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0A424F33" w:rsid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0"/>
          <w:szCs w:val="20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2CE50F0D" w14:textId="2E6B3C7D" w:rsidR="00E92D7A" w:rsidRDefault="00E92D7A" w:rsidP="00E92D7A">
      <w:pPr>
        <w:rPr>
          <w:lang w:eastAsia="en-US"/>
        </w:rPr>
      </w:pPr>
    </w:p>
    <w:p w14:paraId="62FC5988" w14:textId="77777777" w:rsidR="00E92D7A" w:rsidRPr="00E92D7A" w:rsidRDefault="00E92D7A" w:rsidP="00E92D7A">
      <w:pPr>
        <w:rPr>
          <w:lang w:eastAsia="en-US"/>
        </w:rPr>
      </w:pP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349EEEF2" w14:textId="0573D91C" w:rsidR="00E92D7A" w:rsidRDefault="00D13E19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  <w:r w:rsidRPr="00DC2283">
        <w:rPr>
          <w:rFonts w:ascii="Trebuchet MS" w:hAnsi="Trebuchet MS"/>
          <w:b/>
          <w:color w:val="000000" w:themeColor="text1"/>
          <w:sz w:val="24"/>
          <w:szCs w:val="24"/>
        </w:rPr>
        <w:t>Affaire N°</w:t>
      </w:r>
      <w:r w:rsidR="00D53FB8" w:rsidRPr="00DC2283">
        <w:rPr>
          <w:rFonts w:ascii="Trebuchet MS" w:hAnsi="Trebuchet MS"/>
          <w:b/>
          <w:color w:val="000000" w:themeColor="text1"/>
          <w:sz w:val="24"/>
          <w:szCs w:val="24"/>
        </w:rPr>
        <w:t>2024-A</w:t>
      </w:r>
      <w:r w:rsidR="00BA5737">
        <w:rPr>
          <w:rFonts w:ascii="Trebuchet MS" w:hAnsi="Trebuchet MS"/>
          <w:b/>
          <w:color w:val="000000" w:themeColor="text1"/>
          <w:sz w:val="24"/>
          <w:szCs w:val="24"/>
        </w:rPr>
        <w:t>1</w:t>
      </w:r>
      <w:r w:rsidR="00D42816">
        <w:rPr>
          <w:rFonts w:ascii="Trebuchet MS" w:hAnsi="Trebuchet MS"/>
          <w:b/>
          <w:color w:val="000000" w:themeColor="text1"/>
          <w:sz w:val="24"/>
          <w:szCs w:val="24"/>
        </w:rPr>
        <w:t>0</w:t>
      </w:r>
      <w:r w:rsidR="00E92D7A">
        <w:rPr>
          <w:rFonts w:ascii="Trebuchet MS" w:hAnsi="Trebuchet MS"/>
          <w:b/>
          <w:color w:val="000000" w:themeColor="text1"/>
          <w:sz w:val="24"/>
          <w:szCs w:val="24"/>
        </w:rPr>
        <w:t>0</w:t>
      </w:r>
      <w:r w:rsidR="0060150A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:</w:t>
      </w:r>
      <w:r w:rsidR="00373D8C" w:rsidRPr="00DC2283">
        <w:rPr>
          <w:rFonts w:ascii="Trebuchet MS" w:hAnsi="Trebuchet MS"/>
          <w:b/>
          <w:color w:val="000000" w:themeColor="text1"/>
          <w:sz w:val="24"/>
          <w:szCs w:val="24"/>
        </w:rPr>
        <w:t xml:space="preserve"> </w:t>
      </w:r>
      <w:r w:rsidR="00E92D7A" w:rsidRPr="00E92D7A">
        <w:rPr>
          <w:rFonts w:ascii="Trebuchet MS" w:hAnsi="Trebuchet MS"/>
          <w:b/>
          <w:color w:val="000000" w:themeColor="text1"/>
          <w:sz w:val="24"/>
          <w:szCs w:val="24"/>
        </w:rPr>
        <w:t>Entretien et dépannage de l'éclairage public de l'Université Paris Saclay</w:t>
      </w:r>
    </w:p>
    <w:p w14:paraId="485CC9A2" w14:textId="2AB02A1D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434C6158" w14:textId="643F3965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6889BC05" w14:textId="06FEEDFA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7CFC4158" w14:textId="7463CFA4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3421BE64" w14:textId="0D91C6E4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2C87D406" w14:textId="71DDB0AF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60D026DA" w14:textId="2C6F6E03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49DC2362" w14:textId="1D464C95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2CF4ABC6" w14:textId="416E94E2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4A5286A8" w14:textId="5B04ABBA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5D3CF076" w14:textId="05E1BC4E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4001C338" w14:textId="1EAB0EBE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236148DF" w14:textId="66354F2D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262B6C15" w14:textId="6ADE2955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67E49B8F" w14:textId="4830BC8D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10BE53E1" w14:textId="70A48C5E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73A9E3BD" w14:textId="5792B196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31B39EEF" w14:textId="52E50FB0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3897BD1D" w14:textId="303EC3C6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72E94C48" w14:textId="7B205FB0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2403D4C1" w14:textId="4205C6A8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72A2ED00" w14:textId="6F6B0E43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790F0484" w14:textId="502D369C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7194E5D8" w14:textId="7842943D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2D3DE345" w14:textId="3A449254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0B3AB29B" w14:textId="77777777" w:rsidR="00E92D7A" w:rsidRDefault="00E92D7A" w:rsidP="00E92D7A">
      <w:pPr>
        <w:rPr>
          <w:rFonts w:ascii="Trebuchet MS" w:hAnsi="Trebuchet MS"/>
          <w:b/>
          <w:color w:val="000000" w:themeColor="text1"/>
          <w:sz w:val="24"/>
          <w:szCs w:val="24"/>
        </w:rPr>
      </w:pPr>
    </w:p>
    <w:p w14:paraId="258CF4C5" w14:textId="7429DF99" w:rsidR="00E92D7A" w:rsidRPr="008E69B7" w:rsidRDefault="00E92D7A" w:rsidP="00E92D7A">
      <w:pPr>
        <w:pBdr>
          <w:top w:val="dotDotDash" w:sz="4" w:space="1" w:color="595959"/>
          <w:bottom w:val="dotDotDash" w:sz="4" w:space="1" w:color="595959"/>
        </w:pBdr>
        <w:tabs>
          <w:tab w:val="center" w:pos="4536"/>
          <w:tab w:val="right" w:pos="9072"/>
        </w:tabs>
        <w:spacing w:after="120"/>
        <w:jc w:val="both"/>
        <w:rPr>
          <w:rFonts w:ascii="Trebuchet MS" w:hAnsi="Trebuchet MS"/>
          <w:color w:val="595959"/>
          <w:sz w:val="18"/>
          <w:szCs w:val="18"/>
          <w:lang w:eastAsia="en-US"/>
        </w:rPr>
      </w:pPr>
      <w:r w:rsidRPr="008E69B7">
        <w:rPr>
          <w:rFonts w:ascii="Trebuchet MS" w:hAnsi="Trebuchet MS"/>
          <w:color w:val="595959"/>
          <w:sz w:val="18"/>
          <w:szCs w:val="18"/>
          <w:lang w:eastAsia="en-US"/>
        </w:rPr>
        <w:t>Ce cadre de mémoire technique constitue la base d’analyse du critère « Qualité technique » de l’offre.</w:t>
      </w:r>
    </w:p>
    <w:p w14:paraId="2B96F71E" w14:textId="77777777" w:rsidR="00E92D7A" w:rsidRPr="008E69B7" w:rsidRDefault="00E92D7A" w:rsidP="00E92D7A">
      <w:pPr>
        <w:pBdr>
          <w:top w:val="dotDotDash" w:sz="4" w:space="1" w:color="595959"/>
          <w:bottom w:val="dotDotDash" w:sz="4" w:space="1" w:color="595959"/>
        </w:pBdr>
        <w:tabs>
          <w:tab w:val="center" w:pos="4536"/>
          <w:tab w:val="right" w:pos="9072"/>
        </w:tabs>
        <w:spacing w:after="120"/>
        <w:jc w:val="both"/>
        <w:rPr>
          <w:rFonts w:ascii="Trebuchet MS" w:hAnsi="Trebuchet MS"/>
          <w:color w:val="595959"/>
          <w:sz w:val="18"/>
          <w:szCs w:val="18"/>
          <w:lang w:eastAsia="en-US"/>
        </w:rPr>
      </w:pPr>
      <w:r w:rsidRPr="008E69B7">
        <w:rPr>
          <w:rFonts w:ascii="Trebuchet MS" w:hAnsi="Trebuchet MS"/>
          <w:color w:val="C00000"/>
          <w:sz w:val="18"/>
          <w:szCs w:val="18"/>
          <w:lang w:eastAsia="en-US"/>
        </w:rPr>
        <w:t xml:space="preserve">Ce document est obligatoire et intangible. </w:t>
      </w:r>
      <w:r w:rsidRPr="008E69B7">
        <w:rPr>
          <w:rFonts w:ascii="Trebuchet MS" w:hAnsi="Trebuchet MS"/>
          <w:color w:val="595959"/>
          <w:sz w:val="18"/>
          <w:szCs w:val="18"/>
          <w:lang w:eastAsia="en-US"/>
        </w:rPr>
        <w:t>Il s’agit d’une pièce contractuelle du marché. A ce titre, les informations et dispositions qui y sont renseignées engagent contractuellement le candidat sur les moyens mis en œuvre pour l’exécution des prestations faisant l’objet du contrat.</w:t>
      </w:r>
    </w:p>
    <w:p w14:paraId="599313A9" w14:textId="77777777" w:rsidR="00E92D7A" w:rsidRPr="008E69B7" w:rsidRDefault="00E92D7A" w:rsidP="00E92D7A">
      <w:pPr>
        <w:pBdr>
          <w:top w:val="dotDotDash" w:sz="4" w:space="1" w:color="595959"/>
          <w:bottom w:val="dotDotDash" w:sz="4" w:space="1" w:color="595959"/>
        </w:pBdr>
        <w:tabs>
          <w:tab w:val="center" w:pos="4536"/>
          <w:tab w:val="right" w:pos="9072"/>
        </w:tabs>
        <w:spacing w:after="120"/>
        <w:jc w:val="both"/>
        <w:rPr>
          <w:rFonts w:ascii="Trebuchet MS" w:hAnsi="Trebuchet MS"/>
          <w:color w:val="595959"/>
          <w:sz w:val="18"/>
          <w:szCs w:val="18"/>
          <w:lang w:eastAsia="en-US"/>
        </w:rPr>
      </w:pPr>
      <w:r w:rsidRPr="008E69B7">
        <w:rPr>
          <w:rFonts w:ascii="Trebuchet MS" w:hAnsi="Trebuchet MS"/>
          <w:color w:val="595959"/>
          <w:sz w:val="18"/>
          <w:szCs w:val="18"/>
          <w:lang w:eastAsia="en-US"/>
        </w:rPr>
        <w:t xml:space="preserve">Les candidats ont la possibilité d’y intégrer des photo(s), lien(s) vidéo(s), organigramme ou </w:t>
      </w:r>
      <w:proofErr w:type="spellStart"/>
      <w:r w:rsidRPr="008E69B7">
        <w:rPr>
          <w:rFonts w:ascii="Trebuchet MS" w:hAnsi="Trebuchet MS"/>
          <w:color w:val="595959"/>
          <w:sz w:val="18"/>
          <w:szCs w:val="18"/>
          <w:lang w:eastAsia="en-US"/>
        </w:rPr>
        <w:t>rétro-planning</w:t>
      </w:r>
      <w:proofErr w:type="spellEnd"/>
      <w:r w:rsidRPr="008E69B7">
        <w:rPr>
          <w:rFonts w:ascii="Trebuchet MS" w:hAnsi="Trebuchet MS"/>
          <w:color w:val="595959"/>
          <w:sz w:val="18"/>
          <w:szCs w:val="18"/>
          <w:lang w:eastAsia="en-US"/>
        </w:rPr>
        <w:t>.</w:t>
      </w:r>
    </w:p>
    <w:p w14:paraId="7A662B75" w14:textId="77777777" w:rsidR="00E92D7A" w:rsidRPr="008E69B7" w:rsidRDefault="00E92D7A" w:rsidP="00E92D7A">
      <w:pPr>
        <w:pBdr>
          <w:top w:val="dotDotDash" w:sz="4" w:space="1" w:color="595959"/>
          <w:bottom w:val="dotDotDash" w:sz="4" w:space="1" w:color="595959"/>
        </w:pBdr>
        <w:spacing w:before="120" w:after="120" w:line="264" w:lineRule="auto"/>
        <w:jc w:val="both"/>
        <w:rPr>
          <w:rFonts w:ascii="Trebuchet MS" w:hAnsi="Trebuchet MS"/>
          <w:b/>
          <w:color w:val="595959"/>
          <w:sz w:val="18"/>
          <w:szCs w:val="18"/>
          <w:u w:val="single"/>
          <w:lang w:eastAsia="en-US"/>
        </w:rPr>
      </w:pPr>
      <w:r w:rsidRPr="008E69B7">
        <w:rPr>
          <w:rFonts w:ascii="Trebuchet MS" w:hAnsi="Trebuchet MS"/>
          <w:b/>
          <w:color w:val="595959"/>
          <w:sz w:val="18"/>
          <w:szCs w:val="18"/>
          <w:lang w:eastAsia="en-US"/>
        </w:rPr>
        <w:t>Une documentation technique ou commerciale</w:t>
      </w:r>
      <w:r w:rsidRPr="008E69B7">
        <w:rPr>
          <w:rFonts w:ascii="Trebuchet MS" w:hAnsi="Trebuchet MS"/>
          <w:color w:val="595959"/>
          <w:sz w:val="18"/>
          <w:szCs w:val="18"/>
          <w:lang w:eastAsia="en-US"/>
        </w:rPr>
        <w:t xml:space="preserve"> </w:t>
      </w:r>
      <w:r w:rsidRPr="008E69B7">
        <w:rPr>
          <w:rFonts w:ascii="Trebuchet MS" w:hAnsi="Trebuchet MS"/>
          <w:b/>
          <w:color w:val="595959"/>
          <w:sz w:val="18"/>
          <w:szCs w:val="18"/>
          <w:lang w:eastAsia="en-US"/>
        </w:rPr>
        <w:t>complémentaire peut être jointe au présent document, à la condition que le candidat indique précisément les pages, paragraphes ou alinéas où se trouve l’information correspondant à la réponse à l’un des sous-critères ou items.</w:t>
      </w:r>
    </w:p>
    <w:p w14:paraId="3C9E2B61" w14:textId="77777777" w:rsidR="00E92D7A" w:rsidRPr="00D478C3" w:rsidRDefault="00E92D7A" w:rsidP="00E92D7A">
      <w:pPr>
        <w:pStyle w:val="Pieddepage"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jc w:val="center"/>
        <w:rPr>
          <w:rFonts w:ascii="Trebuchet MS" w:hAnsi="Trebuchet MS"/>
          <w:color w:val="C00000"/>
          <w:sz w:val="22"/>
          <w:szCs w:val="18"/>
        </w:rPr>
      </w:pPr>
      <w:r w:rsidRPr="00D478C3">
        <w:rPr>
          <w:rFonts w:ascii="Trebuchet MS" w:hAnsi="Trebuchet MS"/>
          <w:color w:val="C00000"/>
          <w:sz w:val="22"/>
          <w:szCs w:val="18"/>
        </w:rPr>
        <w:t xml:space="preserve">Il est attendu de la part des candidats une réponse claire et facilement compréhensible. Il est conseillé d’éviter les réponses généralistes et d’adapter la réponse aux spécificités des attentes de </w:t>
      </w:r>
      <w:r>
        <w:rPr>
          <w:rFonts w:ascii="Trebuchet MS" w:hAnsi="Trebuchet MS"/>
          <w:color w:val="C00000"/>
          <w:sz w:val="22"/>
          <w:szCs w:val="18"/>
        </w:rPr>
        <w:t>l’université Paris-Saclay</w:t>
      </w:r>
      <w:r w:rsidRPr="00D478C3">
        <w:rPr>
          <w:rFonts w:ascii="Trebuchet MS" w:hAnsi="Trebuchet MS"/>
          <w:color w:val="C00000"/>
          <w:sz w:val="22"/>
          <w:szCs w:val="18"/>
        </w:rPr>
        <w:t>. Il est demandé aux candidats d’éviter les répétitions et valoriser leur savoir-faire.</w:t>
      </w:r>
    </w:p>
    <w:p w14:paraId="49304589" w14:textId="0603933F" w:rsidR="00330B11" w:rsidRPr="00E92D7A" w:rsidRDefault="00E92D7A" w:rsidP="00E92D7A">
      <w:pPr>
        <w:pStyle w:val="Pieddepage"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jc w:val="center"/>
        <w:rPr>
          <w:rFonts w:ascii="Trebuchet MS" w:hAnsi="Trebuchet MS"/>
          <w:b/>
          <w:bCs/>
          <w:color w:val="C00000"/>
          <w:sz w:val="22"/>
          <w:szCs w:val="18"/>
        </w:rPr>
      </w:pPr>
      <w:r w:rsidRPr="00D478C3">
        <w:rPr>
          <w:rFonts w:ascii="Trebuchet MS" w:hAnsi="Trebuchet MS"/>
          <w:b/>
          <w:bCs/>
          <w:color w:val="C00000"/>
          <w:sz w:val="22"/>
          <w:szCs w:val="18"/>
        </w:rPr>
        <w:t>(</w:t>
      </w:r>
      <w:r>
        <w:rPr>
          <w:rFonts w:ascii="Trebuchet MS" w:hAnsi="Trebuchet MS"/>
          <w:b/>
          <w:bCs/>
          <w:color w:val="C00000"/>
          <w:sz w:val="22"/>
          <w:szCs w:val="18"/>
        </w:rPr>
        <w:t>10</w:t>
      </w:r>
      <w:r w:rsidRPr="00D478C3">
        <w:rPr>
          <w:rFonts w:ascii="Trebuchet MS" w:hAnsi="Trebuchet MS"/>
          <w:b/>
          <w:bCs/>
          <w:color w:val="C00000"/>
          <w:sz w:val="22"/>
          <w:szCs w:val="18"/>
        </w:rPr>
        <w:t xml:space="preserve"> pages maximum)</w:t>
      </w:r>
    </w:p>
    <w:p w14:paraId="48ABF122" w14:textId="77777777" w:rsidR="00E92D7A" w:rsidRDefault="00E92D7A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7C4EB6A3" w14:textId="00273BB4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les 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Performances en matière </w:t>
      </w:r>
      <w:r w:rsidR="00E92D7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de développement durable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7C2A07B5" w:rsidR="00E92D7A" w:rsidRDefault="00E92D7A">
      <w:pPr>
        <w:spacing w:after="200" w:line="276" w:lineRule="auto"/>
        <w:rPr>
          <w:rFonts w:ascii="Trebuchet MS" w:hAnsi="Trebuchet MS" w:cs="Times New Roman"/>
          <w:bCs/>
          <w:u w:val="single"/>
        </w:rPr>
      </w:pPr>
      <w:r>
        <w:rPr>
          <w:rFonts w:ascii="Trebuchet MS" w:hAnsi="Trebuchet MS" w:cs="Times New Roman"/>
          <w:b/>
          <w:u w:val="single"/>
        </w:rPr>
        <w:br w:type="page"/>
      </w:r>
    </w:p>
    <w:p w14:paraId="7376A81C" w14:textId="77777777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54C614A8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E761B5">
              <w:rPr>
                <w:rFonts w:ascii="Trebuchet MS" w:eastAsia="Roboto" w:hAnsi="Trebuchet MS" w:cs="Roboto"/>
                <w:color w:val="000000"/>
              </w:rPr>
              <w:t>45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07ECB88D" w:rsidR="00D13E19" w:rsidRPr="00533680" w:rsidRDefault="00BA5737" w:rsidP="00E761B5">
            <w:pPr>
              <w:rPr>
                <w:rFonts w:ascii="Trebuchet MS" w:eastAsia="Trebuchet MS" w:hAnsi="Trebuchet MS" w:cs="Trebuchet MS"/>
                <w:color w:val="000000"/>
                <w:u w:val="single"/>
              </w:rPr>
            </w:pPr>
            <w:r w:rsidRPr="00E761B5"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D13E19" w:rsidRPr="00E761B5">
              <w:rPr>
                <w:rFonts w:ascii="Trebuchet MS" w:eastAsia="Trebuchet MS" w:hAnsi="Trebuchet MS" w:cs="Trebuchet MS"/>
                <w:color w:val="000000"/>
              </w:rPr>
              <w:t>-1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533680" w:rsidRPr="00533680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Moyens techniques et humains mis à disposition par l'entreprise candidate pour la bonne exécution de l’accord-cadre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083D3A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(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sur </w:t>
            </w:r>
            <w:r w:rsidR="00533680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15 </w:t>
            </w:r>
            <w:r w:rsidR="009E75C7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points</w:t>
            </w:r>
            <w:r w:rsidR="00D13E19" w:rsidRPr="00533680">
              <w:rPr>
                <w:rFonts w:ascii="Trebuchet MS" w:eastAsia="Trebuchet MS" w:hAnsi="Trebuchet MS" w:cs="Trebuchet MS"/>
                <w:color w:val="000000"/>
                <w:u w:val="single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3B9B783" w14:textId="77777777" w:rsidR="00E92D7A" w:rsidRPr="00D478C3" w:rsidRDefault="00BA5737" w:rsidP="00E92D7A">
            <w:pPr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La société candidate devra expliciter</w:t>
            </w:r>
            <w:r w:rsidR="00E761B5">
              <w:rPr>
                <w:rFonts w:ascii="Trebuchet MS" w:eastAsia="Trebuchet MS" w:hAnsi="Trebuchet MS" w:cs="Trebuchet MS"/>
                <w:color w:val="000000"/>
              </w:rPr>
              <w:t xml:space="preserve"> le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dispositif global </w:t>
            </w:r>
            <w:r w:rsidR="00533680">
              <w:rPr>
                <w:rFonts w:ascii="Trebuchet MS" w:eastAsia="Trebuchet MS" w:hAnsi="Trebuchet MS" w:cs="Trebuchet MS"/>
                <w:color w:val="000000"/>
              </w:rPr>
              <w:t xml:space="preserve">des moyens techniques et humains </w:t>
            </w:r>
            <w:r w:rsidR="00C12322">
              <w:rPr>
                <w:rFonts w:ascii="Trebuchet MS" w:eastAsia="Trebuchet MS" w:hAnsi="Trebuchet MS" w:cs="Trebuchet MS"/>
                <w:color w:val="000000"/>
              </w:rPr>
              <w:t>mis en place dans le cadre de l</w:t>
            </w:r>
            <w:r w:rsidR="000508C3">
              <w:rPr>
                <w:rFonts w:ascii="Trebuchet MS" w:eastAsia="Trebuchet MS" w:hAnsi="Trebuchet MS" w:cs="Trebuchet MS"/>
                <w:color w:val="000000"/>
              </w:rPr>
              <w:t>’Accord-cadre</w:t>
            </w:r>
            <w:r w:rsidR="00533680">
              <w:rPr>
                <w:rFonts w:ascii="Trebuchet MS" w:eastAsia="Trebuchet MS" w:hAnsi="Trebuchet MS" w:cs="Trebuchet MS"/>
                <w:color w:val="000000"/>
              </w:rPr>
              <w:t xml:space="preserve"> : </w:t>
            </w:r>
            <w:r w:rsidR="00E92D7A" w:rsidRPr="00D478C3">
              <w:rPr>
                <w:rFonts w:ascii="Trebuchet MS" w:hAnsi="Trebuchet MS" w:cs="Arial"/>
              </w:rPr>
              <w:t>(composition de l’équipe conseil et technique dédiée, articulation des compétences, qualifications et expériences, désignation de référents / matériel mis à disposition des équipes,</w:t>
            </w:r>
            <w:r w:rsidR="00E92D7A" w:rsidRPr="00D478C3">
              <w:rPr>
                <w:rFonts w:ascii="Trebuchet MS" w:hAnsi="Trebuchet MS" w:cs="Gill Sans MT"/>
              </w:rPr>
              <w:t xml:space="preserve"> </w:t>
            </w:r>
            <w:r w:rsidR="00E92D7A" w:rsidRPr="00D478C3">
              <w:rPr>
                <w:rFonts w:ascii="Trebuchet MS" w:hAnsi="Trebuchet MS" w:cs="Arial"/>
              </w:rPr>
              <w:t xml:space="preserve">stock de maintenance mis en place pour l’exécution des prestations (détail des matériels, quantités prévues, adresse de stockage) </w:t>
            </w:r>
          </w:p>
          <w:p w14:paraId="0534C3C5" w14:textId="56C1C773" w:rsidR="00847959" w:rsidRDefault="00847959" w:rsidP="00A8494A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6C8E2582" w14:textId="77777777" w:rsidR="00533680" w:rsidRPr="00533680" w:rsidRDefault="00533680" w:rsidP="00533680">
            <w:pPr>
              <w:numPr>
                <w:ilvl w:val="2"/>
                <w:numId w:val="35"/>
              </w:numPr>
              <w:tabs>
                <w:tab w:val="num" w:pos="993"/>
              </w:tabs>
              <w:ind w:left="1418" w:hanging="425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533680">
              <w:rPr>
                <w:rFonts w:ascii="Trebuchet MS" w:eastAsia="Trebuchet MS" w:hAnsi="Trebuchet MS" w:cs="Trebuchet MS"/>
                <w:color w:val="000000"/>
              </w:rPr>
              <w:t xml:space="preserve">Organigramme fonctionnel de l’agence et de l’équipe affectée au marché. </w:t>
            </w:r>
          </w:p>
          <w:p w14:paraId="25F07A47" w14:textId="1E3B0D08" w:rsidR="00533680" w:rsidRDefault="00533680" w:rsidP="00A8494A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533680">
              <w:rPr>
                <w:rFonts w:ascii="Trebuchet MS" w:eastAsia="Trebuchet MS" w:hAnsi="Trebuchet MS" w:cs="Trebuchet MS"/>
                <w:color w:val="000000"/>
              </w:rPr>
              <w:t>Avec l’encadrement des équipes des sites, joindre les habilitations et les CV de chacun des personnels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8937F2" w:rsidRPr="001D625A">
              <w:rPr>
                <w:rFonts w:ascii="Trebuchet MS" w:eastAsia="Trebuchet MS" w:hAnsi="Trebuchet MS" w:cs="Trebuchet MS"/>
                <w:color w:val="000000"/>
              </w:rPr>
              <w:t>(5 points) </w:t>
            </w:r>
          </w:p>
          <w:p w14:paraId="27E056D8" w14:textId="77777777" w:rsidR="00E92D7A" w:rsidRPr="00E92D7A" w:rsidRDefault="00533680" w:rsidP="00533680">
            <w:pPr>
              <w:numPr>
                <w:ilvl w:val="2"/>
                <w:numId w:val="35"/>
              </w:numPr>
              <w:tabs>
                <w:tab w:val="num" w:pos="993"/>
              </w:tabs>
              <w:ind w:left="1418" w:hanging="425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533680">
              <w:rPr>
                <w:rFonts w:ascii="Trebuchet MS" w:eastAsia="Trebuchet MS" w:hAnsi="Trebuchet MS" w:cs="Trebuchet MS"/>
                <w:color w:val="000000"/>
              </w:rPr>
              <w:t>Organi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sation </w:t>
            </w:r>
            <w:r w:rsidR="001D625A" w:rsidRPr="001D625A">
              <w:rPr>
                <w:rFonts w:ascii="Trebuchet MS" w:eastAsia="Trebuchet MS" w:hAnsi="Trebuchet MS" w:cs="Trebuchet MS"/>
                <w:color w:val="000000"/>
              </w:rPr>
              <w:t>de la société pour répondre aux besoins de l’université (</w:t>
            </w:r>
            <w:r w:rsidR="00E92D7A" w:rsidRPr="01F0BDAE">
              <w:rPr>
                <w:rFonts w:ascii="Trebuchet MS" w:hAnsi="Trebuchet MS"/>
              </w:rPr>
              <w:t xml:space="preserve">Nombre </w:t>
            </w:r>
          </w:p>
          <w:p w14:paraId="32E3F4B0" w14:textId="6470709C" w:rsidR="00533680" w:rsidRPr="001D625A" w:rsidRDefault="00E92D7A" w:rsidP="00E92D7A">
            <w:pPr>
              <w:tabs>
                <w:tab w:val="num" w:pos="2868"/>
              </w:tabs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proofErr w:type="gramStart"/>
            <w:r w:rsidRPr="01F0BDAE">
              <w:rPr>
                <w:rFonts w:ascii="Trebuchet MS" w:hAnsi="Trebuchet MS"/>
              </w:rPr>
              <w:t>de</w:t>
            </w:r>
            <w:proofErr w:type="gramEnd"/>
            <w:r w:rsidRPr="01F0BDAE">
              <w:rPr>
                <w:rFonts w:ascii="Trebuchet MS" w:hAnsi="Trebuchet MS"/>
              </w:rPr>
              <w:t xml:space="preserve"> personnes affectées à l’entretien (mini et maxi) par site</w:t>
            </w:r>
            <w:r w:rsidRPr="001D625A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1D625A" w:rsidRPr="001D625A">
              <w:rPr>
                <w:rFonts w:ascii="Trebuchet MS" w:eastAsia="Trebuchet MS" w:hAnsi="Trebuchet MS" w:cs="Trebuchet MS"/>
                <w:color w:val="000000"/>
              </w:rPr>
              <w:t>rôle/mission de chaque personnes et gestion des chantiers</w:t>
            </w:r>
            <w:r w:rsidR="008937F2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8937F2" w:rsidRPr="001D625A">
              <w:rPr>
                <w:rFonts w:ascii="Trebuchet MS" w:eastAsia="Trebuchet MS" w:hAnsi="Trebuchet MS" w:cs="Trebuchet MS"/>
                <w:color w:val="000000"/>
              </w:rPr>
              <w:t>(5 points) </w:t>
            </w:r>
          </w:p>
          <w:p w14:paraId="1944C95F" w14:textId="77777777" w:rsidR="001D625A" w:rsidRDefault="001D625A" w:rsidP="001D625A">
            <w:pPr>
              <w:spacing w:line="360" w:lineRule="auto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25C34F36" w14:textId="77777777" w:rsidR="00672FE7" w:rsidRPr="00672FE7" w:rsidRDefault="001D625A" w:rsidP="001D625A">
            <w:pPr>
              <w:numPr>
                <w:ilvl w:val="2"/>
                <w:numId w:val="35"/>
              </w:numPr>
              <w:tabs>
                <w:tab w:val="num" w:pos="993"/>
              </w:tabs>
              <w:ind w:left="1418" w:hanging="425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Matériels </w:t>
            </w:r>
            <w:r w:rsidRPr="001D625A">
              <w:rPr>
                <w:rFonts w:ascii="Trebuchet MS" w:eastAsia="Trebuchet MS" w:hAnsi="Trebuchet MS" w:cs="Trebuchet MS"/>
                <w:color w:val="000000"/>
              </w:rPr>
              <w:t xml:space="preserve">mis en œuvre pour l’exécution du marché (outillage, véhicule, engin, </w:t>
            </w:r>
          </w:p>
          <w:p w14:paraId="7EEDF79B" w14:textId="7718CACD" w:rsidR="001D625A" w:rsidRPr="001D625A" w:rsidRDefault="00672FE7" w:rsidP="00672FE7">
            <w:pPr>
              <w:tabs>
                <w:tab w:val="num" w:pos="2868"/>
              </w:tabs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1D625A">
              <w:rPr>
                <w:rFonts w:ascii="Trebuchet MS" w:eastAsia="Trebuchet MS" w:hAnsi="Trebuchet MS" w:cs="Trebuchet MS"/>
                <w:color w:val="000000"/>
              </w:rPr>
              <w:t>A</w:t>
            </w:r>
            <w:r w:rsidR="001D625A" w:rsidRPr="001D625A">
              <w:rPr>
                <w:rFonts w:ascii="Trebuchet MS" w:eastAsia="Trebuchet MS" w:hAnsi="Trebuchet MS" w:cs="Trebuchet MS"/>
                <w:color w:val="000000"/>
              </w:rPr>
              <w:t>ppareil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s, </w:t>
            </w:r>
            <w:r w:rsidRPr="01F0BDAE">
              <w:rPr>
                <w:rFonts w:ascii="Trebuchet MS" w:hAnsi="Trebuchet MS"/>
              </w:rPr>
              <w:t>Nacelles, véhicules et matériel dont dispose la société pour réaliser les prestations prévues au marché.</w:t>
            </w:r>
            <w:r w:rsidR="001D625A" w:rsidRPr="001D625A">
              <w:rPr>
                <w:rFonts w:ascii="Trebuchet MS" w:eastAsia="Trebuchet MS" w:hAnsi="Trebuchet MS" w:cs="Trebuchet MS"/>
                <w:color w:val="000000"/>
              </w:rPr>
              <w:t>)</w:t>
            </w:r>
            <w:r w:rsidR="008937F2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8937F2" w:rsidRPr="001D625A">
              <w:rPr>
                <w:rFonts w:ascii="Trebuchet MS" w:eastAsia="Trebuchet MS" w:hAnsi="Trebuchet MS" w:cs="Trebuchet MS"/>
                <w:color w:val="000000"/>
              </w:rPr>
              <w:t>(5 points) </w:t>
            </w:r>
          </w:p>
          <w:p w14:paraId="6FC12FEE" w14:textId="77777777" w:rsidR="00533680" w:rsidRPr="00533680" w:rsidRDefault="00533680" w:rsidP="00533680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0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B2CD9" w14:textId="77777777" w:rsid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1EEBE97F" w:rsidR="001D625A" w:rsidRP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52BADF1" w14:textId="77777777" w:rsidR="00B32B20" w:rsidRDefault="00B32B20">
      <w:pPr>
        <w:spacing w:after="200" w:line="276" w:lineRule="auto"/>
        <w:rPr>
          <w:b/>
          <w:bCs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77777777" w:rsidR="00DC2468" w:rsidRPr="00D13E19" w:rsidRDefault="00DC2468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7CAA82FB" w14:textId="6DE9A260" w:rsidR="00DC2468" w:rsidRPr="00672FE7" w:rsidRDefault="00873CF1" w:rsidP="00672FE7">
            <w:pPr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1D625A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C2468"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-2 </w:t>
            </w:r>
            <w:r w:rsidR="00672FE7" w:rsidRPr="00672FE7">
              <w:rPr>
                <w:rFonts w:ascii="Trebuchet MS" w:hAnsi="Trebuchet MS" w:cs="Arial"/>
                <w:u w:val="single"/>
              </w:rPr>
              <w:t>Méthodologie et modalités d’intervention et d'exécution (contraintes) pour les différentes prestations, y compris moyens mis en œuvre, approvisionnement pour les opérations de maintenance préventive et curative ainsi que l</w:t>
            </w:r>
            <w:r w:rsidR="00672FE7">
              <w:rPr>
                <w:rFonts w:ascii="Trebuchet MS" w:hAnsi="Trebuchet MS" w:cs="Arial"/>
                <w:u w:val="single"/>
              </w:rPr>
              <w:t>e respect d</w:t>
            </w:r>
            <w:r w:rsidR="00672FE7" w:rsidRPr="00672FE7">
              <w:rPr>
                <w:rFonts w:ascii="Trebuchet MS" w:hAnsi="Trebuchet MS" w:cs="Arial"/>
                <w:u w:val="single"/>
              </w:rPr>
              <w:t>es délais assortis</w:t>
            </w:r>
            <w:r w:rsidR="00672FE7" w:rsidRPr="01F0BDAE">
              <w:rPr>
                <w:rFonts w:ascii="Trebuchet MS" w:hAnsi="Trebuchet MS" w:cs="Arial"/>
              </w:rPr>
              <w:t xml:space="preserve"> </w:t>
            </w:r>
            <w:r w:rsidR="00DC2468" w:rsidRPr="001D625A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sur </w:t>
            </w:r>
            <w:r w:rsidR="00672FE7">
              <w:rPr>
                <w:rFonts w:ascii="Trebuchet MS" w:eastAsia="Roboto" w:hAnsi="Trebuchet MS" w:cs="Roboto"/>
                <w:color w:val="000000"/>
                <w:u w:val="single"/>
              </w:rPr>
              <w:t>1</w:t>
            </w:r>
            <w:r w:rsidR="001D625A">
              <w:rPr>
                <w:rFonts w:ascii="Trebuchet MS" w:eastAsia="Roboto" w:hAnsi="Trebuchet MS" w:cs="Roboto"/>
                <w:color w:val="000000"/>
                <w:u w:val="single"/>
              </w:rPr>
              <w:t xml:space="preserve">5 </w:t>
            </w:r>
            <w:r w:rsidR="009E75C7" w:rsidRPr="001D625A">
              <w:rPr>
                <w:rFonts w:ascii="Trebuchet MS" w:eastAsia="Roboto" w:hAnsi="Trebuchet MS" w:cs="Roboto"/>
                <w:color w:val="000000"/>
                <w:u w:val="single"/>
              </w:rPr>
              <w:t>points</w:t>
            </w:r>
            <w:r w:rsidR="000F1CD0" w:rsidRPr="001D625A">
              <w:rPr>
                <w:rFonts w:ascii="Trebuchet MS" w:eastAsia="Roboto" w:hAnsi="Trebuchet MS" w:cs="Roboto"/>
                <w:color w:val="000000"/>
                <w:u w:val="single"/>
              </w:rPr>
              <w:t>)</w:t>
            </w:r>
          </w:p>
          <w:p w14:paraId="346FD5D0" w14:textId="77777777" w:rsidR="00DC2468" w:rsidRPr="009C16FB" w:rsidRDefault="00DC2468" w:rsidP="009B1A38">
            <w:pPr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5B57210" w14:textId="6D459770" w:rsidR="00FB0D79" w:rsidRPr="009F7574" w:rsidRDefault="00873CF1" w:rsidP="006422BE">
            <w:pPr>
              <w:spacing w:line="360" w:lineRule="auto"/>
            </w:pPr>
            <w:r w:rsidRPr="009F7574">
              <w:t xml:space="preserve">La société </w:t>
            </w:r>
            <w:r w:rsidR="00F64072" w:rsidRPr="009F7574">
              <w:t>candidate devra</w:t>
            </w:r>
            <w:r w:rsidRPr="009F7574">
              <w:t xml:space="preserve"> préciser</w:t>
            </w:r>
            <w:r w:rsidR="00672FE7">
              <w:t xml:space="preserve"> sa méthode de traitement des demandes et son organisation interne afin de respecter les délais indiqués au cahier des charges ainsi que les</w:t>
            </w:r>
            <w:r w:rsidR="001D625A" w:rsidRPr="009F7574">
              <w:t> :</w:t>
            </w:r>
          </w:p>
          <w:p w14:paraId="5B84E93F" w14:textId="5987C370" w:rsidR="001D625A" w:rsidRPr="001D625A" w:rsidRDefault="00672FE7" w:rsidP="00672FE7">
            <w:pPr>
              <w:numPr>
                <w:ilvl w:val="2"/>
                <w:numId w:val="35"/>
              </w:numPr>
              <w:tabs>
                <w:tab w:val="num" w:pos="993"/>
              </w:tabs>
              <w:ind w:left="1418" w:hanging="425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1F0BDAE">
              <w:rPr>
                <w:rFonts w:ascii="Trebuchet MS" w:hAnsi="Trebuchet MS" w:cs="Arial"/>
              </w:rPr>
              <w:t>Contraintes (des sites…) identifiées comme étant susceptibles d’affecter l’exécution des entretiens</w:t>
            </w:r>
            <w:r>
              <w:rPr>
                <w:rFonts w:ascii="Trebuchet MS" w:hAnsi="Trebuchet MS" w:cs="Arial"/>
              </w:rPr>
              <w:t xml:space="preserve"> (7 points)</w:t>
            </w:r>
          </w:p>
          <w:p w14:paraId="1CA81DC0" w14:textId="0E0B8002" w:rsidR="001D625A" w:rsidRPr="00CE3836" w:rsidRDefault="00672FE7" w:rsidP="00672FE7">
            <w:pPr>
              <w:numPr>
                <w:ilvl w:val="2"/>
                <w:numId w:val="35"/>
              </w:numPr>
              <w:tabs>
                <w:tab w:val="num" w:pos="993"/>
              </w:tabs>
              <w:ind w:left="1418" w:hanging="425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1F0BDAE">
              <w:rPr>
                <w:rFonts w:ascii="Trebuchet MS" w:hAnsi="Trebuchet MS" w:cs="Arial"/>
              </w:rPr>
              <w:t>Dispositions envisagées pour traiter la contrainte. /8 points</w:t>
            </w:r>
          </w:p>
          <w:p w14:paraId="29C4D0A5" w14:textId="7E9DBED0" w:rsidR="00DC2468" w:rsidRPr="009C16FB" w:rsidRDefault="00DC2468" w:rsidP="003229A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E85080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92F12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B415C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47437B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F690F3B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7A119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02A34E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3FB722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617E59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3904DC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7C2E50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0963FD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DD23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85F806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8BD91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DD5725" w14:textId="77777777" w:rsidR="008937F2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0841DA" w14:textId="3784A3FF" w:rsidR="00083D3A" w:rsidRPr="009C16FB" w:rsidRDefault="008937F2" w:rsidP="008937F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C5910BF" w14:textId="1E420CD9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</w:p>
    <w:p w14:paraId="48A2FC00" w14:textId="2FAA6983" w:rsidR="000508C3" w:rsidRDefault="000508C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3662A8" w:rsidRPr="00085BB4" w14:paraId="11C3B418" w14:textId="77777777" w:rsidTr="00DC1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6688CC" w14:textId="77777777" w:rsidR="003662A8" w:rsidRPr="00D13E19" w:rsidRDefault="003662A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C9AFE10" w14:textId="45CF791E" w:rsidR="003662A8" w:rsidRPr="00672FE7" w:rsidRDefault="003C3C08" w:rsidP="00672FE7">
            <w:pPr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8937F2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3662A8" w:rsidRPr="008937F2">
              <w:rPr>
                <w:rFonts w:ascii="Trebuchet MS" w:eastAsia="Roboto" w:hAnsi="Trebuchet MS" w:cs="Roboto"/>
                <w:color w:val="000000"/>
                <w:u w:val="single"/>
              </w:rPr>
              <w:t>-</w:t>
            </w:r>
            <w:r w:rsidR="00036AF5" w:rsidRPr="008937F2"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="008937F2" w:rsidRPr="008937F2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672FE7" w:rsidRPr="00672FE7">
              <w:rPr>
                <w:rFonts w:ascii="Trebuchet MS" w:hAnsi="Trebuchet MS" w:cs="Arial"/>
                <w:u w:val="single"/>
              </w:rPr>
              <w:t>Méthodologie lors des dépannages exceptionnels et suivi de la qualité des travaux et des opérations de pré-réception et de réception</w:t>
            </w:r>
            <w:r w:rsidR="00672FE7" w:rsidRPr="00D478C3">
              <w:rPr>
                <w:rFonts w:ascii="Trebuchet MS" w:hAnsi="Trebuchet MS" w:cs="Arial"/>
              </w:rPr>
              <w:t xml:space="preserve"> </w:t>
            </w:r>
            <w:r w:rsidR="00041217" w:rsidRPr="008937F2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9E75C7" w:rsidRPr="008937F2">
              <w:rPr>
                <w:rFonts w:ascii="Trebuchet MS" w:hAnsi="Trebuchet MS" w:cs="Times New Roman"/>
                <w:u w:val="single"/>
              </w:rPr>
              <w:t xml:space="preserve">sur </w:t>
            </w:r>
            <w:r w:rsidR="008937F2" w:rsidRPr="008937F2">
              <w:rPr>
                <w:rFonts w:ascii="Trebuchet MS" w:hAnsi="Trebuchet MS" w:cs="Times New Roman"/>
                <w:u w:val="single"/>
              </w:rPr>
              <w:t xml:space="preserve">15 </w:t>
            </w:r>
            <w:r w:rsidR="009E75C7" w:rsidRPr="008937F2">
              <w:rPr>
                <w:rFonts w:ascii="Trebuchet MS" w:hAnsi="Trebuchet MS" w:cs="Times New Roman"/>
                <w:u w:val="single"/>
              </w:rPr>
              <w:t>points</w:t>
            </w:r>
            <w:r w:rsidR="003662A8" w:rsidRPr="008937F2">
              <w:rPr>
                <w:rFonts w:ascii="Trebuchet MS" w:hAnsi="Trebuchet MS" w:cs="Times New Roman"/>
                <w:u w:val="single"/>
              </w:rPr>
              <w:t>)</w:t>
            </w:r>
          </w:p>
          <w:p w14:paraId="01115A59" w14:textId="77777777" w:rsidR="003662A8" w:rsidRPr="009C16FB" w:rsidRDefault="003662A8" w:rsidP="00DC1E16">
            <w:pPr>
              <w:rPr>
                <w:rFonts w:ascii="Trebuchet MS" w:hAnsi="Trebuchet MS" w:cs="Times New Roman"/>
              </w:rPr>
            </w:pPr>
          </w:p>
        </w:tc>
      </w:tr>
      <w:tr w:rsidR="003662A8" w:rsidRPr="00085BB4" w14:paraId="1181A87E" w14:textId="77777777" w:rsidTr="00DC1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A48DBDD" w14:textId="5C70C43A" w:rsidR="00DC2283" w:rsidRDefault="00D369CC" w:rsidP="00A62E9D">
            <w:pPr>
              <w:spacing w:line="360" w:lineRule="auto"/>
            </w:pPr>
            <w:r>
              <w:t xml:space="preserve">La société candidate devra </w:t>
            </w:r>
            <w:r w:rsidR="008937F2">
              <w:t xml:space="preserve">préciser sa méthode de traitement des demandes </w:t>
            </w:r>
            <w:r w:rsidR="00521B19">
              <w:t xml:space="preserve">exceptionnelles </w:t>
            </w:r>
            <w:r w:rsidR="008937F2">
              <w:t>et son organisation interne afin de respecter les délais indiqués au cahier des charges</w:t>
            </w:r>
          </w:p>
          <w:p w14:paraId="475B95E8" w14:textId="0E254B55" w:rsidR="003662A8" w:rsidRPr="009C16FB" w:rsidRDefault="003662A8" w:rsidP="00DC1E16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F92C2E8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4C035D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F2C1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2CC80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C240A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7F6FCB" w14:textId="77777777" w:rsidR="003662A8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7E45FC" w14:textId="77777777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FCDED" w14:textId="77777777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F0A89F" w14:textId="2A508700" w:rsidR="00B86E39" w:rsidRPr="009C16FB" w:rsidRDefault="00B86E39" w:rsidP="00F9082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8A662B3" w14:textId="07E21F6B" w:rsidR="00AF5063" w:rsidRDefault="00AF5063">
      <w:pPr>
        <w:spacing w:after="200" w:line="276" w:lineRule="auto"/>
        <w:rPr>
          <w:rFonts w:ascii="Trebuchet MS" w:hAnsi="Trebuchet MS" w:cs="Times New Roman"/>
          <w:b/>
        </w:rPr>
      </w:pPr>
    </w:p>
    <w:p w14:paraId="158AC632" w14:textId="064AD7D6" w:rsidR="000508C3" w:rsidRDefault="00AF5063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265358CF" w:rsidR="00857F47" w:rsidRPr="00D238D0" w:rsidRDefault="000508C3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077659BE" w14:textId="55C4BE53" w:rsidR="00857F47" w:rsidRPr="002D5AD6" w:rsidRDefault="000508C3" w:rsidP="002D5AD6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0508C3">
              <w:rPr>
                <w:rFonts w:ascii="Trebuchet MS" w:eastAsia="Trebuchet MS" w:hAnsi="Trebuchet MS" w:cs="Trebuchet MS"/>
                <w:bCs w:val="0"/>
                <w:color w:val="000000"/>
              </w:rPr>
              <w:t xml:space="preserve">Performances en matière </w:t>
            </w:r>
            <w:r w:rsidR="00521B19">
              <w:rPr>
                <w:rFonts w:ascii="Trebuchet MS" w:eastAsia="Trebuchet MS" w:hAnsi="Trebuchet MS" w:cs="Trebuchet MS"/>
                <w:bCs w:val="0"/>
                <w:color w:val="000000"/>
              </w:rPr>
              <w:t>de développement durable</w:t>
            </w:r>
            <w:r w:rsidR="00857F47" w:rsidRPr="002D5AD6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857F47" w:rsidRPr="002D5AD6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521B19">
              <w:rPr>
                <w:rFonts w:ascii="Trebuchet MS" w:eastAsia="Roboto" w:hAnsi="Trebuchet MS" w:cs="Roboto"/>
                <w:color w:val="000000"/>
              </w:rPr>
              <w:t>10</w:t>
            </w:r>
            <w:r w:rsidR="00A653F1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="00BD5A5E" w:rsidRPr="002D5AD6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E016672" w14:textId="77777777" w:rsidR="00857F47" w:rsidRDefault="00857F47" w:rsidP="00D238D0">
            <w:pPr>
              <w:ind w:left="360"/>
              <w:rPr>
                <w:rFonts w:ascii="Trebuchet MS" w:hAnsi="Trebuchet MS" w:cs="Times New Roman"/>
              </w:rPr>
            </w:pPr>
          </w:p>
          <w:p w14:paraId="65B41E32" w14:textId="1DE80C45" w:rsidR="00521B19" w:rsidRDefault="00521B19" w:rsidP="002D667C">
            <w:pPr>
              <w:spacing w:before="120" w:after="120" w:line="264" w:lineRule="auto"/>
              <w:jc w:val="both"/>
              <w:rPr>
                <w:rFonts w:ascii="Trebuchet MS" w:hAnsi="Trebuchet MS"/>
                <w:b w:val="0"/>
                <w:bCs w:val="0"/>
                <w:color w:val="auto"/>
                <w:szCs w:val="21"/>
                <w:lang w:eastAsia="en-US"/>
              </w:rPr>
            </w:pPr>
            <w:r w:rsidRPr="00BE6941">
              <w:rPr>
                <w:rFonts w:ascii="Trebuchet MS" w:hAnsi="Trebuchet MS"/>
                <w:color w:val="auto"/>
                <w:szCs w:val="21"/>
                <w:lang w:eastAsia="en-US"/>
              </w:rPr>
              <w:t>Propositions du candidat en matière de développement durable et mesures prises en faveur de l’insertion professionnelle et responsabilité sociétale</w:t>
            </w:r>
          </w:p>
          <w:p w14:paraId="1EE8D16A" w14:textId="729C6E7C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De manière générale : Il est notamment demandé une identification et une réduction des impacts environnementaux dans les phases de fabrication, d'utilisation et de gestion de la fin de vie des </w:t>
            </w:r>
            <w:r>
              <w:rPr>
                <w:color w:val="000000"/>
                <w:lang w:val="fr-FR"/>
              </w:rPr>
              <w:t xml:space="preserve">équipements </w:t>
            </w:r>
            <w:r w:rsidRPr="00E33C6B">
              <w:rPr>
                <w:i/>
                <w:lang w:val="fr-FR"/>
              </w:rPr>
              <w:t>(</w:t>
            </w:r>
            <w:r w:rsidRPr="00E33C6B">
              <w:rPr>
                <w:color w:val="000000"/>
                <w:lang w:val="fr-FR"/>
              </w:rPr>
              <w:t>2.5 points)</w:t>
            </w:r>
            <w:r w:rsidRPr="00E33C6B">
              <w:rPr>
                <w:i/>
                <w:lang w:val="fr-FR"/>
              </w:rPr>
              <w:t>.</w:t>
            </w:r>
          </w:p>
          <w:p w14:paraId="64B6847B" w14:textId="77777777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  <w:p w14:paraId="49054CA2" w14:textId="77777777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matériels se doivent de répondre aux exigences minimales suivantes : </w:t>
            </w:r>
          </w:p>
          <w:p w14:paraId="6B59B68B" w14:textId="77777777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  <w:p w14:paraId="6BBCEE93" w14:textId="77777777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• Une faible consommation énergétique ; </w:t>
            </w:r>
          </w:p>
          <w:p w14:paraId="4A1975D0" w14:textId="77777777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• Une importante recyclabilité des équipements ; </w:t>
            </w:r>
          </w:p>
          <w:p w14:paraId="4DC98281" w14:textId="77777777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• Un indice de maintenabilité et de réparabilité élevé ; </w:t>
            </w:r>
          </w:p>
          <w:p w14:paraId="46A075D1" w14:textId="77777777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• Une réduction des polluants et des substances toxiques ; </w:t>
            </w:r>
          </w:p>
          <w:p w14:paraId="14D49C6F" w14:textId="77777777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• Une exclusion des substances cancérigènes et des métaux lourds ; </w:t>
            </w:r>
          </w:p>
          <w:p w14:paraId="3B820912" w14:textId="77777777" w:rsidR="00E33C6B" w:rsidRDefault="00E33C6B" w:rsidP="00E33C6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• Un faible rayonnement électromagnétique. </w:t>
            </w:r>
          </w:p>
          <w:p w14:paraId="6A2B7F0B" w14:textId="77777777" w:rsidR="00E33C6B" w:rsidRDefault="00E33C6B" w:rsidP="002D667C">
            <w:pPr>
              <w:spacing w:before="120" w:after="120" w:line="264" w:lineRule="auto"/>
              <w:jc w:val="both"/>
              <w:rPr>
                <w:rFonts w:ascii="Trebuchet MS" w:hAnsi="Trebuchet MS"/>
                <w:color w:val="auto"/>
                <w:szCs w:val="21"/>
                <w:lang w:eastAsia="en-US"/>
              </w:rPr>
            </w:pPr>
          </w:p>
          <w:p w14:paraId="49F749EB" w14:textId="39A8B392" w:rsidR="00521B19" w:rsidRPr="00261A85" w:rsidRDefault="00521B19" w:rsidP="002D667C">
            <w:pPr>
              <w:jc w:val="both"/>
              <w:rPr>
                <w:rFonts w:ascii="Trebuchet MS" w:hAnsi="Trebuchet MS"/>
                <w:i/>
              </w:rPr>
            </w:pPr>
            <w:r w:rsidRPr="00261A85">
              <w:rPr>
                <w:rFonts w:ascii="Trebuchet MS" w:hAnsi="Trebuchet MS"/>
                <w:i/>
              </w:rPr>
              <w:t>Il s’agit de permettre au maître d’ouvrage de juger des mesures prises par l’entreprise pour la gestion des déchets</w:t>
            </w:r>
            <w:r w:rsidR="00A653F1">
              <w:rPr>
                <w:rFonts w:ascii="Trebuchet MS" w:hAnsi="Trebuchet MS"/>
                <w:i/>
              </w:rPr>
              <w:t xml:space="preserve"> </w:t>
            </w:r>
            <w:r w:rsidR="00A653F1" w:rsidRPr="001D625A">
              <w:rPr>
                <w:rFonts w:ascii="Trebuchet MS" w:eastAsia="Trebuchet MS" w:hAnsi="Trebuchet MS" w:cs="Trebuchet MS"/>
                <w:color w:val="000000"/>
              </w:rPr>
              <w:t>(</w:t>
            </w:r>
            <w:r w:rsidR="00E33C6B">
              <w:rPr>
                <w:rFonts w:ascii="Trebuchet MS" w:eastAsia="Trebuchet MS" w:hAnsi="Trebuchet MS" w:cs="Trebuchet MS"/>
                <w:color w:val="000000"/>
              </w:rPr>
              <w:t>2.</w:t>
            </w:r>
            <w:r w:rsidR="00A653F1" w:rsidRPr="001D625A">
              <w:rPr>
                <w:rFonts w:ascii="Trebuchet MS" w:eastAsia="Trebuchet MS" w:hAnsi="Trebuchet MS" w:cs="Trebuchet MS"/>
                <w:color w:val="000000"/>
              </w:rPr>
              <w:t>5 points)</w:t>
            </w:r>
            <w:r w:rsidRPr="00261A85">
              <w:rPr>
                <w:rFonts w:ascii="Trebuchet MS" w:hAnsi="Trebuchet MS"/>
                <w:i/>
              </w:rPr>
              <w:t>.</w:t>
            </w:r>
          </w:p>
          <w:p w14:paraId="2EDB8979" w14:textId="77777777" w:rsidR="00521B19" w:rsidRPr="00261A85" w:rsidRDefault="00521B19" w:rsidP="002D667C">
            <w:pPr>
              <w:jc w:val="both"/>
              <w:rPr>
                <w:rFonts w:ascii="Trebuchet MS" w:hAnsi="Trebuchet MS"/>
                <w:i/>
              </w:rPr>
            </w:pPr>
          </w:p>
          <w:p w14:paraId="3735BD46" w14:textId="77777777" w:rsidR="00521B19" w:rsidRPr="003A6A7A" w:rsidRDefault="00521B19" w:rsidP="002D667C">
            <w:pPr>
              <w:numPr>
                <w:ilvl w:val="2"/>
                <w:numId w:val="35"/>
              </w:numPr>
              <w:tabs>
                <w:tab w:val="clear" w:pos="2868"/>
              </w:tabs>
              <w:ind w:left="993" w:firstLine="0"/>
              <w:jc w:val="both"/>
              <w:rPr>
                <w:rFonts w:ascii="Trebuchet MS" w:hAnsi="Trebuchet MS"/>
                <w:i/>
              </w:rPr>
            </w:pPr>
            <w:r w:rsidRPr="00261A85">
              <w:rPr>
                <w:rFonts w:ascii="Trebuchet MS" w:hAnsi="Trebuchet MS"/>
              </w:rPr>
              <w:t>Organisation de la collecte des déchets</w:t>
            </w:r>
          </w:p>
          <w:p w14:paraId="23AB09DD" w14:textId="77777777" w:rsidR="00521B19" w:rsidRPr="003A6A7A" w:rsidRDefault="00521B19" w:rsidP="002D667C">
            <w:pPr>
              <w:numPr>
                <w:ilvl w:val="2"/>
                <w:numId w:val="35"/>
              </w:numPr>
              <w:tabs>
                <w:tab w:val="clear" w:pos="2868"/>
              </w:tabs>
              <w:ind w:left="993" w:firstLine="0"/>
              <w:jc w:val="both"/>
              <w:rPr>
                <w:rFonts w:ascii="Trebuchet MS" w:hAnsi="Trebuchet MS"/>
                <w:i/>
              </w:rPr>
            </w:pPr>
            <w:r w:rsidRPr="003A6A7A">
              <w:rPr>
                <w:rFonts w:ascii="Trebuchet MS" w:hAnsi="Trebuchet MS"/>
              </w:rPr>
              <w:t>Lieux d’évacuation des déchets – Traçabilité des déchets</w:t>
            </w:r>
          </w:p>
          <w:p w14:paraId="45FAA60E" w14:textId="77777777" w:rsidR="00521B19" w:rsidRPr="00261A85" w:rsidRDefault="00521B19" w:rsidP="002D667C">
            <w:pPr>
              <w:numPr>
                <w:ilvl w:val="2"/>
                <w:numId w:val="35"/>
              </w:numPr>
              <w:tabs>
                <w:tab w:val="clear" w:pos="2868"/>
              </w:tabs>
              <w:ind w:left="993" w:firstLine="0"/>
              <w:jc w:val="both"/>
              <w:rPr>
                <w:rFonts w:ascii="Trebuchet MS" w:hAnsi="Trebuchet MS"/>
              </w:rPr>
            </w:pPr>
            <w:r w:rsidRPr="00261A85">
              <w:rPr>
                <w:rFonts w:ascii="Trebuchet MS" w:hAnsi="Trebuchet MS"/>
              </w:rPr>
              <w:t xml:space="preserve">Prise en charge des lampes de types : </w:t>
            </w:r>
          </w:p>
          <w:p w14:paraId="3BC13EFA" w14:textId="77777777" w:rsidR="00521B19" w:rsidRPr="00261A85" w:rsidRDefault="00521B19" w:rsidP="002D667C">
            <w:pPr>
              <w:numPr>
                <w:ilvl w:val="3"/>
                <w:numId w:val="35"/>
              </w:numPr>
              <w:tabs>
                <w:tab w:val="clear" w:pos="3588"/>
              </w:tabs>
              <w:ind w:left="2268"/>
              <w:jc w:val="both"/>
              <w:rPr>
                <w:rFonts w:ascii="Trebuchet MS" w:hAnsi="Trebuchet MS"/>
              </w:rPr>
            </w:pPr>
            <w:r w:rsidRPr="00261A85">
              <w:rPr>
                <w:rFonts w:ascii="Trebuchet MS" w:hAnsi="Trebuchet MS"/>
              </w:rPr>
              <w:t>Fluorescentes</w:t>
            </w:r>
          </w:p>
          <w:p w14:paraId="7F99D921" w14:textId="77777777" w:rsidR="00521B19" w:rsidRPr="00261A85" w:rsidRDefault="00521B19" w:rsidP="002D667C">
            <w:pPr>
              <w:numPr>
                <w:ilvl w:val="3"/>
                <w:numId w:val="35"/>
              </w:numPr>
              <w:tabs>
                <w:tab w:val="clear" w:pos="3588"/>
              </w:tabs>
              <w:ind w:left="2268"/>
              <w:jc w:val="both"/>
              <w:rPr>
                <w:rFonts w:ascii="Trebuchet MS" w:hAnsi="Trebuchet MS"/>
              </w:rPr>
            </w:pPr>
            <w:r w:rsidRPr="00261A85">
              <w:rPr>
                <w:rFonts w:ascii="Trebuchet MS" w:hAnsi="Trebuchet MS"/>
              </w:rPr>
              <w:t>Sodium Haute Pression SHP</w:t>
            </w:r>
          </w:p>
          <w:p w14:paraId="4C2BBECC" w14:textId="77777777" w:rsidR="00521B19" w:rsidRPr="00261A85" w:rsidRDefault="00521B19" w:rsidP="002D667C">
            <w:pPr>
              <w:numPr>
                <w:ilvl w:val="3"/>
                <w:numId w:val="35"/>
              </w:numPr>
              <w:tabs>
                <w:tab w:val="clear" w:pos="3588"/>
              </w:tabs>
              <w:ind w:left="2268"/>
              <w:jc w:val="both"/>
              <w:rPr>
                <w:rFonts w:ascii="Trebuchet MS" w:hAnsi="Trebuchet MS"/>
              </w:rPr>
            </w:pPr>
            <w:r w:rsidRPr="00261A85">
              <w:rPr>
                <w:rFonts w:ascii="Trebuchet MS" w:hAnsi="Trebuchet MS"/>
              </w:rPr>
              <w:t>A iodures métalliques IM</w:t>
            </w:r>
          </w:p>
          <w:p w14:paraId="45438308" w14:textId="1120BC6A" w:rsidR="00521B19" w:rsidRPr="002D667C" w:rsidRDefault="00521B19" w:rsidP="002D667C">
            <w:pPr>
              <w:numPr>
                <w:ilvl w:val="3"/>
                <w:numId w:val="35"/>
              </w:numPr>
              <w:tabs>
                <w:tab w:val="clear" w:pos="3588"/>
              </w:tabs>
              <w:ind w:left="2268"/>
              <w:jc w:val="both"/>
              <w:rPr>
                <w:rFonts w:ascii="Trebuchet MS" w:hAnsi="Trebuchet MS"/>
              </w:rPr>
            </w:pPr>
            <w:r w:rsidRPr="00261A85">
              <w:rPr>
                <w:rFonts w:ascii="Trebuchet MS" w:hAnsi="Trebuchet MS"/>
              </w:rPr>
              <w:t>A vapeur de mercure haute pression (ballon fluo)</w:t>
            </w:r>
          </w:p>
          <w:p w14:paraId="2FFBE3C1" w14:textId="105E74D1" w:rsidR="002D667C" w:rsidRPr="00A653F1" w:rsidRDefault="00521B19" w:rsidP="002D667C">
            <w:pPr>
              <w:numPr>
                <w:ilvl w:val="3"/>
                <w:numId w:val="35"/>
              </w:numPr>
              <w:tabs>
                <w:tab w:val="clear" w:pos="3588"/>
              </w:tabs>
              <w:ind w:left="2268"/>
              <w:jc w:val="both"/>
              <w:rPr>
                <w:rFonts w:ascii="Trebuchet MS" w:hAnsi="Trebuchet MS"/>
              </w:rPr>
            </w:pPr>
            <w:r w:rsidRPr="002D667C">
              <w:rPr>
                <w:rFonts w:ascii="Trebuchet MS" w:hAnsi="Trebuchet MS"/>
              </w:rPr>
              <w:t>Prise en charge des ballasts ferromagnétiques, lampes à décharge (fluo/SHP/IM)</w:t>
            </w:r>
          </w:p>
          <w:p w14:paraId="12B41FF7" w14:textId="77777777" w:rsidR="00A653F1" w:rsidRPr="002D667C" w:rsidRDefault="00A653F1" w:rsidP="00A653F1">
            <w:pPr>
              <w:ind w:left="2268"/>
              <w:jc w:val="both"/>
              <w:rPr>
                <w:rFonts w:ascii="Trebuchet MS" w:hAnsi="Trebuchet MS"/>
              </w:rPr>
            </w:pPr>
          </w:p>
          <w:p w14:paraId="4A887B92" w14:textId="74A1AA0A" w:rsidR="002D667C" w:rsidRDefault="002D667C" w:rsidP="002D667C">
            <w:pPr>
              <w:rPr>
                <w:rFonts w:ascii="Trebuchet MS" w:hAnsi="Trebuchet MS"/>
                <w:b w:val="0"/>
                <w:bCs w:val="0"/>
                <w:i/>
              </w:rPr>
            </w:pPr>
            <w:r w:rsidRPr="00261A85">
              <w:rPr>
                <w:rFonts w:ascii="Trebuchet MS" w:hAnsi="Trebuchet MS"/>
                <w:i/>
              </w:rPr>
              <w:t xml:space="preserve">Il s’agit de permettre au maître d’ouvrage de juger des mesures prises par l’entreprise </w:t>
            </w:r>
            <w:r>
              <w:rPr>
                <w:rFonts w:ascii="Trebuchet MS" w:hAnsi="Trebuchet MS"/>
                <w:i/>
              </w:rPr>
              <w:t xml:space="preserve">en faveur de l’insertion </w:t>
            </w:r>
            <w:r w:rsidR="00192E58">
              <w:rPr>
                <w:rFonts w:ascii="Trebuchet MS" w:hAnsi="Trebuchet MS"/>
                <w:i/>
              </w:rPr>
              <w:t>professionnelle</w:t>
            </w:r>
            <w:r w:rsidR="00192E58" w:rsidRPr="001D625A">
              <w:rPr>
                <w:rFonts w:ascii="Trebuchet MS" w:eastAsia="Trebuchet MS" w:hAnsi="Trebuchet MS" w:cs="Trebuchet MS"/>
                <w:color w:val="000000"/>
              </w:rPr>
              <w:t xml:space="preserve"> (</w:t>
            </w:r>
            <w:r w:rsidR="00A653F1" w:rsidRPr="001D625A">
              <w:rPr>
                <w:rFonts w:ascii="Trebuchet MS" w:eastAsia="Trebuchet MS" w:hAnsi="Trebuchet MS" w:cs="Trebuchet MS"/>
                <w:color w:val="000000"/>
              </w:rPr>
              <w:t>5 points) </w:t>
            </w:r>
          </w:p>
          <w:p w14:paraId="66A1556F" w14:textId="77777777" w:rsidR="002D667C" w:rsidRPr="002D667C" w:rsidRDefault="002D667C" w:rsidP="002D667C">
            <w:pPr>
              <w:rPr>
                <w:rFonts w:ascii="Trebuchet MS" w:hAnsi="Trebuchet MS"/>
              </w:rPr>
            </w:pPr>
          </w:p>
          <w:p w14:paraId="345B47B2" w14:textId="195B6802" w:rsidR="002D667C" w:rsidRPr="002D667C" w:rsidRDefault="002D667C" w:rsidP="002D667C">
            <w:pPr>
              <w:numPr>
                <w:ilvl w:val="2"/>
                <w:numId w:val="35"/>
              </w:numPr>
              <w:tabs>
                <w:tab w:val="clear" w:pos="2868"/>
              </w:tabs>
              <w:ind w:left="993" w:firstLine="0"/>
              <w:jc w:val="both"/>
              <w:rPr>
                <w:rFonts w:ascii="Trebuchet MS" w:hAnsi="Trebuchet MS"/>
              </w:rPr>
            </w:pPr>
            <w:r w:rsidRPr="00261A85">
              <w:rPr>
                <w:rFonts w:ascii="Trebuchet MS" w:hAnsi="Trebuchet MS"/>
              </w:rPr>
              <w:t>Organisation d</w:t>
            </w:r>
            <w:r>
              <w:rPr>
                <w:rFonts w:ascii="Trebuchet MS" w:hAnsi="Trebuchet MS"/>
              </w:rPr>
              <w:t xml:space="preserve">u dispositif d’inclusion : </w:t>
            </w:r>
            <w:r w:rsidRPr="002D667C">
              <w:rPr>
                <w:rFonts w:ascii="Trebuchet MS" w:hAnsi="Trebuchet MS"/>
              </w:rPr>
              <w:t>Engagement de l’entreprise candidate pour l‘insertion des personnes en difficulté d'insertion professionnelle et mise en place de programmes de formation pour ses employés</w:t>
            </w:r>
          </w:p>
          <w:p w14:paraId="2EB0C66D" w14:textId="37611571" w:rsidR="002D667C" w:rsidRPr="002D667C" w:rsidRDefault="002D667C" w:rsidP="002D667C">
            <w:pPr>
              <w:numPr>
                <w:ilvl w:val="2"/>
                <w:numId w:val="35"/>
              </w:numPr>
              <w:tabs>
                <w:tab w:val="clear" w:pos="2868"/>
              </w:tabs>
              <w:ind w:left="993" w:firstLine="0"/>
              <w:jc w:val="both"/>
              <w:rPr>
                <w:rFonts w:ascii="Trebuchet MS" w:hAnsi="Trebuchet MS"/>
              </w:rPr>
            </w:pPr>
            <w:r w:rsidRPr="002D667C">
              <w:rPr>
                <w:rFonts w:ascii="Trebuchet MS" w:hAnsi="Trebuchet MS"/>
              </w:rPr>
              <w:t>Engagements RSE</w:t>
            </w:r>
            <w:r>
              <w:rPr>
                <w:rFonts w:ascii="Trebuchet MS" w:hAnsi="Trebuchet MS"/>
              </w:rPr>
              <w:t xml:space="preserve"> : </w:t>
            </w:r>
            <w:r w:rsidRPr="002D667C">
              <w:rPr>
                <w:rFonts w:ascii="Trebuchet MS" w:hAnsi="Trebuchet MS"/>
              </w:rPr>
              <w:t>L’entreprise candidate doit présenter ses engagements en matière de responsabilité sociale, tels que des politiques de diversité, d'égalité des chances et de conditions de travail</w:t>
            </w:r>
          </w:p>
          <w:p w14:paraId="017A92A4" w14:textId="0D6F9DB2" w:rsidR="002D5AD6" w:rsidRPr="00D238D0" w:rsidRDefault="002D5AD6" w:rsidP="00D238D0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A44D93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4B619031" w:rsidR="00857F47" w:rsidRDefault="00857F47" w:rsidP="006C2353">
            <w:pPr>
              <w:spacing w:line="360" w:lineRule="auto"/>
              <w:jc w:val="both"/>
              <w:rPr>
                <w:ins w:id="1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DCAB24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1AA9D5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1F25E0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02033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9CECE8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96848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62707E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825F8C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986C87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885BBF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48D06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12E277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6CD6A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88341B6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7CB3AB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10564B7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F57FCC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347B3F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68D3F7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98676D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C49005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D5FE56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8B0003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8C339B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A483D9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62DAB3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6CC7B7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368448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7D9EF7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483748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D7D9EEB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468E70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8D33C33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B93E60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F9ADE84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572852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B2BEBD" w14:textId="77777777" w:rsidR="00521B19" w:rsidRPr="00D238D0" w:rsidRDefault="00521B19" w:rsidP="00521B1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96DFE4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182138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BF30B1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BBDDDB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3ACF3D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92CFEE0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3A9530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7A4D05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E998F3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9D7DD7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F17998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D2A9EA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CD4CDA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0A0EAD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E1E7A0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FCABA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91271A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95C8A5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3F1E42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78AC47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9762BFD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8236B0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F78FD77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A09DE9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D6F21F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13807A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34B3D8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E4321F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63A223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4FC825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BE0C74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F0B640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8C959B" w14:textId="77777777" w:rsidR="00A653F1" w:rsidRPr="00D238D0" w:rsidRDefault="00A653F1" w:rsidP="00A653F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D251572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6C57FDF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A4CA6" w14:textId="77777777" w:rsidR="00453577" w:rsidRDefault="00453577">
      <w:r>
        <w:separator/>
      </w:r>
    </w:p>
  </w:endnote>
  <w:endnote w:type="continuationSeparator" w:id="0">
    <w:p w14:paraId="66F8FC6C" w14:textId="77777777" w:rsidR="00453577" w:rsidRDefault="0045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5C4F9B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B1FFB">
      <w:rPr>
        <w:noProof/>
      </w:rPr>
      <w:t>6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84AE2" w14:textId="77777777" w:rsidR="00453577" w:rsidRDefault="00453577">
      <w:r>
        <w:separator/>
      </w:r>
    </w:p>
  </w:footnote>
  <w:footnote w:type="continuationSeparator" w:id="0">
    <w:p w14:paraId="7118D3FF" w14:textId="77777777" w:rsidR="00453577" w:rsidRDefault="00453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555B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FB6771"/>
    <w:multiLevelType w:val="hybridMultilevel"/>
    <w:tmpl w:val="06CCFCE0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3"/>
  </w:num>
  <w:num w:numId="3">
    <w:abstractNumId w:val="9"/>
  </w:num>
  <w:num w:numId="4">
    <w:abstractNumId w:val="18"/>
  </w:num>
  <w:num w:numId="5">
    <w:abstractNumId w:val="27"/>
  </w:num>
  <w:num w:numId="6">
    <w:abstractNumId w:val="26"/>
  </w:num>
  <w:num w:numId="7">
    <w:abstractNumId w:val="34"/>
  </w:num>
  <w:num w:numId="8">
    <w:abstractNumId w:val="17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13"/>
  </w:num>
  <w:num w:numId="15">
    <w:abstractNumId w:val="14"/>
  </w:num>
  <w:num w:numId="16">
    <w:abstractNumId w:val="5"/>
  </w:num>
  <w:num w:numId="17">
    <w:abstractNumId w:val="32"/>
  </w:num>
  <w:num w:numId="18">
    <w:abstractNumId w:val="6"/>
  </w:num>
  <w:num w:numId="19">
    <w:abstractNumId w:val="4"/>
  </w:num>
  <w:num w:numId="20">
    <w:abstractNumId w:val="23"/>
  </w:num>
  <w:num w:numId="21">
    <w:abstractNumId w:val="20"/>
  </w:num>
  <w:num w:numId="22">
    <w:abstractNumId w:val="21"/>
  </w:num>
  <w:num w:numId="23">
    <w:abstractNumId w:val="16"/>
  </w:num>
  <w:num w:numId="24">
    <w:abstractNumId w:val="31"/>
  </w:num>
  <w:num w:numId="25">
    <w:abstractNumId w:val="19"/>
  </w:num>
  <w:num w:numId="26">
    <w:abstractNumId w:val="30"/>
  </w:num>
  <w:num w:numId="27">
    <w:abstractNumId w:val="25"/>
  </w:num>
  <w:num w:numId="28">
    <w:abstractNumId w:val="24"/>
  </w:num>
  <w:num w:numId="29">
    <w:abstractNumId w:val="0"/>
  </w:num>
  <w:num w:numId="30">
    <w:abstractNumId w:val="15"/>
  </w:num>
  <w:num w:numId="31">
    <w:abstractNumId w:val="3"/>
  </w:num>
  <w:num w:numId="32">
    <w:abstractNumId w:val="8"/>
  </w:num>
  <w:num w:numId="33">
    <w:abstractNumId w:val="28"/>
  </w:num>
  <w:num w:numId="34">
    <w:abstractNumId w:val="12"/>
  </w:num>
  <w:num w:numId="35">
    <w:abstractNumId w:val="2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08C3"/>
    <w:rsid w:val="00053143"/>
    <w:rsid w:val="00056BCA"/>
    <w:rsid w:val="00075D4B"/>
    <w:rsid w:val="00077AC6"/>
    <w:rsid w:val="00083D3A"/>
    <w:rsid w:val="00085BB4"/>
    <w:rsid w:val="000C134C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2E58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D625A"/>
    <w:rsid w:val="001E6591"/>
    <w:rsid w:val="001F1991"/>
    <w:rsid w:val="001F2B74"/>
    <w:rsid w:val="00204FA6"/>
    <w:rsid w:val="0021259F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3F28"/>
    <w:rsid w:val="00285E1E"/>
    <w:rsid w:val="00291C37"/>
    <w:rsid w:val="002A041E"/>
    <w:rsid w:val="002A13C8"/>
    <w:rsid w:val="002B235C"/>
    <w:rsid w:val="002B23B3"/>
    <w:rsid w:val="002B6919"/>
    <w:rsid w:val="002B6D8A"/>
    <w:rsid w:val="002D0DFA"/>
    <w:rsid w:val="002D187B"/>
    <w:rsid w:val="002D5AD6"/>
    <w:rsid w:val="002D667C"/>
    <w:rsid w:val="002E49A0"/>
    <w:rsid w:val="002E7F56"/>
    <w:rsid w:val="002F4959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4662"/>
    <w:rsid w:val="00426287"/>
    <w:rsid w:val="00430359"/>
    <w:rsid w:val="0044671E"/>
    <w:rsid w:val="0045036F"/>
    <w:rsid w:val="00453577"/>
    <w:rsid w:val="004549AB"/>
    <w:rsid w:val="00462931"/>
    <w:rsid w:val="00471789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1B19"/>
    <w:rsid w:val="005223CB"/>
    <w:rsid w:val="005238C9"/>
    <w:rsid w:val="0053001A"/>
    <w:rsid w:val="00530853"/>
    <w:rsid w:val="00533680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476C"/>
    <w:rsid w:val="005B27AD"/>
    <w:rsid w:val="005C04DE"/>
    <w:rsid w:val="005C7CE2"/>
    <w:rsid w:val="005D5E5E"/>
    <w:rsid w:val="005E194F"/>
    <w:rsid w:val="005E2DFF"/>
    <w:rsid w:val="005E3A6F"/>
    <w:rsid w:val="005E50D8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2FE7"/>
    <w:rsid w:val="00673DB9"/>
    <w:rsid w:val="0068178E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A519A"/>
    <w:rsid w:val="007B20F8"/>
    <w:rsid w:val="007B6C60"/>
    <w:rsid w:val="007C329E"/>
    <w:rsid w:val="007C672C"/>
    <w:rsid w:val="007C74C5"/>
    <w:rsid w:val="007D19A4"/>
    <w:rsid w:val="007D31A9"/>
    <w:rsid w:val="007D4E0E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37F2"/>
    <w:rsid w:val="0089487E"/>
    <w:rsid w:val="0089727B"/>
    <w:rsid w:val="008A4783"/>
    <w:rsid w:val="008B09FE"/>
    <w:rsid w:val="008B5D2D"/>
    <w:rsid w:val="008C0F3D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50BA"/>
    <w:rsid w:val="00916E39"/>
    <w:rsid w:val="009208A3"/>
    <w:rsid w:val="00921BC8"/>
    <w:rsid w:val="00924345"/>
    <w:rsid w:val="00943342"/>
    <w:rsid w:val="00954FD0"/>
    <w:rsid w:val="00955162"/>
    <w:rsid w:val="00955B28"/>
    <w:rsid w:val="0096119F"/>
    <w:rsid w:val="00962F3B"/>
    <w:rsid w:val="009644F5"/>
    <w:rsid w:val="00973541"/>
    <w:rsid w:val="00976035"/>
    <w:rsid w:val="00976B37"/>
    <w:rsid w:val="009861D6"/>
    <w:rsid w:val="00997042"/>
    <w:rsid w:val="009A5009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E75C7"/>
    <w:rsid w:val="009F0462"/>
    <w:rsid w:val="009F0688"/>
    <w:rsid w:val="009F4831"/>
    <w:rsid w:val="009F66D4"/>
    <w:rsid w:val="009F757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4BF6"/>
    <w:rsid w:val="00A57E70"/>
    <w:rsid w:val="00A6053F"/>
    <w:rsid w:val="00A60594"/>
    <w:rsid w:val="00A60BA3"/>
    <w:rsid w:val="00A62E9D"/>
    <w:rsid w:val="00A653F1"/>
    <w:rsid w:val="00A66685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AF5063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B20"/>
    <w:rsid w:val="00B32E74"/>
    <w:rsid w:val="00B34AEA"/>
    <w:rsid w:val="00B4130C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63839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CF7C6C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2816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24317"/>
    <w:rsid w:val="00E24638"/>
    <w:rsid w:val="00E313A7"/>
    <w:rsid w:val="00E322E3"/>
    <w:rsid w:val="00E33C6B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2D7A"/>
    <w:rsid w:val="00E97DB0"/>
    <w:rsid w:val="00EA0BB9"/>
    <w:rsid w:val="00EA217A"/>
    <w:rsid w:val="00EA4D29"/>
    <w:rsid w:val="00EA4E1C"/>
    <w:rsid w:val="00EA6559"/>
    <w:rsid w:val="00EA7E70"/>
    <w:rsid w:val="00EB0EC5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E33C6B"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88A5154E800A46A52F7AFD94B6CF9A" ma:contentTypeVersion="4" ma:contentTypeDescription="Crée un document." ma:contentTypeScope="" ma:versionID="c3c9ce8f4a8c18e71234d87ac732cfa4">
  <xsd:schema xmlns:xsd="http://www.w3.org/2001/XMLSchema" xmlns:xs="http://www.w3.org/2001/XMLSchema" xmlns:p="http://schemas.microsoft.com/office/2006/metadata/properties" xmlns:ns2="d0badfcd-32fa-40dd-b970-e580902a2f18" targetNamespace="http://schemas.microsoft.com/office/2006/metadata/properties" ma:root="true" ma:fieldsID="99c6ab1d79d4d86d66de5c844cd8b955" ns2:_="">
    <xsd:import namespace="d0badfcd-32fa-40dd-b970-e580902a2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adfcd-32fa-40dd-b970-e580902a2f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E714C-976F-4937-B6A6-37BF2FFD0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adfcd-32fa-40dd-b970-e580902a2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C3979B-F699-481A-9470-D1D47288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10</Pages>
  <Words>3194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30</cp:revision>
  <cp:lastPrinted>2012-02-22T13:14:00Z</cp:lastPrinted>
  <dcterms:created xsi:type="dcterms:W3CDTF">2024-09-16T06:51:00Z</dcterms:created>
  <dcterms:modified xsi:type="dcterms:W3CDTF">2025-03-25T06:44:00Z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0x010100F388A5154E800A46A52F7AFD94B6CF9A</vt:lpwstr>
  </property>
</Properties>
</file>