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7693BB5" w14:textId="20200DC4" w:rsidR="00403385" w:rsidRPr="001E23F7" w:rsidRDefault="00687495" w:rsidP="001E23F7">
      <w:pPr>
        <w:jc w:val="center"/>
        <w:rPr>
          <w:rFonts w:ascii="Marianne" w:hAnsi="Marianne"/>
          <w:sz w:val="22"/>
          <w:szCs w:val="24"/>
        </w:rPr>
      </w:pPr>
      <w:r>
        <w:rPr>
          <w:noProof/>
        </w:rPr>
        <w:drawing>
          <wp:inline distT="0" distB="0" distL="0" distR="0" wp14:anchorId="46761315" wp14:editId="3AC6D72F">
            <wp:extent cx="3429000" cy="1028700"/>
            <wp:effectExtent l="0" t="0" r="0" b="0"/>
            <wp:docPr id="3" name="Image 3" descr="https://www.ext.onf.fr/img/onf-signature.jpg"/>
            <wp:cNvGraphicFramePr/>
            <a:graphic xmlns:a="http://schemas.openxmlformats.org/drawingml/2006/main">
              <a:graphicData uri="http://schemas.openxmlformats.org/drawingml/2006/picture">
                <pic:pic xmlns:pic="http://schemas.openxmlformats.org/drawingml/2006/picture">
                  <pic:nvPicPr>
                    <pic:cNvPr id="3" name="Image 3" descr="https://www.ext.onf.fr/img/onf-signature.jpg"/>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3429000" cy="1028700"/>
                    </a:xfrm>
                    <a:prstGeom prst="rect">
                      <a:avLst/>
                    </a:prstGeom>
                    <a:noFill/>
                    <a:ln>
                      <a:noFill/>
                    </a:ln>
                  </pic:spPr>
                </pic:pic>
              </a:graphicData>
            </a:graphic>
          </wp:inline>
        </w:drawing>
      </w:r>
    </w:p>
    <w:p w14:paraId="5B244F1E" w14:textId="77777777" w:rsidR="00403385" w:rsidRPr="00FA30C2" w:rsidRDefault="00403385" w:rsidP="00403385">
      <w:pPr>
        <w:pBdr>
          <w:top w:val="double" w:sz="6" w:space="10" w:color="auto"/>
          <w:left w:val="double" w:sz="6" w:space="0" w:color="auto"/>
          <w:bottom w:val="double" w:sz="6" w:space="10" w:color="auto"/>
          <w:right w:val="double" w:sz="6" w:space="0" w:color="auto"/>
        </w:pBdr>
        <w:shd w:val="pct60" w:color="auto" w:fill="auto"/>
        <w:jc w:val="center"/>
        <w:rPr>
          <w:rFonts w:ascii="Marianne" w:hAnsi="Marianne" w:cs="Arial"/>
          <w:b/>
          <w:color w:val="FFFFFF"/>
          <w:spacing w:val="80"/>
          <w:sz w:val="24"/>
          <w:szCs w:val="24"/>
        </w:rPr>
      </w:pPr>
      <w:r w:rsidRPr="00FA30C2">
        <w:rPr>
          <w:rFonts w:ascii="Marianne" w:hAnsi="Marianne" w:cs="Arial"/>
          <w:b/>
          <w:color w:val="FFFFFF"/>
          <w:spacing w:val="80"/>
          <w:sz w:val="22"/>
          <w:szCs w:val="22"/>
        </w:rPr>
        <w:t>MARCHES DE L'OFFICE NATIONAL DES</w:t>
      </w:r>
      <w:r w:rsidRPr="00FA30C2">
        <w:rPr>
          <w:rFonts w:ascii="Marianne" w:hAnsi="Marianne" w:cs="Arial"/>
          <w:b/>
          <w:color w:val="FFFFFF"/>
          <w:spacing w:val="80"/>
          <w:sz w:val="24"/>
          <w:szCs w:val="24"/>
        </w:rPr>
        <w:t xml:space="preserve"> FORÊTS</w:t>
      </w:r>
    </w:p>
    <w:p w14:paraId="52864164" w14:textId="77777777" w:rsidR="00403385" w:rsidRPr="00FA30C2" w:rsidRDefault="00403385" w:rsidP="001E23F7">
      <w:pPr>
        <w:rPr>
          <w:rFonts w:ascii="Marianne" w:hAnsi="Marianne"/>
          <w:sz w:val="22"/>
          <w:szCs w:val="24"/>
        </w:rPr>
      </w:pPr>
    </w:p>
    <w:tbl>
      <w:tblPr>
        <w:tblW w:w="9477"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9477"/>
      </w:tblGrid>
      <w:tr w:rsidR="00403385" w:rsidRPr="00FA30C2" w14:paraId="70034D4D" w14:textId="77777777" w:rsidTr="003A36D8">
        <w:trPr>
          <w:trHeight w:val="761"/>
        </w:trPr>
        <w:tc>
          <w:tcPr>
            <w:tcW w:w="9477" w:type="dxa"/>
            <w:tcBorders>
              <w:top w:val="single" w:sz="4" w:space="0" w:color="auto"/>
              <w:left w:val="single" w:sz="4" w:space="0" w:color="auto"/>
              <w:bottom w:val="single" w:sz="4" w:space="0" w:color="auto"/>
              <w:right w:val="single" w:sz="4" w:space="0" w:color="auto"/>
            </w:tcBorders>
            <w:hideMark/>
          </w:tcPr>
          <w:p w14:paraId="07C56923" w14:textId="19A30B18" w:rsidR="00977766" w:rsidRDefault="00977766" w:rsidP="001E23F7">
            <w:pPr>
              <w:spacing w:before="120" w:after="120"/>
              <w:jc w:val="center"/>
              <w:rPr>
                <w:rFonts w:ascii="Marianne" w:hAnsi="Marianne" w:cs="Arial"/>
                <w:b/>
                <w:bCs/>
                <w:caps/>
                <w:sz w:val="24"/>
                <w:szCs w:val="24"/>
              </w:rPr>
            </w:pPr>
            <w:r w:rsidRPr="00977766">
              <w:rPr>
                <w:rFonts w:ascii="Marianne" w:hAnsi="Marianne" w:cs="Arial"/>
                <w:b/>
                <w:bCs/>
                <w:caps/>
                <w:sz w:val="24"/>
                <w:szCs w:val="24"/>
              </w:rPr>
              <w:t>ACCORD-CADRE DE TRAVAUX</w:t>
            </w:r>
          </w:p>
          <w:p w14:paraId="038781A2" w14:textId="27F7C6E0" w:rsidR="004D43E4" w:rsidRPr="00FA30C2" w:rsidRDefault="00DF4299" w:rsidP="00DF4299">
            <w:pPr>
              <w:spacing w:before="120" w:after="120"/>
              <w:jc w:val="center"/>
              <w:rPr>
                <w:rFonts w:ascii="Marianne" w:hAnsi="Marianne" w:cs="Arial"/>
                <w:b/>
                <w:bCs/>
                <w:sz w:val="24"/>
                <w:szCs w:val="24"/>
              </w:rPr>
            </w:pPr>
            <w:r w:rsidRPr="00FA30C2">
              <w:rPr>
                <w:rFonts w:ascii="Marianne" w:hAnsi="Marianne" w:cs="Arial"/>
                <w:b/>
                <w:bCs/>
                <w:caps/>
                <w:sz w:val="24"/>
                <w:szCs w:val="24"/>
              </w:rPr>
              <w:t xml:space="preserve">travaux dIVERS D’ENTRETIEN ET DE CREATION </w:t>
            </w:r>
            <w:r w:rsidR="00950F6D" w:rsidRPr="00FA30C2">
              <w:rPr>
                <w:rFonts w:ascii="Marianne" w:hAnsi="Marianne" w:cs="Arial"/>
                <w:b/>
                <w:bCs/>
                <w:caps/>
                <w:sz w:val="24"/>
                <w:szCs w:val="24"/>
              </w:rPr>
              <w:t xml:space="preserve">DE ROUTES FORESTIERES DANS LES FORETS </w:t>
            </w:r>
            <w:r w:rsidR="001E23F7">
              <w:rPr>
                <w:rFonts w:ascii="Marianne" w:hAnsi="Marianne" w:cs="Arial"/>
                <w:b/>
                <w:bCs/>
                <w:caps/>
                <w:sz w:val="24"/>
                <w:szCs w:val="24"/>
              </w:rPr>
              <w:t>publiques des hauts-de-france</w:t>
            </w:r>
          </w:p>
          <w:p w14:paraId="0084D156" w14:textId="77777777" w:rsidR="00D31D0C" w:rsidRPr="00FA30C2" w:rsidRDefault="00D31D0C" w:rsidP="00D31D0C">
            <w:pPr>
              <w:pBdr>
                <w:top w:val="single" w:sz="4" w:space="1" w:color="auto"/>
                <w:left w:val="single" w:sz="4" w:space="4" w:color="auto"/>
                <w:bottom w:val="single" w:sz="4" w:space="1" w:color="auto"/>
                <w:right w:val="single" w:sz="4" w:space="4" w:color="auto"/>
              </w:pBdr>
              <w:spacing w:before="120"/>
              <w:jc w:val="center"/>
              <w:rPr>
                <w:rFonts w:ascii="Marianne" w:hAnsi="Marianne" w:cs="Arial"/>
                <w:b/>
                <w:caps/>
                <w:sz w:val="28"/>
                <w:szCs w:val="22"/>
              </w:rPr>
            </w:pPr>
          </w:p>
          <w:p w14:paraId="025F8D8A" w14:textId="77777777" w:rsidR="003A36D8" w:rsidRPr="00FA30C2" w:rsidRDefault="003A36D8" w:rsidP="00D31D0C">
            <w:pPr>
              <w:pBdr>
                <w:top w:val="single" w:sz="4" w:space="1" w:color="auto"/>
                <w:left w:val="single" w:sz="4" w:space="4" w:color="auto"/>
                <w:bottom w:val="single" w:sz="4" w:space="1" w:color="auto"/>
                <w:right w:val="single" w:sz="4" w:space="4" w:color="auto"/>
              </w:pBdr>
              <w:jc w:val="center"/>
              <w:rPr>
                <w:rFonts w:ascii="Marianne" w:hAnsi="Marianne" w:cs="Arial"/>
                <w:b/>
                <w:bCs/>
                <w:sz w:val="24"/>
                <w:szCs w:val="24"/>
              </w:rPr>
            </w:pPr>
            <w:r w:rsidRPr="00FA30C2">
              <w:rPr>
                <w:rFonts w:ascii="Marianne" w:hAnsi="Marianne" w:cs="Arial"/>
                <w:b/>
                <w:caps/>
                <w:sz w:val="24"/>
                <w:szCs w:val="24"/>
              </w:rPr>
              <w:t>REGLEMENT DE LA CONSULTATION</w:t>
            </w:r>
          </w:p>
          <w:p w14:paraId="4FE7478F" w14:textId="7927C92B" w:rsidR="00950F6D" w:rsidRPr="00FA30C2" w:rsidRDefault="00950F6D" w:rsidP="00950F6D">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Marianne" w:hAnsi="Marianne" w:cs="Arial"/>
                <w:b/>
                <w:bCs/>
              </w:rPr>
            </w:pPr>
          </w:p>
          <w:p w14:paraId="76B1108A" w14:textId="77777777" w:rsidR="00950F6D" w:rsidRPr="00FA30C2" w:rsidRDefault="00950F6D" w:rsidP="00950F6D">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Marianne" w:hAnsi="Marianne" w:cs="Arial"/>
                <w:b/>
                <w:bCs/>
              </w:rPr>
            </w:pPr>
            <w:r w:rsidRPr="00FA30C2">
              <w:rPr>
                <w:rFonts w:ascii="Marianne" w:hAnsi="Marianne" w:cs="Arial"/>
                <w:b/>
                <w:bCs/>
              </w:rPr>
              <w:t>PROCEDURE ADAPTEE</w:t>
            </w:r>
          </w:p>
          <w:p w14:paraId="01D464F0" w14:textId="5D8A0C3B" w:rsidR="00950F6D" w:rsidRPr="00FA30C2" w:rsidRDefault="00950F6D" w:rsidP="00950F6D">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Marianne" w:hAnsi="Marianne" w:cs="Arial"/>
              </w:rPr>
            </w:pPr>
            <w:r w:rsidRPr="00FA30C2">
              <w:rPr>
                <w:rFonts w:ascii="Marianne" w:hAnsi="Marianne" w:cs="Arial"/>
              </w:rPr>
              <w:t>(</w:t>
            </w:r>
            <w:r w:rsidR="001E23F7" w:rsidRPr="00FA30C2">
              <w:rPr>
                <w:rFonts w:ascii="Marianne" w:hAnsi="Marianne" w:cs="Arial"/>
              </w:rPr>
              <w:t>Passé</w:t>
            </w:r>
            <w:r w:rsidRPr="00FA30C2">
              <w:rPr>
                <w:rFonts w:ascii="Marianne" w:hAnsi="Marianne" w:cs="Arial"/>
              </w:rPr>
              <w:t xml:space="preserve"> en application des articles L.2113-10 et R.2113-1, L.2123-1 et R.2123-1 </w:t>
            </w:r>
          </w:p>
          <w:p w14:paraId="4C3106C1" w14:textId="77777777" w:rsidR="00950F6D" w:rsidRPr="00FA30C2" w:rsidRDefault="00950F6D" w:rsidP="00950F6D">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Marianne" w:hAnsi="Marianne" w:cs="Arial"/>
              </w:rPr>
            </w:pPr>
            <w:proofErr w:type="gramStart"/>
            <w:r w:rsidRPr="00FA30C2">
              <w:rPr>
                <w:rFonts w:ascii="Marianne" w:hAnsi="Marianne" w:cs="Arial"/>
              </w:rPr>
              <w:t>du</w:t>
            </w:r>
            <w:proofErr w:type="gramEnd"/>
            <w:r w:rsidRPr="00FA30C2">
              <w:rPr>
                <w:rFonts w:ascii="Marianne" w:hAnsi="Marianne" w:cs="Arial"/>
              </w:rPr>
              <w:t xml:space="preserve"> Code de la commande publique)</w:t>
            </w:r>
          </w:p>
          <w:p w14:paraId="03620B86" w14:textId="0FDD0378" w:rsidR="005C4FB7" w:rsidRPr="00FA30C2" w:rsidRDefault="005C4FB7" w:rsidP="00950F6D">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Marianne" w:hAnsi="Marianne" w:cs="Arial"/>
                <w:sz w:val="18"/>
              </w:rPr>
            </w:pPr>
          </w:p>
          <w:p w14:paraId="6360BDE6" w14:textId="77777777" w:rsidR="0038338A" w:rsidRPr="00FA30C2" w:rsidRDefault="0038338A" w:rsidP="005C4FB7">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Marianne" w:hAnsi="Marianne" w:cs="Arial"/>
              </w:rPr>
            </w:pPr>
          </w:p>
          <w:p w14:paraId="11621B2E" w14:textId="77777777" w:rsidR="00D31D0C" w:rsidRPr="00FA30C2" w:rsidRDefault="00D31D0C" w:rsidP="004357FA">
            <w:pPr>
              <w:autoSpaceDE w:val="0"/>
              <w:autoSpaceDN w:val="0"/>
              <w:adjustRightInd w:val="0"/>
              <w:jc w:val="center"/>
              <w:outlineLvl w:val="0"/>
              <w:rPr>
                <w:rFonts w:ascii="Marianne" w:hAnsi="Marianne" w:cs="Arial"/>
                <w:b/>
              </w:rPr>
            </w:pPr>
          </w:p>
          <w:p w14:paraId="7BB95DD1" w14:textId="3DBA29F4" w:rsidR="003A36D8" w:rsidRPr="00FA30C2" w:rsidRDefault="003862A4" w:rsidP="00AE0D83">
            <w:pPr>
              <w:autoSpaceDE w:val="0"/>
              <w:autoSpaceDN w:val="0"/>
              <w:adjustRightInd w:val="0"/>
              <w:spacing w:after="120"/>
              <w:jc w:val="center"/>
              <w:outlineLvl w:val="0"/>
              <w:rPr>
                <w:rFonts w:ascii="Marianne" w:hAnsi="Marianne" w:cs="Arial"/>
                <w:b/>
                <w:bCs/>
                <w:sz w:val="22"/>
                <w:szCs w:val="22"/>
              </w:rPr>
            </w:pPr>
            <w:r w:rsidRPr="00FA30C2">
              <w:rPr>
                <w:rFonts w:ascii="Marianne" w:hAnsi="Marianne" w:cs="Arial"/>
                <w:b/>
                <w:spacing w:val="60"/>
                <w:sz w:val="22"/>
                <w:szCs w:val="22"/>
              </w:rPr>
              <w:t>A</w:t>
            </w:r>
            <w:r w:rsidR="001E23F7">
              <w:rPr>
                <w:rFonts w:ascii="Marianne" w:hAnsi="Marianne" w:cs="Arial"/>
                <w:b/>
                <w:spacing w:val="60"/>
                <w:sz w:val="22"/>
                <w:szCs w:val="22"/>
              </w:rPr>
              <w:t>CCORD-CADRE A EXECUTION MIXTE N</w:t>
            </w:r>
            <w:r w:rsidR="00950F6D" w:rsidRPr="00FA30C2">
              <w:rPr>
                <w:rFonts w:ascii="Marianne" w:hAnsi="Marianne" w:cs="Arial"/>
                <w:b/>
                <w:spacing w:val="60"/>
                <w:sz w:val="22"/>
                <w:szCs w:val="22"/>
              </w:rPr>
              <w:t>°2025-8500-0</w:t>
            </w:r>
            <w:r w:rsidR="00687495">
              <w:rPr>
                <w:rFonts w:ascii="Marianne" w:hAnsi="Marianne" w:cs="Arial"/>
                <w:b/>
                <w:spacing w:val="60"/>
                <w:sz w:val="22"/>
                <w:szCs w:val="22"/>
              </w:rPr>
              <w:t>3</w:t>
            </w:r>
          </w:p>
          <w:p w14:paraId="11511E47" w14:textId="77777777" w:rsidR="00BB5B78" w:rsidRPr="00FA30C2" w:rsidRDefault="00BB5B78" w:rsidP="003862A4">
            <w:pPr>
              <w:autoSpaceDE w:val="0"/>
              <w:autoSpaceDN w:val="0"/>
              <w:adjustRightInd w:val="0"/>
              <w:outlineLvl w:val="0"/>
              <w:rPr>
                <w:rFonts w:ascii="Marianne" w:hAnsi="Marianne" w:cs="Arial"/>
                <w:b/>
                <w:bCs/>
                <w:sz w:val="22"/>
                <w:szCs w:val="22"/>
              </w:rPr>
            </w:pPr>
          </w:p>
        </w:tc>
      </w:tr>
    </w:tbl>
    <w:p w14:paraId="49B97610" w14:textId="77777777" w:rsidR="00403385" w:rsidRPr="00FA30C2" w:rsidRDefault="00403385" w:rsidP="00403385">
      <w:pPr>
        <w:ind w:left="2268"/>
        <w:jc w:val="center"/>
        <w:rPr>
          <w:rFonts w:ascii="Marianne" w:hAnsi="Marianne" w:cs="Arial"/>
          <w:sz w:val="22"/>
          <w:szCs w:val="22"/>
        </w:rPr>
      </w:pPr>
    </w:p>
    <w:p w14:paraId="6AF31DA6" w14:textId="77777777" w:rsidR="003A36D8" w:rsidRPr="00FA30C2" w:rsidRDefault="003A36D8" w:rsidP="00403385">
      <w:pPr>
        <w:ind w:left="2268"/>
        <w:jc w:val="center"/>
        <w:rPr>
          <w:rFonts w:ascii="Marianne" w:hAnsi="Marianne" w:cs="Arial"/>
          <w:sz w:val="22"/>
          <w:szCs w:val="22"/>
        </w:rPr>
      </w:pPr>
    </w:p>
    <w:p w14:paraId="0BC56158" w14:textId="77777777" w:rsidR="00403385" w:rsidRPr="00FA30C2" w:rsidRDefault="00403385" w:rsidP="0097290A">
      <w:pPr>
        <w:pBdr>
          <w:bottom w:val="single" w:sz="6" w:space="1" w:color="auto"/>
        </w:pBdr>
        <w:jc w:val="both"/>
        <w:rPr>
          <w:rFonts w:ascii="Marianne" w:hAnsi="Marianne" w:cs="Arial"/>
          <w:b/>
        </w:rPr>
      </w:pPr>
      <w:r w:rsidRPr="00FA30C2">
        <w:rPr>
          <w:rFonts w:ascii="Marianne" w:hAnsi="Marianne" w:cs="Arial"/>
          <w:b/>
        </w:rPr>
        <w:t>Objet de la consultation</w:t>
      </w:r>
    </w:p>
    <w:p w14:paraId="7020D427" w14:textId="77777777" w:rsidR="002D12DC" w:rsidRDefault="002D12DC" w:rsidP="001E23F7">
      <w:pPr>
        <w:jc w:val="both"/>
        <w:rPr>
          <w:rFonts w:ascii="Marianne" w:hAnsi="Marianne" w:cs="Arial"/>
          <w:color w:val="000000"/>
        </w:rPr>
      </w:pPr>
      <w:bookmarkStart w:id="0" w:name="_Toc81880367"/>
      <w:bookmarkStart w:id="1" w:name="_Hlk188369140"/>
      <w:bookmarkStart w:id="2" w:name="_Hlk161388522"/>
    </w:p>
    <w:p w14:paraId="20C2079B" w14:textId="6B6DD8BE" w:rsidR="00403385" w:rsidRPr="00FA30C2" w:rsidRDefault="001E23F7" w:rsidP="001E23F7">
      <w:pPr>
        <w:jc w:val="both"/>
        <w:rPr>
          <w:rFonts w:ascii="Marianne" w:hAnsi="Marianne" w:cs="Arial"/>
          <w:color w:val="000000"/>
        </w:rPr>
      </w:pPr>
      <w:r w:rsidRPr="001E23F7">
        <w:rPr>
          <w:rFonts w:ascii="Marianne" w:hAnsi="Marianne" w:cs="Arial"/>
          <w:color w:val="000000"/>
        </w:rPr>
        <w:t xml:space="preserve">Le présent accord-cadre concerne l'exécution de travaux d’infrastructures dans les forêts domaniales de l’agence de Compiègne et de l’agence de Lille et porte sur l’entretien et création de routes empierrées, la stabilisation de route par traitement du sol à la chaux et au liant hydraulique routier et la création de places de dépôt et de surlargeurs empierrées, la réalisation de divers travaux d’entretien de routes forestières non revêtues et la réalisation de point à temps pour rebouchage des nids de poule sur routes forestières revêtues et le rabotage de surface avec analyse de HAP et recherche d’amiante. </w:t>
      </w:r>
      <w:bookmarkEnd w:id="0"/>
    </w:p>
    <w:bookmarkEnd w:id="1"/>
    <w:p w14:paraId="60EF9D51" w14:textId="77777777" w:rsidR="0097290A" w:rsidRPr="00FA30C2" w:rsidRDefault="0097290A" w:rsidP="0097290A">
      <w:pPr>
        <w:widowControl w:val="0"/>
        <w:jc w:val="both"/>
        <w:rPr>
          <w:rFonts w:ascii="Marianne" w:hAnsi="Marianne" w:cs="Arial"/>
        </w:rPr>
      </w:pPr>
    </w:p>
    <w:bookmarkEnd w:id="2"/>
    <w:p w14:paraId="4EAA88D2" w14:textId="77777777" w:rsidR="00403385" w:rsidRPr="00FA30C2" w:rsidRDefault="00403385" w:rsidP="0097290A">
      <w:pPr>
        <w:pBdr>
          <w:bottom w:val="single" w:sz="6" w:space="1" w:color="auto"/>
        </w:pBdr>
        <w:jc w:val="both"/>
        <w:rPr>
          <w:rFonts w:ascii="Marianne" w:hAnsi="Marianne" w:cs="Arial"/>
          <w:b/>
        </w:rPr>
      </w:pPr>
      <w:r w:rsidRPr="00FA30C2">
        <w:rPr>
          <w:rFonts w:ascii="Marianne" w:hAnsi="Marianne" w:cs="Arial"/>
          <w:b/>
        </w:rPr>
        <w:t xml:space="preserve">Pouvoir adjudicateur </w:t>
      </w:r>
    </w:p>
    <w:p w14:paraId="7F4FAD03" w14:textId="77777777" w:rsidR="00403385" w:rsidRPr="00FA30C2" w:rsidRDefault="00403385" w:rsidP="0097290A">
      <w:pPr>
        <w:jc w:val="both"/>
        <w:rPr>
          <w:rFonts w:ascii="Marianne" w:hAnsi="Marianne" w:cs="Arial"/>
          <w:b/>
        </w:rPr>
      </w:pPr>
      <w:r w:rsidRPr="00FA30C2">
        <w:rPr>
          <w:rFonts w:ascii="Marianne" w:hAnsi="Marianne" w:cs="Arial"/>
          <w:b/>
        </w:rPr>
        <w:t>Office National des Forêts</w:t>
      </w:r>
    </w:p>
    <w:p w14:paraId="2EAD4C4B" w14:textId="77777777" w:rsidR="00D31D0C" w:rsidRPr="00FA30C2" w:rsidRDefault="00D31D0C" w:rsidP="0097290A">
      <w:pPr>
        <w:rPr>
          <w:rFonts w:ascii="Marianne" w:hAnsi="Marianne" w:cs="Arial"/>
          <w:bCs/>
        </w:rPr>
      </w:pPr>
      <w:r w:rsidRPr="00FA30C2">
        <w:rPr>
          <w:rFonts w:ascii="Marianne" w:hAnsi="Marianne" w:cs="Arial"/>
          <w:bCs/>
        </w:rPr>
        <w:t xml:space="preserve">Direction territoriale de Seine-Nord                                        </w:t>
      </w:r>
    </w:p>
    <w:p w14:paraId="2D6908F7" w14:textId="77777777" w:rsidR="0097290A" w:rsidRPr="00FA30C2" w:rsidRDefault="003862A4" w:rsidP="0097290A">
      <w:pPr>
        <w:jc w:val="both"/>
        <w:rPr>
          <w:rFonts w:ascii="Marianne" w:hAnsi="Marianne" w:cs="Arial"/>
        </w:rPr>
      </w:pPr>
      <w:r w:rsidRPr="00FA30C2">
        <w:rPr>
          <w:rFonts w:ascii="Marianne" w:hAnsi="Marianne" w:cs="Arial"/>
        </w:rPr>
        <w:t>Boulevard de Constance</w:t>
      </w:r>
    </w:p>
    <w:p w14:paraId="4954AAFE" w14:textId="39E55134" w:rsidR="00403385" w:rsidRPr="00FA30C2" w:rsidRDefault="003862A4" w:rsidP="0097290A">
      <w:pPr>
        <w:jc w:val="both"/>
        <w:rPr>
          <w:rFonts w:ascii="Marianne" w:hAnsi="Marianne" w:cs="Arial"/>
          <w:b/>
          <w:bCs/>
        </w:rPr>
      </w:pPr>
      <w:r w:rsidRPr="00FA30C2">
        <w:rPr>
          <w:rFonts w:ascii="Marianne" w:hAnsi="Marianne" w:cs="Arial"/>
        </w:rPr>
        <w:t xml:space="preserve">77300 Fontainebleau </w:t>
      </w:r>
    </w:p>
    <w:p w14:paraId="5030B2A1" w14:textId="77777777" w:rsidR="00403385" w:rsidRPr="00FA30C2" w:rsidRDefault="00403385" w:rsidP="0097290A">
      <w:pPr>
        <w:jc w:val="both"/>
        <w:rPr>
          <w:rFonts w:ascii="Marianne" w:hAnsi="Marianne" w:cs="Arial"/>
        </w:rPr>
      </w:pPr>
    </w:p>
    <w:p w14:paraId="29A95C43" w14:textId="77777777" w:rsidR="0097290A" w:rsidRPr="00FA30C2" w:rsidRDefault="0097290A" w:rsidP="0097290A">
      <w:pPr>
        <w:jc w:val="both"/>
        <w:rPr>
          <w:rFonts w:ascii="Marianne" w:hAnsi="Marianne" w:cs="Arial"/>
        </w:rPr>
      </w:pPr>
    </w:p>
    <w:p w14:paraId="7741BAF4" w14:textId="77777777" w:rsidR="00403385" w:rsidRPr="00FA30C2" w:rsidRDefault="00403385" w:rsidP="0097290A">
      <w:pPr>
        <w:pBdr>
          <w:bottom w:val="single" w:sz="6" w:space="1" w:color="auto"/>
        </w:pBdr>
        <w:jc w:val="both"/>
        <w:rPr>
          <w:rFonts w:ascii="Marianne" w:hAnsi="Marianne" w:cs="Arial"/>
          <w:b/>
        </w:rPr>
      </w:pPr>
      <w:r w:rsidRPr="00FA30C2">
        <w:rPr>
          <w:rFonts w:ascii="Marianne" w:hAnsi="Marianne" w:cs="Arial"/>
          <w:b/>
        </w:rPr>
        <w:t xml:space="preserve">Personne signataire </w:t>
      </w:r>
      <w:r w:rsidR="008755F2" w:rsidRPr="00FA30C2">
        <w:rPr>
          <w:rFonts w:ascii="Marianne" w:hAnsi="Marianne" w:cs="Arial"/>
          <w:b/>
        </w:rPr>
        <w:t>du marché</w:t>
      </w:r>
    </w:p>
    <w:p w14:paraId="2FAE1522" w14:textId="77777777" w:rsidR="00403385" w:rsidRPr="00FA30C2" w:rsidRDefault="00403385" w:rsidP="0097290A">
      <w:pPr>
        <w:widowControl w:val="0"/>
        <w:rPr>
          <w:rFonts w:ascii="Marianne" w:hAnsi="Marianne" w:cs="Arial"/>
          <w:highlight w:val="cyan"/>
        </w:rPr>
      </w:pPr>
    </w:p>
    <w:p w14:paraId="446D81CF" w14:textId="0EB8A1FB" w:rsidR="003862A4" w:rsidRPr="00FA30C2" w:rsidRDefault="003862A4" w:rsidP="0097290A">
      <w:pPr>
        <w:pStyle w:val="Style1"/>
        <w:jc w:val="both"/>
        <w:rPr>
          <w:rFonts w:ascii="Marianne" w:hAnsi="Marianne"/>
          <w:b w:val="0"/>
          <w:color w:val="auto"/>
        </w:rPr>
      </w:pPr>
      <w:r w:rsidRPr="00FA30C2">
        <w:rPr>
          <w:rFonts w:ascii="Marianne" w:hAnsi="Marianne"/>
          <w:b w:val="0"/>
          <w:color w:val="auto"/>
        </w:rPr>
        <w:t xml:space="preserve">La personne signataire du marché est </w:t>
      </w:r>
      <w:bookmarkStart w:id="3" w:name="_Hlk161241463"/>
      <w:r w:rsidR="00450006" w:rsidRPr="00FA30C2">
        <w:rPr>
          <w:rFonts w:ascii="Marianne" w:hAnsi="Marianne"/>
          <w:b w:val="0"/>
          <w:color w:val="auto"/>
        </w:rPr>
        <w:t xml:space="preserve">Madame </w:t>
      </w:r>
      <w:r w:rsidR="001D1882" w:rsidRPr="00FA30C2">
        <w:rPr>
          <w:rFonts w:ascii="Marianne" w:hAnsi="Marianne"/>
          <w:b w:val="0"/>
          <w:color w:val="auto"/>
        </w:rPr>
        <w:t>Valérie METRICH-HECQUET</w:t>
      </w:r>
      <w:r w:rsidR="00AF4281" w:rsidRPr="00FA30C2">
        <w:rPr>
          <w:rFonts w:ascii="Marianne" w:hAnsi="Marianne"/>
          <w:b w:val="0"/>
          <w:color w:val="auto"/>
        </w:rPr>
        <w:t xml:space="preserve">, </w:t>
      </w:r>
      <w:r w:rsidR="001D1882" w:rsidRPr="00FA30C2">
        <w:rPr>
          <w:rFonts w:ascii="Marianne" w:hAnsi="Marianne"/>
          <w:b w:val="0"/>
          <w:color w:val="auto"/>
        </w:rPr>
        <w:t>Directrice Générale</w:t>
      </w:r>
      <w:r w:rsidR="00AF4281" w:rsidRPr="00FA30C2">
        <w:rPr>
          <w:rFonts w:ascii="Marianne" w:hAnsi="Marianne"/>
          <w:b w:val="0"/>
          <w:color w:val="auto"/>
        </w:rPr>
        <w:t xml:space="preserve"> de l’Office National des Forêts</w:t>
      </w:r>
      <w:bookmarkEnd w:id="3"/>
      <w:r w:rsidRPr="00FA30C2">
        <w:rPr>
          <w:rFonts w:ascii="Marianne" w:hAnsi="Marianne"/>
          <w:b w:val="0"/>
          <w:color w:val="auto"/>
        </w:rPr>
        <w:t>.</w:t>
      </w:r>
    </w:p>
    <w:p w14:paraId="6789B483" w14:textId="77777777" w:rsidR="00D31D0C" w:rsidRPr="00FA30C2" w:rsidRDefault="00D31D0C" w:rsidP="0097290A">
      <w:pPr>
        <w:widowControl w:val="0"/>
        <w:rPr>
          <w:rFonts w:ascii="Marianne" w:hAnsi="Marianne" w:cs="Arial"/>
        </w:rPr>
      </w:pPr>
    </w:p>
    <w:p w14:paraId="0E869314" w14:textId="77777777" w:rsidR="00403385" w:rsidRPr="00FA30C2" w:rsidRDefault="00403385" w:rsidP="00403385">
      <w:pPr>
        <w:jc w:val="both"/>
        <w:rPr>
          <w:rFonts w:ascii="Marianne" w:hAnsi="Marianne" w:cs="Arial"/>
        </w:rPr>
      </w:pPr>
    </w:p>
    <w:tbl>
      <w:tblPr>
        <w:tblW w:w="9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3471"/>
        <w:gridCol w:w="6234"/>
      </w:tblGrid>
      <w:tr w:rsidR="00403385" w:rsidRPr="00FA30C2" w14:paraId="48ADFD4E" w14:textId="77777777" w:rsidTr="00B71058">
        <w:tc>
          <w:tcPr>
            <w:tcW w:w="3471" w:type="dxa"/>
            <w:tcBorders>
              <w:top w:val="single" w:sz="4" w:space="0" w:color="auto"/>
              <w:left w:val="single" w:sz="4" w:space="0" w:color="auto"/>
              <w:bottom w:val="single" w:sz="4" w:space="0" w:color="auto"/>
              <w:right w:val="single" w:sz="4" w:space="0" w:color="auto"/>
            </w:tcBorders>
            <w:vAlign w:val="center"/>
            <w:hideMark/>
          </w:tcPr>
          <w:p w14:paraId="5BC51432" w14:textId="77777777" w:rsidR="00403385" w:rsidRPr="00FA30C2" w:rsidRDefault="00403385" w:rsidP="00403385">
            <w:pPr>
              <w:jc w:val="center"/>
              <w:rPr>
                <w:rFonts w:ascii="Marianne" w:hAnsi="Marianne" w:cs="Arial"/>
              </w:rPr>
            </w:pPr>
            <w:r w:rsidRPr="00FA30C2">
              <w:rPr>
                <w:rFonts w:ascii="Marianne" w:hAnsi="Marianne" w:cs="Arial"/>
                <w:b/>
              </w:rPr>
              <w:t>Date d’envoi de l’avis d’appel public à la concurrence</w:t>
            </w:r>
            <w:r w:rsidRPr="00FA30C2">
              <w:rPr>
                <w:rFonts w:ascii="Calibri" w:hAnsi="Calibri" w:cs="Calibri"/>
              </w:rPr>
              <w:t> </w:t>
            </w:r>
            <w:r w:rsidRPr="00FA30C2">
              <w:rPr>
                <w:rFonts w:ascii="Marianne" w:hAnsi="Marianne" w:cs="Arial"/>
              </w:rPr>
              <w:t>:</w:t>
            </w:r>
          </w:p>
        </w:tc>
        <w:tc>
          <w:tcPr>
            <w:tcW w:w="6234" w:type="dxa"/>
            <w:tcBorders>
              <w:top w:val="single" w:sz="4" w:space="0" w:color="auto"/>
              <w:left w:val="single" w:sz="4" w:space="0" w:color="auto"/>
              <w:bottom w:val="single" w:sz="4" w:space="0" w:color="auto"/>
              <w:right w:val="single" w:sz="4" w:space="0" w:color="auto"/>
            </w:tcBorders>
            <w:hideMark/>
          </w:tcPr>
          <w:p w14:paraId="767C77FF" w14:textId="1FF4BFDF" w:rsidR="00450006" w:rsidRPr="00FA30C2" w:rsidRDefault="004B6A68" w:rsidP="00450006">
            <w:pPr>
              <w:spacing w:before="120"/>
              <w:rPr>
                <w:rFonts w:ascii="Marianne" w:hAnsi="Marianne" w:cs="Arial"/>
                <w:b/>
                <w:bCs/>
              </w:rPr>
            </w:pPr>
            <w:r w:rsidRPr="00FA30C2">
              <w:rPr>
                <w:rFonts w:ascii="Marianne" w:hAnsi="Marianne" w:cs="Arial"/>
                <w:b/>
                <w:bCs/>
              </w:rPr>
              <w:t xml:space="preserve">Marchés Online </w:t>
            </w:r>
            <w:r w:rsidR="00BE7782" w:rsidRPr="00FA30C2">
              <w:rPr>
                <w:rFonts w:ascii="Marianne" w:hAnsi="Marianne" w:cs="Arial"/>
                <w:b/>
                <w:bCs/>
              </w:rPr>
              <w:t xml:space="preserve">le </w:t>
            </w:r>
            <w:r w:rsidR="00740CF8" w:rsidRPr="00740CF8">
              <w:rPr>
                <w:rFonts w:ascii="Marianne" w:hAnsi="Marianne" w:cs="Arial"/>
                <w:b/>
                <w:bCs/>
              </w:rPr>
              <w:t>1</w:t>
            </w:r>
            <w:r w:rsidR="00355B84">
              <w:rPr>
                <w:rFonts w:ascii="Marianne" w:hAnsi="Marianne" w:cs="Arial"/>
                <w:b/>
                <w:bCs/>
              </w:rPr>
              <w:t>3</w:t>
            </w:r>
            <w:r w:rsidR="00AF4281" w:rsidRPr="00740CF8">
              <w:rPr>
                <w:rFonts w:ascii="Marianne" w:hAnsi="Marianne" w:cs="Arial"/>
                <w:b/>
                <w:bCs/>
              </w:rPr>
              <w:t>/</w:t>
            </w:r>
            <w:r w:rsidR="00740CF8" w:rsidRPr="00740CF8">
              <w:rPr>
                <w:rFonts w:ascii="Marianne" w:hAnsi="Marianne" w:cs="Arial"/>
                <w:b/>
                <w:bCs/>
              </w:rPr>
              <w:t>03</w:t>
            </w:r>
            <w:r w:rsidR="00AF4281" w:rsidRPr="00740CF8">
              <w:rPr>
                <w:rFonts w:ascii="Marianne" w:hAnsi="Marianne" w:cs="Arial"/>
                <w:b/>
                <w:bCs/>
              </w:rPr>
              <w:t>/202</w:t>
            </w:r>
            <w:r w:rsidR="00EC2726" w:rsidRPr="00740CF8">
              <w:rPr>
                <w:rFonts w:ascii="Marianne" w:hAnsi="Marianne" w:cs="Arial"/>
                <w:b/>
                <w:bCs/>
              </w:rPr>
              <w:t>5</w:t>
            </w:r>
          </w:p>
          <w:p w14:paraId="71FE6D24" w14:textId="77777777" w:rsidR="00403385" w:rsidRPr="00FA30C2" w:rsidRDefault="00403385" w:rsidP="00D31D0C">
            <w:pPr>
              <w:spacing w:after="120"/>
              <w:rPr>
                <w:rFonts w:ascii="Marianne" w:hAnsi="Marianne" w:cs="Arial"/>
              </w:rPr>
            </w:pPr>
            <w:r w:rsidRPr="00FA30C2">
              <w:rPr>
                <w:rFonts w:ascii="Marianne" w:hAnsi="Marianne" w:cs="Arial"/>
                <w:b/>
              </w:rPr>
              <w:t xml:space="preserve">Site internet : </w:t>
            </w:r>
            <w:hyperlink r:id="rId10" w:history="1">
              <w:r w:rsidRPr="00FA30C2">
                <w:rPr>
                  <w:rFonts w:ascii="Marianne" w:hAnsi="Marianne" w:cs="Arial"/>
                  <w:b/>
                  <w:color w:val="0000FF"/>
                  <w:u w:val="single"/>
                </w:rPr>
                <w:t>www.marches-publics.gouv.fr</w:t>
              </w:r>
            </w:hyperlink>
            <w:r w:rsidRPr="00FA30C2">
              <w:rPr>
                <w:rFonts w:ascii="Marianne" w:hAnsi="Marianne" w:cs="Arial"/>
                <w:b/>
              </w:rPr>
              <w:t xml:space="preserve">    </w:t>
            </w:r>
          </w:p>
        </w:tc>
      </w:tr>
      <w:tr w:rsidR="00403385" w:rsidRPr="00FA30C2" w14:paraId="551D9016" w14:textId="77777777" w:rsidTr="00106FF0">
        <w:trPr>
          <w:trHeight w:val="645"/>
        </w:trPr>
        <w:tc>
          <w:tcPr>
            <w:tcW w:w="3471" w:type="dxa"/>
            <w:tcBorders>
              <w:top w:val="single" w:sz="4" w:space="0" w:color="auto"/>
              <w:left w:val="single" w:sz="4" w:space="0" w:color="auto"/>
              <w:bottom w:val="single" w:sz="4" w:space="0" w:color="auto"/>
              <w:right w:val="single" w:sz="4" w:space="0" w:color="auto"/>
            </w:tcBorders>
            <w:vAlign w:val="center"/>
          </w:tcPr>
          <w:p w14:paraId="55DB83A8" w14:textId="77777777" w:rsidR="00403385" w:rsidRPr="00FA30C2" w:rsidRDefault="00403385" w:rsidP="00106FF0">
            <w:pPr>
              <w:jc w:val="center"/>
              <w:rPr>
                <w:rFonts w:ascii="Marianne" w:hAnsi="Marianne" w:cs="Arial"/>
                <w:b/>
              </w:rPr>
            </w:pPr>
            <w:r w:rsidRPr="00FA30C2">
              <w:rPr>
                <w:rFonts w:ascii="Marianne" w:hAnsi="Marianne" w:cs="Arial"/>
                <w:b/>
              </w:rPr>
              <w:t>Date et heure limite de remises des offres</w:t>
            </w:r>
            <w:r w:rsidRPr="00FA30C2">
              <w:rPr>
                <w:rFonts w:ascii="Calibri" w:hAnsi="Calibri" w:cs="Calibri"/>
                <w:b/>
              </w:rPr>
              <w:t> </w:t>
            </w:r>
            <w:r w:rsidRPr="00FA30C2">
              <w:rPr>
                <w:rFonts w:ascii="Marianne" w:hAnsi="Marianne" w:cs="Arial"/>
                <w:b/>
              </w:rPr>
              <w:t>:</w:t>
            </w:r>
          </w:p>
        </w:tc>
        <w:tc>
          <w:tcPr>
            <w:tcW w:w="6234" w:type="dxa"/>
            <w:tcBorders>
              <w:top w:val="single" w:sz="4" w:space="0" w:color="auto"/>
              <w:left w:val="single" w:sz="4" w:space="0" w:color="auto"/>
              <w:bottom w:val="single" w:sz="4" w:space="0" w:color="auto"/>
              <w:right w:val="single" w:sz="4" w:space="0" w:color="auto"/>
            </w:tcBorders>
          </w:tcPr>
          <w:p w14:paraId="6156BA91" w14:textId="77777777" w:rsidR="00403385" w:rsidRPr="00FA30C2" w:rsidRDefault="00403385" w:rsidP="00403385">
            <w:pPr>
              <w:jc w:val="both"/>
              <w:rPr>
                <w:rFonts w:ascii="Marianne" w:hAnsi="Marianne" w:cs="Arial"/>
                <w:b/>
                <w:spacing w:val="60"/>
              </w:rPr>
            </w:pPr>
          </w:p>
          <w:p w14:paraId="57403427" w14:textId="3A6420EC" w:rsidR="00403385" w:rsidRPr="00FA30C2" w:rsidRDefault="001E23F7" w:rsidP="00C00245">
            <w:pPr>
              <w:jc w:val="both"/>
              <w:rPr>
                <w:rFonts w:ascii="Marianne" w:hAnsi="Marianne" w:cs="Arial"/>
              </w:rPr>
            </w:pPr>
            <w:r w:rsidRPr="001E23F7">
              <w:rPr>
                <w:rFonts w:ascii="Marianne" w:hAnsi="Marianne" w:cs="Arial"/>
                <w:b/>
                <w:color w:val="FF0000"/>
              </w:rPr>
              <w:t xml:space="preserve">                                    </w:t>
            </w:r>
            <w:r w:rsidR="00883B15" w:rsidRPr="00883B15">
              <w:rPr>
                <w:rFonts w:ascii="Marianne" w:hAnsi="Marianne" w:cs="Arial"/>
                <w:b/>
                <w:color w:val="FF0000"/>
              </w:rPr>
              <w:t>14</w:t>
            </w:r>
            <w:r w:rsidRPr="00883B15">
              <w:rPr>
                <w:rFonts w:ascii="Marianne" w:hAnsi="Marianne" w:cs="Arial"/>
                <w:b/>
                <w:color w:val="FF0000"/>
              </w:rPr>
              <w:t xml:space="preserve"> </w:t>
            </w:r>
            <w:r w:rsidR="00D0278A" w:rsidRPr="00883B15">
              <w:rPr>
                <w:rFonts w:ascii="Marianne" w:hAnsi="Marianne" w:cs="Arial"/>
                <w:b/>
                <w:color w:val="FF0000"/>
              </w:rPr>
              <w:t>avril</w:t>
            </w:r>
            <w:r w:rsidRPr="00883B15">
              <w:rPr>
                <w:rFonts w:ascii="Marianne" w:hAnsi="Marianne" w:cs="Arial"/>
                <w:b/>
                <w:color w:val="FF0000"/>
              </w:rPr>
              <w:t xml:space="preserve"> </w:t>
            </w:r>
            <w:r w:rsidR="001275AC" w:rsidRPr="00883B15">
              <w:rPr>
                <w:rFonts w:ascii="Marianne" w:hAnsi="Marianne" w:cs="Arial"/>
                <w:b/>
                <w:color w:val="FF0000"/>
              </w:rPr>
              <w:t>2025 à 1</w:t>
            </w:r>
            <w:r w:rsidRPr="00883B15">
              <w:rPr>
                <w:rFonts w:ascii="Marianne" w:hAnsi="Marianne" w:cs="Arial"/>
                <w:b/>
                <w:color w:val="FF0000"/>
              </w:rPr>
              <w:t>2</w:t>
            </w:r>
            <w:r w:rsidR="001275AC" w:rsidRPr="00883B15">
              <w:rPr>
                <w:rFonts w:ascii="Marianne" w:hAnsi="Marianne" w:cs="Arial"/>
                <w:b/>
                <w:color w:val="FF0000"/>
              </w:rPr>
              <w:t>h00</w:t>
            </w:r>
          </w:p>
        </w:tc>
      </w:tr>
    </w:tbl>
    <w:p w14:paraId="6F922114" w14:textId="676A0242" w:rsidR="000175A3" w:rsidRPr="00FA30C2" w:rsidRDefault="000175A3" w:rsidP="000F69F4">
      <w:pPr>
        <w:pStyle w:val="Titre1"/>
        <w:numPr>
          <w:ilvl w:val="0"/>
          <w:numId w:val="1"/>
        </w:numPr>
        <w:pBdr>
          <w:top w:val="single" w:sz="4" w:space="1" w:color="008000"/>
          <w:left w:val="single" w:sz="4" w:space="4" w:color="008000"/>
          <w:bottom w:val="single" w:sz="4" w:space="0" w:color="008000"/>
          <w:right w:val="single" w:sz="4" w:space="4" w:color="008000"/>
        </w:pBdr>
        <w:tabs>
          <w:tab w:val="clear" w:pos="540"/>
          <w:tab w:val="clear" w:pos="1080"/>
        </w:tabs>
        <w:overflowPunct w:val="0"/>
        <w:autoSpaceDE w:val="0"/>
        <w:autoSpaceDN w:val="0"/>
        <w:adjustRightInd w:val="0"/>
        <w:spacing w:before="200" w:after="100"/>
        <w:ind w:left="432" w:hanging="432"/>
        <w:jc w:val="left"/>
        <w:textAlignment w:val="baseline"/>
        <w:rPr>
          <w:rFonts w:ascii="Marianne" w:hAnsi="Marianne"/>
          <w:caps/>
          <w:smallCaps/>
          <w:color w:val="008000"/>
          <w:sz w:val="22"/>
          <w:szCs w:val="24"/>
        </w:rPr>
      </w:pPr>
      <w:bookmarkStart w:id="4" w:name="_Toc270422430"/>
      <w:bookmarkStart w:id="5" w:name="_Toc296504977"/>
      <w:bookmarkStart w:id="6" w:name="_Toc400367557"/>
      <w:bookmarkStart w:id="7" w:name="_Toc447203795"/>
      <w:r w:rsidRPr="00FA30C2">
        <w:rPr>
          <w:rFonts w:ascii="Marianne" w:hAnsi="Marianne"/>
          <w:smallCaps/>
          <w:color w:val="008000"/>
          <w:sz w:val="22"/>
          <w:szCs w:val="24"/>
        </w:rPr>
        <w:lastRenderedPageBreak/>
        <w:t>Identification du pouvoir adjudicateur</w:t>
      </w:r>
      <w:bookmarkEnd w:id="4"/>
      <w:bookmarkEnd w:id="5"/>
      <w:bookmarkEnd w:id="6"/>
      <w:bookmarkEnd w:id="7"/>
    </w:p>
    <w:p w14:paraId="540BF99F" w14:textId="77777777" w:rsidR="000175A3" w:rsidRPr="00FA30C2" w:rsidRDefault="000175A3" w:rsidP="00D97BE8">
      <w:pPr>
        <w:pStyle w:val="Titre2"/>
        <w:numPr>
          <w:ilvl w:val="1"/>
          <w:numId w:val="1"/>
        </w:numPr>
        <w:spacing w:before="240" w:after="240"/>
        <w:rPr>
          <w:rFonts w:ascii="Marianne" w:hAnsi="Marianne" w:cs="Arial"/>
          <w:color w:val="006600"/>
          <w:sz w:val="20"/>
        </w:rPr>
      </w:pPr>
      <w:bookmarkStart w:id="8" w:name="_Toc170956218"/>
      <w:bookmarkStart w:id="9" w:name="_Toc270422431"/>
      <w:bookmarkStart w:id="10" w:name="_Toc296504978"/>
      <w:bookmarkStart w:id="11" w:name="_Toc400367558"/>
      <w:bookmarkStart w:id="12" w:name="_Toc447203796"/>
      <w:r w:rsidRPr="00FA30C2">
        <w:rPr>
          <w:rFonts w:ascii="Marianne" w:hAnsi="Marianne" w:cs="Arial"/>
          <w:color w:val="006600"/>
          <w:sz w:val="20"/>
        </w:rPr>
        <w:t>Pouvoir adjudicateur</w:t>
      </w:r>
      <w:bookmarkEnd w:id="8"/>
      <w:bookmarkEnd w:id="9"/>
      <w:bookmarkEnd w:id="10"/>
      <w:bookmarkEnd w:id="11"/>
      <w:bookmarkEnd w:id="12"/>
    </w:p>
    <w:p w14:paraId="3E8D0A55" w14:textId="3799D724" w:rsidR="001E23F7" w:rsidRPr="001E23F7" w:rsidRDefault="00D31D0C" w:rsidP="001E23F7">
      <w:pPr>
        <w:pStyle w:val="Corpsdetexte2"/>
        <w:ind w:left="284"/>
        <w:rPr>
          <w:rFonts w:ascii="Marianne" w:hAnsi="Marianne"/>
        </w:rPr>
      </w:pPr>
      <w:r w:rsidRPr="00FA30C2">
        <w:rPr>
          <w:rFonts w:ascii="Marianne" w:hAnsi="Marianne"/>
        </w:rPr>
        <w:t>Le pouvoir adjudicateur est l'Office National des Forêts, Direction Territoriale Seine-Nord, Etablissement Public à Caractère Industriel et Commercial, immatriculé sous le numéro unique d’identification SIRET 662</w:t>
      </w:r>
      <w:r w:rsidRPr="00FA30C2">
        <w:rPr>
          <w:rFonts w:ascii="Calibri" w:hAnsi="Calibri" w:cs="Calibri"/>
        </w:rPr>
        <w:t> </w:t>
      </w:r>
      <w:r w:rsidRPr="00FA30C2">
        <w:rPr>
          <w:rFonts w:ascii="Marianne" w:hAnsi="Marianne"/>
        </w:rPr>
        <w:t>043</w:t>
      </w:r>
      <w:r w:rsidRPr="00FA30C2">
        <w:rPr>
          <w:rFonts w:ascii="Calibri" w:hAnsi="Calibri" w:cs="Calibri"/>
        </w:rPr>
        <w:t> </w:t>
      </w:r>
      <w:r w:rsidRPr="00FA30C2">
        <w:rPr>
          <w:rFonts w:ascii="Marianne" w:hAnsi="Marianne"/>
        </w:rPr>
        <w:t xml:space="preserve">116 </w:t>
      </w:r>
      <w:r w:rsidRPr="00FA30C2">
        <w:rPr>
          <w:rFonts w:ascii="Marianne" w:hAnsi="Marianne" w:cs="Arial"/>
        </w:rPr>
        <w:t>01453, do</w:t>
      </w:r>
      <w:r w:rsidRPr="00FA30C2">
        <w:rPr>
          <w:rFonts w:ascii="Marianne" w:hAnsi="Marianne"/>
        </w:rPr>
        <w:t>nt le siège est basé boulevard de Constance - 77300 FONTAINEBLEAU.</w:t>
      </w:r>
    </w:p>
    <w:p w14:paraId="03B9871F" w14:textId="77777777" w:rsidR="000175A3" w:rsidRDefault="000175A3" w:rsidP="001E6F7E">
      <w:pPr>
        <w:pStyle w:val="Titre2"/>
        <w:numPr>
          <w:ilvl w:val="1"/>
          <w:numId w:val="1"/>
        </w:numPr>
        <w:spacing w:before="240" w:after="120"/>
        <w:ind w:left="675" w:hanging="391"/>
        <w:rPr>
          <w:rFonts w:ascii="Marianne" w:hAnsi="Marianne" w:cs="Arial"/>
          <w:color w:val="006600"/>
          <w:sz w:val="20"/>
        </w:rPr>
      </w:pPr>
      <w:bookmarkStart w:id="13" w:name="_Toc433102387"/>
      <w:bookmarkStart w:id="14" w:name="_Toc329080112"/>
      <w:bookmarkStart w:id="15" w:name="_Toc297539872"/>
      <w:bookmarkStart w:id="16" w:name="_Toc296932592"/>
      <w:bookmarkStart w:id="17" w:name="_Toc191459254"/>
      <w:bookmarkStart w:id="18" w:name="_Toc170956220"/>
      <w:bookmarkStart w:id="19" w:name="_Toc447203797"/>
      <w:r w:rsidRPr="00FA30C2">
        <w:rPr>
          <w:rFonts w:ascii="Marianne" w:hAnsi="Marianne" w:cs="Arial"/>
          <w:color w:val="006600"/>
          <w:sz w:val="20"/>
        </w:rPr>
        <w:t xml:space="preserve">Personne en charge de l'exécution et du suivi </w:t>
      </w:r>
      <w:bookmarkEnd w:id="13"/>
      <w:bookmarkEnd w:id="14"/>
      <w:bookmarkEnd w:id="15"/>
      <w:bookmarkEnd w:id="16"/>
      <w:bookmarkEnd w:id="17"/>
      <w:bookmarkEnd w:id="18"/>
      <w:bookmarkEnd w:id="19"/>
      <w:r w:rsidR="00374971" w:rsidRPr="00FA30C2">
        <w:rPr>
          <w:rFonts w:ascii="Marianne" w:hAnsi="Marianne" w:cs="Arial"/>
          <w:color w:val="006600"/>
          <w:sz w:val="20"/>
        </w:rPr>
        <w:t>de l’accord-cadre</w:t>
      </w:r>
    </w:p>
    <w:p w14:paraId="408AEFF4" w14:textId="77777777" w:rsidR="00740CF8" w:rsidRPr="00740CF8" w:rsidRDefault="00740CF8" w:rsidP="00740CF8"/>
    <w:p w14:paraId="5F048FFA" w14:textId="77777777" w:rsidR="00740CF8" w:rsidRPr="00E16DC1" w:rsidRDefault="00740CF8" w:rsidP="00740CF8">
      <w:pPr>
        <w:rPr>
          <w:rFonts w:ascii="Marianne" w:hAnsi="Marianne" w:cs="Arial"/>
          <w:b/>
          <w:bCs/>
          <w:u w:val="single"/>
        </w:rPr>
      </w:pPr>
      <w:r w:rsidRPr="00E16DC1">
        <w:rPr>
          <w:rFonts w:ascii="Marianne" w:hAnsi="Marianne" w:cs="Arial"/>
          <w:b/>
          <w:bCs/>
          <w:u w:val="single"/>
        </w:rPr>
        <w:t>Agence de Compiègne</w:t>
      </w:r>
    </w:p>
    <w:p w14:paraId="4D1452DF" w14:textId="77777777" w:rsidR="00740CF8" w:rsidRPr="00686860" w:rsidRDefault="00740CF8" w:rsidP="00740CF8">
      <w:pPr>
        <w:jc w:val="center"/>
        <w:rPr>
          <w:rFonts w:ascii="Marianne" w:hAnsi="Marianne" w:cs="Arial"/>
          <w:b/>
          <w:bCs/>
        </w:rPr>
      </w:pPr>
    </w:p>
    <w:p w14:paraId="1FBC01D1" w14:textId="77777777" w:rsidR="00740CF8" w:rsidRPr="00686860" w:rsidRDefault="00740CF8" w:rsidP="00740CF8">
      <w:pPr>
        <w:jc w:val="center"/>
        <w:rPr>
          <w:rFonts w:ascii="Marianne" w:hAnsi="Marianne" w:cs="Arial"/>
        </w:rPr>
      </w:pPr>
      <w:r w:rsidRPr="00686860">
        <w:rPr>
          <w:rFonts w:ascii="Marianne" w:hAnsi="Marianne" w:cs="Arial"/>
        </w:rPr>
        <w:t xml:space="preserve">Monsieur François LEHMANN </w:t>
      </w:r>
    </w:p>
    <w:p w14:paraId="0A9E6960" w14:textId="77777777" w:rsidR="00740CF8" w:rsidRPr="00686860" w:rsidRDefault="00740CF8" w:rsidP="00740CF8">
      <w:pPr>
        <w:jc w:val="center"/>
        <w:rPr>
          <w:rFonts w:ascii="Marianne" w:hAnsi="Marianne" w:cs="Arial"/>
        </w:rPr>
      </w:pPr>
      <w:r w:rsidRPr="00686860">
        <w:rPr>
          <w:rFonts w:ascii="Marianne" w:hAnsi="Marianne" w:cs="Arial"/>
        </w:rPr>
        <w:t>Chef de Service Forêt de l’agence Picardie</w:t>
      </w:r>
    </w:p>
    <w:p w14:paraId="7A3D2F0F" w14:textId="77777777" w:rsidR="00740CF8" w:rsidRPr="00686860" w:rsidRDefault="00740CF8" w:rsidP="00740CF8">
      <w:pPr>
        <w:jc w:val="center"/>
        <w:rPr>
          <w:rFonts w:ascii="Marianne" w:hAnsi="Marianne" w:cs="Arial"/>
        </w:rPr>
      </w:pPr>
      <w:r w:rsidRPr="00686860">
        <w:rPr>
          <w:rFonts w:ascii="Marianne" w:hAnsi="Marianne" w:cs="Arial"/>
        </w:rPr>
        <w:t>15 avenue de la Division Leclerc</w:t>
      </w:r>
    </w:p>
    <w:p w14:paraId="18435294" w14:textId="77777777" w:rsidR="00740CF8" w:rsidRPr="00686860" w:rsidRDefault="00740CF8" w:rsidP="00740CF8">
      <w:pPr>
        <w:jc w:val="center"/>
        <w:rPr>
          <w:rFonts w:ascii="Marianne" w:hAnsi="Marianne" w:cs="Arial"/>
        </w:rPr>
      </w:pPr>
      <w:r w:rsidRPr="00686860">
        <w:rPr>
          <w:rFonts w:ascii="Marianne" w:hAnsi="Marianne" w:cs="Arial"/>
        </w:rPr>
        <w:t>60 200 Compiègne</w:t>
      </w:r>
    </w:p>
    <w:p w14:paraId="69C3C29E" w14:textId="77777777" w:rsidR="00740CF8" w:rsidRPr="00686860" w:rsidRDefault="00740CF8" w:rsidP="00740CF8">
      <w:pPr>
        <w:ind w:left="2127" w:firstLine="709"/>
        <w:rPr>
          <w:rFonts w:ascii="Marianne" w:hAnsi="Marianne" w:cs="Arial"/>
        </w:rPr>
      </w:pPr>
      <w:r w:rsidRPr="00686860">
        <w:rPr>
          <w:rFonts w:ascii="Marianne" w:hAnsi="Marianne" w:cs="Arial"/>
        </w:rPr>
        <w:t xml:space="preserve">                     Tel : 03.44.92.57.52</w:t>
      </w:r>
    </w:p>
    <w:p w14:paraId="160E12D9" w14:textId="77777777" w:rsidR="00740CF8" w:rsidRPr="00D77731" w:rsidRDefault="00740CF8" w:rsidP="00740CF8">
      <w:pPr>
        <w:ind w:left="2127" w:firstLine="709"/>
        <w:rPr>
          <w:rFonts w:ascii="Marianne" w:hAnsi="Marianne" w:cs="Arial"/>
          <w:color w:val="4472C4" w:themeColor="accent5"/>
        </w:rPr>
      </w:pPr>
      <w:r w:rsidRPr="00686860">
        <w:rPr>
          <w:rFonts w:ascii="Marianne" w:hAnsi="Marianne" w:cs="Arial"/>
        </w:rPr>
        <w:t xml:space="preserve">           Courriel : </w:t>
      </w:r>
      <w:hyperlink r:id="rId11" w:history="1">
        <w:r w:rsidRPr="00D77731">
          <w:rPr>
            <w:rStyle w:val="Lienhypertexte"/>
            <w:rFonts w:ascii="Marianne" w:hAnsi="Marianne" w:cs="Arial"/>
            <w:color w:val="4472C4" w:themeColor="accent5"/>
            <w:u w:val="none"/>
          </w:rPr>
          <w:t>francois.lehmann@onf.fr</w:t>
        </w:r>
      </w:hyperlink>
    </w:p>
    <w:p w14:paraId="34F5D471" w14:textId="77777777" w:rsidR="00740CF8" w:rsidRPr="00D77731" w:rsidRDefault="00740CF8" w:rsidP="00740CF8">
      <w:pPr>
        <w:ind w:left="2127" w:firstLine="709"/>
        <w:rPr>
          <w:rFonts w:ascii="Marianne" w:hAnsi="Marianne" w:cs="Arial"/>
          <w:highlight w:val="yellow"/>
        </w:rPr>
      </w:pPr>
      <w:r w:rsidRPr="00D77731">
        <w:rPr>
          <w:rFonts w:ascii="Marianne" w:hAnsi="Marianne" w:cs="Arial"/>
          <w:highlight w:val="yellow"/>
        </w:rPr>
        <w:t xml:space="preserve"> </w:t>
      </w:r>
    </w:p>
    <w:p w14:paraId="55E3C313" w14:textId="77777777" w:rsidR="00740CF8" w:rsidRPr="00823E3B" w:rsidRDefault="00740CF8" w:rsidP="00740CF8">
      <w:pPr>
        <w:rPr>
          <w:rFonts w:ascii="Marianne" w:hAnsi="Marianne" w:cs="Arial"/>
          <w:highlight w:val="yellow"/>
        </w:rPr>
      </w:pPr>
    </w:p>
    <w:p w14:paraId="1DBF8972" w14:textId="77777777" w:rsidR="00740CF8" w:rsidRPr="00E16DC1" w:rsidRDefault="00740CF8" w:rsidP="00740CF8">
      <w:pPr>
        <w:rPr>
          <w:rFonts w:ascii="Marianne" w:hAnsi="Marianne" w:cs="Arial"/>
          <w:b/>
          <w:bCs/>
          <w:u w:val="single"/>
        </w:rPr>
      </w:pPr>
      <w:r w:rsidRPr="00E16DC1">
        <w:rPr>
          <w:rFonts w:ascii="Marianne" w:hAnsi="Marianne" w:cs="Arial"/>
          <w:b/>
          <w:bCs/>
          <w:u w:val="single"/>
        </w:rPr>
        <w:t>Agence de Lille</w:t>
      </w:r>
    </w:p>
    <w:p w14:paraId="58089036" w14:textId="77777777" w:rsidR="00740CF8" w:rsidRPr="00686860" w:rsidRDefault="00740CF8" w:rsidP="00740CF8">
      <w:pPr>
        <w:rPr>
          <w:rFonts w:ascii="Marianne" w:hAnsi="Marianne" w:cs="Bookman Old Style"/>
          <w:color w:val="0070C0"/>
          <w:u w:val="single"/>
        </w:rPr>
      </w:pPr>
      <w:r w:rsidRPr="00686860">
        <w:rPr>
          <w:rFonts w:ascii="Marianne" w:hAnsi="Marianne" w:cs="Bookman Old Style"/>
          <w:color w:val="0070C0"/>
          <w:u w:val="single"/>
        </w:rPr>
        <w:t xml:space="preserve"> </w:t>
      </w:r>
    </w:p>
    <w:p w14:paraId="5B91517D" w14:textId="77777777" w:rsidR="00740CF8" w:rsidRPr="00686860" w:rsidRDefault="00740CF8" w:rsidP="00740CF8">
      <w:pPr>
        <w:jc w:val="center"/>
        <w:rPr>
          <w:rFonts w:ascii="Marianne" w:hAnsi="Marianne" w:cs="Arial"/>
          <w:b/>
          <w:bCs/>
        </w:rPr>
      </w:pPr>
    </w:p>
    <w:p w14:paraId="70F01B7F" w14:textId="77777777" w:rsidR="00740CF8" w:rsidRPr="00686860" w:rsidRDefault="00740CF8" w:rsidP="00740CF8">
      <w:pPr>
        <w:jc w:val="center"/>
        <w:rPr>
          <w:rFonts w:ascii="Marianne" w:hAnsi="Marianne" w:cs="Arial"/>
        </w:rPr>
      </w:pPr>
      <w:r w:rsidRPr="00686860">
        <w:rPr>
          <w:rFonts w:ascii="Marianne" w:hAnsi="Marianne" w:cs="Arial"/>
        </w:rPr>
        <w:t xml:space="preserve">Monsieur </w:t>
      </w:r>
      <w:r>
        <w:rPr>
          <w:rFonts w:ascii="Marianne" w:hAnsi="Marianne" w:cs="Arial"/>
        </w:rPr>
        <w:t>Thibaud LOMBART</w:t>
      </w:r>
    </w:p>
    <w:p w14:paraId="465BD757" w14:textId="77777777" w:rsidR="00740CF8" w:rsidRDefault="00740CF8" w:rsidP="00740CF8">
      <w:pPr>
        <w:jc w:val="center"/>
        <w:rPr>
          <w:rFonts w:ascii="Marianne" w:hAnsi="Marianne" w:cs="Arial"/>
        </w:rPr>
      </w:pPr>
      <w:r>
        <w:rPr>
          <w:rFonts w:ascii="Marianne" w:hAnsi="Marianne" w:cs="Arial"/>
        </w:rPr>
        <w:t>Technicien spécialisé sylviculture</w:t>
      </w:r>
    </w:p>
    <w:p w14:paraId="4C60F65A" w14:textId="77777777" w:rsidR="00740CF8" w:rsidRPr="00A23723" w:rsidRDefault="00740CF8" w:rsidP="00740CF8">
      <w:pPr>
        <w:jc w:val="center"/>
        <w:rPr>
          <w:rFonts w:ascii="Marianne" w:hAnsi="Marianne"/>
        </w:rPr>
      </w:pPr>
      <w:r w:rsidRPr="00A23723">
        <w:rPr>
          <w:rFonts w:ascii="Marianne" w:hAnsi="Marianne"/>
        </w:rPr>
        <w:t xml:space="preserve">96 place des Templiers </w:t>
      </w:r>
    </w:p>
    <w:p w14:paraId="3ED7BB0E" w14:textId="77777777" w:rsidR="00740CF8" w:rsidRPr="00686860" w:rsidRDefault="00740CF8" w:rsidP="00740CF8">
      <w:pPr>
        <w:jc w:val="center"/>
        <w:rPr>
          <w:rFonts w:ascii="Marianne" w:hAnsi="Marianne" w:cs="Arial"/>
        </w:rPr>
      </w:pPr>
      <w:r w:rsidRPr="00A23723">
        <w:rPr>
          <w:rFonts w:ascii="Marianne" w:hAnsi="Marianne"/>
        </w:rPr>
        <w:t xml:space="preserve"> 80150 Forest l’Abbaye</w:t>
      </w:r>
    </w:p>
    <w:p w14:paraId="752FD230" w14:textId="77777777" w:rsidR="00740CF8" w:rsidRPr="00686860" w:rsidRDefault="00740CF8" w:rsidP="00740CF8">
      <w:pPr>
        <w:ind w:left="2127" w:firstLine="709"/>
        <w:rPr>
          <w:rFonts w:ascii="Marianne" w:hAnsi="Marianne" w:cs="Arial"/>
        </w:rPr>
      </w:pPr>
      <w:r w:rsidRPr="00686860">
        <w:rPr>
          <w:rFonts w:ascii="Marianne" w:hAnsi="Marianne" w:cs="Arial"/>
        </w:rPr>
        <w:t xml:space="preserve">                     Tel : 06.</w:t>
      </w:r>
      <w:r>
        <w:rPr>
          <w:rFonts w:ascii="Marianne" w:hAnsi="Marianne" w:cs="Arial"/>
        </w:rPr>
        <w:t>33</w:t>
      </w:r>
      <w:r w:rsidRPr="00686860">
        <w:rPr>
          <w:rFonts w:ascii="Marianne" w:hAnsi="Marianne" w:cs="Arial"/>
        </w:rPr>
        <w:t>.</w:t>
      </w:r>
      <w:r>
        <w:rPr>
          <w:rFonts w:ascii="Marianne" w:hAnsi="Marianne" w:cs="Arial"/>
        </w:rPr>
        <w:t>42</w:t>
      </w:r>
      <w:r w:rsidRPr="00686860">
        <w:rPr>
          <w:rFonts w:ascii="Marianne" w:hAnsi="Marianne" w:cs="Arial"/>
        </w:rPr>
        <w:t>.</w:t>
      </w:r>
      <w:r>
        <w:rPr>
          <w:rFonts w:ascii="Marianne" w:hAnsi="Marianne" w:cs="Arial"/>
        </w:rPr>
        <w:t>09</w:t>
      </w:r>
      <w:r w:rsidRPr="00686860">
        <w:rPr>
          <w:rFonts w:ascii="Marianne" w:hAnsi="Marianne" w:cs="Arial"/>
        </w:rPr>
        <w:t>.</w:t>
      </w:r>
      <w:r>
        <w:rPr>
          <w:rFonts w:ascii="Marianne" w:hAnsi="Marianne" w:cs="Arial"/>
        </w:rPr>
        <w:t>03</w:t>
      </w:r>
    </w:p>
    <w:p w14:paraId="469F6DEE" w14:textId="77777777" w:rsidR="00740CF8" w:rsidRPr="00686860" w:rsidRDefault="00740CF8" w:rsidP="00740CF8">
      <w:pPr>
        <w:ind w:left="2127" w:firstLine="709"/>
        <w:rPr>
          <w:rFonts w:ascii="Marianne" w:hAnsi="Marianne" w:cs="Arial"/>
          <w:color w:val="44546A" w:themeColor="text2"/>
        </w:rPr>
      </w:pPr>
      <w:r w:rsidRPr="00686860">
        <w:rPr>
          <w:rFonts w:ascii="Marianne" w:hAnsi="Marianne" w:cs="Arial"/>
        </w:rPr>
        <w:t xml:space="preserve">           Courriel : </w:t>
      </w:r>
      <w:r w:rsidRPr="00D77731">
        <w:rPr>
          <w:rFonts w:ascii="Marianne" w:hAnsi="Marianne" w:cs="Arial"/>
          <w:color w:val="4472C4" w:themeColor="accent5"/>
        </w:rPr>
        <w:t>thibaud.lombart@onf.fr</w:t>
      </w:r>
    </w:p>
    <w:p w14:paraId="716A729D" w14:textId="77777777" w:rsidR="001E23F7" w:rsidRPr="001E23F7" w:rsidRDefault="001E23F7" w:rsidP="001E23F7">
      <w:pPr>
        <w:keepNext/>
        <w:numPr>
          <w:ilvl w:val="0"/>
          <w:numId w:val="24"/>
        </w:numPr>
        <w:spacing w:before="240" w:after="240"/>
        <w:jc w:val="both"/>
        <w:outlineLvl w:val="1"/>
        <w:rPr>
          <w:rFonts w:ascii="Marianne" w:hAnsi="Marianne" w:cs="Arial"/>
          <w:b/>
          <w:bCs/>
          <w:vanish/>
          <w:color w:val="006600"/>
          <w:highlight w:val="yellow"/>
          <w:u w:val="single"/>
        </w:rPr>
      </w:pPr>
      <w:bookmarkStart w:id="20" w:name="_Toc3794145"/>
      <w:bookmarkStart w:id="21" w:name="_Toc3794262"/>
      <w:bookmarkStart w:id="22" w:name="_Toc3795443"/>
      <w:bookmarkStart w:id="23" w:name="_Toc85444739"/>
      <w:bookmarkStart w:id="24" w:name="_Toc87431709"/>
      <w:bookmarkStart w:id="25" w:name="_Toc88206662"/>
      <w:bookmarkStart w:id="26" w:name="_Toc88734417"/>
      <w:bookmarkStart w:id="27" w:name="_Toc90312742"/>
      <w:bookmarkStart w:id="28" w:name="_Toc90561031"/>
      <w:bookmarkStart w:id="29" w:name="_Toc90989288"/>
      <w:bookmarkStart w:id="30" w:name="_Toc90996204"/>
      <w:bookmarkStart w:id="31" w:name="_Toc90996329"/>
      <w:bookmarkStart w:id="32" w:name="_Toc90997820"/>
      <w:bookmarkStart w:id="33" w:name="_Toc90997944"/>
      <w:bookmarkStart w:id="34" w:name="_Toc92186839"/>
      <w:bookmarkStart w:id="35" w:name="_Toc92197078"/>
      <w:bookmarkStart w:id="36" w:name="_Toc93060956"/>
      <w:bookmarkStart w:id="37" w:name="_Toc93061079"/>
      <w:bookmarkStart w:id="38" w:name="_Toc121757015"/>
      <w:bookmarkStart w:id="39" w:name="_Toc121758745"/>
      <w:bookmarkStart w:id="40" w:name="_Toc122442999"/>
      <w:bookmarkStart w:id="41" w:name="_Toc122443132"/>
      <w:bookmarkStart w:id="42" w:name="_Toc123822079"/>
      <w:bookmarkStart w:id="43" w:name="_Toc123822339"/>
      <w:bookmarkStart w:id="44" w:name="_Toc3207315"/>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p>
    <w:p w14:paraId="1BBBE57A" w14:textId="77777777" w:rsidR="001E23F7" w:rsidRPr="001E23F7" w:rsidRDefault="001E23F7" w:rsidP="001E23F7">
      <w:pPr>
        <w:keepNext/>
        <w:numPr>
          <w:ilvl w:val="1"/>
          <w:numId w:val="24"/>
        </w:numPr>
        <w:spacing w:before="240" w:after="240"/>
        <w:jc w:val="both"/>
        <w:outlineLvl w:val="1"/>
        <w:rPr>
          <w:rFonts w:ascii="Marianne" w:hAnsi="Marianne" w:cs="Arial"/>
          <w:b/>
          <w:bCs/>
          <w:vanish/>
          <w:color w:val="006600"/>
          <w:highlight w:val="yellow"/>
          <w:u w:val="single"/>
        </w:rPr>
      </w:pPr>
      <w:bookmarkStart w:id="45" w:name="_Toc3794146"/>
      <w:bookmarkStart w:id="46" w:name="_Toc3794263"/>
      <w:bookmarkStart w:id="47" w:name="_Toc3795444"/>
      <w:bookmarkStart w:id="48" w:name="_Toc85444740"/>
      <w:bookmarkStart w:id="49" w:name="_Toc87431710"/>
      <w:bookmarkStart w:id="50" w:name="_Toc88206663"/>
      <w:bookmarkStart w:id="51" w:name="_Toc88734418"/>
      <w:bookmarkStart w:id="52" w:name="_Toc90312743"/>
      <w:bookmarkStart w:id="53" w:name="_Toc90561032"/>
      <w:bookmarkStart w:id="54" w:name="_Toc90989289"/>
      <w:bookmarkStart w:id="55" w:name="_Toc90996205"/>
      <w:bookmarkStart w:id="56" w:name="_Toc90996330"/>
      <w:bookmarkStart w:id="57" w:name="_Toc90997821"/>
      <w:bookmarkStart w:id="58" w:name="_Toc90997945"/>
      <w:bookmarkStart w:id="59" w:name="_Toc92186840"/>
      <w:bookmarkStart w:id="60" w:name="_Toc92197079"/>
      <w:bookmarkStart w:id="61" w:name="_Toc93060957"/>
      <w:bookmarkStart w:id="62" w:name="_Toc93061080"/>
      <w:bookmarkStart w:id="63" w:name="_Toc121757016"/>
      <w:bookmarkStart w:id="64" w:name="_Toc121758746"/>
      <w:bookmarkStart w:id="65" w:name="_Toc122443000"/>
      <w:bookmarkStart w:id="66" w:name="_Toc122443133"/>
      <w:bookmarkStart w:id="67" w:name="_Toc123822080"/>
      <w:bookmarkStart w:id="68" w:name="_Toc123822340"/>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p>
    <w:p w14:paraId="125F374A" w14:textId="77777777" w:rsidR="001E23F7" w:rsidRPr="001E23F7" w:rsidRDefault="001E23F7" w:rsidP="001E23F7">
      <w:pPr>
        <w:keepNext/>
        <w:numPr>
          <w:ilvl w:val="1"/>
          <w:numId w:val="24"/>
        </w:numPr>
        <w:spacing w:before="240" w:after="240"/>
        <w:jc w:val="both"/>
        <w:outlineLvl w:val="1"/>
        <w:rPr>
          <w:rFonts w:ascii="Marianne" w:hAnsi="Marianne" w:cs="Arial"/>
          <w:b/>
          <w:bCs/>
          <w:vanish/>
          <w:color w:val="006600"/>
          <w:highlight w:val="yellow"/>
          <w:u w:val="single"/>
        </w:rPr>
      </w:pPr>
      <w:bookmarkStart w:id="69" w:name="_Toc3794147"/>
      <w:bookmarkStart w:id="70" w:name="_Toc3794264"/>
      <w:bookmarkStart w:id="71" w:name="_Toc3795445"/>
      <w:bookmarkStart w:id="72" w:name="_Toc85444741"/>
      <w:bookmarkStart w:id="73" w:name="_Toc87431711"/>
      <w:bookmarkStart w:id="74" w:name="_Toc88206664"/>
      <w:bookmarkStart w:id="75" w:name="_Toc88734419"/>
      <w:bookmarkStart w:id="76" w:name="_Toc90312744"/>
      <w:bookmarkStart w:id="77" w:name="_Toc90561033"/>
      <w:bookmarkStart w:id="78" w:name="_Toc90989290"/>
      <w:bookmarkStart w:id="79" w:name="_Toc90996206"/>
      <w:bookmarkStart w:id="80" w:name="_Toc90996331"/>
      <w:bookmarkStart w:id="81" w:name="_Toc90997822"/>
      <w:bookmarkStart w:id="82" w:name="_Toc90997946"/>
      <w:bookmarkStart w:id="83" w:name="_Toc92186841"/>
      <w:bookmarkStart w:id="84" w:name="_Toc92197080"/>
      <w:bookmarkStart w:id="85" w:name="_Toc93060958"/>
      <w:bookmarkStart w:id="86" w:name="_Toc93061081"/>
      <w:bookmarkStart w:id="87" w:name="_Toc121757017"/>
      <w:bookmarkStart w:id="88" w:name="_Toc121758747"/>
      <w:bookmarkStart w:id="89" w:name="_Toc122443001"/>
      <w:bookmarkStart w:id="90" w:name="_Toc122443134"/>
      <w:bookmarkStart w:id="91" w:name="_Toc123822081"/>
      <w:bookmarkStart w:id="92" w:name="_Toc123822341"/>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p>
    <w:p w14:paraId="69D8CDAC" w14:textId="7B23D8A3" w:rsidR="001E23F7" w:rsidRPr="001E23F7" w:rsidRDefault="001E23F7" w:rsidP="001E23F7">
      <w:pPr>
        <w:keepNext/>
        <w:spacing w:before="240" w:after="240"/>
        <w:ind w:left="284"/>
        <w:jc w:val="both"/>
        <w:outlineLvl w:val="1"/>
        <w:rPr>
          <w:rFonts w:ascii="Marianne" w:hAnsi="Marianne" w:cs="Arial"/>
          <w:b/>
          <w:bCs/>
          <w:color w:val="006600"/>
        </w:rPr>
      </w:pPr>
      <w:bookmarkStart w:id="93" w:name="_Toc123822342"/>
      <w:r>
        <w:rPr>
          <w:rFonts w:ascii="Marianne" w:hAnsi="Marianne" w:cs="Arial"/>
          <w:b/>
          <w:bCs/>
          <w:color w:val="006600"/>
        </w:rPr>
        <w:t xml:space="preserve">1.3 </w:t>
      </w:r>
      <w:r w:rsidRPr="001E23F7">
        <w:rPr>
          <w:rFonts w:ascii="Marianne" w:hAnsi="Marianne" w:cs="Arial"/>
          <w:b/>
          <w:bCs/>
          <w:color w:val="006600"/>
        </w:rPr>
        <w:t>Personne habilitée à donner les renseignements prévus aux articles R.2191-60 et R.2191-61 du code de la commande publique (nantissements ou cessions de créances)</w:t>
      </w:r>
      <w:bookmarkEnd w:id="44"/>
      <w:bookmarkEnd w:id="93"/>
      <w:r w:rsidRPr="001E23F7">
        <w:rPr>
          <w:rFonts w:ascii="Marianne" w:hAnsi="Marianne" w:cs="Arial"/>
          <w:b/>
          <w:bCs/>
          <w:color w:val="006600"/>
        </w:rPr>
        <w:t xml:space="preserve"> </w:t>
      </w:r>
    </w:p>
    <w:p w14:paraId="3D573DBD" w14:textId="3EE91A42" w:rsidR="001E23F7" w:rsidRPr="001E23F7" w:rsidRDefault="001E23F7" w:rsidP="001E23F7">
      <w:pPr>
        <w:ind w:left="284"/>
        <w:jc w:val="both"/>
        <w:rPr>
          <w:rFonts w:ascii="Marianne" w:hAnsi="Marianne" w:cs="Arial"/>
          <w:b/>
          <w:spacing w:val="60"/>
        </w:rPr>
      </w:pPr>
      <w:r w:rsidRPr="001E23F7">
        <w:rPr>
          <w:rFonts w:ascii="Marianne" w:hAnsi="Marianne" w:cs="Arial"/>
          <w:bCs/>
        </w:rPr>
        <w:t xml:space="preserve">La personne habilitée à donner les renseignements prévus aux articles R.2191-60 et R.2191-61 du </w:t>
      </w:r>
      <w:r>
        <w:rPr>
          <w:rFonts w:ascii="Marianne" w:hAnsi="Marianne" w:cs="Arial"/>
          <w:bCs/>
        </w:rPr>
        <w:t xml:space="preserve">  </w:t>
      </w:r>
      <w:r w:rsidRPr="001E23F7">
        <w:rPr>
          <w:rFonts w:ascii="Marianne" w:hAnsi="Marianne" w:cs="Arial"/>
          <w:bCs/>
        </w:rPr>
        <w:t>code de la commande publique est</w:t>
      </w:r>
      <w:r w:rsidRPr="001E23F7">
        <w:rPr>
          <w:rFonts w:ascii="Marianne" w:hAnsi="Marianne" w:cs="Arial"/>
        </w:rPr>
        <w:t xml:space="preserve"> </w:t>
      </w:r>
      <w:r w:rsidRPr="001E23F7">
        <w:rPr>
          <w:rFonts w:ascii="Marianne" w:hAnsi="Marianne" w:cs="Arial"/>
          <w:b/>
          <w:spacing w:val="60"/>
        </w:rPr>
        <w:t xml:space="preserve"> </w:t>
      </w:r>
    </w:p>
    <w:p w14:paraId="56E857F9" w14:textId="77777777" w:rsidR="001E23F7" w:rsidRPr="001E23F7" w:rsidRDefault="001E23F7" w:rsidP="001E23F7">
      <w:pPr>
        <w:jc w:val="both"/>
        <w:rPr>
          <w:rFonts w:ascii="Marianne" w:hAnsi="Marianne" w:cs="Arial"/>
        </w:rPr>
      </w:pPr>
    </w:p>
    <w:p w14:paraId="2A83BCE8" w14:textId="77777777" w:rsidR="001E23F7" w:rsidRPr="001E23F7" w:rsidRDefault="001E23F7" w:rsidP="001E23F7">
      <w:pPr>
        <w:jc w:val="center"/>
        <w:rPr>
          <w:rFonts w:ascii="Marianne" w:hAnsi="Marianne" w:cs="Arial"/>
        </w:rPr>
      </w:pPr>
      <w:r w:rsidRPr="001E23F7">
        <w:rPr>
          <w:rFonts w:ascii="Marianne" w:hAnsi="Marianne" w:cs="Arial"/>
        </w:rPr>
        <w:t>Madame Mélissa PEAN</w:t>
      </w:r>
    </w:p>
    <w:p w14:paraId="1AF2D4C5" w14:textId="77777777" w:rsidR="001E23F7" w:rsidRPr="001E23F7" w:rsidRDefault="001E23F7" w:rsidP="001E23F7">
      <w:pPr>
        <w:jc w:val="center"/>
        <w:rPr>
          <w:rFonts w:ascii="Marianne" w:hAnsi="Marianne" w:cs="Arial"/>
        </w:rPr>
      </w:pPr>
      <w:r w:rsidRPr="001E23F7">
        <w:rPr>
          <w:rFonts w:ascii="Marianne" w:hAnsi="Marianne" w:cs="Arial"/>
        </w:rPr>
        <w:t>Acheteuse territoriale</w:t>
      </w:r>
    </w:p>
    <w:p w14:paraId="70D93DCA" w14:textId="77777777" w:rsidR="001E23F7" w:rsidRPr="001E23F7" w:rsidRDefault="001E23F7" w:rsidP="001E23F7">
      <w:pPr>
        <w:jc w:val="center"/>
        <w:rPr>
          <w:rFonts w:ascii="Marianne" w:hAnsi="Marianne" w:cs="Arial"/>
        </w:rPr>
      </w:pPr>
      <w:r w:rsidRPr="001E23F7">
        <w:rPr>
          <w:rFonts w:ascii="Marianne" w:hAnsi="Marianne" w:cs="Arial"/>
        </w:rPr>
        <w:t>Boulevard de Constance</w:t>
      </w:r>
    </w:p>
    <w:p w14:paraId="59245F60" w14:textId="77777777" w:rsidR="001E23F7" w:rsidRPr="001E23F7" w:rsidRDefault="001E23F7" w:rsidP="001E23F7">
      <w:pPr>
        <w:jc w:val="center"/>
        <w:rPr>
          <w:rFonts w:ascii="Marianne" w:hAnsi="Marianne" w:cs="Arial"/>
        </w:rPr>
      </w:pPr>
      <w:r w:rsidRPr="001E23F7">
        <w:rPr>
          <w:rFonts w:ascii="Marianne" w:hAnsi="Marianne" w:cs="Arial"/>
        </w:rPr>
        <w:t>77300 Fontainebleau</w:t>
      </w:r>
    </w:p>
    <w:p w14:paraId="636BBC6A" w14:textId="77777777" w:rsidR="001E23F7" w:rsidRPr="001E23F7" w:rsidRDefault="001E23F7" w:rsidP="001E23F7">
      <w:pPr>
        <w:tabs>
          <w:tab w:val="left" w:pos="3544"/>
          <w:tab w:val="left" w:pos="5104"/>
        </w:tabs>
        <w:jc w:val="center"/>
        <w:rPr>
          <w:rFonts w:ascii="Marianne" w:hAnsi="Marianne" w:cs="Arial"/>
        </w:rPr>
      </w:pPr>
      <w:r w:rsidRPr="001E23F7">
        <w:rPr>
          <w:rFonts w:ascii="Marianne" w:hAnsi="Marianne" w:cs="Arial"/>
        </w:rPr>
        <w:t>Téléphone</w:t>
      </w:r>
      <w:r w:rsidRPr="001E23F7">
        <w:rPr>
          <w:rFonts w:ascii="Calibri" w:hAnsi="Calibri" w:cs="Calibri"/>
        </w:rPr>
        <w:t> </w:t>
      </w:r>
      <w:r w:rsidRPr="001E23F7">
        <w:rPr>
          <w:rFonts w:ascii="Marianne" w:hAnsi="Marianne" w:cs="Arial"/>
        </w:rPr>
        <w:t>: 06.15.65.85.25</w:t>
      </w:r>
    </w:p>
    <w:p w14:paraId="372826D8" w14:textId="77777777" w:rsidR="001E23F7" w:rsidRPr="001E23F7" w:rsidRDefault="001E23F7" w:rsidP="001E23F7">
      <w:pPr>
        <w:tabs>
          <w:tab w:val="left" w:pos="3544"/>
          <w:tab w:val="left" w:pos="5104"/>
        </w:tabs>
        <w:jc w:val="center"/>
        <w:rPr>
          <w:rFonts w:ascii="Marianne" w:hAnsi="Marianne" w:cs="Arial"/>
          <w:color w:val="0000FF"/>
          <w:u w:val="single"/>
        </w:rPr>
      </w:pPr>
      <w:r w:rsidRPr="001E23F7">
        <w:rPr>
          <w:rFonts w:ascii="Marianne" w:hAnsi="Marianne" w:cs="Arial"/>
        </w:rPr>
        <w:t xml:space="preserve">Courriel : </w:t>
      </w:r>
      <w:hyperlink r:id="rId12" w:history="1">
        <w:r w:rsidRPr="00D77731">
          <w:rPr>
            <w:rFonts w:ascii="Marianne" w:hAnsi="Marianne" w:cs="Arial"/>
            <w:color w:val="4472C4" w:themeColor="accent5"/>
          </w:rPr>
          <w:t>melissa.pean@onf.fr</w:t>
        </w:r>
      </w:hyperlink>
    </w:p>
    <w:p w14:paraId="1A66FB5F" w14:textId="77777777" w:rsidR="001E23F7" w:rsidRPr="001E23F7" w:rsidRDefault="001E23F7" w:rsidP="001E23F7">
      <w:pPr>
        <w:tabs>
          <w:tab w:val="left" w:pos="3544"/>
          <w:tab w:val="left" w:pos="5104"/>
        </w:tabs>
        <w:jc w:val="center"/>
        <w:rPr>
          <w:rFonts w:ascii="Marianne" w:hAnsi="Marianne" w:cs="Arial"/>
          <w:color w:val="0000FF"/>
          <w:highlight w:val="yellow"/>
          <w:u w:val="single"/>
        </w:rPr>
      </w:pPr>
    </w:p>
    <w:p w14:paraId="7BC62940" w14:textId="09B12086" w:rsidR="001E23F7" w:rsidRPr="001E23F7" w:rsidRDefault="001E23F7" w:rsidP="001E23F7">
      <w:pPr>
        <w:keepNext/>
        <w:spacing w:before="240" w:after="240"/>
        <w:ind w:left="284"/>
        <w:jc w:val="both"/>
        <w:outlineLvl w:val="1"/>
        <w:rPr>
          <w:rFonts w:ascii="Marianne" w:hAnsi="Marianne" w:cs="Arial"/>
          <w:b/>
          <w:bCs/>
          <w:color w:val="006600"/>
        </w:rPr>
      </w:pPr>
      <w:bookmarkStart w:id="94" w:name="_Toc123822343"/>
      <w:r w:rsidRPr="001E23F7">
        <w:rPr>
          <w:rFonts w:ascii="Marianne" w:hAnsi="Marianne" w:cs="Arial"/>
          <w:b/>
          <w:bCs/>
          <w:color w:val="006600"/>
        </w:rPr>
        <w:t>1.4 Service auprès duquel des renseignements d'ordre juridique, administratif ou technique peuvent être obtenus</w:t>
      </w:r>
      <w:bookmarkEnd w:id="94"/>
    </w:p>
    <w:p w14:paraId="7C296FDC" w14:textId="179F4704" w:rsidR="001E23F7" w:rsidRPr="001E23F7" w:rsidRDefault="001E23F7" w:rsidP="001E23F7">
      <w:pPr>
        <w:jc w:val="both"/>
        <w:rPr>
          <w:rFonts w:ascii="Marianne" w:hAnsi="Marianne" w:cs="Arial"/>
        </w:rPr>
      </w:pPr>
      <w:r>
        <w:rPr>
          <w:rFonts w:ascii="Marianne" w:hAnsi="Marianne" w:cs="Arial"/>
        </w:rPr>
        <w:t xml:space="preserve">     </w:t>
      </w:r>
      <w:r w:rsidRPr="001E23F7">
        <w:rPr>
          <w:rFonts w:ascii="Marianne" w:hAnsi="Marianne" w:cs="Arial"/>
        </w:rPr>
        <w:t>La personne habilitée à donner des renseignements d'ordre juridique ou administratif est :</w:t>
      </w:r>
    </w:p>
    <w:p w14:paraId="5CB5559D" w14:textId="77777777" w:rsidR="001E23F7" w:rsidRPr="001E23F7" w:rsidRDefault="001E23F7" w:rsidP="001E23F7">
      <w:pPr>
        <w:jc w:val="both"/>
        <w:rPr>
          <w:rFonts w:ascii="Marianne" w:hAnsi="Marianne" w:cs="Arial"/>
        </w:rPr>
      </w:pPr>
    </w:p>
    <w:p w14:paraId="33A24A44" w14:textId="77777777" w:rsidR="001E23F7" w:rsidRPr="001E23F7" w:rsidRDefault="001E23F7" w:rsidP="001E23F7">
      <w:pPr>
        <w:jc w:val="center"/>
        <w:rPr>
          <w:rFonts w:ascii="Marianne" w:hAnsi="Marianne" w:cs="Arial"/>
        </w:rPr>
      </w:pPr>
      <w:r w:rsidRPr="001E23F7">
        <w:rPr>
          <w:rFonts w:ascii="Marianne" w:hAnsi="Marianne" w:cs="Arial"/>
        </w:rPr>
        <w:t>Madame Mélissa PEAN</w:t>
      </w:r>
    </w:p>
    <w:p w14:paraId="7407F18F" w14:textId="77777777" w:rsidR="001E23F7" w:rsidRPr="001E23F7" w:rsidRDefault="001E23F7" w:rsidP="001E23F7">
      <w:pPr>
        <w:jc w:val="center"/>
        <w:rPr>
          <w:rFonts w:ascii="Marianne" w:hAnsi="Marianne" w:cs="Arial"/>
          <w:u w:val="single"/>
        </w:rPr>
      </w:pPr>
      <w:r w:rsidRPr="001E23F7">
        <w:rPr>
          <w:rFonts w:ascii="Marianne" w:hAnsi="Marianne" w:cs="Arial"/>
        </w:rPr>
        <w:t>Acheteuse territoriale</w:t>
      </w:r>
    </w:p>
    <w:p w14:paraId="6FCAF980" w14:textId="77777777" w:rsidR="001E23F7" w:rsidRPr="001E23F7" w:rsidRDefault="001E23F7" w:rsidP="001E23F7">
      <w:pPr>
        <w:jc w:val="center"/>
        <w:rPr>
          <w:rFonts w:ascii="Marianne" w:hAnsi="Marianne" w:cs="Arial"/>
        </w:rPr>
      </w:pPr>
      <w:r w:rsidRPr="001E23F7">
        <w:rPr>
          <w:rFonts w:ascii="Marianne" w:hAnsi="Marianne" w:cs="Arial"/>
        </w:rPr>
        <w:t>Boulevard de Constance</w:t>
      </w:r>
    </w:p>
    <w:p w14:paraId="58D29BC2" w14:textId="77777777" w:rsidR="001E23F7" w:rsidRPr="001E23F7" w:rsidRDefault="001E23F7" w:rsidP="001E23F7">
      <w:pPr>
        <w:jc w:val="center"/>
        <w:rPr>
          <w:rFonts w:ascii="Marianne" w:hAnsi="Marianne" w:cs="Arial"/>
        </w:rPr>
      </w:pPr>
      <w:r w:rsidRPr="001E23F7">
        <w:rPr>
          <w:rFonts w:ascii="Marianne" w:hAnsi="Marianne" w:cs="Arial"/>
        </w:rPr>
        <w:t>77300 Fontainebleau</w:t>
      </w:r>
    </w:p>
    <w:p w14:paraId="22AE4FD9" w14:textId="77777777" w:rsidR="001E23F7" w:rsidRPr="001E23F7" w:rsidRDefault="001E23F7" w:rsidP="001E23F7">
      <w:pPr>
        <w:tabs>
          <w:tab w:val="left" w:pos="3544"/>
          <w:tab w:val="left" w:pos="5104"/>
        </w:tabs>
        <w:jc w:val="center"/>
        <w:rPr>
          <w:rFonts w:ascii="Marianne" w:hAnsi="Marianne" w:cs="Arial"/>
        </w:rPr>
      </w:pPr>
      <w:r w:rsidRPr="001E23F7">
        <w:rPr>
          <w:rFonts w:ascii="Marianne" w:hAnsi="Marianne" w:cs="Arial"/>
        </w:rPr>
        <w:t>Téléphone</w:t>
      </w:r>
      <w:r w:rsidRPr="001E23F7">
        <w:rPr>
          <w:rFonts w:ascii="Calibri" w:hAnsi="Calibri" w:cs="Calibri"/>
        </w:rPr>
        <w:t> </w:t>
      </w:r>
      <w:r w:rsidRPr="001E23F7">
        <w:rPr>
          <w:rFonts w:ascii="Marianne" w:hAnsi="Marianne" w:cs="Arial"/>
        </w:rPr>
        <w:t>: 06.15.65.85.25</w:t>
      </w:r>
    </w:p>
    <w:p w14:paraId="143A00AA" w14:textId="77777777" w:rsidR="001E23F7" w:rsidRPr="00D77731" w:rsidRDefault="001E23F7" w:rsidP="001E23F7">
      <w:pPr>
        <w:tabs>
          <w:tab w:val="left" w:pos="3544"/>
          <w:tab w:val="left" w:pos="5104"/>
        </w:tabs>
        <w:jc w:val="center"/>
      </w:pPr>
      <w:r w:rsidRPr="001E23F7">
        <w:rPr>
          <w:rFonts w:ascii="Marianne" w:hAnsi="Marianne" w:cs="Arial"/>
        </w:rPr>
        <w:t xml:space="preserve">Courriel : </w:t>
      </w:r>
      <w:hyperlink r:id="rId13" w:history="1">
        <w:r w:rsidRPr="00D77731">
          <w:rPr>
            <w:rFonts w:ascii="Marianne" w:hAnsi="Marianne" w:cs="Arial"/>
            <w:color w:val="4472C4" w:themeColor="accent5"/>
          </w:rPr>
          <w:t>melissa.pean@onf.fr</w:t>
        </w:r>
      </w:hyperlink>
    </w:p>
    <w:p w14:paraId="1703C95F" w14:textId="77777777" w:rsidR="00740CF8" w:rsidRDefault="00740CF8" w:rsidP="001E23F7">
      <w:pPr>
        <w:tabs>
          <w:tab w:val="left" w:pos="3544"/>
          <w:tab w:val="left" w:pos="5104"/>
        </w:tabs>
        <w:jc w:val="center"/>
      </w:pPr>
    </w:p>
    <w:p w14:paraId="063E243B" w14:textId="77777777" w:rsidR="00740CF8" w:rsidRPr="001E23F7" w:rsidRDefault="00740CF8" w:rsidP="001E23F7">
      <w:pPr>
        <w:tabs>
          <w:tab w:val="left" w:pos="3544"/>
          <w:tab w:val="left" w:pos="5104"/>
        </w:tabs>
        <w:jc w:val="center"/>
        <w:rPr>
          <w:rFonts w:ascii="Marianne" w:hAnsi="Marianne" w:cs="Arial"/>
          <w:color w:val="0000FF"/>
          <w:u w:val="single"/>
        </w:rPr>
      </w:pPr>
    </w:p>
    <w:p w14:paraId="10384284" w14:textId="77777777" w:rsidR="001E23F7" w:rsidRPr="001E23F7" w:rsidRDefault="001E23F7" w:rsidP="001E23F7">
      <w:pPr>
        <w:jc w:val="both"/>
        <w:rPr>
          <w:rFonts w:ascii="Marianne" w:hAnsi="Marianne" w:cs="Arial"/>
        </w:rPr>
      </w:pPr>
    </w:p>
    <w:p w14:paraId="595C83BD" w14:textId="77777777" w:rsidR="001E23F7" w:rsidRPr="001E23F7" w:rsidRDefault="001E23F7" w:rsidP="001E23F7">
      <w:pPr>
        <w:jc w:val="both"/>
        <w:rPr>
          <w:rFonts w:ascii="Marianne" w:hAnsi="Marianne" w:cs="Arial"/>
        </w:rPr>
      </w:pPr>
      <w:r w:rsidRPr="001E23F7">
        <w:rPr>
          <w:rFonts w:ascii="Marianne" w:hAnsi="Marianne" w:cs="Arial"/>
        </w:rPr>
        <w:t>Les personnes habilitées à donner des renseignements d'ordre technique</w:t>
      </w:r>
      <w:r w:rsidRPr="001E23F7">
        <w:rPr>
          <w:rFonts w:ascii="Calibri" w:hAnsi="Calibri" w:cs="Calibri"/>
        </w:rPr>
        <w:t> </w:t>
      </w:r>
      <w:r w:rsidRPr="001E23F7">
        <w:rPr>
          <w:rFonts w:ascii="Marianne" w:hAnsi="Marianne" w:cs="Arial"/>
        </w:rPr>
        <w:t>:</w:t>
      </w:r>
    </w:p>
    <w:p w14:paraId="4D36D5EE" w14:textId="77777777" w:rsidR="001E23F7" w:rsidRPr="001E23F7" w:rsidRDefault="001E23F7" w:rsidP="001E23F7">
      <w:pPr>
        <w:jc w:val="both"/>
        <w:rPr>
          <w:rFonts w:ascii="Marianne" w:hAnsi="Marianne" w:cs="Arial"/>
        </w:rPr>
      </w:pPr>
    </w:p>
    <w:p w14:paraId="4BB9F75B" w14:textId="77777777" w:rsidR="001E23F7" w:rsidRPr="001E23F7" w:rsidRDefault="001E23F7" w:rsidP="001E23F7">
      <w:pPr>
        <w:jc w:val="both"/>
        <w:rPr>
          <w:rFonts w:ascii="Marianne" w:hAnsi="Marianne" w:cs="Arial"/>
        </w:rPr>
      </w:pPr>
      <w:bookmarkStart w:id="95" w:name="_Hlk121750868"/>
      <w:r w:rsidRPr="001E23F7">
        <w:rPr>
          <w:rFonts w:ascii="Marianne" w:hAnsi="Marianne" w:cs="Arial"/>
        </w:rPr>
        <w:t>Agence de Compiègne</w:t>
      </w:r>
    </w:p>
    <w:p w14:paraId="38534D7A" w14:textId="77777777" w:rsidR="001E23F7" w:rsidRPr="001E23F7" w:rsidRDefault="001E23F7" w:rsidP="001E23F7">
      <w:pPr>
        <w:jc w:val="center"/>
        <w:rPr>
          <w:rFonts w:ascii="Marianne" w:hAnsi="Marianne" w:cs="Arial"/>
          <w:b/>
          <w:bCs/>
        </w:rPr>
      </w:pPr>
    </w:p>
    <w:p w14:paraId="6ED01EFA" w14:textId="77777777" w:rsidR="001E23F7" w:rsidRPr="001E23F7" w:rsidRDefault="001E23F7" w:rsidP="001E23F7">
      <w:pPr>
        <w:jc w:val="center"/>
        <w:rPr>
          <w:rFonts w:ascii="Marianne" w:hAnsi="Marianne" w:cs="Arial"/>
        </w:rPr>
      </w:pPr>
      <w:r w:rsidRPr="001E23F7">
        <w:rPr>
          <w:rFonts w:ascii="Marianne" w:hAnsi="Marianne" w:cs="Arial"/>
        </w:rPr>
        <w:t xml:space="preserve">Monsieur François LEHMANN </w:t>
      </w:r>
    </w:p>
    <w:p w14:paraId="41415EF9" w14:textId="77777777" w:rsidR="001E23F7" w:rsidRPr="001E23F7" w:rsidRDefault="001E23F7" w:rsidP="001E23F7">
      <w:pPr>
        <w:jc w:val="center"/>
        <w:rPr>
          <w:rFonts w:ascii="Marianne" w:hAnsi="Marianne" w:cs="Arial"/>
        </w:rPr>
      </w:pPr>
      <w:r w:rsidRPr="001E23F7">
        <w:rPr>
          <w:rFonts w:ascii="Marianne" w:hAnsi="Marianne" w:cs="Arial"/>
        </w:rPr>
        <w:t>Chef de Service Forêt de l’agence Picardie</w:t>
      </w:r>
    </w:p>
    <w:p w14:paraId="03E53D91" w14:textId="77777777" w:rsidR="001E23F7" w:rsidRPr="001E23F7" w:rsidRDefault="001E23F7" w:rsidP="001E23F7">
      <w:pPr>
        <w:jc w:val="center"/>
        <w:rPr>
          <w:rFonts w:ascii="Marianne" w:hAnsi="Marianne" w:cs="Arial"/>
        </w:rPr>
      </w:pPr>
      <w:r w:rsidRPr="001E23F7">
        <w:rPr>
          <w:rFonts w:ascii="Marianne" w:hAnsi="Marianne" w:cs="Arial"/>
        </w:rPr>
        <w:t>15 avenue de la Division Leclerc</w:t>
      </w:r>
    </w:p>
    <w:p w14:paraId="0C77A59E" w14:textId="77777777" w:rsidR="001E23F7" w:rsidRPr="001E23F7" w:rsidRDefault="001E23F7" w:rsidP="001E23F7">
      <w:pPr>
        <w:jc w:val="center"/>
        <w:rPr>
          <w:rFonts w:ascii="Marianne" w:hAnsi="Marianne" w:cs="Arial"/>
        </w:rPr>
      </w:pPr>
      <w:r w:rsidRPr="001E23F7">
        <w:rPr>
          <w:rFonts w:ascii="Marianne" w:hAnsi="Marianne" w:cs="Arial"/>
        </w:rPr>
        <w:t>60 200 Compiègne</w:t>
      </w:r>
    </w:p>
    <w:p w14:paraId="65194BE1" w14:textId="77777777" w:rsidR="001E23F7" w:rsidRPr="001E23F7" w:rsidRDefault="001E23F7" w:rsidP="001E23F7">
      <w:pPr>
        <w:ind w:left="2127" w:firstLine="709"/>
        <w:jc w:val="both"/>
        <w:rPr>
          <w:rFonts w:ascii="Marianne" w:hAnsi="Marianne" w:cs="Arial"/>
        </w:rPr>
      </w:pPr>
      <w:r w:rsidRPr="001E23F7">
        <w:rPr>
          <w:rFonts w:ascii="Marianne" w:hAnsi="Marianne" w:cs="Arial"/>
        </w:rPr>
        <w:t xml:space="preserve">                     Tel : 03.44.92.57.52</w:t>
      </w:r>
    </w:p>
    <w:p w14:paraId="1680DA65" w14:textId="77777777" w:rsidR="001E23F7" w:rsidRPr="001E23F7" w:rsidRDefault="001E23F7" w:rsidP="001E23F7">
      <w:pPr>
        <w:ind w:left="2127" w:firstLine="709"/>
        <w:jc w:val="both"/>
        <w:rPr>
          <w:rFonts w:ascii="Marianne" w:hAnsi="Marianne" w:cs="Arial"/>
          <w:color w:val="1F497D"/>
        </w:rPr>
      </w:pPr>
      <w:r w:rsidRPr="001E23F7">
        <w:rPr>
          <w:rFonts w:ascii="Marianne" w:hAnsi="Marianne" w:cs="Arial"/>
        </w:rPr>
        <w:t xml:space="preserve">           Courriel : </w:t>
      </w:r>
      <w:hyperlink r:id="rId14" w:history="1">
        <w:r w:rsidRPr="00D77731">
          <w:rPr>
            <w:rFonts w:ascii="Marianne" w:hAnsi="Marianne" w:cs="Arial"/>
            <w:color w:val="4472C4" w:themeColor="accent5"/>
          </w:rPr>
          <w:t>francois.lehmann@onf.fr</w:t>
        </w:r>
      </w:hyperlink>
    </w:p>
    <w:bookmarkEnd w:id="95"/>
    <w:p w14:paraId="0B69C4C2" w14:textId="77777777" w:rsidR="001E23F7" w:rsidRPr="001E23F7" w:rsidRDefault="001E23F7" w:rsidP="001E23F7">
      <w:pPr>
        <w:jc w:val="both"/>
        <w:rPr>
          <w:rFonts w:ascii="Marianne" w:hAnsi="Marianne" w:cs="Arial"/>
          <w:highlight w:val="yellow"/>
        </w:rPr>
      </w:pPr>
    </w:p>
    <w:p w14:paraId="73ADF90D" w14:textId="77777777" w:rsidR="001E23F7" w:rsidRPr="001E23F7" w:rsidRDefault="001E23F7" w:rsidP="001E23F7">
      <w:pPr>
        <w:jc w:val="both"/>
        <w:rPr>
          <w:rFonts w:ascii="Marianne" w:hAnsi="Marianne" w:cs="Arial"/>
        </w:rPr>
      </w:pPr>
      <w:r w:rsidRPr="001E23F7">
        <w:rPr>
          <w:rFonts w:ascii="Marianne" w:hAnsi="Marianne" w:cs="Arial"/>
        </w:rPr>
        <w:t>Agence de Lille</w:t>
      </w:r>
    </w:p>
    <w:p w14:paraId="28093C87" w14:textId="77777777" w:rsidR="001E23F7" w:rsidRPr="001E23F7" w:rsidRDefault="001E23F7" w:rsidP="00CD7ACC">
      <w:pPr>
        <w:rPr>
          <w:rFonts w:ascii="Marianne" w:hAnsi="Marianne" w:cs="Arial"/>
          <w:b/>
          <w:bCs/>
        </w:rPr>
      </w:pPr>
    </w:p>
    <w:p w14:paraId="0563D486" w14:textId="07D53339" w:rsidR="001E23F7" w:rsidRPr="001E23F7" w:rsidRDefault="001E23F7" w:rsidP="001E23F7">
      <w:pPr>
        <w:jc w:val="center"/>
        <w:rPr>
          <w:rFonts w:ascii="Marianne" w:hAnsi="Marianne" w:cs="Arial"/>
        </w:rPr>
      </w:pPr>
      <w:r w:rsidRPr="001E23F7">
        <w:rPr>
          <w:rFonts w:ascii="Marianne" w:hAnsi="Marianne" w:cs="Arial"/>
        </w:rPr>
        <w:t>Monsieur Thibaud LOMBAR</w:t>
      </w:r>
      <w:r w:rsidR="00740CF8">
        <w:rPr>
          <w:rFonts w:ascii="Marianne" w:hAnsi="Marianne" w:cs="Arial"/>
        </w:rPr>
        <w:t>T</w:t>
      </w:r>
    </w:p>
    <w:p w14:paraId="61DCC51C" w14:textId="77777777" w:rsidR="001E23F7" w:rsidRPr="001E23F7" w:rsidRDefault="001E23F7" w:rsidP="001E23F7">
      <w:pPr>
        <w:jc w:val="center"/>
        <w:rPr>
          <w:rFonts w:ascii="Marianne" w:hAnsi="Marianne" w:cs="Arial"/>
        </w:rPr>
      </w:pPr>
      <w:r w:rsidRPr="001E23F7">
        <w:rPr>
          <w:rFonts w:ascii="Marianne" w:hAnsi="Marianne" w:cs="Arial"/>
        </w:rPr>
        <w:t>Technicien spécialisé sylviculture</w:t>
      </w:r>
    </w:p>
    <w:p w14:paraId="6D82B85B" w14:textId="77777777" w:rsidR="001E23F7" w:rsidRPr="004247A4" w:rsidRDefault="001E23F7" w:rsidP="001E23F7">
      <w:pPr>
        <w:jc w:val="center"/>
        <w:rPr>
          <w:rFonts w:ascii="Marianne" w:hAnsi="Marianne"/>
        </w:rPr>
      </w:pPr>
      <w:r w:rsidRPr="004247A4">
        <w:rPr>
          <w:rFonts w:ascii="Marianne" w:hAnsi="Marianne"/>
        </w:rPr>
        <w:t xml:space="preserve">96 place des Templiers </w:t>
      </w:r>
    </w:p>
    <w:p w14:paraId="4AE77E8F" w14:textId="77777777" w:rsidR="001E23F7" w:rsidRPr="001E23F7" w:rsidRDefault="001E23F7" w:rsidP="001E23F7">
      <w:pPr>
        <w:jc w:val="center"/>
        <w:rPr>
          <w:rFonts w:ascii="Marianne" w:hAnsi="Marianne" w:cs="Arial"/>
        </w:rPr>
      </w:pPr>
      <w:r w:rsidRPr="004247A4">
        <w:rPr>
          <w:rFonts w:ascii="Marianne" w:hAnsi="Marianne"/>
        </w:rPr>
        <w:t xml:space="preserve"> 80150 Forest l’Abbaye</w:t>
      </w:r>
    </w:p>
    <w:p w14:paraId="2DEF0566" w14:textId="77777777" w:rsidR="001E23F7" w:rsidRPr="001E23F7" w:rsidRDefault="001E23F7" w:rsidP="001E23F7">
      <w:pPr>
        <w:ind w:left="2127" w:firstLine="709"/>
        <w:jc w:val="both"/>
        <w:rPr>
          <w:rFonts w:ascii="Marianne" w:hAnsi="Marianne" w:cs="Arial"/>
        </w:rPr>
      </w:pPr>
      <w:r w:rsidRPr="001E23F7">
        <w:rPr>
          <w:rFonts w:ascii="Marianne" w:hAnsi="Marianne" w:cs="Arial"/>
        </w:rPr>
        <w:t xml:space="preserve">                     Tel : 06.33.42.09.03</w:t>
      </w:r>
    </w:p>
    <w:p w14:paraId="5F7EA27F" w14:textId="34FCB760" w:rsidR="001E23F7" w:rsidRPr="001E23F7" w:rsidRDefault="001E23F7" w:rsidP="001E23F7">
      <w:pPr>
        <w:ind w:left="2127" w:firstLine="709"/>
        <w:jc w:val="both"/>
        <w:rPr>
          <w:rFonts w:ascii="Marianne" w:hAnsi="Marianne" w:cs="Arial"/>
          <w:color w:val="1F497D"/>
        </w:rPr>
      </w:pPr>
      <w:r w:rsidRPr="001E23F7">
        <w:rPr>
          <w:rFonts w:ascii="Marianne" w:hAnsi="Marianne" w:cs="Arial"/>
        </w:rPr>
        <w:t xml:space="preserve">           Courriel : </w:t>
      </w:r>
      <w:r w:rsidRPr="00D77731">
        <w:rPr>
          <w:rFonts w:ascii="Marianne" w:hAnsi="Marianne" w:cs="Arial"/>
          <w:color w:val="4472C4" w:themeColor="accent5"/>
        </w:rPr>
        <w:t>thibaud.lombar</w:t>
      </w:r>
      <w:r w:rsidR="00740CF8" w:rsidRPr="00D77731">
        <w:rPr>
          <w:rFonts w:ascii="Marianne" w:hAnsi="Marianne" w:cs="Arial"/>
          <w:color w:val="4472C4" w:themeColor="accent5"/>
        </w:rPr>
        <w:t>t</w:t>
      </w:r>
      <w:r w:rsidRPr="00D77731">
        <w:rPr>
          <w:rFonts w:ascii="Marianne" w:hAnsi="Marianne" w:cs="Arial"/>
          <w:color w:val="4472C4" w:themeColor="accent5"/>
        </w:rPr>
        <w:t>@onf.fr</w:t>
      </w:r>
    </w:p>
    <w:p w14:paraId="6CD12B6F" w14:textId="77777777" w:rsidR="001E23F7" w:rsidRPr="001E23F7" w:rsidRDefault="001E23F7" w:rsidP="001E23F7"/>
    <w:p w14:paraId="4F11FAFA" w14:textId="77777777" w:rsidR="0038288E" w:rsidRPr="00FA30C2" w:rsidRDefault="0038288E" w:rsidP="003862A4">
      <w:pPr>
        <w:rPr>
          <w:rFonts w:ascii="Marianne" w:hAnsi="Marianne" w:cs="Arial"/>
        </w:rPr>
      </w:pPr>
    </w:p>
    <w:p w14:paraId="0D21C9D7" w14:textId="77777777" w:rsidR="000175A3" w:rsidRPr="00FA30C2" w:rsidRDefault="000175A3" w:rsidP="00D97BE8">
      <w:pPr>
        <w:pStyle w:val="Titre2"/>
        <w:numPr>
          <w:ilvl w:val="1"/>
          <w:numId w:val="2"/>
        </w:numPr>
        <w:spacing w:before="240" w:after="240"/>
        <w:rPr>
          <w:rFonts w:ascii="Marianne" w:hAnsi="Marianne" w:cs="Arial"/>
          <w:color w:val="006600"/>
          <w:sz w:val="20"/>
        </w:rPr>
      </w:pPr>
      <w:bookmarkStart w:id="96" w:name="_Toc447203800"/>
      <w:r w:rsidRPr="00FA30C2">
        <w:rPr>
          <w:rFonts w:ascii="Marianne" w:hAnsi="Marianne" w:cs="Arial"/>
          <w:color w:val="006600"/>
          <w:sz w:val="20"/>
        </w:rPr>
        <w:t>Comptable assignataire des paiements</w:t>
      </w:r>
      <w:bookmarkEnd w:id="96"/>
    </w:p>
    <w:p w14:paraId="6448F48D" w14:textId="2F3D11FF" w:rsidR="000175A3" w:rsidRPr="00FA30C2" w:rsidRDefault="000175A3" w:rsidP="000175A3">
      <w:pPr>
        <w:pStyle w:val="Corpsdetexte2"/>
        <w:widowControl w:val="0"/>
        <w:ind w:right="-22"/>
        <w:rPr>
          <w:rFonts w:ascii="Marianne" w:hAnsi="Marianne" w:cs="Arial"/>
        </w:rPr>
      </w:pPr>
      <w:r w:rsidRPr="00FA30C2">
        <w:rPr>
          <w:rFonts w:ascii="Marianne" w:hAnsi="Marianne" w:cs="Arial"/>
        </w:rPr>
        <w:t xml:space="preserve">Le comptable assignataire des paiements est l’Agent Comptable Secondaire </w:t>
      </w:r>
      <w:r w:rsidR="0097290A" w:rsidRPr="00FA30C2">
        <w:rPr>
          <w:rFonts w:ascii="Marianne" w:hAnsi="Marianne" w:cs="Arial"/>
        </w:rPr>
        <w:t>d</w:t>
      </w:r>
      <w:r w:rsidRPr="00FA30C2">
        <w:rPr>
          <w:rFonts w:ascii="Marianne" w:hAnsi="Marianne" w:cs="Arial"/>
        </w:rPr>
        <w:t>u siège de la direction territoriale.</w:t>
      </w:r>
    </w:p>
    <w:p w14:paraId="347FCB18" w14:textId="77777777" w:rsidR="00A46F84" w:rsidRPr="00FA30C2" w:rsidRDefault="00A46F84" w:rsidP="001E23F7">
      <w:pPr>
        <w:pStyle w:val="Corpsdetexte2"/>
        <w:rPr>
          <w:rFonts w:ascii="Marianne" w:hAnsi="Marianne" w:cs="Arial"/>
          <w:i/>
          <w:iCs/>
        </w:rPr>
      </w:pPr>
    </w:p>
    <w:p w14:paraId="29765F12" w14:textId="77777777" w:rsidR="000175A3" w:rsidRPr="00FA30C2" w:rsidRDefault="000175A3" w:rsidP="000F69F4">
      <w:pPr>
        <w:pStyle w:val="Titre1"/>
        <w:numPr>
          <w:ilvl w:val="0"/>
          <w:numId w:val="1"/>
        </w:numPr>
        <w:pBdr>
          <w:top w:val="single" w:sz="4" w:space="1" w:color="008000"/>
          <w:left w:val="single" w:sz="4" w:space="4" w:color="008000"/>
          <w:bottom w:val="single" w:sz="4" w:space="1" w:color="008000"/>
          <w:right w:val="single" w:sz="4" w:space="4" w:color="008000"/>
        </w:pBdr>
        <w:tabs>
          <w:tab w:val="clear" w:pos="1080"/>
        </w:tabs>
        <w:overflowPunct w:val="0"/>
        <w:autoSpaceDE w:val="0"/>
        <w:autoSpaceDN w:val="0"/>
        <w:adjustRightInd w:val="0"/>
        <w:spacing w:before="200" w:after="100"/>
        <w:jc w:val="left"/>
        <w:textAlignment w:val="baseline"/>
        <w:rPr>
          <w:rFonts w:ascii="Marianne" w:hAnsi="Marianne" w:cs="Arial"/>
          <w:b/>
          <w:caps/>
          <w:smallCaps/>
          <w:color w:val="008000"/>
          <w:sz w:val="20"/>
        </w:rPr>
      </w:pPr>
      <w:bookmarkStart w:id="97" w:name="_Toc447203801"/>
      <w:r w:rsidRPr="00FA30C2">
        <w:rPr>
          <w:rFonts w:ascii="Marianne" w:hAnsi="Marianne" w:cs="Arial"/>
          <w:b/>
          <w:smallCaps/>
          <w:color w:val="008000"/>
          <w:sz w:val="22"/>
        </w:rPr>
        <w:t>Cadre du marche</w:t>
      </w:r>
      <w:bookmarkEnd w:id="97"/>
    </w:p>
    <w:p w14:paraId="3D29F142" w14:textId="77777777" w:rsidR="000175A3" w:rsidRPr="00FA30C2" w:rsidRDefault="000175A3" w:rsidP="000F69F4">
      <w:pPr>
        <w:pStyle w:val="Titre2"/>
        <w:numPr>
          <w:ilvl w:val="1"/>
          <w:numId w:val="1"/>
        </w:numPr>
        <w:spacing w:before="240" w:after="120"/>
        <w:rPr>
          <w:rFonts w:ascii="Marianne" w:hAnsi="Marianne" w:cs="Arial"/>
          <w:color w:val="006600"/>
          <w:sz w:val="20"/>
        </w:rPr>
      </w:pPr>
      <w:bookmarkStart w:id="98" w:name="_Toc447203802"/>
      <w:r w:rsidRPr="00FA30C2">
        <w:rPr>
          <w:rFonts w:ascii="Marianne" w:hAnsi="Marianne" w:cs="Arial"/>
          <w:color w:val="006600"/>
          <w:sz w:val="20"/>
        </w:rPr>
        <w:t xml:space="preserve">Objet </w:t>
      </w:r>
      <w:bookmarkEnd w:id="98"/>
      <w:r w:rsidR="004F11C0" w:rsidRPr="00FA30C2">
        <w:rPr>
          <w:rFonts w:ascii="Marianne" w:hAnsi="Marianne" w:cs="Arial"/>
          <w:color w:val="006600"/>
          <w:sz w:val="20"/>
        </w:rPr>
        <w:t>du marché</w:t>
      </w:r>
    </w:p>
    <w:p w14:paraId="7B217F79" w14:textId="69F1B106" w:rsidR="00F353DA" w:rsidRPr="00FA30C2" w:rsidRDefault="001E23F7" w:rsidP="00F353DA">
      <w:pPr>
        <w:widowControl w:val="0"/>
        <w:spacing w:before="120" w:after="120"/>
        <w:jc w:val="both"/>
        <w:rPr>
          <w:rFonts w:ascii="Marianne" w:hAnsi="Marianne" w:cs="Arial"/>
          <w:color w:val="000000"/>
        </w:rPr>
      </w:pPr>
      <w:bookmarkStart w:id="99" w:name="_Toc445909190"/>
      <w:bookmarkStart w:id="100" w:name="_Toc445909260"/>
      <w:bookmarkStart w:id="101" w:name="_Toc447203642"/>
      <w:bookmarkStart w:id="102" w:name="_Toc447203803"/>
      <w:bookmarkStart w:id="103" w:name="_Toc445909191"/>
      <w:bookmarkStart w:id="104" w:name="_Toc445909261"/>
      <w:bookmarkStart w:id="105" w:name="_Toc447203643"/>
      <w:bookmarkStart w:id="106" w:name="_Toc447203804"/>
      <w:bookmarkStart w:id="107" w:name="_Hlk188284508"/>
      <w:bookmarkStart w:id="108" w:name="_Toc445384553"/>
      <w:bookmarkStart w:id="109" w:name="_Toc447203805"/>
      <w:bookmarkStart w:id="110" w:name="_Toc399147007"/>
      <w:bookmarkStart w:id="111" w:name="_Toc399255915"/>
      <w:bookmarkStart w:id="112" w:name="_Toc399432651"/>
      <w:bookmarkStart w:id="113" w:name="_Toc399516980"/>
      <w:bookmarkStart w:id="114" w:name="_Toc400367565"/>
      <w:bookmarkStart w:id="115" w:name="_Toc212552829"/>
      <w:bookmarkStart w:id="116" w:name="_Toc212608602"/>
      <w:bookmarkStart w:id="117" w:name="_Toc212644423"/>
      <w:bookmarkStart w:id="118" w:name="_Toc212979689"/>
      <w:bookmarkStart w:id="119" w:name="_Toc213125802"/>
      <w:bookmarkStart w:id="120" w:name="_Toc213126148"/>
      <w:bookmarkStart w:id="121" w:name="_Toc213465049"/>
      <w:bookmarkStart w:id="122" w:name="_Toc213523264"/>
      <w:bookmarkStart w:id="123" w:name="_Toc397935452"/>
      <w:bookmarkStart w:id="124" w:name="_Toc399138227"/>
      <w:bookmarkEnd w:id="99"/>
      <w:bookmarkEnd w:id="100"/>
      <w:bookmarkEnd w:id="101"/>
      <w:bookmarkEnd w:id="102"/>
      <w:bookmarkEnd w:id="103"/>
      <w:bookmarkEnd w:id="104"/>
      <w:bookmarkEnd w:id="105"/>
      <w:bookmarkEnd w:id="106"/>
      <w:r w:rsidRPr="001E23F7">
        <w:rPr>
          <w:rFonts w:ascii="Marianne" w:hAnsi="Marianne" w:cs="Arial"/>
        </w:rPr>
        <w:t xml:space="preserve">Le présent accord-cadre concerne l'exécution de travaux d’infrastructures dans les forêts domaniales de l’agence de Compiègne et de l’agence de Lille et porte sur l’entretien et création de routes empierrées, la stabilisation de route par traitement du sol à la chaux et au liant hydraulique routier et la création de places de dépôt et de surlargeurs empierrées, la réalisation de divers travaux d’entretien de routes forestières non revêtues et la réalisation de point à temps pour rebouchage des nids de poule sur routes forestières revêtues et le rabotage de surface avec analyse de HAP et recherche d’amiante. </w:t>
      </w:r>
    </w:p>
    <w:p w14:paraId="7A4EEC80" w14:textId="7A486548" w:rsidR="00A46F84" w:rsidRDefault="00740CF8" w:rsidP="00A46F84">
      <w:pPr>
        <w:jc w:val="both"/>
        <w:rPr>
          <w:rFonts w:ascii="Marianne" w:hAnsi="Marianne" w:cs="Arial"/>
          <w:color w:val="000000"/>
        </w:rPr>
      </w:pPr>
      <w:r w:rsidRPr="00740CF8">
        <w:rPr>
          <w:rFonts w:ascii="Marianne" w:hAnsi="Marianne" w:cs="Arial"/>
          <w:color w:val="000000"/>
        </w:rPr>
        <w:t>Cet accord-cadre est régi par le Cahier des Clauses Administratives Générales (CCAG-travaux) applicables aux marchés publics de travaux (arrêté du 30 mars 2021 portant approbation du cahier des clauses administratives générales des marchés publics de travaux).</w:t>
      </w:r>
    </w:p>
    <w:p w14:paraId="4C28DE79" w14:textId="77777777" w:rsidR="00740CF8" w:rsidRPr="00FA30C2" w:rsidRDefault="00740CF8" w:rsidP="00A46F84">
      <w:pPr>
        <w:jc w:val="both"/>
        <w:rPr>
          <w:rFonts w:ascii="Marianne" w:hAnsi="Marianne" w:cs="Arial"/>
          <w:color w:val="000000"/>
        </w:rPr>
      </w:pPr>
    </w:p>
    <w:p w14:paraId="40D3D7D2" w14:textId="77777777" w:rsidR="00A46F84" w:rsidRPr="00FA30C2" w:rsidRDefault="00A46F84" w:rsidP="00A46F84">
      <w:pPr>
        <w:pStyle w:val="texte1"/>
        <w:rPr>
          <w:rFonts w:ascii="Marianne" w:hAnsi="Marianne" w:cs="Arial"/>
          <w:sz w:val="20"/>
        </w:rPr>
      </w:pPr>
      <w:r w:rsidRPr="00FA30C2">
        <w:rPr>
          <w:rFonts w:ascii="Marianne" w:hAnsi="Marianne" w:cs="Arial"/>
          <w:sz w:val="20"/>
        </w:rPr>
        <w:t>La description des ouvrages et leurs spécifications techniques sont indiquées dans le cahier des clauses techniques particulières (C.C.T.P.)</w:t>
      </w:r>
    </w:p>
    <w:bookmarkEnd w:id="107"/>
    <w:p w14:paraId="6F205EFB" w14:textId="77777777" w:rsidR="00FF4132" w:rsidRPr="00FA30C2" w:rsidRDefault="00FF4132" w:rsidP="000F69F4">
      <w:pPr>
        <w:pStyle w:val="Titre2"/>
        <w:numPr>
          <w:ilvl w:val="1"/>
          <w:numId w:val="1"/>
        </w:numPr>
        <w:spacing w:before="240" w:after="120"/>
        <w:ind w:left="675" w:hanging="391"/>
        <w:rPr>
          <w:rFonts w:ascii="Marianne" w:hAnsi="Marianne" w:cs="Arial"/>
          <w:color w:val="006600"/>
          <w:sz w:val="20"/>
        </w:rPr>
      </w:pPr>
      <w:r w:rsidRPr="00FA30C2">
        <w:rPr>
          <w:rFonts w:ascii="Marianne" w:hAnsi="Marianne" w:cs="Arial"/>
          <w:color w:val="006600"/>
          <w:sz w:val="20"/>
        </w:rPr>
        <w:t>Procédure</w:t>
      </w:r>
    </w:p>
    <w:bookmarkEnd w:id="108"/>
    <w:bookmarkEnd w:id="109"/>
    <w:p w14:paraId="113ADCD6" w14:textId="5306737B" w:rsidR="007F58F4" w:rsidRDefault="007F58F4" w:rsidP="0097290A">
      <w:pPr>
        <w:widowControl w:val="0"/>
        <w:spacing w:before="120" w:after="120"/>
        <w:jc w:val="both"/>
        <w:rPr>
          <w:rFonts w:ascii="Marianne" w:hAnsi="Marianne" w:cs="Arial"/>
          <w:color w:val="000000"/>
        </w:rPr>
      </w:pPr>
      <w:r w:rsidRPr="007F58F4">
        <w:rPr>
          <w:rFonts w:ascii="Marianne" w:hAnsi="Marianne" w:cs="Arial"/>
          <w:color w:val="000000"/>
        </w:rPr>
        <w:t>Il s'agit d'un marché à procédure adaptée passé en application des articles L.2123-1 et R.2123-1 du code de la commande publique.</w:t>
      </w:r>
    </w:p>
    <w:p w14:paraId="103102BC" w14:textId="77777777" w:rsidR="004247A4" w:rsidRDefault="004247A4" w:rsidP="0097290A">
      <w:pPr>
        <w:widowControl w:val="0"/>
        <w:spacing w:before="120" w:after="120"/>
        <w:jc w:val="both"/>
        <w:rPr>
          <w:rFonts w:ascii="Marianne" w:hAnsi="Marianne" w:cs="Arial"/>
          <w:color w:val="000000"/>
        </w:rPr>
      </w:pPr>
    </w:p>
    <w:p w14:paraId="6FB87414" w14:textId="77777777" w:rsidR="004247A4" w:rsidRDefault="004247A4" w:rsidP="0097290A">
      <w:pPr>
        <w:widowControl w:val="0"/>
        <w:spacing w:before="120" w:after="120"/>
        <w:jc w:val="both"/>
        <w:rPr>
          <w:rFonts w:ascii="Marianne" w:hAnsi="Marianne" w:cs="Arial"/>
          <w:color w:val="000000"/>
        </w:rPr>
      </w:pPr>
    </w:p>
    <w:p w14:paraId="3F28DC65" w14:textId="77777777" w:rsidR="004247A4" w:rsidRDefault="004247A4" w:rsidP="0097290A">
      <w:pPr>
        <w:widowControl w:val="0"/>
        <w:spacing w:before="120" w:after="120"/>
        <w:jc w:val="both"/>
        <w:rPr>
          <w:rFonts w:ascii="Marianne" w:hAnsi="Marianne" w:cs="Arial"/>
          <w:color w:val="000000"/>
        </w:rPr>
      </w:pPr>
    </w:p>
    <w:p w14:paraId="3B9CBDE8" w14:textId="77777777" w:rsidR="000175A3" w:rsidRPr="00FA30C2" w:rsidRDefault="00B22524" w:rsidP="000F69F4">
      <w:pPr>
        <w:pStyle w:val="Titre2"/>
        <w:numPr>
          <w:ilvl w:val="1"/>
          <w:numId w:val="1"/>
        </w:numPr>
        <w:spacing w:before="240" w:after="240"/>
        <w:rPr>
          <w:rFonts w:ascii="Marianne" w:hAnsi="Marianne" w:cs="Arial"/>
          <w:color w:val="006600"/>
          <w:sz w:val="20"/>
        </w:rPr>
      </w:pPr>
      <w:r w:rsidRPr="00FA30C2">
        <w:rPr>
          <w:rFonts w:ascii="Marianne" w:hAnsi="Marianne" w:cs="Arial"/>
          <w:color w:val="006600"/>
          <w:sz w:val="20"/>
        </w:rPr>
        <w:t>Classification CPV</w:t>
      </w:r>
    </w:p>
    <w:p w14:paraId="072E2F4C" w14:textId="7A530C7A" w:rsidR="008F15AA" w:rsidRPr="00FA30C2" w:rsidRDefault="008F15AA" w:rsidP="008F15AA">
      <w:pPr>
        <w:rPr>
          <w:rFonts w:ascii="Marianne" w:hAnsi="Marianne" w:cs="Arial"/>
        </w:rPr>
      </w:pPr>
      <w:r w:rsidRPr="00FA30C2">
        <w:rPr>
          <w:rFonts w:ascii="Marianne" w:hAnsi="Marianne" w:cs="Arial"/>
        </w:rPr>
        <w:t>L</w:t>
      </w:r>
      <w:r w:rsidR="0038288E" w:rsidRPr="00FA30C2">
        <w:rPr>
          <w:rFonts w:ascii="Marianne" w:hAnsi="Marianne" w:cs="Arial"/>
        </w:rPr>
        <w:t>es</w:t>
      </w:r>
      <w:r w:rsidRPr="00FA30C2">
        <w:rPr>
          <w:rFonts w:ascii="Marianne" w:hAnsi="Marianne" w:cs="Arial"/>
        </w:rPr>
        <w:t xml:space="preserve"> référence</w:t>
      </w:r>
      <w:r w:rsidR="0038288E" w:rsidRPr="00FA30C2">
        <w:rPr>
          <w:rFonts w:ascii="Marianne" w:hAnsi="Marianne" w:cs="Arial"/>
        </w:rPr>
        <w:t>s</w:t>
      </w:r>
      <w:r w:rsidRPr="00FA30C2">
        <w:rPr>
          <w:rFonts w:ascii="Marianne" w:hAnsi="Marianne" w:cs="Arial"/>
        </w:rPr>
        <w:t xml:space="preserve"> à la nomenclature communautaire (nomenclature CPV) </w:t>
      </w:r>
      <w:r w:rsidR="00FA30C2">
        <w:rPr>
          <w:rFonts w:ascii="Marianne" w:hAnsi="Marianne" w:cs="Arial"/>
        </w:rPr>
        <w:t>sont</w:t>
      </w:r>
      <w:r w:rsidRPr="00FA30C2">
        <w:rPr>
          <w:rFonts w:ascii="Marianne" w:hAnsi="Marianne" w:cs="Arial"/>
        </w:rPr>
        <w:t xml:space="preserve"> l</w:t>
      </w:r>
      <w:r w:rsidR="00FA30C2">
        <w:rPr>
          <w:rFonts w:ascii="Marianne" w:hAnsi="Marianne" w:cs="Arial"/>
        </w:rPr>
        <w:t>es</w:t>
      </w:r>
      <w:r w:rsidRPr="00FA30C2">
        <w:rPr>
          <w:rFonts w:ascii="Marianne" w:hAnsi="Marianne" w:cs="Arial"/>
        </w:rPr>
        <w:t xml:space="preserve"> suivante</w:t>
      </w:r>
      <w:r w:rsidR="00FA30C2">
        <w:rPr>
          <w:rFonts w:ascii="Marianne" w:hAnsi="Marianne" w:cs="Arial"/>
        </w:rPr>
        <w:t>s</w:t>
      </w:r>
      <w:r w:rsidRPr="00FA30C2">
        <w:rPr>
          <w:rFonts w:ascii="Marianne" w:hAnsi="Marianne" w:cs="Arial"/>
        </w:rPr>
        <w:t xml:space="preserve"> : </w:t>
      </w:r>
    </w:p>
    <w:p w14:paraId="4BFA7A6C" w14:textId="77777777" w:rsidR="0045671D" w:rsidRPr="00FA30C2" w:rsidRDefault="0045671D" w:rsidP="008F15AA">
      <w:pPr>
        <w:rPr>
          <w:rFonts w:ascii="Marianne" w:hAnsi="Marianne" w:cs="Arial"/>
        </w:rPr>
      </w:pPr>
    </w:p>
    <w:tbl>
      <w:tblPr>
        <w:tblStyle w:val="Grilledutableau"/>
        <w:tblW w:w="0" w:type="auto"/>
        <w:jc w:val="center"/>
        <w:tblLook w:val="04A0" w:firstRow="1" w:lastRow="0" w:firstColumn="1" w:lastColumn="0" w:noHBand="0" w:noVBand="1"/>
      </w:tblPr>
      <w:tblGrid>
        <w:gridCol w:w="1358"/>
        <w:gridCol w:w="3788"/>
      </w:tblGrid>
      <w:tr w:rsidR="0038288E" w:rsidRPr="00FA30C2" w14:paraId="6D24DFA2" w14:textId="77777777" w:rsidTr="007F58F4">
        <w:trPr>
          <w:trHeight w:val="255"/>
          <w:jc w:val="center"/>
        </w:trPr>
        <w:tc>
          <w:tcPr>
            <w:tcW w:w="0" w:type="auto"/>
            <w:vAlign w:val="bottom"/>
          </w:tcPr>
          <w:p w14:paraId="39499080" w14:textId="77777777" w:rsidR="0038288E" w:rsidRPr="00FA30C2" w:rsidRDefault="0038288E" w:rsidP="0081635D">
            <w:pPr>
              <w:rPr>
                <w:rFonts w:ascii="Marianne" w:hAnsi="Marianne" w:cs="Arial"/>
                <w:sz w:val="20"/>
                <w:szCs w:val="20"/>
              </w:rPr>
            </w:pPr>
            <w:bookmarkStart w:id="125" w:name="_Hlk95208715"/>
            <w:bookmarkStart w:id="126" w:name="_Hlk188284610"/>
            <w:r w:rsidRPr="00FA30C2">
              <w:rPr>
                <w:rFonts w:ascii="Marianne" w:hAnsi="Marianne" w:cs="Arial"/>
                <w:sz w:val="20"/>
                <w:szCs w:val="20"/>
              </w:rPr>
              <w:t>45111291-4</w:t>
            </w:r>
          </w:p>
        </w:tc>
        <w:tc>
          <w:tcPr>
            <w:tcW w:w="0" w:type="auto"/>
            <w:shd w:val="clear" w:color="auto" w:fill="70AD47" w:themeFill="accent6"/>
            <w:vAlign w:val="bottom"/>
          </w:tcPr>
          <w:p w14:paraId="56393EA3" w14:textId="77777777" w:rsidR="0038288E" w:rsidRPr="00FA30C2" w:rsidRDefault="0038288E" w:rsidP="0081635D">
            <w:pPr>
              <w:rPr>
                <w:rFonts w:ascii="Marianne" w:hAnsi="Marianne" w:cs="Arial"/>
                <w:sz w:val="20"/>
                <w:szCs w:val="20"/>
              </w:rPr>
            </w:pPr>
            <w:r w:rsidRPr="00FA30C2">
              <w:rPr>
                <w:rFonts w:ascii="Marianne" w:hAnsi="Marianne" w:cs="Arial"/>
                <w:sz w:val="20"/>
                <w:szCs w:val="20"/>
              </w:rPr>
              <w:t>Travaux d'aménagement du terrain</w:t>
            </w:r>
          </w:p>
        </w:tc>
      </w:tr>
      <w:tr w:rsidR="0038288E" w:rsidRPr="00FA30C2" w14:paraId="14959EE7" w14:textId="77777777" w:rsidTr="007F58F4">
        <w:trPr>
          <w:trHeight w:val="255"/>
          <w:jc w:val="center"/>
        </w:trPr>
        <w:tc>
          <w:tcPr>
            <w:tcW w:w="0" w:type="auto"/>
            <w:vAlign w:val="bottom"/>
          </w:tcPr>
          <w:p w14:paraId="3AA443B0" w14:textId="77777777" w:rsidR="0038288E" w:rsidRPr="00FA30C2" w:rsidRDefault="0038288E" w:rsidP="0081635D">
            <w:pPr>
              <w:rPr>
                <w:rFonts w:ascii="Marianne" w:hAnsi="Marianne" w:cs="Arial"/>
                <w:sz w:val="20"/>
                <w:szCs w:val="20"/>
              </w:rPr>
            </w:pPr>
            <w:r w:rsidRPr="00FA30C2">
              <w:rPr>
                <w:rFonts w:ascii="Marianne" w:hAnsi="Marianne" w:cs="Arial"/>
                <w:sz w:val="20"/>
                <w:szCs w:val="20"/>
              </w:rPr>
              <w:t>45112500-0</w:t>
            </w:r>
          </w:p>
        </w:tc>
        <w:tc>
          <w:tcPr>
            <w:tcW w:w="0" w:type="auto"/>
            <w:shd w:val="clear" w:color="auto" w:fill="70AD47" w:themeFill="accent6"/>
            <w:vAlign w:val="bottom"/>
          </w:tcPr>
          <w:p w14:paraId="4AC577E6" w14:textId="77777777" w:rsidR="0038288E" w:rsidRPr="00FA30C2" w:rsidRDefault="0038288E" w:rsidP="0081635D">
            <w:pPr>
              <w:rPr>
                <w:rFonts w:ascii="Marianne" w:hAnsi="Marianne" w:cs="Arial"/>
                <w:sz w:val="20"/>
                <w:szCs w:val="20"/>
              </w:rPr>
            </w:pPr>
            <w:r w:rsidRPr="00FA30C2">
              <w:rPr>
                <w:rFonts w:ascii="Marianne" w:hAnsi="Marianne" w:cs="Arial"/>
                <w:sz w:val="20"/>
                <w:szCs w:val="20"/>
              </w:rPr>
              <w:t>Travaux de terrassement</w:t>
            </w:r>
          </w:p>
        </w:tc>
      </w:tr>
      <w:tr w:rsidR="0038288E" w:rsidRPr="00FA30C2" w14:paraId="34A843A8" w14:textId="77777777" w:rsidTr="007F58F4">
        <w:trPr>
          <w:trHeight w:val="255"/>
          <w:jc w:val="center"/>
        </w:trPr>
        <w:tc>
          <w:tcPr>
            <w:tcW w:w="0" w:type="auto"/>
            <w:vAlign w:val="bottom"/>
          </w:tcPr>
          <w:p w14:paraId="4AFDD06B" w14:textId="77777777" w:rsidR="0038288E" w:rsidRPr="00FA30C2" w:rsidRDefault="0038288E" w:rsidP="0081635D">
            <w:pPr>
              <w:rPr>
                <w:rFonts w:ascii="Marianne" w:hAnsi="Marianne" w:cs="Arial"/>
                <w:sz w:val="20"/>
                <w:szCs w:val="20"/>
              </w:rPr>
            </w:pPr>
            <w:r w:rsidRPr="00FA30C2">
              <w:rPr>
                <w:rFonts w:ascii="Marianne" w:hAnsi="Marianne" w:cs="Arial"/>
                <w:sz w:val="20"/>
                <w:szCs w:val="20"/>
              </w:rPr>
              <w:t>45221119-9</w:t>
            </w:r>
          </w:p>
        </w:tc>
        <w:tc>
          <w:tcPr>
            <w:tcW w:w="0" w:type="auto"/>
            <w:shd w:val="clear" w:color="auto" w:fill="70AD47" w:themeFill="accent6"/>
            <w:vAlign w:val="bottom"/>
          </w:tcPr>
          <w:p w14:paraId="0631842C" w14:textId="77777777" w:rsidR="0038288E" w:rsidRPr="00FA30C2" w:rsidRDefault="0038288E" w:rsidP="0081635D">
            <w:pPr>
              <w:rPr>
                <w:rFonts w:ascii="Marianne" w:hAnsi="Marianne" w:cs="Arial"/>
                <w:sz w:val="20"/>
                <w:szCs w:val="20"/>
              </w:rPr>
            </w:pPr>
            <w:r w:rsidRPr="00FA30C2">
              <w:rPr>
                <w:rFonts w:ascii="Marianne" w:hAnsi="Marianne" w:cs="Arial"/>
                <w:sz w:val="20"/>
                <w:szCs w:val="20"/>
              </w:rPr>
              <w:t>Travaux de rénovation de ponts</w:t>
            </w:r>
          </w:p>
        </w:tc>
      </w:tr>
      <w:tr w:rsidR="0038288E" w:rsidRPr="00FA30C2" w14:paraId="5DFE3442" w14:textId="77777777" w:rsidTr="007F58F4">
        <w:trPr>
          <w:trHeight w:val="255"/>
          <w:jc w:val="center"/>
        </w:trPr>
        <w:tc>
          <w:tcPr>
            <w:tcW w:w="0" w:type="auto"/>
            <w:vAlign w:val="bottom"/>
          </w:tcPr>
          <w:p w14:paraId="36385C4C" w14:textId="77777777" w:rsidR="0038288E" w:rsidRPr="00FA30C2" w:rsidRDefault="0038288E" w:rsidP="0081635D">
            <w:pPr>
              <w:rPr>
                <w:rFonts w:ascii="Marianne" w:hAnsi="Marianne" w:cs="Arial"/>
                <w:sz w:val="20"/>
                <w:szCs w:val="20"/>
              </w:rPr>
            </w:pPr>
            <w:r w:rsidRPr="00FA30C2">
              <w:rPr>
                <w:rFonts w:ascii="Marianne" w:hAnsi="Marianne" w:cs="Arial"/>
                <w:sz w:val="20"/>
                <w:szCs w:val="20"/>
              </w:rPr>
              <w:t>45233140-2</w:t>
            </w:r>
          </w:p>
        </w:tc>
        <w:tc>
          <w:tcPr>
            <w:tcW w:w="0" w:type="auto"/>
            <w:shd w:val="clear" w:color="auto" w:fill="70AD47" w:themeFill="accent6"/>
            <w:vAlign w:val="bottom"/>
          </w:tcPr>
          <w:p w14:paraId="2B39A867" w14:textId="77777777" w:rsidR="0038288E" w:rsidRPr="00FA30C2" w:rsidRDefault="0038288E" w:rsidP="0081635D">
            <w:pPr>
              <w:rPr>
                <w:rFonts w:ascii="Marianne" w:hAnsi="Marianne" w:cs="Arial"/>
                <w:sz w:val="20"/>
                <w:szCs w:val="20"/>
              </w:rPr>
            </w:pPr>
            <w:r w:rsidRPr="00FA30C2">
              <w:rPr>
                <w:rFonts w:ascii="Marianne" w:hAnsi="Marianne" w:cs="Arial"/>
                <w:sz w:val="20"/>
                <w:szCs w:val="20"/>
              </w:rPr>
              <w:t>Travaux routiers</w:t>
            </w:r>
          </w:p>
        </w:tc>
      </w:tr>
      <w:tr w:rsidR="0038288E" w:rsidRPr="00FA30C2" w14:paraId="70A92391" w14:textId="77777777" w:rsidTr="007F58F4">
        <w:trPr>
          <w:trHeight w:val="255"/>
          <w:jc w:val="center"/>
        </w:trPr>
        <w:tc>
          <w:tcPr>
            <w:tcW w:w="0" w:type="auto"/>
            <w:vAlign w:val="bottom"/>
          </w:tcPr>
          <w:p w14:paraId="7C27B4B2" w14:textId="77777777" w:rsidR="0038288E" w:rsidRPr="00FA30C2" w:rsidRDefault="0038288E" w:rsidP="0081635D">
            <w:pPr>
              <w:rPr>
                <w:rFonts w:ascii="Marianne" w:hAnsi="Marianne" w:cs="Arial"/>
                <w:sz w:val="20"/>
                <w:szCs w:val="20"/>
              </w:rPr>
            </w:pPr>
            <w:r w:rsidRPr="00FA30C2">
              <w:rPr>
                <w:rFonts w:ascii="Marianne" w:hAnsi="Marianne" w:cs="Arial"/>
                <w:sz w:val="20"/>
                <w:szCs w:val="20"/>
              </w:rPr>
              <w:t>45233142-6</w:t>
            </w:r>
          </w:p>
        </w:tc>
        <w:tc>
          <w:tcPr>
            <w:tcW w:w="0" w:type="auto"/>
            <w:shd w:val="clear" w:color="auto" w:fill="70AD47" w:themeFill="accent6"/>
            <w:vAlign w:val="bottom"/>
          </w:tcPr>
          <w:p w14:paraId="1A4C0003" w14:textId="77777777" w:rsidR="0038288E" w:rsidRPr="00FA30C2" w:rsidRDefault="0038288E" w:rsidP="0081635D">
            <w:pPr>
              <w:rPr>
                <w:rFonts w:ascii="Marianne" w:hAnsi="Marianne" w:cs="Arial"/>
                <w:sz w:val="20"/>
                <w:szCs w:val="20"/>
              </w:rPr>
            </w:pPr>
            <w:r w:rsidRPr="00FA30C2">
              <w:rPr>
                <w:rFonts w:ascii="Marianne" w:hAnsi="Marianne" w:cs="Arial"/>
                <w:sz w:val="20"/>
                <w:szCs w:val="20"/>
              </w:rPr>
              <w:t>Travaux de réparation de routes</w:t>
            </w:r>
          </w:p>
        </w:tc>
      </w:tr>
      <w:tr w:rsidR="0038288E" w:rsidRPr="00FA30C2" w14:paraId="41387C10" w14:textId="77777777" w:rsidTr="007F58F4">
        <w:trPr>
          <w:trHeight w:val="255"/>
          <w:jc w:val="center"/>
        </w:trPr>
        <w:tc>
          <w:tcPr>
            <w:tcW w:w="0" w:type="auto"/>
            <w:vAlign w:val="bottom"/>
          </w:tcPr>
          <w:p w14:paraId="23C65F86" w14:textId="77777777" w:rsidR="0038288E" w:rsidRPr="00FA30C2" w:rsidRDefault="0038288E" w:rsidP="0081635D">
            <w:pPr>
              <w:rPr>
                <w:rFonts w:ascii="Marianne" w:hAnsi="Marianne" w:cs="Arial"/>
                <w:sz w:val="20"/>
                <w:szCs w:val="20"/>
              </w:rPr>
            </w:pPr>
            <w:r w:rsidRPr="00FA30C2">
              <w:rPr>
                <w:rFonts w:ascii="Marianne" w:hAnsi="Marianne" w:cs="Arial"/>
                <w:sz w:val="20"/>
                <w:szCs w:val="20"/>
              </w:rPr>
              <w:t>45233160-8</w:t>
            </w:r>
          </w:p>
        </w:tc>
        <w:tc>
          <w:tcPr>
            <w:tcW w:w="0" w:type="auto"/>
            <w:shd w:val="clear" w:color="auto" w:fill="70AD47" w:themeFill="accent6"/>
            <w:vAlign w:val="bottom"/>
          </w:tcPr>
          <w:p w14:paraId="0C4B5640" w14:textId="77777777" w:rsidR="0038288E" w:rsidRPr="00FA30C2" w:rsidRDefault="0038288E" w:rsidP="0081635D">
            <w:pPr>
              <w:rPr>
                <w:rFonts w:ascii="Marianne" w:hAnsi="Marianne" w:cs="Arial"/>
                <w:sz w:val="20"/>
                <w:szCs w:val="20"/>
              </w:rPr>
            </w:pPr>
            <w:r w:rsidRPr="00FA30C2">
              <w:rPr>
                <w:rFonts w:ascii="Marianne" w:hAnsi="Marianne" w:cs="Arial"/>
                <w:sz w:val="20"/>
                <w:szCs w:val="20"/>
              </w:rPr>
              <w:t>Chemins et autres aires empierrées</w:t>
            </w:r>
          </w:p>
        </w:tc>
      </w:tr>
      <w:tr w:rsidR="0038288E" w:rsidRPr="00FA30C2" w14:paraId="030644F8" w14:textId="77777777" w:rsidTr="007F58F4">
        <w:trPr>
          <w:trHeight w:val="255"/>
          <w:jc w:val="center"/>
        </w:trPr>
        <w:tc>
          <w:tcPr>
            <w:tcW w:w="0" w:type="auto"/>
            <w:vAlign w:val="bottom"/>
          </w:tcPr>
          <w:p w14:paraId="2EFC4F19" w14:textId="77777777" w:rsidR="0038288E" w:rsidRPr="00FA30C2" w:rsidRDefault="0038288E" w:rsidP="0081635D">
            <w:pPr>
              <w:rPr>
                <w:rFonts w:ascii="Marianne" w:hAnsi="Marianne" w:cs="Arial"/>
                <w:sz w:val="20"/>
                <w:szCs w:val="20"/>
              </w:rPr>
            </w:pPr>
            <w:r w:rsidRPr="00FA30C2">
              <w:rPr>
                <w:rFonts w:ascii="Marianne" w:hAnsi="Marianne" w:cs="Arial"/>
                <w:sz w:val="20"/>
                <w:szCs w:val="20"/>
              </w:rPr>
              <w:t>45233223-8</w:t>
            </w:r>
          </w:p>
        </w:tc>
        <w:tc>
          <w:tcPr>
            <w:tcW w:w="0" w:type="auto"/>
            <w:shd w:val="clear" w:color="auto" w:fill="70AD47" w:themeFill="accent6"/>
            <w:vAlign w:val="bottom"/>
          </w:tcPr>
          <w:p w14:paraId="20735165" w14:textId="77777777" w:rsidR="0038288E" w:rsidRPr="00FA30C2" w:rsidRDefault="0038288E" w:rsidP="0081635D">
            <w:pPr>
              <w:rPr>
                <w:rFonts w:ascii="Marianne" w:hAnsi="Marianne" w:cs="Arial"/>
                <w:sz w:val="20"/>
                <w:szCs w:val="20"/>
              </w:rPr>
            </w:pPr>
            <w:r w:rsidRPr="00FA30C2">
              <w:rPr>
                <w:rFonts w:ascii="Marianne" w:hAnsi="Marianne" w:cs="Arial"/>
                <w:sz w:val="20"/>
                <w:szCs w:val="20"/>
              </w:rPr>
              <w:t>Travaux de resurfaçage de chaussées</w:t>
            </w:r>
          </w:p>
        </w:tc>
      </w:tr>
      <w:tr w:rsidR="0038288E" w:rsidRPr="00FA30C2" w14:paraId="795EBF4E" w14:textId="77777777" w:rsidTr="007F58F4">
        <w:trPr>
          <w:trHeight w:val="255"/>
          <w:jc w:val="center"/>
        </w:trPr>
        <w:tc>
          <w:tcPr>
            <w:tcW w:w="0" w:type="auto"/>
            <w:vAlign w:val="center"/>
          </w:tcPr>
          <w:p w14:paraId="22909731" w14:textId="77777777" w:rsidR="0038288E" w:rsidRPr="00FA30C2" w:rsidRDefault="0038288E" w:rsidP="0081635D">
            <w:pPr>
              <w:rPr>
                <w:rFonts w:ascii="Marianne" w:hAnsi="Marianne" w:cs="Arial"/>
                <w:sz w:val="20"/>
                <w:szCs w:val="20"/>
              </w:rPr>
            </w:pPr>
            <w:r w:rsidRPr="00FA30C2">
              <w:rPr>
                <w:rFonts w:ascii="Marianne" w:hAnsi="Marianne" w:cs="Arial"/>
                <w:sz w:val="20"/>
                <w:szCs w:val="20"/>
              </w:rPr>
              <w:t>45233141-9</w:t>
            </w:r>
          </w:p>
        </w:tc>
        <w:tc>
          <w:tcPr>
            <w:tcW w:w="0" w:type="auto"/>
            <w:shd w:val="clear" w:color="auto" w:fill="70AD47" w:themeFill="accent6"/>
            <w:vAlign w:val="center"/>
          </w:tcPr>
          <w:p w14:paraId="2004F604" w14:textId="77777777" w:rsidR="0038288E" w:rsidRPr="00FA30C2" w:rsidRDefault="0038288E" w:rsidP="0081635D">
            <w:pPr>
              <w:rPr>
                <w:rFonts w:ascii="Marianne" w:hAnsi="Marianne" w:cs="Arial"/>
                <w:sz w:val="20"/>
                <w:szCs w:val="20"/>
              </w:rPr>
            </w:pPr>
            <w:r w:rsidRPr="00FA30C2">
              <w:rPr>
                <w:rFonts w:ascii="Marianne" w:hAnsi="Marianne" w:cs="Arial"/>
                <w:sz w:val="20"/>
                <w:szCs w:val="20"/>
              </w:rPr>
              <w:t>Travaux d'entretien routier</w:t>
            </w:r>
          </w:p>
        </w:tc>
      </w:tr>
      <w:tr w:rsidR="0038288E" w:rsidRPr="00FA30C2" w14:paraId="35D57925" w14:textId="77777777" w:rsidTr="007F58F4">
        <w:trPr>
          <w:trHeight w:val="255"/>
          <w:jc w:val="center"/>
        </w:trPr>
        <w:tc>
          <w:tcPr>
            <w:tcW w:w="0" w:type="auto"/>
            <w:vAlign w:val="center"/>
          </w:tcPr>
          <w:p w14:paraId="42DE1AF5" w14:textId="77777777" w:rsidR="0038288E" w:rsidRPr="00FA30C2" w:rsidRDefault="0038288E" w:rsidP="0081635D">
            <w:pPr>
              <w:rPr>
                <w:rFonts w:ascii="Marianne" w:hAnsi="Marianne" w:cs="Arial"/>
                <w:sz w:val="20"/>
                <w:szCs w:val="20"/>
              </w:rPr>
            </w:pPr>
            <w:r w:rsidRPr="00FA30C2">
              <w:rPr>
                <w:rFonts w:ascii="Marianne" w:hAnsi="Marianne" w:cs="Arial"/>
                <w:sz w:val="20"/>
                <w:szCs w:val="20"/>
              </w:rPr>
              <w:t>45233229-0</w:t>
            </w:r>
          </w:p>
        </w:tc>
        <w:tc>
          <w:tcPr>
            <w:tcW w:w="0" w:type="auto"/>
            <w:shd w:val="clear" w:color="auto" w:fill="70AD47" w:themeFill="accent6"/>
            <w:vAlign w:val="center"/>
          </w:tcPr>
          <w:p w14:paraId="5DBCFA26" w14:textId="77777777" w:rsidR="0038288E" w:rsidRPr="00FA30C2" w:rsidRDefault="0038288E" w:rsidP="0081635D">
            <w:pPr>
              <w:rPr>
                <w:rFonts w:ascii="Marianne" w:hAnsi="Marianne" w:cs="Arial"/>
                <w:sz w:val="20"/>
                <w:szCs w:val="20"/>
              </w:rPr>
            </w:pPr>
            <w:r w:rsidRPr="00FA30C2">
              <w:rPr>
                <w:rFonts w:ascii="Marianne" w:hAnsi="Marianne" w:cs="Arial"/>
                <w:sz w:val="20"/>
                <w:szCs w:val="20"/>
              </w:rPr>
              <w:t>Entretien des accotements</w:t>
            </w:r>
          </w:p>
        </w:tc>
      </w:tr>
      <w:bookmarkEnd w:id="125"/>
      <w:tr w:rsidR="007F58F4" w:rsidRPr="001D2B17" w14:paraId="37E140A6" w14:textId="77777777" w:rsidTr="007F58F4">
        <w:trPr>
          <w:trHeight w:val="255"/>
          <w:jc w:val="center"/>
        </w:trPr>
        <w:tc>
          <w:tcPr>
            <w:tcW w:w="1358" w:type="dxa"/>
          </w:tcPr>
          <w:p w14:paraId="7EC9D249" w14:textId="77777777" w:rsidR="007F58F4" w:rsidRPr="001D2B17" w:rsidRDefault="007F58F4" w:rsidP="00CA58B5">
            <w:pPr>
              <w:rPr>
                <w:rFonts w:ascii="Marianne" w:hAnsi="Marianne" w:cs="Arial"/>
                <w:sz w:val="20"/>
                <w:szCs w:val="20"/>
              </w:rPr>
            </w:pPr>
            <w:r w:rsidRPr="001D2B17">
              <w:rPr>
                <w:rFonts w:ascii="Marianne" w:hAnsi="Marianne" w:cs="Arial"/>
                <w:sz w:val="20"/>
                <w:szCs w:val="20"/>
              </w:rPr>
              <w:t>45112700-2</w:t>
            </w:r>
          </w:p>
        </w:tc>
        <w:tc>
          <w:tcPr>
            <w:tcW w:w="3788" w:type="dxa"/>
            <w:shd w:val="clear" w:color="auto" w:fill="70AD47" w:themeFill="accent6"/>
          </w:tcPr>
          <w:p w14:paraId="1F95260B" w14:textId="77777777" w:rsidR="007F58F4" w:rsidRPr="001D2B17" w:rsidRDefault="007F58F4" w:rsidP="00CA58B5">
            <w:pPr>
              <w:rPr>
                <w:rFonts w:ascii="Marianne" w:hAnsi="Marianne" w:cs="Arial"/>
                <w:sz w:val="20"/>
                <w:szCs w:val="20"/>
              </w:rPr>
            </w:pPr>
            <w:r w:rsidRPr="001D2B17">
              <w:rPr>
                <w:rFonts w:ascii="Marianne" w:hAnsi="Marianne" w:cs="Arial"/>
                <w:sz w:val="20"/>
                <w:szCs w:val="20"/>
              </w:rPr>
              <w:t>Travaux d'aménagement paysager</w:t>
            </w:r>
          </w:p>
        </w:tc>
      </w:tr>
      <w:tr w:rsidR="007F58F4" w:rsidRPr="001D2B17" w14:paraId="5D4DCD17" w14:textId="77777777" w:rsidTr="007F58F4">
        <w:trPr>
          <w:trHeight w:val="255"/>
          <w:jc w:val="center"/>
        </w:trPr>
        <w:tc>
          <w:tcPr>
            <w:tcW w:w="1358" w:type="dxa"/>
          </w:tcPr>
          <w:p w14:paraId="5779F32D" w14:textId="77777777" w:rsidR="007F58F4" w:rsidRPr="001D2B17" w:rsidRDefault="007F58F4" w:rsidP="00CA58B5">
            <w:pPr>
              <w:rPr>
                <w:rFonts w:ascii="Marianne" w:hAnsi="Marianne" w:cs="Arial"/>
                <w:sz w:val="20"/>
                <w:szCs w:val="20"/>
              </w:rPr>
            </w:pPr>
            <w:r w:rsidRPr="001D2B17">
              <w:rPr>
                <w:rFonts w:ascii="Marianne" w:hAnsi="Marianne" w:cs="Arial"/>
                <w:sz w:val="20"/>
                <w:szCs w:val="20"/>
              </w:rPr>
              <w:t>45233123-7</w:t>
            </w:r>
          </w:p>
        </w:tc>
        <w:tc>
          <w:tcPr>
            <w:tcW w:w="3788" w:type="dxa"/>
            <w:shd w:val="clear" w:color="auto" w:fill="70AD47" w:themeFill="accent6"/>
          </w:tcPr>
          <w:p w14:paraId="7C72DB23" w14:textId="77777777" w:rsidR="007F58F4" w:rsidRPr="001D2B17" w:rsidRDefault="007F58F4" w:rsidP="00CA58B5">
            <w:pPr>
              <w:rPr>
                <w:rFonts w:ascii="Marianne" w:hAnsi="Marianne" w:cs="Arial"/>
                <w:sz w:val="20"/>
                <w:szCs w:val="20"/>
              </w:rPr>
            </w:pPr>
            <w:r w:rsidRPr="001D2B17">
              <w:rPr>
                <w:rFonts w:ascii="Marianne" w:hAnsi="Marianne" w:cs="Arial"/>
                <w:sz w:val="20"/>
                <w:szCs w:val="20"/>
              </w:rPr>
              <w:t>Travaux de construction de routes secondaires</w:t>
            </w:r>
          </w:p>
        </w:tc>
      </w:tr>
    </w:tbl>
    <w:p w14:paraId="59954526" w14:textId="77777777" w:rsidR="0038288E" w:rsidRPr="00FA30C2" w:rsidRDefault="0038288E" w:rsidP="0038288E">
      <w:pPr>
        <w:rPr>
          <w:rFonts w:ascii="Marianne" w:hAnsi="Marianne" w:cs="Arial"/>
        </w:rPr>
      </w:pPr>
    </w:p>
    <w:p w14:paraId="1C5F47E8" w14:textId="77777777" w:rsidR="000175A3" w:rsidRPr="00FA30C2" w:rsidRDefault="000175A3" w:rsidP="000F69F4">
      <w:pPr>
        <w:pStyle w:val="Titre1"/>
        <w:numPr>
          <w:ilvl w:val="0"/>
          <w:numId w:val="1"/>
        </w:numPr>
        <w:pBdr>
          <w:top w:val="single" w:sz="4" w:space="1" w:color="008000"/>
          <w:left w:val="single" w:sz="4" w:space="4" w:color="008000"/>
          <w:bottom w:val="single" w:sz="4" w:space="1" w:color="008000"/>
          <w:right w:val="single" w:sz="4" w:space="4" w:color="008000"/>
        </w:pBdr>
        <w:tabs>
          <w:tab w:val="clear" w:pos="1080"/>
        </w:tabs>
        <w:overflowPunct w:val="0"/>
        <w:autoSpaceDE w:val="0"/>
        <w:autoSpaceDN w:val="0"/>
        <w:adjustRightInd w:val="0"/>
        <w:spacing w:before="200" w:after="100"/>
        <w:jc w:val="left"/>
        <w:textAlignment w:val="baseline"/>
        <w:rPr>
          <w:rFonts w:ascii="Marianne" w:hAnsi="Marianne" w:cs="Arial"/>
          <w:b/>
          <w:caps/>
          <w:smallCaps/>
          <w:color w:val="008000"/>
          <w:sz w:val="22"/>
        </w:rPr>
      </w:pPr>
      <w:bookmarkStart w:id="127" w:name="_Toc296504988"/>
      <w:bookmarkStart w:id="128" w:name="_Toc400367632"/>
      <w:bookmarkStart w:id="129" w:name="_Toc447203806"/>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6"/>
      <w:r w:rsidRPr="00FA30C2">
        <w:rPr>
          <w:rFonts w:ascii="Marianne" w:hAnsi="Marianne" w:cs="Arial"/>
          <w:b/>
          <w:smallCaps/>
          <w:color w:val="008000"/>
          <w:sz w:val="22"/>
        </w:rPr>
        <w:t xml:space="preserve">Caractéristiques </w:t>
      </w:r>
      <w:bookmarkEnd w:id="127"/>
      <w:bookmarkEnd w:id="128"/>
      <w:bookmarkEnd w:id="129"/>
      <w:r w:rsidR="00CD7D38" w:rsidRPr="00FA30C2">
        <w:rPr>
          <w:rFonts w:ascii="Marianne" w:hAnsi="Marianne" w:cs="Arial"/>
          <w:b/>
          <w:bCs/>
          <w:smallCaps/>
          <w:color w:val="008000"/>
          <w:sz w:val="22"/>
        </w:rPr>
        <w:t>de l’accord-cadre</w:t>
      </w:r>
    </w:p>
    <w:p w14:paraId="1D40518E" w14:textId="543D0FF2" w:rsidR="0081635D" w:rsidRPr="00FA30C2" w:rsidRDefault="00B22524" w:rsidP="0081635D">
      <w:pPr>
        <w:pStyle w:val="Titre2"/>
        <w:numPr>
          <w:ilvl w:val="1"/>
          <w:numId w:val="1"/>
        </w:numPr>
        <w:spacing w:before="240" w:after="240"/>
        <w:rPr>
          <w:rFonts w:ascii="Marianne" w:hAnsi="Marianne" w:cs="Arial"/>
          <w:color w:val="006600"/>
          <w:sz w:val="20"/>
          <w:u w:val="single"/>
        </w:rPr>
      </w:pPr>
      <w:bookmarkStart w:id="130" w:name="_Toc270422442"/>
      <w:bookmarkStart w:id="131" w:name="_Toc296504989"/>
      <w:bookmarkStart w:id="132" w:name="_Toc400367633"/>
      <w:bookmarkStart w:id="133" w:name="_Toc447203807"/>
      <w:r w:rsidRPr="00FA30C2">
        <w:rPr>
          <w:rFonts w:ascii="Marianne" w:hAnsi="Marianne" w:cs="Arial"/>
          <w:color w:val="006600"/>
          <w:sz w:val="20"/>
          <w:u w:val="single"/>
        </w:rPr>
        <w:t>Forme</w:t>
      </w:r>
      <w:r w:rsidR="000175A3" w:rsidRPr="00FA30C2">
        <w:rPr>
          <w:rFonts w:ascii="Marianne" w:hAnsi="Marianne" w:cs="Arial"/>
          <w:color w:val="006600"/>
          <w:sz w:val="20"/>
          <w:u w:val="single"/>
        </w:rPr>
        <w:t xml:space="preserve"> </w:t>
      </w:r>
      <w:bookmarkEnd w:id="130"/>
      <w:bookmarkEnd w:id="131"/>
      <w:bookmarkEnd w:id="132"/>
      <w:bookmarkEnd w:id="133"/>
      <w:r w:rsidR="00BE3589" w:rsidRPr="00FA30C2">
        <w:rPr>
          <w:rFonts w:ascii="Marianne" w:hAnsi="Marianne" w:cs="Arial"/>
          <w:color w:val="006600"/>
          <w:sz w:val="20"/>
          <w:u w:val="single"/>
        </w:rPr>
        <w:t>de l’accord-cadre</w:t>
      </w:r>
    </w:p>
    <w:p w14:paraId="48142D05" w14:textId="77777777" w:rsidR="001F00B4" w:rsidRPr="00FA30C2" w:rsidRDefault="001F00B4" w:rsidP="003E3E87">
      <w:pPr>
        <w:jc w:val="both"/>
        <w:rPr>
          <w:rFonts w:ascii="Marianne" w:hAnsi="Marianne" w:cs="Arial"/>
          <w:b/>
        </w:rPr>
      </w:pPr>
      <w:bookmarkStart w:id="134" w:name="_Hlk188352716"/>
      <w:bookmarkStart w:id="135" w:name="_Hlk188284727"/>
    </w:p>
    <w:p w14:paraId="71B5F9C7" w14:textId="438A8C75" w:rsidR="006061A4" w:rsidRPr="006061A4" w:rsidRDefault="006061A4" w:rsidP="003E3E87">
      <w:pPr>
        <w:jc w:val="both"/>
        <w:rPr>
          <w:rFonts w:ascii="Marianne" w:hAnsi="Marianne" w:cs="Arial"/>
          <w:bCs/>
        </w:rPr>
      </w:pPr>
      <w:r w:rsidRPr="004247A4">
        <w:rPr>
          <w:rFonts w:ascii="Marianne" w:hAnsi="Marianne" w:cs="Arial"/>
          <w:bCs/>
        </w:rPr>
        <w:t>Il s’agit d’un accord-cadre à exécution mixte</w:t>
      </w:r>
      <w:r w:rsidR="004247A4" w:rsidRPr="004247A4">
        <w:t xml:space="preserve"> </w:t>
      </w:r>
      <w:r w:rsidR="004247A4" w:rsidRPr="004247A4">
        <w:rPr>
          <w:rFonts w:ascii="Marianne" w:hAnsi="Marianne" w:cs="Arial"/>
          <w:bCs/>
        </w:rPr>
        <w:t>m</w:t>
      </w:r>
      <w:r w:rsidR="00FC61E9">
        <w:rPr>
          <w:rFonts w:ascii="Marianne" w:hAnsi="Marianne" w:cs="Arial"/>
          <w:bCs/>
        </w:rPr>
        <w:t>ono-a</w:t>
      </w:r>
      <w:r w:rsidR="004247A4" w:rsidRPr="004247A4">
        <w:rPr>
          <w:rFonts w:ascii="Marianne" w:hAnsi="Marianne" w:cs="Arial"/>
          <w:bCs/>
        </w:rPr>
        <w:t>ttributaire</w:t>
      </w:r>
      <w:r w:rsidRPr="004247A4">
        <w:rPr>
          <w:rFonts w:ascii="Marianne" w:hAnsi="Marianne" w:cs="Arial"/>
          <w:bCs/>
        </w:rPr>
        <w:t xml:space="preserve"> (accord cadre à bons de commandes et à marchés subséquents) au fur et à mesure des besoins du pouvoir adjudicateur en application des articles R.2162-1 à R.2162-6, R.2162-12, 13 et 14 du code de la commande publique.</w:t>
      </w:r>
      <w:r w:rsidRPr="006061A4">
        <w:rPr>
          <w:rFonts w:ascii="Marianne" w:hAnsi="Marianne" w:cs="Arial"/>
          <w:bCs/>
        </w:rPr>
        <w:t xml:space="preserve"> </w:t>
      </w:r>
    </w:p>
    <w:bookmarkEnd w:id="134"/>
    <w:bookmarkEnd w:id="135"/>
    <w:p w14:paraId="1C3D612B" w14:textId="77777777" w:rsidR="00F01BC9" w:rsidRPr="00FA30C2" w:rsidRDefault="00F01BC9" w:rsidP="0081635D">
      <w:pPr>
        <w:rPr>
          <w:rFonts w:ascii="Marianne" w:hAnsi="Marianne"/>
        </w:rPr>
      </w:pPr>
    </w:p>
    <w:p w14:paraId="5720D530" w14:textId="76604139" w:rsidR="000175A3" w:rsidRPr="00FA30C2" w:rsidRDefault="000175A3" w:rsidP="000F69F4">
      <w:pPr>
        <w:pStyle w:val="Titre3"/>
        <w:numPr>
          <w:ilvl w:val="2"/>
          <w:numId w:val="1"/>
        </w:numPr>
        <w:tabs>
          <w:tab w:val="num" w:pos="1146"/>
        </w:tabs>
        <w:spacing w:before="120" w:after="120"/>
        <w:ind w:left="0" w:firstLine="0"/>
        <w:rPr>
          <w:rFonts w:ascii="Marianne" w:hAnsi="Marianne" w:cs="Arial"/>
          <w:b/>
          <w:color w:val="E36C0A"/>
          <w:sz w:val="20"/>
        </w:rPr>
      </w:pPr>
      <w:bookmarkStart w:id="136" w:name="_Toc270422444"/>
      <w:bookmarkStart w:id="137" w:name="_Toc296504991"/>
      <w:bookmarkStart w:id="138" w:name="_Toc400367634"/>
      <w:bookmarkStart w:id="139" w:name="_Toc447203808"/>
      <w:bookmarkStart w:id="140" w:name="_Toc270422443"/>
      <w:bookmarkStart w:id="141" w:name="_Toc296504990"/>
      <w:r w:rsidRPr="00FA30C2">
        <w:rPr>
          <w:rFonts w:ascii="Marianne" w:hAnsi="Marianne" w:cs="Arial"/>
          <w:b/>
          <w:color w:val="E36C0A"/>
          <w:sz w:val="20"/>
        </w:rPr>
        <w:t>Décomposition en lots</w:t>
      </w:r>
      <w:bookmarkEnd w:id="136"/>
      <w:bookmarkEnd w:id="137"/>
      <w:bookmarkEnd w:id="138"/>
      <w:bookmarkEnd w:id="139"/>
    </w:p>
    <w:p w14:paraId="2CBF7FFC" w14:textId="74EBC2FC" w:rsidR="00893927" w:rsidRDefault="00893927" w:rsidP="00FA30C2">
      <w:pPr>
        <w:jc w:val="both"/>
        <w:rPr>
          <w:rFonts w:ascii="Marianne" w:hAnsi="Marianne" w:cs="Arial"/>
        </w:rPr>
      </w:pPr>
      <w:bookmarkStart w:id="142" w:name="_Hlk188284847"/>
      <w:r w:rsidRPr="00FA30C2">
        <w:rPr>
          <w:rFonts w:ascii="Marianne" w:hAnsi="Marianne" w:cs="Arial"/>
        </w:rPr>
        <w:t xml:space="preserve">La consultation </w:t>
      </w:r>
      <w:r w:rsidR="0038288E" w:rsidRPr="00FA30C2">
        <w:rPr>
          <w:rFonts w:ascii="Marianne" w:hAnsi="Marianne" w:cs="Arial"/>
        </w:rPr>
        <w:t xml:space="preserve">est décomposée </w:t>
      </w:r>
      <w:r w:rsidR="0038288E" w:rsidRPr="004247A4">
        <w:rPr>
          <w:rFonts w:ascii="Marianne" w:hAnsi="Marianne" w:cs="Arial"/>
        </w:rPr>
        <w:t xml:space="preserve">en </w:t>
      </w:r>
      <w:r w:rsidR="004247A4" w:rsidRPr="004247A4">
        <w:rPr>
          <w:rFonts w:ascii="Marianne" w:hAnsi="Marianne" w:cs="Arial"/>
        </w:rPr>
        <w:t xml:space="preserve">4 </w:t>
      </w:r>
      <w:r w:rsidR="0038288E" w:rsidRPr="004247A4">
        <w:rPr>
          <w:rFonts w:ascii="Marianne" w:hAnsi="Marianne" w:cs="Arial"/>
        </w:rPr>
        <w:t>lots</w:t>
      </w:r>
      <w:r w:rsidR="0038288E" w:rsidRPr="00FA30C2">
        <w:rPr>
          <w:rFonts w:ascii="Marianne" w:hAnsi="Marianne" w:cs="Arial"/>
        </w:rPr>
        <w:t xml:space="preserve"> </w:t>
      </w:r>
    </w:p>
    <w:p w14:paraId="23E85969" w14:textId="77777777" w:rsidR="00CF3938" w:rsidRDefault="00CF3938" w:rsidP="00FA30C2">
      <w:pPr>
        <w:jc w:val="both"/>
        <w:rPr>
          <w:rFonts w:ascii="Marianne" w:hAnsi="Marianne" w:cs="Arial"/>
        </w:rPr>
      </w:pPr>
    </w:p>
    <w:tbl>
      <w:tblPr>
        <w:tblStyle w:val="Grilledutableau"/>
        <w:tblW w:w="3697" w:type="pct"/>
        <w:jc w:val="center"/>
        <w:tblCellMar>
          <w:left w:w="57" w:type="dxa"/>
          <w:right w:w="57" w:type="dxa"/>
        </w:tblCellMar>
        <w:tblLook w:val="01E0" w:firstRow="1" w:lastRow="1" w:firstColumn="1" w:lastColumn="1" w:noHBand="0" w:noVBand="0"/>
      </w:tblPr>
      <w:tblGrid>
        <w:gridCol w:w="4673"/>
        <w:gridCol w:w="2552"/>
      </w:tblGrid>
      <w:tr w:rsidR="00402529" w:rsidRPr="00260AF1" w14:paraId="3D71EA25" w14:textId="77777777" w:rsidTr="00595C30">
        <w:trPr>
          <w:jc w:val="center"/>
        </w:trPr>
        <w:tc>
          <w:tcPr>
            <w:tcW w:w="4673" w:type="dxa"/>
            <w:shd w:val="clear" w:color="auto" w:fill="70AD47" w:themeFill="accent6"/>
            <w:vAlign w:val="center"/>
          </w:tcPr>
          <w:p w14:paraId="41C17F77" w14:textId="77777777" w:rsidR="00402529" w:rsidRPr="00595C30" w:rsidRDefault="00402529" w:rsidP="00402529">
            <w:pPr>
              <w:pStyle w:val="Para"/>
              <w:spacing w:before="60" w:after="60"/>
              <w:ind w:firstLine="0"/>
              <w:jc w:val="center"/>
              <w:rPr>
                <w:rFonts w:ascii="Marianne" w:hAnsi="Marianne"/>
                <w:sz w:val="20"/>
                <w:szCs w:val="20"/>
              </w:rPr>
            </w:pPr>
            <w:r w:rsidRPr="00595C30">
              <w:rPr>
                <w:rFonts w:ascii="Marianne" w:hAnsi="Marianne"/>
                <w:sz w:val="20"/>
                <w:szCs w:val="20"/>
              </w:rPr>
              <w:t>LOT GEOGRAPHIQUE</w:t>
            </w:r>
          </w:p>
        </w:tc>
        <w:tc>
          <w:tcPr>
            <w:tcW w:w="2552" w:type="dxa"/>
            <w:shd w:val="clear" w:color="auto" w:fill="70AD47" w:themeFill="accent6"/>
            <w:vAlign w:val="center"/>
          </w:tcPr>
          <w:p w14:paraId="3743C1E3" w14:textId="77777777" w:rsidR="00402529" w:rsidRPr="00595C30" w:rsidRDefault="00402529" w:rsidP="00402529">
            <w:pPr>
              <w:pStyle w:val="Para"/>
              <w:spacing w:before="60" w:after="60"/>
              <w:ind w:left="57" w:firstLine="0"/>
              <w:jc w:val="center"/>
              <w:rPr>
                <w:rFonts w:ascii="Marianne" w:hAnsi="Marianne"/>
                <w:sz w:val="20"/>
                <w:szCs w:val="20"/>
              </w:rPr>
            </w:pPr>
            <w:r w:rsidRPr="00595C30">
              <w:rPr>
                <w:rFonts w:ascii="Marianne" w:hAnsi="Marianne"/>
                <w:sz w:val="20"/>
                <w:szCs w:val="20"/>
              </w:rPr>
              <w:t>CONTACT</w:t>
            </w:r>
          </w:p>
        </w:tc>
      </w:tr>
      <w:tr w:rsidR="00402529" w:rsidRPr="00260AF1" w14:paraId="6BC255B0" w14:textId="77777777" w:rsidTr="00595C30">
        <w:trPr>
          <w:jc w:val="center"/>
        </w:trPr>
        <w:tc>
          <w:tcPr>
            <w:tcW w:w="4673" w:type="dxa"/>
            <w:shd w:val="clear" w:color="auto" w:fill="auto"/>
            <w:vAlign w:val="center"/>
          </w:tcPr>
          <w:p w14:paraId="56306E9F" w14:textId="743456DE" w:rsidR="00402529" w:rsidRPr="00595C30" w:rsidRDefault="00402529" w:rsidP="00173B6C">
            <w:pPr>
              <w:pStyle w:val="Para"/>
              <w:spacing w:before="60" w:after="60"/>
              <w:ind w:firstLine="0"/>
              <w:jc w:val="left"/>
              <w:rPr>
                <w:rFonts w:ascii="Marianne" w:hAnsi="Marianne"/>
                <w:sz w:val="20"/>
                <w:szCs w:val="20"/>
              </w:rPr>
            </w:pPr>
            <w:r w:rsidRPr="00595C30">
              <w:rPr>
                <w:rFonts w:ascii="Marianne" w:hAnsi="Marianne"/>
                <w:sz w:val="20"/>
                <w:szCs w:val="20"/>
              </w:rPr>
              <w:t xml:space="preserve">Lot n° </w:t>
            </w:r>
            <w:r w:rsidR="00FC61E9">
              <w:rPr>
                <w:rFonts w:ascii="Marianne" w:hAnsi="Marianne"/>
                <w:sz w:val="20"/>
                <w:szCs w:val="20"/>
              </w:rPr>
              <w:t>1-UT</w:t>
            </w:r>
            <w:r w:rsidRPr="00595C30">
              <w:rPr>
                <w:rFonts w:ascii="Marianne" w:hAnsi="Marianne"/>
                <w:sz w:val="20"/>
                <w:szCs w:val="20"/>
              </w:rPr>
              <w:t xml:space="preserve">6 – FD de Coucy-Basse, </w:t>
            </w:r>
            <w:proofErr w:type="spellStart"/>
            <w:r w:rsidRPr="00595C30">
              <w:rPr>
                <w:rFonts w:ascii="Marianne" w:hAnsi="Marianne"/>
                <w:sz w:val="20"/>
                <w:szCs w:val="20"/>
              </w:rPr>
              <w:t>Lavergny</w:t>
            </w:r>
            <w:proofErr w:type="spellEnd"/>
            <w:r w:rsidRPr="00595C30">
              <w:rPr>
                <w:rFonts w:ascii="Marianne" w:hAnsi="Marianne"/>
                <w:sz w:val="20"/>
                <w:szCs w:val="20"/>
              </w:rPr>
              <w:t xml:space="preserve">, Samoussy, Saint-Gobain, </w:t>
            </w:r>
            <w:proofErr w:type="spellStart"/>
            <w:r w:rsidRPr="00595C30">
              <w:rPr>
                <w:rFonts w:ascii="Marianne" w:hAnsi="Marianne"/>
                <w:sz w:val="20"/>
                <w:szCs w:val="20"/>
              </w:rPr>
              <w:t>Vauclair</w:t>
            </w:r>
            <w:proofErr w:type="spellEnd"/>
          </w:p>
        </w:tc>
        <w:tc>
          <w:tcPr>
            <w:tcW w:w="2552" w:type="dxa"/>
            <w:shd w:val="clear" w:color="auto" w:fill="auto"/>
            <w:vAlign w:val="center"/>
          </w:tcPr>
          <w:p w14:paraId="1B10BA28" w14:textId="77777777" w:rsidR="00402529" w:rsidRPr="00595C30" w:rsidRDefault="00402529" w:rsidP="00173B6C">
            <w:pPr>
              <w:pStyle w:val="Para"/>
              <w:spacing w:before="60" w:after="60"/>
              <w:ind w:firstLine="0"/>
              <w:jc w:val="left"/>
              <w:rPr>
                <w:rFonts w:ascii="Marianne" w:hAnsi="Marianne"/>
                <w:sz w:val="20"/>
                <w:szCs w:val="20"/>
              </w:rPr>
            </w:pPr>
            <w:r w:rsidRPr="00595C30">
              <w:rPr>
                <w:rFonts w:ascii="Marianne" w:hAnsi="Marianne"/>
                <w:sz w:val="20"/>
                <w:szCs w:val="20"/>
              </w:rPr>
              <w:t>M. Julien Staub</w:t>
            </w:r>
          </w:p>
        </w:tc>
      </w:tr>
      <w:tr w:rsidR="00402529" w:rsidRPr="00260AF1" w14:paraId="661FCF3B" w14:textId="77777777" w:rsidTr="00595C30">
        <w:trPr>
          <w:jc w:val="center"/>
        </w:trPr>
        <w:tc>
          <w:tcPr>
            <w:tcW w:w="4673" w:type="dxa"/>
            <w:shd w:val="clear" w:color="auto" w:fill="auto"/>
            <w:vAlign w:val="center"/>
          </w:tcPr>
          <w:p w14:paraId="195E33E1" w14:textId="63D293B4" w:rsidR="00402529" w:rsidRPr="00595C30" w:rsidRDefault="00402529" w:rsidP="00173B6C">
            <w:pPr>
              <w:pStyle w:val="Para"/>
              <w:spacing w:before="60" w:after="60"/>
              <w:ind w:firstLine="0"/>
              <w:jc w:val="left"/>
              <w:rPr>
                <w:rFonts w:ascii="Marianne" w:hAnsi="Marianne"/>
                <w:sz w:val="20"/>
                <w:szCs w:val="20"/>
              </w:rPr>
            </w:pPr>
            <w:r w:rsidRPr="00595C30">
              <w:rPr>
                <w:rFonts w:ascii="Marianne" w:hAnsi="Marianne"/>
                <w:sz w:val="20"/>
                <w:szCs w:val="20"/>
              </w:rPr>
              <w:t xml:space="preserve">Lot n° </w:t>
            </w:r>
            <w:r w:rsidR="00FC61E9">
              <w:rPr>
                <w:rFonts w:ascii="Marianne" w:hAnsi="Marianne"/>
                <w:sz w:val="20"/>
                <w:szCs w:val="20"/>
              </w:rPr>
              <w:t>2-UT</w:t>
            </w:r>
            <w:r w:rsidRPr="00595C30">
              <w:rPr>
                <w:rFonts w:ascii="Marianne" w:hAnsi="Marianne"/>
                <w:sz w:val="20"/>
                <w:szCs w:val="20"/>
              </w:rPr>
              <w:t xml:space="preserve">8 – FD de Retz, </w:t>
            </w:r>
            <w:proofErr w:type="spellStart"/>
            <w:r w:rsidRPr="00595C30">
              <w:rPr>
                <w:rFonts w:ascii="Marianne" w:hAnsi="Marianne"/>
                <w:sz w:val="20"/>
                <w:szCs w:val="20"/>
              </w:rPr>
              <w:t>Omois</w:t>
            </w:r>
            <w:proofErr w:type="spellEnd"/>
            <w:r w:rsidRPr="00595C30">
              <w:rPr>
                <w:rFonts w:ascii="Marianne" w:hAnsi="Marianne"/>
                <w:sz w:val="20"/>
                <w:szCs w:val="20"/>
              </w:rPr>
              <w:t xml:space="preserve"> &amp; Saint-Thibault</w:t>
            </w:r>
          </w:p>
        </w:tc>
        <w:tc>
          <w:tcPr>
            <w:tcW w:w="2552" w:type="dxa"/>
            <w:shd w:val="clear" w:color="auto" w:fill="auto"/>
            <w:vAlign w:val="center"/>
          </w:tcPr>
          <w:p w14:paraId="4DF90ACA" w14:textId="77777777" w:rsidR="00402529" w:rsidRPr="00595C30" w:rsidRDefault="00402529" w:rsidP="00173B6C">
            <w:pPr>
              <w:pStyle w:val="Para"/>
              <w:spacing w:before="60" w:after="60"/>
              <w:ind w:firstLine="0"/>
              <w:jc w:val="left"/>
              <w:rPr>
                <w:rFonts w:ascii="Marianne" w:hAnsi="Marianne"/>
                <w:sz w:val="20"/>
                <w:szCs w:val="20"/>
              </w:rPr>
            </w:pPr>
            <w:r w:rsidRPr="00595C30">
              <w:rPr>
                <w:rFonts w:ascii="Marianne" w:hAnsi="Marianne"/>
                <w:sz w:val="20"/>
                <w:szCs w:val="20"/>
              </w:rPr>
              <w:t xml:space="preserve">Mme Anna </w:t>
            </w:r>
            <w:proofErr w:type="spellStart"/>
            <w:r w:rsidRPr="00595C30">
              <w:rPr>
                <w:rFonts w:ascii="Marianne" w:hAnsi="Marianne"/>
                <w:sz w:val="20"/>
                <w:szCs w:val="20"/>
              </w:rPr>
              <w:t>Antraygues</w:t>
            </w:r>
            <w:proofErr w:type="spellEnd"/>
          </w:p>
        </w:tc>
      </w:tr>
      <w:tr w:rsidR="00402529" w:rsidRPr="00260AF1" w14:paraId="7A7A1FA1" w14:textId="77777777" w:rsidTr="00595C30">
        <w:trPr>
          <w:jc w:val="center"/>
        </w:trPr>
        <w:tc>
          <w:tcPr>
            <w:tcW w:w="4673" w:type="dxa"/>
            <w:shd w:val="clear" w:color="auto" w:fill="auto"/>
            <w:vAlign w:val="center"/>
          </w:tcPr>
          <w:p w14:paraId="6D5E0131" w14:textId="6E9E965D" w:rsidR="00402529" w:rsidRPr="00595C30" w:rsidRDefault="00402529" w:rsidP="00173B6C">
            <w:pPr>
              <w:pStyle w:val="Para"/>
              <w:spacing w:before="60" w:after="60"/>
              <w:ind w:firstLine="0"/>
              <w:jc w:val="left"/>
              <w:rPr>
                <w:rFonts w:ascii="Marianne" w:hAnsi="Marianne"/>
                <w:sz w:val="20"/>
                <w:szCs w:val="20"/>
              </w:rPr>
            </w:pPr>
            <w:r w:rsidRPr="00595C30">
              <w:rPr>
                <w:rFonts w:ascii="Marianne" w:hAnsi="Marianne"/>
                <w:sz w:val="20"/>
                <w:szCs w:val="20"/>
              </w:rPr>
              <w:t xml:space="preserve">Lot n° </w:t>
            </w:r>
            <w:r w:rsidR="00FC61E9">
              <w:rPr>
                <w:rFonts w:ascii="Marianne" w:hAnsi="Marianne"/>
                <w:sz w:val="20"/>
                <w:szCs w:val="20"/>
              </w:rPr>
              <w:t>3-UT</w:t>
            </w:r>
            <w:r w:rsidRPr="00595C30">
              <w:rPr>
                <w:rFonts w:ascii="Marianne" w:hAnsi="Marianne"/>
                <w:sz w:val="20"/>
                <w:szCs w:val="20"/>
              </w:rPr>
              <w:t xml:space="preserve">14 – FD de Compiègne, Hôpital, </w:t>
            </w:r>
            <w:proofErr w:type="spellStart"/>
            <w:r w:rsidRPr="00595C30">
              <w:rPr>
                <w:rFonts w:ascii="Marianne" w:hAnsi="Marianne"/>
                <w:sz w:val="20"/>
                <w:szCs w:val="20"/>
              </w:rPr>
              <w:t>Laigue</w:t>
            </w:r>
            <w:proofErr w:type="spellEnd"/>
            <w:r w:rsidRPr="00595C30">
              <w:rPr>
                <w:rFonts w:ascii="Marianne" w:hAnsi="Marianne"/>
                <w:sz w:val="20"/>
                <w:szCs w:val="20"/>
              </w:rPr>
              <w:t xml:space="preserve">, </w:t>
            </w:r>
            <w:proofErr w:type="spellStart"/>
            <w:r w:rsidRPr="00595C30">
              <w:rPr>
                <w:rFonts w:ascii="Marianne" w:hAnsi="Marianne"/>
                <w:sz w:val="20"/>
                <w:szCs w:val="20"/>
              </w:rPr>
              <w:t>Ourscamp</w:t>
            </w:r>
            <w:proofErr w:type="spellEnd"/>
            <w:r w:rsidRPr="00595C30">
              <w:rPr>
                <w:rFonts w:ascii="Marianne" w:hAnsi="Marianne"/>
                <w:sz w:val="20"/>
                <w:szCs w:val="20"/>
              </w:rPr>
              <w:t>-Carlepont, Noyon</w:t>
            </w:r>
          </w:p>
        </w:tc>
        <w:tc>
          <w:tcPr>
            <w:tcW w:w="2552" w:type="dxa"/>
            <w:shd w:val="clear" w:color="auto" w:fill="auto"/>
            <w:vAlign w:val="center"/>
          </w:tcPr>
          <w:p w14:paraId="4A60B12E" w14:textId="77777777" w:rsidR="00402529" w:rsidRPr="00595C30" w:rsidRDefault="00402529" w:rsidP="00173B6C">
            <w:pPr>
              <w:pStyle w:val="Para"/>
              <w:spacing w:before="60" w:after="60"/>
              <w:ind w:firstLine="0"/>
              <w:jc w:val="left"/>
              <w:rPr>
                <w:rFonts w:ascii="Marianne" w:hAnsi="Marianne"/>
                <w:sz w:val="20"/>
                <w:szCs w:val="20"/>
              </w:rPr>
            </w:pPr>
            <w:r w:rsidRPr="00595C30">
              <w:rPr>
                <w:rFonts w:ascii="Marianne" w:hAnsi="Marianne"/>
                <w:sz w:val="20"/>
                <w:szCs w:val="20"/>
              </w:rPr>
              <w:t>Mme Sarah Colas</w:t>
            </w:r>
          </w:p>
        </w:tc>
      </w:tr>
      <w:tr w:rsidR="00402529" w:rsidRPr="00260AF1" w14:paraId="28B65370" w14:textId="77777777" w:rsidTr="00595C30">
        <w:trPr>
          <w:jc w:val="center"/>
        </w:trPr>
        <w:tc>
          <w:tcPr>
            <w:tcW w:w="4673" w:type="dxa"/>
            <w:shd w:val="clear" w:color="auto" w:fill="auto"/>
            <w:vAlign w:val="center"/>
          </w:tcPr>
          <w:p w14:paraId="3A1C4F3C" w14:textId="11112C54" w:rsidR="00402529" w:rsidRPr="00595C30" w:rsidRDefault="00402529" w:rsidP="00173B6C">
            <w:pPr>
              <w:pStyle w:val="Para"/>
              <w:spacing w:before="60" w:after="60"/>
              <w:ind w:firstLine="0"/>
              <w:jc w:val="left"/>
              <w:rPr>
                <w:rFonts w:ascii="Marianne" w:hAnsi="Marianne"/>
                <w:sz w:val="20"/>
                <w:szCs w:val="20"/>
              </w:rPr>
            </w:pPr>
            <w:r w:rsidRPr="00595C30">
              <w:rPr>
                <w:rFonts w:ascii="Marianne" w:hAnsi="Marianne"/>
                <w:sz w:val="20"/>
                <w:szCs w:val="20"/>
              </w:rPr>
              <w:t xml:space="preserve">Lot n° </w:t>
            </w:r>
            <w:r w:rsidR="00FC61E9">
              <w:rPr>
                <w:rFonts w:ascii="Marianne" w:hAnsi="Marianne"/>
                <w:sz w:val="20"/>
                <w:szCs w:val="20"/>
              </w:rPr>
              <w:t>4-UT</w:t>
            </w:r>
            <w:r w:rsidRPr="00595C30">
              <w:rPr>
                <w:rFonts w:ascii="Marianne" w:hAnsi="Marianne"/>
                <w:sz w:val="20"/>
                <w:szCs w:val="20"/>
              </w:rPr>
              <w:t xml:space="preserve">15 – FD de Abbe Val Joly - Fourmies - Cerfontaine - Petite </w:t>
            </w:r>
            <w:proofErr w:type="spellStart"/>
            <w:r w:rsidRPr="00595C30">
              <w:rPr>
                <w:rFonts w:ascii="Marianne" w:hAnsi="Marianne"/>
                <w:sz w:val="20"/>
                <w:szCs w:val="20"/>
              </w:rPr>
              <w:t>Vilette</w:t>
            </w:r>
            <w:proofErr w:type="spellEnd"/>
            <w:r w:rsidRPr="00595C30">
              <w:rPr>
                <w:rFonts w:ascii="Marianne" w:hAnsi="Marianne"/>
                <w:sz w:val="20"/>
                <w:szCs w:val="20"/>
              </w:rPr>
              <w:t xml:space="preserve"> - </w:t>
            </w:r>
            <w:proofErr w:type="spellStart"/>
            <w:r w:rsidRPr="00595C30">
              <w:rPr>
                <w:rFonts w:ascii="Marianne" w:hAnsi="Marianne"/>
                <w:sz w:val="20"/>
                <w:szCs w:val="20"/>
              </w:rPr>
              <w:t>Mormal</w:t>
            </w:r>
            <w:proofErr w:type="spellEnd"/>
            <w:r w:rsidRPr="00595C30">
              <w:rPr>
                <w:rFonts w:ascii="Marianne" w:hAnsi="Marianne"/>
                <w:sz w:val="20"/>
                <w:szCs w:val="20"/>
              </w:rPr>
              <w:t xml:space="preserve"> - Bois l'Evêque</w:t>
            </w:r>
          </w:p>
        </w:tc>
        <w:tc>
          <w:tcPr>
            <w:tcW w:w="2552" w:type="dxa"/>
            <w:shd w:val="clear" w:color="auto" w:fill="auto"/>
            <w:vAlign w:val="center"/>
          </w:tcPr>
          <w:p w14:paraId="6B18926D" w14:textId="77777777" w:rsidR="00402529" w:rsidRPr="00595C30" w:rsidRDefault="00402529" w:rsidP="00173B6C">
            <w:pPr>
              <w:pStyle w:val="Para"/>
              <w:spacing w:before="60" w:after="60"/>
              <w:ind w:firstLine="0"/>
              <w:jc w:val="left"/>
              <w:rPr>
                <w:rFonts w:ascii="Marianne" w:hAnsi="Marianne"/>
                <w:sz w:val="20"/>
                <w:szCs w:val="20"/>
              </w:rPr>
            </w:pPr>
            <w:r w:rsidRPr="00595C30">
              <w:rPr>
                <w:rFonts w:ascii="Marianne" w:hAnsi="Marianne"/>
                <w:sz w:val="20"/>
                <w:szCs w:val="20"/>
              </w:rPr>
              <w:t>Mme Alice Valois</w:t>
            </w:r>
          </w:p>
        </w:tc>
      </w:tr>
    </w:tbl>
    <w:p w14:paraId="4F1019B1" w14:textId="77777777" w:rsidR="00CF3938" w:rsidRDefault="00CF3938" w:rsidP="00FA30C2">
      <w:pPr>
        <w:jc w:val="both"/>
        <w:rPr>
          <w:rFonts w:ascii="Marianne" w:hAnsi="Marianne" w:cs="Arial"/>
        </w:rPr>
      </w:pPr>
    </w:p>
    <w:p w14:paraId="581258B8" w14:textId="77777777" w:rsidR="00FC61E9" w:rsidRDefault="00FC61E9" w:rsidP="00FA30C2">
      <w:pPr>
        <w:jc w:val="both"/>
        <w:rPr>
          <w:rFonts w:ascii="Marianne" w:hAnsi="Marianne" w:cs="Arial"/>
        </w:rPr>
      </w:pPr>
    </w:p>
    <w:p w14:paraId="0BEE3A78" w14:textId="018AEEC1" w:rsidR="00CF3938" w:rsidRDefault="00CF3938" w:rsidP="00FA30C2">
      <w:pPr>
        <w:jc w:val="both"/>
        <w:rPr>
          <w:rFonts w:ascii="Marianne" w:hAnsi="Marianne" w:cs="Arial"/>
        </w:rPr>
      </w:pPr>
      <w:r>
        <w:rPr>
          <w:rFonts w:ascii="Marianne" w:hAnsi="Marianne" w:cs="Arial"/>
        </w:rPr>
        <w:t>Les différents lots s’exécutent dans les limites financières détaillées ci-dessous</w:t>
      </w:r>
      <w:r>
        <w:rPr>
          <w:rFonts w:ascii="Calibri" w:hAnsi="Calibri" w:cs="Calibri"/>
        </w:rPr>
        <w:t> </w:t>
      </w:r>
      <w:r>
        <w:rPr>
          <w:rFonts w:ascii="Marianne" w:hAnsi="Marianne" w:cs="Arial"/>
        </w:rPr>
        <w:t>:</w:t>
      </w:r>
    </w:p>
    <w:p w14:paraId="428726B7" w14:textId="77777777" w:rsidR="00402529" w:rsidRDefault="00402529" w:rsidP="00FA30C2">
      <w:pPr>
        <w:jc w:val="both"/>
        <w:rPr>
          <w:rFonts w:ascii="Marianne" w:hAnsi="Marianne" w:cs="Arial"/>
        </w:rPr>
      </w:pPr>
    </w:p>
    <w:tbl>
      <w:tblPr>
        <w:tblStyle w:val="Grilledutableau"/>
        <w:tblW w:w="0" w:type="auto"/>
        <w:jc w:val="center"/>
        <w:tblLook w:val="04A0" w:firstRow="1" w:lastRow="0" w:firstColumn="1" w:lastColumn="0" w:noHBand="0" w:noVBand="1"/>
      </w:tblPr>
      <w:tblGrid>
        <w:gridCol w:w="1555"/>
        <w:gridCol w:w="2835"/>
        <w:gridCol w:w="2268"/>
      </w:tblGrid>
      <w:tr w:rsidR="00402529" w:rsidRPr="00402529" w14:paraId="4BCAE007" w14:textId="77777777" w:rsidTr="00FC61E9">
        <w:trPr>
          <w:jc w:val="center"/>
        </w:trPr>
        <w:tc>
          <w:tcPr>
            <w:tcW w:w="1555" w:type="dxa"/>
            <w:shd w:val="clear" w:color="auto" w:fill="9BBB59"/>
          </w:tcPr>
          <w:p w14:paraId="6DB69019" w14:textId="77777777" w:rsidR="00402529" w:rsidRPr="00402529" w:rsidRDefault="00402529" w:rsidP="00402529">
            <w:pPr>
              <w:tabs>
                <w:tab w:val="left" w:pos="3080"/>
              </w:tabs>
              <w:spacing w:after="120"/>
              <w:ind w:right="40"/>
              <w:jc w:val="center"/>
              <w:rPr>
                <w:rFonts w:ascii="Marianne" w:hAnsi="Marianne" w:cs="Arial"/>
                <w:sz w:val="20"/>
                <w:szCs w:val="20"/>
              </w:rPr>
            </w:pPr>
            <w:r w:rsidRPr="00402529">
              <w:rPr>
                <w:rFonts w:ascii="Marianne" w:hAnsi="Marianne" w:cs="Arial"/>
                <w:sz w:val="20"/>
                <w:szCs w:val="20"/>
              </w:rPr>
              <w:t>LOTS</w:t>
            </w:r>
          </w:p>
        </w:tc>
        <w:tc>
          <w:tcPr>
            <w:tcW w:w="2835" w:type="dxa"/>
            <w:shd w:val="clear" w:color="auto" w:fill="9BBB59"/>
          </w:tcPr>
          <w:p w14:paraId="0FC30DF0" w14:textId="77777777" w:rsidR="00402529" w:rsidRPr="00402529" w:rsidRDefault="00402529" w:rsidP="00402529">
            <w:pPr>
              <w:tabs>
                <w:tab w:val="left" w:pos="3080"/>
              </w:tabs>
              <w:spacing w:after="120"/>
              <w:ind w:right="40"/>
              <w:jc w:val="center"/>
              <w:rPr>
                <w:rFonts w:ascii="Marianne" w:hAnsi="Marianne" w:cs="Arial"/>
                <w:sz w:val="20"/>
                <w:szCs w:val="20"/>
              </w:rPr>
            </w:pPr>
            <w:r w:rsidRPr="00402529">
              <w:rPr>
                <w:rFonts w:ascii="Marianne" w:hAnsi="Marianne" w:cs="Arial"/>
                <w:sz w:val="20"/>
                <w:szCs w:val="20"/>
              </w:rPr>
              <w:t xml:space="preserve">Montant maximum sur la durée totale du marché </w:t>
            </w:r>
          </w:p>
        </w:tc>
        <w:tc>
          <w:tcPr>
            <w:tcW w:w="2268" w:type="dxa"/>
            <w:shd w:val="clear" w:color="auto" w:fill="9BBB59"/>
          </w:tcPr>
          <w:p w14:paraId="48FA7798" w14:textId="77777777" w:rsidR="00402529" w:rsidRPr="00402529" w:rsidRDefault="00402529" w:rsidP="00402529">
            <w:pPr>
              <w:tabs>
                <w:tab w:val="left" w:pos="3080"/>
              </w:tabs>
              <w:spacing w:after="120"/>
              <w:ind w:right="40"/>
              <w:jc w:val="center"/>
              <w:rPr>
                <w:rFonts w:ascii="Marianne" w:hAnsi="Marianne" w:cs="Arial"/>
                <w:sz w:val="20"/>
                <w:szCs w:val="20"/>
              </w:rPr>
            </w:pPr>
            <w:r w:rsidRPr="00402529">
              <w:rPr>
                <w:rFonts w:ascii="Marianne" w:hAnsi="Marianne" w:cs="Arial"/>
                <w:sz w:val="20"/>
                <w:szCs w:val="20"/>
              </w:rPr>
              <w:t>Echéance</w:t>
            </w:r>
          </w:p>
        </w:tc>
      </w:tr>
      <w:tr w:rsidR="00402529" w:rsidRPr="00402529" w14:paraId="70289693" w14:textId="77777777" w:rsidTr="00FC61E9">
        <w:trPr>
          <w:jc w:val="center"/>
        </w:trPr>
        <w:tc>
          <w:tcPr>
            <w:tcW w:w="1555" w:type="dxa"/>
          </w:tcPr>
          <w:p w14:paraId="41015644" w14:textId="0A59A450" w:rsidR="00402529" w:rsidRPr="00402529" w:rsidRDefault="00402529" w:rsidP="00FC61E9">
            <w:pPr>
              <w:tabs>
                <w:tab w:val="left" w:pos="3080"/>
              </w:tabs>
              <w:spacing w:after="120"/>
              <w:ind w:right="40"/>
              <w:rPr>
                <w:rFonts w:ascii="Marianne" w:hAnsi="Marianne" w:cs="Arial"/>
                <w:sz w:val="20"/>
                <w:szCs w:val="20"/>
              </w:rPr>
            </w:pPr>
            <w:r w:rsidRPr="00402529">
              <w:rPr>
                <w:rFonts w:ascii="Marianne" w:hAnsi="Marianne" w:cs="Arial"/>
                <w:sz w:val="20"/>
                <w:szCs w:val="20"/>
              </w:rPr>
              <w:t xml:space="preserve">LOT </w:t>
            </w:r>
            <w:r w:rsidR="00FC61E9">
              <w:rPr>
                <w:rFonts w:ascii="Marianne" w:hAnsi="Marianne" w:cs="Arial"/>
                <w:sz w:val="20"/>
                <w:szCs w:val="20"/>
              </w:rPr>
              <w:t>1-UT</w:t>
            </w:r>
            <w:r w:rsidRPr="00402529">
              <w:rPr>
                <w:rFonts w:ascii="Marianne" w:hAnsi="Marianne" w:cs="Arial"/>
                <w:sz w:val="20"/>
                <w:szCs w:val="20"/>
              </w:rPr>
              <w:t>6</w:t>
            </w:r>
          </w:p>
        </w:tc>
        <w:tc>
          <w:tcPr>
            <w:tcW w:w="2835" w:type="dxa"/>
          </w:tcPr>
          <w:p w14:paraId="6B5753DB" w14:textId="77777777" w:rsidR="00402529" w:rsidRPr="00402529" w:rsidRDefault="00402529" w:rsidP="00402529">
            <w:pPr>
              <w:tabs>
                <w:tab w:val="left" w:pos="3080"/>
              </w:tabs>
              <w:spacing w:after="120"/>
              <w:ind w:right="40"/>
              <w:jc w:val="center"/>
              <w:rPr>
                <w:rFonts w:ascii="Marianne" w:hAnsi="Marianne" w:cs="Arial"/>
                <w:sz w:val="20"/>
                <w:szCs w:val="20"/>
              </w:rPr>
            </w:pPr>
            <w:r w:rsidRPr="00402529">
              <w:rPr>
                <w:rFonts w:ascii="Marianne" w:hAnsi="Marianne" w:cs="Arial"/>
                <w:sz w:val="20"/>
                <w:szCs w:val="20"/>
              </w:rPr>
              <w:t>1 000 000€</w:t>
            </w:r>
          </w:p>
        </w:tc>
        <w:tc>
          <w:tcPr>
            <w:tcW w:w="2268" w:type="dxa"/>
          </w:tcPr>
          <w:p w14:paraId="1038DAA5" w14:textId="77777777" w:rsidR="00402529" w:rsidRPr="00402529" w:rsidRDefault="00402529" w:rsidP="00402529">
            <w:pPr>
              <w:tabs>
                <w:tab w:val="left" w:pos="3080"/>
              </w:tabs>
              <w:spacing w:after="120"/>
              <w:ind w:right="40"/>
              <w:jc w:val="center"/>
              <w:rPr>
                <w:rFonts w:ascii="Marianne" w:hAnsi="Marianne" w:cs="Arial"/>
                <w:sz w:val="20"/>
                <w:szCs w:val="20"/>
              </w:rPr>
            </w:pPr>
            <w:r w:rsidRPr="00402529">
              <w:rPr>
                <w:rFonts w:ascii="Marianne" w:hAnsi="Marianne" w:cs="Arial"/>
                <w:sz w:val="20"/>
                <w:szCs w:val="20"/>
              </w:rPr>
              <w:t>31/12/2027</w:t>
            </w:r>
          </w:p>
        </w:tc>
      </w:tr>
      <w:tr w:rsidR="00402529" w:rsidRPr="00402529" w14:paraId="265F3C84" w14:textId="77777777" w:rsidTr="00FC61E9">
        <w:trPr>
          <w:jc w:val="center"/>
        </w:trPr>
        <w:tc>
          <w:tcPr>
            <w:tcW w:w="1555" w:type="dxa"/>
          </w:tcPr>
          <w:p w14:paraId="60256CCD" w14:textId="54E800E1" w:rsidR="00402529" w:rsidRPr="00402529" w:rsidRDefault="00402529" w:rsidP="00FC61E9">
            <w:pPr>
              <w:tabs>
                <w:tab w:val="left" w:pos="3080"/>
              </w:tabs>
              <w:spacing w:after="120"/>
              <w:ind w:right="40"/>
              <w:rPr>
                <w:rFonts w:ascii="Marianne" w:hAnsi="Marianne" w:cs="Arial"/>
                <w:sz w:val="20"/>
                <w:szCs w:val="20"/>
              </w:rPr>
            </w:pPr>
            <w:r w:rsidRPr="00402529">
              <w:rPr>
                <w:rFonts w:ascii="Marianne" w:hAnsi="Marianne" w:cs="Arial"/>
                <w:sz w:val="20"/>
                <w:szCs w:val="20"/>
              </w:rPr>
              <w:t>LOT</w:t>
            </w:r>
            <w:r w:rsidR="00FC61E9">
              <w:rPr>
                <w:rFonts w:ascii="Marianne" w:hAnsi="Marianne" w:cs="Arial"/>
                <w:sz w:val="20"/>
                <w:szCs w:val="20"/>
              </w:rPr>
              <w:t xml:space="preserve"> 2-UT</w:t>
            </w:r>
            <w:r w:rsidRPr="00402529">
              <w:rPr>
                <w:rFonts w:ascii="Marianne" w:hAnsi="Marianne" w:cs="Arial"/>
                <w:sz w:val="20"/>
                <w:szCs w:val="20"/>
              </w:rPr>
              <w:t>8</w:t>
            </w:r>
          </w:p>
        </w:tc>
        <w:tc>
          <w:tcPr>
            <w:tcW w:w="2835" w:type="dxa"/>
          </w:tcPr>
          <w:p w14:paraId="16CBE7CA" w14:textId="77777777" w:rsidR="00402529" w:rsidRPr="00402529" w:rsidRDefault="00402529" w:rsidP="00402529">
            <w:pPr>
              <w:tabs>
                <w:tab w:val="left" w:pos="3080"/>
              </w:tabs>
              <w:spacing w:after="120"/>
              <w:ind w:right="40"/>
              <w:jc w:val="center"/>
              <w:rPr>
                <w:rFonts w:ascii="Marianne" w:hAnsi="Marianne" w:cs="Arial"/>
                <w:sz w:val="20"/>
                <w:szCs w:val="20"/>
              </w:rPr>
            </w:pPr>
            <w:r w:rsidRPr="00402529">
              <w:rPr>
                <w:rFonts w:ascii="Marianne" w:hAnsi="Marianne" w:cs="Arial"/>
                <w:sz w:val="20"/>
                <w:szCs w:val="20"/>
              </w:rPr>
              <w:t>1 000 000€</w:t>
            </w:r>
          </w:p>
        </w:tc>
        <w:tc>
          <w:tcPr>
            <w:tcW w:w="2268" w:type="dxa"/>
          </w:tcPr>
          <w:p w14:paraId="2787F8C4" w14:textId="77777777" w:rsidR="00402529" w:rsidRPr="00402529" w:rsidRDefault="00402529" w:rsidP="00402529">
            <w:pPr>
              <w:tabs>
                <w:tab w:val="left" w:pos="3080"/>
              </w:tabs>
              <w:spacing w:after="120"/>
              <w:ind w:right="40"/>
              <w:jc w:val="center"/>
              <w:rPr>
                <w:rFonts w:ascii="Marianne" w:hAnsi="Marianne" w:cs="Arial"/>
                <w:sz w:val="20"/>
                <w:szCs w:val="20"/>
              </w:rPr>
            </w:pPr>
            <w:r w:rsidRPr="00402529">
              <w:rPr>
                <w:rFonts w:ascii="Marianne" w:hAnsi="Marianne" w:cs="Arial"/>
                <w:sz w:val="20"/>
                <w:szCs w:val="20"/>
              </w:rPr>
              <w:t>31/12/2027</w:t>
            </w:r>
          </w:p>
        </w:tc>
      </w:tr>
      <w:tr w:rsidR="00402529" w:rsidRPr="00402529" w14:paraId="647A62B9" w14:textId="77777777" w:rsidTr="00FC61E9">
        <w:trPr>
          <w:jc w:val="center"/>
        </w:trPr>
        <w:tc>
          <w:tcPr>
            <w:tcW w:w="1555" w:type="dxa"/>
          </w:tcPr>
          <w:p w14:paraId="2EA1481B" w14:textId="1FFC8354" w:rsidR="00402529" w:rsidRPr="00402529" w:rsidRDefault="00402529" w:rsidP="00FC61E9">
            <w:pPr>
              <w:tabs>
                <w:tab w:val="left" w:pos="3080"/>
              </w:tabs>
              <w:spacing w:after="120"/>
              <w:ind w:right="40"/>
              <w:rPr>
                <w:rFonts w:ascii="Marianne" w:hAnsi="Marianne" w:cs="Arial"/>
                <w:sz w:val="20"/>
                <w:szCs w:val="20"/>
              </w:rPr>
            </w:pPr>
            <w:r w:rsidRPr="00402529">
              <w:rPr>
                <w:rFonts w:ascii="Marianne" w:hAnsi="Marianne" w:cs="Arial"/>
                <w:sz w:val="20"/>
                <w:szCs w:val="20"/>
              </w:rPr>
              <w:t>LOT</w:t>
            </w:r>
            <w:r w:rsidR="00FC61E9">
              <w:rPr>
                <w:rFonts w:ascii="Marianne" w:hAnsi="Marianne" w:cs="Arial"/>
                <w:sz w:val="20"/>
                <w:szCs w:val="20"/>
              </w:rPr>
              <w:t xml:space="preserve"> 3-UT</w:t>
            </w:r>
            <w:r w:rsidRPr="00402529">
              <w:rPr>
                <w:rFonts w:ascii="Marianne" w:hAnsi="Marianne" w:cs="Arial"/>
                <w:sz w:val="20"/>
                <w:szCs w:val="20"/>
              </w:rPr>
              <w:t>14</w:t>
            </w:r>
          </w:p>
        </w:tc>
        <w:tc>
          <w:tcPr>
            <w:tcW w:w="2835" w:type="dxa"/>
          </w:tcPr>
          <w:p w14:paraId="7C57F777" w14:textId="77777777" w:rsidR="00402529" w:rsidRPr="00402529" w:rsidRDefault="00402529" w:rsidP="00402529">
            <w:pPr>
              <w:tabs>
                <w:tab w:val="left" w:pos="3080"/>
              </w:tabs>
              <w:spacing w:after="120"/>
              <w:ind w:right="40"/>
              <w:jc w:val="center"/>
              <w:rPr>
                <w:rFonts w:ascii="Marianne" w:hAnsi="Marianne" w:cs="Arial"/>
                <w:sz w:val="20"/>
                <w:szCs w:val="20"/>
              </w:rPr>
            </w:pPr>
            <w:r w:rsidRPr="00402529">
              <w:rPr>
                <w:rFonts w:ascii="Marianne" w:hAnsi="Marianne" w:cs="Arial"/>
                <w:sz w:val="20"/>
                <w:szCs w:val="20"/>
              </w:rPr>
              <w:t>1 000 000€</w:t>
            </w:r>
          </w:p>
        </w:tc>
        <w:tc>
          <w:tcPr>
            <w:tcW w:w="2268" w:type="dxa"/>
          </w:tcPr>
          <w:p w14:paraId="55BD9142" w14:textId="77777777" w:rsidR="00402529" w:rsidRPr="00402529" w:rsidRDefault="00402529" w:rsidP="00402529">
            <w:pPr>
              <w:tabs>
                <w:tab w:val="left" w:pos="3080"/>
              </w:tabs>
              <w:spacing w:after="120"/>
              <w:ind w:right="40"/>
              <w:jc w:val="center"/>
              <w:rPr>
                <w:rFonts w:ascii="Marianne" w:hAnsi="Marianne" w:cs="Arial"/>
                <w:sz w:val="20"/>
                <w:szCs w:val="20"/>
              </w:rPr>
            </w:pPr>
            <w:r w:rsidRPr="00402529">
              <w:rPr>
                <w:rFonts w:ascii="Marianne" w:hAnsi="Marianne" w:cs="Arial"/>
                <w:sz w:val="20"/>
                <w:szCs w:val="20"/>
              </w:rPr>
              <w:t>31/12/2027</w:t>
            </w:r>
          </w:p>
        </w:tc>
      </w:tr>
      <w:tr w:rsidR="00402529" w:rsidRPr="00402529" w14:paraId="7804BE79" w14:textId="77777777" w:rsidTr="00FC61E9">
        <w:trPr>
          <w:jc w:val="center"/>
        </w:trPr>
        <w:tc>
          <w:tcPr>
            <w:tcW w:w="1555" w:type="dxa"/>
          </w:tcPr>
          <w:p w14:paraId="462A3391" w14:textId="438183A2" w:rsidR="00402529" w:rsidRPr="00402529" w:rsidRDefault="00402529" w:rsidP="00FC61E9">
            <w:pPr>
              <w:tabs>
                <w:tab w:val="left" w:pos="3080"/>
              </w:tabs>
              <w:spacing w:after="120"/>
              <w:ind w:right="40"/>
              <w:rPr>
                <w:rFonts w:ascii="Marianne" w:hAnsi="Marianne" w:cs="Arial"/>
                <w:sz w:val="20"/>
                <w:szCs w:val="20"/>
              </w:rPr>
            </w:pPr>
            <w:r w:rsidRPr="00402529">
              <w:rPr>
                <w:rFonts w:ascii="Marianne" w:hAnsi="Marianne" w:cs="Arial"/>
                <w:sz w:val="20"/>
                <w:szCs w:val="20"/>
              </w:rPr>
              <w:t xml:space="preserve">LOT </w:t>
            </w:r>
            <w:r w:rsidR="00FC61E9">
              <w:rPr>
                <w:rFonts w:ascii="Marianne" w:hAnsi="Marianne" w:cs="Arial"/>
                <w:sz w:val="20"/>
                <w:szCs w:val="20"/>
              </w:rPr>
              <w:t>4-UT</w:t>
            </w:r>
            <w:r w:rsidRPr="00402529">
              <w:rPr>
                <w:rFonts w:ascii="Marianne" w:hAnsi="Marianne" w:cs="Arial"/>
                <w:sz w:val="20"/>
                <w:szCs w:val="20"/>
              </w:rPr>
              <w:t>15</w:t>
            </w:r>
          </w:p>
        </w:tc>
        <w:tc>
          <w:tcPr>
            <w:tcW w:w="2835" w:type="dxa"/>
          </w:tcPr>
          <w:p w14:paraId="5C090BC7" w14:textId="77777777" w:rsidR="00402529" w:rsidRPr="00402529" w:rsidRDefault="00402529" w:rsidP="00402529">
            <w:pPr>
              <w:tabs>
                <w:tab w:val="left" w:pos="3080"/>
              </w:tabs>
              <w:spacing w:after="120"/>
              <w:ind w:right="40"/>
              <w:jc w:val="center"/>
              <w:rPr>
                <w:rFonts w:ascii="Marianne" w:hAnsi="Marianne" w:cs="Arial"/>
                <w:sz w:val="20"/>
                <w:szCs w:val="20"/>
              </w:rPr>
            </w:pPr>
            <w:r w:rsidRPr="00402529">
              <w:rPr>
                <w:rFonts w:ascii="Marianne" w:hAnsi="Marianne" w:cs="Arial"/>
                <w:sz w:val="20"/>
                <w:szCs w:val="20"/>
              </w:rPr>
              <w:t>1 000 000€</w:t>
            </w:r>
          </w:p>
        </w:tc>
        <w:tc>
          <w:tcPr>
            <w:tcW w:w="2268" w:type="dxa"/>
          </w:tcPr>
          <w:p w14:paraId="6215C3C8" w14:textId="77777777" w:rsidR="00402529" w:rsidRPr="00402529" w:rsidRDefault="00402529" w:rsidP="00402529">
            <w:pPr>
              <w:tabs>
                <w:tab w:val="left" w:pos="3080"/>
              </w:tabs>
              <w:spacing w:after="120"/>
              <w:ind w:right="40"/>
              <w:jc w:val="center"/>
              <w:rPr>
                <w:rFonts w:ascii="Marianne" w:hAnsi="Marianne" w:cs="Arial"/>
                <w:sz w:val="20"/>
                <w:szCs w:val="20"/>
              </w:rPr>
            </w:pPr>
            <w:r w:rsidRPr="00402529">
              <w:rPr>
                <w:rFonts w:ascii="Marianne" w:hAnsi="Marianne" w:cs="Arial"/>
                <w:sz w:val="20"/>
                <w:szCs w:val="20"/>
              </w:rPr>
              <w:t>31/12/2027</w:t>
            </w:r>
          </w:p>
        </w:tc>
      </w:tr>
      <w:bookmarkEnd w:id="142"/>
    </w:tbl>
    <w:p w14:paraId="61588AEC" w14:textId="77777777" w:rsidR="0081635D" w:rsidRPr="00FA30C2" w:rsidRDefault="0081635D" w:rsidP="00893927">
      <w:pPr>
        <w:rPr>
          <w:rFonts w:ascii="Marianne" w:hAnsi="Marianne" w:cs="Arial"/>
        </w:rPr>
      </w:pPr>
    </w:p>
    <w:p w14:paraId="55ED2400" w14:textId="058AF9AE" w:rsidR="00EC5249" w:rsidRPr="00FA30C2" w:rsidRDefault="00EC5249" w:rsidP="00893927">
      <w:pPr>
        <w:rPr>
          <w:rFonts w:ascii="Marianne" w:hAnsi="Marianne" w:cs="Arial"/>
          <w:b/>
          <w:highlight w:val="cyan"/>
        </w:rPr>
      </w:pPr>
    </w:p>
    <w:p w14:paraId="12558283" w14:textId="77777777" w:rsidR="00CB35C1" w:rsidRPr="00FA30C2" w:rsidRDefault="00CD7D38" w:rsidP="000F69F4">
      <w:pPr>
        <w:pStyle w:val="Titre3"/>
        <w:numPr>
          <w:ilvl w:val="2"/>
          <w:numId w:val="1"/>
        </w:numPr>
        <w:tabs>
          <w:tab w:val="num" w:pos="1146"/>
        </w:tabs>
        <w:spacing w:before="120" w:after="120"/>
        <w:ind w:left="0" w:firstLine="0"/>
        <w:rPr>
          <w:rFonts w:ascii="Marianne" w:hAnsi="Marianne" w:cs="Arial"/>
          <w:b/>
          <w:color w:val="E36C0A"/>
          <w:sz w:val="20"/>
        </w:rPr>
      </w:pPr>
      <w:r w:rsidRPr="00FA30C2">
        <w:rPr>
          <w:rFonts w:ascii="Marianne" w:hAnsi="Marianne" w:cs="Arial"/>
          <w:b/>
          <w:color w:val="E36C0A"/>
          <w:sz w:val="20"/>
        </w:rPr>
        <w:t>M</w:t>
      </w:r>
      <w:r w:rsidR="00CB35C1" w:rsidRPr="00FA30C2">
        <w:rPr>
          <w:rFonts w:ascii="Marianne" w:hAnsi="Marianne" w:cs="Arial"/>
          <w:b/>
          <w:color w:val="E36C0A"/>
          <w:sz w:val="20"/>
        </w:rPr>
        <w:t>odalités d'attribution</w:t>
      </w:r>
      <w:r w:rsidR="005136A0" w:rsidRPr="00FA30C2">
        <w:rPr>
          <w:rFonts w:ascii="Marianne" w:hAnsi="Marianne" w:cs="Arial"/>
          <w:b/>
          <w:color w:val="E36C0A"/>
          <w:sz w:val="20"/>
        </w:rPr>
        <w:t xml:space="preserve"> </w:t>
      </w:r>
      <w:r w:rsidR="0005360C" w:rsidRPr="00FA30C2">
        <w:rPr>
          <w:rFonts w:ascii="Marianne" w:hAnsi="Marianne" w:cs="Arial"/>
          <w:b/>
          <w:color w:val="E36C0A"/>
          <w:sz w:val="20"/>
        </w:rPr>
        <w:t>de l’accord-cadre</w:t>
      </w:r>
    </w:p>
    <w:p w14:paraId="48D173FB" w14:textId="3372E83A" w:rsidR="00FC61E9" w:rsidRPr="00FC61E9" w:rsidRDefault="00FC61E9" w:rsidP="00C877AB">
      <w:pPr>
        <w:jc w:val="both"/>
        <w:rPr>
          <w:rFonts w:ascii="Marianne" w:hAnsi="Marianne" w:cs="Arial"/>
        </w:rPr>
      </w:pPr>
      <w:r w:rsidRPr="00FC61E9">
        <w:rPr>
          <w:rFonts w:ascii="Marianne" w:hAnsi="Marianne" w:cs="Arial"/>
        </w:rPr>
        <w:t xml:space="preserve">Les candidats peuvent répondre à un ou plusieurs lots et pourront être attributaires d'un ou plusieurs lots, avec un maximum de </w:t>
      </w:r>
      <w:r>
        <w:rPr>
          <w:rFonts w:ascii="Marianne" w:hAnsi="Marianne" w:cs="Arial"/>
        </w:rPr>
        <w:t>2</w:t>
      </w:r>
      <w:r w:rsidRPr="00FC61E9">
        <w:rPr>
          <w:rFonts w:ascii="Marianne" w:hAnsi="Marianne" w:cs="Arial"/>
        </w:rPr>
        <w:t xml:space="preserve"> lots. </w:t>
      </w:r>
    </w:p>
    <w:p w14:paraId="265B4657" w14:textId="77777777" w:rsidR="00FC61E9" w:rsidRPr="00FC61E9" w:rsidRDefault="00FC61E9" w:rsidP="00FC61E9">
      <w:pPr>
        <w:rPr>
          <w:rFonts w:ascii="Marianne" w:hAnsi="Marianne" w:cs="Arial"/>
        </w:rPr>
      </w:pPr>
    </w:p>
    <w:p w14:paraId="48A8A6C6" w14:textId="16A64F80" w:rsidR="003862A4" w:rsidRPr="00FA30C2" w:rsidRDefault="00FC61E9" w:rsidP="00FC61E9">
      <w:pPr>
        <w:rPr>
          <w:rFonts w:ascii="Marianne" w:hAnsi="Marianne" w:cs="Arial"/>
        </w:rPr>
      </w:pPr>
      <w:r w:rsidRPr="00FC61E9">
        <w:rPr>
          <w:rFonts w:ascii="Marianne" w:hAnsi="Marianne" w:cs="Arial"/>
        </w:rPr>
        <w:t>Chaque lot sera attribué à un seul et même soumissionnaire.</w:t>
      </w:r>
    </w:p>
    <w:p w14:paraId="09DD47EC" w14:textId="77777777" w:rsidR="0033130E" w:rsidRPr="00FA30C2" w:rsidRDefault="0033130E" w:rsidP="003862A4">
      <w:pPr>
        <w:rPr>
          <w:rFonts w:ascii="Marianne" w:hAnsi="Marianne" w:cs="Arial"/>
        </w:rPr>
      </w:pPr>
    </w:p>
    <w:p w14:paraId="0912CAC8" w14:textId="1CD533EB" w:rsidR="00337B25" w:rsidRPr="00FA30C2" w:rsidRDefault="00337B25" w:rsidP="000F69F4">
      <w:pPr>
        <w:pStyle w:val="Titre3"/>
        <w:numPr>
          <w:ilvl w:val="2"/>
          <w:numId w:val="1"/>
        </w:numPr>
        <w:spacing w:before="120" w:after="120"/>
        <w:rPr>
          <w:rFonts w:ascii="Marianne" w:hAnsi="Marianne" w:cs="Arial"/>
          <w:b/>
          <w:color w:val="E36C0A"/>
          <w:sz w:val="20"/>
        </w:rPr>
      </w:pPr>
      <w:r w:rsidRPr="00FA30C2">
        <w:rPr>
          <w:rFonts w:ascii="Marianne" w:hAnsi="Marianne" w:cs="Arial"/>
          <w:b/>
          <w:color w:val="E36C0A"/>
          <w:sz w:val="20"/>
        </w:rPr>
        <w:t>Modalités d'attribution des bons de commandes</w:t>
      </w:r>
    </w:p>
    <w:p w14:paraId="49E5C0B3" w14:textId="36FB9728" w:rsidR="00893927" w:rsidRPr="00FA30C2" w:rsidRDefault="00893927" w:rsidP="00C877AB">
      <w:pPr>
        <w:jc w:val="both"/>
        <w:rPr>
          <w:rFonts w:ascii="Marianne" w:hAnsi="Marianne" w:cs="Arial"/>
        </w:rPr>
      </w:pPr>
      <w:r w:rsidRPr="00FA30C2">
        <w:rPr>
          <w:rFonts w:ascii="Marianne" w:hAnsi="Marianne" w:cs="Arial"/>
        </w:rPr>
        <w:t xml:space="preserve">Les bons de commandes seront adressés au titulaire selon les dispositions prévues </w:t>
      </w:r>
      <w:r w:rsidR="008C6196" w:rsidRPr="00FA30C2">
        <w:rPr>
          <w:rFonts w:ascii="Marianne" w:hAnsi="Marianne" w:cs="Arial"/>
        </w:rPr>
        <w:t>au CCAP du marché</w:t>
      </w:r>
      <w:r w:rsidRPr="00FA30C2">
        <w:rPr>
          <w:rFonts w:ascii="Marianne" w:hAnsi="Marianne" w:cs="Arial"/>
        </w:rPr>
        <w:t>.</w:t>
      </w:r>
    </w:p>
    <w:p w14:paraId="03EEA0AD" w14:textId="77777777" w:rsidR="00762F60" w:rsidRPr="00FA30C2" w:rsidRDefault="00762F60" w:rsidP="000F69F4">
      <w:pPr>
        <w:pStyle w:val="Titre2"/>
        <w:numPr>
          <w:ilvl w:val="1"/>
          <w:numId w:val="1"/>
        </w:numPr>
        <w:spacing w:before="240" w:after="240"/>
        <w:rPr>
          <w:rFonts w:ascii="Marianne" w:hAnsi="Marianne" w:cs="Arial"/>
          <w:color w:val="006600"/>
          <w:sz w:val="20"/>
          <w:u w:val="single"/>
        </w:rPr>
      </w:pPr>
      <w:r w:rsidRPr="00FA30C2">
        <w:rPr>
          <w:rFonts w:ascii="Marianne" w:hAnsi="Marianne" w:cs="Arial"/>
          <w:color w:val="006600"/>
          <w:sz w:val="20"/>
          <w:u w:val="single"/>
        </w:rPr>
        <w:t xml:space="preserve">Durée et prise d'effet </w:t>
      </w:r>
    </w:p>
    <w:p w14:paraId="08CAEBC6" w14:textId="34D99F93" w:rsidR="00DC5EB4" w:rsidRPr="00FA30C2" w:rsidRDefault="004532F5" w:rsidP="0037276D">
      <w:pPr>
        <w:rPr>
          <w:rFonts w:ascii="Marianne" w:hAnsi="Marianne" w:cs="Arial"/>
          <w:bCs/>
        </w:rPr>
      </w:pPr>
      <w:bookmarkStart w:id="143" w:name="_Hlk188353780"/>
      <w:r w:rsidRPr="004532F5">
        <w:rPr>
          <w:rFonts w:ascii="Marianne" w:hAnsi="Marianne" w:cs="Arial"/>
          <w:bCs/>
        </w:rPr>
        <w:t xml:space="preserve">L’accord-cadre prend effet à sa date de notification et prend fin le </w:t>
      </w:r>
      <w:r w:rsidR="00402529">
        <w:rPr>
          <w:rFonts w:ascii="Marianne" w:hAnsi="Marianne" w:cs="Arial"/>
          <w:bCs/>
        </w:rPr>
        <w:t>31 décembre 2027</w:t>
      </w:r>
    </w:p>
    <w:p w14:paraId="64F30252" w14:textId="77777777" w:rsidR="00C6764D" w:rsidRPr="00FA30C2" w:rsidRDefault="00C6764D" w:rsidP="002A0C32">
      <w:pPr>
        <w:jc w:val="both"/>
        <w:rPr>
          <w:rFonts w:ascii="Marianne" w:hAnsi="Marianne" w:cs="Arial"/>
        </w:rPr>
      </w:pPr>
    </w:p>
    <w:p w14:paraId="6CACAFCE" w14:textId="77777777" w:rsidR="00440700" w:rsidRPr="00FA30C2" w:rsidRDefault="00440700" w:rsidP="002A0C32">
      <w:pPr>
        <w:jc w:val="both"/>
        <w:rPr>
          <w:rFonts w:ascii="Marianne" w:hAnsi="Marianne" w:cs="Arial"/>
        </w:rPr>
      </w:pPr>
      <w:r w:rsidRPr="00FA30C2">
        <w:rPr>
          <w:rFonts w:ascii="Marianne" w:hAnsi="Marianne" w:cs="Arial"/>
        </w:rPr>
        <w:t>L’émission des bons de commande ne pourra intervenir que pendant la durée de validité du marché. Les bons de commande peuvent être émis jusqu’au dernier jour de validité du marché. Dans ce cas, leur durée d’exécution est fixée à deux mois maximum.</w:t>
      </w:r>
    </w:p>
    <w:bookmarkEnd w:id="143"/>
    <w:p w14:paraId="37E15FE8" w14:textId="77777777" w:rsidR="00784021" w:rsidRPr="00FA30C2" w:rsidRDefault="00784021" w:rsidP="000F69F4">
      <w:pPr>
        <w:pStyle w:val="Titre2"/>
        <w:numPr>
          <w:ilvl w:val="1"/>
          <w:numId w:val="1"/>
        </w:numPr>
        <w:spacing w:before="240" w:after="240"/>
        <w:rPr>
          <w:rFonts w:ascii="Marianne" w:hAnsi="Marianne" w:cs="Arial"/>
          <w:color w:val="006600"/>
          <w:sz w:val="20"/>
          <w:u w:val="single"/>
        </w:rPr>
      </w:pPr>
      <w:r w:rsidRPr="00FA30C2">
        <w:rPr>
          <w:rFonts w:ascii="Marianne" w:hAnsi="Marianne" w:cs="Arial"/>
          <w:color w:val="006600"/>
          <w:sz w:val="20"/>
        </w:rPr>
        <w:tab/>
      </w:r>
      <w:r w:rsidRPr="00FA30C2">
        <w:rPr>
          <w:rFonts w:ascii="Marianne" w:hAnsi="Marianne" w:cs="Arial"/>
          <w:color w:val="006600"/>
          <w:sz w:val="20"/>
          <w:u w:val="single"/>
        </w:rPr>
        <w:t xml:space="preserve">Prestations </w:t>
      </w:r>
      <w:r w:rsidR="005B38CA" w:rsidRPr="00FA30C2">
        <w:rPr>
          <w:rFonts w:ascii="Marianne" w:hAnsi="Marianne" w:cs="Arial"/>
          <w:color w:val="006600"/>
          <w:sz w:val="20"/>
          <w:u w:val="single"/>
        </w:rPr>
        <w:t>similaires</w:t>
      </w:r>
    </w:p>
    <w:bookmarkEnd w:id="140"/>
    <w:bookmarkEnd w:id="141"/>
    <w:p w14:paraId="5C291AAD" w14:textId="06918C3F" w:rsidR="00784021" w:rsidRPr="00FA30C2" w:rsidRDefault="005F46CF" w:rsidP="000175A3">
      <w:pPr>
        <w:pStyle w:val="Corpsdetexte2"/>
        <w:rPr>
          <w:rFonts w:ascii="Marianne" w:hAnsi="Marianne" w:cs="Arial"/>
        </w:rPr>
      </w:pPr>
      <w:r w:rsidRPr="00FA30C2">
        <w:rPr>
          <w:rFonts w:ascii="Marianne" w:hAnsi="Marianne" w:cs="Arial"/>
        </w:rPr>
        <w:t>L</w:t>
      </w:r>
      <w:r w:rsidR="005C4FB7" w:rsidRPr="00FA30C2">
        <w:rPr>
          <w:rFonts w:ascii="Marianne" w:hAnsi="Marianne" w:cs="Arial"/>
        </w:rPr>
        <w:t>e pouvoir adjudicateur pourra recourir aux modifications des marchés (art R.2194-1 à R.2194-9 du code de la commande publique)</w:t>
      </w:r>
      <w:r w:rsidRPr="00FA30C2">
        <w:rPr>
          <w:rFonts w:ascii="Marianne" w:hAnsi="Marianne" w:cs="Arial"/>
        </w:rPr>
        <w:t xml:space="preserve"> ou </w:t>
      </w:r>
      <w:r w:rsidR="005C4FB7" w:rsidRPr="00FA30C2">
        <w:rPr>
          <w:rFonts w:ascii="Marianne" w:hAnsi="Marianne" w:cs="Arial"/>
        </w:rPr>
        <w:t>aux marchés ayant pour objet la réalisation de prestations similaires (art R.2122-7 du code de la commande publique).</w:t>
      </w:r>
    </w:p>
    <w:p w14:paraId="2FF13F0F" w14:textId="509EF3A8" w:rsidR="00784021" w:rsidRPr="00FA30C2" w:rsidRDefault="00784021" w:rsidP="000F69F4">
      <w:pPr>
        <w:pStyle w:val="Titre2"/>
        <w:numPr>
          <w:ilvl w:val="1"/>
          <w:numId w:val="1"/>
        </w:numPr>
        <w:spacing w:before="240" w:after="240"/>
        <w:rPr>
          <w:rFonts w:ascii="Marianne" w:hAnsi="Marianne" w:cs="Arial"/>
          <w:color w:val="006600"/>
          <w:sz w:val="20"/>
          <w:u w:val="single"/>
        </w:rPr>
      </w:pPr>
      <w:r w:rsidRPr="00FA30C2">
        <w:rPr>
          <w:rFonts w:ascii="Marianne" w:hAnsi="Marianne" w:cs="Arial"/>
          <w:color w:val="006600"/>
          <w:sz w:val="20"/>
          <w:u w:val="single"/>
        </w:rPr>
        <w:tab/>
        <w:t>Variantes et/ou prestations supplémentaires éventuelles (P</w:t>
      </w:r>
      <w:r w:rsidR="002B1F11" w:rsidRPr="00FA30C2">
        <w:rPr>
          <w:rFonts w:ascii="Marianne" w:hAnsi="Marianne" w:cs="Arial"/>
          <w:color w:val="006600"/>
          <w:sz w:val="20"/>
          <w:u w:val="single"/>
        </w:rPr>
        <w:t>.</w:t>
      </w:r>
      <w:r w:rsidRPr="00FA30C2">
        <w:rPr>
          <w:rFonts w:ascii="Marianne" w:hAnsi="Marianne" w:cs="Arial"/>
          <w:color w:val="006600"/>
          <w:sz w:val="20"/>
          <w:u w:val="single"/>
        </w:rPr>
        <w:t>S</w:t>
      </w:r>
      <w:r w:rsidR="002B1F11" w:rsidRPr="00FA30C2">
        <w:rPr>
          <w:rFonts w:ascii="Marianne" w:hAnsi="Marianne" w:cs="Arial"/>
          <w:color w:val="006600"/>
          <w:sz w:val="20"/>
          <w:u w:val="single"/>
        </w:rPr>
        <w:t>.</w:t>
      </w:r>
      <w:r w:rsidRPr="00FA30C2">
        <w:rPr>
          <w:rFonts w:ascii="Marianne" w:hAnsi="Marianne" w:cs="Arial"/>
          <w:color w:val="006600"/>
          <w:sz w:val="20"/>
          <w:u w:val="single"/>
        </w:rPr>
        <w:t>E)</w:t>
      </w:r>
    </w:p>
    <w:p w14:paraId="550CDE9E" w14:textId="479C0EEA" w:rsidR="00811778" w:rsidRPr="00FA30C2" w:rsidRDefault="00811778" w:rsidP="00811778">
      <w:pPr>
        <w:rPr>
          <w:rFonts w:ascii="Marianne" w:hAnsi="Marianne" w:cs="Arial"/>
        </w:rPr>
      </w:pPr>
      <w:r w:rsidRPr="00FA30C2">
        <w:rPr>
          <w:rFonts w:ascii="Marianne" w:hAnsi="Marianne" w:cs="Arial"/>
        </w:rPr>
        <w:t xml:space="preserve">Il n’est pas proposé de </w:t>
      </w:r>
      <w:r w:rsidR="00975CBA">
        <w:rPr>
          <w:rFonts w:ascii="Marianne" w:hAnsi="Marianne" w:cs="Arial"/>
        </w:rPr>
        <w:t>p</w:t>
      </w:r>
      <w:r w:rsidRPr="00FA30C2">
        <w:rPr>
          <w:rFonts w:ascii="Marianne" w:hAnsi="Marianne" w:cs="Arial"/>
        </w:rPr>
        <w:t xml:space="preserve">restations </w:t>
      </w:r>
      <w:r w:rsidR="00975CBA">
        <w:rPr>
          <w:rFonts w:ascii="Marianne" w:hAnsi="Marianne" w:cs="Arial"/>
        </w:rPr>
        <w:t>s</w:t>
      </w:r>
      <w:r w:rsidRPr="00FA30C2">
        <w:rPr>
          <w:rFonts w:ascii="Marianne" w:hAnsi="Marianne" w:cs="Arial"/>
        </w:rPr>
        <w:t xml:space="preserve">upplémentaires </w:t>
      </w:r>
      <w:r w:rsidR="00975CBA">
        <w:rPr>
          <w:rFonts w:ascii="Marianne" w:hAnsi="Marianne" w:cs="Arial"/>
        </w:rPr>
        <w:t>é</w:t>
      </w:r>
      <w:r w:rsidRPr="00FA30C2">
        <w:rPr>
          <w:rFonts w:ascii="Marianne" w:hAnsi="Marianne" w:cs="Arial"/>
        </w:rPr>
        <w:t>ventuelles.</w:t>
      </w:r>
    </w:p>
    <w:p w14:paraId="0509D8A6" w14:textId="77777777" w:rsidR="008C6196" w:rsidRPr="00FA30C2" w:rsidRDefault="008C6196" w:rsidP="00811778">
      <w:pPr>
        <w:rPr>
          <w:rFonts w:ascii="Marianne" w:hAnsi="Marianne" w:cs="Arial"/>
        </w:rPr>
      </w:pPr>
    </w:p>
    <w:p w14:paraId="23B6A02A" w14:textId="070AC53D" w:rsidR="008C6196" w:rsidRPr="00FA30C2" w:rsidRDefault="007320EB" w:rsidP="003C4153">
      <w:pPr>
        <w:jc w:val="both"/>
        <w:rPr>
          <w:rFonts w:ascii="Marianne" w:hAnsi="Marianne" w:cs="Arial"/>
        </w:rPr>
      </w:pPr>
      <w:r w:rsidRPr="00D03ECD">
        <w:rPr>
          <w:rFonts w:ascii="Marianne" w:hAnsi="Marianne" w:cs="Arial"/>
        </w:rPr>
        <w:t>Il est prévu une variante facultative pour les matériaux recyclés</w:t>
      </w:r>
      <w:r w:rsidR="00595C30" w:rsidRPr="00D03ECD">
        <w:rPr>
          <w:rFonts w:ascii="Marianne" w:hAnsi="Marianne" w:cs="Arial"/>
        </w:rPr>
        <w:t xml:space="preserve"> </w:t>
      </w:r>
      <w:r w:rsidR="00C04BC2" w:rsidRPr="00D03ECD">
        <w:rPr>
          <w:rFonts w:ascii="Marianne" w:hAnsi="Marianne" w:cs="Arial"/>
        </w:rPr>
        <w:t>(se</w:t>
      </w:r>
      <w:r w:rsidR="00C04BC2" w:rsidRPr="00C04BC2">
        <w:rPr>
          <w:rFonts w:ascii="Marianne" w:hAnsi="Marianne" w:cs="Arial"/>
        </w:rPr>
        <w:t xml:space="preserve"> référer à l’article 4.6 du </w:t>
      </w:r>
      <w:del w:id="144" w:author="DECOURCELLE Romain" w:date="2025-03-12T17:51:00Z" w16du:dateUtc="2025-03-12T16:51:00Z">
        <w:r w:rsidR="00C04BC2" w:rsidRPr="00C04BC2" w:rsidDel="0001697E">
          <w:rPr>
            <w:rFonts w:ascii="Marianne" w:hAnsi="Marianne" w:cs="Arial"/>
          </w:rPr>
          <w:delText xml:space="preserve">présent </w:delText>
        </w:r>
      </w:del>
      <w:r w:rsidR="00C04BC2" w:rsidRPr="00C04BC2">
        <w:rPr>
          <w:rFonts w:ascii="Marianne" w:hAnsi="Marianne" w:cs="Arial"/>
        </w:rPr>
        <w:t>CCTP)</w:t>
      </w:r>
    </w:p>
    <w:p w14:paraId="416CD9DD" w14:textId="77777777" w:rsidR="00595C30" w:rsidRDefault="00595C30" w:rsidP="00811778">
      <w:pPr>
        <w:rPr>
          <w:rFonts w:ascii="Marianne" w:hAnsi="Marianne" w:cs="Arial"/>
          <w:b/>
        </w:rPr>
      </w:pPr>
    </w:p>
    <w:p w14:paraId="61CA5A69" w14:textId="77777777" w:rsidR="007A337E" w:rsidRPr="00FA30C2" w:rsidRDefault="007A337E" w:rsidP="00811778">
      <w:pPr>
        <w:rPr>
          <w:rFonts w:ascii="Marianne" w:hAnsi="Marianne" w:cs="Arial"/>
          <w:b/>
        </w:rPr>
      </w:pPr>
    </w:p>
    <w:p w14:paraId="7379E8BF" w14:textId="77777777" w:rsidR="00E414F8" w:rsidRPr="00FA30C2" w:rsidRDefault="00E414F8" w:rsidP="008C6196">
      <w:pPr>
        <w:keepNext/>
        <w:numPr>
          <w:ilvl w:val="0"/>
          <w:numId w:val="10"/>
        </w:numPr>
        <w:pBdr>
          <w:top w:val="single" w:sz="4" w:space="1" w:color="008000"/>
          <w:left w:val="single" w:sz="4" w:space="4" w:color="008000"/>
          <w:bottom w:val="single" w:sz="4" w:space="1" w:color="008000"/>
          <w:right w:val="single" w:sz="4" w:space="4" w:color="008000"/>
        </w:pBdr>
        <w:overflowPunct w:val="0"/>
        <w:autoSpaceDE w:val="0"/>
        <w:autoSpaceDN w:val="0"/>
        <w:adjustRightInd w:val="0"/>
        <w:spacing w:before="200" w:after="100"/>
        <w:jc w:val="both"/>
        <w:textAlignment w:val="baseline"/>
        <w:outlineLvl w:val="0"/>
        <w:rPr>
          <w:rFonts w:ascii="Marianne" w:hAnsi="Marianne" w:cs="Arial"/>
          <w:b/>
          <w:bCs/>
          <w:smallCaps/>
          <w:color w:val="008000"/>
          <w:sz w:val="22"/>
          <w:szCs w:val="24"/>
        </w:rPr>
      </w:pPr>
      <w:r w:rsidRPr="00FA30C2">
        <w:rPr>
          <w:rFonts w:ascii="Marianne" w:hAnsi="Marianne" w:cs="Arial"/>
          <w:b/>
          <w:bCs/>
          <w:smallCaps/>
          <w:color w:val="008000"/>
          <w:sz w:val="22"/>
          <w:szCs w:val="24"/>
        </w:rPr>
        <w:t>Caractéristiques de la consultation</w:t>
      </w:r>
    </w:p>
    <w:p w14:paraId="26E2E6FE" w14:textId="77777777" w:rsidR="006D208C" w:rsidRPr="00FA30C2" w:rsidRDefault="006D208C" w:rsidP="008C6196">
      <w:pPr>
        <w:pStyle w:val="Paragraphedeliste"/>
        <w:keepNext/>
        <w:numPr>
          <w:ilvl w:val="0"/>
          <w:numId w:val="13"/>
        </w:numPr>
        <w:spacing w:before="240" w:after="240"/>
        <w:outlineLvl w:val="1"/>
        <w:rPr>
          <w:rFonts w:ascii="Marianne" w:hAnsi="Marianne" w:cs="Arial"/>
          <w:b/>
          <w:bCs/>
          <w:vanish/>
          <w:color w:val="006600"/>
          <w:sz w:val="20"/>
          <w:szCs w:val="20"/>
          <w:u w:val="single"/>
        </w:rPr>
      </w:pPr>
      <w:bookmarkStart w:id="145" w:name="_Toc329080124"/>
      <w:bookmarkStart w:id="146" w:name="_Toc447203597"/>
    </w:p>
    <w:p w14:paraId="69C45EA2" w14:textId="77777777" w:rsidR="006D208C" w:rsidRPr="00FA30C2" w:rsidRDefault="006D208C" w:rsidP="008C6196">
      <w:pPr>
        <w:pStyle w:val="Paragraphedeliste"/>
        <w:keepNext/>
        <w:numPr>
          <w:ilvl w:val="0"/>
          <w:numId w:val="13"/>
        </w:numPr>
        <w:spacing w:before="240" w:after="240"/>
        <w:outlineLvl w:val="1"/>
        <w:rPr>
          <w:rFonts w:ascii="Marianne" w:hAnsi="Marianne" w:cs="Arial"/>
          <w:b/>
          <w:bCs/>
          <w:vanish/>
          <w:color w:val="006600"/>
          <w:sz w:val="20"/>
          <w:szCs w:val="20"/>
          <w:u w:val="single"/>
        </w:rPr>
      </w:pPr>
    </w:p>
    <w:p w14:paraId="2D6F6E2E" w14:textId="77777777" w:rsidR="006D208C" w:rsidRPr="00FA30C2" w:rsidRDefault="006D208C" w:rsidP="008C6196">
      <w:pPr>
        <w:pStyle w:val="Paragraphedeliste"/>
        <w:keepNext/>
        <w:numPr>
          <w:ilvl w:val="0"/>
          <w:numId w:val="13"/>
        </w:numPr>
        <w:spacing w:before="240" w:after="240"/>
        <w:outlineLvl w:val="1"/>
        <w:rPr>
          <w:rFonts w:ascii="Marianne" w:hAnsi="Marianne" w:cs="Arial"/>
          <w:b/>
          <w:bCs/>
          <w:vanish/>
          <w:color w:val="006600"/>
          <w:sz w:val="20"/>
          <w:szCs w:val="20"/>
          <w:u w:val="single"/>
        </w:rPr>
      </w:pPr>
    </w:p>
    <w:p w14:paraId="26E2A1D2" w14:textId="77777777" w:rsidR="006D208C" w:rsidRPr="00FA30C2" w:rsidRDefault="006D208C" w:rsidP="008C6196">
      <w:pPr>
        <w:pStyle w:val="Paragraphedeliste"/>
        <w:keepNext/>
        <w:numPr>
          <w:ilvl w:val="0"/>
          <w:numId w:val="13"/>
        </w:numPr>
        <w:spacing w:before="240" w:after="240"/>
        <w:outlineLvl w:val="1"/>
        <w:rPr>
          <w:rFonts w:ascii="Marianne" w:hAnsi="Marianne" w:cs="Arial"/>
          <w:b/>
          <w:bCs/>
          <w:vanish/>
          <w:color w:val="006600"/>
          <w:sz w:val="20"/>
          <w:szCs w:val="20"/>
          <w:u w:val="single"/>
        </w:rPr>
      </w:pPr>
    </w:p>
    <w:p w14:paraId="5453752F" w14:textId="7E1FA870" w:rsidR="00B259F7" w:rsidRPr="00FA30C2" w:rsidRDefault="00E81523" w:rsidP="00B259F7">
      <w:pPr>
        <w:keepNext/>
        <w:numPr>
          <w:ilvl w:val="1"/>
          <w:numId w:val="13"/>
        </w:numPr>
        <w:spacing w:before="240" w:after="240"/>
        <w:outlineLvl w:val="1"/>
        <w:rPr>
          <w:rFonts w:ascii="Marianne" w:hAnsi="Marianne" w:cs="Arial"/>
          <w:b/>
          <w:color w:val="006600"/>
          <w:u w:val="single"/>
        </w:rPr>
      </w:pPr>
      <w:bookmarkStart w:id="147" w:name="_Toc460926434"/>
      <w:r w:rsidRPr="00FA30C2">
        <w:rPr>
          <w:rFonts w:ascii="Marianne" w:hAnsi="Marianne" w:cs="Arial"/>
          <w:b/>
          <w:color w:val="006600"/>
          <w:u w:val="single"/>
        </w:rPr>
        <w:t>Visite des lieux</w:t>
      </w:r>
    </w:p>
    <w:p w14:paraId="3466BF1C" w14:textId="77777777" w:rsidR="007A337E" w:rsidRDefault="007A337E" w:rsidP="0094638B">
      <w:pPr>
        <w:jc w:val="both"/>
        <w:rPr>
          <w:rFonts w:ascii="Marianne" w:hAnsi="Marianne" w:cs="Arial"/>
        </w:rPr>
      </w:pPr>
      <w:r>
        <w:rPr>
          <w:rFonts w:ascii="Marianne" w:hAnsi="Marianne" w:cs="Arial"/>
        </w:rPr>
        <w:t>Sans objet dans le cadre de la consultation de l’accord-cadre.</w:t>
      </w:r>
    </w:p>
    <w:p w14:paraId="098BF16D" w14:textId="77777777" w:rsidR="004E1A88" w:rsidRDefault="004E1A88" w:rsidP="0094638B">
      <w:pPr>
        <w:jc w:val="both"/>
        <w:rPr>
          <w:rFonts w:ascii="Marianne" w:hAnsi="Marianne" w:cs="Arial"/>
        </w:rPr>
      </w:pPr>
    </w:p>
    <w:p w14:paraId="1B3AF31E" w14:textId="522018DD" w:rsidR="00B259F7" w:rsidRPr="00FA30C2" w:rsidRDefault="00B259F7" w:rsidP="0094638B">
      <w:pPr>
        <w:jc w:val="both"/>
        <w:rPr>
          <w:rFonts w:ascii="Marianne" w:hAnsi="Marianne" w:cs="Arial"/>
        </w:rPr>
      </w:pPr>
      <w:r w:rsidRPr="00FA30C2">
        <w:rPr>
          <w:rFonts w:ascii="Marianne" w:hAnsi="Marianne" w:cs="Arial"/>
        </w:rPr>
        <w:t>Les visites des l</w:t>
      </w:r>
      <w:r w:rsidR="004B04F6" w:rsidRPr="00FA30C2">
        <w:rPr>
          <w:rFonts w:ascii="Marianne" w:hAnsi="Marianne" w:cs="Arial"/>
        </w:rPr>
        <w:t>ieux pourront être obligatoires lors de la remise en concurrence et ser</w:t>
      </w:r>
      <w:r w:rsidR="00AF65D8" w:rsidRPr="00FA30C2">
        <w:rPr>
          <w:rFonts w:ascii="Marianne" w:hAnsi="Marianne" w:cs="Arial"/>
        </w:rPr>
        <w:t xml:space="preserve">ont précisés </w:t>
      </w:r>
      <w:r w:rsidR="00CA5BC8" w:rsidRPr="00FA30C2">
        <w:rPr>
          <w:rFonts w:ascii="Marianne" w:hAnsi="Marianne" w:cs="Arial"/>
        </w:rPr>
        <w:t xml:space="preserve">dans le règlement </w:t>
      </w:r>
      <w:r w:rsidR="0094638B" w:rsidRPr="00FA30C2">
        <w:rPr>
          <w:rFonts w:ascii="Marianne" w:hAnsi="Marianne" w:cs="Arial"/>
        </w:rPr>
        <w:t>de consultation spécifique à chaque marché subséquent.</w:t>
      </w:r>
    </w:p>
    <w:bookmarkEnd w:id="147"/>
    <w:p w14:paraId="695997A9" w14:textId="77777777" w:rsidR="00B71058" w:rsidRPr="00FA30C2" w:rsidRDefault="00B71058" w:rsidP="008C6196">
      <w:pPr>
        <w:keepNext/>
        <w:numPr>
          <w:ilvl w:val="1"/>
          <w:numId w:val="13"/>
        </w:numPr>
        <w:spacing w:before="240" w:after="240"/>
        <w:jc w:val="both"/>
        <w:outlineLvl w:val="1"/>
        <w:rPr>
          <w:rFonts w:ascii="Marianne" w:hAnsi="Marianne" w:cs="Arial"/>
          <w:b/>
          <w:bCs/>
          <w:color w:val="006600"/>
          <w:u w:val="single"/>
        </w:rPr>
      </w:pPr>
      <w:r w:rsidRPr="00FA30C2">
        <w:rPr>
          <w:rFonts w:ascii="Marianne" w:hAnsi="Marianne" w:cs="Arial"/>
          <w:b/>
          <w:bCs/>
          <w:color w:val="006600"/>
          <w:u w:val="single"/>
        </w:rPr>
        <w:t>Délai de validité des offres</w:t>
      </w:r>
      <w:bookmarkEnd w:id="145"/>
      <w:bookmarkEnd w:id="146"/>
    </w:p>
    <w:p w14:paraId="2D1C1E91" w14:textId="77777777" w:rsidR="00B71058" w:rsidRPr="00FA30C2" w:rsidRDefault="00B71058" w:rsidP="00B71058">
      <w:pPr>
        <w:jc w:val="both"/>
        <w:rPr>
          <w:rFonts w:ascii="Marianne" w:hAnsi="Marianne" w:cs="Arial"/>
        </w:rPr>
      </w:pPr>
      <w:r w:rsidRPr="00FA30C2">
        <w:rPr>
          <w:rFonts w:ascii="Marianne" w:hAnsi="Marianne" w:cs="Arial"/>
        </w:rPr>
        <w:t xml:space="preserve">Le délai de validité des offres est de </w:t>
      </w:r>
      <w:r w:rsidR="00410C80" w:rsidRPr="00FA30C2">
        <w:rPr>
          <w:rFonts w:ascii="Marianne" w:hAnsi="Marianne" w:cs="Arial"/>
        </w:rPr>
        <w:t>9</w:t>
      </w:r>
      <w:r w:rsidRPr="00FA30C2">
        <w:rPr>
          <w:rFonts w:ascii="Marianne" w:hAnsi="Marianne" w:cs="Arial"/>
        </w:rPr>
        <w:t>0 jours.</w:t>
      </w:r>
    </w:p>
    <w:p w14:paraId="2ACD67EF" w14:textId="0713422A" w:rsidR="00B71058" w:rsidRPr="00FA30C2" w:rsidRDefault="00B71058" w:rsidP="00B71058">
      <w:pPr>
        <w:jc w:val="both"/>
        <w:rPr>
          <w:rFonts w:ascii="Marianne" w:hAnsi="Marianne" w:cs="Arial"/>
        </w:rPr>
      </w:pPr>
      <w:r w:rsidRPr="00FA30C2">
        <w:rPr>
          <w:rFonts w:ascii="Marianne" w:hAnsi="Marianne" w:cs="Arial"/>
        </w:rPr>
        <w:t>Il court à compter de la date limite fixée pour la remise des offres</w:t>
      </w:r>
      <w:r w:rsidR="00121344" w:rsidRPr="00FA30C2">
        <w:rPr>
          <w:rFonts w:ascii="Marianne" w:hAnsi="Marianne" w:cs="Arial"/>
        </w:rPr>
        <w:t>.</w:t>
      </w:r>
    </w:p>
    <w:p w14:paraId="25190BB3" w14:textId="77777777" w:rsidR="00B71058" w:rsidRPr="00FA30C2" w:rsidRDefault="00B71058" w:rsidP="008C6196">
      <w:pPr>
        <w:keepNext/>
        <w:numPr>
          <w:ilvl w:val="1"/>
          <w:numId w:val="13"/>
        </w:numPr>
        <w:spacing w:before="240" w:after="240"/>
        <w:ind w:left="674" w:hanging="390"/>
        <w:jc w:val="both"/>
        <w:outlineLvl w:val="1"/>
        <w:rPr>
          <w:rFonts w:ascii="Marianne" w:hAnsi="Marianne" w:cs="Arial"/>
          <w:b/>
          <w:bCs/>
          <w:color w:val="006600"/>
          <w:u w:val="single"/>
        </w:rPr>
      </w:pPr>
      <w:bookmarkStart w:id="148" w:name="_Toc329080125"/>
      <w:bookmarkStart w:id="149" w:name="_Toc447203598"/>
      <w:r w:rsidRPr="00FA30C2">
        <w:rPr>
          <w:rFonts w:ascii="Marianne" w:hAnsi="Marianne" w:cs="Arial"/>
          <w:b/>
          <w:bCs/>
          <w:color w:val="006600"/>
          <w:u w:val="single"/>
        </w:rPr>
        <w:t>Nature des contractants</w:t>
      </w:r>
      <w:bookmarkEnd w:id="148"/>
      <w:bookmarkEnd w:id="149"/>
      <w:r w:rsidRPr="00FA30C2">
        <w:rPr>
          <w:rFonts w:ascii="Marianne" w:hAnsi="Marianne" w:cs="Arial"/>
          <w:b/>
          <w:bCs/>
          <w:color w:val="006600"/>
          <w:u w:val="single"/>
        </w:rPr>
        <w:t xml:space="preserve"> </w:t>
      </w:r>
    </w:p>
    <w:p w14:paraId="4CE29DA1" w14:textId="18BDF9C6" w:rsidR="00F04F13" w:rsidRPr="00FA30C2" w:rsidRDefault="00F04F13" w:rsidP="00F04F13">
      <w:pPr>
        <w:jc w:val="both"/>
        <w:rPr>
          <w:rFonts w:ascii="Marianne" w:hAnsi="Marianne" w:cs="Arial"/>
        </w:rPr>
      </w:pPr>
      <w:bookmarkStart w:id="150" w:name="_Toc78612321"/>
      <w:bookmarkStart w:id="151" w:name="_Toc81880382"/>
      <w:bookmarkStart w:id="152" w:name="_Toc148783533"/>
      <w:r w:rsidRPr="00FA30C2">
        <w:rPr>
          <w:rFonts w:ascii="Marianne" w:hAnsi="Marianne" w:cs="Arial"/>
        </w:rPr>
        <w:t>Conformément à l'article R.2142-19 du code de la commande publique, les opérateurs économiques sont autorisés à se porter candidat sous forme de groupement solidaire ou conjoint, sous réserve du respect des règles relatives à la concurrence.</w:t>
      </w:r>
    </w:p>
    <w:p w14:paraId="2CC60DE5" w14:textId="77777777" w:rsidR="00B71058" w:rsidRPr="00FA30C2" w:rsidRDefault="00B71058" w:rsidP="00B71058">
      <w:pPr>
        <w:jc w:val="both"/>
        <w:rPr>
          <w:rFonts w:ascii="Marianne" w:hAnsi="Marianne" w:cs="Arial"/>
        </w:rPr>
      </w:pPr>
    </w:p>
    <w:p w14:paraId="450FCCF4" w14:textId="045D85C2" w:rsidR="00B71058" w:rsidRPr="00FA30C2" w:rsidRDefault="00B71058" w:rsidP="00B71058">
      <w:pPr>
        <w:jc w:val="both"/>
        <w:rPr>
          <w:rFonts w:ascii="Marianne" w:hAnsi="Marianne" w:cs="Arial"/>
        </w:rPr>
      </w:pPr>
      <w:r w:rsidRPr="00FA30C2">
        <w:rPr>
          <w:rFonts w:ascii="Marianne" w:hAnsi="Marianne" w:cs="Arial"/>
        </w:rPr>
        <w:t>Le cas échéant et dans les deux formes de groupements, l'un des opérateurs économiques membres du groupement, désigné dans l'acte d'engagement comme mandataire, représentera l'ensemble des membres vis-à-vis du pouvoir adjudicateur, et coordonnera les prestations des membres du groupement.</w:t>
      </w:r>
    </w:p>
    <w:p w14:paraId="0A36806A" w14:textId="77777777" w:rsidR="00B71058" w:rsidRPr="00FA30C2" w:rsidRDefault="00B71058" w:rsidP="00B71058">
      <w:pPr>
        <w:jc w:val="both"/>
        <w:rPr>
          <w:rFonts w:ascii="Marianne" w:hAnsi="Marianne" w:cs="Arial"/>
        </w:rPr>
      </w:pPr>
    </w:p>
    <w:p w14:paraId="67E918D4" w14:textId="77777777" w:rsidR="00B71058" w:rsidRPr="00FA30C2" w:rsidRDefault="00B71058" w:rsidP="00B71058">
      <w:pPr>
        <w:jc w:val="both"/>
        <w:rPr>
          <w:rFonts w:ascii="Marianne" w:hAnsi="Marianne" w:cs="Arial"/>
        </w:rPr>
      </w:pPr>
      <w:r w:rsidRPr="00FA30C2">
        <w:rPr>
          <w:rFonts w:ascii="Marianne" w:hAnsi="Marianne" w:cs="Arial"/>
        </w:rPr>
        <w:t xml:space="preserve">Il est prévu que le mandataire du groupement conjoint sera solidaire, pour l'exécution </w:t>
      </w:r>
      <w:r w:rsidR="00C707BD" w:rsidRPr="00FA30C2">
        <w:rPr>
          <w:rFonts w:ascii="Marianne" w:hAnsi="Marianne" w:cs="Arial"/>
        </w:rPr>
        <w:t>du marché</w:t>
      </w:r>
      <w:r w:rsidRPr="00FA30C2">
        <w:rPr>
          <w:rFonts w:ascii="Marianne" w:hAnsi="Marianne" w:cs="Arial"/>
        </w:rPr>
        <w:t>, de chacun des membres du groupement pour ses obligations contractuelles à l'égard du pouvoir adjudicateur.</w:t>
      </w:r>
    </w:p>
    <w:p w14:paraId="746A714D" w14:textId="77777777" w:rsidR="00B71058" w:rsidRPr="00FA30C2" w:rsidRDefault="00B71058" w:rsidP="00B71058">
      <w:pPr>
        <w:jc w:val="both"/>
        <w:rPr>
          <w:rFonts w:ascii="Marianne" w:hAnsi="Marianne" w:cs="Arial"/>
        </w:rPr>
      </w:pPr>
    </w:p>
    <w:p w14:paraId="32899394" w14:textId="77777777" w:rsidR="00E414F8" w:rsidRPr="00FA30C2" w:rsidRDefault="00B71058" w:rsidP="00B71058">
      <w:pPr>
        <w:jc w:val="both"/>
        <w:rPr>
          <w:rFonts w:ascii="Marianne" w:hAnsi="Marianne" w:cs="Arial"/>
        </w:rPr>
      </w:pPr>
      <w:r w:rsidRPr="00FA30C2">
        <w:rPr>
          <w:rFonts w:ascii="Marianne" w:hAnsi="Marianne" w:cs="Arial"/>
        </w:rPr>
        <w:t>En outre, en cas de groupement conjoint, l'acte d'engagement sera un document unique qui indiquera le montant et la répartition détaillée des prestations que chacun des membres du gr</w:t>
      </w:r>
      <w:r w:rsidR="00E414F8" w:rsidRPr="00FA30C2">
        <w:rPr>
          <w:rFonts w:ascii="Marianne" w:hAnsi="Marianne" w:cs="Arial"/>
        </w:rPr>
        <w:t>oupement s'engagera à exécuter.</w:t>
      </w:r>
    </w:p>
    <w:p w14:paraId="62EF714D" w14:textId="77777777" w:rsidR="00E414F8" w:rsidRPr="00FA30C2" w:rsidRDefault="00E414F8" w:rsidP="00B71058">
      <w:pPr>
        <w:jc w:val="both"/>
        <w:rPr>
          <w:rFonts w:ascii="Marianne" w:hAnsi="Marianne" w:cs="Arial"/>
        </w:rPr>
      </w:pPr>
    </w:p>
    <w:p w14:paraId="16DA7D54" w14:textId="77777777" w:rsidR="00B71058" w:rsidRPr="00FA30C2" w:rsidRDefault="00B71058" w:rsidP="00B71058">
      <w:pPr>
        <w:jc w:val="both"/>
        <w:rPr>
          <w:rFonts w:ascii="Marianne" w:hAnsi="Marianne" w:cs="Arial"/>
        </w:rPr>
      </w:pPr>
      <w:r w:rsidRPr="00FA30C2">
        <w:rPr>
          <w:rFonts w:ascii="Marianne" w:hAnsi="Marianne" w:cs="Arial"/>
        </w:rPr>
        <w:t>Les candidatures et les offres seront présentées soit par l'ensemble des opérateurs économiques groupés, soit par le mandataire</w:t>
      </w:r>
      <w:r w:rsidR="00C707BD" w:rsidRPr="00FA30C2">
        <w:rPr>
          <w:rFonts w:ascii="Marianne" w:hAnsi="Marianne" w:cs="Arial"/>
        </w:rPr>
        <w:t>,</w:t>
      </w:r>
      <w:r w:rsidRPr="00FA30C2">
        <w:rPr>
          <w:rFonts w:ascii="Marianne" w:hAnsi="Marianne" w:cs="Arial"/>
        </w:rPr>
        <w:t xml:space="preserve"> s'il justifie des habilitations nécessaires pour représenter ces opérateurs économiques au stade de la passation. Un même opérateur économique ne pourra pas être mandataire de plus d'un groupement pour un même marché.</w:t>
      </w:r>
    </w:p>
    <w:p w14:paraId="52CC4186" w14:textId="77777777" w:rsidR="00B71058" w:rsidRPr="00FA30C2" w:rsidRDefault="00B71058" w:rsidP="00B71058">
      <w:pPr>
        <w:jc w:val="both"/>
        <w:rPr>
          <w:rFonts w:ascii="Marianne" w:hAnsi="Marianne" w:cs="Arial"/>
        </w:rPr>
      </w:pPr>
    </w:p>
    <w:p w14:paraId="00FA9723" w14:textId="77777777" w:rsidR="00B71058" w:rsidRPr="00FA30C2" w:rsidRDefault="00B71058" w:rsidP="008C6196">
      <w:pPr>
        <w:keepNext/>
        <w:numPr>
          <w:ilvl w:val="0"/>
          <w:numId w:val="10"/>
        </w:numPr>
        <w:pBdr>
          <w:top w:val="single" w:sz="4" w:space="1" w:color="008000"/>
          <w:left w:val="single" w:sz="4" w:space="4" w:color="008000"/>
          <w:bottom w:val="single" w:sz="4" w:space="1" w:color="008000"/>
          <w:right w:val="single" w:sz="4" w:space="4" w:color="008000"/>
        </w:pBdr>
        <w:overflowPunct w:val="0"/>
        <w:autoSpaceDE w:val="0"/>
        <w:autoSpaceDN w:val="0"/>
        <w:adjustRightInd w:val="0"/>
        <w:spacing w:before="200" w:after="100"/>
        <w:jc w:val="both"/>
        <w:textAlignment w:val="baseline"/>
        <w:outlineLvl w:val="0"/>
        <w:rPr>
          <w:rFonts w:ascii="Marianne" w:hAnsi="Marianne" w:cs="Arial"/>
          <w:b/>
          <w:bCs/>
          <w:smallCaps/>
          <w:color w:val="008000"/>
          <w:sz w:val="22"/>
          <w:szCs w:val="24"/>
        </w:rPr>
      </w:pPr>
      <w:bookmarkStart w:id="153" w:name="_Toc447203599"/>
      <w:r w:rsidRPr="00FA30C2">
        <w:rPr>
          <w:rFonts w:ascii="Marianne" w:hAnsi="Marianne" w:cs="Arial"/>
          <w:b/>
          <w:bCs/>
          <w:smallCaps/>
          <w:color w:val="008000"/>
          <w:sz w:val="22"/>
          <w:szCs w:val="24"/>
        </w:rPr>
        <w:t>Modalités de retrait du dossier de consultation des entreprises</w:t>
      </w:r>
      <w:bookmarkEnd w:id="153"/>
      <w:r w:rsidRPr="00FA30C2">
        <w:rPr>
          <w:rFonts w:ascii="Marianne" w:hAnsi="Marianne" w:cs="Arial"/>
          <w:b/>
          <w:bCs/>
          <w:smallCaps/>
          <w:color w:val="008000"/>
          <w:sz w:val="22"/>
          <w:szCs w:val="24"/>
        </w:rPr>
        <w:t xml:space="preserve"> </w:t>
      </w:r>
    </w:p>
    <w:p w14:paraId="2884CAF2" w14:textId="77777777" w:rsidR="00B71058" w:rsidRPr="00FA30C2" w:rsidRDefault="00B71058" w:rsidP="008C6196">
      <w:pPr>
        <w:keepNext/>
        <w:numPr>
          <w:ilvl w:val="1"/>
          <w:numId w:val="14"/>
        </w:numPr>
        <w:spacing w:before="240" w:after="240"/>
        <w:jc w:val="both"/>
        <w:outlineLvl w:val="1"/>
        <w:rPr>
          <w:rFonts w:ascii="Marianne" w:hAnsi="Marianne" w:cs="Arial"/>
          <w:b/>
          <w:bCs/>
          <w:color w:val="006600"/>
          <w:u w:val="single"/>
        </w:rPr>
      </w:pPr>
      <w:bookmarkStart w:id="154" w:name="_Toc445372978"/>
      <w:bookmarkStart w:id="155" w:name="_Toc445373038"/>
      <w:bookmarkStart w:id="156" w:name="_Toc445384511"/>
      <w:bookmarkStart w:id="157" w:name="_Toc445384570"/>
      <w:bookmarkStart w:id="158" w:name="_Toc447203437"/>
      <w:bookmarkStart w:id="159" w:name="_Toc447203600"/>
      <w:bookmarkStart w:id="160" w:name="_Toc445372979"/>
      <w:bookmarkStart w:id="161" w:name="_Toc445373039"/>
      <w:bookmarkStart w:id="162" w:name="_Toc445384512"/>
      <w:bookmarkStart w:id="163" w:name="_Toc445384571"/>
      <w:bookmarkStart w:id="164" w:name="_Toc447203438"/>
      <w:bookmarkStart w:id="165" w:name="_Toc447203601"/>
      <w:bookmarkStart w:id="166" w:name="_Toc445372980"/>
      <w:bookmarkStart w:id="167" w:name="_Toc445373040"/>
      <w:bookmarkStart w:id="168" w:name="_Toc445384513"/>
      <w:bookmarkStart w:id="169" w:name="_Toc445384572"/>
      <w:bookmarkStart w:id="170" w:name="_Toc447203439"/>
      <w:bookmarkStart w:id="171" w:name="_Toc447203602"/>
      <w:bookmarkStart w:id="172" w:name="_Toc445372981"/>
      <w:bookmarkStart w:id="173" w:name="_Toc445373041"/>
      <w:bookmarkStart w:id="174" w:name="_Toc445384514"/>
      <w:bookmarkStart w:id="175" w:name="_Toc445384573"/>
      <w:bookmarkStart w:id="176" w:name="_Toc447203440"/>
      <w:bookmarkStart w:id="177" w:name="_Toc447203603"/>
      <w:bookmarkStart w:id="178" w:name="_Toc445372982"/>
      <w:bookmarkStart w:id="179" w:name="_Toc445373042"/>
      <w:bookmarkStart w:id="180" w:name="_Toc445384515"/>
      <w:bookmarkStart w:id="181" w:name="_Toc445384574"/>
      <w:bookmarkStart w:id="182" w:name="_Toc447203441"/>
      <w:bookmarkStart w:id="183" w:name="_Toc447203604"/>
      <w:bookmarkStart w:id="184" w:name="_Toc428193329"/>
      <w:bookmarkStart w:id="185" w:name="_Toc447203605"/>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r w:rsidRPr="00FA30C2">
        <w:rPr>
          <w:rFonts w:ascii="Marianne" w:hAnsi="Marianne" w:cs="Arial"/>
          <w:b/>
          <w:bCs/>
          <w:color w:val="006600"/>
          <w:u w:val="single"/>
        </w:rPr>
        <w:t>Modalités de retrait du dossier</w:t>
      </w:r>
      <w:bookmarkEnd w:id="184"/>
      <w:bookmarkEnd w:id="185"/>
    </w:p>
    <w:p w14:paraId="096A665B" w14:textId="77777777" w:rsidR="00B71058" w:rsidRPr="00FA30C2" w:rsidRDefault="00B71058" w:rsidP="00B71058">
      <w:pPr>
        <w:jc w:val="both"/>
        <w:rPr>
          <w:rFonts w:ascii="Marianne" w:hAnsi="Marianne" w:cs="Arial"/>
        </w:rPr>
      </w:pPr>
      <w:r w:rsidRPr="00FA30C2">
        <w:rPr>
          <w:rFonts w:ascii="Marianne" w:hAnsi="Marianne" w:cs="Arial"/>
        </w:rPr>
        <w:t>Le dossier de consultation des entreprises est gratuitement mis à disposition par téléchargement sur le site Internet</w:t>
      </w:r>
      <w:r w:rsidRPr="00FA30C2">
        <w:rPr>
          <w:rFonts w:ascii="Calibri" w:hAnsi="Calibri" w:cs="Calibri"/>
        </w:rPr>
        <w:t> </w:t>
      </w:r>
      <w:bookmarkStart w:id="186" w:name="_Toc332699029"/>
      <w:r w:rsidRPr="00FA30C2">
        <w:rPr>
          <w:rFonts w:ascii="Marianne" w:hAnsi="Marianne" w:cs="Arial"/>
        </w:rPr>
        <w:t>:</w:t>
      </w:r>
      <w:r w:rsidRPr="00FA30C2">
        <w:rPr>
          <w:rFonts w:ascii="Marianne" w:hAnsi="Marianne"/>
          <w:sz w:val="24"/>
          <w:szCs w:val="24"/>
        </w:rPr>
        <w:t xml:space="preserve"> </w:t>
      </w:r>
      <w:hyperlink r:id="rId15" w:history="1">
        <w:r w:rsidRPr="00FA30C2">
          <w:rPr>
            <w:rFonts w:ascii="Marianne" w:hAnsi="Marianne" w:cs="Arial"/>
            <w:color w:val="0000FF"/>
            <w:u w:val="single"/>
          </w:rPr>
          <w:t>www.marches-publics.gouv.fr</w:t>
        </w:r>
      </w:hyperlink>
      <w:r w:rsidRPr="00FA30C2">
        <w:rPr>
          <w:rFonts w:ascii="Marianne" w:hAnsi="Marianne" w:cs="Arial"/>
        </w:rPr>
        <w:t xml:space="preserve"> </w:t>
      </w:r>
    </w:p>
    <w:p w14:paraId="51E57821" w14:textId="77777777" w:rsidR="00B71058" w:rsidRPr="00FA30C2" w:rsidRDefault="00B71058" w:rsidP="008C6196">
      <w:pPr>
        <w:keepNext/>
        <w:numPr>
          <w:ilvl w:val="1"/>
          <w:numId w:val="14"/>
        </w:numPr>
        <w:spacing w:before="240" w:after="240"/>
        <w:ind w:left="674" w:hanging="390"/>
        <w:jc w:val="both"/>
        <w:outlineLvl w:val="1"/>
        <w:rPr>
          <w:rFonts w:ascii="Marianne" w:hAnsi="Marianne" w:cs="Arial"/>
          <w:b/>
          <w:bCs/>
          <w:color w:val="006600"/>
          <w:u w:val="single"/>
        </w:rPr>
      </w:pPr>
      <w:bookmarkStart w:id="187" w:name="_Toc447203606"/>
      <w:r w:rsidRPr="00FA30C2">
        <w:rPr>
          <w:rFonts w:ascii="Marianne" w:hAnsi="Marianne" w:cs="Arial"/>
          <w:b/>
          <w:bCs/>
          <w:color w:val="006600"/>
          <w:u w:val="single"/>
        </w:rPr>
        <w:t>Composition du dossier</w:t>
      </w:r>
      <w:bookmarkEnd w:id="187"/>
    </w:p>
    <w:bookmarkEnd w:id="186"/>
    <w:p w14:paraId="6B3E5B9F" w14:textId="77777777" w:rsidR="00B71058" w:rsidRPr="00FA30C2" w:rsidRDefault="00B71058" w:rsidP="00B71058">
      <w:pPr>
        <w:jc w:val="both"/>
        <w:rPr>
          <w:rFonts w:ascii="Marianne" w:hAnsi="Marianne" w:cs="Arial"/>
        </w:rPr>
      </w:pPr>
      <w:r w:rsidRPr="00FA30C2">
        <w:rPr>
          <w:rFonts w:ascii="Marianne" w:hAnsi="Marianne" w:cs="Arial"/>
        </w:rPr>
        <w:t>Le dossier de consultation des entreprises remis aux candidats comporte les pièces suivantes</w:t>
      </w:r>
      <w:r w:rsidRPr="00FA30C2">
        <w:rPr>
          <w:rFonts w:ascii="Calibri" w:hAnsi="Calibri" w:cs="Calibri"/>
        </w:rPr>
        <w:t> </w:t>
      </w:r>
      <w:r w:rsidRPr="00FA30C2">
        <w:rPr>
          <w:rFonts w:ascii="Marianne" w:hAnsi="Marianne" w:cs="Arial"/>
        </w:rPr>
        <w:t>:</w:t>
      </w:r>
    </w:p>
    <w:p w14:paraId="0D90B784" w14:textId="77777777" w:rsidR="00E414F8" w:rsidRPr="00FA30C2" w:rsidRDefault="00E414F8" w:rsidP="00FD6606">
      <w:pPr>
        <w:pStyle w:val="Corpsdetexte31"/>
        <w:numPr>
          <w:ilvl w:val="0"/>
          <w:numId w:val="11"/>
        </w:numPr>
        <w:spacing w:beforeLines="20" w:before="48" w:afterLines="20" w:after="48"/>
        <w:ind w:left="714" w:hanging="357"/>
        <w:rPr>
          <w:rFonts w:ascii="Marianne" w:hAnsi="Marianne" w:cs="Arial"/>
          <w:sz w:val="20"/>
        </w:rPr>
      </w:pPr>
      <w:r w:rsidRPr="00FA30C2">
        <w:rPr>
          <w:rFonts w:ascii="Marianne" w:hAnsi="Marianne" w:cs="Arial"/>
          <w:sz w:val="20"/>
        </w:rPr>
        <w:t>Le présent règlement de la consultation</w:t>
      </w:r>
      <w:r w:rsidR="006C32FC" w:rsidRPr="00FA30C2">
        <w:rPr>
          <w:rFonts w:ascii="Marianne" w:hAnsi="Marianne" w:cs="Arial"/>
          <w:sz w:val="20"/>
        </w:rPr>
        <w:t>,</w:t>
      </w:r>
    </w:p>
    <w:p w14:paraId="03DD0B56" w14:textId="19858EDC" w:rsidR="00E414F8" w:rsidRPr="00FA30C2" w:rsidRDefault="00E414F8" w:rsidP="00FD6606">
      <w:pPr>
        <w:pStyle w:val="Corpsdetexte31"/>
        <w:numPr>
          <w:ilvl w:val="0"/>
          <w:numId w:val="11"/>
        </w:numPr>
        <w:spacing w:beforeLines="20" w:before="48" w:afterLines="20" w:after="48"/>
        <w:ind w:left="714" w:hanging="357"/>
        <w:rPr>
          <w:rFonts w:ascii="Marianne" w:hAnsi="Marianne" w:cs="Arial"/>
          <w:sz w:val="20"/>
        </w:rPr>
      </w:pPr>
      <w:r w:rsidRPr="00FA30C2">
        <w:rPr>
          <w:rFonts w:ascii="Marianne" w:hAnsi="Marianne" w:cs="Arial"/>
          <w:sz w:val="20"/>
        </w:rPr>
        <w:t xml:space="preserve">L’Acte d’Engagement et </w:t>
      </w:r>
      <w:r w:rsidR="00AC570C" w:rsidRPr="00FA30C2">
        <w:rPr>
          <w:rFonts w:ascii="Marianne" w:hAnsi="Marianne" w:cs="Arial"/>
          <w:sz w:val="20"/>
        </w:rPr>
        <w:t>le</w:t>
      </w:r>
      <w:r w:rsidR="00FA3E79" w:rsidRPr="00FA30C2">
        <w:rPr>
          <w:rFonts w:ascii="Marianne" w:hAnsi="Marianne" w:cs="Arial"/>
          <w:sz w:val="20"/>
        </w:rPr>
        <w:t xml:space="preserve"> Bordereau </w:t>
      </w:r>
      <w:r w:rsidR="0005360C" w:rsidRPr="00FA30C2">
        <w:rPr>
          <w:rFonts w:ascii="Marianne" w:hAnsi="Marianne" w:cs="Arial"/>
          <w:sz w:val="20"/>
        </w:rPr>
        <w:t>de</w:t>
      </w:r>
      <w:r w:rsidR="00C707BD" w:rsidRPr="00FA30C2">
        <w:rPr>
          <w:rFonts w:ascii="Marianne" w:hAnsi="Marianne" w:cs="Arial"/>
          <w:sz w:val="20"/>
        </w:rPr>
        <w:t xml:space="preserve"> Prix </w:t>
      </w:r>
      <w:r w:rsidR="0005360C" w:rsidRPr="00FA30C2">
        <w:rPr>
          <w:rFonts w:ascii="Marianne" w:hAnsi="Marianne" w:cs="Arial"/>
          <w:sz w:val="20"/>
        </w:rPr>
        <w:t>Unitaires</w:t>
      </w:r>
      <w:r w:rsidR="00DA49C4" w:rsidRPr="00FA30C2">
        <w:rPr>
          <w:rFonts w:ascii="Marianne" w:hAnsi="Marianne" w:cs="Arial"/>
          <w:sz w:val="20"/>
        </w:rPr>
        <w:t xml:space="preserve"> pour chacun des lots</w:t>
      </w:r>
      <w:r w:rsidR="006C32FC" w:rsidRPr="00FA30C2">
        <w:rPr>
          <w:rFonts w:ascii="Marianne" w:hAnsi="Marianne" w:cs="Arial"/>
          <w:sz w:val="20"/>
        </w:rPr>
        <w:t xml:space="preserve">, </w:t>
      </w:r>
    </w:p>
    <w:p w14:paraId="5208A78D" w14:textId="272BCD72" w:rsidR="00CC1239" w:rsidRPr="00FA30C2" w:rsidRDefault="00CC1239" w:rsidP="00FD6606">
      <w:pPr>
        <w:pStyle w:val="Corpsdetexte31"/>
        <w:numPr>
          <w:ilvl w:val="0"/>
          <w:numId w:val="11"/>
        </w:numPr>
        <w:spacing w:beforeLines="20" w:before="48" w:afterLines="20" w:after="48"/>
        <w:ind w:left="714" w:hanging="357"/>
        <w:rPr>
          <w:rFonts w:ascii="Marianne" w:hAnsi="Marianne" w:cs="Arial"/>
          <w:sz w:val="20"/>
        </w:rPr>
      </w:pPr>
      <w:r w:rsidRPr="00FA30C2">
        <w:rPr>
          <w:rFonts w:ascii="Marianne" w:hAnsi="Marianne" w:cs="Arial"/>
          <w:sz w:val="20"/>
        </w:rPr>
        <w:t>Le Cahier des Clauses Techniques Particulières (CCTP)</w:t>
      </w:r>
      <w:r w:rsidR="00AE1BD4" w:rsidRPr="00FA30C2">
        <w:rPr>
          <w:rFonts w:ascii="Marianne" w:hAnsi="Marianne" w:cs="Arial"/>
          <w:sz w:val="20"/>
        </w:rPr>
        <w:t xml:space="preserve"> commun à tous les lots</w:t>
      </w:r>
      <w:r w:rsidRPr="00FA30C2">
        <w:rPr>
          <w:rFonts w:ascii="Marianne" w:hAnsi="Marianne" w:cs="Arial"/>
          <w:sz w:val="20"/>
        </w:rPr>
        <w:t>,</w:t>
      </w:r>
    </w:p>
    <w:p w14:paraId="0ABF7B1C" w14:textId="77777777" w:rsidR="00FD6606" w:rsidRPr="00FA30C2" w:rsidRDefault="00DA49C4" w:rsidP="00FD6606">
      <w:pPr>
        <w:pStyle w:val="Corpsdetexte31"/>
        <w:numPr>
          <w:ilvl w:val="0"/>
          <w:numId w:val="11"/>
        </w:numPr>
        <w:spacing w:beforeLines="20" w:before="48" w:afterLines="20" w:after="48"/>
        <w:ind w:left="714" w:hanging="357"/>
        <w:rPr>
          <w:rFonts w:ascii="Marianne" w:hAnsi="Marianne" w:cs="Arial"/>
          <w:sz w:val="20"/>
        </w:rPr>
      </w:pPr>
      <w:r w:rsidRPr="00FA30C2">
        <w:rPr>
          <w:rFonts w:ascii="Marianne" w:hAnsi="Marianne" w:cs="Arial"/>
          <w:sz w:val="20"/>
        </w:rPr>
        <w:t>Le</w:t>
      </w:r>
      <w:r w:rsidR="00CC1239" w:rsidRPr="00FA30C2">
        <w:rPr>
          <w:rFonts w:ascii="Marianne" w:hAnsi="Marianne" w:cs="Arial"/>
          <w:sz w:val="20"/>
        </w:rPr>
        <w:t xml:space="preserve"> Cahier des Clauses</w:t>
      </w:r>
      <w:r w:rsidR="006B35C8" w:rsidRPr="00FA30C2">
        <w:rPr>
          <w:rFonts w:ascii="Marianne" w:hAnsi="Marianne" w:cs="Arial"/>
          <w:sz w:val="20"/>
        </w:rPr>
        <w:t xml:space="preserve"> </w:t>
      </w:r>
      <w:r w:rsidR="00CC1239" w:rsidRPr="00FA30C2">
        <w:rPr>
          <w:rFonts w:ascii="Marianne" w:hAnsi="Marianne" w:cs="Arial"/>
          <w:sz w:val="20"/>
        </w:rPr>
        <w:t>Administratives Particulières (CCAP)</w:t>
      </w:r>
      <w:r w:rsidR="00AE1BD4" w:rsidRPr="00FA30C2">
        <w:rPr>
          <w:rFonts w:ascii="Marianne" w:hAnsi="Marianne" w:cs="Arial"/>
          <w:sz w:val="20"/>
        </w:rPr>
        <w:t xml:space="preserve"> commun à tous les lots</w:t>
      </w:r>
      <w:r w:rsidR="00FD6606" w:rsidRPr="00FA30C2">
        <w:rPr>
          <w:rFonts w:ascii="Marianne" w:hAnsi="Marianne" w:cs="Arial"/>
          <w:sz w:val="20"/>
        </w:rPr>
        <w:t>,</w:t>
      </w:r>
    </w:p>
    <w:p w14:paraId="18F0B03B" w14:textId="19EB11E1" w:rsidR="00CD6ACC" w:rsidRPr="00FA30C2" w:rsidRDefault="00CD6ACC" w:rsidP="00FD6606">
      <w:pPr>
        <w:pStyle w:val="Corpsdetexte31"/>
        <w:numPr>
          <w:ilvl w:val="0"/>
          <w:numId w:val="11"/>
        </w:numPr>
        <w:spacing w:beforeLines="20" w:before="48" w:afterLines="20" w:after="48"/>
        <w:ind w:left="714" w:hanging="357"/>
        <w:rPr>
          <w:rFonts w:ascii="Marianne" w:hAnsi="Marianne" w:cs="Arial"/>
          <w:sz w:val="20"/>
        </w:rPr>
      </w:pPr>
      <w:r w:rsidRPr="00FA30C2">
        <w:rPr>
          <w:rFonts w:ascii="Marianne" w:hAnsi="Marianne" w:cs="Arial"/>
          <w:sz w:val="20"/>
        </w:rPr>
        <w:t>Le cadre de mémoire technique</w:t>
      </w:r>
    </w:p>
    <w:p w14:paraId="3110A6BD" w14:textId="1EE01DE7" w:rsidR="00F04F13" w:rsidRPr="00FA30C2" w:rsidRDefault="00FD6606" w:rsidP="00FD6606">
      <w:pPr>
        <w:pStyle w:val="Corpsdetexte31"/>
        <w:numPr>
          <w:ilvl w:val="0"/>
          <w:numId w:val="11"/>
        </w:numPr>
        <w:spacing w:beforeLines="20" w:before="48" w:afterLines="20" w:after="48"/>
        <w:ind w:left="714" w:hanging="357"/>
        <w:rPr>
          <w:rFonts w:ascii="Marianne" w:hAnsi="Marianne" w:cs="Arial"/>
          <w:sz w:val="20"/>
        </w:rPr>
      </w:pPr>
      <w:r w:rsidRPr="00FA30C2">
        <w:rPr>
          <w:rFonts w:ascii="Marianne" w:hAnsi="Marianne" w:cs="Arial"/>
          <w:sz w:val="20"/>
        </w:rPr>
        <w:t>Le Document Unique de Candidature</w:t>
      </w:r>
      <w:r w:rsidR="00DA49C4" w:rsidRPr="00FA30C2">
        <w:rPr>
          <w:rFonts w:ascii="Marianne" w:hAnsi="Marianne" w:cs="Arial"/>
          <w:sz w:val="20"/>
        </w:rPr>
        <w:t>.</w:t>
      </w:r>
    </w:p>
    <w:p w14:paraId="5E2FF2FB" w14:textId="77777777" w:rsidR="00DA49C4" w:rsidRPr="00FA30C2" w:rsidRDefault="00DA49C4" w:rsidP="00DA49C4">
      <w:pPr>
        <w:ind w:left="360"/>
        <w:rPr>
          <w:rFonts w:ascii="Marianne" w:hAnsi="Marianne" w:cs="Arial"/>
        </w:rPr>
      </w:pPr>
    </w:p>
    <w:p w14:paraId="0A1BCBBE" w14:textId="77777777" w:rsidR="00CC2AB8" w:rsidRPr="00FA30C2" w:rsidRDefault="00CC2AB8" w:rsidP="008C6196">
      <w:pPr>
        <w:pStyle w:val="Paragraphedeliste"/>
        <w:keepNext/>
        <w:numPr>
          <w:ilvl w:val="0"/>
          <w:numId w:val="14"/>
        </w:numPr>
        <w:pBdr>
          <w:top w:val="single" w:sz="4" w:space="1" w:color="008000"/>
          <w:left w:val="single" w:sz="4" w:space="4" w:color="008000"/>
          <w:bottom w:val="single" w:sz="4" w:space="1" w:color="008000"/>
          <w:right w:val="single" w:sz="4" w:space="4" w:color="008000"/>
        </w:pBdr>
        <w:overflowPunct w:val="0"/>
        <w:autoSpaceDE w:val="0"/>
        <w:autoSpaceDN w:val="0"/>
        <w:adjustRightInd w:val="0"/>
        <w:spacing w:before="200" w:after="100"/>
        <w:textAlignment w:val="baseline"/>
        <w:outlineLvl w:val="0"/>
        <w:rPr>
          <w:rFonts w:ascii="Marianne" w:hAnsi="Marianne" w:cs="Arial"/>
          <w:b/>
          <w:bCs/>
          <w:smallCaps/>
          <w:color w:val="008000"/>
          <w:sz w:val="22"/>
        </w:rPr>
      </w:pPr>
      <w:bookmarkStart w:id="188" w:name="_Toc332699032"/>
      <w:bookmarkStart w:id="189" w:name="_Toc447203607"/>
      <w:r w:rsidRPr="00FA30C2">
        <w:rPr>
          <w:rFonts w:ascii="Marianne" w:hAnsi="Marianne" w:cs="Arial"/>
          <w:b/>
          <w:bCs/>
          <w:smallCaps/>
          <w:color w:val="008000"/>
          <w:sz w:val="22"/>
        </w:rPr>
        <w:t>Modalités de présentation des candidatures et des offres</w:t>
      </w:r>
      <w:bookmarkEnd w:id="188"/>
      <w:bookmarkEnd w:id="189"/>
    </w:p>
    <w:p w14:paraId="035CACD4" w14:textId="77777777" w:rsidR="00DA49C4" w:rsidRPr="00FA30C2" w:rsidRDefault="00DA49C4" w:rsidP="00CC2AB8">
      <w:pPr>
        <w:jc w:val="both"/>
        <w:rPr>
          <w:rFonts w:ascii="Marianne" w:hAnsi="Marianne" w:cs="Arial"/>
        </w:rPr>
      </w:pPr>
    </w:p>
    <w:p w14:paraId="6763E414" w14:textId="77495245" w:rsidR="00CC2AB8" w:rsidRPr="00FA30C2" w:rsidRDefault="00CC2AB8" w:rsidP="00CC2AB8">
      <w:pPr>
        <w:jc w:val="both"/>
        <w:rPr>
          <w:rFonts w:ascii="Marianne" w:hAnsi="Marianne" w:cs="Arial"/>
        </w:rPr>
      </w:pPr>
      <w:r w:rsidRPr="00FA30C2">
        <w:rPr>
          <w:rFonts w:ascii="Marianne" w:hAnsi="Marianne" w:cs="Arial"/>
        </w:rPr>
        <w:t>Tous les documents constituant, accompagnant ou cités à l'appui de la candidature et de l'offre doivent être rédigés en français. Les documents rédigés en langue étrangère sont néanmoins acceptés s’ils sont accompagnés d'une</w:t>
      </w:r>
      <w:r w:rsidR="006C32FC" w:rsidRPr="00FA30C2">
        <w:rPr>
          <w:rFonts w:ascii="Marianne" w:hAnsi="Marianne" w:cs="Arial"/>
        </w:rPr>
        <w:t xml:space="preserve"> traduction en langue française</w:t>
      </w:r>
      <w:r w:rsidR="00DA49C4" w:rsidRPr="00FA30C2">
        <w:rPr>
          <w:rFonts w:ascii="Marianne" w:hAnsi="Marianne" w:cs="Arial"/>
        </w:rPr>
        <w:t>.</w:t>
      </w:r>
    </w:p>
    <w:p w14:paraId="7E31CBF9" w14:textId="77777777" w:rsidR="00CC2AB8" w:rsidRPr="00FA30C2" w:rsidRDefault="00CC2AB8" w:rsidP="00CC2AB8">
      <w:pPr>
        <w:jc w:val="both"/>
        <w:rPr>
          <w:rFonts w:ascii="Marianne" w:hAnsi="Marianne" w:cs="Arial"/>
        </w:rPr>
      </w:pPr>
    </w:p>
    <w:p w14:paraId="576B0132" w14:textId="77777777" w:rsidR="00CC2AB8" w:rsidRPr="00FA30C2" w:rsidRDefault="00CC2AB8" w:rsidP="00CC2AB8">
      <w:pPr>
        <w:jc w:val="both"/>
        <w:rPr>
          <w:rFonts w:ascii="Marianne" w:hAnsi="Marianne" w:cs="Arial"/>
        </w:rPr>
      </w:pPr>
      <w:r w:rsidRPr="00FA30C2">
        <w:rPr>
          <w:rFonts w:ascii="Marianne" w:hAnsi="Marianne" w:cs="Arial"/>
        </w:rPr>
        <w:t xml:space="preserve">Tous les </w:t>
      </w:r>
      <w:r w:rsidR="00776B91" w:rsidRPr="00FA30C2">
        <w:rPr>
          <w:rFonts w:ascii="Marianne" w:hAnsi="Marianne" w:cs="Arial"/>
        </w:rPr>
        <w:t>échanges</w:t>
      </w:r>
      <w:r w:rsidRPr="00FA30C2">
        <w:rPr>
          <w:rFonts w:ascii="Marianne" w:hAnsi="Marianne" w:cs="Arial"/>
        </w:rPr>
        <w:t xml:space="preserve"> adressés à l'ONF doivent également être rédigés en</w:t>
      </w:r>
      <w:r w:rsidR="00776B91" w:rsidRPr="00FA30C2">
        <w:rPr>
          <w:rFonts w:ascii="Marianne" w:hAnsi="Marianne" w:cs="Arial"/>
        </w:rPr>
        <w:t xml:space="preserve"> français et dématérialisés.</w:t>
      </w:r>
    </w:p>
    <w:p w14:paraId="3F19D12D" w14:textId="77777777" w:rsidR="00CC2AB8" w:rsidRPr="00FA30C2" w:rsidRDefault="00CC2AB8" w:rsidP="00CC2AB8">
      <w:pPr>
        <w:jc w:val="both"/>
        <w:rPr>
          <w:rFonts w:ascii="Marianne" w:hAnsi="Marianne" w:cs="Arial"/>
        </w:rPr>
      </w:pPr>
    </w:p>
    <w:p w14:paraId="5C7A8868" w14:textId="77777777" w:rsidR="00CC2AB8" w:rsidRPr="00FA30C2" w:rsidRDefault="00CC2AB8" w:rsidP="00CC2AB8">
      <w:pPr>
        <w:jc w:val="both"/>
        <w:rPr>
          <w:rFonts w:ascii="Marianne" w:hAnsi="Marianne" w:cs="Arial"/>
        </w:rPr>
      </w:pPr>
      <w:r w:rsidRPr="00FA30C2">
        <w:rPr>
          <w:rFonts w:ascii="Marianne" w:hAnsi="Marianne" w:cs="Arial"/>
        </w:rPr>
        <w:t>Les candidats doivent présenter leur dossier dans les conditions décrites ci-dessous sous peine d’être écartés.</w:t>
      </w:r>
    </w:p>
    <w:p w14:paraId="63CFEE8C" w14:textId="77777777" w:rsidR="00CC2AB8" w:rsidRPr="00FA30C2" w:rsidRDefault="00CC2AB8" w:rsidP="008C6196">
      <w:pPr>
        <w:keepNext/>
        <w:numPr>
          <w:ilvl w:val="1"/>
          <w:numId w:val="12"/>
        </w:numPr>
        <w:spacing w:before="240" w:after="240"/>
        <w:jc w:val="both"/>
        <w:outlineLvl w:val="1"/>
        <w:rPr>
          <w:rFonts w:ascii="Marianne" w:hAnsi="Marianne" w:cs="Arial"/>
          <w:b/>
          <w:bCs/>
          <w:color w:val="006600"/>
          <w:u w:val="single"/>
        </w:rPr>
      </w:pPr>
      <w:bookmarkStart w:id="190" w:name="_Toc332699033"/>
      <w:bookmarkStart w:id="191" w:name="_Toc447203608"/>
      <w:r w:rsidRPr="00FA30C2">
        <w:rPr>
          <w:rFonts w:ascii="Marianne" w:hAnsi="Marianne" w:cs="Arial"/>
          <w:b/>
          <w:bCs/>
          <w:color w:val="006600"/>
          <w:u w:val="single"/>
        </w:rPr>
        <w:t>Modalités de présentation des offres</w:t>
      </w:r>
      <w:bookmarkEnd w:id="190"/>
      <w:bookmarkEnd w:id="191"/>
    </w:p>
    <w:p w14:paraId="4926C9B1" w14:textId="580AD63B" w:rsidR="006B35C8" w:rsidRPr="00FA30C2" w:rsidRDefault="006B35C8" w:rsidP="006B35C8">
      <w:pPr>
        <w:jc w:val="both"/>
        <w:rPr>
          <w:rStyle w:val="Lienhypertexte"/>
          <w:rFonts w:ascii="Marianne" w:hAnsi="Marianne" w:cs="Arial"/>
          <w:color w:val="auto"/>
          <w:u w:val="none"/>
        </w:rPr>
      </w:pPr>
      <w:bookmarkStart w:id="192" w:name="_Toc332699035"/>
      <w:bookmarkStart w:id="193" w:name="_Toc447203610"/>
      <w:r w:rsidRPr="00FA30C2">
        <w:rPr>
          <w:rFonts w:ascii="Marianne" w:hAnsi="Marianne" w:cs="Arial"/>
        </w:rPr>
        <w:t xml:space="preserve">Conformément à l'article R.2151-6 du code de la commande publique, les dossiers des candidats seront transmis par voie électronique sur </w:t>
      </w:r>
      <w:r w:rsidR="00C649A0" w:rsidRPr="00FA30C2">
        <w:rPr>
          <w:rFonts w:ascii="Marianne" w:hAnsi="Marianne" w:cs="Arial"/>
        </w:rPr>
        <w:t xml:space="preserve">PLACE, </w:t>
      </w:r>
      <w:r w:rsidRPr="00FA30C2">
        <w:rPr>
          <w:rFonts w:ascii="Marianne" w:hAnsi="Marianne" w:cs="Arial"/>
        </w:rPr>
        <w:t xml:space="preserve">la plateforme </w:t>
      </w:r>
      <w:r w:rsidR="00C649A0" w:rsidRPr="00FA30C2">
        <w:rPr>
          <w:rFonts w:ascii="Marianne" w:hAnsi="Marianne" w:cs="Arial"/>
        </w:rPr>
        <w:t xml:space="preserve">des achats de l’Etat, </w:t>
      </w:r>
      <w:r w:rsidRPr="00FA30C2">
        <w:rPr>
          <w:rFonts w:ascii="Marianne" w:hAnsi="Marianne" w:cs="Arial"/>
        </w:rPr>
        <w:t xml:space="preserve">à l’adresse </w:t>
      </w:r>
      <w:proofErr w:type="gramStart"/>
      <w:r w:rsidRPr="00FA30C2">
        <w:rPr>
          <w:rFonts w:ascii="Marianne" w:hAnsi="Marianne" w:cs="Arial"/>
        </w:rPr>
        <w:t>suivante:</w:t>
      </w:r>
      <w:proofErr w:type="gramEnd"/>
      <w:r w:rsidRPr="00FA30C2">
        <w:rPr>
          <w:rFonts w:ascii="Marianne" w:hAnsi="Marianne" w:cs="Arial"/>
        </w:rPr>
        <w:t xml:space="preserve"> </w:t>
      </w:r>
      <w:hyperlink r:id="rId16" w:history="1">
        <w:r w:rsidRPr="00FA30C2">
          <w:rPr>
            <w:rStyle w:val="Lienhypertexte"/>
            <w:rFonts w:ascii="Marianne" w:hAnsi="Marianne" w:cs="Arial"/>
          </w:rPr>
          <w:t>https://www.marches-publics.gouv.fr</w:t>
        </w:r>
      </w:hyperlink>
      <w:r w:rsidR="003954A3" w:rsidRPr="00FA30C2">
        <w:rPr>
          <w:rStyle w:val="Lienhypertexte"/>
          <w:rFonts w:ascii="Marianne" w:hAnsi="Marianne" w:cs="Arial"/>
        </w:rPr>
        <w:t xml:space="preserve"> </w:t>
      </w:r>
      <w:r w:rsidR="003954A3" w:rsidRPr="00FA30C2">
        <w:rPr>
          <w:rStyle w:val="Lienhypertexte"/>
          <w:rFonts w:ascii="Marianne" w:hAnsi="Marianne" w:cs="Arial"/>
          <w:color w:val="auto"/>
          <w:u w:val="none"/>
        </w:rPr>
        <w:t>pour ce qui relève de leur partie écrite. Les échantillons sont envoyés suivant les modalités décrites ci-après.</w:t>
      </w:r>
    </w:p>
    <w:p w14:paraId="701459C0" w14:textId="77777777" w:rsidR="006B35C8" w:rsidRPr="00FA30C2" w:rsidRDefault="006B35C8" w:rsidP="006B35C8">
      <w:pPr>
        <w:jc w:val="both"/>
        <w:rPr>
          <w:rStyle w:val="Lienhypertexte"/>
          <w:rFonts w:ascii="Marianne" w:hAnsi="Marianne" w:cs="Arial"/>
        </w:rPr>
      </w:pPr>
    </w:p>
    <w:p w14:paraId="4BF7E7C9" w14:textId="56A96B06" w:rsidR="005D5805" w:rsidRPr="00FA30C2" w:rsidRDefault="00C649A0" w:rsidP="00C649A0">
      <w:pPr>
        <w:jc w:val="both"/>
        <w:rPr>
          <w:rFonts w:ascii="Marianne" w:hAnsi="Marianne" w:cs="Arial"/>
          <w:b/>
          <w:bCs/>
          <w:color w:val="FF0000"/>
        </w:rPr>
      </w:pPr>
      <w:r w:rsidRPr="00FA30C2">
        <w:rPr>
          <w:rFonts w:ascii="Marianne" w:hAnsi="Marianne" w:cs="Arial"/>
          <w:b/>
          <w:bCs/>
          <w:color w:val="FF0000"/>
        </w:rPr>
        <w:t>Dans l’hypothèse où plusieurs réponses sont déposées sur PLACE par un même candidat, l’ONF a la possibilité de reconstituer un dossier complet en tenant compte des documents remis dans chacun des dépôts.</w:t>
      </w:r>
    </w:p>
    <w:p w14:paraId="5387469C" w14:textId="6DBD5232" w:rsidR="00C649A0" w:rsidRDefault="00C649A0" w:rsidP="00C649A0">
      <w:pPr>
        <w:jc w:val="both"/>
        <w:rPr>
          <w:rFonts w:ascii="Marianne" w:hAnsi="Marianne" w:cs="Arial"/>
          <w:b/>
          <w:bCs/>
          <w:color w:val="FF0000"/>
        </w:rPr>
      </w:pPr>
      <w:r w:rsidRPr="00FA30C2">
        <w:rPr>
          <w:rFonts w:ascii="Marianne" w:hAnsi="Marianne" w:cs="Arial"/>
          <w:b/>
          <w:bCs/>
          <w:color w:val="FF0000"/>
        </w:rPr>
        <w:t>Si plusieurs documents liés à l’offre sont remis successivement, ceux déposés en dernier sur PLACE seront pris en considération.</w:t>
      </w:r>
    </w:p>
    <w:p w14:paraId="153CD17A" w14:textId="77777777" w:rsidR="00A947A6" w:rsidRPr="00FA30C2" w:rsidRDefault="00A947A6" w:rsidP="00C649A0">
      <w:pPr>
        <w:jc w:val="both"/>
        <w:rPr>
          <w:rFonts w:ascii="Marianne" w:hAnsi="Marianne" w:cs="Arial"/>
          <w:b/>
          <w:bCs/>
          <w:color w:val="FF0000"/>
        </w:rPr>
      </w:pPr>
    </w:p>
    <w:p w14:paraId="3A8817F4" w14:textId="77777777" w:rsidR="005D5805" w:rsidRPr="00FA30C2" w:rsidRDefault="005D5805" w:rsidP="005D5805">
      <w:pPr>
        <w:rPr>
          <w:rFonts w:ascii="Marianne" w:hAnsi="Marianne" w:cs="Arial"/>
          <w:b/>
          <w:bCs/>
          <w:color w:val="FF0000"/>
        </w:rPr>
      </w:pPr>
    </w:p>
    <w:p w14:paraId="57C3FB68" w14:textId="77777777" w:rsidR="006B35C8" w:rsidRPr="00FA30C2" w:rsidRDefault="006B35C8" w:rsidP="006B35C8">
      <w:pPr>
        <w:jc w:val="both"/>
        <w:rPr>
          <w:rFonts w:ascii="Marianne" w:hAnsi="Marianne" w:cs="Arial"/>
        </w:rPr>
      </w:pPr>
      <w:r w:rsidRPr="00FA30C2">
        <w:rPr>
          <w:rFonts w:ascii="Marianne" w:hAnsi="Marianne" w:cs="Arial"/>
        </w:rPr>
        <w:t>Il est recommandé de</w:t>
      </w:r>
      <w:r w:rsidRPr="00FA30C2">
        <w:rPr>
          <w:rFonts w:ascii="Calibri" w:hAnsi="Calibri" w:cs="Calibri"/>
        </w:rPr>
        <w:t> </w:t>
      </w:r>
      <w:r w:rsidRPr="00FA30C2">
        <w:rPr>
          <w:rFonts w:ascii="Marianne" w:hAnsi="Marianne" w:cs="Arial"/>
        </w:rPr>
        <w:t>:</w:t>
      </w:r>
    </w:p>
    <w:p w14:paraId="1490AAE9" w14:textId="440B6C60" w:rsidR="006B35C8" w:rsidRPr="00FA30C2" w:rsidRDefault="00DA49C4" w:rsidP="008C6196">
      <w:pPr>
        <w:pStyle w:val="Paragraphedeliste"/>
        <w:numPr>
          <w:ilvl w:val="0"/>
          <w:numId w:val="11"/>
        </w:numPr>
        <w:rPr>
          <w:rFonts w:ascii="Marianne" w:hAnsi="Marianne" w:cs="Arial"/>
        </w:rPr>
      </w:pPr>
      <w:r w:rsidRPr="00FA30C2">
        <w:rPr>
          <w:rFonts w:ascii="Marianne" w:hAnsi="Marianne" w:cs="Arial"/>
          <w:sz w:val="20"/>
          <w:szCs w:val="20"/>
        </w:rPr>
        <w:t>Ne</w:t>
      </w:r>
      <w:r w:rsidR="006B35C8" w:rsidRPr="00FA30C2">
        <w:rPr>
          <w:rFonts w:ascii="Marianne" w:hAnsi="Marianne" w:cs="Arial"/>
          <w:sz w:val="20"/>
          <w:szCs w:val="20"/>
        </w:rPr>
        <w:t xml:space="preserve"> pas utiliser certains formats de fichier, notamment les «</w:t>
      </w:r>
      <w:r w:rsidR="006B35C8" w:rsidRPr="00FA30C2">
        <w:rPr>
          <w:rFonts w:ascii="Calibri" w:hAnsi="Calibri" w:cs="Calibri"/>
          <w:sz w:val="20"/>
          <w:szCs w:val="20"/>
        </w:rPr>
        <w:t> </w:t>
      </w:r>
      <w:r w:rsidR="006B35C8" w:rsidRPr="00FA30C2">
        <w:rPr>
          <w:rFonts w:ascii="Marianne" w:hAnsi="Marianne" w:cs="Arial"/>
          <w:sz w:val="20"/>
          <w:szCs w:val="20"/>
        </w:rPr>
        <w:t>.exe</w:t>
      </w:r>
      <w:r w:rsidR="006B35C8" w:rsidRPr="00FA30C2">
        <w:rPr>
          <w:rFonts w:ascii="Calibri" w:hAnsi="Calibri" w:cs="Calibri"/>
          <w:sz w:val="20"/>
          <w:szCs w:val="20"/>
        </w:rPr>
        <w:t> </w:t>
      </w:r>
      <w:r w:rsidR="006B35C8" w:rsidRPr="00FA30C2">
        <w:rPr>
          <w:rFonts w:ascii="Marianne" w:hAnsi="Marianne" w:cs="Marianne"/>
          <w:sz w:val="20"/>
          <w:szCs w:val="20"/>
        </w:rPr>
        <w:t>»</w:t>
      </w:r>
      <w:r w:rsidR="006B35C8" w:rsidRPr="00FA30C2">
        <w:rPr>
          <w:rFonts w:ascii="Marianne" w:hAnsi="Marianne" w:cs="Arial"/>
          <w:sz w:val="20"/>
          <w:szCs w:val="20"/>
        </w:rPr>
        <w:t xml:space="preserve"> et les </w:t>
      </w:r>
      <w:r w:rsidR="006B35C8" w:rsidRPr="00FA30C2">
        <w:rPr>
          <w:rFonts w:ascii="Marianne" w:hAnsi="Marianne" w:cs="Marianne"/>
          <w:sz w:val="20"/>
          <w:szCs w:val="20"/>
        </w:rPr>
        <w:t>«</w:t>
      </w:r>
      <w:r w:rsidR="006B35C8" w:rsidRPr="00FA30C2">
        <w:rPr>
          <w:rFonts w:ascii="Calibri" w:hAnsi="Calibri" w:cs="Calibri"/>
          <w:sz w:val="20"/>
          <w:szCs w:val="20"/>
        </w:rPr>
        <w:t> </w:t>
      </w:r>
      <w:r w:rsidR="006B35C8" w:rsidRPr="00FA30C2">
        <w:rPr>
          <w:rFonts w:ascii="Marianne" w:hAnsi="Marianne" w:cs="Arial"/>
          <w:sz w:val="20"/>
          <w:szCs w:val="20"/>
        </w:rPr>
        <w:t>.bat</w:t>
      </w:r>
      <w:r w:rsidR="006B35C8" w:rsidRPr="00FA30C2">
        <w:rPr>
          <w:rFonts w:ascii="Calibri" w:hAnsi="Calibri" w:cs="Calibri"/>
          <w:sz w:val="20"/>
          <w:szCs w:val="20"/>
        </w:rPr>
        <w:t> </w:t>
      </w:r>
      <w:r w:rsidR="006B35C8" w:rsidRPr="00FA30C2">
        <w:rPr>
          <w:rFonts w:ascii="Marianne" w:hAnsi="Marianne" w:cs="Marianne"/>
          <w:sz w:val="20"/>
          <w:szCs w:val="20"/>
        </w:rPr>
        <w:t>»</w:t>
      </w:r>
      <w:r w:rsidRPr="00FA30C2">
        <w:rPr>
          <w:rFonts w:ascii="Calibri" w:hAnsi="Calibri" w:cs="Calibri"/>
          <w:sz w:val="20"/>
          <w:szCs w:val="20"/>
        </w:rPr>
        <w:t> </w:t>
      </w:r>
      <w:r w:rsidRPr="00FA30C2">
        <w:rPr>
          <w:rFonts w:ascii="Marianne" w:hAnsi="Marianne" w:cs="Arial"/>
          <w:sz w:val="20"/>
          <w:szCs w:val="20"/>
        </w:rPr>
        <w:t>;</w:t>
      </w:r>
    </w:p>
    <w:p w14:paraId="0CF9763A" w14:textId="712F990D" w:rsidR="006B35C8" w:rsidRPr="00FA30C2" w:rsidRDefault="00DA49C4" w:rsidP="008C6196">
      <w:pPr>
        <w:pStyle w:val="Paragraphedeliste"/>
        <w:numPr>
          <w:ilvl w:val="0"/>
          <w:numId w:val="11"/>
        </w:numPr>
        <w:rPr>
          <w:rFonts w:ascii="Marianne" w:hAnsi="Marianne" w:cs="Arial"/>
          <w:sz w:val="20"/>
          <w:szCs w:val="20"/>
        </w:rPr>
      </w:pPr>
      <w:r w:rsidRPr="00FA30C2">
        <w:rPr>
          <w:rFonts w:ascii="Marianne" w:hAnsi="Marianne" w:cs="Arial"/>
          <w:sz w:val="20"/>
          <w:szCs w:val="20"/>
        </w:rPr>
        <w:t>Ne</w:t>
      </w:r>
      <w:r w:rsidR="006B35C8" w:rsidRPr="00FA30C2">
        <w:rPr>
          <w:rFonts w:ascii="Marianne" w:hAnsi="Marianne" w:cs="Arial"/>
          <w:sz w:val="20"/>
          <w:szCs w:val="20"/>
        </w:rPr>
        <w:t xml:space="preserve"> pas utiliser certains outils, notamment les «</w:t>
      </w:r>
      <w:r w:rsidR="006B35C8" w:rsidRPr="00FA30C2">
        <w:rPr>
          <w:rFonts w:ascii="Calibri" w:hAnsi="Calibri" w:cs="Calibri"/>
          <w:sz w:val="20"/>
          <w:szCs w:val="20"/>
        </w:rPr>
        <w:t> </w:t>
      </w:r>
      <w:r w:rsidR="006B35C8" w:rsidRPr="00FA30C2">
        <w:rPr>
          <w:rFonts w:ascii="Marianne" w:hAnsi="Marianne" w:cs="Arial"/>
          <w:sz w:val="20"/>
          <w:szCs w:val="20"/>
        </w:rPr>
        <w:t>macros</w:t>
      </w:r>
      <w:r w:rsidR="006B35C8" w:rsidRPr="00FA30C2">
        <w:rPr>
          <w:rFonts w:ascii="Calibri" w:hAnsi="Calibri" w:cs="Calibri"/>
          <w:sz w:val="20"/>
          <w:szCs w:val="20"/>
        </w:rPr>
        <w:t> </w:t>
      </w:r>
      <w:r w:rsidR="006B35C8" w:rsidRPr="00FA30C2">
        <w:rPr>
          <w:rFonts w:ascii="Marianne" w:hAnsi="Marianne" w:cs="Marianne"/>
          <w:sz w:val="20"/>
          <w:szCs w:val="20"/>
        </w:rPr>
        <w:t>»</w:t>
      </w:r>
      <w:r w:rsidRPr="00FA30C2">
        <w:rPr>
          <w:rFonts w:ascii="Calibri" w:hAnsi="Calibri" w:cs="Calibri"/>
          <w:sz w:val="20"/>
          <w:szCs w:val="20"/>
        </w:rPr>
        <w:t> </w:t>
      </w:r>
      <w:r w:rsidRPr="00FA30C2">
        <w:rPr>
          <w:rFonts w:ascii="Marianne" w:hAnsi="Marianne" w:cs="Arial"/>
          <w:sz w:val="20"/>
          <w:szCs w:val="20"/>
        </w:rPr>
        <w:t>;</w:t>
      </w:r>
    </w:p>
    <w:p w14:paraId="593950C8" w14:textId="25C317BA" w:rsidR="006B35C8" w:rsidRPr="00FA30C2" w:rsidRDefault="00DA49C4" w:rsidP="008C6196">
      <w:pPr>
        <w:pStyle w:val="Paragraphedeliste"/>
        <w:numPr>
          <w:ilvl w:val="0"/>
          <w:numId w:val="11"/>
        </w:numPr>
        <w:rPr>
          <w:rFonts w:ascii="Marianne" w:hAnsi="Marianne" w:cs="Arial"/>
          <w:sz w:val="20"/>
          <w:szCs w:val="20"/>
        </w:rPr>
      </w:pPr>
      <w:r w:rsidRPr="00FA30C2">
        <w:rPr>
          <w:rFonts w:ascii="Marianne" w:hAnsi="Marianne" w:cs="Arial"/>
          <w:sz w:val="20"/>
          <w:szCs w:val="20"/>
        </w:rPr>
        <w:t>Faire</w:t>
      </w:r>
      <w:r w:rsidR="006B35C8" w:rsidRPr="00FA30C2">
        <w:rPr>
          <w:rFonts w:ascii="Marianne" w:hAnsi="Marianne" w:cs="Arial"/>
          <w:sz w:val="20"/>
          <w:szCs w:val="20"/>
        </w:rPr>
        <w:t xml:space="preserve"> en sorte que le pli ne soit pas trop volumineux. En effet</w:t>
      </w:r>
      <w:r w:rsidRPr="00FA30C2">
        <w:rPr>
          <w:rFonts w:ascii="Marianne" w:hAnsi="Marianne" w:cs="Arial"/>
          <w:sz w:val="20"/>
          <w:szCs w:val="20"/>
        </w:rPr>
        <w:t>,</w:t>
      </w:r>
      <w:r w:rsidR="006B35C8" w:rsidRPr="00FA30C2">
        <w:rPr>
          <w:rFonts w:ascii="Marianne" w:hAnsi="Marianne" w:cs="Arial"/>
          <w:sz w:val="20"/>
          <w:szCs w:val="20"/>
        </w:rPr>
        <w:t xml:space="preserve"> cela accroît le délai de transmission et de téléchargement</w:t>
      </w:r>
      <w:r w:rsidRPr="00FA30C2">
        <w:rPr>
          <w:rFonts w:ascii="Calibri" w:hAnsi="Calibri" w:cs="Calibri"/>
          <w:sz w:val="20"/>
          <w:szCs w:val="20"/>
        </w:rPr>
        <w:t> </w:t>
      </w:r>
      <w:r w:rsidRPr="00FA30C2">
        <w:rPr>
          <w:rFonts w:ascii="Marianne" w:hAnsi="Marianne" w:cs="Arial"/>
          <w:sz w:val="20"/>
          <w:szCs w:val="20"/>
        </w:rPr>
        <w:t>;</w:t>
      </w:r>
    </w:p>
    <w:p w14:paraId="06DCEDF7" w14:textId="53E4EE7E" w:rsidR="006B35C8" w:rsidRPr="00FA30C2" w:rsidRDefault="00DA49C4" w:rsidP="008C6196">
      <w:pPr>
        <w:pStyle w:val="Paragraphedeliste"/>
        <w:numPr>
          <w:ilvl w:val="0"/>
          <w:numId w:val="11"/>
        </w:numPr>
        <w:rPr>
          <w:rFonts w:ascii="Marianne" w:hAnsi="Marianne" w:cs="Arial"/>
          <w:sz w:val="20"/>
          <w:szCs w:val="20"/>
        </w:rPr>
      </w:pPr>
      <w:r w:rsidRPr="00FA30C2">
        <w:rPr>
          <w:rFonts w:ascii="Marianne" w:hAnsi="Marianne" w:cs="Arial"/>
          <w:sz w:val="20"/>
          <w:szCs w:val="20"/>
        </w:rPr>
        <w:t>Dans</w:t>
      </w:r>
      <w:r w:rsidR="006B35C8" w:rsidRPr="00FA30C2">
        <w:rPr>
          <w:rFonts w:ascii="Marianne" w:hAnsi="Marianne" w:cs="Arial"/>
          <w:sz w:val="20"/>
          <w:szCs w:val="20"/>
        </w:rPr>
        <w:t xml:space="preserve"> les noms des fichiers éviter les caractères spéciaux tels que</w:t>
      </w:r>
      <w:r w:rsidR="006B35C8" w:rsidRPr="00FA30C2">
        <w:rPr>
          <w:rFonts w:ascii="Calibri" w:hAnsi="Calibri" w:cs="Calibri"/>
          <w:sz w:val="20"/>
          <w:szCs w:val="20"/>
        </w:rPr>
        <w:t> </w:t>
      </w:r>
      <w:r w:rsidR="006B35C8" w:rsidRPr="00FA30C2">
        <w:rPr>
          <w:rFonts w:ascii="Marianne" w:hAnsi="Marianne" w:cs="Arial"/>
          <w:sz w:val="20"/>
          <w:szCs w:val="20"/>
        </w:rPr>
        <w:t xml:space="preserve">; </w:t>
      </w:r>
      <w:proofErr w:type="gramStart"/>
      <w:r w:rsidR="006B35C8" w:rsidRPr="00FA30C2">
        <w:rPr>
          <w:rFonts w:ascii="Marianne" w:hAnsi="Marianne" w:cs="Arial"/>
          <w:sz w:val="20"/>
          <w:szCs w:val="20"/>
        </w:rPr>
        <w:t>[ ]</w:t>
      </w:r>
      <w:proofErr w:type="gramEnd"/>
      <w:r w:rsidR="006B35C8" w:rsidRPr="00FA30C2">
        <w:rPr>
          <w:rFonts w:ascii="Marianne" w:hAnsi="Marianne" w:cs="Arial"/>
          <w:sz w:val="20"/>
          <w:szCs w:val="20"/>
        </w:rPr>
        <w:t xml:space="preserve"> / \ *</w:t>
      </w:r>
      <w:r w:rsidR="006B35C8" w:rsidRPr="00FA30C2">
        <w:rPr>
          <w:rFonts w:ascii="Calibri" w:hAnsi="Calibri" w:cs="Calibri"/>
          <w:sz w:val="20"/>
          <w:szCs w:val="20"/>
        </w:rPr>
        <w:t> </w:t>
      </w:r>
      <w:r w:rsidR="006B35C8" w:rsidRPr="00FA30C2">
        <w:rPr>
          <w:rFonts w:ascii="Marianne" w:hAnsi="Marianne" w:cs="Arial"/>
          <w:sz w:val="20"/>
          <w:szCs w:val="20"/>
        </w:rPr>
        <w:t>? &lt; &gt;</w:t>
      </w:r>
      <w:r w:rsidRPr="00FA30C2">
        <w:rPr>
          <w:rFonts w:ascii="Calibri" w:hAnsi="Calibri" w:cs="Calibri"/>
          <w:sz w:val="20"/>
          <w:szCs w:val="20"/>
        </w:rPr>
        <w:t> </w:t>
      </w:r>
      <w:r w:rsidRPr="00FA30C2">
        <w:rPr>
          <w:rFonts w:ascii="Marianne" w:hAnsi="Marianne" w:cs="Arial"/>
          <w:sz w:val="20"/>
          <w:szCs w:val="20"/>
        </w:rPr>
        <w:t>;</w:t>
      </w:r>
    </w:p>
    <w:p w14:paraId="64A1C005" w14:textId="313B30BC" w:rsidR="006B35C8" w:rsidRPr="00FA30C2" w:rsidRDefault="00DA49C4" w:rsidP="008C6196">
      <w:pPr>
        <w:pStyle w:val="Paragraphedeliste"/>
        <w:numPr>
          <w:ilvl w:val="0"/>
          <w:numId w:val="11"/>
        </w:numPr>
        <w:rPr>
          <w:rFonts w:ascii="Marianne" w:hAnsi="Marianne" w:cs="Arial"/>
          <w:sz w:val="20"/>
          <w:szCs w:val="20"/>
        </w:rPr>
      </w:pPr>
      <w:r w:rsidRPr="00FA30C2">
        <w:rPr>
          <w:rFonts w:ascii="Marianne" w:hAnsi="Marianne" w:cs="Arial"/>
          <w:sz w:val="20"/>
          <w:szCs w:val="20"/>
        </w:rPr>
        <w:t>L</w:t>
      </w:r>
      <w:r w:rsidR="006B35C8" w:rsidRPr="00FA30C2">
        <w:rPr>
          <w:rFonts w:ascii="Marianne" w:hAnsi="Marianne" w:cs="Arial"/>
          <w:sz w:val="20"/>
          <w:szCs w:val="20"/>
        </w:rPr>
        <w:t>e cas échéant</w:t>
      </w:r>
      <w:r w:rsidRPr="00FA30C2">
        <w:rPr>
          <w:rFonts w:ascii="Marianne" w:hAnsi="Marianne" w:cs="Arial"/>
          <w:sz w:val="20"/>
          <w:szCs w:val="20"/>
        </w:rPr>
        <w:t>,</w:t>
      </w:r>
      <w:r w:rsidR="006B35C8" w:rsidRPr="00FA30C2">
        <w:rPr>
          <w:rFonts w:ascii="Marianne" w:hAnsi="Marianne" w:cs="Arial"/>
          <w:sz w:val="20"/>
          <w:szCs w:val="20"/>
        </w:rPr>
        <w:t xml:space="preserve"> scanner les documents avec une définition suffisante garantissant leur lisibilité</w:t>
      </w:r>
      <w:r w:rsidRPr="00FA30C2">
        <w:rPr>
          <w:rFonts w:ascii="Calibri" w:hAnsi="Calibri" w:cs="Calibri"/>
          <w:sz w:val="20"/>
          <w:szCs w:val="20"/>
        </w:rPr>
        <w:t> </w:t>
      </w:r>
      <w:r w:rsidRPr="00FA30C2">
        <w:rPr>
          <w:rFonts w:ascii="Marianne" w:hAnsi="Marianne" w:cs="Arial"/>
          <w:sz w:val="20"/>
          <w:szCs w:val="20"/>
        </w:rPr>
        <w:t>;</w:t>
      </w:r>
    </w:p>
    <w:p w14:paraId="2C506EDD" w14:textId="753B9DA8" w:rsidR="006B35C8" w:rsidRPr="00FA30C2" w:rsidRDefault="00DA49C4" w:rsidP="008C6196">
      <w:pPr>
        <w:pStyle w:val="Paragraphedeliste"/>
        <w:numPr>
          <w:ilvl w:val="0"/>
          <w:numId w:val="11"/>
        </w:numPr>
        <w:rPr>
          <w:rFonts w:ascii="Marianne" w:hAnsi="Marianne" w:cs="Arial"/>
          <w:sz w:val="20"/>
          <w:szCs w:val="20"/>
        </w:rPr>
      </w:pPr>
      <w:r w:rsidRPr="00FA30C2">
        <w:rPr>
          <w:rFonts w:ascii="Marianne" w:hAnsi="Marianne" w:cs="Arial"/>
          <w:sz w:val="20"/>
          <w:szCs w:val="20"/>
        </w:rPr>
        <w:t>A</w:t>
      </w:r>
      <w:r w:rsidR="006B35C8" w:rsidRPr="00FA30C2">
        <w:rPr>
          <w:rFonts w:ascii="Marianne" w:hAnsi="Marianne" w:cs="Arial"/>
          <w:sz w:val="20"/>
          <w:szCs w:val="20"/>
        </w:rPr>
        <w:t>fin de faciliter le téléchargement des documents, les compresser au format «</w:t>
      </w:r>
      <w:r w:rsidR="006B35C8" w:rsidRPr="00FA30C2">
        <w:rPr>
          <w:rFonts w:ascii="Calibri" w:hAnsi="Calibri" w:cs="Calibri"/>
          <w:sz w:val="20"/>
          <w:szCs w:val="20"/>
        </w:rPr>
        <w:t> </w:t>
      </w:r>
      <w:r w:rsidR="006B35C8" w:rsidRPr="00FA30C2">
        <w:rPr>
          <w:rFonts w:ascii="Marianne" w:hAnsi="Marianne" w:cs="Arial"/>
          <w:sz w:val="20"/>
          <w:szCs w:val="20"/>
        </w:rPr>
        <w:t>.zip</w:t>
      </w:r>
      <w:r w:rsidR="006B35C8" w:rsidRPr="00FA30C2">
        <w:rPr>
          <w:rFonts w:ascii="Calibri" w:hAnsi="Calibri" w:cs="Calibri"/>
          <w:sz w:val="20"/>
          <w:szCs w:val="20"/>
        </w:rPr>
        <w:t> </w:t>
      </w:r>
      <w:r w:rsidR="006B35C8" w:rsidRPr="00FA30C2">
        <w:rPr>
          <w:rFonts w:ascii="Marianne" w:hAnsi="Marianne" w:cs="Marianne"/>
          <w:sz w:val="20"/>
          <w:szCs w:val="20"/>
        </w:rPr>
        <w:t>»</w:t>
      </w:r>
      <w:r w:rsidRPr="00FA30C2">
        <w:rPr>
          <w:rFonts w:ascii="Marianne" w:hAnsi="Marianne" w:cs="Arial"/>
          <w:sz w:val="20"/>
          <w:szCs w:val="20"/>
        </w:rPr>
        <w:t xml:space="preserve"> et non au format «</w:t>
      </w:r>
      <w:r w:rsidRPr="00FA30C2">
        <w:rPr>
          <w:rFonts w:ascii="Calibri" w:hAnsi="Calibri" w:cs="Calibri"/>
          <w:sz w:val="20"/>
          <w:szCs w:val="20"/>
        </w:rPr>
        <w:t> </w:t>
      </w:r>
      <w:r w:rsidRPr="00FA30C2">
        <w:rPr>
          <w:rFonts w:ascii="Marianne" w:hAnsi="Marianne" w:cs="Arial"/>
          <w:sz w:val="20"/>
          <w:szCs w:val="20"/>
        </w:rPr>
        <w:t>.</w:t>
      </w:r>
      <w:proofErr w:type="spellStart"/>
      <w:r w:rsidRPr="00FA30C2">
        <w:rPr>
          <w:rFonts w:ascii="Marianne" w:hAnsi="Marianne" w:cs="Arial"/>
          <w:sz w:val="20"/>
          <w:szCs w:val="20"/>
        </w:rPr>
        <w:t>rar</w:t>
      </w:r>
      <w:proofErr w:type="spellEnd"/>
      <w:r w:rsidRPr="00FA30C2">
        <w:rPr>
          <w:rFonts w:ascii="Calibri" w:hAnsi="Calibri" w:cs="Calibri"/>
          <w:sz w:val="20"/>
          <w:szCs w:val="20"/>
        </w:rPr>
        <w:t> </w:t>
      </w:r>
      <w:r w:rsidRPr="00FA30C2">
        <w:rPr>
          <w:rFonts w:ascii="Marianne" w:hAnsi="Marianne" w:cs="Marianne"/>
          <w:sz w:val="20"/>
          <w:szCs w:val="20"/>
        </w:rPr>
        <w:t>»</w:t>
      </w:r>
      <w:r w:rsidRPr="00FA30C2">
        <w:rPr>
          <w:rFonts w:ascii="Marianne" w:hAnsi="Marianne" w:cs="Arial"/>
          <w:sz w:val="20"/>
          <w:szCs w:val="20"/>
        </w:rPr>
        <w:t>.</w:t>
      </w:r>
    </w:p>
    <w:p w14:paraId="24B9CF1B" w14:textId="77777777" w:rsidR="006B35C8" w:rsidRPr="00FA30C2" w:rsidRDefault="006B35C8" w:rsidP="006B35C8">
      <w:pPr>
        <w:jc w:val="both"/>
        <w:rPr>
          <w:rFonts w:ascii="Marianne" w:hAnsi="Marianne" w:cs="Arial"/>
        </w:rPr>
      </w:pPr>
    </w:p>
    <w:p w14:paraId="785C8A70" w14:textId="77777777" w:rsidR="00FB0410" w:rsidRPr="00FA30C2" w:rsidRDefault="00FB0410" w:rsidP="006B35C8">
      <w:pPr>
        <w:jc w:val="both"/>
        <w:rPr>
          <w:rFonts w:ascii="Marianne" w:hAnsi="Marianne" w:cs="Arial"/>
        </w:rPr>
      </w:pPr>
    </w:p>
    <w:p w14:paraId="074B08D7" w14:textId="77777777" w:rsidR="006B35C8" w:rsidRPr="00FA30C2" w:rsidRDefault="006B35C8" w:rsidP="006B35C8">
      <w:pPr>
        <w:jc w:val="both"/>
        <w:rPr>
          <w:rFonts w:ascii="Marianne" w:hAnsi="Marianne" w:cs="Arial"/>
          <w:b/>
          <w:u w:val="single"/>
        </w:rPr>
      </w:pPr>
      <w:r w:rsidRPr="00FA30C2">
        <w:rPr>
          <w:rFonts w:ascii="Marianne" w:hAnsi="Marianne" w:cs="Arial"/>
          <w:b/>
          <w:u w:val="single"/>
        </w:rPr>
        <w:t>Copie de sauvegarde</w:t>
      </w:r>
      <w:r w:rsidRPr="00FA30C2">
        <w:rPr>
          <w:rFonts w:ascii="Calibri" w:hAnsi="Calibri" w:cs="Calibri"/>
          <w:b/>
          <w:u w:val="single"/>
        </w:rPr>
        <w:t> </w:t>
      </w:r>
      <w:r w:rsidRPr="00FA30C2">
        <w:rPr>
          <w:rFonts w:ascii="Marianne" w:hAnsi="Marianne" w:cs="Arial"/>
          <w:b/>
          <w:u w:val="single"/>
        </w:rPr>
        <w:t>:</w:t>
      </w:r>
    </w:p>
    <w:p w14:paraId="649EE543" w14:textId="200E1FAA" w:rsidR="006B35C8" w:rsidRPr="00FA30C2" w:rsidRDefault="006B35C8" w:rsidP="006B35C8">
      <w:pPr>
        <w:jc w:val="both"/>
        <w:rPr>
          <w:rFonts w:ascii="Marianne" w:hAnsi="Marianne" w:cs="Arial"/>
        </w:rPr>
      </w:pPr>
      <w:r w:rsidRPr="00FA30C2">
        <w:rPr>
          <w:rFonts w:ascii="Marianne" w:hAnsi="Marianne" w:cs="Arial"/>
        </w:rPr>
        <w:t xml:space="preserve">Parallèlement à l’envoi électronique de leur dossier, les candidats peuvent faire parvenir une copie de sauvegarde, dans les conditions fixées par l’arrêté du </w:t>
      </w:r>
      <w:r w:rsidR="003325D1" w:rsidRPr="00FA30C2">
        <w:rPr>
          <w:rFonts w:ascii="Marianne" w:hAnsi="Marianne" w:cs="Arial"/>
        </w:rPr>
        <w:t>22 mars 2019 fixant les modalités de mise à disposition des documents de la consultation et de la copie de sauvegarde.</w:t>
      </w:r>
    </w:p>
    <w:p w14:paraId="3ECE2E48" w14:textId="77777777" w:rsidR="006B35C8" w:rsidRPr="00FA30C2" w:rsidRDefault="006B35C8" w:rsidP="006B35C8">
      <w:pPr>
        <w:jc w:val="both"/>
        <w:rPr>
          <w:rFonts w:ascii="Marianne" w:hAnsi="Marianne" w:cs="Arial"/>
        </w:rPr>
      </w:pPr>
    </w:p>
    <w:p w14:paraId="06D24C10" w14:textId="77777777" w:rsidR="006B35C8" w:rsidRPr="00FA30C2" w:rsidRDefault="006B35C8" w:rsidP="006B35C8">
      <w:pPr>
        <w:jc w:val="both"/>
        <w:rPr>
          <w:rFonts w:ascii="Marianne" w:hAnsi="Marianne" w:cs="Arial"/>
        </w:rPr>
      </w:pPr>
      <w:r w:rsidRPr="00FA30C2">
        <w:rPr>
          <w:rFonts w:ascii="Marianne" w:hAnsi="Marianne" w:cs="Arial"/>
        </w:rPr>
        <w:t>La copie de sauvegarde peut être</w:t>
      </w:r>
      <w:r w:rsidRPr="00FA30C2">
        <w:rPr>
          <w:rFonts w:ascii="Calibri" w:hAnsi="Calibri" w:cs="Calibri"/>
        </w:rPr>
        <w:t> </w:t>
      </w:r>
      <w:r w:rsidRPr="00FA30C2">
        <w:rPr>
          <w:rFonts w:ascii="Marianne" w:hAnsi="Marianne" w:cs="Arial"/>
        </w:rPr>
        <w:t>:</w:t>
      </w:r>
    </w:p>
    <w:p w14:paraId="4CBCB55D" w14:textId="77777777" w:rsidR="006B35C8" w:rsidRPr="00FA30C2" w:rsidRDefault="006B35C8" w:rsidP="008C6196">
      <w:pPr>
        <w:pStyle w:val="Paragraphedeliste"/>
        <w:numPr>
          <w:ilvl w:val="0"/>
          <w:numId w:val="16"/>
        </w:numPr>
        <w:rPr>
          <w:rFonts w:ascii="Marianne" w:hAnsi="Marianne" w:cs="Arial"/>
          <w:sz w:val="20"/>
          <w:szCs w:val="20"/>
        </w:rPr>
      </w:pPr>
      <w:r w:rsidRPr="00FA30C2">
        <w:rPr>
          <w:rFonts w:ascii="Marianne" w:hAnsi="Marianne" w:cs="Arial"/>
          <w:sz w:val="20"/>
          <w:szCs w:val="20"/>
        </w:rPr>
        <w:t>Sur support physique électronique (CR ROM, DVD ROM, clé USB)</w:t>
      </w:r>
    </w:p>
    <w:p w14:paraId="7E86896C" w14:textId="77777777" w:rsidR="006B35C8" w:rsidRDefault="006B35C8" w:rsidP="008C6196">
      <w:pPr>
        <w:pStyle w:val="Paragraphedeliste"/>
        <w:numPr>
          <w:ilvl w:val="0"/>
          <w:numId w:val="16"/>
        </w:numPr>
        <w:rPr>
          <w:rFonts w:ascii="Marianne" w:hAnsi="Marianne" w:cs="Arial"/>
          <w:sz w:val="20"/>
          <w:szCs w:val="20"/>
        </w:rPr>
      </w:pPr>
      <w:r w:rsidRPr="00FA30C2">
        <w:rPr>
          <w:rFonts w:ascii="Marianne" w:hAnsi="Marianne" w:cs="Arial"/>
          <w:sz w:val="20"/>
          <w:szCs w:val="20"/>
        </w:rPr>
        <w:t xml:space="preserve">Sur </w:t>
      </w:r>
      <w:proofErr w:type="gramStart"/>
      <w:r w:rsidRPr="00FA30C2">
        <w:rPr>
          <w:rFonts w:ascii="Marianne" w:hAnsi="Marianne" w:cs="Arial"/>
          <w:sz w:val="20"/>
          <w:szCs w:val="20"/>
        </w:rPr>
        <w:t>support papier</w:t>
      </w:r>
      <w:proofErr w:type="gramEnd"/>
    </w:p>
    <w:p w14:paraId="37E62252" w14:textId="77777777" w:rsidR="00FB3DE0" w:rsidRPr="00FA30C2" w:rsidRDefault="00FB3DE0" w:rsidP="008C6196">
      <w:pPr>
        <w:pStyle w:val="Paragraphedeliste"/>
        <w:numPr>
          <w:ilvl w:val="0"/>
          <w:numId w:val="16"/>
        </w:numPr>
        <w:rPr>
          <w:rFonts w:ascii="Marianne" w:hAnsi="Marianne" w:cs="Arial"/>
          <w:sz w:val="20"/>
          <w:szCs w:val="20"/>
        </w:rPr>
      </w:pPr>
    </w:p>
    <w:p w14:paraId="5D33AD1A" w14:textId="77777777" w:rsidR="003325D1" w:rsidRPr="00FA30C2" w:rsidRDefault="003325D1" w:rsidP="006B35C8">
      <w:pPr>
        <w:jc w:val="both"/>
        <w:rPr>
          <w:rFonts w:ascii="Marianne" w:hAnsi="Marianne" w:cs="Arial"/>
        </w:rPr>
      </w:pPr>
    </w:p>
    <w:p w14:paraId="0A52EFDF" w14:textId="58E17ADF" w:rsidR="006B35C8" w:rsidRPr="00FA30C2" w:rsidRDefault="006B35C8" w:rsidP="006B35C8">
      <w:pPr>
        <w:jc w:val="both"/>
        <w:rPr>
          <w:rFonts w:ascii="Marianne" w:hAnsi="Marianne" w:cs="Arial"/>
        </w:rPr>
      </w:pPr>
      <w:r w:rsidRPr="00FA30C2">
        <w:rPr>
          <w:rFonts w:ascii="Marianne" w:hAnsi="Marianne" w:cs="Arial"/>
        </w:rPr>
        <w:t>Cette copie est transmise sous pli scellé à l’adresse suivante</w:t>
      </w:r>
      <w:r w:rsidRPr="00FA30C2">
        <w:rPr>
          <w:rFonts w:ascii="Calibri" w:hAnsi="Calibri" w:cs="Calibri"/>
        </w:rPr>
        <w:t> </w:t>
      </w:r>
      <w:r w:rsidRPr="00FA30C2">
        <w:rPr>
          <w:rFonts w:ascii="Marianne" w:hAnsi="Marianne" w:cs="Arial"/>
        </w:rPr>
        <w:t>:</w:t>
      </w:r>
    </w:p>
    <w:p w14:paraId="783BAD38" w14:textId="77777777" w:rsidR="006B35C8" w:rsidRPr="00FA30C2" w:rsidRDefault="006B35C8" w:rsidP="003325D1">
      <w:pPr>
        <w:jc w:val="center"/>
        <w:rPr>
          <w:rFonts w:ascii="Marianne" w:hAnsi="Marianne" w:cs="Arial"/>
          <w:b/>
          <w:bCs/>
        </w:rPr>
      </w:pPr>
      <w:r w:rsidRPr="00FA30C2">
        <w:rPr>
          <w:rFonts w:ascii="Marianne" w:hAnsi="Marianne" w:cs="Arial"/>
          <w:b/>
          <w:bCs/>
        </w:rPr>
        <w:t>Office National des Forêts</w:t>
      </w:r>
    </w:p>
    <w:p w14:paraId="24713934" w14:textId="2284B476" w:rsidR="006B35C8" w:rsidRPr="00FA30C2" w:rsidRDefault="006B35C8" w:rsidP="003325D1">
      <w:pPr>
        <w:jc w:val="center"/>
        <w:rPr>
          <w:rFonts w:ascii="Marianne" w:hAnsi="Marianne"/>
          <w:b/>
          <w:bCs/>
        </w:rPr>
      </w:pPr>
      <w:r w:rsidRPr="00FA30C2">
        <w:rPr>
          <w:rFonts w:ascii="Marianne" w:hAnsi="Marianne"/>
          <w:b/>
          <w:bCs/>
        </w:rPr>
        <w:t>Pôle Achat</w:t>
      </w:r>
      <w:r w:rsidR="003325D1" w:rsidRPr="00FA30C2">
        <w:rPr>
          <w:rFonts w:ascii="Marianne" w:hAnsi="Marianne"/>
          <w:b/>
          <w:bCs/>
        </w:rPr>
        <w:t>s</w:t>
      </w:r>
    </w:p>
    <w:p w14:paraId="26AC3D1C" w14:textId="345D786D" w:rsidR="006B35C8" w:rsidRPr="00FA30C2" w:rsidRDefault="006B35C8" w:rsidP="003325D1">
      <w:pPr>
        <w:jc w:val="center"/>
        <w:rPr>
          <w:rFonts w:ascii="Marianne" w:hAnsi="Marianne"/>
        </w:rPr>
      </w:pPr>
      <w:r w:rsidRPr="00FA30C2">
        <w:rPr>
          <w:rFonts w:ascii="Marianne" w:hAnsi="Marianne"/>
        </w:rPr>
        <w:t>Boulevard de Constance – 77300 Fontainebleau</w:t>
      </w:r>
    </w:p>
    <w:p w14:paraId="00E1AC3E" w14:textId="77777777" w:rsidR="00AE1BD4" w:rsidRPr="00FA30C2" w:rsidRDefault="00AE1BD4" w:rsidP="006B35C8">
      <w:pPr>
        <w:jc w:val="both"/>
        <w:rPr>
          <w:rFonts w:ascii="Marianne" w:hAnsi="Marianne" w:cs="Arial"/>
        </w:rPr>
      </w:pPr>
    </w:p>
    <w:p w14:paraId="38B11E02" w14:textId="77777777" w:rsidR="006B35C8" w:rsidRPr="00FA30C2" w:rsidRDefault="006B35C8" w:rsidP="006B35C8">
      <w:pPr>
        <w:pStyle w:val="Retraitcorpsdetexte"/>
        <w:ind w:left="0"/>
        <w:rPr>
          <w:rFonts w:ascii="Marianne" w:hAnsi="Marianne" w:cs="Arial"/>
          <w:sz w:val="20"/>
        </w:rPr>
      </w:pPr>
    </w:p>
    <w:p w14:paraId="7DD90D76" w14:textId="77777777" w:rsidR="006B35C8" w:rsidRPr="00FA30C2" w:rsidRDefault="006B35C8" w:rsidP="006B35C8">
      <w:pPr>
        <w:pStyle w:val="Retraitcorpsdetexte"/>
        <w:ind w:left="0"/>
        <w:rPr>
          <w:rFonts w:ascii="Marianne" w:hAnsi="Marianne" w:cs="Arial"/>
          <w:sz w:val="20"/>
        </w:rPr>
      </w:pPr>
      <w:proofErr w:type="gramStart"/>
      <w:r w:rsidRPr="00FA30C2">
        <w:rPr>
          <w:rFonts w:ascii="Marianne" w:hAnsi="Marianne" w:cs="Arial"/>
          <w:sz w:val="20"/>
        </w:rPr>
        <w:t>et</w:t>
      </w:r>
      <w:proofErr w:type="gramEnd"/>
      <w:r w:rsidRPr="00FA30C2">
        <w:rPr>
          <w:rFonts w:ascii="Marianne" w:hAnsi="Marianne" w:cs="Arial"/>
          <w:sz w:val="20"/>
        </w:rPr>
        <w:t xml:space="preserve"> doit comporter les mentions obligatoires suivantes</w:t>
      </w:r>
      <w:r w:rsidRPr="00FA30C2">
        <w:rPr>
          <w:rFonts w:ascii="Calibri" w:hAnsi="Calibri" w:cs="Calibri"/>
          <w:sz w:val="20"/>
        </w:rPr>
        <w:t> </w:t>
      </w:r>
      <w:r w:rsidRPr="00FA30C2">
        <w:rPr>
          <w:rFonts w:ascii="Marianne" w:hAnsi="Marianne" w:cs="Arial"/>
          <w:sz w:val="20"/>
        </w:rPr>
        <w:t>:</w:t>
      </w:r>
    </w:p>
    <w:p w14:paraId="0AE666CD" w14:textId="77777777" w:rsidR="006B35C8" w:rsidRPr="00FA30C2" w:rsidRDefault="006B35C8" w:rsidP="008C6196">
      <w:pPr>
        <w:pStyle w:val="Retraitcorpsdetexte"/>
        <w:numPr>
          <w:ilvl w:val="0"/>
          <w:numId w:val="16"/>
        </w:numPr>
        <w:rPr>
          <w:rFonts w:ascii="Marianne" w:hAnsi="Marianne" w:cs="Arial"/>
          <w:sz w:val="20"/>
        </w:rPr>
      </w:pPr>
      <w:r w:rsidRPr="00FA30C2">
        <w:rPr>
          <w:rFonts w:ascii="Marianne" w:hAnsi="Marianne" w:cs="Arial"/>
          <w:sz w:val="20"/>
        </w:rPr>
        <w:t>«</w:t>
      </w:r>
      <w:r w:rsidRPr="00FA30C2">
        <w:rPr>
          <w:rFonts w:ascii="Calibri" w:hAnsi="Calibri" w:cs="Calibri"/>
          <w:sz w:val="20"/>
        </w:rPr>
        <w:t> </w:t>
      </w:r>
      <w:proofErr w:type="gramStart"/>
      <w:r w:rsidRPr="00FA30C2">
        <w:rPr>
          <w:rFonts w:ascii="Marianne" w:hAnsi="Marianne" w:cs="Arial"/>
          <w:sz w:val="20"/>
        </w:rPr>
        <w:t>copie</w:t>
      </w:r>
      <w:proofErr w:type="gramEnd"/>
      <w:r w:rsidRPr="00FA30C2">
        <w:rPr>
          <w:rFonts w:ascii="Marianne" w:hAnsi="Marianne" w:cs="Arial"/>
          <w:sz w:val="20"/>
        </w:rPr>
        <w:t xml:space="preserve"> de sauvegarde</w:t>
      </w:r>
      <w:r w:rsidRPr="00FA30C2">
        <w:rPr>
          <w:rFonts w:ascii="Calibri" w:hAnsi="Calibri" w:cs="Calibri"/>
          <w:sz w:val="20"/>
        </w:rPr>
        <w:t> </w:t>
      </w:r>
      <w:r w:rsidRPr="00FA30C2">
        <w:rPr>
          <w:rFonts w:ascii="Marianne" w:hAnsi="Marianne" w:cs="Marianne"/>
          <w:sz w:val="20"/>
        </w:rPr>
        <w:t>»</w:t>
      </w:r>
    </w:p>
    <w:p w14:paraId="44026E8F" w14:textId="22C22334" w:rsidR="006B35C8" w:rsidRPr="00FA30C2" w:rsidRDefault="006B35C8" w:rsidP="008C6196">
      <w:pPr>
        <w:pStyle w:val="Retraitcorpsdetexte"/>
        <w:numPr>
          <w:ilvl w:val="0"/>
          <w:numId w:val="16"/>
        </w:numPr>
        <w:rPr>
          <w:rFonts w:ascii="Marianne" w:hAnsi="Marianne" w:cs="Arial"/>
          <w:sz w:val="20"/>
        </w:rPr>
      </w:pPr>
      <w:r w:rsidRPr="00FA30C2">
        <w:rPr>
          <w:rFonts w:ascii="Marianne" w:hAnsi="Marianne" w:cs="Arial"/>
          <w:sz w:val="20"/>
        </w:rPr>
        <w:t>La référence du marché</w:t>
      </w:r>
      <w:r w:rsidRPr="00FA30C2">
        <w:rPr>
          <w:rFonts w:ascii="Calibri" w:hAnsi="Calibri" w:cs="Calibri"/>
          <w:sz w:val="20"/>
        </w:rPr>
        <w:t> </w:t>
      </w:r>
      <w:r w:rsidRPr="00FA30C2">
        <w:rPr>
          <w:rFonts w:ascii="Marianne" w:hAnsi="Marianne" w:cs="Arial"/>
          <w:sz w:val="20"/>
        </w:rPr>
        <w:t>: 202</w:t>
      </w:r>
      <w:r w:rsidR="000740BA" w:rsidRPr="00FA30C2">
        <w:rPr>
          <w:rFonts w:ascii="Marianne" w:hAnsi="Marianne" w:cs="Arial"/>
          <w:sz w:val="20"/>
        </w:rPr>
        <w:t>5</w:t>
      </w:r>
      <w:r w:rsidRPr="00FA30C2">
        <w:rPr>
          <w:rFonts w:ascii="Marianne" w:hAnsi="Marianne" w:cs="Arial"/>
          <w:sz w:val="20"/>
        </w:rPr>
        <w:t>-8500-0</w:t>
      </w:r>
      <w:r w:rsidR="00B90240">
        <w:rPr>
          <w:rFonts w:ascii="Marianne" w:hAnsi="Marianne" w:cs="Arial"/>
          <w:sz w:val="20"/>
        </w:rPr>
        <w:t>3</w:t>
      </w:r>
    </w:p>
    <w:p w14:paraId="3BBB5E1B" w14:textId="36E5182D" w:rsidR="00D67918" w:rsidRPr="00D0278A" w:rsidRDefault="006B35C8" w:rsidP="00D0278A">
      <w:pPr>
        <w:pStyle w:val="Retraitcorpsdetexte"/>
        <w:numPr>
          <w:ilvl w:val="0"/>
          <w:numId w:val="16"/>
        </w:numPr>
        <w:rPr>
          <w:rFonts w:ascii="Marianne" w:hAnsi="Marianne" w:cs="Arial"/>
          <w:sz w:val="20"/>
        </w:rPr>
      </w:pPr>
      <w:r w:rsidRPr="00FA30C2">
        <w:rPr>
          <w:rFonts w:ascii="Marianne" w:hAnsi="Marianne" w:cs="Arial"/>
          <w:sz w:val="20"/>
        </w:rPr>
        <w:t>Nom ou dénomination du candidat</w:t>
      </w:r>
    </w:p>
    <w:p w14:paraId="514CD449" w14:textId="77777777" w:rsidR="006B35C8" w:rsidRPr="00FA30C2" w:rsidRDefault="006B35C8" w:rsidP="006B35C8">
      <w:pPr>
        <w:pStyle w:val="Retraitcorpsdetexte"/>
        <w:ind w:left="720"/>
        <w:rPr>
          <w:rFonts w:ascii="Marianne" w:hAnsi="Marianne" w:cs="Arial"/>
          <w:sz w:val="20"/>
        </w:rPr>
      </w:pPr>
    </w:p>
    <w:p w14:paraId="10C8087F" w14:textId="77777777" w:rsidR="003325D1" w:rsidRPr="00FA30C2" w:rsidRDefault="003325D1" w:rsidP="003325D1">
      <w:pPr>
        <w:pStyle w:val="Retraitcorpsdetexte"/>
        <w:ind w:left="0"/>
        <w:rPr>
          <w:rFonts w:ascii="Marianne" w:hAnsi="Marianne" w:cs="Arial"/>
          <w:sz w:val="20"/>
        </w:rPr>
      </w:pPr>
      <w:r w:rsidRPr="00FA30C2">
        <w:rPr>
          <w:rFonts w:ascii="Marianne" w:hAnsi="Marianne" w:cs="Arial"/>
          <w:sz w:val="20"/>
        </w:rPr>
        <w:t>La copie de sauvegarde est ouverte dans les cas suivants :</w:t>
      </w:r>
    </w:p>
    <w:p w14:paraId="64FAB9B7" w14:textId="77777777" w:rsidR="003325D1" w:rsidRPr="00FA30C2" w:rsidRDefault="003325D1" w:rsidP="003325D1">
      <w:pPr>
        <w:pStyle w:val="Retraitcorpsdetexte"/>
        <w:spacing w:before="120"/>
        <w:ind w:left="568" w:hanging="284"/>
        <w:rPr>
          <w:rFonts w:ascii="Marianne" w:hAnsi="Marianne" w:cs="Arial"/>
          <w:sz w:val="20"/>
        </w:rPr>
      </w:pPr>
      <w:r w:rsidRPr="00FA30C2">
        <w:rPr>
          <w:rFonts w:ascii="Marianne" w:hAnsi="Marianne" w:cs="Arial"/>
          <w:sz w:val="20"/>
        </w:rPr>
        <w:t>1.</w:t>
      </w:r>
      <w:r w:rsidRPr="00FA30C2">
        <w:rPr>
          <w:rFonts w:ascii="Marianne" w:hAnsi="Marianne" w:cs="Arial"/>
          <w:sz w:val="20"/>
        </w:rPr>
        <w:tab/>
        <w:t>Lorsqu’un programme informatique malveillant est détecté dans les candidatures ou les offres transmises par voie électronique. La trace de cette malveillance est conservée ;</w:t>
      </w:r>
    </w:p>
    <w:p w14:paraId="3E134980" w14:textId="01B3898F" w:rsidR="006B35C8" w:rsidRPr="00FA30C2" w:rsidRDefault="003325D1" w:rsidP="003325D1">
      <w:pPr>
        <w:pStyle w:val="Retraitcorpsdetexte"/>
        <w:spacing w:before="120"/>
        <w:ind w:left="568" w:hanging="284"/>
        <w:rPr>
          <w:rFonts w:ascii="Marianne" w:hAnsi="Marianne" w:cs="Arial"/>
          <w:sz w:val="20"/>
        </w:rPr>
      </w:pPr>
      <w:r w:rsidRPr="00FA30C2">
        <w:rPr>
          <w:rFonts w:ascii="Marianne" w:hAnsi="Marianne" w:cs="Arial"/>
          <w:sz w:val="20"/>
        </w:rPr>
        <w:t>2.</w:t>
      </w:r>
      <w:r w:rsidRPr="00FA30C2">
        <w:rPr>
          <w:rFonts w:ascii="Marianne" w:hAnsi="Marianne" w:cs="Arial"/>
          <w:sz w:val="20"/>
        </w:rPr>
        <w:tab/>
        <w:t>Lorsqu’une candidature ou une offre électronique est reçue de façon incomplète, hors délais ou n’a pu être ouverte, sous réserve que la transmission de la candidature ou de l’offre électronique ait commencé avant la clôture de la remise des candidatures ou des offres.</w:t>
      </w:r>
      <w:r w:rsidR="006B35C8" w:rsidRPr="00FA30C2">
        <w:rPr>
          <w:rFonts w:ascii="Marianne" w:hAnsi="Marianne" w:cs="Arial"/>
          <w:sz w:val="20"/>
        </w:rPr>
        <w:t xml:space="preserve"> </w:t>
      </w:r>
    </w:p>
    <w:p w14:paraId="57C36596" w14:textId="77777777" w:rsidR="00FD6606" w:rsidRPr="00FA30C2" w:rsidRDefault="00FD6606" w:rsidP="006B35C8">
      <w:pPr>
        <w:jc w:val="both"/>
        <w:rPr>
          <w:rFonts w:ascii="Marianne" w:hAnsi="Marianne" w:cs="Arial"/>
          <w:b/>
        </w:rPr>
      </w:pPr>
    </w:p>
    <w:p w14:paraId="04F77F08" w14:textId="16E7DAD9" w:rsidR="006B35C8" w:rsidRPr="00FA30C2" w:rsidRDefault="006B35C8" w:rsidP="006B35C8">
      <w:pPr>
        <w:jc w:val="both"/>
        <w:rPr>
          <w:rFonts w:ascii="Marianne" w:hAnsi="Marianne" w:cs="Arial"/>
        </w:rPr>
      </w:pPr>
      <w:r w:rsidRPr="00FA30C2">
        <w:rPr>
          <w:rFonts w:ascii="Marianne" w:hAnsi="Marianne" w:cs="Arial"/>
          <w:b/>
        </w:rPr>
        <w:t>La copie de sauvegarde ne peut être prise en considération que si elle est parvenue dans le délai prescrit pour le dépôt des plis.</w:t>
      </w:r>
    </w:p>
    <w:p w14:paraId="7542E44B" w14:textId="77777777" w:rsidR="00CC2AB8" w:rsidRPr="00FA30C2" w:rsidRDefault="00CC2AB8" w:rsidP="008C6196">
      <w:pPr>
        <w:keepNext/>
        <w:numPr>
          <w:ilvl w:val="1"/>
          <w:numId w:val="12"/>
        </w:numPr>
        <w:spacing w:before="240"/>
        <w:ind w:left="675" w:hanging="391"/>
        <w:jc w:val="both"/>
        <w:outlineLvl w:val="1"/>
        <w:rPr>
          <w:rFonts w:ascii="Marianne" w:hAnsi="Marianne" w:cs="Arial"/>
          <w:b/>
          <w:bCs/>
          <w:color w:val="006600"/>
          <w:u w:val="single"/>
        </w:rPr>
      </w:pPr>
      <w:bookmarkStart w:id="194" w:name="_Contenu_du_pli"/>
      <w:bookmarkStart w:id="195" w:name="_Toc332699036"/>
      <w:bookmarkStart w:id="196" w:name="_Toc447203611"/>
      <w:bookmarkEnd w:id="192"/>
      <w:bookmarkEnd w:id="193"/>
      <w:bookmarkEnd w:id="194"/>
      <w:r w:rsidRPr="00FA30C2">
        <w:rPr>
          <w:rFonts w:ascii="Marianne" w:hAnsi="Marianne" w:cs="Arial"/>
          <w:b/>
          <w:bCs/>
          <w:color w:val="006600"/>
          <w:u w:val="single"/>
        </w:rPr>
        <w:t>Contenu du pli</w:t>
      </w:r>
      <w:bookmarkEnd w:id="195"/>
      <w:bookmarkEnd w:id="196"/>
    </w:p>
    <w:p w14:paraId="1421CC21" w14:textId="74E64A4A" w:rsidR="00D41FED" w:rsidRPr="00FA30C2" w:rsidRDefault="00CC2AB8" w:rsidP="00D41FED">
      <w:pPr>
        <w:pStyle w:val="Titre3"/>
        <w:overflowPunct w:val="0"/>
        <w:autoSpaceDE w:val="0"/>
        <w:autoSpaceDN w:val="0"/>
        <w:adjustRightInd w:val="0"/>
        <w:ind w:left="360"/>
        <w:textAlignment w:val="baseline"/>
        <w:rPr>
          <w:rFonts w:ascii="Marianne" w:hAnsi="Marianne" w:cs="Arial"/>
          <w:b/>
          <w:color w:val="E36C0A"/>
          <w:sz w:val="20"/>
        </w:rPr>
      </w:pPr>
      <w:bookmarkStart w:id="197" w:name="_Toc332699037"/>
      <w:bookmarkStart w:id="198" w:name="_Toc447203612"/>
      <w:r w:rsidRPr="00FA30C2">
        <w:rPr>
          <w:rFonts w:ascii="Marianne" w:hAnsi="Marianne" w:cs="Arial"/>
          <w:b/>
          <w:color w:val="E36C0A"/>
          <w:sz w:val="20"/>
        </w:rPr>
        <w:t>6.</w:t>
      </w:r>
      <w:r w:rsidR="003325D1" w:rsidRPr="00FA30C2">
        <w:rPr>
          <w:rFonts w:ascii="Marianne" w:hAnsi="Marianne" w:cs="Arial"/>
          <w:b/>
          <w:color w:val="E36C0A"/>
          <w:sz w:val="20"/>
        </w:rPr>
        <w:t>2</w:t>
      </w:r>
      <w:r w:rsidRPr="00FA30C2">
        <w:rPr>
          <w:rFonts w:ascii="Marianne" w:hAnsi="Marianne" w:cs="Arial"/>
          <w:b/>
          <w:color w:val="E36C0A"/>
          <w:sz w:val="20"/>
        </w:rPr>
        <w:t>.1 La candidature</w:t>
      </w:r>
      <w:bookmarkStart w:id="199" w:name="_Toc332699038"/>
      <w:bookmarkStart w:id="200" w:name="_Toc447203613"/>
      <w:bookmarkEnd w:id="197"/>
      <w:bookmarkEnd w:id="198"/>
    </w:p>
    <w:p w14:paraId="7256D33D" w14:textId="77777777" w:rsidR="004B1A71" w:rsidRPr="00FA30C2" w:rsidRDefault="004B1A71" w:rsidP="004B1A71">
      <w:pPr>
        <w:jc w:val="center"/>
        <w:rPr>
          <w:rFonts w:ascii="Marianne" w:hAnsi="Marianne" w:cs="Arial"/>
          <w:b/>
          <w:bCs/>
        </w:rPr>
      </w:pPr>
    </w:p>
    <w:p w14:paraId="07D3490F" w14:textId="77777777" w:rsidR="00C649A0" w:rsidRPr="00FA30C2" w:rsidRDefault="00C649A0" w:rsidP="00C649A0">
      <w:pPr>
        <w:rPr>
          <w:rFonts w:ascii="Marianne" w:hAnsi="Marianne" w:cs="Arial"/>
          <w:b/>
          <w:bCs/>
        </w:rPr>
      </w:pPr>
      <w:r w:rsidRPr="00FA30C2">
        <w:rPr>
          <w:rFonts w:ascii="Marianne" w:hAnsi="Marianne" w:cs="Arial"/>
          <w:b/>
          <w:bCs/>
        </w:rPr>
        <w:t>En cas de réponse pour plusieurs lots, un seul dossier de candidature suffit.</w:t>
      </w:r>
    </w:p>
    <w:p w14:paraId="41F45E04" w14:textId="77777777" w:rsidR="00C649A0" w:rsidRPr="00FA30C2" w:rsidRDefault="00C649A0" w:rsidP="00C649A0">
      <w:pPr>
        <w:rPr>
          <w:rFonts w:ascii="Marianne" w:hAnsi="Marianne" w:cs="Arial"/>
          <w:b/>
          <w:bCs/>
        </w:rPr>
      </w:pPr>
    </w:p>
    <w:p w14:paraId="047F8DDB" w14:textId="058546D8" w:rsidR="004B1A71" w:rsidRPr="00FA30C2" w:rsidRDefault="004B1A71" w:rsidP="004B1A71">
      <w:pPr>
        <w:jc w:val="center"/>
        <w:rPr>
          <w:rFonts w:ascii="Marianne" w:hAnsi="Marianne" w:cs="Arial"/>
          <w:b/>
          <w:bCs/>
        </w:rPr>
      </w:pPr>
      <w:r w:rsidRPr="00FA30C2">
        <w:rPr>
          <w:rFonts w:ascii="Marianne" w:hAnsi="Marianne" w:cs="Arial"/>
          <w:b/>
          <w:bCs/>
        </w:rPr>
        <w:t xml:space="preserve">Afin de simplifier les démarches, l’acheteur a mis en place un </w:t>
      </w:r>
      <w:r w:rsidRPr="00FA30C2">
        <w:rPr>
          <w:rFonts w:ascii="Marianne" w:hAnsi="Marianne" w:cs="Arial"/>
          <w:b/>
          <w:bCs/>
          <w:u w:val="single"/>
        </w:rPr>
        <w:t>Document Unique de Candidature (DUC)</w:t>
      </w:r>
      <w:r w:rsidRPr="00FA30C2">
        <w:rPr>
          <w:rFonts w:ascii="Marianne" w:hAnsi="Marianne" w:cs="Arial"/>
          <w:b/>
          <w:bCs/>
        </w:rPr>
        <w:t xml:space="preserve"> permettant de juger les candidatures. Ainsi, les candidats doivent compléter </w:t>
      </w:r>
    </w:p>
    <w:p w14:paraId="2CA0AD93" w14:textId="07F2B111" w:rsidR="004B1A71" w:rsidRPr="00FA30C2" w:rsidRDefault="004B1A71" w:rsidP="004B1A71">
      <w:pPr>
        <w:jc w:val="center"/>
        <w:rPr>
          <w:rFonts w:ascii="Marianne" w:hAnsi="Marianne" w:cs="Arial"/>
          <w:b/>
          <w:bCs/>
        </w:rPr>
      </w:pPr>
      <w:proofErr w:type="gramStart"/>
      <w:r w:rsidRPr="00FA30C2">
        <w:rPr>
          <w:rFonts w:ascii="Marianne" w:hAnsi="Marianne" w:cs="Arial"/>
          <w:b/>
          <w:bCs/>
        </w:rPr>
        <w:t>et</w:t>
      </w:r>
      <w:proofErr w:type="gramEnd"/>
      <w:r w:rsidRPr="00FA30C2">
        <w:rPr>
          <w:rFonts w:ascii="Marianne" w:hAnsi="Marianne" w:cs="Arial"/>
          <w:b/>
          <w:bCs/>
        </w:rPr>
        <w:t xml:space="preserve"> transmettre ce document.</w:t>
      </w:r>
    </w:p>
    <w:p w14:paraId="2B2FA8DC" w14:textId="77777777" w:rsidR="004B1A71" w:rsidRPr="00FA30C2" w:rsidRDefault="004B1A71" w:rsidP="004B1A71">
      <w:pPr>
        <w:jc w:val="both"/>
        <w:rPr>
          <w:rFonts w:ascii="Marianne" w:hAnsi="Marianne" w:cs="Arial"/>
        </w:rPr>
      </w:pPr>
    </w:p>
    <w:p w14:paraId="5E6DCC33" w14:textId="77777777" w:rsidR="004B1A71" w:rsidRPr="00FA30C2" w:rsidRDefault="004B1A71" w:rsidP="004B1A71">
      <w:pPr>
        <w:jc w:val="both"/>
        <w:rPr>
          <w:rFonts w:ascii="Marianne" w:hAnsi="Marianne" w:cs="Arial"/>
          <w:b/>
          <w:bCs/>
          <w:color w:val="FF0000"/>
        </w:rPr>
      </w:pPr>
      <w:r w:rsidRPr="00FA30C2">
        <w:rPr>
          <w:rFonts w:ascii="Marianne" w:hAnsi="Marianne" w:cs="Arial"/>
          <w:b/>
          <w:bCs/>
          <w:color w:val="FF0000"/>
        </w:rPr>
        <w:t>Ce document remplace le DC1 et le DC2.  Il est, ainsi, inutile de transmettre ces derniers.</w:t>
      </w:r>
    </w:p>
    <w:p w14:paraId="353F96EC" w14:textId="77777777" w:rsidR="004B1A71" w:rsidRPr="00FA30C2" w:rsidRDefault="004B1A71" w:rsidP="004B1A71">
      <w:pPr>
        <w:jc w:val="both"/>
        <w:rPr>
          <w:rFonts w:ascii="Marianne" w:hAnsi="Marianne" w:cs="Arial"/>
          <w:b/>
          <w:bCs/>
          <w:color w:val="FF0000"/>
        </w:rPr>
      </w:pPr>
      <w:r w:rsidRPr="00FA30C2">
        <w:rPr>
          <w:rFonts w:ascii="Marianne" w:hAnsi="Marianne" w:cs="Arial"/>
          <w:b/>
          <w:bCs/>
          <w:color w:val="FF0000"/>
        </w:rPr>
        <w:t xml:space="preserve">Le candidat devra transmettre UNIQUEMENT les pièces justificatives demandées par l'Acheteur dans le présent document et dans le document unique de candidature. La transmission de ces documents doit s’effectuer conformément à l’article 6.1 du présent RC. </w:t>
      </w:r>
    </w:p>
    <w:p w14:paraId="638D9FC4" w14:textId="77777777" w:rsidR="004B1A71" w:rsidRPr="00FA30C2" w:rsidRDefault="004B1A71" w:rsidP="004B1A71">
      <w:pPr>
        <w:jc w:val="both"/>
        <w:rPr>
          <w:rFonts w:ascii="Marianne" w:hAnsi="Marianne" w:cs="Arial"/>
          <w:b/>
          <w:bCs/>
          <w:color w:val="FF0000"/>
        </w:rPr>
      </w:pPr>
    </w:p>
    <w:p w14:paraId="4B371FB5" w14:textId="77777777" w:rsidR="004B1A71" w:rsidRPr="00FA30C2" w:rsidRDefault="004B1A71" w:rsidP="004B1A71">
      <w:pPr>
        <w:jc w:val="both"/>
        <w:rPr>
          <w:rFonts w:ascii="Marianne" w:hAnsi="Marianne" w:cs="Arial"/>
          <w:b/>
          <w:bCs/>
          <w:color w:val="FF0000"/>
        </w:rPr>
      </w:pPr>
      <w:r w:rsidRPr="00FA30C2">
        <w:rPr>
          <w:rFonts w:ascii="Marianne" w:hAnsi="Marianne" w:cs="Arial"/>
          <w:b/>
          <w:bCs/>
          <w:color w:val="FF0000"/>
        </w:rPr>
        <w:t>Les documents purement commerciaux ou promotionnels sont inutiles.</w:t>
      </w:r>
    </w:p>
    <w:p w14:paraId="1CC8461C" w14:textId="77777777" w:rsidR="004B1A71" w:rsidRPr="00FA30C2" w:rsidRDefault="004B1A71" w:rsidP="004B1A71">
      <w:pPr>
        <w:jc w:val="both"/>
        <w:rPr>
          <w:rFonts w:ascii="Marianne" w:hAnsi="Marianne" w:cs="Arial"/>
        </w:rPr>
      </w:pPr>
    </w:p>
    <w:p w14:paraId="4A367477" w14:textId="77777777" w:rsidR="004B1A71" w:rsidRPr="00FA30C2" w:rsidRDefault="004B1A71" w:rsidP="004B1A71">
      <w:pPr>
        <w:jc w:val="both"/>
        <w:rPr>
          <w:rFonts w:ascii="Marianne" w:hAnsi="Marianne" w:cs="Arial"/>
        </w:rPr>
      </w:pPr>
      <w:r w:rsidRPr="00FA30C2">
        <w:rPr>
          <w:rFonts w:ascii="Marianne" w:hAnsi="Marianne" w:cs="Arial"/>
        </w:rPr>
        <w:t>Dans le cas de candidatures groupées, il est rappelé aux candidats que chaque membre du groupement doit fournir l'ensemble de ces documents. En effet, l'examen des candidatures portera sur les éléments fournis par tous les membres du groupement.</w:t>
      </w:r>
    </w:p>
    <w:p w14:paraId="201D5071" w14:textId="77777777" w:rsidR="004B1A71" w:rsidRPr="00FA30C2" w:rsidRDefault="004B1A71" w:rsidP="004B1A71">
      <w:pPr>
        <w:jc w:val="both"/>
        <w:rPr>
          <w:rFonts w:ascii="Marianne" w:hAnsi="Marianne" w:cs="Arial"/>
        </w:rPr>
      </w:pPr>
    </w:p>
    <w:p w14:paraId="261EE055" w14:textId="77777777" w:rsidR="004B1A71" w:rsidRDefault="004B1A71" w:rsidP="004B1A71">
      <w:pPr>
        <w:jc w:val="both"/>
        <w:rPr>
          <w:rFonts w:ascii="Marianne" w:hAnsi="Marianne" w:cs="Arial"/>
        </w:rPr>
      </w:pPr>
      <w:r w:rsidRPr="00FA30C2">
        <w:rPr>
          <w:rFonts w:ascii="Marianne" w:hAnsi="Marianne" w:cs="Arial"/>
        </w:rPr>
        <w:t>Conformément à l'article R.2143-7 du Code de la Commande Publique, le candidat auquel il est envisagé d'attribuer le marché devra produire en outre, avant notification du marché, les documents précisés à l'article 9 du présent règlement de la consultation.</w:t>
      </w:r>
    </w:p>
    <w:p w14:paraId="5DB441F3" w14:textId="77777777" w:rsidR="00EA4396" w:rsidRPr="00FA30C2" w:rsidRDefault="00EA4396" w:rsidP="004B1A71">
      <w:pPr>
        <w:jc w:val="both"/>
        <w:rPr>
          <w:rFonts w:ascii="Marianne" w:hAnsi="Marianne" w:cs="Arial"/>
          <w:bCs/>
        </w:rPr>
      </w:pPr>
    </w:p>
    <w:p w14:paraId="3ECF370F" w14:textId="08FA5AC3" w:rsidR="00A57C64" w:rsidRPr="00FA30C2" w:rsidRDefault="00D97BE8" w:rsidP="00D41FED">
      <w:pPr>
        <w:pStyle w:val="Titre3"/>
        <w:overflowPunct w:val="0"/>
        <w:autoSpaceDE w:val="0"/>
        <w:autoSpaceDN w:val="0"/>
        <w:adjustRightInd w:val="0"/>
        <w:ind w:left="360"/>
        <w:textAlignment w:val="baseline"/>
        <w:rPr>
          <w:rFonts w:ascii="Marianne" w:hAnsi="Marianne" w:cs="Arial"/>
          <w:b/>
          <w:color w:val="E36C0A"/>
          <w:sz w:val="20"/>
        </w:rPr>
      </w:pPr>
      <w:r w:rsidRPr="00FA30C2">
        <w:rPr>
          <w:rFonts w:ascii="Marianne" w:hAnsi="Marianne" w:cs="Arial"/>
          <w:b/>
          <w:color w:val="E36C0A"/>
          <w:sz w:val="20"/>
        </w:rPr>
        <w:t>6.</w:t>
      </w:r>
      <w:r w:rsidR="003325D1" w:rsidRPr="00FA30C2">
        <w:rPr>
          <w:rFonts w:ascii="Marianne" w:hAnsi="Marianne" w:cs="Arial"/>
          <w:b/>
          <w:color w:val="E36C0A"/>
          <w:sz w:val="20"/>
        </w:rPr>
        <w:t>2</w:t>
      </w:r>
      <w:r w:rsidR="00A57C64" w:rsidRPr="00FA30C2">
        <w:rPr>
          <w:rFonts w:ascii="Marianne" w:hAnsi="Marianne" w:cs="Arial"/>
          <w:b/>
          <w:color w:val="E36C0A"/>
          <w:sz w:val="20"/>
        </w:rPr>
        <w:t>.2 L’offre</w:t>
      </w:r>
      <w:bookmarkEnd w:id="199"/>
      <w:bookmarkEnd w:id="200"/>
    </w:p>
    <w:p w14:paraId="2E80169D" w14:textId="77777777" w:rsidR="00A57C64" w:rsidRPr="00FA30C2" w:rsidRDefault="00A57C64" w:rsidP="00A57C64">
      <w:pPr>
        <w:rPr>
          <w:rFonts w:ascii="Marianne" w:hAnsi="Marianne"/>
        </w:rPr>
      </w:pPr>
    </w:p>
    <w:p w14:paraId="02F0488D" w14:textId="77777777" w:rsidR="00A57C64" w:rsidRPr="00FA30C2" w:rsidRDefault="00A57C64" w:rsidP="00A57C64">
      <w:pPr>
        <w:rPr>
          <w:rFonts w:ascii="Marianne" w:hAnsi="Marianne" w:cs="Arial"/>
          <w:b/>
          <w:bCs/>
        </w:rPr>
      </w:pPr>
      <w:r w:rsidRPr="00FA30C2">
        <w:rPr>
          <w:rFonts w:ascii="Marianne" w:hAnsi="Marianne" w:cs="Arial"/>
        </w:rPr>
        <w:t>Elle comprend les pièces contractuelles suivantes</w:t>
      </w:r>
      <w:r w:rsidRPr="00FA30C2">
        <w:rPr>
          <w:rFonts w:ascii="Calibri" w:hAnsi="Calibri" w:cs="Calibri"/>
        </w:rPr>
        <w:t> </w:t>
      </w:r>
      <w:r w:rsidRPr="00FA30C2">
        <w:rPr>
          <w:rFonts w:ascii="Marianne" w:hAnsi="Marianne" w:cs="Arial"/>
        </w:rPr>
        <w:t xml:space="preserve">: </w:t>
      </w:r>
    </w:p>
    <w:p w14:paraId="571BEF96" w14:textId="77777777" w:rsidR="00A57C64" w:rsidRPr="00FA30C2" w:rsidRDefault="00A57C64" w:rsidP="00A57C64">
      <w:pPr>
        <w:rPr>
          <w:rFonts w:ascii="Marianne" w:hAnsi="Marianne" w:cs="Arial"/>
          <w:sz w:val="14"/>
          <w:szCs w:val="14"/>
        </w:rPr>
      </w:pPr>
    </w:p>
    <w:p w14:paraId="65C32755" w14:textId="7E1D1284" w:rsidR="00A57C64" w:rsidRPr="00FA30C2" w:rsidRDefault="00A57C64" w:rsidP="008C6196">
      <w:pPr>
        <w:pStyle w:val="Paragraphedeliste"/>
        <w:numPr>
          <w:ilvl w:val="0"/>
          <w:numId w:val="9"/>
        </w:numPr>
        <w:ind w:left="426" w:hanging="426"/>
        <w:rPr>
          <w:rFonts w:ascii="Marianne" w:hAnsi="Marianne" w:cs="Arial"/>
          <w:b/>
          <w:bCs/>
          <w:sz w:val="20"/>
          <w:szCs w:val="20"/>
        </w:rPr>
      </w:pPr>
      <w:r w:rsidRPr="00FA30C2">
        <w:rPr>
          <w:rFonts w:ascii="Marianne" w:hAnsi="Marianne" w:cs="Arial"/>
          <w:b/>
          <w:sz w:val="20"/>
          <w:szCs w:val="20"/>
        </w:rPr>
        <w:t>L'</w:t>
      </w:r>
      <w:r w:rsidR="003A785B" w:rsidRPr="00FA30C2">
        <w:rPr>
          <w:rFonts w:ascii="Marianne" w:hAnsi="Marianne" w:cs="Arial"/>
          <w:b/>
          <w:sz w:val="20"/>
          <w:szCs w:val="20"/>
        </w:rPr>
        <w:t>A</w:t>
      </w:r>
      <w:r w:rsidRPr="00FA30C2">
        <w:rPr>
          <w:rFonts w:ascii="Marianne" w:hAnsi="Marianne" w:cs="Arial"/>
          <w:b/>
          <w:sz w:val="20"/>
          <w:szCs w:val="20"/>
        </w:rPr>
        <w:t>cte</w:t>
      </w:r>
      <w:r w:rsidRPr="00FA30C2">
        <w:rPr>
          <w:rFonts w:ascii="Marianne" w:hAnsi="Marianne" w:cs="Arial"/>
          <w:b/>
          <w:bCs/>
          <w:sz w:val="20"/>
          <w:szCs w:val="20"/>
        </w:rPr>
        <w:t xml:space="preserve"> d'</w:t>
      </w:r>
      <w:r w:rsidR="003A785B" w:rsidRPr="00FA30C2">
        <w:rPr>
          <w:rFonts w:ascii="Marianne" w:hAnsi="Marianne" w:cs="Arial"/>
          <w:b/>
          <w:bCs/>
          <w:sz w:val="20"/>
          <w:szCs w:val="20"/>
        </w:rPr>
        <w:t>E</w:t>
      </w:r>
      <w:r w:rsidRPr="00FA30C2">
        <w:rPr>
          <w:rFonts w:ascii="Marianne" w:hAnsi="Marianne" w:cs="Arial"/>
          <w:b/>
          <w:bCs/>
          <w:sz w:val="20"/>
          <w:szCs w:val="20"/>
        </w:rPr>
        <w:t>ngagement</w:t>
      </w:r>
      <w:r w:rsidRPr="00FA30C2">
        <w:rPr>
          <w:rFonts w:ascii="Marianne" w:hAnsi="Marianne" w:cs="Arial"/>
          <w:b/>
          <w:sz w:val="20"/>
          <w:szCs w:val="20"/>
        </w:rPr>
        <w:t xml:space="preserve"> et </w:t>
      </w:r>
      <w:r w:rsidR="00776B91" w:rsidRPr="00FA30C2">
        <w:rPr>
          <w:rFonts w:ascii="Marianne" w:hAnsi="Marianne" w:cs="Arial"/>
          <w:b/>
          <w:sz w:val="20"/>
          <w:szCs w:val="20"/>
        </w:rPr>
        <w:t>le Bordereau de Prix Unitaires</w:t>
      </w:r>
      <w:r w:rsidR="00AC570C" w:rsidRPr="00FA30C2">
        <w:rPr>
          <w:rFonts w:ascii="Marianne" w:hAnsi="Marianne" w:cs="Arial"/>
          <w:b/>
          <w:sz w:val="20"/>
          <w:szCs w:val="20"/>
        </w:rPr>
        <w:t xml:space="preserve"> </w:t>
      </w:r>
      <w:r w:rsidR="004B1A71" w:rsidRPr="00FA30C2">
        <w:rPr>
          <w:rFonts w:ascii="Marianne" w:hAnsi="Marianne" w:cs="Arial"/>
          <w:b/>
          <w:sz w:val="20"/>
          <w:szCs w:val="20"/>
        </w:rPr>
        <w:t xml:space="preserve">du lot concerné </w:t>
      </w:r>
      <w:r w:rsidRPr="00FA30C2">
        <w:rPr>
          <w:rFonts w:ascii="Marianne" w:hAnsi="Marianne" w:cs="Arial"/>
          <w:sz w:val="20"/>
          <w:szCs w:val="20"/>
        </w:rPr>
        <w:t>dûment complété</w:t>
      </w:r>
      <w:r w:rsidR="00272C58" w:rsidRPr="00FA30C2">
        <w:rPr>
          <w:rFonts w:ascii="Marianne" w:hAnsi="Marianne" w:cs="Arial"/>
          <w:sz w:val="20"/>
          <w:szCs w:val="20"/>
        </w:rPr>
        <w:t>s</w:t>
      </w:r>
      <w:r w:rsidR="004B1A71" w:rsidRPr="00FA30C2">
        <w:rPr>
          <w:rFonts w:ascii="Calibri" w:hAnsi="Calibri" w:cs="Calibri"/>
          <w:sz w:val="20"/>
          <w:szCs w:val="20"/>
        </w:rPr>
        <w:t> </w:t>
      </w:r>
      <w:r w:rsidR="004B1A71" w:rsidRPr="00FA30C2">
        <w:rPr>
          <w:rFonts w:ascii="Marianne" w:hAnsi="Marianne" w:cs="Arial"/>
          <w:sz w:val="20"/>
          <w:szCs w:val="20"/>
        </w:rPr>
        <w:t>;</w:t>
      </w:r>
    </w:p>
    <w:p w14:paraId="0AC8D08F" w14:textId="77777777" w:rsidR="00A57C64" w:rsidRPr="00FA30C2" w:rsidRDefault="00A57C64" w:rsidP="00A57C64">
      <w:pPr>
        <w:rPr>
          <w:rFonts w:ascii="Marianne" w:hAnsi="Marianne" w:cs="Arial"/>
          <w:sz w:val="14"/>
          <w:szCs w:val="14"/>
        </w:rPr>
      </w:pPr>
    </w:p>
    <w:p w14:paraId="44C8D5B2" w14:textId="51B48192" w:rsidR="004B1A71" w:rsidRPr="000407E7" w:rsidRDefault="00412173" w:rsidP="000407E7">
      <w:pPr>
        <w:pStyle w:val="Paragraphedeliste"/>
        <w:numPr>
          <w:ilvl w:val="0"/>
          <w:numId w:val="9"/>
        </w:numPr>
        <w:ind w:left="426" w:hanging="426"/>
        <w:rPr>
          <w:rFonts w:ascii="Marianne" w:hAnsi="Marianne" w:cs="Arial"/>
          <w:b/>
          <w:sz w:val="20"/>
          <w:szCs w:val="20"/>
        </w:rPr>
      </w:pPr>
      <w:r w:rsidRPr="00FA30C2">
        <w:rPr>
          <w:rFonts w:ascii="Marianne" w:hAnsi="Marianne" w:cs="Arial"/>
          <w:b/>
          <w:sz w:val="20"/>
          <w:szCs w:val="20"/>
        </w:rPr>
        <w:t xml:space="preserve">Le cadre </w:t>
      </w:r>
      <w:r w:rsidR="000407E7" w:rsidRPr="00FA30C2">
        <w:rPr>
          <w:rFonts w:ascii="Marianne" w:hAnsi="Marianne" w:cs="Arial"/>
          <w:b/>
          <w:sz w:val="20"/>
          <w:szCs w:val="20"/>
        </w:rPr>
        <w:t>de mémoire</w:t>
      </w:r>
      <w:r w:rsidR="00A57C64" w:rsidRPr="00FA30C2">
        <w:rPr>
          <w:rFonts w:ascii="Marianne" w:hAnsi="Marianne" w:cs="Arial"/>
          <w:b/>
          <w:sz w:val="20"/>
          <w:szCs w:val="20"/>
        </w:rPr>
        <w:t xml:space="preserve"> technique</w:t>
      </w:r>
      <w:r w:rsidR="00A57C64" w:rsidRPr="00FA30C2">
        <w:rPr>
          <w:rFonts w:ascii="Marianne" w:hAnsi="Marianne" w:cs="Arial"/>
          <w:sz w:val="20"/>
          <w:szCs w:val="20"/>
        </w:rPr>
        <w:t xml:space="preserve"> </w:t>
      </w:r>
    </w:p>
    <w:p w14:paraId="29A7EB91" w14:textId="77777777" w:rsidR="003C5CCD" w:rsidRPr="00FA30C2" w:rsidRDefault="003C5CCD" w:rsidP="003C5CCD">
      <w:pPr>
        <w:pStyle w:val="Default"/>
        <w:jc w:val="both"/>
        <w:rPr>
          <w:rFonts w:ascii="Marianne" w:hAnsi="Marianne" w:cs="Arial"/>
          <w:sz w:val="20"/>
          <w:szCs w:val="20"/>
        </w:rPr>
      </w:pPr>
    </w:p>
    <w:p w14:paraId="2A04E594" w14:textId="5EDBB99F" w:rsidR="00B71058" w:rsidRPr="00FA30C2" w:rsidRDefault="00FD6606" w:rsidP="00B71058">
      <w:pPr>
        <w:jc w:val="both"/>
        <w:rPr>
          <w:rFonts w:ascii="Marianne" w:hAnsi="Marianne" w:cs="Arial"/>
          <w:b/>
          <w:bCs/>
        </w:rPr>
      </w:pPr>
      <w:r w:rsidRPr="00FA30C2">
        <w:rPr>
          <w:rFonts w:ascii="Marianne" w:hAnsi="Marianne" w:cs="Arial"/>
          <w:b/>
          <w:bCs/>
        </w:rPr>
        <w:t>L’acte d’engagement devra</w:t>
      </w:r>
      <w:r w:rsidR="00B71058" w:rsidRPr="00FA30C2">
        <w:rPr>
          <w:rFonts w:ascii="Marianne" w:hAnsi="Marianne" w:cs="Arial"/>
          <w:b/>
          <w:bCs/>
        </w:rPr>
        <w:t xml:space="preserve"> être impérativement signé et daté par une personne habilitée à engager le candidat</w:t>
      </w:r>
      <w:r w:rsidRPr="00FA30C2">
        <w:rPr>
          <w:rFonts w:ascii="Marianne" w:hAnsi="Marianne" w:cs="Arial"/>
          <w:b/>
          <w:bCs/>
        </w:rPr>
        <w:t>, au plus tard lorsque ce dernier aura été informé de son attribution.</w:t>
      </w:r>
    </w:p>
    <w:p w14:paraId="18E838AF" w14:textId="77777777" w:rsidR="00B71058" w:rsidRPr="00FA30C2" w:rsidRDefault="00B71058" w:rsidP="00B71058">
      <w:pPr>
        <w:jc w:val="both"/>
        <w:rPr>
          <w:rFonts w:ascii="Marianne" w:hAnsi="Marianne" w:cs="Arial"/>
        </w:rPr>
      </w:pPr>
    </w:p>
    <w:p w14:paraId="1FD343DA" w14:textId="5546B8FF" w:rsidR="00B71058" w:rsidRPr="00FA30C2" w:rsidRDefault="00B71058" w:rsidP="00B71058">
      <w:pPr>
        <w:jc w:val="both"/>
        <w:rPr>
          <w:rFonts w:ascii="Marianne" w:hAnsi="Marianne" w:cs="Arial"/>
        </w:rPr>
      </w:pPr>
      <w:r w:rsidRPr="00FA30C2">
        <w:rPr>
          <w:rFonts w:ascii="Marianne" w:hAnsi="Marianne" w:cs="Arial"/>
        </w:rPr>
        <w:t>Dans le cas de candidatures groupées, les offres présentées par des groupements doivent être signées soit par l'ensemble des entreprises groupées, soit par le mandataire, s'il justifie des habilitations nécessaires pour représenter ces entreprises</w:t>
      </w:r>
      <w:r w:rsidR="004B1A71" w:rsidRPr="00FA30C2">
        <w:rPr>
          <w:rFonts w:ascii="Marianne" w:hAnsi="Marianne" w:cs="Arial"/>
        </w:rPr>
        <w:t>.</w:t>
      </w:r>
    </w:p>
    <w:p w14:paraId="06DED778" w14:textId="77777777" w:rsidR="00B71058" w:rsidRPr="00FA30C2" w:rsidRDefault="00B71058" w:rsidP="00B71058">
      <w:pPr>
        <w:jc w:val="both"/>
        <w:rPr>
          <w:rFonts w:ascii="Marianne" w:hAnsi="Marianne" w:cs="Arial"/>
          <w:highlight w:val="yellow"/>
        </w:rPr>
      </w:pPr>
    </w:p>
    <w:p w14:paraId="301A3F8A" w14:textId="77777777" w:rsidR="00433325" w:rsidRPr="00FA30C2" w:rsidRDefault="00433325" w:rsidP="00433325">
      <w:pPr>
        <w:pStyle w:val="texte1"/>
        <w:rPr>
          <w:rFonts w:ascii="Marianne" w:hAnsi="Marianne" w:cs="Arial"/>
          <w:b/>
          <w:sz w:val="20"/>
        </w:rPr>
      </w:pPr>
      <w:r w:rsidRPr="00FA30C2">
        <w:rPr>
          <w:rFonts w:ascii="Marianne" w:hAnsi="Marianne" w:cs="Arial"/>
          <w:b/>
          <w:sz w:val="20"/>
        </w:rPr>
        <w:t>NOTA</w:t>
      </w:r>
      <w:r w:rsidRPr="00FA30C2">
        <w:rPr>
          <w:rFonts w:ascii="Calibri" w:hAnsi="Calibri" w:cs="Calibri"/>
          <w:b/>
          <w:sz w:val="20"/>
        </w:rPr>
        <w:t> </w:t>
      </w:r>
      <w:r w:rsidRPr="00FA30C2">
        <w:rPr>
          <w:rFonts w:ascii="Marianne" w:hAnsi="Marianne" w:cs="Arial"/>
          <w:b/>
          <w:sz w:val="20"/>
        </w:rPr>
        <w:t>: Dans le cadre de la g</w:t>
      </w:r>
      <w:r w:rsidRPr="00FA30C2">
        <w:rPr>
          <w:rFonts w:ascii="Marianne" w:hAnsi="Marianne" w:cs="Marianne"/>
          <w:b/>
          <w:sz w:val="20"/>
        </w:rPr>
        <w:t>é</w:t>
      </w:r>
      <w:r w:rsidRPr="00FA30C2">
        <w:rPr>
          <w:rFonts w:ascii="Marianne" w:hAnsi="Marianne" w:cs="Arial"/>
          <w:b/>
          <w:sz w:val="20"/>
        </w:rPr>
        <w:t>n</w:t>
      </w:r>
      <w:r w:rsidRPr="00FA30C2">
        <w:rPr>
          <w:rFonts w:ascii="Marianne" w:hAnsi="Marianne" w:cs="Marianne"/>
          <w:b/>
          <w:sz w:val="20"/>
        </w:rPr>
        <w:t>é</w:t>
      </w:r>
      <w:r w:rsidRPr="00FA30C2">
        <w:rPr>
          <w:rFonts w:ascii="Marianne" w:hAnsi="Marianne" w:cs="Arial"/>
          <w:b/>
          <w:sz w:val="20"/>
        </w:rPr>
        <w:t>ralisation de la d</w:t>
      </w:r>
      <w:r w:rsidRPr="00FA30C2">
        <w:rPr>
          <w:rFonts w:ascii="Marianne" w:hAnsi="Marianne" w:cs="Marianne"/>
          <w:b/>
          <w:sz w:val="20"/>
        </w:rPr>
        <w:t>é</w:t>
      </w:r>
      <w:r w:rsidRPr="00FA30C2">
        <w:rPr>
          <w:rFonts w:ascii="Marianne" w:hAnsi="Marianne" w:cs="Arial"/>
          <w:b/>
          <w:sz w:val="20"/>
        </w:rPr>
        <w:t>mat</w:t>
      </w:r>
      <w:r w:rsidRPr="00FA30C2">
        <w:rPr>
          <w:rFonts w:ascii="Marianne" w:hAnsi="Marianne" w:cs="Marianne"/>
          <w:b/>
          <w:sz w:val="20"/>
        </w:rPr>
        <w:t>é</w:t>
      </w:r>
      <w:r w:rsidRPr="00FA30C2">
        <w:rPr>
          <w:rFonts w:ascii="Marianne" w:hAnsi="Marianne" w:cs="Arial"/>
          <w:b/>
          <w:sz w:val="20"/>
        </w:rPr>
        <w:t xml:space="preserve">rialisation, </w:t>
      </w:r>
      <w:r w:rsidRPr="00FA30C2">
        <w:rPr>
          <w:rFonts w:ascii="Marianne" w:hAnsi="Marianne" w:cs="Arial"/>
          <w:b/>
          <w:bCs/>
          <w:i/>
          <w:iCs/>
          <w:sz w:val="20"/>
        </w:rPr>
        <w:t xml:space="preserve">les candidats sont fortement invités à indiquer leur adresse électronique (adresse mél). </w:t>
      </w:r>
      <w:r w:rsidRPr="00FA30C2">
        <w:rPr>
          <w:rFonts w:ascii="Marianne" w:hAnsi="Marianne" w:cs="Arial"/>
          <w:b/>
          <w:sz w:val="20"/>
        </w:rPr>
        <w:t>Il conviendra de préciser une adresse généraliste plutôt que nominative afin d’assurer la transmission effective des correspondances.</w:t>
      </w:r>
    </w:p>
    <w:p w14:paraId="7A04540A" w14:textId="77777777" w:rsidR="00433325" w:rsidRPr="00FA30C2" w:rsidRDefault="00433325" w:rsidP="008D3CED">
      <w:pPr>
        <w:pStyle w:val="texte1"/>
        <w:spacing w:after="0"/>
        <w:rPr>
          <w:rFonts w:ascii="Marianne" w:hAnsi="Marianne" w:cs="Arial"/>
          <w:b/>
          <w:sz w:val="20"/>
        </w:rPr>
      </w:pPr>
      <w:r w:rsidRPr="00FA30C2">
        <w:rPr>
          <w:rFonts w:ascii="Marianne" w:hAnsi="Marianne" w:cs="Arial"/>
          <w:b/>
          <w:sz w:val="20"/>
        </w:rPr>
        <w:t xml:space="preserve">Cette adresse doit être </w:t>
      </w:r>
      <w:r w:rsidRPr="00FA30C2">
        <w:rPr>
          <w:rFonts w:ascii="Marianne" w:hAnsi="Marianne" w:cs="Arial"/>
          <w:b/>
          <w:bCs/>
          <w:i/>
          <w:iCs/>
          <w:sz w:val="20"/>
        </w:rPr>
        <w:t>clairement lisible</w:t>
      </w:r>
      <w:r w:rsidRPr="00FA30C2">
        <w:rPr>
          <w:rFonts w:ascii="Marianne" w:hAnsi="Marianne" w:cs="Arial"/>
          <w:b/>
          <w:sz w:val="20"/>
        </w:rPr>
        <w:t>. Il est conseillé de la mentionner en version informatique, plutôt que manuscrite, pour éviter toute confusion.</w:t>
      </w:r>
    </w:p>
    <w:p w14:paraId="4C586412" w14:textId="77777777" w:rsidR="00CB3E24" w:rsidRPr="00FA30C2" w:rsidRDefault="00CB3E24" w:rsidP="00CB3E24">
      <w:pPr>
        <w:autoSpaceDE w:val="0"/>
        <w:autoSpaceDN w:val="0"/>
        <w:rPr>
          <w:rFonts w:ascii="Marianne" w:eastAsia="Calibri" w:hAnsi="Marianne" w:cs="Arial"/>
          <w:b/>
          <w:bCs/>
          <w:color w:val="000000"/>
        </w:rPr>
      </w:pPr>
    </w:p>
    <w:p w14:paraId="6235FEE2" w14:textId="77777777" w:rsidR="00B71058" w:rsidRPr="00FA30C2" w:rsidRDefault="00B71058" w:rsidP="008C6196">
      <w:pPr>
        <w:keepNext/>
        <w:numPr>
          <w:ilvl w:val="0"/>
          <w:numId w:val="12"/>
        </w:numPr>
        <w:pBdr>
          <w:top w:val="single" w:sz="4" w:space="1" w:color="008000"/>
          <w:left w:val="single" w:sz="4" w:space="4" w:color="008000"/>
          <w:bottom w:val="single" w:sz="4" w:space="1" w:color="008000"/>
          <w:right w:val="single" w:sz="4" w:space="4" w:color="008000"/>
        </w:pBdr>
        <w:overflowPunct w:val="0"/>
        <w:autoSpaceDE w:val="0"/>
        <w:autoSpaceDN w:val="0"/>
        <w:adjustRightInd w:val="0"/>
        <w:spacing w:before="200" w:after="100"/>
        <w:ind w:left="432" w:hanging="432"/>
        <w:jc w:val="both"/>
        <w:textAlignment w:val="baseline"/>
        <w:outlineLvl w:val="0"/>
        <w:rPr>
          <w:rFonts w:ascii="Marianne" w:hAnsi="Marianne" w:cs="Arial"/>
          <w:b/>
          <w:bCs/>
          <w:smallCaps/>
          <w:color w:val="008000"/>
          <w:sz w:val="22"/>
          <w:szCs w:val="24"/>
        </w:rPr>
      </w:pPr>
      <w:bookmarkStart w:id="201" w:name="_Modalités_de_réponse_par_voie_élect"/>
      <w:bookmarkStart w:id="202" w:name="_Toc447203623"/>
      <w:bookmarkEnd w:id="150"/>
      <w:bookmarkEnd w:id="151"/>
      <w:bookmarkEnd w:id="152"/>
      <w:bookmarkEnd w:id="201"/>
      <w:r w:rsidRPr="00FA30C2">
        <w:rPr>
          <w:rFonts w:ascii="Marianne" w:hAnsi="Marianne" w:cs="Arial"/>
          <w:b/>
          <w:bCs/>
          <w:smallCaps/>
          <w:color w:val="008000"/>
          <w:sz w:val="22"/>
          <w:szCs w:val="24"/>
        </w:rPr>
        <w:t>Examen des plis</w:t>
      </w:r>
      <w:bookmarkEnd w:id="202"/>
      <w:r w:rsidRPr="00FA30C2">
        <w:rPr>
          <w:rFonts w:ascii="Marianne" w:hAnsi="Marianne" w:cs="Arial"/>
          <w:b/>
          <w:bCs/>
          <w:smallCaps/>
          <w:color w:val="008000"/>
          <w:sz w:val="22"/>
          <w:szCs w:val="24"/>
        </w:rPr>
        <w:t xml:space="preserve"> </w:t>
      </w:r>
    </w:p>
    <w:p w14:paraId="4C80135F" w14:textId="77777777" w:rsidR="00B71058" w:rsidRPr="00FA30C2" w:rsidRDefault="00B71058" w:rsidP="008C6196">
      <w:pPr>
        <w:keepNext/>
        <w:numPr>
          <w:ilvl w:val="1"/>
          <w:numId w:val="12"/>
        </w:numPr>
        <w:overflowPunct w:val="0"/>
        <w:autoSpaceDE w:val="0"/>
        <w:autoSpaceDN w:val="0"/>
        <w:adjustRightInd w:val="0"/>
        <w:spacing w:before="240" w:after="240"/>
        <w:jc w:val="both"/>
        <w:textAlignment w:val="baseline"/>
        <w:outlineLvl w:val="1"/>
        <w:rPr>
          <w:rFonts w:ascii="Marianne" w:hAnsi="Marianne" w:cs="Arial"/>
          <w:b/>
          <w:bCs/>
          <w:color w:val="006600"/>
          <w:u w:val="single"/>
        </w:rPr>
      </w:pPr>
      <w:bookmarkStart w:id="203" w:name="_Toc447203624"/>
      <w:r w:rsidRPr="00FA30C2">
        <w:rPr>
          <w:rFonts w:ascii="Marianne" w:hAnsi="Marianne" w:cs="Arial"/>
          <w:b/>
          <w:bCs/>
          <w:color w:val="006600"/>
          <w:u w:val="single"/>
        </w:rPr>
        <w:t>Examen des candidatures</w:t>
      </w:r>
      <w:bookmarkEnd w:id="203"/>
      <w:r w:rsidRPr="00FA30C2">
        <w:rPr>
          <w:rFonts w:ascii="Marianne" w:hAnsi="Marianne" w:cs="Arial"/>
          <w:b/>
          <w:bCs/>
          <w:color w:val="006600"/>
          <w:u w:val="single"/>
        </w:rPr>
        <w:t xml:space="preserve"> </w:t>
      </w:r>
    </w:p>
    <w:p w14:paraId="6873FEB3" w14:textId="77777777" w:rsidR="00B71058" w:rsidRPr="00FA30C2" w:rsidRDefault="00B71058" w:rsidP="00B71058">
      <w:pPr>
        <w:jc w:val="both"/>
        <w:rPr>
          <w:rFonts w:ascii="Marianne" w:hAnsi="Marianne" w:cs="Arial"/>
        </w:rPr>
      </w:pPr>
      <w:r w:rsidRPr="00FA30C2">
        <w:rPr>
          <w:rFonts w:ascii="Marianne" w:hAnsi="Marianne" w:cs="Arial"/>
        </w:rPr>
        <w:t>Le pouvoir adjudicateur procèdera à l'ouverture et à l'examen de l'offre relative à la candidature.</w:t>
      </w:r>
    </w:p>
    <w:p w14:paraId="13A44538" w14:textId="77777777" w:rsidR="0018229E" w:rsidRPr="00FA30C2" w:rsidRDefault="0018229E" w:rsidP="00B71058">
      <w:pPr>
        <w:jc w:val="both"/>
        <w:rPr>
          <w:rFonts w:ascii="Marianne" w:hAnsi="Marianne" w:cs="Arial"/>
        </w:rPr>
      </w:pPr>
    </w:p>
    <w:p w14:paraId="44FEF50A" w14:textId="20002A3F" w:rsidR="00B71058" w:rsidRPr="00FA30C2" w:rsidRDefault="00B71058" w:rsidP="00B71058">
      <w:pPr>
        <w:jc w:val="both"/>
        <w:rPr>
          <w:rFonts w:ascii="Marianne" w:hAnsi="Marianne" w:cs="Arial"/>
        </w:rPr>
      </w:pPr>
      <w:r w:rsidRPr="00FA30C2">
        <w:rPr>
          <w:rFonts w:ascii="Marianne" w:hAnsi="Marianne" w:cs="Arial"/>
        </w:rPr>
        <w:t>Avant de procéder à cet examen, s'il constate que des pièces dont la production était réclamée sont absentes ou incomplètes, il peut décider de demander à tous les candidats concernés de produire ou de compléter ces pièces dans un délai identique pour tous.</w:t>
      </w:r>
    </w:p>
    <w:p w14:paraId="040B5C93" w14:textId="77777777" w:rsidR="00B71058" w:rsidRPr="00FA30C2" w:rsidRDefault="00B71058" w:rsidP="00B71058">
      <w:pPr>
        <w:jc w:val="both"/>
        <w:rPr>
          <w:rFonts w:ascii="Marianne" w:hAnsi="Marianne" w:cs="Arial"/>
        </w:rPr>
      </w:pPr>
    </w:p>
    <w:p w14:paraId="42EB2202" w14:textId="77777777" w:rsidR="006630D6" w:rsidRPr="00FA30C2" w:rsidRDefault="006630D6" w:rsidP="006630D6">
      <w:pPr>
        <w:jc w:val="both"/>
        <w:rPr>
          <w:rFonts w:ascii="Marianne" w:hAnsi="Marianne" w:cs="Arial"/>
        </w:rPr>
      </w:pPr>
      <w:r w:rsidRPr="00FA30C2">
        <w:rPr>
          <w:rFonts w:ascii="Marianne" w:hAnsi="Marianne" w:cs="Arial"/>
        </w:rPr>
        <w:t>Au vu des pièces et renseignements figurant dans l'offre, sont éliminés conformément aux articles L.2141-1 à L.2141-14 et R.2144-7 du code de la commande publique, les candidats</w:t>
      </w:r>
      <w:r w:rsidRPr="00FA30C2">
        <w:rPr>
          <w:rFonts w:ascii="Calibri" w:hAnsi="Calibri" w:cs="Calibri"/>
        </w:rPr>
        <w:t> </w:t>
      </w:r>
      <w:r w:rsidRPr="00FA30C2">
        <w:rPr>
          <w:rFonts w:ascii="Marianne" w:hAnsi="Marianne" w:cs="Arial"/>
        </w:rPr>
        <w:t>:</w:t>
      </w:r>
    </w:p>
    <w:p w14:paraId="51847FD1" w14:textId="7D401BC7" w:rsidR="00B71058" w:rsidRPr="00FA30C2" w:rsidRDefault="00B71058" w:rsidP="00B71058">
      <w:pPr>
        <w:jc w:val="both"/>
        <w:rPr>
          <w:rFonts w:ascii="Marianne" w:hAnsi="Marianne" w:cs="Arial"/>
          <w:b/>
          <w:bCs/>
        </w:rPr>
      </w:pPr>
    </w:p>
    <w:p w14:paraId="63284DA4" w14:textId="77777777" w:rsidR="00B71058" w:rsidRPr="00FA30C2" w:rsidRDefault="00B71058" w:rsidP="008C6196">
      <w:pPr>
        <w:numPr>
          <w:ilvl w:val="0"/>
          <w:numId w:val="3"/>
        </w:numPr>
        <w:jc w:val="both"/>
        <w:rPr>
          <w:rFonts w:ascii="Marianne" w:hAnsi="Marianne" w:cs="Arial"/>
          <w:b/>
          <w:bCs/>
        </w:rPr>
      </w:pPr>
      <w:proofErr w:type="gramStart"/>
      <w:r w:rsidRPr="00FA30C2">
        <w:rPr>
          <w:rFonts w:ascii="Marianne" w:hAnsi="Marianne" w:cs="Arial"/>
          <w:b/>
          <w:bCs/>
        </w:rPr>
        <w:t>dont</w:t>
      </w:r>
      <w:proofErr w:type="gramEnd"/>
      <w:r w:rsidRPr="00FA30C2">
        <w:rPr>
          <w:rFonts w:ascii="Marianne" w:hAnsi="Marianne" w:cs="Arial"/>
          <w:b/>
          <w:bCs/>
        </w:rPr>
        <w:t xml:space="preserve"> la candidature n'est pas recevable pour les raisons suivantes</w:t>
      </w:r>
      <w:r w:rsidRPr="00FA30C2">
        <w:rPr>
          <w:rFonts w:ascii="Calibri" w:hAnsi="Calibri" w:cs="Calibri"/>
          <w:b/>
          <w:bCs/>
        </w:rPr>
        <w:t> </w:t>
      </w:r>
      <w:r w:rsidRPr="00FA30C2">
        <w:rPr>
          <w:rFonts w:ascii="Marianne" w:hAnsi="Marianne" w:cs="Arial"/>
          <w:b/>
          <w:bCs/>
        </w:rPr>
        <w:t>:</w:t>
      </w:r>
    </w:p>
    <w:p w14:paraId="1C3768D1" w14:textId="77777777" w:rsidR="00B71058" w:rsidRPr="00FA30C2" w:rsidRDefault="00B71058" w:rsidP="008C6196">
      <w:pPr>
        <w:numPr>
          <w:ilvl w:val="3"/>
          <w:numId w:val="4"/>
        </w:numPr>
        <w:tabs>
          <w:tab w:val="clear" w:pos="540"/>
          <w:tab w:val="num" w:pos="709"/>
        </w:tabs>
        <w:ind w:left="720"/>
        <w:jc w:val="both"/>
        <w:rPr>
          <w:rFonts w:ascii="Marianne" w:hAnsi="Marianne" w:cs="Arial"/>
        </w:rPr>
      </w:pPr>
      <w:proofErr w:type="gramStart"/>
      <w:r w:rsidRPr="00FA30C2">
        <w:rPr>
          <w:rFonts w:ascii="Marianne" w:hAnsi="Marianne" w:cs="Arial"/>
        </w:rPr>
        <w:t>le</w:t>
      </w:r>
      <w:proofErr w:type="gramEnd"/>
      <w:r w:rsidRPr="00FA30C2">
        <w:rPr>
          <w:rFonts w:ascii="Marianne" w:hAnsi="Marianne" w:cs="Arial"/>
        </w:rPr>
        <w:t xml:space="preserve"> candidat est en état de liquidation judiciaire, ou de faillite personnelle, ou fait l'objet d'une procédure équivalente régie par un droit étranger</w:t>
      </w:r>
      <w:r w:rsidRPr="00FA30C2">
        <w:rPr>
          <w:rFonts w:ascii="Calibri" w:hAnsi="Calibri" w:cs="Calibri"/>
        </w:rPr>
        <w:t> </w:t>
      </w:r>
      <w:r w:rsidRPr="00FA30C2">
        <w:rPr>
          <w:rFonts w:ascii="Marianne" w:hAnsi="Marianne" w:cs="Arial"/>
        </w:rPr>
        <w:t>;</w:t>
      </w:r>
    </w:p>
    <w:p w14:paraId="14BCE468" w14:textId="0E1B5174" w:rsidR="00B71058" w:rsidRPr="00FA30C2" w:rsidRDefault="00B71058" w:rsidP="008C6196">
      <w:pPr>
        <w:numPr>
          <w:ilvl w:val="3"/>
          <w:numId w:val="4"/>
        </w:numPr>
        <w:tabs>
          <w:tab w:val="clear" w:pos="540"/>
          <w:tab w:val="num" w:pos="709"/>
        </w:tabs>
        <w:ind w:left="720"/>
        <w:jc w:val="both"/>
        <w:rPr>
          <w:rFonts w:ascii="Marianne" w:hAnsi="Marianne" w:cs="Arial"/>
        </w:rPr>
      </w:pPr>
      <w:proofErr w:type="gramStart"/>
      <w:r w:rsidRPr="00FA30C2">
        <w:rPr>
          <w:rFonts w:ascii="Marianne" w:hAnsi="Marianne" w:cs="Arial"/>
        </w:rPr>
        <w:t>le</w:t>
      </w:r>
      <w:proofErr w:type="gramEnd"/>
      <w:r w:rsidRPr="00FA30C2">
        <w:rPr>
          <w:rFonts w:ascii="Marianne" w:hAnsi="Marianne" w:cs="Arial"/>
        </w:rPr>
        <w:t xml:space="preserve"> candidat a fait l'objet, depuis moins de cinq ans, d'une condamnation définitive pour l'une des infractions énumérées à l'article </w:t>
      </w:r>
      <w:r w:rsidR="00EA375D" w:rsidRPr="00FA30C2">
        <w:rPr>
          <w:rFonts w:ascii="Marianne" w:hAnsi="Marianne" w:cs="Arial"/>
        </w:rPr>
        <w:t>L.2141-1</w:t>
      </w:r>
      <w:r w:rsidRPr="00FA30C2">
        <w:rPr>
          <w:rFonts w:ascii="Marianne" w:hAnsi="Marianne" w:cs="Arial"/>
        </w:rPr>
        <w:t>;</w:t>
      </w:r>
    </w:p>
    <w:p w14:paraId="2D933263" w14:textId="77777777" w:rsidR="00B71058" w:rsidRPr="00FA30C2" w:rsidRDefault="00B71058" w:rsidP="008C6196">
      <w:pPr>
        <w:numPr>
          <w:ilvl w:val="3"/>
          <w:numId w:val="4"/>
        </w:numPr>
        <w:tabs>
          <w:tab w:val="clear" w:pos="540"/>
          <w:tab w:val="num" w:pos="709"/>
        </w:tabs>
        <w:ind w:left="720"/>
        <w:jc w:val="both"/>
        <w:rPr>
          <w:rFonts w:ascii="Marianne" w:hAnsi="Marianne" w:cs="Arial"/>
        </w:rPr>
      </w:pPr>
      <w:proofErr w:type="gramStart"/>
      <w:r w:rsidRPr="00FA30C2">
        <w:rPr>
          <w:rFonts w:ascii="Marianne" w:hAnsi="Marianne" w:cs="Arial"/>
        </w:rPr>
        <w:t>le</w:t>
      </w:r>
      <w:proofErr w:type="gramEnd"/>
      <w:r w:rsidRPr="00FA30C2">
        <w:rPr>
          <w:rFonts w:ascii="Marianne" w:hAnsi="Marianne" w:cs="Arial"/>
        </w:rPr>
        <w:t xml:space="preserve"> candidat a fait l'objet, depuis moins de cinq ans, d'une condamnation inscrite au bulletin n°2 du casier judiciaire pour les infractions visées aux articles L.8221-1, L.8221-2, L.8221-3, L.8221-5 et L.8231-1, L.8241-1 et L.8251-1 du Code du travail</w:t>
      </w:r>
      <w:r w:rsidRPr="00FA30C2">
        <w:rPr>
          <w:rFonts w:ascii="Calibri" w:hAnsi="Calibri" w:cs="Calibri"/>
        </w:rPr>
        <w:t> </w:t>
      </w:r>
      <w:r w:rsidRPr="00FA30C2">
        <w:rPr>
          <w:rFonts w:ascii="Marianne" w:hAnsi="Marianne" w:cs="Arial"/>
        </w:rPr>
        <w:t>;</w:t>
      </w:r>
    </w:p>
    <w:p w14:paraId="0300DA2F" w14:textId="77777777" w:rsidR="00B71058" w:rsidRPr="00FA30C2" w:rsidRDefault="00B71058" w:rsidP="008C6196">
      <w:pPr>
        <w:numPr>
          <w:ilvl w:val="3"/>
          <w:numId w:val="4"/>
        </w:numPr>
        <w:tabs>
          <w:tab w:val="clear" w:pos="540"/>
          <w:tab w:val="num" w:pos="709"/>
        </w:tabs>
        <w:ind w:left="720"/>
        <w:jc w:val="both"/>
        <w:rPr>
          <w:rFonts w:ascii="Marianne" w:hAnsi="Marianne" w:cs="Arial"/>
        </w:rPr>
      </w:pPr>
      <w:proofErr w:type="gramStart"/>
      <w:r w:rsidRPr="00FA30C2">
        <w:rPr>
          <w:rFonts w:ascii="Marianne" w:hAnsi="Marianne" w:cs="Arial"/>
        </w:rPr>
        <w:t>le</w:t>
      </w:r>
      <w:proofErr w:type="gramEnd"/>
      <w:r w:rsidRPr="00FA30C2">
        <w:rPr>
          <w:rFonts w:ascii="Marianne" w:hAnsi="Marianne" w:cs="Arial"/>
        </w:rPr>
        <w:t xml:space="preserve"> candidat n'a pas souscrit, au 31 décembre de l'année précédant celle au cours de laquelle a lieu le lancement de la consultation, les déclarations lui incombant en matière fiscale et sociale ou n'a pas acquitté les impôts et cotisations exigibles à cette date</w:t>
      </w:r>
      <w:r w:rsidRPr="00FA30C2">
        <w:rPr>
          <w:rFonts w:ascii="Calibri" w:hAnsi="Calibri" w:cs="Calibri"/>
        </w:rPr>
        <w:t> </w:t>
      </w:r>
      <w:r w:rsidRPr="00FA30C2">
        <w:rPr>
          <w:rFonts w:ascii="Marianne" w:hAnsi="Marianne" w:cs="Arial"/>
        </w:rPr>
        <w:t>;</w:t>
      </w:r>
    </w:p>
    <w:p w14:paraId="52BEE4DC" w14:textId="77777777" w:rsidR="00B71058" w:rsidRPr="00FA30C2" w:rsidRDefault="00B71058" w:rsidP="008C6196">
      <w:pPr>
        <w:numPr>
          <w:ilvl w:val="3"/>
          <w:numId w:val="4"/>
        </w:numPr>
        <w:tabs>
          <w:tab w:val="clear" w:pos="540"/>
          <w:tab w:val="num" w:pos="709"/>
        </w:tabs>
        <w:ind w:left="720"/>
        <w:jc w:val="both"/>
        <w:rPr>
          <w:rFonts w:ascii="Marianne" w:hAnsi="Marianne" w:cs="Arial"/>
        </w:rPr>
      </w:pPr>
      <w:proofErr w:type="gramStart"/>
      <w:r w:rsidRPr="00FA30C2">
        <w:rPr>
          <w:rFonts w:ascii="Marianne" w:hAnsi="Marianne" w:cs="Arial"/>
        </w:rPr>
        <w:t>le</w:t>
      </w:r>
      <w:proofErr w:type="gramEnd"/>
      <w:r w:rsidRPr="00FA30C2">
        <w:rPr>
          <w:rFonts w:ascii="Marianne" w:hAnsi="Marianne" w:cs="Arial"/>
        </w:rPr>
        <w:t xml:space="preserve"> candidat assujetti à l'obligation définie à l'article L.5212-1 du Code du travail n'est pas en règle au regard des dispositions de l'article L.5212-5 du Code du travail</w:t>
      </w:r>
      <w:r w:rsidRPr="00FA30C2">
        <w:rPr>
          <w:rFonts w:ascii="Calibri" w:hAnsi="Calibri" w:cs="Calibri"/>
        </w:rPr>
        <w:t> </w:t>
      </w:r>
      <w:r w:rsidRPr="00FA30C2">
        <w:rPr>
          <w:rFonts w:ascii="Marianne" w:hAnsi="Marianne" w:cs="Arial"/>
        </w:rPr>
        <w:t>;</w:t>
      </w:r>
    </w:p>
    <w:p w14:paraId="4E28FF82" w14:textId="5F163C82" w:rsidR="00683F2F" w:rsidRPr="00FB3DE0" w:rsidRDefault="00B71058" w:rsidP="00683F2F">
      <w:pPr>
        <w:numPr>
          <w:ilvl w:val="3"/>
          <w:numId w:val="4"/>
        </w:numPr>
        <w:tabs>
          <w:tab w:val="clear" w:pos="540"/>
          <w:tab w:val="num" w:pos="709"/>
        </w:tabs>
        <w:ind w:left="720"/>
        <w:jc w:val="both"/>
        <w:rPr>
          <w:rFonts w:ascii="Marianne" w:hAnsi="Marianne" w:cs="Arial"/>
        </w:rPr>
      </w:pPr>
      <w:proofErr w:type="gramStart"/>
      <w:r w:rsidRPr="00FA30C2">
        <w:rPr>
          <w:rFonts w:ascii="Marianne" w:hAnsi="Marianne" w:cs="Arial"/>
        </w:rPr>
        <w:t>le</w:t>
      </w:r>
      <w:proofErr w:type="gramEnd"/>
      <w:r w:rsidRPr="00FA30C2">
        <w:rPr>
          <w:rFonts w:ascii="Marianne" w:hAnsi="Marianne" w:cs="Arial"/>
        </w:rPr>
        <w:t xml:space="preserve"> candidat a fait l'objet d'une interdiction de concourir aux marchés publics</w:t>
      </w:r>
      <w:r w:rsidRPr="00FA30C2">
        <w:rPr>
          <w:rFonts w:ascii="Calibri" w:hAnsi="Calibri" w:cs="Calibri"/>
        </w:rPr>
        <w:t> </w:t>
      </w:r>
      <w:r w:rsidRPr="00FA30C2">
        <w:rPr>
          <w:rFonts w:ascii="Marianne" w:hAnsi="Marianne" w:cs="Arial"/>
        </w:rPr>
        <w:t>;</w:t>
      </w:r>
    </w:p>
    <w:p w14:paraId="4CA214A4" w14:textId="77777777" w:rsidR="00731FED" w:rsidRPr="00FA30C2" w:rsidRDefault="00731FED" w:rsidP="00731FED">
      <w:pPr>
        <w:ind w:left="360"/>
        <w:jc w:val="both"/>
        <w:rPr>
          <w:rFonts w:ascii="Marianne" w:hAnsi="Marianne" w:cs="Arial"/>
        </w:rPr>
      </w:pPr>
    </w:p>
    <w:p w14:paraId="00FEAF06" w14:textId="77777777" w:rsidR="00B71058" w:rsidRPr="00FA30C2" w:rsidRDefault="00B71058" w:rsidP="008C6196">
      <w:pPr>
        <w:numPr>
          <w:ilvl w:val="0"/>
          <w:numId w:val="3"/>
        </w:numPr>
        <w:jc w:val="both"/>
        <w:rPr>
          <w:rFonts w:ascii="Marianne" w:hAnsi="Marianne" w:cs="Arial"/>
          <w:b/>
          <w:bCs/>
        </w:rPr>
      </w:pPr>
      <w:proofErr w:type="gramStart"/>
      <w:r w:rsidRPr="00FA30C2">
        <w:rPr>
          <w:rFonts w:ascii="Marianne" w:hAnsi="Marianne" w:cs="Arial"/>
          <w:b/>
          <w:bCs/>
        </w:rPr>
        <w:t>qui</w:t>
      </w:r>
      <w:proofErr w:type="gramEnd"/>
      <w:r w:rsidRPr="00FA30C2">
        <w:rPr>
          <w:rFonts w:ascii="Marianne" w:hAnsi="Marianne" w:cs="Arial"/>
          <w:b/>
          <w:bCs/>
        </w:rPr>
        <w:t xml:space="preserve"> ne présentent pas de garanties techniques et financières suffisantes.</w:t>
      </w:r>
    </w:p>
    <w:p w14:paraId="458D3A11" w14:textId="77777777" w:rsidR="00B71058" w:rsidRPr="00FA30C2" w:rsidRDefault="00B71058" w:rsidP="00B71058">
      <w:pPr>
        <w:jc w:val="both"/>
        <w:rPr>
          <w:rFonts w:ascii="Marianne" w:hAnsi="Marianne" w:cs="Arial"/>
        </w:rPr>
      </w:pPr>
    </w:p>
    <w:p w14:paraId="55F9838E" w14:textId="77777777" w:rsidR="006630D6" w:rsidRPr="00FA30C2" w:rsidRDefault="006630D6" w:rsidP="006630D6">
      <w:pPr>
        <w:jc w:val="both"/>
        <w:rPr>
          <w:rFonts w:ascii="Marianne" w:hAnsi="Marianne" w:cs="Arial"/>
        </w:rPr>
      </w:pPr>
      <w:bookmarkStart w:id="204" w:name="_Toc447203625"/>
      <w:r w:rsidRPr="00FA30C2">
        <w:rPr>
          <w:rFonts w:ascii="Marianne" w:hAnsi="Marianne" w:cs="Arial"/>
        </w:rPr>
        <w:t>Conformément aux articles R.2132-1 à R.2132-14 du code de la commande publique portant sur la dématérialisation des communications et échanges d’informations, si une candidature transmise est rejetée en application des articles L.2141-1 à L.2141-14 et R.2144-7, l'offre correspondante est effacée des fichiers du pouvoir adjudicateur sans avoir été lue. Le candidat en est informé.</w:t>
      </w:r>
    </w:p>
    <w:p w14:paraId="6038BAAC" w14:textId="272840F7" w:rsidR="00B71058" w:rsidRPr="00FA30C2" w:rsidRDefault="00B71058" w:rsidP="008C6196">
      <w:pPr>
        <w:keepNext/>
        <w:numPr>
          <w:ilvl w:val="1"/>
          <w:numId w:val="12"/>
        </w:numPr>
        <w:overflowPunct w:val="0"/>
        <w:autoSpaceDE w:val="0"/>
        <w:autoSpaceDN w:val="0"/>
        <w:adjustRightInd w:val="0"/>
        <w:spacing w:before="240" w:after="240"/>
        <w:jc w:val="both"/>
        <w:textAlignment w:val="baseline"/>
        <w:outlineLvl w:val="1"/>
        <w:rPr>
          <w:rFonts w:ascii="Marianne" w:hAnsi="Marianne" w:cs="Arial"/>
          <w:b/>
          <w:bCs/>
          <w:color w:val="006600"/>
          <w:u w:val="single"/>
        </w:rPr>
      </w:pPr>
      <w:r w:rsidRPr="00FA30C2">
        <w:rPr>
          <w:rFonts w:ascii="Marianne" w:hAnsi="Marianne" w:cs="Arial"/>
          <w:b/>
          <w:bCs/>
          <w:color w:val="006600"/>
          <w:u w:val="single"/>
        </w:rPr>
        <w:t>Examen des offres</w:t>
      </w:r>
      <w:bookmarkEnd w:id="204"/>
      <w:r w:rsidRPr="00FA30C2">
        <w:rPr>
          <w:rFonts w:ascii="Marianne" w:hAnsi="Marianne" w:cs="Arial"/>
          <w:b/>
          <w:bCs/>
          <w:color w:val="006600"/>
          <w:u w:val="single"/>
        </w:rPr>
        <w:t xml:space="preserve"> </w:t>
      </w:r>
    </w:p>
    <w:p w14:paraId="1461CFD5" w14:textId="3CC70972" w:rsidR="00DC335A" w:rsidRPr="00FA30C2" w:rsidRDefault="00DC335A" w:rsidP="00DC335A">
      <w:pPr>
        <w:keepNext/>
        <w:overflowPunct w:val="0"/>
        <w:autoSpaceDE w:val="0"/>
        <w:autoSpaceDN w:val="0"/>
        <w:adjustRightInd w:val="0"/>
        <w:spacing w:before="240" w:after="240"/>
        <w:jc w:val="both"/>
        <w:textAlignment w:val="baseline"/>
        <w:outlineLvl w:val="1"/>
        <w:rPr>
          <w:rFonts w:ascii="Marianne" w:hAnsi="Marianne" w:cs="Arial"/>
          <w:b/>
          <w:bCs/>
          <w:color w:val="006600"/>
          <w:u w:val="single"/>
        </w:rPr>
      </w:pPr>
      <w:r w:rsidRPr="00FA30C2">
        <w:rPr>
          <w:rFonts w:ascii="Marianne" w:hAnsi="Marianne" w:cs="Arial"/>
          <w:b/>
          <w:bCs/>
          <w:color w:val="006600"/>
          <w:u w:val="single"/>
        </w:rPr>
        <w:t>7.2.1</w:t>
      </w:r>
      <w:r w:rsidR="00C50F47" w:rsidRPr="00FA30C2">
        <w:rPr>
          <w:rFonts w:ascii="Marianne" w:hAnsi="Marianne" w:cs="Arial"/>
          <w:b/>
          <w:bCs/>
          <w:color w:val="006600"/>
          <w:u w:val="single"/>
        </w:rPr>
        <w:t xml:space="preserve"> – Examen des offres de l’accord-cadre</w:t>
      </w:r>
      <w:r w:rsidR="00C50F47" w:rsidRPr="00FA30C2">
        <w:rPr>
          <w:rFonts w:ascii="Calibri" w:hAnsi="Calibri" w:cs="Calibri"/>
          <w:b/>
          <w:bCs/>
          <w:color w:val="006600"/>
          <w:u w:val="single"/>
        </w:rPr>
        <w:t> </w:t>
      </w:r>
      <w:r w:rsidR="00C50F47" w:rsidRPr="00FA30C2">
        <w:rPr>
          <w:rFonts w:ascii="Marianne" w:hAnsi="Marianne" w:cs="Arial"/>
          <w:b/>
          <w:bCs/>
          <w:color w:val="006600"/>
          <w:u w:val="single"/>
        </w:rPr>
        <w:t>:</w:t>
      </w:r>
    </w:p>
    <w:p w14:paraId="368943E5" w14:textId="46AB823D" w:rsidR="003C3336" w:rsidRPr="00FA30C2" w:rsidRDefault="006630D6" w:rsidP="006F4B8F">
      <w:pPr>
        <w:autoSpaceDE w:val="0"/>
        <w:autoSpaceDN w:val="0"/>
        <w:adjustRightInd w:val="0"/>
        <w:spacing w:after="120"/>
        <w:jc w:val="both"/>
        <w:rPr>
          <w:rFonts w:ascii="Marianne" w:hAnsi="Marianne" w:cs="Arial"/>
        </w:rPr>
      </w:pPr>
      <w:r w:rsidRPr="00FA30C2">
        <w:rPr>
          <w:rFonts w:ascii="Marianne" w:hAnsi="Marianne" w:cs="Arial"/>
        </w:rPr>
        <w:t xml:space="preserve">Les offres inappropriées, irrégulières ou inacceptables telles que définies à l’article R.2152-1 alinéa 1 du code de la commande publique seront rejetées. Toutefois, le pouvoir adjudicateur pourra décider de mettre en œuvre les dispositions de l’article R.2152-1 alinéa 2 et autoriser tous les soumissionnaires concernés à régulariser les offres irrégulières dans un délai approprié, à condition </w:t>
      </w:r>
      <w:r w:rsidR="006540AD" w:rsidRPr="00FA30C2">
        <w:rPr>
          <w:rFonts w:ascii="Marianne" w:hAnsi="Marianne" w:cs="Arial"/>
        </w:rPr>
        <w:t xml:space="preserve">qu’elles soient régularisables compte-tenu de la jurisprudence en application et </w:t>
      </w:r>
      <w:r w:rsidRPr="00FA30C2">
        <w:rPr>
          <w:rFonts w:ascii="Marianne" w:hAnsi="Marianne" w:cs="Arial"/>
        </w:rPr>
        <w:t>qu'elles ne soient pas anormalement basses.</w:t>
      </w:r>
    </w:p>
    <w:p w14:paraId="30400D55" w14:textId="77777777" w:rsidR="0020013D" w:rsidRPr="00FA30C2" w:rsidRDefault="0020013D" w:rsidP="0020013D">
      <w:pPr>
        <w:autoSpaceDE w:val="0"/>
        <w:autoSpaceDN w:val="0"/>
        <w:adjustRightInd w:val="0"/>
        <w:jc w:val="both"/>
        <w:rPr>
          <w:rFonts w:ascii="Marianne" w:hAnsi="Marianne" w:cs="Arial"/>
        </w:rPr>
      </w:pPr>
    </w:p>
    <w:p w14:paraId="749C0F28" w14:textId="0772F3A0" w:rsidR="00683F2F" w:rsidRPr="00683F2F" w:rsidRDefault="00D20A70" w:rsidP="00683F2F">
      <w:pPr>
        <w:spacing w:before="120" w:after="120"/>
        <w:jc w:val="both"/>
        <w:rPr>
          <w:rFonts w:ascii="Marianne" w:hAnsi="Marianne" w:cs="Arial"/>
        </w:rPr>
      </w:pPr>
      <w:r w:rsidRPr="00FA30C2">
        <w:rPr>
          <w:rFonts w:ascii="Marianne" w:hAnsi="Marianne" w:cs="Arial"/>
        </w:rPr>
        <w:t>Pour les candidats dont l'offre peut être examinée, et conformément à l'article R.2152-7 du code de la commande publique, le pouvoir adjudicateur choisira l'offre jugée la plus avantageuse économiquement, selon les critères énoncés et pondérés en pourcentage ci-dessous</w:t>
      </w:r>
      <w:r w:rsidRPr="00FA30C2">
        <w:rPr>
          <w:rFonts w:ascii="Calibri" w:hAnsi="Calibri" w:cs="Calibri"/>
        </w:rPr>
        <w:t> </w:t>
      </w:r>
      <w:r w:rsidRPr="00FA30C2">
        <w:rPr>
          <w:rFonts w:ascii="Marianne" w:hAnsi="Marianne" w:cs="Arial"/>
        </w:rPr>
        <w:t>:</w:t>
      </w:r>
    </w:p>
    <w:p w14:paraId="21FE6AB1" w14:textId="77777777" w:rsidR="00683F2F" w:rsidRPr="0009509F" w:rsidRDefault="00683F2F" w:rsidP="00683F2F">
      <w:pPr>
        <w:rPr>
          <w:rFonts w:ascii="Arial" w:hAnsi="Arial" w:cs="Arial"/>
          <w:b/>
        </w:rPr>
      </w:pPr>
      <w:r w:rsidRPr="0009509F">
        <w:rPr>
          <w:rFonts w:ascii="Arial" w:hAnsi="Arial" w:cs="Arial"/>
        </w:rPr>
        <w:t xml:space="preserve">- </w:t>
      </w:r>
      <w:r w:rsidRPr="0009509F">
        <w:rPr>
          <w:rFonts w:ascii="Arial" w:hAnsi="Arial" w:cs="Arial"/>
          <w:b/>
        </w:rPr>
        <w:t>Prix</w:t>
      </w:r>
      <w:r w:rsidRPr="0009509F">
        <w:rPr>
          <w:rFonts w:ascii="Arial" w:hAnsi="Arial" w:cs="Arial"/>
          <w:b/>
        </w:rPr>
        <w:tab/>
      </w:r>
      <w:r w:rsidRPr="0009509F">
        <w:rPr>
          <w:rFonts w:ascii="Arial" w:hAnsi="Arial" w:cs="Arial"/>
        </w:rPr>
        <w:tab/>
      </w:r>
      <w:r w:rsidRPr="0009509F">
        <w:rPr>
          <w:rFonts w:ascii="Arial" w:hAnsi="Arial" w:cs="Arial"/>
        </w:rPr>
        <w:tab/>
      </w:r>
      <w:r w:rsidRPr="0009509F">
        <w:rPr>
          <w:rFonts w:ascii="Arial" w:hAnsi="Arial" w:cs="Arial"/>
        </w:rPr>
        <w:tab/>
      </w:r>
      <w:r w:rsidRPr="0009509F">
        <w:rPr>
          <w:rFonts w:ascii="Arial" w:hAnsi="Arial" w:cs="Arial"/>
        </w:rPr>
        <w:tab/>
      </w:r>
      <w:r w:rsidRPr="0009509F">
        <w:rPr>
          <w:rFonts w:ascii="Arial" w:hAnsi="Arial" w:cs="Arial"/>
        </w:rPr>
        <w:tab/>
      </w:r>
      <w:r w:rsidRPr="0009509F">
        <w:rPr>
          <w:rFonts w:ascii="Arial" w:hAnsi="Arial" w:cs="Arial"/>
        </w:rPr>
        <w:tab/>
      </w:r>
      <w:r w:rsidRPr="0009509F">
        <w:rPr>
          <w:rFonts w:ascii="Arial" w:hAnsi="Arial" w:cs="Arial"/>
        </w:rPr>
        <w:tab/>
      </w:r>
      <w:r w:rsidRPr="0009509F">
        <w:rPr>
          <w:rFonts w:ascii="Arial" w:hAnsi="Arial" w:cs="Arial"/>
        </w:rPr>
        <w:tab/>
      </w:r>
      <w:r w:rsidRPr="0009509F">
        <w:rPr>
          <w:rFonts w:ascii="Arial" w:hAnsi="Arial" w:cs="Arial"/>
        </w:rPr>
        <w:tab/>
      </w:r>
      <w:r w:rsidRPr="0009509F">
        <w:rPr>
          <w:rFonts w:ascii="Arial" w:hAnsi="Arial" w:cs="Arial"/>
          <w:b/>
        </w:rPr>
        <w:t xml:space="preserve">60 % </w:t>
      </w:r>
    </w:p>
    <w:p w14:paraId="384FD733" w14:textId="77777777" w:rsidR="00683F2F" w:rsidRPr="0009509F" w:rsidRDefault="00683F2F" w:rsidP="00683F2F">
      <w:pPr>
        <w:rPr>
          <w:rFonts w:ascii="Arial" w:hAnsi="Arial" w:cs="Arial"/>
        </w:rPr>
      </w:pPr>
    </w:p>
    <w:p w14:paraId="69FFA3A1" w14:textId="77777777" w:rsidR="00683F2F" w:rsidRPr="0009509F" w:rsidRDefault="00683F2F" w:rsidP="00683F2F">
      <w:pPr>
        <w:rPr>
          <w:rFonts w:ascii="Arial" w:hAnsi="Arial" w:cs="Arial"/>
          <w:b/>
        </w:rPr>
      </w:pPr>
      <w:r w:rsidRPr="0009509F">
        <w:rPr>
          <w:rFonts w:ascii="Arial" w:hAnsi="Arial" w:cs="Arial"/>
        </w:rPr>
        <w:t xml:space="preserve">- </w:t>
      </w:r>
      <w:r w:rsidRPr="0009509F">
        <w:rPr>
          <w:rFonts w:ascii="Arial" w:hAnsi="Arial" w:cs="Arial"/>
          <w:b/>
        </w:rPr>
        <w:t xml:space="preserve">Valeur technique de l’offre, </w:t>
      </w:r>
      <w:r w:rsidRPr="0009509F">
        <w:rPr>
          <w:rFonts w:ascii="Arial" w:hAnsi="Arial" w:cs="Arial"/>
          <w:b/>
        </w:rPr>
        <w:tab/>
      </w:r>
      <w:r w:rsidRPr="0009509F">
        <w:rPr>
          <w:rFonts w:ascii="Arial" w:hAnsi="Arial" w:cs="Arial"/>
        </w:rPr>
        <w:t xml:space="preserve"> </w:t>
      </w:r>
      <w:r w:rsidRPr="0009509F">
        <w:rPr>
          <w:rFonts w:ascii="Arial" w:hAnsi="Arial" w:cs="Arial"/>
        </w:rPr>
        <w:tab/>
      </w:r>
      <w:r w:rsidRPr="0009509F">
        <w:rPr>
          <w:rFonts w:ascii="Arial" w:hAnsi="Arial" w:cs="Arial"/>
        </w:rPr>
        <w:tab/>
      </w:r>
      <w:r w:rsidRPr="0009509F">
        <w:rPr>
          <w:rFonts w:ascii="Arial" w:hAnsi="Arial" w:cs="Arial"/>
        </w:rPr>
        <w:tab/>
      </w:r>
      <w:r w:rsidRPr="0009509F">
        <w:rPr>
          <w:rFonts w:ascii="Arial" w:hAnsi="Arial" w:cs="Arial"/>
        </w:rPr>
        <w:tab/>
      </w:r>
      <w:r>
        <w:rPr>
          <w:rFonts w:ascii="Arial" w:hAnsi="Arial" w:cs="Arial"/>
        </w:rPr>
        <w:tab/>
        <w:t xml:space="preserve">             </w:t>
      </w:r>
      <w:r w:rsidRPr="0009509F">
        <w:rPr>
          <w:rFonts w:ascii="Arial" w:hAnsi="Arial" w:cs="Arial"/>
          <w:b/>
        </w:rPr>
        <w:t xml:space="preserve">40 % </w:t>
      </w:r>
    </w:p>
    <w:p w14:paraId="0F354B1B" w14:textId="77777777" w:rsidR="00683F2F" w:rsidRPr="0009509F" w:rsidRDefault="00683F2F" w:rsidP="00683F2F">
      <w:pPr>
        <w:rPr>
          <w:rFonts w:ascii="Arial" w:hAnsi="Arial" w:cs="Arial"/>
        </w:rPr>
      </w:pPr>
    </w:p>
    <w:p w14:paraId="5CB15BE1" w14:textId="593CE75F" w:rsidR="008420B6" w:rsidRDefault="00683F2F" w:rsidP="00A947A6">
      <w:pPr>
        <w:rPr>
          <w:rFonts w:ascii="Marianne" w:hAnsi="Marianne" w:cs="Arial"/>
        </w:rPr>
      </w:pPr>
      <w:r w:rsidRPr="007F4AB8">
        <w:rPr>
          <w:rFonts w:ascii="Marianne" w:hAnsi="Marianne" w:cs="Arial"/>
        </w:rPr>
        <w:t>La valeur technique est appréciée au regard des sous-critères suivants</w:t>
      </w:r>
      <w:r>
        <w:rPr>
          <w:rFonts w:ascii="Marianne" w:hAnsi="Marianne" w:cs="Arial"/>
        </w:rPr>
        <w:t xml:space="preserve"> et selon la notation indiquée dans le cadre du mémoire technique</w:t>
      </w:r>
      <w:r w:rsidRPr="007F4AB8">
        <w:rPr>
          <w:rFonts w:ascii="Calibri" w:hAnsi="Calibri" w:cs="Calibri"/>
        </w:rPr>
        <w:t> </w:t>
      </w:r>
      <w:r w:rsidRPr="007F4AB8">
        <w:rPr>
          <w:rFonts w:ascii="Marianne" w:hAnsi="Marianne" w:cs="Arial"/>
        </w:rPr>
        <w:t>:</w:t>
      </w:r>
      <w:r w:rsidRPr="007F4AB8">
        <w:rPr>
          <w:rFonts w:ascii="Calibri" w:hAnsi="Calibri" w:cs="Calibri"/>
        </w:rPr>
        <w:t> </w:t>
      </w:r>
    </w:p>
    <w:tbl>
      <w:tblPr>
        <w:tblW w:w="9771" w:type="dxa"/>
        <w:tblLayout w:type="fixed"/>
        <w:tblCellMar>
          <w:left w:w="0" w:type="dxa"/>
          <w:right w:w="0" w:type="dxa"/>
        </w:tblCellMar>
        <w:tblLook w:val="04A0" w:firstRow="1" w:lastRow="0" w:firstColumn="1" w:lastColumn="0" w:noHBand="0" w:noVBand="1"/>
      </w:tblPr>
      <w:tblGrid>
        <w:gridCol w:w="7513"/>
        <w:gridCol w:w="2258"/>
      </w:tblGrid>
      <w:tr w:rsidR="00683F2F" w:rsidRPr="007F4AB8" w14:paraId="2BAE8854" w14:textId="77777777" w:rsidTr="00CA58B5">
        <w:trPr>
          <w:trHeight w:val="463"/>
        </w:trPr>
        <w:tc>
          <w:tcPr>
            <w:tcW w:w="7513" w:type="dxa"/>
            <w:tcBorders>
              <w:top w:val="nil"/>
              <w:left w:val="nil"/>
              <w:bottom w:val="single" w:sz="8" w:space="0" w:color="000000"/>
              <w:right w:val="single" w:sz="8" w:space="0" w:color="000000"/>
            </w:tcBorders>
            <w:shd w:val="clear" w:color="auto" w:fill="auto"/>
            <w:tcMar>
              <w:top w:w="15" w:type="dxa"/>
              <w:left w:w="81" w:type="dxa"/>
              <w:bottom w:w="0" w:type="dxa"/>
              <w:right w:w="81" w:type="dxa"/>
            </w:tcMar>
            <w:vAlign w:val="center"/>
            <w:hideMark/>
          </w:tcPr>
          <w:p w14:paraId="3F1E3A1F" w14:textId="77777777" w:rsidR="00683F2F" w:rsidRPr="007F4AB8" w:rsidRDefault="00683F2F" w:rsidP="00CA58B5">
            <w:pPr>
              <w:jc w:val="center"/>
              <w:rPr>
                <w:rFonts w:ascii="Marianne" w:hAnsi="Marianne" w:cs="Arial"/>
              </w:rPr>
            </w:pPr>
            <w:bookmarkStart w:id="205" w:name="_Hlk108451982"/>
          </w:p>
        </w:tc>
        <w:tc>
          <w:tcPr>
            <w:tcW w:w="2258" w:type="dxa"/>
            <w:tcBorders>
              <w:top w:val="single" w:sz="8" w:space="0" w:color="000000"/>
              <w:left w:val="single" w:sz="8" w:space="0" w:color="000000"/>
              <w:bottom w:val="single" w:sz="8" w:space="0" w:color="000000"/>
              <w:right w:val="single" w:sz="8" w:space="0" w:color="000000"/>
            </w:tcBorders>
            <w:shd w:val="clear" w:color="auto" w:fill="auto"/>
            <w:tcMar>
              <w:top w:w="15" w:type="dxa"/>
              <w:left w:w="81" w:type="dxa"/>
              <w:bottom w:w="0" w:type="dxa"/>
              <w:right w:w="81" w:type="dxa"/>
            </w:tcMar>
            <w:vAlign w:val="center"/>
            <w:hideMark/>
          </w:tcPr>
          <w:p w14:paraId="05A87C20" w14:textId="77777777" w:rsidR="00683F2F" w:rsidRPr="007F4AB8" w:rsidRDefault="00683F2F" w:rsidP="00CA58B5">
            <w:pPr>
              <w:jc w:val="center"/>
              <w:rPr>
                <w:rFonts w:ascii="Marianne" w:hAnsi="Marianne" w:cs="Arial"/>
              </w:rPr>
            </w:pPr>
            <w:r w:rsidRPr="007F4AB8">
              <w:rPr>
                <w:rFonts w:ascii="Marianne" w:hAnsi="Marianne" w:cs="Arial"/>
                <w:b/>
                <w:bCs/>
              </w:rPr>
              <w:t>Nombre de point</w:t>
            </w:r>
            <w:r>
              <w:rPr>
                <w:rFonts w:ascii="Marianne" w:hAnsi="Marianne" w:cs="Arial"/>
                <w:b/>
                <w:bCs/>
              </w:rPr>
              <w:t>s</w:t>
            </w:r>
            <w:r w:rsidRPr="007F4AB8">
              <w:rPr>
                <w:rFonts w:ascii="Marianne" w:hAnsi="Marianne" w:cs="Arial"/>
                <w:b/>
                <w:bCs/>
              </w:rPr>
              <w:t xml:space="preserve"> sur 100</w:t>
            </w:r>
          </w:p>
        </w:tc>
      </w:tr>
      <w:tr w:rsidR="00683F2F" w:rsidRPr="007F4AB8" w14:paraId="156105F0" w14:textId="77777777" w:rsidTr="00CA58B5">
        <w:trPr>
          <w:trHeight w:val="856"/>
        </w:trPr>
        <w:tc>
          <w:tcPr>
            <w:tcW w:w="7513" w:type="dxa"/>
            <w:tcBorders>
              <w:top w:val="single" w:sz="8" w:space="0" w:color="000000"/>
              <w:left w:val="single" w:sz="8" w:space="0" w:color="000000"/>
              <w:bottom w:val="single" w:sz="8" w:space="0" w:color="000000"/>
              <w:right w:val="single" w:sz="8" w:space="0" w:color="000000"/>
            </w:tcBorders>
            <w:shd w:val="clear" w:color="auto" w:fill="auto"/>
            <w:tcMar>
              <w:top w:w="15" w:type="dxa"/>
              <w:left w:w="81" w:type="dxa"/>
              <w:bottom w:w="0" w:type="dxa"/>
              <w:right w:w="81" w:type="dxa"/>
            </w:tcMar>
            <w:vAlign w:val="center"/>
            <w:hideMark/>
          </w:tcPr>
          <w:p w14:paraId="61B0DAE7" w14:textId="77777777" w:rsidR="00683F2F" w:rsidRPr="00CA4780" w:rsidRDefault="00683F2F" w:rsidP="00CA58B5">
            <w:pPr>
              <w:rPr>
                <w:rFonts w:ascii="Arial" w:hAnsi="Arial" w:cs="Arial"/>
                <w:b/>
                <w:bCs/>
              </w:rPr>
            </w:pPr>
            <w:r w:rsidRPr="00CA4780">
              <w:rPr>
                <w:rFonts w:ascii="Arial" w:hAnsi="Arial" w:cs="Arial"/>
                <w:b/>
                <w:bCs/>
              </w:rPr>
              <w:t>Adaptation des moyens matériels mis à disposition pour l’exécution des prestations</w:t>
            </w:r>
          </w:p>
          <w:p w14:paraId="58CAA855" w14:textId="77777777" w:rsidR="00683F2F" w:rsidRDefault="00683F2F" w:rsidP="00CA58B5">
            <w:pPr>
              <w:rPr>
                <w:rFonts w:ascii="Marianne" w:hAnsi="Marianne" w:cs="Arial"/>
              </w:rPr>
            </w:pPr>
          </w:p>
          <w:p w14:paraId="06F1606B" w14:textId="4CD77D8E" w:rsidR="00CA4780" w:rsidRPr="00CA4780" w:rsidRDefault="00CA4780" w:rsidP="00CA4780">
            <w:pPr>
              <w:widowControl w:val="0"/>
              <w:rPr>
                <w:rFonts w:ascii="Arial" w:hAnsi="Arial" w:cs="Arial"/>
                <w:b/>
                <w:bCs/>
              </w:rPr>
            </w:pPr>
            <w:r w:rsidRPr="00CA4780">
              <w:rPr>
                <w:rFonts w:ascii="Arial" w:hAnsi="Arial" w:cs="Arial"/>
                <w:b/>
                <w:bCs/>
              </w:rPr>
              <w:t>Méthodes et matériels</w:t>
            </w:r>
            <w:r w:rsidRPr="00CA4780">
              <w:rPr>
                <w:rFonts w:ascii="Arial" w:hAnsi="Arial" w:cs="Arial"/>
                <w:b/>
                <w:bCs/>
              </w:rPr>
              <w:tab/>
            </w:r>
            <w:r>
              <w:rPr>
                <w:rFonts w:ascii="Arial" w:hAnsi="Arial" w:cs="Arial"/>
                <w:b/>
                <w:bCs/>
              </w:rPr>
              <w:t xml:space="preserve">    </w:t>
            </w:r>
            <w:r w:rsidR="00D0278A">
              <w:rPr>
                <w:rFonts w:ascii="Arial" w:hAnsi="Arial" w:cs="Arial"/>
                <w:b/>
                <w:bCs/>
              </w:rPr>
              <w:t>3</w:t>
            </w:r>
            <w:r w:rsidRPr="00CA4780">
              <w:rPr>
                <w:rFonts w:ascii="Arial" w:hAnsi="Arial" w:cs="Arial"/>
                <w:b/>
                <w:bCs/>
              </w:rPr>
              <w:t>0/</w:t>
            </w:r>
            <w:r w:rsidR="00A947A6">
              <w:rPr>
                <w:rFonts w:ascii="Arial" w:hAnsi="Arial" w:cs="Arial"/>
                <w:b/>
                <w:bCs/>
              </w:rPr>
              <w:t>7</w:t>
            </w:r>
            <w:r w:rsidRPr="00CA4780">
              <w:rPr>
                <w:rFonts w:ascii="Arial" w:hAnsi="Arial" w:cs="Arial"/>
                <w:b/>
                <w:bCs/>
              </w:rPr>
              <w:t>0</w:t>
            </w:r>
          </w:p>
          <w:p w14:paraId="750C954D" w14:textId="77777777" w:rsidR="00CA4780" w:rsidRPr="00CA4780" w:rsidRDefault="00CA4780" w:rsidP="00CA4780">
            <w:pPr>
              <w:widowControl w:val="0"/>
              <w:rPr>
                <w:rFonts w:ascii="Arial" w:hAnsi="Arial" w:cs="Arial"/>
              </w:rPr>
            </w:pPr>
            <w:r w:rsidRPr="00CA4780">
              <w:rPr>
                <w:rFonts w:ascii="Arial" w:hAnsi="Arial" w:cs="Arial"/>
              </w:rPr>
              <w:t>Le candidat fournira une note précisant la méthodologie mise en place par l’entrepreneur pour exécuter les travaux</w:t>
            </w:r>
          </w:p>
          <w:p w14:paraId="7EC8A028" w14:textId="4FE8F9E5" w:rsidR="00CA4780" w:rsidRPr="00983F86" w:rsidRDefault="00CA4780" w:rsidP="00CA4780">
            <w:pPr>
              <w:widowControl w:val="0"/>
              <w:rPr>
                <w:rFonts w:ascii="Arial" w:hAnsi="Arial" w:cs="Arial"/>
              </w:rPr>
            </w:pPr>
            <w:r w:rsidRPr="00983F86">
              <w:rPr>
                <w:rFonts w:ascii="Arial" w:hAnsi="Arial" w:cs="Arial"/>
              </w:rPr>
              <w:t>-</w:t>
            </w:r>
            <w:r w:rsidRPr="00983F86">
              <w:rPr>
                <w:rFonts w:ascii="Arial" w:hAnsi="Arial" w:cs="Arial"/>
              </w:rPr>
              <w:tab/>
              <w:t xml:space="preserve"> </w:t>
            </w:r>
            <w:r w:rsidR="009F6E63">
              <w:rPr>
                <w:rFonts w:ascii="Arial" w:hAnsi="Arial" w:cs="Arial"/>
              </w:rPr>
              <w:t>M</w:t>
            </w:r>
            <w:r w:rsidR="00983F86" w:rsidRPr="00983F86">
              <w:rPr>
                <w:rFonts w:ascii="Arial" w:hAnsi="Arial" w:cs="Arial"/>
              </w:rPr>
              <w:t>éthodologie</w:t>
            </w:r>
            <w:r w:rsidR="009F6E63">
              <w:rPr>
                <w:rFonts w:ascii="Arial" w:hAnsi="Arial" w:cs="Arial"/>
              </w:rPr>
              <w:t xml:space="preserve"> </w:t>
            </w:r>
            <w:r w:rsidR="00994A62">
              <w:rPr>
                <w:rFonts w:ascii="Arial" w:hAnsi="Arial" w:cs="Arial"/>
              </w:rPr>
              <w:t>(organisation</w:t>
            </w:r>
            <w:r w:rsidR="009F6E63">
              <w:rPr>
                <w:rFonts w:ascii="Arial" w:hAnsi="Arial" w:cs="Arial"/>
              </w:rPr>
              <w:t xml:space="preserve"> du chantier) </w:t>
            </w:r>
            <w:r w:rsidRPr="00983F86">
              <w:rPr>
                <w:rFonts w:ascii="Arial" w:hAnsi="Arial" w:cs="Arial"/>
              </w:rPr>
              <w:t>(1</w:t>
            </w:r>
            <w:r w:rsidR="00A947A6">
              <w:rPr>
                <w:rFonts w:ascii="Arial" w:hAnsi="Arial" w:cs="Arial"/>
              </w:rPr>
              <w:t>5</w:t>
            </w:r>
            <w:r w:rsidRPr="00983F86">
              <w:rPr>
                <w:rFonts w:ascii="Arial" w:hAnsi="Arial" w:cs="Arial"/>
              </w:rPr>
              <w:t xml:space="preserve"> pts)</w:t>
            </w:r>
          </w:p>
          <w:p w14:paraId="71B52207" w14:textId="03A8DE2C" w:rsidR="00CA4780" w:rsidRDefault="00CA4780" w:rsidP="00CA4780">
            <w:pPr>
              <w:widowControl w:val="0"/>
              <w:rPr>
                <w:rFonts w:ascii="Arial" w:hAnsi="Arial" w:cs="Arial"/>
              </w:rPr>
            </w:pPr>
            <w:r w:rsidRPr="00983F86">
              <w:rPr>
                <w:rFonts w:ascii="Arial" w:hAnsi="Arial" w:cs="Arial"/>
              </w:rPr>
              <w:t>-</w:t>
            </w:r>
            <w:r w:rsidRPr="00983F86">
              <w:rPr>
                <w:rFonts w:ascii="Arial" w:hAnsi="Arial" w:cs="Arial"/>
              </w:rPr>
              <w:tab/>
            </w:r>
            <w:r w:rsidR="009F6E63">
              <w:rPr>
                <w:rFonts w:ascii="Arial" w:hAnsi="Arial" w:cs="Arial"/>
              </w:rPr>
              <w:t xml:space="preserve"> M</w:t>
            </w:r>
            <w:r w:rsidRPr="00983F86">
              <w:rPr>
                <w:rFonts w:ascii="Arial" w:hAnsi="Arial" w:cs="Arial"/>
              </w:rPr>
              <w:t>atériels (engins…) (1</w:t>
            </w:r>
            <w:r w:rsidR="00A947A6">
              <w:rPr>
                <w:rFonts w:ascii="Arial" w:hAnsi="Arial" w:cs="Arial"/>
              </w:rPr>
              <w:t>5</w:t>
            </w:r>
            <w:r w:rsidRPr="00983F86">
              <w:rPr>
                <w:rFonts w:ascii="Arial" w:hAnsi="Arial" w:cs="Arial"/>
              </w:rPr>
              <w:t xml:space="preserve"> pts)</w:t>
            </w:r>
          </w:p>
          <w:p w14:paraId="4F8967DC" w14:textId="77777777" w:rsidR="00FC61E9" w:rsidRPr="00CA4780" w:rsidRDefault="00FC61E9" w:rsidP="00CA4780">
            <w:pPr>
              <w:widowControl w:val="0"/>
              <w:rPr>
                <w:rFonts w:ascii="Arial" w:hAnsi="Arial" w:cs="Arial"/>
              </w:rPr>
            </w:pPr>
          </w:p>
          <w:p w14:paraId="6461E953" w14:textId="77777777" w:rsidR="00CA4780" w:rsidRDefault="00CA4780" w:rsidP="00CA4780">
            <w:pPr>
              <w:widowControl w:val="0"/>
              <w:rPr>
                <w:rFonts w:ascii="Arial" w:hAnsi="Arial" w:cs="Arial"/>
              </w:rPr>
            </w:pPr>
          </w:p>
          <w:p w14:paraId="631B8D9E" w14:textId="2329B601" w:rsidR="00CA4780" w:rsidRPr="00CA4780" w:rsidRDefault="00CA4780" w:rsidP="00CA4780">
            <w:pPr>
              <w:widowControl w:val="0"/>
              <w:rPr>
                <w:rFonts w:ascii="Arial" w:hAnsi="Arial" w:cs="Arial"/>
                <w:b/>
                <w:bCs/>
              </w:rPr>
            </w:pPr>
            <w:r w:rsidRPr="00CA4780">
              <w:rPr>
                <w:rFonts w:ascii="Arial" w:hAnsi="Arial" w:cs="Arial"/>
                <w:b/>
                <w:bCs/>
              </w:rPr>
              <w:t>Qualité des matériaux et autres fournitures</w:t>
            </w:r>
            <w:r w:rsidRPr="00CA4780">
              <w:rPr>
                <w:rFonts w:ascii="Arial" w:hAnsi="Arial" w:cs="Arial"/>
                <w:b/>
                <w:bCs/>
              </w:rPr>
              <w:tab/>
            </w:r>
            <w:r w:rsidR="00A947A6">
              <w:rPr>
                <w:rFonts w:ascii="Arial" w:hAnsi="Arial" w:cs="Arial"/>
                <w:b/>
                <w:bCs/>
              </w:rPr>
              <w:t>4</w:t>
            </w:r>
            <w:r w:rsidRPr="00CA4780">
              <w:rPr>
                <w:rFonts w:ascii="Arial" w:hAnsi="Arial" w:cs="Arial"/>
                <w:b/>
                <w:bCs/>
              </w:rPr>
              <w:t>0/</w:t>
            </w:r>
            <w:r w:rsidR="00A947A6">
              <w:rPr>
                <w:rFonts w:ascii="Arial" w:hAnsi="Arial" w:cs="Arial"/>
                <w:b/>
                <w:bCs/>
              </w:rPr>
              <w:t>7</w:t>
            </w:r>
            <w:r w:rsidRPr="00CA4780">
              <w:rPr>
                <w:rFonts w:ascii="Arial" w:hAnsi="Arial" w:cs="Arial"/>
                <w:b/>
                <w:bCs/>
              </w:rPr>
              <w:t>0</w:t>
            </w:r>
          </w:p>
          <w:p w14:paraId="3314C7F5" w14:textId="77777777" w:rsidR="00CA4780" w:rsidRPr="00CA4780" w:rsidRDefault="00CA4780" w:rsidP="00CA4780">
            <w:pPr>
              <w:widowControl w:val="0"/>
              <w:rPr>
                <w:rFonts w:ascii="Arial" w:hAnsi="Arial" w:cs="Arial"/>
              </w:rPr>
            </w:pPr>
            <w:r w:rsidRPr="00CA4780">
              <w:rPr>
                <w:rFonts w:ascii="Arial" w:hAnsi="Arial" w:cs="Arial"/>
              </w:rPr>
              <w:t xml:space="preserve">Le candidat décrira les matériaux et fournitures employés et fournira les références et « fiches techniques produit » datant de moins de 6 mois : </w:t>
            </w:r>
          </w:p>
          <w:p w14:paraId="3F47C883" w14:textId="77777777" w:rsidR="00CA4780" w:rsidRPr="00CA4780" w:rsidRDefault="00CA4780" w:rsidP="00CA4780">
            <w:pPr>
              <w:widowControl w:val="0"/>
              <w:rPr>
                <w:rFonts w:ascii="Arial" w:hAnsi="Arial" w:cs="Arial"/>
              </w:rPr>
            </w:pPr>
            <w:r w:rsidRPr="00CA4780">
              <w:rPr>
                <w:rFonts w:ascii="Arial" w:hAnsi="Arial" w:cs="Arial"/>
              </w:rPr>
              <w:t>-</w:t>
            </w:r>
            <w:r w:rsidRPr="00CA4780">
              <w:rPr>
                <w:rFonts w:ascii="Arial" w:hAnsi="Arial" w:cs="Arial"/>
              </w:rPr>
              <w:tab/>
              <w:t>Description des matériaux utilisés (qualité, provenance) et description des fournitures utilisées (30 pts)</w:t>
            </w:r>
          </w:p>
          <w:p w14:paraId="02F68F11" w14:textId="77777777" w:rsidR="00A11A2F" w:rsidRDefault="00CA4780" w:rsidP="00CA4780">
            <w:pPr>
              <w:widowControl w:val="0"/>
              <w:rPr>
                <w:rFonts w:ascii="Arial" w:hAnsi="Arial" w:cs="Arial"/>
              </w:rPr>
            </w:pPr>
            <w:r w:rsidRPr="00CA4780">
              <w:rPr>
                <w:rFonts w:ascii="Arial" w:hAnsi="Arial" w:cs="Arial"/>
              </w:rPr>
              <w:t>-</w:t>
            </w:r>
            <w:r w:rsidRPr="00CA4780">
              <w:rPr>
                <w:rFonts w:ascii="Arial" w:hAnsi="Arial" w:cs="Arial"/>
              </w:rPr>
              <w:tab/>
              <w:t>Transmission des fiches techniques (10 pts)</w:t>
            </w:r>
          </w:p>
          <w:p w14:paraId="55BC3F07" w14:textId="77777777" w:rsidR="00683F2F" w:rsidRDefault="00683F2F" w:rsidP="00CA58B5">
            <w:pPr>
              <w:widowControl w:val="0"/>
              <w:ind w:left="644" w:hanging="644"/>
              <w:rPr>
                <w:rFonts w:ascii="Arial" w:hAnsi="Arial" w:cs="Arial"/>
              </w:rPr>
            </w:pPr>
          </w:p>
          <w:p w14:paraId="31CAD7B2" w14:textId="77777777" w:rsidR="00683F2F" w:rsidRPr="007F4AB8" w:rsidRDefault="00683F2F" w:rsidP="00CA58B5">
            <w:pPr>
              <w:widowControl w:val="0"/>
              <w:ind w:left="644" w:hanging="644"/>
              <w:rPr>
                <w:rFonts w:ascii="Marianne" w:hAnsi="Marianne" w:cs="Arial"/>
              </w:rPr>
            </w:pPr>
            <w:r>
              <w:rPr>
                <w:rFonts w:ascii="Arial" w:hAnsi="Arial" w:cs="Arial"/>
              </w:rPr>
              <w:br/>
            </w:r>
          </w:p>
        </w:tc>
        <w:tc>
          <w:tcPr>
            <w:tcW w:w="2258" w:type="dxa"/>
            <w:tcBorders>
              <w:top w:val="single" w:sz="8" w:space="0" w:color="000000"/>
              <w:left w:val="single" w:sz="8" w:space="0" w:color="000000"/>
              <w:bottom w:val="single" w:sz="8" w:space="0" w:color="000000"/>
              <w:right w:val="single" w:sz="8" w:space="0" w:color="000000"/>
            </w:tcBorders>
            <w:shd w:val="clear" w:color="auto" w:fill="auto"/>
            <w:tcMar>
              <w:top w:w="15" w:type="dxa"/>
              <w:left w:w="81" w:type="dxa"/>
              <w:bottom w:w="0" w:type="dxa"/>
              <w:right w:w="81" w:type="dxa"/>
            </w:tcMar>
            <w:vAlign w:val="center"/>
            <w:hideMark/>
          </w:tcPr>
          <w:p w14:paraId="4DC18D92" w14:textId="0D6FE820" w:rsidR="00683F2F" w:rsidRPr="007F4AB8" w:rsidRDefault="00A947A6" w:rsidP="00CA58B5">
            <w:pPr>
              <w:jc w:val="center"/>
              <w:rPr>
                <w:rFonts w:ascii="Marianne" w:hAnsi="Marianne" w:cs="Arial"/>
                <w:b/>
                <w:bCs/>
              </w:rPr>
            </w:pPr>
            <w:r>
              <w:rPr>
                <w:rFonts w:ascii="Marianne" w:hAnsi="Marianne" w:cs="Arial"/>
                <w:b/>
                <w:bCs/>
              </w:rPr>
              <w:t>7</w:t>
            </w:r>
            <w:r w:rsidR="00683F2F" w:rsidRPr="007F4AB8">
              <w:rPr>
                <w:rFonts w:ascii="Marianne" w:hAnsi="Marianne" w:cs="Arial"/>
                <w:b/>
                <w:bCs/>
              </w:rPr>
              <w:t>0</w:t>
            </w:r>
          </w:p>
        </w:tc>
      </w:tr>
      <w:tr w:rsidR="00683F2F" w:rsidRPr="007F4AB8" w14:paraId="28E447DD" w14:textId="77777777" w:rsidTr="00CA58B5">
        <w:trPr>
          <w:trHeight w:val="644"/>
        </w:trPr>
        <w:tc>
          <w:tcPr>
            <w:tcW w:w="7513" w:type="dxa"/>
            <w:tcBorders>
              <w:top w:val="single" w:sz="8" w:space="0" w:color="000000"/>
              <w:left w:val="single" w:sz="8" w:space="0" w:color="000000"/>
              <w:bottom w:val="single" w:sz="8" w:space="0" w:color="000000"/>
              <w:right w:val="single" w:sz="8" w:space="0" w:color="000000"/>
            </w:tcBorders>
            <w:shd w:val="clear" w:color="auto" w:fill="auto"/>
            <w:tcMar>
              <w:top w:w="15" w:type="dxa"/>
              <w:left w:w="81" w:type="dxa"/>
              <w:bottom w:w="0" w:type="dxa"/>
              <w:right w:w="81" w:type="dxa"/>
            </w:tcMar>
            <w:vAlign w:val="center"/>
            <w:hideMark/>
          </w:tcPr>
          <w:p w14:paraId="17882F54" w14:textId="53955BB8" w:rsidR="00CA4780" w:rsidRPr="00CA4780" w:rsidRDefault="00683F2F" w:rsidP="00CA58B5">
            <w:pPr>
              <w:rPr>
                <w:rFonts w:ascii="Arial" w:hAnsi="Arial" w:cs="Arial"/>
                <w:b/>
                <w:bCs/>
              </w:rPr>
            </w:pPr>
            <w:r w:rsidRPr="00CA4780">
              <w:rPr>
                <w:rFonts w:ascii="Arial" w:hAnsi="Arial" w:cs="Arial"/>
                <w:b/>
                <w:bCs/>
              </w:rPr>
              <w:t xml:space="preserve">Adaptation des moyens humains </w:t>
            </w:r>
          </w:p>
          <w:p w14:paraId="4B95D9E6" w14:textId="77777777" w:rsidR="00CA4780" w:rsidRPr="00CA4780" w:rsidRDefault="00CA4780" w:rsidP="00CA58B5">
            <w:pPr>
              <w:rPr>
                <w:rFonts w:ascii="Arial" w:hAnsi="Arial" w:cs="Arial"/>
              </w:rPr>
            </w:pPr>
          </w:p>
          <w:p w14:paraId="454E6804" w14:textId="402AC595" w:rsidR="00CA4780" w:rsidRPr="00CA4780" w:rsidRDefault="00CA4780" w:rsidP="00CA4780">
            <w:pPr>
              <w:rPr>
                <w:rFonts w:ascii="Arial" w:hAnsi="Arial" w:cs="Arial"/>
              </w:rPr>
            </w:pPr>
            <w:r w:rsidRPr="00CA4780">
              <w:rPr>
                <w:rFonts w:ascii="Arial" w:hAnsi="Arial" w:cs="Arial"/>
              </w:rPr>
              <w:t>-</w:t>
            </w:r>
            <w:r w:rsidRPr="00CA4780">
              <w:rPr>
                <w:rFonts w:ascii="Arial" w:hAnsi="Arial" w:cs="Arial"/>
              </w:rPr>
              <w:tab/>
              <w:t>Il désignera un chef de chantier interlocuteur unique du maître d’ouvrage/ maître d’œuvre, et décrira son profil. Il présentera l’équipe qu’il entend déployer pour la réalisation des travaux (curriculum vitae…) notamment le conducteur de pelle (</w:t>
            </w:r>
            <w:r w:rsidR="0005211A">
              <w:rPr>
                <w:rFonts w:ascii="Arial" w:hAnsi="Arial" w:cs="Arial"/>
              </w:rPr>
              <w:t>2</w:t>
            </w:r>
            <w:r w:rsidRPr="00CA4780">
              <w:rPr>
                <w:rFonts w:ascii="Arial" w:hAnsi="Arial" w:cs="Arial"/>
              </w:rPr>
              <w:t>0 pts)</w:t>
            </w:r>
          </w:p>
          <w:p w14:paraId="64200BFD" w14:textId="22E95E47" w:rsidR="00CA4780" w:rsidRPr="00CA4780" w:rsidRDefault="00CA4780" w:rsidP="00CA4780">
            <w:pPr>
              <w:rPr>
                <w:rFonts w:ascii="Arial" w:hAnsi="Arial" w:cs="Arial"/>
              </w:rPr>
            </w:pPr>
          </w:p>
          <w:p w14:paraId="462D913E" w14:textId="77777777" w:rsidR="00CA4780" w:rsidRPr="00897416" w:rsidRDefault="00CA4780" w:rsidP="00CA58B5">
            <w:pPr>
              <w:rPr>
                <w:rFonts w:ascii="Marianne" w:hAnsi="Marianne" w:cs="Arial"/>
              </w:rPr>
            </w:pPr>
          </w:p>
        </w:tc>
        <w:tc>
          <w:tcPr>
            <w:tcW w:w="2258" w:type="dxa"/>
            <w:tcBorders>
              <w:top w:val="single" w:sz="8" w:space="0" w:color="000000"/>
              <w:left w:val="single" w:sz="8" w:space="0" w:color="000000"/>
              <w:bottom w:val="single" w:sz="8" w:space="0" w:color="000000"/>
              <w:right w:val="single" w:sz="8" w:space="0" w:color="000000"/>
            </w:tcBorders>
            <w:shd w:val="clear" w:color="auto" w:fill="auto"/>
            <w:tcMar>
              <w:top w:w="15" w:type="dxa"/>
              <w:left w:w="81" w:type="dxa"/>
              <w:bottom w:w="0" w:type="dxa"/>
              <w:right w:w="81" w:type="dxa"/>
            </w:tcMar>
            <w:vAlign w:val="center"/>
            <w:hideMark/>
          </w:tcPr>
          <w:p w14:paraId="5D29D52F" w14:textId="77777777" w:rsidR="00683F2F" w:rsidRPr="00897416" w:rsidRDefault="00683F2F" w:rsidP="00CA58B5">
            <w:pPr>
              <w:jc w:val="center"/>
              <w:rPr>
                <w:rFonts w:ascii="Marianne" w:hAnsi="Marianne" w:cs="Arial"/>
              </w:rPr>
            </w:pPr>
            <w:r w:rsidRPr="00897416">
              <w:rPr>
                <w:rFonts w:ascii="Marianne" w:hAnsi="Marianne" w:cs="Arial"/>
                <w:b/>
                <w:bCs/>
              </w:rPr>
              <w:t>20</w:t>
            </w:r>
          </w:p>
        </w:tc>
      </w:tr>
      <w:tr w:rsidR="00683F2F" w:rsidRPr="007F4AB8" w14:paraId="66DF8E71" w14:textId="77777777" w:rsidTr="00CA58B5">
        <w:trPr>
          <w:trHeight w:val="644"/>
        </w:trPr>
        <w:tc>
          <w:tcPr>
            <w:tcW w:w="7513" w:type="dxa"/>
            <w:tcBorders>
              <w:top w:val="single" w:sz="8" w:space="0" w:color="000000"/>
              <w:left w:val="single" w:sz="8" w:space="0" w:color="000000"/>
              <w:bottom w:val="single" w:sz="8" w:space="0" w:color="000000"/>
              <w:right w:val="single" w:sz="8" w:space="0" w:color="000000"/>
            </w:tcBorders>
            <w:shd w:val="clear" w:color="auto" w:fill="auto"/>
            <w:tcMar>
              <w:top w:w="15" w:type="dxa"/>
              <w:left w:w="81" w:type="dxa"/>
              <w:bottom w:w="0" w:type="dxa"/>
              <w:right w:w="81" w:type="dxa"/>
            </w:tcMar>
            <w:vAlign w:val="center"/>
          </w:tcPr>
          <w:p w14:paraId="08327875" w14:textId="50C26D4B" w:rsidR="00683F2F" w:rsidRDefault="00683F2F" w:rsidP="00CA58B5">
            <w:pPr>
              <w:rPr>
                <w:rFonts w:ascii="Arial" w:hAnsi="Arial" w:cs="Arial"/>
                <w:b/>
                <w:bCs/>
              </w:rPr>
            </w:pPr>
            <w:r w:rsidRPr="00CA4780">
              <w:rPr>
                <w:rFonts w:ascii="Arial" w:hAnsi="Arial" w:cs="Arial"/>
                <w:b/>
                <w:bCs/>
              </w:rPr>
              <w:t>Mesures environnementales</w:t>
            </w:r>
            <w:r w:rsidR="0001697E">
              <w:rPr>
                <w:rFonts w:ascii="Arial" w:hAnsi="Arial" w:cs="Arial"/>
                <w:b/>
                <w:bCs/>
              </w:rPr>
              <w:t xml:space="preserve"> prises liées directement à l’exécution des travaux</w:t>
            </w:r>
          </w:p>
          <w:p w14:paraId="4FB2FCD6" w14:textId="77777777" w:rsidR="00CA4780" w:rsidRPr="00CA4780" w:rsidRDefault="00CA4780" w:rsidP="00CA58B5">
            <w:pPr>
              <w:rPr>
                <w:rFonts w:ascii="Arial" w:hAnsi="Arial" w:cs="Arial"/>
                <w:b/>
                <w:bCs/>
              </w:rPr>
            </w:pPr>
          </w:p>
          <w:p w14:paraId="084C126D" w14:textId="64AA759B" w:rsidR="00CA4780" w:rsidRPr="00CA4780" w:rsidRDefault="00CA4780" w:rsidP="00CA4780">
            <w:pPr>
              <w:pStyle w:val="texte1"/>
              <w:rPr>
                <w:rFonts w:ascii="Arial" w:hAnsi="Arial" w:cs="Arial"/>
                <w:sz w:val="20"/>
                <w:szCs w:val="20"/>
              </w:rPr>
            </w:pPr>
            <w:r w:rsidRPr="00CA4780">
              <w:rPr>
                <w:rFonts w:ascii="Arial" w:hAnsi="Arial" w:cs="Arial"/>
                <w:sz w:val="20"/>
                <w:szCs w:val="20"/>
              </w:rPr>
              <w:t xml:space="preserve">Performances et mise en œuvre en matière de protection de l’environnement : </w:t>
            </w:r>
          </w:p>
          <w:p w14:paraId="696B9A0A" w14:textId="7F8CF267" w:rsidR="00CA4780" w:rsidRPr="00CA4780" w:rsidRDefault="00CA4780" w:rsidP="00CA4780">
            <w:pPr>
              <w:pStyle w:val="texte1"/>
              <w:numPr>
                <w:ilvl w:val="0"/>
                <w:numId w:val="25"/>
              </w:numPr>
              <w:rPr>
                <w:rFonts w:ascii="Arial" w:hAnsi="Arial" w:cs="Arial"/>
                <w:sz w:val="20"/>
                <w:szCs w:val="20"/>
              </w:rPr>
            </w:pPr>
            <w:r w:rsidRPr="00CA4780">
              <w:rPr>
                <w:rFonts w:ascii="Arial" w:hAnsi="Arial" w:cs="Arial"/>
                <w:sz w:val="20"/>
                <w:szCs w:val="20"/>
              </w:rPr>
              <w:t>Mesures de préservation du milieu forestier et gestion des déchets</w:t>
            </w:r>
          </w:p>
          <w:p w14:paraId="6001658C" w14:textId="1DB4AF1B" w:rsidR="00CA4780" w:rsidRPr="00CA4780" w:rsidRDefault="00CA4780" w:rsidP="00A11A2F">
            <w:pPr>
              <w:pStyle w:val="texte1"/>
              <w:ind w:left="720"/>
              <w:rPr>
                <w:rFonts w:ascii="Arial" w:hAnsi="Arial" w:cs="Arial"/>
                <w:sz w:val="20"/>
                <w:szCs w:val="20"/>
              </w:rPr>
            </w:pPr>
            <w:r w:rsidRPr="00C321BA">
              <w:rPr>
                <w:rFonts w:ascii="Arial" w:hAnsi="Arial" w:cs="Arial"/>
                <w:sz w:val="20"/>
                <w:szCs w:val="20"/>
              </w:rPr>
              <w:t xml:space="preserve"> </w:t>
            </w:r>
            <w:r w:rsidR="00A11A2F" w:rsidRPr="00C321BA">
              <w:rPr>
                <w:rFonts w:ascii="Arial" w:hAnsi="Arial" w:cs="Arial"/>
                <w:sz w:val="20"/>
                <w:szCs w:val="20"/>
              </w:rPr>
              <w:t>(10 pts)</w:t>
            </w:r>
          </w:p>
          <w:p w14:paraId="2A42595E" w14:textId="77777777" w:rsidR="00CA4780" w:rsidRDefault="00CA4780" w:rsidP="00CA58B5">
            <w:pPr>
              <w:rPr>
                <w:rFonts w:ascii="Marianne" w:hAnsi="Marianne" w:cs="Arial"/>
              </w:rPr>
            </w:pPr>
          </w:p>
          <w:p w14:paraId="58A5B051" w14:textId="77777777" w:rsidR="00CA4780" w:rsidRPr="00897416" w:rsidRDefault="00CA4780" w:rsidP="00CA58B5">
            <w:pPr>
              <w:rPr>
                <w:rFonts w:ascii="Marianne" w:hAnsi="Marianne" w:cs="Arial"/>
              </w:rPr>
            </w:pPr>
          </w:p>
        </w:tc>
        <w:tc>
          <w:tcPr>
            <w:tcW w:w="2258" w:type="dxa"/>
            <w:tcBorders>
              <w:top w:val="single" w:sz="8" w:space="0" w:color="000000"/>
              <w:left w:val="single" w:sz="8" w:space="0" w:color="000000"/>
              <w:bottom w:val="single" w:sz="8" w:space="0" w:color="000000"/>
              <w:right w:val="single" w:sz="8" w:space="0" w:color="000000"/>
            </w:tcBorders>
            <w:shd w:val="clear" w:color="auto" w:fill="auto"/>
            <w:tcMar>
              <w:top w:w="15" w:type="dxa"/>
              <w:left w:w="81" w:type="dxa"/>
              <w:bottom w:w="0" w:type="dxa"/>
              <w:right w:w="81" w:type="dxa"/>
            </w:tcMar>
            <w:vAlign w:val="center"/>
          </w:tcPr>
          <w:p w14:paraId="6769F4C1" w14:textId="77777777" w:rsidR="00683F2F" w:rsidRPr="00897416" w:rsidRDefault="00683F2F" w:rsidP="00CA58B5">
            <w:pPr>
              <w:jc w:val="center"/>
              <w:rPr>
                <w:rFonts w:ascii="Marianne" w:hAnsi="Marianne" w:cs="Arial"/>
                <w:b/>
                <w:bCs/>
              </w:rPr>
            </w:pPr>
            <w:r>
              <w:rPr>
                <w:rFonts w:ascii="Marianne" w:hAnsi="Marianne" w:cs="Arial"/>
                <w:b/>
                <w:bCs/>
              </w:rPr>
              <w:t>10</w:t>
            </w:r>
          </w:p>
        </w:tc>
      </w:tr>
      <w:bookmarkEnd w:id="205"/>
    </w:tbl>
    <w:p w14:paraId="3C509715" w14:textId="77777777" w:rsidR="00AC76E5" w:rsidRDefault="00AC76E5" w:rsidP="0018242E">
      <w:pPr>
        <w:ind w:right="40"/>
        <w:rPr>
          <w:ins w:id="206" w:author="DECOURCELLE Romain" w:date="2025-03-12T17:56:00Z" w16du:dateUtc="2025-03-12T16:56:00Z"/>
          <w:rFonts w:ascii="Marianne" w:hAnsi="Marianne" w:cs="Arial"/>
          <w:b/>
          <w:bCs/>
        </w:rPr>
      </w:pPr>
    </w:p>
    <w:p w14:paraId="53F1F23F" w14:textId="77777777" w:rsidR="0001697E" w:rsidRDefault="0001697E" w:rsidP="0001697E">
      <w:pPr>
        <w:spacing w:after="100"/>
        <w:ind w:right="38"/>
        <w:jc w:val="both"/>
        <w:rPr>
          <w:ins w:id="207" w:author="DECOURCELLE Romain" w:date="2025-03-12T17:56:00Z" w16du:dateUtc="2025-03-12T16:56:00Z"/>
          <w:rFonts w:ascii="Marianne" w:hAnsi="Marianne" w:cs="Arial"/>
        </w:rPr>
      </w:pPr>
      <w:ins w:id="208" w:author="DECOURCELLE Romain" w:date="2025-03-12T17:56:00Z" w16du:dateUtc="2025-03-12T16:56:00Z">
        <w:r w:rsidRPr="00FA30C2">
          <w:rPr>
            <w:rFonts w:ascii="Marianne" w:hAnsi="Marianne" w:cs="Arial"/>
          </w:rPr>
          <w:t>Les offres seront classées par ordre décroissant au regard de l’ensemble de ces critères et l’offre la mieux classée sera retenue.</w:t>
        </w:r>
      </w:ins>
    </w:p>
    <w:p w14:paraId="03E73541" w14:textId="77777777" w:rsidR="0001697E" w:rsidRPr="00FA30C2" w:rsidRDefault="0001697E" w:rsidP="0001697E">
      <w:pPr>
        <w:ind w:right="38"/>
        <w:jc w:val="both"/>
        <w:rPr>
          <w:ins w:id="209" w:author="DECOURCELLE Romain" w:date="2025-03-12T17:56:00Z" w16du:dateUtc="2025-03-12T16:56:00Z"/>
          <w:rFonts w:ascii="Marianne" w:hAnsi="Marianne" w:cs="Arial"/>
          <w:b/>
          <w:bCs/>
          <w:color w:val="FF0000"/>
        </w:rPr>
      </w:pPr>
      <w:ins w:id="210" w:author="DECOURCELLE Romain" w:date="2025-03-12T17:56:00Z" w16du:dateUtc="2025-03-12T16:56:00Z">
        <w:r w:rsidRPr="0018242E">
          <w:rPr>
            <w:rFonts w:ascii="Marianne" w:hAnsi="Marianne" w:cs="Arial"/>
            <w:b/>
            <w:bCs/>
            <w:color w:val="FF0000"/>
            <w:highlight w:val="yellow"/>
          </w:rPr>
          <w:t>ATTENTION, un Bordereau des Prix Unitaires non rempli dans son intégralité rend l’offre irrégulière.</w:t>
        </w:r>
      </w:ins>
    </w:p>
    <w:p w14:paraId="3605AA78" w14:textId="77777777" w:rsidR="0001697E" w:rsidRPr="00FA30C2" w:rsidRDefault="0001697E" w:rsidP="0018242E">
      <w:pPr>
        <w:ind w:right="40"/>
        <w:rPr>
          <w:rFonts w:ascii="Marianne" w:hAnsi="Marianne" w:cs="Arial"/>
          <w:b/>
          <w:bCs/>
        </w:rPr>
      </w:pPr>
    </w:p>
    <w:p w14:paraId="5B6E3CAC" w14:textId="77777777" w:rsidR="006111EA" w:rsidRPr="00FA30C2" w:rsidRDefault="006111EA" w:rsidP="006111EA">
      <w:pPr>
        <w:keepNext/>
        <w:overflowPunct w:val="0"/>
        <w:autoSpaceDE w:val="0"/>
        <w:autoSpaceDN w:val="0"/>
        <w:adjustRightInd w:val="0"/>
        <w:spacing w:before="240" w:after="240"/>
        <w:jc w:val="both"/>
        <w:textAlignment w:val="baseline"/>
        <w:outlineLvl w:val="1"/>
        <w:rPr>
          <w:rFonts w:ascii="Marianne" w:hAnsi="Marianne" w:cs="Arial"/>
          <w:b/>
          <w:bCs/>
          <w:color w:val="006600"/>
          <w:u w:val="single"/>
        </w:rPr>
      </w:pPr>
      <w:r w:rsidRPr="00FA30C2">
        <w:rPr>
          <w:rFonts w:ascii="Marianne" w:hAnsi="Marianne" w:cs="Arial"/>
          <w:b/>
          <w:bCs/>
          <w:color w:val="006600"/>
          <w:u w:val="single"/>
        </w:rPr>
        <w:t>7.2.2 – Examen des offres des marchés subséquents</w:t>
      </w:r>
      <w:r w:rsidRPr="00FA30C2">
        <w:rPr>
          <w:rFonts w:ascii="Calibri" w:hAnsi="Calibri" w:cs="Calibri"/>
          <w:b/>
          <w:bCs/>
          <w:color w:val="006600"/>
          <w:u w:val="single"/>
        </w:rPr>
        <w:t> </w:t>
      </w:r>
      <w:r w:rsidRPr="00FA30C2">
        <w:rPr>
          <w:rFonts w:ascii="Marianne" w:hAnsi="Marianne" w:cs="Arial"/>
          <w:b/>
          <w:bCs/>
          <w:color w:val="006600"/>
          <w:u w:val="single"/>
        </w:rPr>
        <w:t>:</w:t>
      </w:r>
    </w:p>
    <w:p w14:paraId="2F1A8068" w14:textId="77777777" w:rsidR="006111EA" w:rsidRPr="00FA30C2" w:rsidRDefault="006111EA" w:rsidP="006111EA">
      <w:pPr>
        <w:autoSpaceDE w:val="0"/>
        <w:autoSpaceDN w:val="0"/>
        <w:adjustRightInd w:val="0"/>
        <w:spacing w:after="120"/>
        <w:jc w:val="both"/>
        <w:rPr>
          <w:rFonts w:ascii="Marianne" w:hAnsi="Marianne" w:cs="Arial"/>
        </w:rPr>
      </w:pPr>
      <w:r w:rsidRPr="00FA30C2">
        <w:rPr>
          <w:rFonts w:ascii="Marianne" w:hAnsi="Marianne" w:cs="Arial"/>
        </w:rPr>
        <w:t>Les offres inappropriées, irrégulières ou inacceptables telles que définies à l’article R.2152-1 alinéa 1 du code de la commande publique seront rejetées. Toutefois, le pouvoir adjudicateur pourra décider de mettre en œuvre les dispositions de l’article R.2152-1 alinéa 2 et autoriser tous les soumissionnaires concernés à régulariser les offres irrégulières dans un délai approprié, à condition qu’elles soient régularisables compte-tenu de la jurisprudence en application et qu'elles ne soient pas anormalement basses.</w:t>
      </w:r>
    </w:p>
    <w:p w14:paraId="614B483B" w14:textId="77777777" w:rsidR="006111EA" w:rsidRDefault="006111EA" w:rsidP="006111EA">
      <w:pPr>
        <w:spacing w:before="120" w:after="120"/>
        <w:jc w:val="both"/>
        <w:rPr>
          <w:rFonts w:ascii="Marianne" w:hAnsi="Marianne" w:cs="Arial"/>
        </w:rPr>
      </w:pPr>
      <w:r w:rsidRPr="00FA30C2">
        <w:rPr>
          <w:rFonts w:ascii="Marianne" w:hAnsi="Marianne" w:cs="Arial"/>
        </w:rPr>
        <w:t>Pour les candidats dont l'offre peut être examinée, et conformément à l'article R.2152-7 du code de la commande publique, le pouvoir adjudicateur choisira l'offre jugée la plus avantageuse économiquement, selon les critères énoncés et pondérés en pourcentage ci-dessous</w:t>
      </w:r>
      <w:r w:rsidRPr="00FA30C2">
        <w:rPr>
          <w:rFonts w:ascii="Calibri" w:hAnsi="Calibri" w:cs="Calibri"/>
        </w:rPr>
        <w:t> </w:t>
      </w:r>
      <w:r w:rsidRPr="00FA30C2">
        <w:rPr>
          <w:rFonts w:ascii="Marianne" w:hAnsi="Marianne" w:cs="Arial"/>
        </w:rPr>
        <w:t>:</w:t>
      </w:r>
    </w:p>
    <w:p w14:paraId="201EF78C" w14:textId="77777777" w:rsidR="006111EA" w:rsidRPr="00FA30C2" w:rsidRDefault="006111EA" w:rsidP="006111EA">
      <w:pPr>
        <w:rPr>
          <w:rFonts w:ascii="Marianne" w:hAnsi="Marianne" w:cs="Arial"/>
        </w:rPr>
      </w:pPr>
    </w:p>
    <w:tbl>
      <w:tblPr>
        <w:tblW w:w="9644" w:type="dxa"/>
        <w:tblInd w:w="1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7660"/>
        <w:gridCol w:w="1984"/>
      </w:tblGrid>
      <w:tr w:rsidR="006111EA" w:rsidRPr="00FA30C2" w14:paraId="21A6BBE3" w14:textId="77777777" w:rsidTr="007863D5">
        <w:trPr>
          <w:trHeight w:val="386"/>
        </w:trPr>
        <w:tc>
          <w:tcPr>
            <w:tcW w:w="7660" w:type="dxa"/>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hideMark/>
          </w:tcPr>
          <w:p w14:paraId="5F0B6FDA" w14:textId="77777777" w:rsidR="006111EA" w:rsidRPr="00FA30C2" w:rsidRDefault="006111EA" w:rsidP="007863D5">
            <w:pPr>
              <w:widowControl w:val="0"/>
              <w:jc w:val="center"/>
              <w:rPr>
                <w:rFonts w:ascii="Marianne" w:hAnsi="Marianne" w:cs="Arial"/>
                <w:b/>
                <w:color w:val="FFFFFF" w:themeColor="background1"/>
              </w:rPr>
            </w:pPr>
            <w:r w:rsidRPr="00FA30C2">
              <w:rPr>
                <w:rFonts w:ascii="Marianne" w:hAnsi="Marianne" w:cs="Arial"/>
                <w:b/>
                <w:color w:val="FFFFFF" w:themeColor="background1"/>
              </w:rPr>
              <w:t>Critères</w:t>
            </w:r>
          </w:p>
        </w:tc>
        <w:tc>
          <w:tcPr>
            <w:tcW w:w="1984" w:type="dxa"/>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hideMark/>
          </w:tcPr>
          <w:p w14:paraId="54CEEEA9" w14:textId="77777777" w:rsidR="006111EA" w:rsidRPr="00FA30C2" w:rsidRDefault="006111EA" w:rsidP="007863D5">
            <w:pPr>
              <w:widowControl w:val="0"/>
              <w:jc w:val="center"/>
              <w:rPr>
                <w:rFonts w:ascii="Marianne" w:hAnsi="Marianne" w:cs="Arial"/>
                <w:b/>
                <w:color w:val="FFFFFF" w:themeColor="background1"/>
              </w:rPr>
            </w:pPr>
            <w:r w:rsidRPr="00FA30C2">
              <w:rPr>
                <w:rFonts w:ascii="Marianne" w:hAnsi="Marianne" w:cs="Arial"/>
                <w:b/>
                <w:color w:val="FFFFFF" w:themeColor="background1"/>
              </w:rPr>
              <w:t>Poids</w:t>
            </w:r>
          </w:p>
        </w:tc>
      </w:tr>
      <w:tr w:rsidR="006111EA" w:rsidRPr="00FA30C2" w14:paraId="13D715D1" w14:textId="77777777" w:rsidTr="007863D5">
        <w:trPr>
          <w:trHeight w:val="511"/>
        </w:trPr>
        <w:tc>
          <w:tcPr>
            <w:tcW w:w="7660" w:type="dxa"/>
            <w:tcBorders>
              <w:top w:val="single" w:sz="4" w:space="0" w:color="auto"/>
              <w:left w:val="single" w:sz="4" w:space="0" w:color="auto"/>
              <w:bottom w:val="single" w:sz="4" w:space="0" w:color="auto"/>
              <w:right w:val="single" w:sz="4" w:space="0" w:color="auto"/>
            </w:tcBorders>
            <w:vAlign w:val="center"/>
          </w:tcPr>
          <w:p w14:paraId="1482BBEC" w14:textId="77777777" w:rsidR="006111EA" w:rsidRPr="00FA30C2" w:rsidRDefault="006111EA" w:rsidP="007863D5">
            <w:pPr>
              <w:ind w:left="10"/>
              <w:rPr>
                <w:rFonts w:ascii="Marianne" w:hAnsi="Marianne" w:cs="Arial"/>
                <w:b/>
              </w:rPr>
            </w:pPr>
          </w:p>
          <w:p w14:paraId="76701902" w14:textId="77777777" w:rsidR="006111EA" w:rsidRPr="00CC302F" w:rsidRDefault="006111EA" w:rsidP="007863D5">
            <w:pPr>
              <w:ind w:left="10"/>
              <w:jc w:val="both"/>
              <w:rPr>
                <w:rFonts w:ascii="Marianne" w:hAnsi="Marianne" w:cs="Arial"/>
              </w:rPr>
            </w:pPr>
            <w:r w:rsidRPr="00CC302F">
              <w:rPr>
                <w:rFonts w:ascii="Marianne" w:hAnsi="Marianne" w:cs="Arial"/>
                <w:b/>
              </w:rPr>
              <w:t>Critère n°</w:t>
            </w:r>
            <w:r w:rsidRPr="00CC302F">
              <w:rPr>
                <w:rFonts w:ascii="Calibri" w:hAnsi="Calibri" w:cs="Calibri"/>
                <w:b/>
              </w:rPr>
              <w:t xml:space="preserve"> 1 </w:t>
            </w:r>
            <w:r w:rsidRPr="00CC302F">
              <w:rPr>
                <w:rFonts w:ascii="Marianne" w:hAnsi="Marianne" w:cs="Arial"/>
                <w:b/>
              </w:rPr>
              <w:t>: Valeur Technique de l</w:t>
            </w:r>
            <w:r w:rsidRPr="00CC302F">
              <w:rPr>
                <w:rFonts w:ascii="Marianne" w:hAnsi="Marianne" w:cs="Marianne"/>
                <w:b/>
              </w:rPr>
              <w:t>’</w:t>
            </w:r>
            <w:r w:rsidRPr="00CC302F">
              <w:rPr>
                <w:rFonts w:ascii="Marianne" w:hAnsi="Marianne" w:cs="Arial"/>
                <w:b/>
              </w:rPr>
              <w:t>Offre au regard du cadre de m</w:t>
            </w:r>
            <w:r w:rsidRPr="00CC302F">
              <w:rPr>
                <w:rFonts w:ascii="Marianne" w:hAnsi="Marianne" w:cs="Marianne"/>
                <w:b/>
              </w:rPr>
              <w:t>é</w:t>
            </w:r>
            <w:r w:rsidRPr="00CC302F">
              <w:rPr>
                <w:rFonts w:ascii="Marianne" w:hAnsi="Marianne" w:cs="Arial"/>
                <w:b/>
              </w:rPr>
              <w:t>moire technique</w:t>
            </w:r>
            <w:r w:rsidRPr="00CC302F">
              <w:rPr>
                <w:rFonts w:ascii="Calibri" w:hAnsi="Calibri" w:cs="Calibri"/>
                <w:b/>
              </w:rPr>
              <w:t> </w:t>
            </w:r>
            <w:r w:rsidRPr="00CC302F">
              <w:rPr>
                <w:rFonts w:ascii="Marianne" w:hAnsi="Marianne" w:cs="Arial"/>
                <w:b/>
              </w:rPr>
              <w:t>:</w:t>
            </w:r>
          </w:p>
          <w:p w14:paraId="457C5E7B" w14:textId="77777777" w:rsidR="006111EA" w:rsidRPr="00FA30C2" w:rsidRDefault="006111EA" w:rsidP="007863D5">
            <w:pPr>
              <w:ind w:left="10"/>
              <w:rPr>
                <w:rFonts w:ascii="Marianne" w:hAnsi="Marianne" w:cs="Arial"/>
                <w:highlight w:val="yellow"/>
              </w:rPr>
            </w:pPr>
          </w:p>
          <w:p w14:paraId="4F417F28" w14:textId="77777777" w:rsidR="006111EA" w:rsidRPr="00FA30C2" w:rsidRDefault="006111EA" w:rsidP="007863D5">
            <w:pPr>
              <w:widowControl w:val="0"/>
              <w:ind w:left="644" w:hanging="644"/>
              <w:jc w:val="center"/>
              <w:rPr>
                <w:rFonts w:ascii="Marianne" w:hAnsi="Marianne" w:cs="Arial"/>
                <w:b/>
                <w:color w:val="000000"/>
              </w:rPr>
            </w:pPr>
            <w:r>
              <w:rPr>
                <w:rFonts w:ascii="Marianne" w:hAnsi="Marianne" w:cs="Arial"/>
                <w:b/>
                <w:color w:val="000000"/>
              </w:rPr>
              <w:t>Le règlement de la consultation de chaque marché subséquent précisera les sous-critères et leurs pondérations</w:t>
            </w:r>
          </w:p>
        </w:tc>
        <w:tc>
          <w:tcPr>
            <w:tcW w:w="1984" w:type="dxa"/>
            <w:tcBorders>
              <w:top w:val="single" w:sz="4" w:space="0" w:color="auto"/>
              <w:left w:val="single" w:sz="4" w:space="0" w:color="auto"/>
              <w:bottom w:val="single" w:sz="4" w:space="0" w:color="auto"/>
              <w:right w:val="single" w:sz="4" w:space="0" w:color="auto"/>
            </w:tcBorders>
            <w:vAlign w:val="center"/>
          </w:tcPr>
          <w:p w14:paraId="1EB7FFA5" w14:textId="77777777" w:rsidR="006111EA" w:rsidRPr="00FA30C2" w:rsidRDefault="006111EA" w:rsidP="007863D5">
            <w:pPr>
              <w:widowControl w:val="0"/>
              <w:ind w:left="71"/>
              <w:jc w:val="center"/>
              <w:rPr>
                <w:rFonts w:ascii="Marianne" w:hAnsi="Marianne" w:cs="Arial"/>
                <w:b/>
                <w:color w:val="000000"/>
              </w:rPr>
            </w:pPr>
            <w:r>
              <w:rPr>
                <w:rFonts w:ascii="Marianne" w:hAnsi="Marianne" w:cs="Arial"/>
                <w:b/>
                <w:color w:val="000000"/>
              </w:rPr>
              <w:t>40 à 60 %</w:t>
            </w:r>
          </w:p>
        </w:tc>
      </w:tr>
      <w:tr w:rsidR="006111EA" w:rsidRPr="00FA30C2" w14:paraId="37DBB44A" w14:textId="77777777" w:rsidTr="007863D5">
        <w:trPr>
          <w:trHeight w:val="511"/>
        </w:trPr>
        <w:tc>
          <w:tcPr>
            <w:tcW w:w="7660" w:type="dxa"/>
            <w:tcBorders>
              <w:top w:val="single" w:sz="4" w:space="0" w:color="auto"/>
              <w:left w:val="single" w:sz="4" w:space="0" w:color="auto"/>
              <w:bottom w:val="single" w:sz="4" w:space="0" w:color="auto"/>
              <w:right w:val="single" w:sz="4" w:space="0" w:color="auto"/>
            </w:tcBorders>
            <w:vAlign w:val="center"/>
          </w:tcPr>
          <w:p w14:paraId="3D6CA13B" w14:textId="4C777BDA" w:rsidR="006111EA" w:rsidRPr="00FA30C2" w:rsidRDefault="006111EA" w:rsidP="007863D5">
            <w:pPr>
              <w:ind w:left="10"/>
              <w:rPr>
                <w:rFonts w:ascii="Marianne" w:hAnsi="Marianne" w:cs="Arial"/>
                <w:b/>
              </w:rPr>
            </w:pPr>
            <w:r w:rsidRPr="00FA30C2">
              <w:rPr>
                <w:rFonts w:ascii="Marianne" w:hAnsi="Marianne" w:cs="Arial"/>
                <w:b/>
              </w:rPr>
              <w:t>Critère n° 2</w:t>
            </w:r>
            <w:r w:rsidRPr="00FA30C2">
              <w:rPr>
                <w:rFonts w:ascii="Calibri" w:hAnsi="Calibri" w:cs="Calibri"/>
                <w:b/>
              </w:rPr>
              <w:t> </w:t>
            </w:r>
            <w:r w:rsidRPr="00FA30C2">
              <w:rPr>
                <w:rFonts w:ascii="Marianne" w:hAnsi="Marianne" w:cs="Arial"/>
                <w:b/>
              </w:rPr>
              <w:t xml:space="preserve">: </w:t>
            </w:r>
            <w:r w:rsidR="00AC76E5">
              <w:rPr>
                <w:rFonts w:ascii="Marianne" w:hAnsi="Marianne" w:cs="Arial"/>
                <w:b/>
              </w:rPr>
              <w:t>P</w:t>
            </w:r>
            <w:r w:rsidRPr="00FA30C2">
              <w:rPr>
                <w:rFonts w:ascii="Marianne" w:hAnsi="Marianne" w:cs="Arial"/>
                <w:b/>
              </w:rPr>
              <w:t>rix des prestations</w:t>
            </w:r>
          </w:p>
        </w:tc>
        <w:tc>
          <w:tcPr>
            <w:tcW w:w="1984" w:type="dxa"/>
            <w:tcBorders>
              <w:top w:val="single" w:sz="4" w:space="0" w:color="auto"/>
              <w:left w:val="single" w:sz="4" w:space="0" w:color="auto"/>
              <w:bottom w:val="single" w:sz="4" w:space="0" w:color="auto"/>
              <w:right w:val="single" w:sz="4" w:space="0" w:color="auto"/>
            </w:tcBorders>
            <w:vAlign w:val="center"/>
          </w:tcPr>
          <w:p w14:paraId="0B723804" w14:textId="13B0B1E6" w:rsidR="006111EA" w:rsidRPr="00FA30C2" w:rsidRDefault="00AB7D7D" w:rsidP="007863D5">
            <w:pPr>
              <w:widowControl w:val="0"/>
              <w:ind w:left="71"/>
              <w:jc w:val="center"/>
              <w:rPr>
                <w:rFonts w:ascii="Marianne" w:hAnsi="Marianne" w:cs="Arial"/>
                <w:b/>
                <w:color w:val="000000"/>
              </w:rPr>
            </w:pPr>
            <w:r>
              <w:rPr>
                <w:rFonts w:ascii="Marianne" w:hAnsi="Marianne" w:cs="Arial"/>
                <w:b/>
                <w:color w:val="000000"/>
              </w:rPr>
              <w:t>6</w:t>
            </w:r>
            <w:r w:rsidR="006111EA" w:rsidRPr="00FA30C2">
              <w:rPr>
                <w:rFonts w:ascii="Marianne" w:hAnsi="Marianne" w:cs="Arial"/>
                <w:b/>
                <w:color w:val="000000"/>
              </w:rPr>
              <w:t xml:space="preserve">0 </w:t>
            </w:r>
            <w:r w:rsidR="006111EA">
              <w:rPr>
                <w:rFonts w:ascii="Marianne" w:hAnsi="Marianne" w:cs="Arial"/>
                <w:b/>
                <w:color w:val="000000"/>
              </w:rPr>
              <w:t xml:space="preserve">à </w:t>
            </w:r>
            <w:r>
              <w:rPr>
                <w:rFonts w:ascii="Marianne" w:hAnsi="Marianne" w:cs="Arial"/>
                <w:b/>
                <w:color w:val="000000"/>
              </w:rPr>
              <w:t>4</w:t>
            </w:r>
            <w:r w:rsidR="006111EA">
              <w:rPr>
                <w:rFonts w:ascii="Marianne" w:hAnsi="Marianne" w:cs="Arial"/>
                <w:b/>
                <w:color w:val="000000"/>
              </w:rPr>
              <w:t>0 %</w:t>
            </w:r>
          </w:p>
        </w:tc>
      </w:tr>
    </w:tbl>
    <w:p w14:paraId="51FACFA1" w14:textId="77777777" w:rsidR="006111EA" w:rsidRDefault="006111EA" w:rsidP="006111EA">
      <w:pPr>
        <w:spacing w:after="100"/>
        <w:ind w:right="38"/>
        <w:jc w:val="both"/>
        <w:rPr>
          <w:rFonts w:ascii="Marianne" w:hAnsi="Marianne" w:cs="Arial"/>
        </w:rPr>
      </w:pPr>
    </w:p>
    <w:p w14:paraId="0ACB865D" w14:textId="795521B3" w:rsidR="006111EA" w:rsidRDefault="006111EA" w:rsidP="006111EA">
      <w:pPr>
        <w:spacing w:after="100"/>
        <w:ind w:right="38"/>
        <w:jc w:val="both"/>
        <w:rPr>
          <w:rFonts w:ascii="Marianne" w:hAnsi="Marianne" w:cs="Arial"/>
        </w:rPr>
      </w:pPr>
      <w:r w:rsidRPr="00FA30C2">
        <w:rPr>
          <w:rFonts w:ascii="Marianne" w:hAnsi="Marianne" w:cs="Arial"/>
        </w:rPr>
        <w:t>Les offres seront classées par ordre décroissant au regard de l’ensemble de ces critères et l’offre la mieux classée sera retenue.</w:t>
      </w:r>
    </w:p>
    <w:p w14:paraId="3CEE4CD7" w14:textId="77777777" w:rsidR="006111EA" w:rsidRPr="00FA30C2" w:rsidRDefault="006111EA" w:rsidP="006111EA">
      <w:pPr>
        <w:ind w:right="38"/>
        <w:jc w:val="both"/>
        <w:rPr>
          <w:rFonts w:ascii="Marianne" w:hAnsi="Marianne" w:cs="Arial"/>
          <w:b/>
          <w:bCs/>
          <w:color w:val="FF0000"/>
        </w:rPr>
      </w:pPr>
      <w:r w:rsidRPr="0018242E">
        <w:rPr>
          <w:rFonts w:ascii="Marianne" w:hAnsi="Marianne" w:cs="Arial"/>
          <w:b/>
          <w:bCs/>
          <w:color w:val="FF0000"/>
          <w:highlight w:val="yellow"/>
        </w:rPr>
        <w:t>ATTENTION, un Bordereau des Prix Unitaires non rempli dans son intégralité rend l’offre irrégulière.</w:t>
      </w:r>
    </w:p>
    <w:p w14:paraId="6665A525" w14:textId="77777777" w:rsidR="0018242E" w:rsidRDefault="0018242E" w:rsidP="00D20A70">
      <w:pPr>
        <w:spacing w:after="100"/>
        <w:ind w:right="38"/>
        <w:jc w:val="both"/>
        <w:rPr>
          <w:rFonts w:ascii="Marianne" w:hAnsi="Marianne" w:cs="Arial"/>
        </w:rPr>
      </w:pPr>
    </w:p>
    <w:p w14:paraId="77F2ECA0" w14:textId="77777777" w:rsidR="0020013D" w:rsidRPr="00FA30C2" w:rsidRDefault="0020013D" w:rsidP="00DC3E4F">
      <w:pPr>
        <w:ind w:right="40"/>
        <w:rPr>
          <w:rFonts w:ascii="Marianne" w:hAnsi="Marianne" w:cs="Arial"/>
          <w:b/>
          <w:bCs/>
        </w:rPr>
      </w:pPr>
    </w:p>
    <w:p w14:paraId="724ED275" w14:textId="7854ABA6" w:rsidR="00A502B9" w:rsidRPr="00042D46" w:rsidRDefault="00E77ECF" w:rsidP="008C6196">
      <w:pPr>
        <w:pStyle w:val="Paragraphedeliste"/>
        <w:keepNext/>
        <w:numPr>
          <w:ilvl w:val="1"/>
          <w:numId w:val="12"/>
        </w:numPr>
        <w:overflowPunct w:val="0"/>
        <w:autoSpaceDE w:val="0"/>
        <w:autoSpaceDN w:val="0"/>
        <w:adjustRightInd w:val="0"/>
        <w:spacing w:before="120"/>
        <w:ind w:left="568" w:hanging="284"/>
        <w:textAlignment w:val="baseline"/>
        <w:outlineLvl w:val="1"/>
        <w:rPr>
          <w:rFonts w:ascii="Marianne" w:hAnsi="Marianne" w:cs="Arial"/>
          <w:b/>
          <w:bCs/>
          <w:color w:val="006600"/>
          <w:sz w:val="20"/>
          <w:szCs w:val="20"/>
          <w:u w:val="single"/>
        </w:rPr>
      </w:pPr>
      <w:r w:rsidRPr="00042D46">
        <w:rPr>
          <w:rFonts w:ascii="Marianne" w:hAnsi="Marianne" w:cs="Arial"/>
          <w:b/>
          <w:bCs/>
          <w:color w:val="006600"/>
          <w:sz w:val="20"/>
          <w:szCs w:val="20"/>
          <w:u w:val="single"/>
        </w:rPr>
        <w:t>Demande de précisions – négociation</w:t>
      </w:r>
    </w:p>
    <w:p w14:paraId="54ECB542" w14:textId="77777777" w:rsidR="00E77ECF" w:rsidRPr="00042D46" w:rsidRDefault="00E77ECF" w:rsidP="008C6196">
      <w:pPr>
        <w:pStyle w:val="Titre2"/>
        <w:numPr>
          <w:ilvl w:val="2"/>
          <w:numId w:val="12"/>
        </w:numPr>
        <w:spacing w:before="240" w:after="240"/>
        <w:rPr>
          <w:rFonts w:ascii="Marianne" w:hAnsi="Marianne" w:cs="Arial"/>
          <w:bCs/>
          <w:color w:val="ED7D31" w:themeColor="accent2"/>
          <w:sz w:val="20"/>
        </w:rPr>
      </w:pPr>
      <w:bookmarkStart w:id="211" w:name="_Toc1130127"/>
      <w:r w:rsidRPr="00042D46">
        <w:rPr>
          <w:rFonts w:ascii="Marianne" w:hAnsi="Marianne" w:cs="Arial"/>
          <w:bCs/>
          <w:color w:val="ED7D31" w:themeColor="accent2"/>
          <w:sz w:val="20"/>
        </w:rPr>
        <w:t>Demande de précisions</w:t>
      </w:r>
      <w:bookmarkEnd w:id="211"/>
    </w:p>
    <w:p w14:paraId="17F28E67" w14:textId="77777777" w:rsidR="00E77ECF" w:rsidRPr="00042D46" w:rsidRDefault="00E77ECF" w:rsidP="00E77ECF">
      <w:pPr>
        <w:jc w:val="both"/>
        <w:rPr>
          <w:rFonts w:ascii="Marianne" w:eastAsiaTheme="minorHAnsi" w:hAnsi="Marianne" w:cs="Arial"/>
        </w:rPr>
      </w:pPr>
      <w:r w:rsidRPr="00042D46">
        <w:rPr>
          <w:rFonts w:ascii="Marianne" w:hAnsi="Marianne" w:cs="Arial"/>
        </w:rPr>
        <w:t>Au cours de l'analyse des offres des candidats, le pouvoir adjudicateur se réserve le droit de demander des précisions ou des compléments d'information sur ces offres, à tout ou partie des candidats.</w:t>
      </w:r>
    </w:p>
    <w:p w14:paraId="4F4DCEB2" w14:textId="20E7D6EF" w:rsidR="00E77ECF" w:rsidRPr="00042D46" w:rsidRDefault="00E77ECF" w:rsidP="008C6196">
      <w:pPr>
        <w:pStyle w:val="Titre2"/>
        <w:numPr>
          <w:ilvl w:val="2"/>
          <w:numId w:val="12"/>
        </w:numPr>
        <w:spacing w:before="240" w:after="240"/>
        <w:rPr>
          <w:rFonts w:ascii="Marianne" w:hAnsi="Marianne" w:cs="Arial"/>
          <w:color w:val="ED7D31" w:themeColor="accent2"/>
          <w:sz w:val="20"/>
        </w:rPr>
      </w:pPr>
      <w:bookmarkStart w:id="212" w:name="_Toc1130128"/>
      <w:r w:rsidRPr="00042D46">
        <w:rPr>
          <w:rFonts w:ascii="Marianne" w:hAnsi="Marianne" w:cs="Arial"/>
          <w:color w:val="ED7D31" w:themeColor="accent2"/>
          <w:sz w:val="20"/>
        </w:rPr>
        <w:t xml:space="preserve">Négociations </w:t>
      </w:r>
      <w:bookmarkEnd w:id="212"/>
    </w:p>
    <w:p w14:paraId="369DFF15" w14:textId="2487D614" w:rsidR="00610349" w:rsidRPr="00042D46" w:rsidRDefault="00610349" w:rsidP="00975CBA">
      <w:pPr>
        <w:jc w:val="both"/>
        <w:rPr>
          <w:rFonts w:ascii="Marianne" w:hAnsi="Marianne"/>
          <w:color w:val="000000"/>
        </w:rPr>
      </w:pPr>
      <w:r w:rsidRPr="00042D46">
        <w:rPr>
          <w:rFonts w:ascii="Marianne" w:hAnsi="Marianne"/>
          <w:color w:val="000000"/>
        </w:rPr>
        <w:t xml:space="preserve">Après un premier classement des offres, l'ONF se réserve la possibilité de procéder à des négociations avec les </w:t>
      </w:r>
      <w:r w:rsidR="006061A4" w:rsidRPr="00042D46">
        <w:rPr>
          <w:rFonts w:ascii="Marianne" w:hAnsi="Marianne"/>
          <w:color w:val="000000"/>
        </w:rPr>
        <w:t>2</w:t>
      </w:r>
      <w:r w:rsidRPr="00042D46">
        <w:rPr>
          <w:rFonts w:ascii="Marianne" w:hAnsi="Marianne"/>
          <w:color w:val="000000"/>
        </w:rPr>
        <w:t xml:space="preserve"> candidats les mieux classés au stade de l’analyse initiale. </w:t>
      </w:r>
    </w:p>
    <w:p w14:paraId="3BCF665D" w14:textId="77777777" w:rsidR="00610349" w:rsidRPr="00042D46" w:rsidRDefault="00610349" w:rsidP="00975CBA">
      <w:pPr>
        <w:jc w:val="both"/>
        <w:rPr>
          <w:rFonts w:ascii="Marianne" w:hAnsi="Marianne"/>
          <w:color w:val="000000"/>
        </w:rPr>
      </w:pPr>
    </w:p>
    <w:p w14:paraId="664F8FA9" w14:textId="116D35EB" w:rsidR="00610349" w:rsidRPr="00042D46" w:rsidRDefault="00610349" w:rsidP="00975CBA">
      <w:pPr>
        <w:jc w:val="both"/>
        <w:rPr>
          <w:rFonts w:ascii="Marianne" w:hAnsi="Marianne"/>
          <w:color w:val="000000"/>
        </w:rPr>
      </w:pPr>
      <w:r w:rsidRPr="00042D46">
        <w:rPr>
          <w:rFonts w:ascii="Marianne" w:hAnsi="Marianne"/>
          <w:color w:val="000000"/>
        </w:rPr>
        <w:t>L’attention des candidats est attirée sur le fait que l'ONF peut choisir de ne pas procéder à des négociations, d’où l’intérêt pour les candidats de fournir leur meilleure offre dès la remise de leur offre initiale.</w:t>
      </w:r>
    </w:p>
    <w:p w14:paraId="15473EBB" w14:textId="77777777" w:rsidR="00610349" w:rsidRPr="00042D46" w:rsidRDefault="00610349" w:rsidP="00975CBA">
      <w:pPr>
        <w:pStyle w:val="Paragraphedeliste"/>
        <w:ind w:left="360"/>
        <w:rPr>
          <w:rFonts w:ascii="Marianne" w:hAnsi="Marianne"/>
          <w:color w:val="000000"/>
        </w:rPr>
      </w:pPr>
    </w:p>
    <w:p w14:paraId="693E5AD5" w14:textId="1AF2AB48" w:rsidR="00610349" w:rsidRPr="00042D46" w:rsidRDefault="00610349" w:rsidP="00975CBA">
      <w:pPr>
        <w:jc w:val="both"/>
        <w:rPr>
          <w:rFonts w:ascii="Marianne" w:hAnsi="Marianne"/>
          <w:color w:val="000000"/>
        </w:rPr>
      </w:pPr>
      <w:r w:rsidRPr="00042D46">
        <w:rPr>
          <w:rFonts w:ascii="Marianne" w:hAnsi="Marianne"/>
          <w:color w:val="000000"/>
        </w:rPr>
        <w:t xml:space="preserve">A cette occasion, une audition des </w:t>
      </w:r>
      <w:r w:rsidR="004664C8">
        <w:rPr>
          <w:rFonts w:ascii="Marianne" w:hAnsi="Marianne"/>
          <w:color w:val="000000"/>
        </w:rPr>
        <w:t>deux</w:t>
      </w:r>
      <w:r w:rsidRPr="00042D46">
        <w:rPr>
          <w:rFonts w:ascii="Marianne" w:hAnsi="Marianne"/>
          <w:color w:val="000000"/>
        </w:rPr>
        <w:t xml:space="preserve"> candidats est possible. Dans ce cas, les candidats recevront une convocation par courriel, leur indiquant précisément les modalités de cette audition (date, heure, durée, lieu, contenu).</w:t>
      </w:r>
    </w:p>
    <w:p w14:paraId="1D79A098" w14:textId="77777777" w:rsidR="00610349" w:rsidRPr="00042D46" w:rsidRDefault="00610349" w:rsidP="00975CBA">
      <w:pPr>
        <w:jc w:val="both"/>
        <w:rPr>
          <w:rFonts w:ascii="Marianne" w:hAnsi="Marianne"/>
          <w:color w:val="000000"/>
        </w:rPr>
      </w:pPr>
    </w:p>
    <w:p w14:paraId="182F817C" w14:textId="283F3FA7" w:rsidR="00610349" w:rsidRPr="00042D46" w:rsidRDefault="00610349" w:rsidP="00975CBA">
      <w:pPr>
        <w:jc w:val="both"/>
        <w:rPr>
          <w:rFonts w:ascii="Marianne" w:hAnsi="Marianne"/>
          <w:color w:val="000000"/>
        </w:rPr>
      </w:pPr>
      <w:r w:rsidRPr="00042D46">
        <w:rPr>
          <w:rFonts w:ascii="Marianne" w:hAnsi="Marianne"/>
          <w:color w:val="000000"/>
        </w:rPr>
        <w:t xml:space="preserve">Les candidats pourront également être interrogés par courriel ou via le profil acheteur du pouvoir adjudicateur et doivent répondre dans les conditions de forme et de délai fixés par les documents du pouvoir adjudicateur. </w:t>
      </w:r>
    </w:p>
    <w:p w14:paraId="71873F4C" w14:textId="77777777" w:rsidR="00610349" w:rsidRPr="00042D46" w:rsidRDefault="00610349" w:rsidP="00975CBA">
      <w:pPr>
        <w:pStyle w:val="Paragraphedeliste"/>
        <w:ind w:left="360"/>
        <w:rPr>
          <w:rFonts w:ascii="Marianne" w:hAnsi="Marianne"/>
          <w:color w:val="000000"/>
        </w:rPr>
      </w:pPr>
    </w:p>
    <w:p w14:paraId="6C942ADC" w14:textId="0A2C7B4F" w:rsidR="00610349" w:rsidRPr="00042D46" w:rsidRDefault="00610349" w:rsidP="00975CBA">
      <w:pPr>
        <w:jc w:val="both"/>
        <w:rPr>
          <w:rFonts w:ascii="Marianne" w:hAnsi="Marianne"/>
          <w:color w:val="000000"/>
        </w:rPr>
      </w:pPr>
      <w:r w:rsidRPr="00042D46">
        <w:rPr>
          <w:rFonts w:ascii="Marianne" w:hAnsi="Marianne"/>
          <w:color w:val="000000"/>
        </w:rPr>
        <w:t>Dans les deux cas, les candidats devront confirmer impérativement leurs nouvelles propositions par écrit, dans le délai qui sera fixé par le pouvoir adjudicateur, sous peine d'être déclarés défaillant</w:t>
      </w:r>
      <w:r w:rsidR="006061A4" w:rsidRPr="00042D46">
        <w:rPr>
          <w:rFonts w:ascii="Marianne" w:hAnsi="Marianne"/>
          <w:color w:val="000000"/>
        </w:rPr>
        <w:t>s</w:t>
      </w:r>
      <w:r w:rsidRPr="00042D46">
        <w:rPr>
          <w:rFonts w:ascii="Marianne" w:hAnsi="Marianne"/>
          <w:color w:val="000000"/>
        </w:rPr>
        <w:t xml:space="preserve"> au titre de la consultation.</w:t>
      </w:r>
    </w:p>
    <w:p w14:paraId="0B3D3BA0" w14:textId="77777777" w:rsidR="00610349" w:rsidRPr="00042D46" w:rsidRDefault="00610349" w:rsidP="00610349">
      <w:pPr>
        <w:rPr>
          <w:rFonts w:ascii="Marianne" w:hAnsi="Marianne"/>
          <w:color w:val="000000"/>
        </w:rPr>
      </w:pPr>
    </w:p>
    <w:p w14:paraId="505A77DA" w14:textId="6C013458" w:rsidR="004C74AF" w:rsidRPr="00D77731" w:rsidRDefault="00610349" w:rsidP="00D77731">
      <w:pPr>
        <w:rPr>
          <w:rFonts w:ascii="Marianne" w:hAnsi="Marianne"/>
          <w:color w:val="000000"/>
        </w:rPr>
      </w:pPr>
      <w:r w:rsidRPr="00042D46">
        <w:rPr>
          <w:rFonts w:ascii="Marianne" w:hAnsi="Marianne"/>
          <w:color w:val="000000"/>
        </w:rPr>
        <w:t>En cas d'acceptation par le pouvoir adjudicateur des résultats de la négociation, les candidats seront invités à compléter dans les meilleurs délais le marché en fonction des éléments de négociation.</w:t>
      </w:r>
    </w:p>
    <w:p w14:paraId="39B4CDD2" w14:textId="77777777" w:rsidR="00B71058" w:rsidRPr="00FA30C2" w:rsidRDefault="00B71058" w:rsidP="008C6196">
      <w:pPr>
        <w:pStyle w:val="Paragraphedeliste"/>
        <w:keepNext/>
        <w:numPr>
          <w:ilvl w:val="0"/>
          <w:numId w:val="12"/>
        </w:numPr>
        <w:pBdr>
          <w:top w:val="single" w:sz="4" w:space="1" w:color="008000"/>
          <w:left w:val="single" w:sz="4" w:space="4" w:color="008000"/>
          <w:bottom w:val="single" w:sz="4" w:space="1" w:color="008000"/>
          <w:right w:val="single" w:sz="4" w:space="4" w:color="008000"/>
        </w:pBdr>
        <w:overflowPunct w:val="0"/>
        <w:autoSpaceDE w:val="0"/>
        <w:autoSpaceDN w:val="0"/>
        <w:adjustRightInd w:val="0"/>
        <w:spacing w:before="200" w:after="100"/>
        <w:textAlignment w:val="baseline"/>
        <w:outlineLvl w:val="0"/>
        <w:rPr>
          <w:rFonts w:ascii="Marianne" w:hAnsi="Marianne" w:cs="Arial"/>
          <w:b/>
          <w:bCs/>
          <w:smallCaps/>
          <w:color w:val="008000"/>
          <w:sz w:val="22"/>
        </w:rPr>
      </w:pPr>
      <w:bookmarkStart w:id="213" w:name="_Toc447203627"/>
      <w:r w:rsidRPr="00FA30C2">
        <w:rPr>
          <w:rFonts w:ascii="Marianne" w:hAnsi="Marianne" w:cs="Arial"/>
          <w:b/>
          <w:bCs/>
          <w:smallCaps/>
          <w:color w:val="008000"/>
          <w:sz w:val="22"/>
        </w:rPr>
        <w:t>Traitement des offres anormalement basses</w:t>
      </w:r>
      <w:bookmarkEnd w:id="213"/>
      <w:r w:rsidRPr="00FA30C2">
        <w:rPr>
          <w:rFonts w:ascii="Marianne" w:hAnsi="Marianne" w:cs="Arial"/>
          <w:b/>
          <w:bCs/>
          <w:smallCaps/>
          <w:color w:val="008000"/>
          <w:sz w:val="22"/>
        </w:rPr>
        <w:t xml:space="preserve"> </w:t>
      </w:r>
    </w:p>
    <w:p w14:paraId="41D78FC4" w14:textId="77777777" w:rsidR="00435080" w:rsidRPr="00FA30C2" w:rsidRDefault="00435080" w:rsidP="006630D6">
      <w:pPr>
        <w:jc w:val="both"/>
        <w:rPr>
          <w:rFonts w:ascii="Marianne" w:hAnsi="Marianne" w:cs="Arial"/>
        </w:rPr>
      </w:pPr>
    </w:p>
    <w:p w14:paraId="6848D325" w14:textId="6EC97698" w:rsidR="006630D6" w:rsidRPr="00FA30C2" w:rsidRDefault="006630D6" w:rsidP="006630D6">
      <w:pPr>
        <w:jc w:val="both"/>
        <w:rPr>
          <w:rFonts w:ascii="Marianne" w:hAnsi="Marianne" w:cs="Arial"/>
        </w:rPr>
      </w:pPr>
      <w:r w:rsidRPr="00FA30C2">
        <w:rPr>
          <w:rFonts w:ascii="Marianne" w:hAnsi="Marianne" w:cs="Arial"/>
        </w:rPr>
        <w:t>Conformément à l'article R.2152-3 du code de la commande publique, dans le cas où leur offre paraîtrait anormalement basse, les candidats devront être en mesure de fournir toutes les justifications sur la composition de l'offre qui leur seront demandées par l'ONF pour lui permettre d'apprécier si l'offre de prix proposée est susceptible de couvrir les coûts de l’accord-cadre.</w:t>
      </w:r>
    </w:p>
    <w:p w14:paraId="47626003" w14:textId="77777777" w:rsidR="00435080" w:rsidRPr="00FA30C2" w:rsidRDefault="00435080" w:rsidP="006630D6">
      <w:pPr>
        <w:jc w:val="both"/>
        <w:rPr>
          <w:rFonts w:ascii="Marianne" w:hAnsi="Marianne" w:cs="Arial"/>
        </w:rPr>
      </w:pPr>
    </w:p>
    <w:p w14:paraId="4CD914D2" w14:textId="77777777" w:rsidR="00B71058" w:rsidRDefault="00B71058" w:rsidP="00B71058">
      <w:pPr>
        <w:jc w:val="both"/>
        <w:rPr>
          <w:rFonts w:ascii="Marianne" w:hAnsi="Marianne" w:cs="Arial"/>
        </w:rPr>
      </w:pPr>
      <w:r w:rsidRPr="00FA30C2">
        <w:rPr>
          <w:rFonts w:ascii="Marianne" w:hAnsi="Marianne" w:cs="Arial"/>
        </w:rPr>
        <w:t xml:space="preserve">Si les informations fournies ne permettent pas au candidat de justifier son prix, il pourra être rejeté. </w:t>
      </w:r>
    </w:p>
    <w:p w14:paraId="3F00A916" w14:textId="77777777" w:rsidR="002D6B91" w:rsidRPr="00FA30C2" w:rsidRDefault="002D6B91" w:rsidP="00B71058">
      <w:pPr>
        <w:jc w:val="both"/>
        <w:rPr>
          <w:rFonts w:ascii="Marianne" w:hAnsi="Marianne" w:cs="Arial"/>
        </w:rPr>
      </w:pPr>
    </w:p>
    <w:p w14:paraId="176380F2" w14:textId="77777777" w:rsidR="00B71058" w:rsidRPr="00FA30C2" w:rsidRDefault="00B71058" w:rsidP="008C6196">
      <w:pPr>
        <w:pStyle w:val="Paragraphedeliste"/>
        <w:keepNext/>
        <w:numPr>
          <w:ilvl w:val="0"/>
          <w:numId w:val="12"/>
        </w:numPr>
        <w:pBdr>
          <w:top w:val="single" w:sz="4" w:space="1" w:color="008000"/>
          <w:left w:val="single" w:sz="4" w:space="4" w:color="008000"/>
          <w:bottom w:val="single" w:sz="4" w:space="1" w:color="008000"/>
          <w:right w:val="single" w:sz="4" w:space="4" w:color="008000"/>
        </w:pBdr>
        <w:overflowPunct w:val="0"/>
        <w:autoSpaceDE w:val="0"/>
        <w:autoSpaceDN w:val="0"/>
        <w:adjustRightInd w:val="0"/>
        <w:spacing w:before="200" w:after="100"/>
        <w:textAlignment w:val="baseline"/>
        <w:outlineLvl w:val="0"/>
        <w:rPr>
          <w:rFonts w:ascii="Marianne" w:hAnsi="Marianne" w:cs="Arial"/>
          <w:b/>
          <w:bCs/>
          <w:smallCaps/>
          <w:color w:val="008000"/>
          <w:sz w:val="22"/>
        </w:rPr>
      </w:pPr>
      <w:bookmarkStart w:id="214" w:name="_Toc329080143"/>
      <w:bookmarkStart w:id="215" w:name="_Toc447203628"/>
      <w:r w:rsidRPr="00FA30C2">
        <w:rPr>
          <w:rFonts w:ascii="Marianne" w:hAnsi="Marianne" w:cs="Arial"/>
          <w:b/>
          <w:bCs/>
          <w:smallCaps/>
          <w:color w:val="008000"/>
          <w:sz w:val="22"/>
        </w:rPr>
        <w:t>Pièces à remettre par le candidat attributaire</w:t>
      </w:r>
      <w:bookmarkEnd w:id="214"/>
      <w:bookmarkEnd w:id="215"/>
    </w:p>
    <w:p w14:paraId="5F56701F" w14:textId="77777777" w:rsidR="00B71058" w:rsidRPr="00FA30C2" w:rsidRDefault="00B71058" w:rsidP="008C6196">
      <w:pPr>
        <w:pStyle w:val="Paragraphedeliste"/>
        <w:keepNext/>
        <w:numPr>
          <w:ilvl w:val="1"/>
          <w:numId w:val="12"/>
        </w:numPr>
        <w:overflowPunct w:val="0"/>
        <w:autoSpaceDE w:val="0"/>
        <w:autoSpaceDN w:val="0"/>
        <w:adjustRightInd w:val="0"/>
        <w:ind w:left="709" w:hanging="425"/>
        <w:textAlignment w:val="baseline"/>
        <w:outlineLvl w:val="1"/>
        <w:rPr>
          <w:rFonts w:ascii="Marianne" w:hAnsi="Marianne" w:cs="Arial"/>
          <w:b/>
          <w:bCs/>
          <w:color w:val="006600"/>
          <w:sz w:val="20"/>
          <w:szCs w:val="20"/>
          <w:u w:val="single"/>
        </w:rPr>
      </w:pPr>
      <w:bookmarkStart w:id="216" w:name="_Toc447203629"/>
      <w:bookmarkStart w:id="217" w:name="_Toc329080144"/>
      <w:r w:rsidRPr="00FA30C2">
        <w:rPr>
          <w:rFonts w:ascii="Marianne" w:hAnsi="Marianne" w:cs="Arial"/>
          <w:b/>
          <w:bCs/>
          <w:color w:val="006600"/>
          <w:sz w:val="20"/>
          <w:szCs w:val="20"/>
          <w:u w:val="single"/>
        </w:rPr>
        <w:t>Au titre des pièces mentionnées à l'article D.8222-5 ou D.8222-7 ou D.8222-8 du Code</w:t>
      </w:r>
      <w:bookmarkEnd w:id="216"/>
      <w:r w:rsidRPr="00FA30C2">
        <w:rPr>
          <w:rFonts w:ascii="Marianne" w:hAnsi="Marianne" w:cs="Arial"/>
          <w:b/>
          <w:bCs/>
          <w:color w:val="006600"/>
          <w:sz w:val="20"/>
          <w:szCs w:val="20"/>
          <w:u w:val="single"/>
        </w:rPr>
        <w:t xml:space="preserve"> </w:t>
      </w:r>
      <w:bookmarkStart w:id="218" w:name="_Toc447203630"/>
      <w:r w:rsidRPr="00FA30C2">
        <w:rPr>
          <w:rFonts w:ascii="Marianne" w:hAnsi="Marianne" w:cs="Arial"/>
          <w:b/>
          <w:bCs/>
          <w:color w:val="006600"/>
          <w:sz w:val="20"/>
          <w:szCs w:val="20"/>
          <w:u w:val="single"/>
        </w:rPr>
        <w:t>du travail</w:t>
      </w:r>
      <w:bookmarkEnd w:id="217"/>
      <w:bookmarkEnd w:id="218"/>
    </w:p>
    <w:p w14:paraId="1218358C" w14:textId="77777777" w:rsidR="00B71058" w:rsidRPr="00FA30C2" w:rsidRDefault="00B71058" w:rsidP="00B71058">
      <w:pPr>
        <w:ind w:left="2268"/>
        <w:jc w:val="both"/>
        <w:rPr>
          <w:rFonts w:ascii="Marianne" w:hAnsi="Marianne"/>
        </w:rPr>
      </w:pPr>
    </w:p>
    <w:p w14:paraId="45CAFEFF" w14:textId="77777777" w:rsidR="00B71058" w:rsidRPr="00FA30C2" w:rsidRDefault="00B71058" w:rsidP="00B71058">
      <w:pPr>
        <w:jc w:val="both"/>
        <w:rPr>
          <w:rFonts w:ascii="Marianne" w:hAnsi="Marianne" w:cs="Arial"/>
        </w:rPr>
      </w:pPr>
      <w:r w:rsidRPr="00FA30C2">
        <w:rPr>
          <w:rFonts w:ascii="Marianne" w:hAnsi="Marianne" w:cs="Arial"/>
        </w:rPr>
        <w:t>Le candidat attributaire devra remettre les pièces suivantes</w:t>
      </w:r>
      <w:r w:rsidRPr="00FA30C2">
        <w:rPr>
          <w:rFonts w:ascii="Calibri" w:hAnsi="Calibri" w:cs="Calibri"/>
        </w:rPr>
        <w:t> </w:t>
      </w:r>
      <w:r w:rsidRPr="00FA30C2">
        <w:rPr>
          <w:rFonts w:ascii="Marianne" w:hAnsi="Marianne" w:cs="Arial"/>
        </w:rPr>
        <w:t>:</w:t>
      </w:r>
    </w:p>
    <w:p w14:paraId="17A54CE3" w14:textId="309D4E92" w:rsidR="00B71058" w:rsidRPr="00FA30C2" w:rsidRDefault="00B71058" w:rsidP="00B71058">
      <w:pPr>
        <w:jc w:val="both"/>
        <w:rPr>
          <w:rFonts w:ascii="Marianne" w:hAnsi="Marianne" w:cs="Arial"/>
        </w:rPr>
      </w:pPr>
    </w:p>
    <w:p w14:paraId="3B83688C" w14:textId="77777777" w:rsidR="00B71058" w:rsidRPr="00FA30C2" w:rsidRDefault="00B71058" w:rsidP="008C6196">
      <w:pPr>
        <w:numPr>
          <w:ilvl w:val="0"/>
          <w:numId w:val="5"/>
        </w:numPr>
        <w:jc w:val="both"/>
        <w:rPr>
          <w:rFonts w:ascii="Marianne" w:hAnsi="Marianne" w:cs="Arial"/>
          <w:b/>
          <w:bCs/>
        </w:rPr>
      </w:pPr>
      <w:r w:rsidRPr="00FA30C2">
        <w:rPr>
          <w:rFonts w:ascii="Marianne" w:hAnsi="Marianne" w:cs="Arial"/>
        </w:rPr>
        <w:t xml:space="preserve"> </w:t>
      </w:r>
      <w:r w:rsidRPr="00FA30C2">
        <w:rPr>
          <w:rFonts w:ascii="Marianne" w:hAnsi="Marianne" w:cs="Arial"/>
          <w:b/>
          <w:bCs/>
        </w:rPr>
        <w:t>Dans tous les cas</w:t>
      </w:r>
      <w:r w:rsidRPr="00FA30C2">
        <w:rPr>
          <w:rFonts w:ascii="Calibri" w:hAnsi="Calibri" w:cs="Calibri"/>
          <w:b/>
          <w:bCs/>
        </w:rPr>
        <w:t> </w:t>
      </w:r>
      <w:r w:rsidRPr="00FA30C2">
        <w:rPr>
          <w:rFonts w:ascii="Marianne" w:hAnsi="Marianne" w:cs="Arial"/>
          <w:b/>
          <w:bCs/>
        </w:rPr>
        <w:t>:</w:t>
      </w:r>
    </w:p>
    <w:p w14:paraId="3B4E92A9" w14:textId="40CC92A3" w:rsidR="00DF0379" w:rsidRPr="00FA30C2" w:rsidRDefault="006630D6" w:rsidP="008C6196">
      <w:pPr>
        <w:numPr>
          <w:ilvl w:val="0"/>
          <w:numId w:val="6"/>
        </w:numPr>
        <w:ind w:left="714" w:hanging="357"/>
        <w:jc w:val="both"/>
        <w:rPr>
          <w:rFonts w:ascii="Marianne" w:hAnsi="Marianne" w:cs="Arial"/>
        </w:rPr>
      </w:pPr>
      <w:r w:rsidRPr="00FA30C2">
        <w:rPr>
          <w:rFonts w:ascii="Marianne" w:hAnsi="Marianne" w:cs="Arial"/>
        </w:rPr>
        <w:t>Une déclaration sur l'honneur du candidat attestant qu’il ne se trouve pas dans un cas d'interdiction de soumissionner</w:t>
      </w:r>
      <w:r w:rsidR="00327D11" w:rsidRPr="00FA30C2">
        <w:rPr>
          <w:rFonts w:ascii="Marianne" w:hAnsi="Marianne" w:cs="Arial"/>
        </w:rPr>
        <w:t xml:space="preserve"> et</w:t>
      </w:r>
      <w:r w:rsidRPr="00FA30C2">
        <w:rPr>
          <w:rFonts w:ascii="Marianne" w:hAnsi="Marianne" w:cs="Arial"/>
        </w:rPr>
        <w:t xml:space="preserve"> n’entre dans aucun des cas mentionnés aux articles L.2141-1 à L2141-14 du code de la commande publique ;</w:t>
      </w:r>
    </w:p>
    <w:p w14:paraId="505D2207" w14:textId="77777777" w:rsidR="00B71058" w:rsidRPr="00FA30C2" w:rsidRDefault="00B71058" w:rsidP="008C6196">
      <w:pPr>
        <w:numPr>
          <w:ilvl w:val="0"/>
          <w:numId w:val="6"/>
        </w:numPr>
        <w:ind w:left="714" w:hanging="357"/>
        <w:jc w:val="both"/>
        <w:rPr>
          <w:rFonts w:ascii="Marianne" w:hAnsi="Marianne" w:cs="Arial"/>
        </w:rPr>
      </w:pPr>
      <w:r w:rsidRPr="00FA30C2">
        <w:rPr>
          <w:rFonts w:ascii="Marianne" w:hAnsi="Marianne" w:cs="Arial"/>
        </w:rPr>
        <w:t>Une attestation de fourniture de déclarations sociales, émanant de l'organisme de protection sociale chargé du recouvrement des cotisations et des contributions sociales incombant au cocontractant et datant de moins de 6 mois</w:t>
      </w:r>
      <w:r w:rsidRPr="00FA30C2">
        <w:rPr>
          <w:rFonts w:ascii="Calibri" w:hAnsi="Calibri" w:cs="Calibri"/>
        </w:rPr>
        <w:t> </w:t>
      </w:r>
      <w:r w:rsidRPr="00FA30C2">
        <w:rPr>
          <w:rFonts w:ascii="Marianne" w:hAnsi="Marianne" w:cs="Arial"/>
        </w:rPr>
        <w:t>;</w:t>
      </w:r>
    </w:p>
    <w:p w14:paraId="1FEF4F12" w14:textId="77777777" w:rsidR="00B71058" w:rsidRPr="00FA30C2" w:rsidRDefault="00B71058" w:rsidP="008C6196">
      <w:pPr>
        <w:numPr>
          <w:ilvl w:val="0"/>
          <w:numId w:val="6"/>
        </w:numPr>
        <w:ind w:left="714" w:hanging="357"/>
        <w:jc w:val="both"/>
        <w:rPr>
          <w:rFonts w:ascii="Marianne" w:hAnsi="Marianne" w:cs="Arial"/>
        </w:rPr>
      </w:pPr>
      <w:r w:rsidRPr="00FA30C2">
        <w:rPr>
          <w:rFonts w:ascii="Marianne" w:hAnsi="Marianne" w:cs="Arial"/>
        </w:rPr>
        <w:t>Une déclaration sur l'honneur du cocontractant du dépôt auprès de l'administration fiscale, à la date de l'attestation, de l'ensemble des déclarations fiscales obligatoires et le récépissé du dépôt de déclaration auprès d'un centre de formalité des entreprises lorsque le cocontractant n'est pas tenu de s'immatriculer au registre du commerce et des sociétés ou au répertoire des métiers et n'est pas en mesure de produire les documents mentionnés au a) ou au b) du présent article.</w:t>
      </w:r>
    </w:p>
    <w:p w14:paraId="3AB927ED" w14:textId="77777777" w:rsidR="00B71058" w:rsidRPr="00FA30C2" w:rsidRDefault="00B71058" w:rsidP="00B71058">
      <w:pPr>
        <w:ind w:right="-7"/>
        <w:jc w:val="both"/>
        <w:rPr>
          <w:rFonts w:ascii="Marianne" w:hAnsi="Marianne" w:cs="Arial"/>
        </w:rPr>
      </w:pPr>
    </w:p>
    <w:p w14:paraId="6C3D8663" w14:textId="77777777" w:rsidR="00B71058" w:rsidRPr="00FA30C2" w:rsidRDefault="00B71058" w:rsidP="008C6196">
      <w:pPr>
        <w:numPr>
          <w:ilvl w:val="0"/>
          <w:numId w:val="5"/>
        </w:numPr>
        <w:jc w:val="both"/>
        <w:rPr>
          <w:rFonts w:ascii="Marianne" w:hAnsi="Marianne" w:cs="Arial"/>
          <w:b/>
          <w:bCs/>
        </w:rPr>
      </w:pPr>
      <w:r w:rsidRPr="00FA30C2">
        <w:rPr>
          <w:rFonts w:ascii="Marianne" w:hAnsi="Marianne" w:cs="Arial"/>
          <w:b/>
          <w:bCs/>
        </w:rPr>
        <w:t>Lorsque l'immatriculation du cocontractant au registre du commerce ou au répertoire des métiers est obligatoire ou lorsqu'il s'agit d'une profession réglementée, l'un des documents suivants</w:t>
      </w:r>
      <w:r w:rsidRPr="00FA30C2">
        <w:rPr>
          <w:rFonts w:ascii="Calibri" w:hAnsi="Calibri" w:cs="Calibri"/>
          <w:b/>
          <w:bCs/>
        </w:rPr>
        <w:t> </w:t>
      </w:r>
      <w:r w:rsidRPr="00FA30C2">
        <w:rPr>
          <w:rFonts w:ascii="Marianne" w:hAnsi="Marianne" w:cs="Arial"/>
          <w:b/>
          <w:bCs/>
        </w:rPr>
        <w:t>:</w:t>
      </w:r>
    </w:p>
    <w:p w14:paraId="0F597542" w14:textId="77777777" w:rsidR="00B71058" w:rsidRPr="00FA30C2" w:rsidRDefault="00B71058" w:rsidP="008C6196">
      <w:pPr>
        <w:numPr>
          <w:ilvl w:val="0"/>
          <w:numId w:val="7"/>
        </w:numPr>
        <w:ind w:left="714" w:hanging="357"/>
        <w:jc w:val="both"/>
        <w:rPr>
          <w:rFonts w:ascii="Marianne" w:hAnsi="Marianne" w:cs="Arial"/>
        </w:rPr>
      </w:pPr>
      <w:r w:rsidRPr="00FA30C2">
        <w:rPr>
          <w:rFonts w:ascii="Marianne" w:hAnsi="Marianne" w:cs="Arial"/>
        </w:rPr>
        <w:t>Un extrait de l'inscription au registre du commerce et des sociétés (K ou Kbis)</w:t>
      </w:r>
      <w:r w:rsidRPr="00FA30C2">
        <w:rPr>
          <w:rFonts w:ascii="Calibri" w:hAnsi="Calibri" w:cs="Calibri"/>
        </w:rPr>
        <w:t> </w:t>
      </w:r>
      <w:r w:rsidRPr="00FA30C2">
        <w:rPr>
          <w:rFonts w:ascii="Marianne" w:hAnsi="Marianne" w:cs="Arial"/>
        </w:rPr>
        <w:t>;</w:t>
      </w:r>
    </w:p>
    <w:p w14:paraId="75F43107" w14:textId="77777777" w:rsidR="00B71058" w:rsidRPr="00FA30C2" w:rsidRDefault="00B71058" w:rsidP="008C6196">
      <w:pPr>
        <w:numPr>
          <w:ilvl w:val="0"/>
          <w:numId w:val="7"/>
        </w:numPr>
        <w:ind w:left="714" w:hanging="357"/>
        <w:jc w:val="both"/>
        <w:rPr>
          <w:rFonts w:ascii="Marianne" w:hAnsi="Marianne" w:cs="Arial"/>
        </w:rPr>
      </w:pPr>
      <w:r w:rsidRPr="00FA30C2">
        <w:rPr>
          <w:rFonts w:ascii="Marianne" w:hAnsi="Marianne" w:cs="Arial"/>
        </w:rPr>
        <w:t>Une carte d'identification justifiant de l'inscription au répertoire des métiers</w:t>
      </w:r>
      <w:r w:rsidRPr="00FA30C2">
        <w:rPr>
          <w:rFonts w:ascii="Calibri" w:hAnsi="Calibri" w:cs="Calibri"/>
        </w:rPr>
        <w:t> </w:t>
      </w:r>
      <w:r w:rsidRPr="00FA30C2">
        <w:rPr>
          <w:rFonts w:ascii="Marianne" w:hAnsi="Marianne" w:cs="Arial"/>
        </w:rPr>
        <w:t>;</w:t>
      </w:r>
    </w:p>
    <w:p w14:paraId="3409C165" w14:textId="77777777" w:rsidR="00B71058" w:rsidRPr="00FA30C2" w:rsidRDefault="00B71058" w:rsidP="008C6196">
      <w:pPr>
        <w:numPr>
          <w:ilvl w:val="0"/>
          <w:numId w:val="7"/>
        </w:numPr>
        <w:ind w:left="714" w:hanging="357"/>
        <w:jc w:val="both"/>
        <w:rPr>
          <w:rFonts w:ascii="Marianne" w:hAnsi="Marianne" w:cs="Arial"/>
        </w:rPr>
      </w:pPr>
      <w:r w:rsidRPr="00FA30C2">
        <w:rPr>
          <w:rFonts w:ascii="Marianne" w:hAnsi="Marianne" w:cs="Arial"/>
        </w:rPr>
        <w:t>Un devis, document publicitaire ou correspondance professionnelle, à condition qu'y soient mentionnés le nom ou la dénomination sociale, l'adresse complète et le numéro d'immatriculation au registre du commerce et des sociétés ou au répertoire des métiers ou tableau d'un ordre professionnel, ou référence de l'agrément délivré par l'autorité compétente.</w:t>
      </w:r>
    </w:p>
    <w:p w14:paraId="0BF032AD" w14:textId="77777777" w:rsidR="00D309EC" w:rsidRPr="00FA30C2" w:rsidRDefault="00D309EC" w:rsidP="006630D6">
      <w:pPr>
        <w:ind w:left="714"/>
        <w:jc w:val="both"/>
        <w:rPr>
          <w:rFonts w:ascii="Marianne" w:hAnsi="Marianne" w:cs="Arial"/>
        </w:rPr>
      </w:pPr>
    </w:p>
    <w:p w14:paraId="2874D81E" w14:textId="77777777" w:rsidR="00B71058" w:rsidRPr="00FA30C2" w:rsidRDefault="00B71058" w:rsidP="008C6196">
      <w:pPr>
        <w:numPr>
          <w:ilvl w:val="0"/>
          <w:numId w:val="5"/>
        </w:numPr>
        <w:jc w:val="both"/>
        <w:rPr>
          <w:rFonts w:ascii="Marianne" w:hAnsi="Marianne" w:cs="Arial"/>
          <w:b/>
          <w:bCs/>
        </w:rPr>
      </w:pPr>
      <w:r w:rsidRPr="00FA30C2">
        <w:rPr>
          <w:rFonts w:ascii="Marianne" w:hAnsi="Marianne" w:cs="Arial"/>
          <w:b/>
          <w:bCs/>
        </w:rPr>
        <w:t>Lorsque le candidat emploie des salariés</w:t>
      </w:r>
      <w:r w:rsidRPr="00FA30C2">
        <w:rPr>
          <w:rFonts w:ascii="Calibri" w:hAnsi="Calibri" w:cs="Calibri"/>
          <w:b/>
          <w:bCs/>
        </w:rPr>
        <w:t> </w:t>
      </w:r>
      <w:r w:rsidRPr="00FA30C2">
        <w:rPr>
          <w:rFonts w:ascii="Marianne" w:hAnsi="Marianne" w:cs="Arial"/>
          <w:b/>
          <w:bCs/>
        </w:rPr>
        <w:t>:</w:t>
      </w:r>
    </w:p>
    <w:p w14:paraId="2593B65D" w14:textId="77777777" w:rsidR="00B71058" w:rsidRPr="00FA30C2" w:rsidRDefault="00B71058" w:rsidP="00B71058">
      <w:pPr>
        <w:spacing w:before="120"/>
        <w:ind w:left="357"/>
        <w:jc w:val="both"/>
        <w:rPr>
          <w:rFonts w:ascii="Marianne" w:hAnsi="Marianne" w:cs="Arial"/>
        </w:rPr>
      </w:pPr>
      <w:r w:rsidRPr="00FA30C2">
        <w:rPr>
          <w:rFonts w:ascii="Marianne" w:hAnsi="Marianne" w:cs="Arial"/>
        </w:rPr>
        <w:t>Une attestation sur l'honneur établie par ce contractant, à la date de signature du contrat et tous les 6 mois jusqu'à la fin de l'exécution du contrat, de la réalisation du travail avec des salariés employés régulièrement au regard des articles L.1221-10, L.3243-2 et R.3243-1 du Code du travail.</w:t>
      </w:r>
    </w:p>
    <w:p w14:paraId="2EC7E1DB" w14:textId="77777777" w:rsidR="00B71058" w:rsidRPr="00FA30C2" w:rsidRDefault="00B71058" w:rsidP="00B71058">
      <w:pPr>
        <w:jc w:val="both"/>
        <w:rPr>
          <w:rFonts w:ascii="Marianne" w:hAnsi="Marianne" w:cs="Arial"/>
        </w:rPr>
      </w:pPr>
    </w:p>
    <w:p w14:paraId="453060C1" w14:textId="77777777" w:rsidR="00B71058" w:rsidRPr="00FA30C2" w:rsidRDefault="00B71058" w:rsidP="00B71058">
      <w:pPr>
        <w:jc w:val="both"/>
        <w:rPr>
          <w:rFonts w:ascii="Marianne" w:hAnsi="Marianne" w:cs="Arial"/>
        </w:rPr>
      </w:pPr>
      <w:r w:rsidRPr="00FA30C2">
        <w:rPr>
          <w:rFonts w:ascii="Marianne" w:hAnsi="Marianne" w:cs="Arial"/>
        </w:rPr>
        <w:t xml:space="preserve">Ces pièces mises à jour seront exigées tous les 6 mois jusqu'à la fin de l'exécution </w:t>
      </w:r>
      <w:r w:rsidR="003D4C56" w:rsidRPr="00FA30C2">
        <w:rPr>
          <w:rFonts w:ascii="Marianne" w:hAnsi="Marianne" w:cs="Arial"/>
        </w:rPr>
        <w:t>du marché</w:t>
      </w:r>
      <w:r w:rsidRPr="00FA30C2">
        <w:rPr>
          <w:rFonts w:ascii="Marianne" w:hAnsi="Marianne" w:cs="Arial"/>
        </w:rPr>
        <w:t>.</w:t>
      </w:r>
    </w:p>
    <w:p w14:paraId="6BFCAFEA" w14:textId="77777777" w:rsidR="00B71058" w:rsidRPr="00FA30C2" w:rsidRDefault="00B71058" w:rsidP="008C6196">
      <w:pPr>
        <w:pStyle w:val="Paragraphedeliste"/>
        <w:keepNext/>
        <w:numPr>
          <w:ilvl w:val="1"/>
          <w:numId w:val="12"/>
        </w:numPr>
        <w:overflowPunct w:val="0"/>
        <w:autoSpaceDE w:val="0"/>
        <w:autoSpaceDN w:val="0"/>
        <w:adjustRightInd w:val="0"/>
        <w:spacing w:before="240" w:after="120"/>
        <w:ind w:left="568" w:hanging="284"/>
        <w:textAlignment w:val="baseline"/>
        <w:outlineLvl w:val="1"/>
        <w:rPr>
          <w:rFonts w:ascii="Marianne" w:hAnsi="Marianne" w:cs="Arial"/>
          <w:b/>
          <w:bCs/>
          <w:color w:val="006600"/>
          <w:sz w:val="20"/>
          <w:szCs w:val="20"/>
          <w:u w:val="single"/>
        </w:rPr>
      </w:pPr>
      <w:bookmarkStart w:id="219" w:name="_Toc329080145"/>
      <w:bookmarkStart w:id="220" w:name="_Toc447203631"/>
      <w:r w:rsidRPr="00FA30C2">
        <w:rPr>
          <w:rFonts w:ascii="Marianne" w:hAnsi="Marianne" w:cs="Arial"/>
          <w:b/>
          <w:bCs/>
          <w:color w:val="006600"/>
          <w:sz w:val="20"/>
          <w:szCs w:val="20"/>
          <w:u w:val="single"/>
        </w:rPr>
        <w:t>Au titre des attestations et certificats sociaux et fiscaux</w:t>
      </w:r>
      <w:bookmarkEnd w:id="219"/>
      <w:bookmarkEnd w:id="220"/>
    </w:p>
    <w:p w14:paraId="57F5A21C" w14:textId="77777777" w:rsidR="00B71058" w:rsidRDefault="00B71058" w:rsidP="00B71058">
      <w:pPr>
        <w:spacing w:before="120"/>
        <w:jc w:val="both"/>
        <w:rPr>
          <w:rFonts w:ascii="Marianne" w:hAnsi="Marianne" w:cs="Arial"/>
        </w:rPr>
      </w:pPr>
      <w:r w:rsidRPr="00FA30C2">
        <w:rPr>
          <w:rFonts w:ascii="Marianne" w:hAnsi="Marianne" w:cs="Arial"/>
        </w:rPr>
        <w:t>Le marché ne peut être attribué au candidat retenu que sous réserve que celui-ci produise les certificats sociaux et fiscaux délivrés par les organismes compétents, au titre de l'année précédant le lancement de la consultation.</w:t>
      </w:r>
    </w:p>
    <w:p w14:paraId="4E106727" w14:textId="77777777" w:rsidR="00D77731" w:rsidRDefault="00D77731" w:rsidP="00B71058">
      <w:pPr>
        <w:spacing w:before="120"/>
        <w:jc w:val="both"/>
        <w:rPr>
          <w:rFonts w:ascii="Marianne" w:hAnsi="Marianne" w:cs="Arial"/>
        </w:rPr>
      </w:pPr>
    </w:p>
    <w:p w14:paraId="3AEFBEDF" w14:textId="77777777" w:rsidR="00D77731" w:rsidRPr="00FA30C2" w:rsidRDefault="00D77731" w:rsidP="00B71058">
      <w:pPr>
        <w:spacing w:before="120"/>
        <w:jc w:val="both"/>
        <w:rPr>
          <w:rFonts w:ascii="Marianne" w:hAnsi="Marianne" w:cs="Arial"/>
        </w:rPr>
      </w:pPr>
    </w:p>
    <w:p w14:paraId="055900FD" w14:textId="77777777" w:rsidR="00B71058" w:rsidRPr="00FA30C2" w:rsidRDefault="00B71058" w:rsidP="00B71058">
      <w:pPr>
        <w:spacing w:before="120"/>
        <w:jc w:val="both"/>
        <w:rPr>
          <w:rFonts w:ascii="Marianne" w:hAnsi="Marianne" w:cs="Arial"/>
        </w:rPr>
      </w:pPr>
      <w:r w:rsidRPr="00FA30C2">
        <w:rPr>
          <w:rFonts w:ascii="Marianne" w:hAnsi="Marianne" w:cs="Arial"/>
        </w:rPr>
        <w:t>Le candidat peut produire comme justificatif de sa situation fiscale et sociale</w:t>
      </w:r>
      <w:r w:rsidRPr="00FA30C2">
        <w:rPr>
          <w:rFonts w:ascii="Calibri" w:hAnsi="Calibri" w:cs="Calibri"/>
        </w:rPr>
        <w:t> </w:t>
      </w:r>
      <w:r w:rsidRPr="00FA30C2">
        <w:rPr>
          <w:rFonts w:ascii="Marianne" w:hAnsi="Marianne" w:cs="Arial"/>
        </w:rPr>
        <w:t>:</w:t>
      </w:r>
    </w:p>
    <w:p w14:paraId="4287A434" w14:textId="77777777" w:rsidR="00B71058" w:rsidRPr="00FA30C2" w:rsidRDefault="00B71058" w:rsidP="008C6196">
      <w:pPr>
        <w:numPr>
          <w:ilvl w:val="0"/>
          <w:numId w:val="8"/>
        </w:numPr>
        <w:spacing w:before="120"/>
        <w:jc w:val="both"/>
        <w:rPr>
          <w:rFonts w:ascii="Marianne" w:hAnsi="Marianne" w:cs="Arial"/>
        </w:rPr>
      </w:pPr>
      <w:proofErr w:type="gramStart"/>
      <w:r w:rsidRPr="00FA30C2">
        <w:rPr>
          <w:rFonts w:ascii="Marianne" w:hAnsi="Marianne" w:cs="Arial"/>
        </w:rPr>
        <w:t>les</w:t>
      </w:r>
      <w:proofErr w:type="gramEnd"/>
      <w:r w:rsidRPr="00FA30C2">
        <w:rPr>
          <w:rFonts w:ascii="Marianne" w:hAnsi="Marianne" w:cs="Arial"/>
        </w:rPr>
        <w:t xml:space="preserve"> certificats fiscaux</w:t>
      </w:r>
      <w:r w:rsidRPr="00FA30C2">
        <w:rPr>
          <w:rFonts w:ascii="Calibri" w:hAnsi="Calibri" w:cs="Calibri"/>
        </w:rPr>
        <w:t> </w:t>
      </w:r>
      <w:r w:rsidRPr="00FA30C2">
        <w:rPr>
          <w:rFonts w:ascii="Marianne" w:hAnsi="Marianne" w:cs="Arial"/>
        </w:rPr>
        <w:t>: la liasse 3666 (en trois ou quatre volets selon la situation du candidat) d</w:t>
      </w:r>
      <w:r w:rsidRPr="00FA30C2">
        <w:rPr>
          <w:rFonts w:ascii="Marianne" w:hAnsi="Marianne" w:cs="Marianne"/>
        </w:rPr>
        <w:t>é</w:t>
      </w:r>
      <w:r w:rsidRPr="00FA30C2">
        <w:rPr>
          <w:rFonts w:ascii="Marianne" w:hAnsi="Marianne" w:cs="Arial"/>
        </w:rPr>
        <w:t>livr</w:t>
      </w:r>
      <w:r w:rsidRPr="00FA30C2">
        <w:rPr>
          <w:rFonts w:ascii="Marianne" w:hAnsi="Marianne" w:cs="Marianne"/>
        </w:rPr>
        <w:t>é</w:t>
      </w:r>
      <w:r w:rsidRPr="00FA30C2">
        <w:rPr>
          <w:rFonts w:ascii="Marianne" w:hAnsi="Marianne" w:cs="Arial"/>
        </w:rPr>
        <w:t>e par les services fiscaux et attestant de la souscription des d</w:t>
      </w:r>
      <w:r w:rsidRPr="00FA30C2">
        <w:rPr>
          <w:rFonts w:ascii="Marianne" w:hAnsi="Marianne" w:cs="Marianne"/>
        </w:rPr>
        <w:t>é</w:t>
      </w:r>
      <w:r w:rsidRPr="00FA30C2">
        <w:rPr>
          <w:rFonts w:ascii="Marianne" w:hAnsi="Marianne" w:cs="Arial"/>
        </w:rPr>
        <w:t>clarations et des paiements concernant l'imp</w:t>
      </w:r>
      <w:r w:rsidRPr="00FA30C2">
        <w:rPr>
          <w:rFonts w:ascii="Marianne" w:hAnsi="Marianne" w:cs="Marianne"/>
        </w:rPr>
        <w:t>ô</w:t>
      </w:r>
      <w:r w:rsidRPr="00FA30C2">
        <w:rPr>
          <w:rFonts w:ascii="Marianne" w:hAnsi="Marianne" w:cs="Arial"/>
        </w:rPr>
        <w:t>t sur le revenu ou sur les soci</w:t>
      </w:r>
      <w:r w:rsidRPr="00FA30C2">
        <w:rPr>
          <w:rFonts w:ascii="Marianne" w:hAnsi="Marianne" w:cs="Marianne"/>
        </w:rPr>
        <w:t>é</w:t>
      </w:r>
      <w:r w:rsidRPr="00FA30C2">
        <w:rPr>
          <w:rFonts w:ascii="Marianne" w:hAnsi="Marianne" w:cs="Arial"/>
        </w:rPr>
        <w:t>t</w:t>
      </w:r>
      <w:r w:rsidRPr="00FA30C2">
        <w:rPr>
          <w:rFonts w:ascii="Marianne" w:hAnsi="Marianne" w:cs="Marianne"/>
        </w:rPr>
        <w:t>é</w:t>
      </w:r>
      <w:r w:rsidRPr="00FA30C2">
        <w:rPr>
          <w:rFonts w:ascii="Marianne" w:hAnsi="Marianne" w:cs="Arial"/>
        </w:rPr>
        <w:t>s et la taxe sur la valeur ajout</w:t>
      </w:r>
      <w:r w:rsidRPr="00FA30C2">
        <w:rPr>
          <w:rFonts w:ascii="Marianne" w:hAnsi="Marianne" w:cs="Marianne"/>
        </w:rPr>
        <w:t>é</w:t>
      </w:r>
      <w:r w:rsidRPr="00FA30C2">
        <w:rPr>
          <w:rFonts w:ascii="Marianne" w:hAnsi="Marianne" w:cs="Arial"/>
        </w:rPr>
        <w:t>e</w:t>
      </w:r>
      <w:r w:rsidRPr="00FA30C2">
        <w:rPr>
          <w:rFonts w:ascii="Calibri" w:hAnsi="Calibri" w:cs="Calibri"/>
        </w:rPr>
        <w:t> </w:t>
      </w:r>
      <w:r w:rsidRPr="00FA30C2">
        <w:rPr>
          <w:rFonts w:ascii="Marianne" w:hAnsi="Marianne" w:cs="Arial"/>
        </w:rPr>
        <w:t>;</w:t>
      </w:r>
    </w:p>
    <w:p w14:paraId="68B344DE" w14:textId="723F1D78" w:rsidR="00B71058" w:rsidRPr="00FA30C2" w:rsidRDefault="00B71058" w:rsidP="008C6196">
      <w:pPr>
        <w:numPr>
          <w:ilvl w:val="0"/>
          <w:numId w:val="8"/>
        </w:numPr>
        <w:spacing w:before="120"/>
        <w:jc w:val="both"/>
        <w:rPr>
          <w:rFonts w:ascii="Marianne" w:hAnsi="Marianne" w:cs="Arial"/>
        </w:rPr>
      </w:pPr>
      <w:proofErr w:type="gramStart"/>
      <w:r w:rsidRPr="00FA30C2">
        <w:rPr>
          <w:rFonts w:ascii="Marianne" w:hAnsi="Marianne" w:cs="Arial"/>
        </w:rPr>
        <w:t>les</w:t>
      </w:r>
      <w:proofErr w:type="gramEnd"/>
      <w:r w:rsidRPr="00FA30C2">
        <w:rPr>
          <w:rFonts w:ascii="Marianne" w:hAnsi="Marianne" w:cs="Arial"/>
        </w:rPr>
        <w:t xml:space="preserve"> certificats sociaux délivrés par les caisses concernées (certificat URSSAF attestant la déclaration et le versement des cotisations de Sécurité Sociale et d'Allocations Familiales...).</w:t>
      </w:r>
    </w:p>
    <w:p w14:paraId="4065DAA8" w14:textId="77777777" w:rsidR="00B71058" w:rsidRPr="00FA30C2" w:rsidRDefault="00B71058" w:rsidP="00B71058">
      <w:pPr>
        <w:spacing w:before="120"/>
        <w:jc w:val="both"/>
        <w:rPr>
          <w:rFonts w:ascii="Marianne" w:hAnsi="Marianne" w:cs="Arial"/>
        </w:rPr>
      </w:pPr>
      <w:r w:rsidRPr="00FA30C2">
        <w:rPr>
          <w:rFonts w:ascii="Marianne" w:hAnsi="Marianne" w:cs="Arial"/>
        </w:rPr>
        <w:t>Les certificats fiscaux et sociaux sont ceux établis pour l'année au cours de laquelle l'avis d'appel public à la concurrence est envoyé à la publication et traduisent la situation au 31</w:t>
      </w:r>
      <w:r w:rsidRPr="00FA30C2">
        <w:rPr>
          <w:rFonts w:ascii="Calibri" w:hAnsi="Calibri" w:cs="Calibri"/>
        </w:rPr>
        <w:t> </w:t>
      </w:r>
      <w:r w:rsidRPr="00FA30C2">
        <w:rPr>
          <w:rFonts w:ascii="Marianne" w:hAnsi="Marianne" w:cs="Arial"/>
        </w:rPr>
        <w:t>d</w:t>
      </w:r>
      <w:r w:rsidRPr="00FA30C2">
        <w:rPr>
          <w:rFonts w:ascii="Marianne" w:hAnsi="Marianne" w:cs="Marianne"/>
        </w:rPr>
        <w:t>é</w:t>
      </w:r>
      <w:r w:rsidRPr="00FA30C2">
        <w:rPr>
          <w:rFonts w:ascii="Marianne" w:hAnsi="Marianne" w:cs="Arial"/>
        </w:rPr>
        <w:t>cembre de l'ann</w:t>
      </w:r>
      <w:r w:rsidRPr="00FA30C2">
        <w:rPr>
          <w:rFonts w:ascii="Marianne" w:hAnsi="Marianne" w:cs="Marianne"/>
        </w:rPr>
        <w:t>é</w:t>
      </w:r>
      <w:r w:rsidRPr="00FA30C2">
        <w:rPr>
          <w:rFonts w:ascii="Marianne" w:hAnsi="Marianne" w:cs="Arial"/>
        </w:rPr>
        <w:t>e pr</w:t>
      </w:r>
      <w:r w:rsidRPr="00FA30C2">
        <w:rPr>
          <w:rFonts w:ascii="Marianne" w:hAnsi="Marianne" w:cs="Marianne"/>
        </w:rPr>
        <w:t>é</w:t>
      </w:r>
      <w:r w:rsidRPr="00FA30C2">
        <w:rPr>
          <w:rFonts w:ascii="Marianne" w:hAnsi="Marianne" w:cs="Arial"/>
        </w:rPr>
        <w:t>c</w:t>
      </w:r>
      <w:r w:rsidRPr="00FA30C2">
        <w:rPr>
          <w:rFonts w:ascii="Marianne" w:hAnsi="Marianne" w:cs="Marianne"/>
        </w:rPr>
        <w:t>é</w:t>
      </w:r>
      <w:r w:rsidRPr="00FA30C2">
        <w:rPr>
          <w:rFonts w:ascii="Marianne" w:hAnsi="Marianne" w:cs="Arial"/>
        </w:rPr>
        <w:t>dente.</w:t>
      </w:r>
    </w:p>
    <w:p w14:paraId="1E8228FD" w14:textId="77777777" w:rsidR="00B71058" w:rsidRPr="00FA30C2" w:rsidRDefault="00B71058" w:rsidP="00B71058">
      <w:pPr>
        <w:spacing w:before="120"/>
        <w:jc w:val="both"/>
        <w:rPr>
          <w:rFonts w:ascii="Marianne" w:hAnsi="Marianne" w:cs="Arial"/>
        </w:rPr>
      </w:pPr>
      <w:r w:rsidRPr="00FA30C2">
        <w:rPr>
          <w:rFonts w:ascii="Marianne" w:hAnsi="Marianne" w:cs="Arial"/>
        </w:rPr>
        <w:t>Les entreprises individuelles et sociétés de capitaux créées après le 31 décembre de l'année précédente doivent fournir à la place des certificats fiscaux et sociaux un récépissé de dépôt auprès d'un centre de formalités des entreprises ou un extrait Kbis.</w:t>
      </w:r>
    </w:p>
    <w:p w14:paraId="026B301B" w14:textId="77777777" w:rsidR="00B71058" w:rsidRPr="00FA30C2" w:rsidRDefault="00B71058" w:rsidP="00B71058">
      <w:pPr>
        <w:spacing w:before="120"/>
        <w:jc w:val="both"/>
        <w:rPr>
          <w:rFonts w:ascii="Marianne" w:hAnsi="Marianne" w:cs="Arial"/>
        </w:rPr>
      </w:pPr>
      <w:r w:rsidRPr="00FA30C2">
        <w:rPr>
          <w:rFonts w:ascii="Marianne" w:hAnsi="Marianne" w:cs="Arial"/>
        </w:rPr>
        <w:t>Les sociétés de personnes et groupements ayant la personnalité morale créées après le 31</w:t>
      </w:r>
      <w:r w:rsidRPr="00FA30C2">
        <w:rPr>
          <w:rFonts w:ascii="Calibri" w:hAnsi="Calibri" w:cs="Calibri"/>
        </w:rPr>
        <w:t> </w:t>
      </w:r>
      <w:r w:rsidRPr="00FA30C2">
        <w:rPr>
          <w:rFonts w:ascii="Marianne" w:hAnsi="Marianne" w:cs="Arial"/>
        </w:rPr>
        <w:t>d</w:t>
      </w:r>
      <w:r w:rsidRPr="00FA30C2">
        <w:rPr>
          <w:rFonts w:ascii="Marianne" w:hAnsi="Marianne" w:cs="Marianne"/>
        </w:rPr>
        <w:t>é</w:t>
      </w:r>
      <w:r w:rsidRPr="00FA30C2">
        <w:rPr>
          <w:rFonts w:ascii="Marianne" w:hAnsi="Marianne" w:cs="Arial"/>
        </w:rPr>
        <w:t>cembre de l'ann</w:t>
      </w:r>
      <w:r w:rsidRPr="00FA30C2">
        <w:rPr>
          <w:rFonts w:ascii="Marianne" w:hAnsi="Marianne" w:cs="Marianne"/>
        </w:rPr>
        <w:t>é</w:t>
      </w:r>
      <w:r w:rsidRPr="00FA30C2">
        <w:rPr>
          <w:rFonts w:ascii="Marianne" w:hAnsi="Marianne" w:cs="Arial"/>
        </w:rPr>
        <w:t>e pr</w:t>
      </w:r>
      <w:r w:rsidRPr="00FA30C2">
        <w:rPr>
          <w:rFonts w:ascii="Marianne" w:hAnsi="Marianne" w:cs="Marianne"/>
        </w:rPr>
        <w:t>é</w:t>
      </w:r>
      <w:r w:rsidRPr="00FA30C2">
        <w:rPr>
          <w:rFonts w:ascii="Marianne" w:hAnsi="Marianne" w:cs="Arial"/>
        </w:rPr>
        <w:t>c</w:t>
      </w:r>
      <w:r w:rsidRPr="00FA30C2">
        <w:rPr>
          <w:rFonts w:ascii="Marianne" w:hAnsi="Marianne" w:cs="Marianne"/>
        </w:rPr>
        <w:t>é</w:t>
      </w:r>
      <w:r w:rsidRPr="00FA30C2">
        <w:rPr>
          <w:rFonts w:ascii="Marianne" w:hAnsi="Marianne" w:cs="Arial"/>
        </w:rPr>
        <w:t>dente doivent fournir les volets 1 et 4 de la liasse 3666 en autant d'exemplaires qu'il y a d'associ</w:t>
      </w:r>
      <w:r w:rsidRPr="00FA30C2">
        <w:rPr>
          <w:rFonts w:ascii="Marianne" w:hAnsi="Marianne" w:cs="Marianne"/>
        </w:rPr>
        <w:t>é</w:t>
      </w:r>
      <w:r w:rsidRPr="00FA30C2">
        <w:rPr>
          <w:rFonts w:ascii="Marianne" w:hAnsi="Marianne" w:cs="Arial"/>
        </w:rPr>
        <w:t>s ou de personnes redevables de l'imp</w:t>
      </w:r>
      <w:r w:rsidRPr="00FA30C2">
        <w:rPr>
          <w:rFonts w:ascii="Marianne" w:hAnsi="Marianne" w:cs="Marianne"/>
        </w:rPr>
        <w:t>ô</w:t>
      </w:r>
      <w:r w:rsidRPr="00FA30C2">
        <w:rPr>
          <w:rFonts w:ascii="Marianne" w:hAnsi="Marianne" w:cs="Arial"/>
        </w:rPr>
        <w:t>t sur le revenu ou de l'imp</w:t>
      </w:r>
      <w:r w:rsidRPr="00FA30C2">
        <w:rPr>
          <w:rFonts w:ascii="Marianne" w:hAnsi="Marianne" w:cs="Marianne"/>
        </w:rPr>
        <w:t>ô</w:t>
      </w:r>
      <w:r w:rsidRPr="00FA30C2">
        <w:rPr>
          <w:rFonts w:ascii="Marianne" w:hAnsi="Marianne" w:cs="Arial"/>
        </w:rPr>
        <w:t>t sur les soci</w:t>
      </w:r>
      <w:r w:rsidRPr="00FA30C2">
        <w:rPr>
          <w:rFonts w:ascii="Marianne" w:hAnsi="Marianne" w:cs="Marianne"/>
        </w:rPr>
        <w:t>é</w:t>
      </w:r>
      <w:r w:rsidRPr="00FA30C2">
        <w:rPr>
          <w:rFonts w:ascii="Marianne" w:hAnsi="Marianne" w:cs="Arial"/>
        </w:rPr>
        <w:t>t</w:t>
      </w:r>
      <w:r w:rsidRPr="00FA30C2">
        <w:rPr>
          <w:rFonts w:ascii="Marianne" w:hAnsi="Marianne" w:cs="Marianne"/>
        </w:rPr>
        <w:t>é</w:t>
      </w:r>
      <w:r w:rsidRPr="00FA30C2">
        <w:rPr>
          <w:rFonts w:ascii="Marianne" w:hAnsi="Marianne" w:cs="Arial"/>
        </w:rPr>
        <w:t>s</w:t>
      </w:r>
      <w:r w:rsidRPr="00FA30C2">
        <w:rPr>
          <w:rFonts w:ascii="Calibri" w:hAnsi="Calibri" w:cs="Calibri"/>
        </w:rPr>
        <w:t> </w:t>
      </w:r>
      <w:r w:rsidRPr="00FA30C2">
        <w:rPr>
          <w:rFonts w:ascii="Marianne" w:hAnsi="Marianne" w:cs="Arial"/>
        </w:rPr>
        <w:t xml:space="preserve">; </w:t>
      </w:r>
      <w:r w:rsidRPr="00FA30C2">
        <w:rPr>
          <w:rFonts w:ascii="Marianne" w:hAnsi="Marianne" w:cs="Marianne"/>
        </w:rPr>
        <w:t>à</w:t>
      </w:r>
      <w:r w:rsidRPr="00FA30C2">
        <w:rPr>
          <w:rFonts w:ascii="Marianne" w:hAnsi="Marianne" w:cs="Arial"/>
        </w:rPr>
        <w:t xml:space="preserve"> la place des autres certificats, ils doivent produire un r</w:t>
      </w:r>
      <w:r w:rsidRPr="00FA30C2">
        <w:rPr>
          <w:rFonts w:ascii="Marianne" w:hAnsi="Marianne" w:cs="Marianne"/>
        </w:rPr>
        <w:t>é</w:t>
      </w:r>
      <w:r w:rsidRPr="00FA30C2">
        <w:rPr>
          <w:rFonts w:ascii="Marianne" w:hAnsi="Marianne" w:cs="Arial"/>
        </w:rPr>
        <w:t>c</w:t>
      </w:r>
      <w:r w:rsidRPr="00FA30C2">
        <w:rPr>
          <w:rFonts w:ascii="Marianne" w:hAnsi="Marianne" w:cs="Marianne"/>
        </w:rPr>
        <w:t>é</w:t>
      </w:r>
      <w:r w:rsidRPr="00FA30C2">
        <w:rPr>
          <w:rFonts w:ascii="Marianne" w:hAnsi="Marianne" w:cs="Arial"/>
        </w:rPr>
        <w:t>piss</w:t>
      </w:r>
      <w:r w:rsidRPr="00FA30C2">
        <w:rPr>
          <w:rFonts w:ascii="Marianne" w:hAnsi="Marianne" w:cs="Marianne"/>
        </w:rPr>
        <w:t>é</w:t>
      </w:r>
      <w:r w:rsidRPr="00FA30C2">
        <w:rPr>
          <w:rFonts w:ascii="Marianne" w:hAnsi="Marianne" w:cs="Arial"/>
        </w:rPr>
        <w:t xml:space="preserve"> de d</w:t>
      </w:r>
      <w:r w:rsidRPr="00FA30C2">
        <w:rPr>
          <w:rFonts w:ascii="Marianne" w:hAnsi="Marianne" w:cs="Marianne"/>
        </w:rPr>
        <w:t>é</w:t>
      </w:r>
      <w:r w:rsidRPr="00FA30C2">
        <w:rPr>
          <w:rFonts w:ascii="Marianne" w:hAnsi="Marianne" w:cs="Arial"/>
        </w:rPr>
        <w:t>p</w:t>
      </w:r>
      <w:r w:rsidRPr="00FA30C2">
        <w:rPr>
          <w:rFonts w:ascii="Marianne" w:hAnsi="Marianne" w:cs="Marianne"/>
        </w:rPr>
        <w:t>ô</w:t>
      </w:r>
      <w:r w:rsidRPr="00FA30C2">
        <w:rPr>
          <w:rFonts w:ascii="Marianne" w:hAnsi="Marianne" w:cs="Arial"/>
        </w:rPr>
        <w:t>t aupr</w:t>
      </w:r>
      <w:r w:rsidRPr="00FA30C2">
        <w:rPr>
          <w:rFonts w:ascii="Marianne" w:hAnsi="Marianne" w:cs="Marianne"/>
        </w:rPr>
        <w:t>è</w:t>
      </w:r>
      <w:r w:rsidRPr="00FA30C2">
        <w:rPr>
          <w:rFonts w:ascii="Marianne" w:hAnsi="Marianne" w:cs="Arial"/>
        </w:rPr>
        <w:t>s d'un centre de formalit</w:t>
      </w:r>
      <w:r w:rsidRPr="00FA30C2">
        <w:rPr>
          <w:rFonts w:ascii="Marianne" w:hAnsi="Marianne" w:cs="Marianne"/>
        </w:rPr>
        <w:t>é</w:t>
      </w:r>
      <w:r w:rsidRPr="00FA30C2">
        <w:rPr>
          <w:rFonts w:ascii="Marianne" w:hAnsi="Marianne" w:cs="Arial"/>
        </w:rPr>
        <w:t>s des entreprises ou un extrait Kbis.</w:t>
      </w:r>
    </w:p>
    <w:p w14:paraId="65212624" w14:textId="77777777" w:rsidR="00B71058" w:rsidRPr="00FA30C2" w:rsidRDefault="00B71058" w:rsidP="00B71058">
      <w:pPr>
        <w:spacing w:before="120"/>
        <w:jc w:val="both"/>
        <w:rPr>
          <w:rFonts w:ascii="Marianne" w:hAnsi="Marianne" w:cs="Arial"/>
        </w:rPr>
      </w:pPr>
      <w:r w:rsidRPr="00FA30C2">
        <w:rPr>
          <w:rFonts w:ascii="Marianne" w:hAnsi="Marianne" w:cs="Arial"/>
        </w:rPr>
        <w:t xml:space="preserve">Les candidats établis dans un État membre de l'Union Européenne autre que la France </w:t>
      </w:r>
      <w:proofErr w:type="gramStart"/>
      <w:r w:rsidRPr="00FA30C2">
        <w:rPr>
          <w:rFonts w:ascii="Marianne" w:hAnsi="Marianne" w:cs="Arial"/>
        </w:rPr>
        <w:t>devront</w:t>
      </w:r>
      <w:proofErr w:type="gramEnd"/>
      <w:r w:rsidRPr="00FA30C2">
        <w:rPr>
          <w:rFonts w:ascii="Marianne" w:hAnsi="Marianne" w:cs="Arial"/>
        </w:rPr>
        <w:t xml:space="preserve"> produire les certificats équivalents établis par les administrations et organismes du pays d'origine.</w:t>
      </w:r>
    </w:p>
    <w:p w14:paraId="43C124F9" w14:textId="77777777" w:rsidR="00B71058" w:rsidRPr="00FA30C2" w:rsidRDefault="00B71058" w:rsidP="00B71058">
      <w:pPr>
        <w:spacing w:before="120"/>
        <w:jc w:val="both"/>
        <w:rPr>
          <w:rFonts w:ascii="Marianne" w:hAnsi="Marianne" w:cs="Arial"/>
        </w:rPr>
      </w:pPr>
      <w:r w:rsidRPr="00FA30C2">
        <w:rPr>
          <w:rFonts w:ascii="Marianne" w:hAnsi="Marianne" w:cs="Arial"/>
        </w:rPr>
        <w:t>Si les candidats ne sont pas établis dans l'Union Européenne, ils doivent produire une déclaration sous serment effectuée devant une autorité judiciaire ou administrative du pays d'origine.</w:t>
      </w:r>
    </w:p>
    <w:p w14:paraId="63B43288" w14:textId="11F22AFB" w:rsidR="00B71058" w:rsidRPr="00FA30C2" w:rsidRDefault="00B71058" w:rsidP="00B71058">
      <w:pPr>
        <w:spacing w:before="120"/>
        <w:jc w:val="both"/>
        <w:rPr>
          <w:rFonts w:ascii="Marianne" w:hAnsi="Marianne" w:cs="Arial"/>
          <w:b/>
          <w:bCs/>
        </w:rPr>
      </w:pPr>
      <w:r w:rsidRPr="00FA30C2">
        <w:rPr>
          <w:rFonts w:ascii="Marianne" w:hAnsi="Marianne" w:cs="Arial"/>
          <w:b/>
          <w:bCs/>
        </w:rPr>
        <w:t>Ces certificats devront être fournis par le candidat, dans un délai de 10 jours, compté à partir de la réception de la demande de l'ONF</w:t>
      </w:r>
      <w:r w:rsidR="0020013D" w:rsidRPr="00FA30C2">
        <w:rPr>
          <w:rFonts w:ascii="Marianne" w:hAnsi="Marianne" w:cs="Arial"/>
          <w:b/>
          <w:bCs/>
        </w:rPr>
        <w:t xml:space="preserve"> via PLACE</w:t>
      </w:r>
      <w:r w:rsidRPr="00FA30C2">
        <w:rPr>
          <w:rFonts w:ascii="Marianne" w:hAnsi="Marianne" w:cs="Arial"/>
          <w:b/>
          <w:bCs/>
        </w:rPr>
        <w:t>.</w:t>
      </w:r>
    </w:p>
    <w:p w14:paraId="13036F97" w14:textId="77777777" w:rsidR="00B71058" w:rsidRPr="00FA30C2" w:rsidRDefault="00B71058" w:rsidP="00B71058">
      <w:pPr>
        <w:spacing w:before="120"/>
        <w:jc w:val="both"/>
        <w:rPr>
          <w:rFonts w:ascii="Marianne" w:hAnsi="Marianne" w:cs="Arial"/>
        </w:rPr>
      </w:pPr>
      <w:r w:rsidRPr="00FA30C2">
        <w:rPr>
          <w:rFonts w:ascii="Marianne" w:hAnsi="Marianne" w:cs="Arial"/>
        </w:rPr>
        <w:t>Si le candidat retenu est un groupement, la demande de l'ONF sera adressée au mandataire du groupement qui devra présenter, dans le délai indiqué ci-dessus, les pièces exigées pour l'ensemble des membres du groupement.</w:t>
      </w:r>
    </w:p>
    <w:p w14:paraId="05DCA1B7" w14:textId="77777777" w:rsidR="00B71058" w:rsidRPr="00FA30C2" w:rsidRDefault="00B71058" w:rsidP="00B71058">
      <w:pPr>
        <w:spacing w:before="120"/>
        <w:jc w:val="both"/>
        <w:rPr>
          <w:rFonts w:ascii="Marianne" w:hAnsi="Marianne" w:cs="Arial"/>
        </w:rPr>
      </w:pPr>
      <w:r w:rsidRPr="00FA30C2">
        <w:rPr>
          <w:rFonts w:ascii="Marianne" w:hAnsi="Marianne" w:cs="Arial"/>
        </w:rPr>
        <w:t>Si le candidat retenu a présenté un ou des sous-traitants, il devra également joindre à ses propres certificats, les certificats de son ou de ses sous-traitants.</w:t>
      </w:r>
    </w:p>
    <w:p w14:paraId="7C34A33F" w14:textId="77777777" w:rsidR="006630D6" w:rsidRPr="00FA30C2" w:rsidRDefault="006630D6" w:rsidP="00B71058">
      <w:pPr>
        <w:jc w:val="both"/>
        <w:rPr>
          <w:rFonts w:ascii="Marianne" w:hAnsi="Marianne" w:cs="Arial"/>
        </w:rPr>
      </w:pPr>
    </w:p>
    <w:p w14:paraId="0A67A9D1" w14:textId="77777777" w:rsidR="006630D6" w:rsidRPr="00FA30C2" w:rsidRDefault="006630D6" w:rsidP="006630D6">
      <w:pPr>
        <w:jc w:val="both"/>
        <w:rPr>
          <w:rFonts w:ascii="Marianne" w:hAnsi="Marianne" w:cs="Arial"/>
        </w:rPr>
      </w:pPr>
      <w:r w:rsidRPr="00FA30C2">
        <w:rPr>
          <w:rFonts w:ascii="Marianne" w:hAnsi="Marianne" w:cs="Arial"/>
        </w:rPr>
        <w:t>Conformément à l'article R.2144-7 du code de la commande publique, si le candidat retenu ne peut produire les certificats fiscaux et sociaux dans le délai fixé par l'ONF, son offre est rejetée et la même demande est présentée au candidat suivant dans le classement des offres établi par le pouvoir adjudicateur.</w:t>
      </w:r>
    </w:p>
    <w:p w14:paraId="14447FB0" w14:textId="77777777" w:rsidR="003954A3" w:rsidRPr="00FA30C2" w:rsidRDefault="003954A3" w:rsidP="006630D6">
      <w:pPr>
        <w:jc w:val="both"/>
        <w:rPr>
          <w:rFonts w:ascii="Marianne" w:hAnsi="Marianne" w:cs="Arial"/>
        </w:rPr>
      </w:pPr>
    </w:p>
    <w:p w14:paraId="45EA6934" w14:textId="77777777" w:rsidR="00B71058" w:rsidRPr="00FA30C2" w:rsidRDefault="00B71058" w:rsidP="008C6196">
      <w:pPr>
        <w:pStyle w:val="Paragraphedeliste"/>
        <w:keepNext/>
        <w:numPr>
          <w:ilvl w:val="0"/>
          <w:numId w:val="12"/>
        </w:numPr>
        <w:pBdr>
          <w:top w:val="single" w:sz="4" w:space="1" w:color="008000"/>
          <w:left w:val="single" w:sz="4" w:space="4" w:color="008000"/>
          <w:bottom w:val="single" w:sz="4" w:space="1" w:color="008000"/>
          <w:right w:val="single" w:sz="4" w:space="4" w:color="008000"/>
        </w:pBdr>
        <w:overflowPunct w:val="0"/>
        <w:autoSpaceDE w:val="0"/>
        <w:autoSpaceDN w:val="0"/>
        <w:adjustRightInd w:val="0"/>
        <w:spacing w:before="200" w:after="100"/>
        <w:textAlignment w:val="baseline"/>
        <w:outlineLvl w:val="0"/>
        <w:rPr>
          <w:rFonts w:ascii="Marianne" w:hAnsi="Marianne" w:cs="Arial"/>
          <w:b/>
          <w:bCs/>
          <w:smallCaps/>
          <w:color w:val="008000"/>
          <w:sz w:val="22"/>
        </w:rPr>
      </w:pPr>
      <w:bookmarkStart w:id="221" w:name="_Toc329080146"/>
      <w:bookmarkStart w:id="222" w:name="_Toc447203632"/>
      <w:r w:rsidRPr="00FA30C2">
        <w:rPr>
          <w:rFonts w:ascii="Marianne" w:hAnsi="Marianne" w:cs="Arial"/>
          <w:b/>
          <w:bCs/>
          <w:smallCaps/>
          <w:color w:val="008000"/>
          <w:sz w:val="22"/>
        </w:rPr>
        <w:t>Documents et renseignements complémentaires</w:t>
      </w:r>
      <w:bookmarkEnd w:id="221"/>
      <w:bookmarkEnd w:id="222"/>
    </w:p>
    <w:p w14:paraId="4CD2C529" w14:textId="77777777" w:rsidR="00B71058" w:rsidRPr="00FA30C2" w:rsidRDefault="00B71058" w:rsidP="00B71058">
      <w:pPr>
        <w:jc w:val="both"/>
        <w:rPr>
          <w:rFonts w:ascii="Marianne" w:hAnsi="Marianne" w:cs="Arial"/>
        </w:rPr>
      </w:pPr>
    </w:p>
    <w:p w14:paraId="4CE2847E" w14:textId="77777777" w:rsidR="00B71058" w:rsidRPr="00FA30C2" w:rsidRDefault="00B71058" w:rsidP="00B71058">
      <w:pPr>
        <w:jc w:val="both"/>
        <w:rPr>
          <w:rFonts w:ascii="Marianne" w:hAnsi="Marianne" w:cs="Arial"/>
        </w:rPr>
      </w:pPr>
      <w:r w:rsidRPr="00FA30C2">
        <w:rPr>
          <w:rFonts w:ascii="Marianne" w:hAnsi="Marianne" w:cs="Arial"/>
        </w:rPr>
        <w:t xml:space="preserve">Pour obtenir tous les renseignements complémentaires d'ordre administratif, juridique ou technique qui leur seraient nécessaires au cours de leur étude, </w:t>
      </w:r>
      <w:r w:rsidRPr="00FA30C2">
        <w:rPr>
          <w:rFonts w:ascii="Marianne" w:hAnsi="Marianne" w:cs="Arial"/>
          <w:b/>
        </w:rPr>
        <w:t>les candidats devront faire parvenir leur demande au plus tard 12 jours avant la date limite de réception des offres</w:t>
      </w:r>
      <w:r w:rsidRPr="00FA30C2">
        <w:rPr>
          <w:rFonts w:ascii="Marianne" w:hAnsi="Marianne" w:cs="Arial"/>
        </w:rPr>
        <w:t>.</w:t>
      </w:r>
    </w:p>
    <w:p w14:paraId="25EAD1DC" w14:textId="77777777" w:rsidR="00810A87" w:rsidRPr="00FA30C2" w:rsidRDefault="00810A87" w:rsidP="00B71058">
      <w:pPr>
        <w:jc w:val="both"/>
        <w:rPr>
          <w:rFonts w:ascii="Marianne" w:hAnsi="Marianne" w:cs="Arial"/>
        </w:rPr>
      </w:pPr>
    </w:p>
    <w:p w14:paraId="2901C45F" w14:textId="77777777" w:rsidR="00B71058" w:rsidRPr="00FA30C2" w:rsidRDefault="00B71058" w:rsidP="00B71058">
      <w:pPr>
        <w:ind w:right="141"/>
        <w:jc w:val="both"/>
        <w:rPr>
          <w:rFonts w:ascii="Marianne" w:hAnsi="Marianne" w:cs="Arial"/>
        </w:rPr>
      </w:pPr>
      <w:r w:rsidRPr="00FA30C2">
        <w:rPr>
          <w:rFonts w:ascii="Marianne" w:hAnsi="Marianne" w:cs="Arial"/>
        </w:rPr>
        <w:t>Les renseignements complémentaires éventuels sur le dossier de consultation seront communiqués</w:t>
      </w:r>
      <w:r w:rsidR="006D48D0" w:rsidRPr="00FA30C2">
        <w:rPr>
          <w:rFonts w:ascii="Marianne" w:hAnsi="Marianne" w:cs="Arial"/>
        </w:rPr>
        <w:t xml:space="preserve"> par l'ONF </w:t>
      </w:r>
      <w:r w:rsidR="006F4B8F" w:rsidRPr="00FA30C2">
        <w:rPr>
          <w:rFonts w:ascii="Marianne" w:hAnsi="Marianne" w:cs="Arial"/>
        </w:rPr>
        <w:t>7</w:t>
      </w:r>
      <w:r w:rsidR="006D48D0" w:rsidRPr="00FA30C2">
        <w:rPr>
          <w:rFonts w:ascii="Marianne" w:hAnsi="Marianne" w:cs="Arial"/>
        </w:rPr>
        <w:t xml:space="preserve"> jours au plus tard, </w:t>
      </w:r>
      <w:r w:rsidRPr="00FA30C2">
        <w:rPr>
          <w:rFonts w:ascii="Marianne" w:hAnsi="Marianne" w:cs="Arial"/>
        </w:rPr>
        <w:t>avant la date limite fixée pour la réception des candidatures.</w:t>
      </w:r>
    </w:p>
    <w:p w14:paraId="548F1DE7" w14:textId="77777777" w:rsidR="00810A87" w:rsidRPr="00FA30C2" w:rsidRDefault="00810A87" w:rsidP="00B71058">
      <w:pPr>
        <w:ind w:right="141"/>
        <w:jc w:val="both"/>
        <w:rPr>
          <w:rFonts w:ascii="Marianne" w:hAnsi="Marianne" w:cs="Arial"/>
        </w:rPr>
      </w:pPr>
    </w:p>
    <w:p w14:paraId="43D727E2" w14:textId="77777777" w:rsidR="00B71058" w:rsidRDefault="00B71058" w:rsidP="00B71058">
      <w:pPr>
        <w:ind w:right="141"/>
        <w:jc w:val="both"/>
        <w:rPr>
          <w:rFonts w:ascii="Marianne" w:hAnsi="Marianne" w:cs="Arial"/>
        </w:rPr>
      </w:pPr>
      <w:r w:rsidRPr="00FA30C2">
        <w:rPr>
          <w:rFonts w:ascii="Marianne" w:hAnsi="Marianne" w:cs="Arial"/>
        </w:rPr>
        <w:t>Si la nature des renseignements l'exige, une réponse sera alors adressée en temps utile à toutes les entreprises ayant retiré le dossier.</w:t>
      </w:r>
    </w:p>
    <w:p w14:paraId="5EDBB2C8" w14:textId="77777777" w:rsidR="00D77731" w:rsidRDefault="00D77731" w:rsidP="00B71058">
      <w:pPr>
        <w:ind w:right="141"/>
        <w:jc w:val="both"/>
        <w:rPr>
          <w:rFonts w:ascii="Marianne" w:hAnsi="Marianne" w:cs="Arial"/>
        </w:rPr>
      </w:pPr>
    </w:p>
    <w:p w14:paraId="1790C4A2" w14:textId="77777777" w:rsidR="00E46137" w:rsidRPr="00FA30C2" w:rsidRDefault="00E46137" w:rsidP="00B71058">
      <w:pPr>
        <w:ind w:right="141"/>
        <w:jc w:val="both"/>
        <w:rPr>
          <w:rFonts w:ascii="Marianne" w:hAnsi="Marianne" w:cs="Arial"/>
        </w:rPr>
      </w:pPr>
    </w:p>
    <w:p w14:paraId="3AD5DC3A" w14:textId="77777777" w:rsidR="00B71058" w:rsidRPr="00FA30C2" w:rsidRDefault="00B71058" w:rsidP="008C6196">
      <w:pPr>
        <w:pStyle w:val="Paragraphedeliste"/>
        <w:keepNext/>
        <w:numPr>
          <w:ilvl w:val="0"/>
          <w:numId w:val="12"/>
        </w:numPr>
        <w:pBdr>
          <w:top w:val="single" w:sz="4" w:space="1" w:color="008000"/>
          <w:left w:val="single" w:sz="4" w:space="4" w:color="008000"/>
          <w:bottom w:val="single" w:sz="4" w:space="1" w:color="008000"/>
          <w:right w:val="single" w:sz="4" w:space="4" w:color="008000"/>
        </w:pBdr>
        <w:overflowPunct w:val="0"/>
        <w:autoSpaceDE w:val="0"/>
        <w:autoSpaceDN w:val="0"/>
        <w:adjustRightInd w:val="0"/>
        <w:spacing w:before="200" w:after="100"/>
        <w:textAlignment w:val="baseline"/>
        <w:outlineLvl w:val="0"/>
        <w:rPr>
          <w:rFonts w:ascii="Marianne" w:hAnsi="Marianne" w:cs="Arial"/>
          <w:b/>
          <w:bCs/>
          <w:smallCaps/>
          <w:color w:val="008000"/>
          <w:sz w:val="22"/>
        </w:rPr>
      </w:pPr>
      <w:bookmarkStart w:id="223" w:name="_Toc447203633"/>
      <w:r w:rsidRPr="00FA30C2">
        <w:rPr>
          <w:rFonts w:ascii="Marianne" w:hAnsi="Marianne" w:cs="Arial"/>
          <w:b/>
          <w:bCs/>
          <w:smallCaps/>
          <w:color w:val="008000"/>
          <w:sz w:val="22"/>
        </w:rPr>
        <w:t>Délai de modification de détail au dossier de consultation des opérateurs économiques</w:t>
      </w:r>
      <w:bookmarkEnd w:id="223"/>
      <w:r w:rsidRPr="00FA30C2">
        <w:rPr>
          <w:rFonts w:ascii="Marianne" w:hAnsi="Marianne" w:cs="Arial"/>
          <w:b/>
          <w:bCs/>
          <w:smallCaps/>
          <w:color w:val="008000"/>
          <w:sz w:val="22"/>
        </w:rPr>
        <w:t xml:space="preserve"> </w:t>
      </w:r>
    </w:p>
    <w:p w14:paraId="396E7F4D" w14:textId="77777777" w:rsidR="00B71058" w:rsidRPr="00FA30C2" w:rsidRDefault="00B71058" w:rsidP="00B71058">
      <w:pPr>
        <w:ind w:right="141"/>
        <w:jc w:val="both"/>
        <w:rPr>
          <w:rFonts w:ascii="Marianne" w:hAnsi="Marianne" w:cs="Arial"/>
        </w:rPr>
      </w:pPr>
    </w:p>
    <w:p w14:paraId="5F168BD5" w14:textId="77777777" w:rsidR="00B71058" w:rsidRPr="00FA30C2" w:rsidRDefault="00B71058" w:rsidP="006D48D0">
      <w:pPr>
        <w:ind w:right="141"/>
        <w:jc w:val="both"/>
        <w:rPr>
          <w:rFonts w:ascii="Marianne" w:hAnsi="Marianne" w:cs="Arial"/>
        </w:rPr>
      </w:pPr>
      <w:r w:rsidRPr="00FA30C2">
        <w:rPr>
          <w:rFonts w:ascii="Marianne" w:hAnsi="Marianne" w:cs="Arial"/>
          <w:b/>
          <w:bCs/>
        </w:rPr>
        <w:t>L'ONF se réserve le droit d’apporter des modifications de détail au dossier de consultation</w:t>
      </w:r>
      <w:r w:rsidRPr="00FA30C2">
        <w:rPr>
          <w:rFonts w:ascii="Marianne" w:hAnsi="Marianne" w:cs="Arial"/>
        </w:rPr>
        <w:t xml:space="preserve">, en les portant à la connaissance des candidats, le cas échéant par avis de publicité modificatif, </w:t>
      </w:r>
      <w:r w:rsidRPr="00FA30C2">
        <w:rPr>
          <w:rFonts w:ascii="Marianne" w:hAnsi="Marianne" w:cs="Arial"/>
          <w:b/>
          <w:bCs/>
        </w:rPr>
        <w:t xml:space="preserve">au plus tard </w:t>
      </w:r>
      <w:r w:rsidR="004C74AF" w:rsidRPr="00FA30C2">
        <w:rPr>
          <w:rFonts w:ascii="Marianne" w:hAnsi="Marianne" w:cs="Arial"/>
          <w:b/>
          <w:bCs/>
        </w:rPr>
        <w:t xml:space="preserve">8 </w:t>
      </w:r>
      <w:r w:rsidRPr="00FA30C2">
        <w:rPr>
          <w:rFonts w:ascii="Marianne" w:hAnsi="Marianne" w:cs="Arial"/>
          <w:b/>
          <w:bCs/>
        </w:rPr>
        <w:t>jours avant la date limite fixée pour la réception des offres</w:t>
      </w:r>
      <w:r w:rsidRPr="00FA30C2">
        <w:rPr>
          <w:rFonts w:ascii="Marianne" w:hAnsi="Marianne" w:cs="Arial"/>
        </w:rPr>
        <w:t>. Les candidats devront alors répondre sur la base du dossier modifié sans pouvoir élever aucune réclamation à ce sujet.</w:t>
      </w:r>
    </w:p>
    <w:p w14:paraId="7EFF4291" w14:textId="77777777" w:rsidR="00B71058" w:rsidRPr="00FA30C2" w:rsidRDefault="00B71058" w:rsidP="00B71058">
      <w:pPr>
        <w:ind w:right="141"/>
        <w:jc w:val="both"/>
        <w:rPr>
          <w:rFonts w:ascii="Marianne" w:hAnsi="Marianne" w:cs="Arial"/>
        </w:rPr>
      </w:pPr>
    </w:p>
    <w:p w14:paraId="21A9ACDD" w14:textId="77777777" w:rsidR="00B71058" w:rsidRPr="00FA30C2" w:rsidRDefault="00B71058" w:rsidP="00B71058">
      <w:pPr>
        <w:ind w:right="141"/>
        <w:jc w:val="both"/>
        <w:rPr>
          <w:rFonts w:ascii="Marianne" w:hAnsi="Marianne" w:cs="Arial"/>
        </w:rPr>
      </w:pPr>
      <w:r w:rsidRPr="00FA30C2">
        <w:rPr>
          <w:rFonts w:ascii="Marianne" w:hAnsi="Marianne" w:cs="Arial"/>
        </w:rPr>
        <w:t>Ce délai est décompté à partir de la date d'envoi, par l'ONF, du dossier modifié aux candidats ayant retiré le dossier initial ou, lorsqu'un avis modificatif est publié, à compter de la date d'envoi de cet avis à la publication.</w:t>
      </w:r>
    </w:p>
    <w:p w14:paraId="05595B40" w14:textId="77777777" w:rsidR="00B71058" w:rsidRPr="00FA30C2" w:rsidRDefault="00B71058" w:rsidP="00B71058">
      <w:pPr>
        <w:ind w:right="141"/>
        <w:jc w:val="both"/>
        <w:rPr>
          <w:rFonts w:ascii="Marianne" w:hAnsi="Marianne" w:cs="Arial"/>
        </w:rPr>
      </w:pPr>
    </w:p>
    <w:sectPr w:rsidR="00B71058" w:rsidRPr="00FA30C2" w:rsidSect="009A7B5E">
      <w:footerReference w:type="default" r:id="rId17"/>
      <w:pgSz w:w="11906" w:h="16838"/>
      <w:pgMar w:top="1134" w:right="991" w:bottom="851" w:left="1134" w:header="720" w:footer="31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1477DBA" w14:textId="77777777" w:rsidR="00CB470B" w:rsidRDefault="00CB470B">
      <w:r>
        <w:separator/>
      </w:r>
    </w:p>
  </w:endnote>
  <w:endnote w:type="continuationSeparator" w:id="0">
    <w:p w14:paraId="3D6C42FA" w14:textId="77777777" w:rsidR="00CB470B" w:rsidRDefault="00CB47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Frutiger LT Std 45 Light">
    <w:panose1 w:val="020B0402020204020204"/>
    <w:charset w:val="00"/>
    <w:family w:val="swiss"/>
    <w:notTrueType/>
    <w:pitch w:val="variable"/>
    <w:sig w:usb0="00000003" w:usb1="00000000" w:usb2="00000000" w:usb3="00000000" w:csb0="00000001" w:csb1="00000000"/>
  </w:font>
  <w:font w:name="Arial-BoldMT">
    <w:panose1 w:val="00000000000000000000"/>
    <w:charset w:val="00"/>
    <w:family w:val="auto"/>
    <w:notTrueType/>
    <w:pitch w:val="default"/>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Univers (WN)">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Garamond">
    <w:panose1 w:val="02020404030301010803"/>
    <w:charset w:val="00"/>
    <w:family w:val="roman"/>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Bookman Old Style">
    <w:panose1 w:val="020506040505050202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ACEF50" w14:textId="73E79671" w:rsidR="00484374" w:rsidRPr="00FA3E79" w:rsidRDefault="00484374" w:rsidP="00320E91">
    <w:pPr>
      <w:pStyle w:val="Pieddepage"/>
      <w:rPr>
        <w:rStyle w:val="Numrodepage"/>
        <w:rFonts w:ascii="Arial" w:hAnsi="Arial" w:cs="Arial"/>
        <w:bCs/>
        <w:sz w:val="18"/>
        <w:szCs w:val="18"/>
      </w:rPr>
    </w:pPr>
    <w:r w:rsidRPr="00D31D0C">
      <w:rPr>
        <w:rFonts w:ascii="Arial" w:hAnsi="Arial" w:cs="Arial"/>
        <w:bCs/>
        <w:sz w:val="18"/>
        <w:szCs w:val="18"/>
      </w:rPr>
      <w:t xml:space="preserve">ONF - </w:t>
    </w:r>
    <w:r>
      <w:rPr>
        <w:rFonts w:ascii="Arial" w:hAnsi="Arial" w:cs="Arial"/>
        <w:bCs/>
        <w:sz w:val="18"/>
        <w:szCs w:val="18"/>
      </w:rPr>
      <w:t>RC</w:t>
    </w:r>
    <w:r w:rsidRPr="00D31D0C">
      <w:rPr>
        <w:rFonts w:ascii="Arial" w:hAnsi="Arial" w:cs="Arial"/>
        <w:bCs/>
        <w:sz w:val="18"/>
        <w:szCs w:val="18"/>
      </w:rPr>
      <w:t xml:space="preserve"> </w:t>
    </w:r>
    <w:r w:rsidR="001E23F7">
      <w:rPr>
        <w:rFonts w:ascii="Arial" w:hAnsi="Arial" w:cs="Arial"/>
        <w:bCs/>
        <w:sz w:val="18"/>
        <w:szCs w:val="18"/>
      </w:rPr>
      <w:t>N</w:t>
    </w:r>
    <w:r w:rsidRPr="00D31D0C">
      <w:rPr>
        <w:rFonts w:ascii="Arial" w:hAnsi="Arial" w:cs="Arial"/>
        <w:bCs/>
        <w:sz w:val="18"/>
        <w:szCs w:val="18"/>
      </w:rPr>
      <w:t xml:space="preserve">° </w:t>
    </w:r>
    <w:r w:rsidRPr="00A20FCC">
      <w:rPr>
        <w:rFonts w:ascii="Arial" w:hAnsi="Arial" w:cs="Arial"/>
        <w:bCs/>
        <w:sz w:val="18"/>
        <w:szCs w:val="18"/>
      </w:rPr>
      <w:t>202</w:t>
    </w:r>
    <w:r w:rsidR="00A46F84">
      <w:rPr>
        <w:rFonts w:ascii="Arial" w:hAnsi="Arial" w:cs="Arial"/>
        <w:bCs/>
        <w:sz w:val="18"/>
        <w:szCs w:val="18"/>
      </w:rPr>
      <w:t>5-8500-0</w:t>
    </w:r>
    <w:r w:rsidR="001E23F7">
      <w:rPr>
        <w:rFonts w:ascii="Arial" w:hAnsi="Arial" w:cs="Arial"/>
        <w:bCs/>
        <w:sz w:val="18"/>
        <w:szCs w:val="18"/>
      </w:rPr>
      <w:t>3</w:t>
    </w:r>
    <w:r w:rsidRPr="00D31D0C">
      <w:rPr>
        <w:rFonts w:ascii="Arial" w:hAnsi="Arial" w:cs="Arial"/>
        <w:bCs/>
        <w:sz w:val="18"/>
        <w:szCs w:val="18"/>
      </w:rPr>
      <w:tab/>
    </w:r>
    <w:r w:rsidRPr="00D31D0C">
      <w:rPr>
        <w:rFonts w:ascii="Arial" w:hAnsi="Arial" w:cs="Arial"/>
        <w:bCs/>
        <w:sz w:val="18"/>
        <w:szCs w:val="18"/>
      </w:rPr>
      <w:tab/>
    </w:r>
    <w:r>
      <w:rPr>
        <w:rFonts w:ascii="Arial" w:hAnsi="Arial" w:cs="Arial"/>
        <w:bCs/>
        <w:sz w:val="18"/>
        <w:szCs w:val="18"/>
      </w:rPr>
      <w:tab/>
    </w:r>
    <w:r w:rsidRPr="00D31D0C">
      <w:rPr>
        <w:rStyle w:val="Numrodepage"/>
        <w:rFonts w:ascii="Arial" w:hAnsi="Arial" w:cs="Arial"/>
        <w:sz w:val="18"/>
        <w:szCs w:val="18"/>
      </w:rPr>
      <w:fldChar w:fldCharType="begin"/>
    </w:r>
    <w:r w:rsidRPr="00D31D0C">
      <w:rPr>
        <w:rStyle w:val="Numrodepage"/>
        <w:rFonts w:ascii="Arial" w:hAnsi="Arial" w:cs="Arial"/>
        <w:sz w:val="18"/>
        <w:szCs w:val="18"/>
      </w:rPr>
      <w:instrText xml:space="preserve"> PAGE </w:instrText>
    </w:r>
    <w:r w:rsidRPr="00D31D0C">
      <w:rPr>
        <w:rStyle w:val="Numrodepage"/>
        <w:rFonts w:ascii="Arial" w:hAnsi="Arial" w:cs="Arial"/>
        <w:sz w:val="18"/>
        <w:szCs w:val="18"/>
      </w:rPr>
      <w:fldChar w:fldCharType="separate"/>
    </w:r>
    <w:r>
      <w:rPr>
        <w:rStyle w:val="Numrodepage"/>
        <w:rFonts w:ascii="Arial" w:hAnsi="Arial" w:cs="Arial"/>
        <w:noProof/>
        <w:sz w:val="18"/>
        <w:szCs w:val="18"/>
      </w:rPr>
      <w:t>4</w:t>
    </w:r>
    <w:r w:rsidRPr="00D31D0C">
      <w:rPr>
        <w:rStyle w:val="Numrodepage"/>
        <w:rFonts w:ascii="Arial" w:hAnsi="Arial" w:cs="Arial"/>
        <w:sz w:val="18"/>
        <w:szCs w:val="18"/>
      </w:rPr>
      <w:fldChar w:fldCharType="end"/>
    </w:r>
    <w:r w:rsidRPr="00D31D0C">
      <w:rPr>
        <w:rStyle w:val="Numrodepage"/>
        <w:rFonts w:ascii="Arial" w:hAnsi="Arial" w:cs="Arial"/>
        <w:sz w:val="18"/>
        <w:szCs w:val="18"/>
      </w:rPr>
      <w:t>/</w:t>
    </w:r>
    <w:r w:rsidRPr="00D31D0C">
      <w:rPr>
        <w:rStyle w:val="Numrodepage"/>
        <w:rFonts w:ascii="Arial" w:hAnsi="Arial" w:cs="Arial"/>
        <w:sz w:val="18"/>
        <w:szCs w:val="18"/>
      </w:rPr>
      <w:fldChar w:fldCharType="begin"/>
    </w:r>
    <w:r w:rsidRPr="00D31D0C">
      <w:rPr>
        <w:rStyle w:val="Numrodepage"/>
        <w:rFonts w:ascii="Arial" w:hAnsi="Arial" w:cs="Arial"/>
        <w:sz w:val="18"/>
        <w:szCs w:val="18"/>
      </w:rPr>
      <w:instrText xml:space="preserve"> NUMPAGES </w:instrText>
    </w:r>
    <w:r w:rsidRPr="00D31D0C">
      <w:rPr>
        <w:rStyle w:val="Numrodepage"/>
        <w:rFonts w:ascii="Arial" w:hAnsi="Arial" w:cs="Arial"/>
        <w:sz w:val="18"/>
        <w:szCs w:val="18"/>
      </w:rPr>
      <w:fldChar w:fldCharType="separate"/>
    </w:r>
    <w:r>
      <w:rPr>
        <w:rStyle w:val="Numrodepage"/>
        <w:rFonts w:ascii="Arial" w:hAnsi="Arial" w:cs="Arial"/>
        <w:noProof/>
        <w:sz w:val="18"/>
        <w:szCs w:val="18"/>
      </w:rPr>
      <w:t>12</w:t>
    </w:r>
    <w:r w:rsidRPr="00D31D0C">
      <w:rPr>
        <w:rStyle w:val="Numrodepage"/>
        <w:rFonts w:ascii="Arial" w:hAnsi="Arial" w:cs="Arial"/>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BF58DE0" w14:textId="77777777" w:rsidR="00CB470B" w:rsidRDefault="00CB470B">
      <w:r>
        <w:separator/>
      </w:r>
    </w:p>
  </w:footnote>
  <w:footnote w:type="continuationSeparator" w:id="0">
    <w:p w14:paraId="5E1D6AA2" w14:textId="77777777" w:rsidR="00CB470B" w:rsidRDefault="00CB470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F7A4D"/>
    <w:multiLevelType w:val="hybridMultilevel"/>
    <w:tmpl w:val="7E3C2C7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0046301D"/>
    <w:multiLevelType w:val="multilevel"/>
    <w:tmpl w:val="80AE2DC4"/>
    <w:lvl w:ilvl="0">
      <w:start w:val="4"/>
      <w:numFmt w:val="decimal"/>
      <w:lvlText w:val="%1."/>
      <w:lvlJc w:val="left"/>
      <w:pPr>
        <w:tabs>
          <w:tab w:val="num" w:pos="360"/>
        </w:tabs>
        <w:ind w:left="360" w:hanging="360"/>
      </w:pPr>
      <w:rPr>
        <w:rFonts w:cs="Times New Roman" w:hint="default"/>
      </w:rPr>
    </w:lvl>
    <w:lvl w:ilvl="1">
      <w:start w:val="4"/>
      <w:numFmt w:val="decimal"/>
      <w:lvlText w:val="%1.%2."/>
      <w:lvlJc w:val="left"/>
      <w:pPr>
        <w:tabs>
          <w:tab w:val="num" w:pos="567"/>
        </w:tabs>
        <w:ind w:left="567" w:hanging="283"/>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 w15:restartNumberingAfterBreak="0">
    <w:nsid w:val="06EE12A2"/>
    <w:multiLevelType w:val="hybridMultilevel"/>
    <w:tmpl w:val="354864FA"/>
    <w:lvl w:ilvl="0" w:tplc="FE14C8CE">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0D0118EC"/>
    <w:multiLevelType w:val="hybridMultilevel"/>
    <w:tmpl w:val="12EAEFC2"/>
    <w:lvl w:ilvl="0" w:tplc="B9989CF6">
      <w:start w:val="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F25355B"/>
    <w:multiLevelType w:val="multilevel"/>
    <w:tmpl w:val="855EF8AE"/>
    <w:lvl w:ilvl="0">
      <w:start w:val="1"/>
      <w:numFmt w:val="lowerLetter"/>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5" w15:restartNumberingAfterBreak="0">
    <w:nsid w:val="173F0344"/>
    <w:multiLevelType w:val="hybridMultilevel"/>
    <w:tmpl w:val="12B04338"/>
    <w:lvl w:ilvl="0" w:tplc="040C0001">
      <w:start w:val="3"/>
      <w:numFmt w:val="bullet"/>
      <w:lvlText w:val="-"/>
      <w:lvlJc w:val="left"/>
      <w:pPr>
        <w:ind w:left="720" w:hanging="360"/>
      </w:pPr>
      <w:rPr>
        <w:rFonts w:ascii="Times New Roman" w:hAnsi="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93C4E4A"/>
    <w:multiLevelType w:val="hybridMultilevel"/>
    <w:tmpl w:val="A15CC29E"/>
    <w:lvl w:ilvl="0" w:tplc="867CD94C">
      <w:start w:val="74"/>
      <w:numFmt w:val="bullet"/>
      <w:lvlText w:val="-"/>
      <w:lvlJc w:val="left"/>
      <w:pPr>
        <w:tabs>
          <w:tab w:val="num" w:pos="360"/>
        </w:tabs>
        <w:ind w:left="360" w:hanging="360"/>
      </w:pPr>
      <w:rPr>
        <w:rFonts w:ascii="Times New Roman" w:eastAsia="Times New Roman" w:hAnsi="Times New Roman" w:hint="default"/>
      </w:rPr>
    </w:lvl>
    <w:lvl w:ilvl="1" w:tplc="C96270DA">
      <w:start w:val="1"/>
      <w:numFmt w:val="bullet"/>
      <w:lvlText w:val="o"/>
      <w:lvlJc w:val="left"/>
      <w:pPr>
        <w:tabs>
          <w:tab w:val="num" w:pos="-900"/>
        </w:tabs>
        <w:ind w:left="-900" w:hanging="360"/>
      </w:pPr>
      <w:rPr>
        <w:rFonts w:ascii="Courier New" w:hAnsi="Courier New" w:hint="default"/>
      </w:rPr>
    </w:lvl>
    <w:lvl w:ilvl="2" w:tplc="F67A644A">
      <w:start w:val="1"/>
      <w:numFmt w:val="bullet"/>
      <w:lvlText w:val=""/>
      <w:lvlJc w:val="left"/>
      <w:pPr>
        <w:tabs>
          <w:tab w:val="num" w:pos="-180"/>
        </w:tabs>
        <w:ind w:left="-180" w:hanging="360"/>
      </w:pPr>
      <w:rPr>
        <w:rFonts w:ascii="Wingdings" w:hAnsi="Wingdings" w:hint="default"/>
      </w:rPr>
    </w:lvl>
    <w:lvl w:ilvl="3" w:tplc="05F288F4">
      <w:start w:val="92"/>
      <w:numFmt w:val="bullet"/>
      <w:lvlText w:val="-"/>
      <w:lvlJc w:val="left"/>
      <w:pPr>
        <w:tabs>
          <w:tab w:val="num" w:pos="540"/>
        </w:tabs>
        <w:ind w:left="540" w:hanging="360"/>
      </w:pPr>
      <w:rPr>
        <w:rFonts w:ascii="Times New Roman" w:eastAsia="Times New Roman" w:hAnsi="Times New Roman" w:hint="default"/>
      </w:rPr>
    </w:lvl>
    <w:lvl w:ilvl="4" w:tplc="763E9372">
      <w:start w:val="74"/>
      <w:numFmt w:val="bullet"/>
      <w:lvlText w:val="-"/>
      <w:lvlJc w:val="left"/>
      <w:pPr>
        <w:tabs>
          <w:tab w:val="num" w:pos="1260"/>
        </w:tabs>
        <w:ind w:left="1260" w:hanging="360"/>
      </w:pPr>
      <w:rPr>
        <w:rFonts w:ascii="Times New Roman" w:eastAsia="Times New Roman" w:hAnsi="Times New Roman" w:hint="default"/>
      </w:rPr>
    </w:lvl>
    <w:lvl w:ilvl="5" w:tplc="E89EAD40">
      <w:start w:val="1"/>
      <w:numFmt w:val="bullet"/>
      <w:lvlText w:val=""/>
      <w:lvlJc w:val="left"/>
      <w:pPr>
        <w:tabs>
          <w:tab w:val="num" w:pos="1980"/>
        </w:tabs>
        <w:ind w:left="1980" w:hanging="360"/>
      </w:pPr>
      <w:rPr>
        <w:rFonts w:ascii="Wingdings" w:hAnsi="Wingdings" w:hint="default"/>
      </w:rPr>
    </w:lvl>
    <w:lvl w:ilvl="6" w:tplc="1D5E2A10">
      <w:start w:val="1"/>
      <w:numFmt w:val="bullet"/>
      <w:lvlText w:val=""/>
      <w:lvlJc w:val="left"/>
      <w:pPr>
        <w:tabs>
          <w:tab w:val="num" w:pos="2700"/>
        </w:tabs>
        <w:ind w:left="2700" w:hanging="360"/>
      </w:pPr>
      <w:rPr>
        <w:rFonts w:ascii="Symbol" w:hAnsi="Symbol" w:hint="default"/>
      </w:rPr>
    </w:lvl>
    <w:lvl w:ilvl="7" w:tplc="225EBCB4">
      <w:start w:val="1"/>
      <w:numFmt w:val="bullet"/>
      <w:lvlText w:val="o"/>
      <w:lvlJc w:val="left"/>
      <w:pPr>
        <w:tabs>
          <w:tab w:val="num" w:pos="3420"/>
        </w:tabs>
        <w:ind w:left="3420" w:hanging="360"/>
      </w:pPr>
      <w:rPr>
        <w:rFonts w:ascii="Courier New" w:hAnsi="Courier New" w:hint="default"/>
      </w:rPr>
    </w:lvl>
    <w:lvl w:ilvl="8" w:tplc="FCE21862">
      <w:start w:val="1"/>
      <w:numFmt w:val="bullet"/>
      <w:lvlText w:val=""/>
      <w:lvlJc w:val="left"/>
      <w:pPr>
        <w:tabs>
          <w:tab w:val="num" w:pos="4140"/>
        </w:tabs>
        <w:ind w:left="4140" w:hanging="360"/>
      </w:pPr>
      <w:rPr>
        <w:rFonts w:ascii="Wingdings" w:hAnsi="Wingdings" w:hint="default"/>
      </w:rPr>
    </w:lvl>
  </w:abstractNum>
  <w:abstractNum w:abstractNumId="7" w15:restartNumberingAfterBreak="0">
    <w:nsid w:val="1C0F1D20"/>
    <w:multiLevelType w:val="multilevel"/>
    <w:tmpl w:val="53C6345C"/>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567"/>
        </w:tabs>
        <w:ind w:left="567" w:hanging="283"/>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8" w15:restartNumberingAfterBreak="0">
    <w:nsid w:val="237E6312"/>
    <w:multiLevelType w:val="hybridMultilevel"/>
    <w:tmpl w:val="F99432B4"/>
    <w:lvl w:ilvl="0" w:tplc="17F6A9A2">
      <w:start w:val="1"/>
      <w:numFmt w:val="decimal"/>
      <w:lvlText w:val="%1."/>
      <w:lvlJc w:val="left"/>
      <w:pPr>
        <w:tabs>
          <w:tab w:val="num" w:pos="360"/>
        </w:tabs>
        <w:ind w:left="360" w:hanging="360"/>
      </w:pPr>
      <w:rPr>
        <w:rFonts w:cs="Times New Roman"/>
      </w:rPr>
    </w:lvl>
    <w:lvl w:ilvl="1" w:tplc="227EBAA2">
      <w:start w:val="1"/>
      <w:numFmt w:val="lowerLetter"/>
      <w:lvlText w:val="%2."/>
      <w:lvlJc w:val="left"/>
      <w:pPr>
        <w:tabs>
          <w:tab w:val="num" w:pos="1080"/>
        </w:tabs>
        <w:ind w:left="1080" w:hanging="360"/>
      </w:pPr>
      <w:rPr>
        <w:rFonts w:cs="Times New Roman"/>
      </w:rPr>
    </w:lvl>
    <w:lvl w:ilvl="2" w:tplc="544AEC7E">
      <w:start w:val="1"/>
      <w:numFmt w:val="lowerRoman"/>
      <w:lvlText w:val="%3."/>
      <w:lvlJc w:val="right"/>
      <w:pPr>
        <w:tabs>
          <w:tab w:val="num" w:pos="1800"/>
        </w:tabs>
        <w:ind w:left="1800" w:hanging="180"/>
      </w:pPr>
      <w:rPr>
        <w:rFonts w:cs="Times New Roman"/>
      </w:rPr>
    </w:lvl>
    <w:lvl w:ilvl="3" w:tplc="6670734E">
      <w:start w:val="1"/>
      <w:numFmt w:val="decimal"/>
      <w:lvlText w:val="%4."/>
      <w:lvlJc w:val="left"/>
      <w:pPr>
        <w:tabs>
          <w:tab w:val="num" w:pos="2520"/>
        </w:tabs>
        <w:ind w:left="2520" w:hanging="360"/>
      </w:pPr>
      <w:rPr>
        <w:rFonts w:cs="Times New Roman"/>
      </w:rPr>
    </w:lvl>
    <w:lvl w:ilvl="4" w:tplc="D486AC9A">
      <w:start w:val="1"/>
      <w:numFmt w:val="lowerLetter"/>
      <w:lvlText w:val="%5."/>
      <w:lvlJc w:val="left"/>
      <w:pPr>
        <w:tabs>
          <w:tab w:val="num" w:pos="3240"/>
        </w:tabs>
        <w:ind w:left="3240" w:hanging="360"/>
      </w:pPr>
      <w:rPr>
        <w:rFonts w:cs="Times New Roman"/>
      </w:rPr>
    </w:lvl>
    <w:lvl w:ilvl="5" w:tplc="10ACDC6A">
      <w:start w:val="1"/>
      <w:numFmt w:val="lowerRoman"/>
      <w:lvlText w:val="%6."/>
      <w:lvlJc w:val="right"/>
      <w:pPr>
        <w:tabs>
          <w:tab w:val="num" w:pos="3960"/>
        </w:tabs>
        <w:ind w:left="3960" w:hanging="180"/>
      </w:pPr>
      <w:rPr>
        <w:rFonts w:cs="Times New Roman"/>
      </w:rPr>
    </w:lvl>
    <w:lvl w:ilvl="6" w:tplc="4B880870">
      <w:start w:val="1"/>
      <w:numFmt w:val="decimal"/>
      <w:lvlText w:val="%7."/>
      <w:lvlJc w:val="left"/>
      <w:pPr>
        <w:tabs>
          <w:tab w:val="num" w:pos="4680"/>
        </w:tabs>
        <w:ind w:left="4680" w:hanging="360"/>
      </w:pPr>
      <w:rPr>
        <w:rFonts w:cs="Times New Roman"/>
      </w:rPr>
    </w:lvl>
    <w:lvl w:ilvl="7" w:tplc="35C8BC74">
      <w:start w:val="1"/>
      <w:numFmt w:val="lowerLetter"/>
      <w:lvlText w:val="%8."/>
      <w:lvlJc w:val="left"/>
      <w:pPr>
        <w:tabs>
          <w:tab w:val="num" w:pos="5400"/>
        </w:tabs>
        <w:ind w:left="5400" w:hanging="360"/>
      </w:pPr>
      <w:rPr>
        <w:rFonts w:cs="Times New Roman"/>
      </w:rPr>
    </w:lvl>
    <w:lvl w:ilvl="8" w:tplc="2EF4A9B4">
      <w:start w:val="1"/>
      <w:numFmt w:val="lowerRoman"/>
      <w:lvlText w:val="%9."/>
      <w:lvlJc w:val="right"/>
      <w:pPr>
        <w:tabs>
          <w:tab w:val="num" w:pos="6120"/>
        </w:tabs>
        <w:ind w:left="6120" w:hanging="180"/>
      </w:pPr>
      <w:rPr>
        <w:rFonts w:cs="Times New Roman"/>
      </w:rPr>
    </w:lvl>
  </w:abstractNum>
  <w:abstractNum w:abstractNumId="9" w15:restartNumberingAfterBreak="0">
    <w:nsid w:val="24F4633D"/>
    <w:multiLevelType w:val="multilevel"/>
    <w:tmpl w:val="B9F47642"/>
    <w:lvl w:ilvl="0">
      <w:start w:val="1"/>
      <w:numFmt w:val="decimal"/>
      <w:lvlText w:val="%1"/>
      <w:lvlJc w:val="left"/>
      <w:pPr>
        <w:tabs>
          <w:tab w:val="num" w:pos="540"/>
        </w:tabs>
        <w:ind w:left="540" w:hanging="360"/>
      </w:pPr>
      <w:rPr>
        <w:rFonts w:cs="Times New Roman" w:hint="default"/>
      </w:rPr>
    </w:lvl>
    <w:lvl w:ilvl="1">
      <w:start w:val="1"/>
      <w:numFmt w:val="decimal"/>
      <w:isLgl/>
      <w:lvlText w:val="%1.%2."/>
      <w:lvlJc w:val="left"/>
      <w:pPr>
        <w:tabs>
          <w:tab w:val="num" w:pos="674"/>
        </w:tabs>
        <w:ind w:left="674" w:hanging="390"/>
      </w:pPr>
      <w:rPr>
        <w:rFonts w:cs="Times New Roman" w:hint="default"/>
      </w:rPr>
    </w:lvl>
    <w:lvl w:ilvl="2">
      <w:start w:val="1"/>
      <w:numFmt w:val="decimal"/>
      <w:isLgl/>
      <w:lvlText w:val="%1.%2.%3."/>
      <w:lvlJc w:val="left"/>
      <w:pPr>
        <w:tabs>
          <w:tab w:val="num" w:pos="720"/>
        </w:tabs>
        <w:ind w:left="720" w:hanging="720"/>
      </w:pPr>
      <w:rPr>
        <w:rFonts w:cs="Times New Roman" w:hint="default"/>
      </w:rPr>
    </w:lvl>
    <w:lvl w:ilvl="3">
      <w:start w:val="1"/>
      <w:numFmt w:val="bullet"/>
      <w:lvlText w:val=""/>
      <w:lvlJc w:val="left"/>
      <w:pPr>
        <w:tabs>
          <w:tab w:val="num" w:pos="540"/>
        </w:tabs>
        <w:ind w:left="540" w:hanging="360"/>
      </w:pPr>
      <w:rPr>
        <w:rFonts w:ascii="Symbol" w:hAnsi="Symbol" w:hint="default"/>
      </w:rPr>
    </w:lvl>
    <w:lvl w:ilvl="4">
      <w:start w:val="1"/>
      <w:numFmt w:val="decimal"/>
      <w:isLgl/>
      <w:lvlText w:val="%1.%2.%3.%4.%5."/>
      <w:lvlJc w:val="left"/>
      <w:pPr>
        <w:tabs>
          <w:tab w:val="num" w:pos="1260"/>
        </w:tabs>
        <w:ind w:left="1260" w:hanging="1080"/>
      </w:pPr>
      <w:rPr>
        <w:rFonts w:cs="Times New Roman" w:hint="default"/>
      </w:rPr>
    </w:lvl>
    <w:lvl w:ilvl="5">
      <w:start w:val="1"/>
      <w:numFmt w:val="decimal"/>
      <w:isLgl/>
      <w:lvlText w:val="%1.%2.%3.%4.%5.%6."/>
      <w:lvlJc w:val="left"/>
      <w:pPr>
        <w:tabs>
          <w:tab w:val="num" w:pos="1260"/>
        </w:tabs>
        <w:ind w:left="1260" w:hanging="1080"/>
      </w:pPr>
      <w:rPr>
        <w:rFonts w:cs="Times New Roman" w:hint="default"/>
      </w:rPr>
    </w:lvl>
    <w:lvl w:ilvl="6">
      <w:start w:val="1"/>
      <w:numFmt w:val="decimal"/>
      <w:isLgl/>
      <w:lvlText w:val="%1.%2.%3.%4.%5.%6.%7."/>
      <w:lvlJc w:val="left"/>
      <w:pPr>
        <w:tabs>
          <w:tab w:val="num" w:pos="1260"/>
        </w:tabs>
        <w:ind w:left="1260" w:hanging="1080"/>
      </w:pPr>
      <w:rPr>
        <w:rFonts w:cs="Times New Roman" w:hint="default"/>
      </w:rPr>
    </w:lvl>
    <w:lvl w:ilvl="7">
      <w:start w:val="1"/>
      <w:numFmt w:val="decimal"/>
      <w:isLgl/>
      <w:lvlText w:val="%1.%2.%3.%4.%5.%6.%7.%8."/>
      <w:lvlJc w:val="left"/>
      <w:pPr>
        <w:tabs>
          <w:tab w:val="num" w:pos="1620"/>
        </w:tabs>
        <w:ind w:left="1620" w:hanging="1440"/>
      </w:pPr>
      <w:rPr>
        <w:rFonts w:cs="Times New Roman" w:hint="default"/>
      </w:rPr>
    </w:lvl>
    <w:lvl w:ilvl="8">
      <w:start w:val="1"/>
      <w:numFmt w:val="decimal"/>
      <w:isLgl/>
      <w:lvlText w:val="%1.%2.%3.%4.%5.%6.%7.%8.%9."/>
      <w:lvlJc w:val="left"/>
      <w:pPr>
        <w:tabs>
          <w:tab w:val="num" w:pos="1620"/>
        </w:tabs>
        <w:ind w:left="1620" w:hanging="1440"/>
      </w:pPr>
      <w:rPr>
        <w:rFonts w:cs="Times New Roman" w:hint="default"/>
      </w:rPr>
    </w:lvl>
  </w:abstractNum>
  <w:abstractNum w:abstractNumId="10" w15:restartNumberingAfterBreak="0">
    <w:nsid w:val="272C756D"/>
    <w:multiLevelType w:val="multilevel"/>
    <w:tmpl w:val="73AC1FCE"/>
    <w:lvl w:ilvl="0">
      <w:start w:val="1"/>
      <w:numFmt w:val="decimal"/>
      <w:lvlText w:val="%1."/>
      <w:lvlJc w:val="left"/>
      <w:pPr>
        <w:tabs>
          <w:tab w:val="num" w:pos="360"/>
        </w:tabs>
        <w:ind w:left="360" w:hanging="360"/>
      </w:pPr>
      <w:rPr>
        <w:rFonts w:cs="Times New Roman" w:hint="default"/>
      </w:rPr>
    </w:lvl>
    <w:lvl w:ilvl="1">
      <w:start w:val="4"/>
      <w:numFmt w:val="decimal"/>
      <w:lvlText w:val="%1.%2."/>
      <w:lvlJc w:val="left"/>
      <w:pPr>
        <w:tabs>
          <w:tab w:val="num" w:pos="567"/>
        </w:tabs>
        <w:ind w:left="567" w:hanging="283"/>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1" w15:restartNumberingAfterBreak="0">
    <w:nsid w:val="37EF03C5"/>
    <w:multiLevelType w:val="hybridMultilevel"/>
    <w:tmpl w:val="B0C4CB82"/>
    <w:lvl w:ilvl="0" w:tplc="E5D48A80">
      <w:start w:val="4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91C18BA"/>
    <w:multiLevelType w:val="hybridMultilevel"/>
    <w:tmpl w:val="B7B89DF6"/>
    <w:lvl w:ilvl="0" w:tplc="11903C84">
      <w:start w:val="1"/>
      <w:numFmt w:val="lowerLetter"/>
      <w:lvlText w:val="%1)"/>
      <w:lvlJc w:val="left"/>
      <w:pPr>
        <w:tabs>
          <w:tab w:val="num" w:pos="720"/>
        </w:tabs>
        <w:ind w:left="720" w:hanging="360"/>
      </w:pPr>
      <w:rPr>
        <w:rFonts w:cs="Times New Roman"/>
      </w:rPr>
    </w:lvl>
    <w:lvl w:ilvl="1" w:tplc="05607B38">
      <w:start w:val="1"/>
      <w:numFmt w:val="lowerLetter"/>
      <w:lvlText w:val="%2."/>
      <w:lvlJc w:val="left"/>
      <w:pPr>
        <w:tabs>
          <w:tab w:val="num" w:pos="1440"/>
        </w:tabs>
        <w:ind w:left="1440" w:hanging="360"/>
      </w:pPr>
      <w:rPr>
        <w:rFonts w:cs="Times New Roman"/>
      </w:rPr>
    </w:lvl>
    <w:lvl w:ilvl="2" w:tplc="A8C2B5FE">
      <w:start w:val="1"/>
      <w:numFmt w:val="lowerRoman"/>
      <w:lvlText w:val="%3."/>
      <w:lvlJc w:val="right"/>
      <w:pPr>
        <w:tabs>
          <w:tab w:val="num" w:pos="2160"/>
        </w:tabs>
        <w:ind w:left="2160" w:hanging="180"/>
      </w:pPr>
      <w:rPr>
        <w:rFonts w:cs="Times New Roman"/>
      </w:rPr>
    </w:lvl>
    <w:lvl w:ilvl="3" w:tplc="7CA0A242">
      <w:start w:val="1"/>
      <w:numFmt w:val="decimal"/>
      <w:lvlText w:val="%4."/>
      <w:lvlJc w:val="left"/>
      <w:pPr>
        <w:tabs>
          <w:tab w:val="num" w:pos="2880"/>
        </w:tabs>
        <w:ind w:left="2880" w:hanging="360"/>
      </w:pPr>
      <w:rPr>
        <w:rFonts w:cs="Times New Roman"/>
      </w:rPr>
    </w:lvl>
    <w:lvl w:ilvl="4" w:tplc="2A2681F2">
      <w:start w:val="1"/>
      <w:numFmt w:val="lowerLetter"/>
      <w:lvlText w:val="%5."/>
      <w:lvlJc w:val="left"/>
      <w:pPr>
        <w:tabs>
          <w:tab w:val="num" w:pos="3600"/>
        </w:tabs>
        <w:ind w:left="3600" w:hanging="360"/>
      </w:pPr>
      <w:rPr>
        <w:rFonts w:cs="Times New Roman"/>
      </w:rPr>
    </w:lvl>
    <w:lvl w:ilvl="5" w:tplc="9B94F27A">
      <w:start w:val="1"/>
      <w:numFmt w:val="lowerRoman"/>
      <w:lvlText w:val="%6."/>
      <w:lvlJc w:val="right"/>
      <w:pPr>
        <w:tabs>
          <w:tab w:val="num" w:pos="4320"/>
        </w:tabs>
        <w:ind w:left="4320" w:hanging="180"/>
      </w:pPr>
      <w:rPr>
        <w:rFonts w:cs="Times New Roman"/>
      </w:rPr>
    </w:lvl>
    <w:lvl w:ilvl="6" w:tplc="D956760A">
      <w:start w:val="1"/>
      <w:numFmt w:val="decimal"/>
      <w:lvlText w:val="%7."/>
      <w:lvlJc w:val="left"/>
      <w:pPr>
        <w:tabs>
          <w:tab w:val="num" w:pos="5040"/>
        </w:tabs>
        <w:ind w:left="5040" w:hanging="360"/>
      </w:pPr>
      <w:rPr>
        <w:rFonts w:cs="Times New Roman"/>
      </w:rPr>
    </w:lvl>
    <w:lvl w:ilvl="7" w:tplc="EA08D346">
      <w:start w:val="1"/>
      <w:numFmt w:val="lowerLetter"/>
      <w:lvlText w:val="%8."/>
      <w:lvlJc w:val="left"/>
      <w:pPr>
        <w:tabs>
          <w:tab w:val="num" w:pos="5760"/>
        </w:tabs>
        <w:ind w:left="5760" w:hanging="360"/>
      </w:pPr>
      <w:rPr>
        <w:rFonts w:cs="Times New Roman"/>
      </w:rPr>
    </w:lvl>
    <w:lvl w:ilvl="8" w:tplc="A1560A58">
      <w:start w:val="1"/>
      <w:numFmt w:val="lowerRoman"/>
      <w:lvlText w:val="%9."/>
      <w:lvlJc w:val="right"/>
      <w:pPr>
        <w:tabs>
          <w:tab w:val="num" w:pos="6480"/>
        </w:tabs>
        <w:ind w:left="6480" w:hanging="180"/>
      </w:pPr>
      <w:rPr>
        <w:rFonts w:cs="Times New Roman"/>
      </w:rPr>
    </w:lvl>
  </w:abstractNum>
  <w:abstractNum w:abstractNumId="13" w15:restartNumberingAfterBreak="0">
    <w:nsid w:val="3BD46CD3"/>
    <w:multiLevelType w:val="multilevel"/>
    <w:tmpl w:val="BF28F5C6"/>
    <w:lvl w:ilvl="0">
      <w:start w:val="6"/>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567"/>
        </w:tabs>
        <w:ind w:left="567" w:hanging="283"/>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4" w15:restartNumberingAfterBreak="0">
    <w:nsid w:val="3C2811A1"/>
    <w:multiLevelType w:val="multilevel"/>
    <w:tmpl w:val="4578976A"/>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567"/>
        </w:tabs>
        <w:ind w:left="567" w:hanging="283"/>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5" w15:restartNumberingAfterBreak="0">
    <w:nsid w:val="4AB010CD"/>
    <w:multiLevelType w:val="hybridMultilevel"/>
    <w:tmpl w:val="AADC2B92"/>
    <w:lvl w:ilvl="0" w:tplc="EC564710">
      <w:start w:val="1"/>
      <w:numFmt w:val="decimal"/>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601F5645"/>
    <w:multiLevelType w:val="hybridMultilevel"/>
    <w:tmpl w:val="C382EE74"/>
    <w:lvl w:ilvl="0" w:tplc="485C85CE">
      <w:numFmt w:val="bullet"/>
      <w:lvlText w:val="-"/>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627B5482"/>
    <w:multiLevelType w:val="hybridMultilevel"/>
    <w:tmpl w:val="04D26634"/>
    <w:lvl w:ilvl="0" w:tplc="040C0005">
      <w:start w:val="1"/>
      <w:numFmt w:val="bullet"/>
      <w:lvlText w:val=""/>
      <w:lvlJc w:val="left"/>
      <w:pPr>
        <w:tabs>
          <w:tab w:val="num" w:pos="720"/>
        </w:tabs>
        <w:ind w:left="720" w:hanging="360"/>
      </w:pPr>
      <w:rPr>
        <w:rFonts w:ascii="Wingdings" w:hAnsi="Wingdings" w:hint="default"/>
      </w:rPr>
    </w:lvl>
    <w:lvl w:ilvl="1" w:tplc="DA1CF3E2">
      <w:start w:val="1"/>
      <w:numFmt w:val="bullet"/>
      <w:lvlText w:val="o"/>
      <w:lvlJc w:val="left"/>
      <w:pPr>
        <w:tabs>
          <w:tab w:val="num" w:pos="-5868"/>
        </w:tabs>
        <w:ind w:left="-5868" w:hanging="360"/>
      </w:pPr>
      <w:rPr>
        <w:rFonts w:ascii="Courier New" w:hAnsi="Courier New" w:hint="default"/>
      </w:rPr>
    </w:lvl>
    <w:lvl w:ilvl="2" w:tplc="B54837D8">
      <w:start w:val="1"/>
      <w:numFmt w:val="bullet"/>
      <w:lvlText w:val=""/>
      <w:lvlJc w:val="left"/>
      <w:pPr>
        <w:tabs>
          <w:tab w:val="num" w:pos="-5148"/>
        </w:tabs>
        <w:ind w:left="-5148" w:hanging="360"/>
      </w:pPr>
      <w:rPr>
        <w:rFonts w:ascii="Wingdings" w:hAnsi="Wingdings" w:hint="default"/>
      </w:rPr>
    </w:lvl>
    <w:lvl w:ilvl="3" w:tplc="A0682D2E">
      <w:start w:val="1"/>
      <w:numFmt w:val="bullet"/>
      <w:lvlText w:val=""/>
      <w:lvlJc w:val="left"/>
      <w:pPr>
        <w:tabs>
          <w:tab w:val="num" w:pos="-4428"/>
        </w:tabs>
        <w:ind w:left="-4428" w:hanging="360"/>
      </w:pPr>
      <w:rPr>
        <w:rFonts w:ascii="Symbol" w:hAnsi="Symbol" w:hint="default"/>
      </w:rPr>
    </w:lvl>
    <w:lvl w:ilvl="4" w:tplc="AD46C254">
      <w:start w:val="1"/>
      <w:numFmt w:val="bullet"/>
      <w:lvlText w:val="o"/>
      <w:lvlJc w:val="left"/>
      <w:pPr>
        <w:tabs>
          <w:tab w:val="num" w:pos="-3708"/>
        </w:tabs>
        <w:ind w:left="-3708" w:hanging="360"/>
      </w:pPr>
      <w:rPr>
        <w:rFonts w:ascii="Courier New" w:hAnsi="Courier New" w:hint="default"/>
      </w:rPr>
    </w:lvl>
    <w:lvl w:ilvl="5" w:tplc="BFFA90BA">
      <w:start w:val="1"/>
      <w:numFmt w:val="bullet"/>
      <w:lvlText w:val=""/>
      <w:lvlJc w:val="left"/>
      <w:pPr>
        <w:tabs>
          <w:tab w:val="num" w:pos="-2988"/>
        </w:tabs>
        <w:ind w:left="-2988" w:hanging="360"/>
      </w:pPr>
      <w:rPr>
        <w:rFonts w:ascii="Wingdings" w:hAnsi="Wingdings" w:hint="default"/>
      </w:rPr>
    </w:lvl>
    <w:lvl w:ilvl="6" w:tplc="9D9A829A">
      <w:start w:val="1"/>
      <w:numFmt w:val="bullet"/>
      <w:lvlText w:val=""/>
      <w:lvlJc w:val="left"/>
      <w:pPr>
        <w:tabs>
          <w:tab w:val="num" w:pos="-2268"/>
        </w:tabs>
        <w:ind w:left="-2268" w:hanging="360"/>
      </w:pPr>
      <w:rPr>
        <w:rFonts w:ascii="Symbol" w:hAnsi="Symbol" w:hint="default"/>
      </w:rPr>
    </w:lvl>
    <w:lvl w:ilvl="7" w:tplc="ABC06E2C">
      <w:start w:val="1"/>
      <w:numFmt w:val="bullet"/>
      <w:lvlText w:val="o"/>
      <w:lvlJc w:val="left"/>
      <w:pPr>
        <w:tabs>
          <w:tab w:val="num" w:pos="-1548"/>
        </w:tabs>
        <w:ind w:left="-1548" w:hanging="360"/>
      </w:pPr>
      <w:rPr>
        <w:rFonts w:ascii="Courier New" w:hAnsi="Courier New" w:hint="default"/>
      </w:rPr>
    </w:lvl>
    <w:lvl w:ilvl="8" w:tplc="2C0E8754">
      <w:start w:val="1"/>
      <w:numFmt w:val="bullet"/>
      <w:lvlText w:val=""/>
      <w:lvlJc w:val="left"/>
      <w:pPr>
        <w:tabs>
          <w:tab w:val="num" w:pos="-828"/>
        </w:tabs>
        <w:ind w:left="-828" w:hanging="360"/>
      </w:pPr>
      <w:rPr>
        <w:rFonts w:ascii="Wingdings" w:hAnsi="Wingdings" w:hint="default"/>
      </w:rPr>
    </w:lvl>
  </w:abstractNum>
  <w:abstractNum w:abstractNumId="18" w15:restartNumberingAfterBreak="0">
    <w:nsid w:val="64EC719A"/>
    <w:multiLevelType w:val="multilevel"/>
    <w:tmpl w:val="3942F61A"/>
    <w:lvl w:ilvl="0">
      <w:start w:val="5"/>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567"/>
        </w:tabs>
        <w:ind w:left="567" w:hanging="283"/>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9" w15:restartNumberingAfterBreak="0">
    <w:nsid w:val="65790D7F"/>
    <w:multiLevelType w:val="hybridMultilevel"/>
    <w:tmpl w:val="9CAE4828"/>
    <w:lvl w:ilvl="0" w:tplc="99DAEBC4">
      <w:start w:val="2"/>
      <w:numFmt w:val="decimal"/>
      <w:lvlText w:val="%1."/>
      <w:lvlJc w:val="left"/>
      <w:pPr>
        <w:tabs>
          <w:tab w:val="num" w:pos="360"/>
        </w:tabs>
        <w:ind w:left="360" w:hanging="360"/>
      </w:pPr>
      <w:rPr>
        <w:rFonts w:cs="Times New Roman" w:hint="default"/>
        <w:b/>
        <w:bCs/>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15:restartNumberingAfterBreak="0">
    <w:nsid w:val="65F12523"/>
    <w:multiLevelType w:val="hybridMultilevel"/>
    <w:tmpl w:val="E398E480"/>
    <w:lvl w:ilvl="0" w:tplc="C5587D2C">
      <w:start w:val="1"/>
      <w:numFmt w:val="decimal"/>
      <w:lvlText w:val="%1."/>
      <w:lvlJc w:val="left"/>
      <w:pPr>
        <w:tabs>
          <w:tab w:val="num" w:pos="360"/>
        </w:tabs>
        <w:ind w:left="360" w:hanging="360"/>
      </w:pPr>
      <w:rPr>
        <w:rFonts w:cs="Times New Roman"/>
      </w:rPr>
    </w:lvl>
    <w:lvl w:ilvl="1" w:tplc="86FA896A">
      <w:start w:val="1"/>
      <w:numFmt w:val="lowerLetter"/>
      <w:lvlText w:val="%2."/>
      <w:lvlJc w:val="left"/>
      <w:pPr>
        <w:tabs>
          <w:tab w:val="num" w:pos="1080"/>
        </w:tabs>
        <w:ind w:left="1080" w:hanging="360"/>
      </w:pPr>
      <w:rPr>
        <w:rFonts w:cs="Times New Roman"/>
      </w:rPr>
    </w:lvl>
    <w:lvl w:ilvl="2" w:tplc="108ACCB4">
      <w:start w:val="1"/>
      <w:numFmt w:val="lowerRoman"/>
      <w:lvlText w:val="%3."/>
      <w:lvlJc w:val="right"/>
      <w:pPr>
        <w:tabs>
          <w:tab w:val="num" w:pos="1800"/>
        </w:tabs>
        <w:ind w:left="1800" w:hanging="180"/>
      </w:pPr>
      <w:rPr>
        <w:rFonts w:cs="Times New Roman"/>
      </w:rPr>
    </w:lvl>
    <w:lvl w:ilvl="3" w:tplc="B04281B2">
      <w:start w:val="1"/>
      <w:numFmt w:val="decimal"/>
      <w:lvlText w:val="%4."/>
      <w:lvlJc w:val="left"/>
      <w:pPr>
        <w:tabs>
          <w:tab w:val="num" w:pos="2520"/>
        </w:tabs>
        <w:ind w:left="2520" w:hanging="360"/>
      </w:pPr>
      <w:rPr>
        <w:rFonts w:cs="Times New Roman"/>
        <w:b/>
        <w:bCs/>
      </w:rPr>
    </w:lvl>
    <w:lvl w:ilvl="4" w:tplc="67906888">
      <w:start w:val="1"/>
      <w:numFmt w:val="lowerLetter"/>
      <w:lvlText w:val="%5."/>
      <w:lvlJc w:val="left"/>
      <w:pPr>
        <w:tabs>
          <w:tab w:val="num" w:pos="3240"/>
        </w:tabs>
        <w:ind w:left="3240" w:hanging="360"/>
      </w:pPr>
      <w:rPr>
        <w:rFonts w:cs="Times New Roman"/>
      </w:rPr>
    </w:lvl>
    <w:lvl w:ilvl="5" w:tplc="8A0C6EC2">
      <w:start w:val="1"/>
      <w:numFmt w:val="lowerRoman"/>
      <w:lvlText w:val="%6."/>
      <w:lvlJc w:val="right"/>
      <w:pPr>
        <w:tabs>
          <w:tab w:val="num" w:pos="3960"/>
        </w:tabs>
        <w:ind w:left="3960" w:hanging="180"/>
      </w:pPr>
      <w:rPr>
        <w:rFonts w:cs="Times New Roman"/>
      </w:rPr>
    </w:lvl>
    <w:lvl w:ilvl="6" w:tplc="C5001E68">
      <w:start w:val="1"/>
      <w:numFmt w:val="decimal"/>
      <w:lvlText w:val="%7."/>
      <w:lvlJc w:val="left"/>
      <w:pPr>
        <w:tabs>
          <w:tab w:val="num" w:pos="4680"/>
        </w:tabs>
        <w:ind w:left="4680" w:hanging="360"/>
      </w:pPr>
      <w:rPr>
        <w:rFonts w:cs="Times New Roman"/>
        <w:b/>
        <w:bCs/>
      </w:rPr>
    </w:lvl>
    <w:lvl w:ilvl="7" w:tplc="12F46EB2">
      <w:start w:val="1"/>
      <w:numFmt w:val="lowerLetter"/>
      <w:lvlText w:val="%8."/>
      <w:lvlJc w:val="left"/>
      <w:pPr>
        <w:tabs>
          <w:tab w:val="num" w:pos="5400"/>
        </w:tabs>
        <w:ind w:left="5400" w:hanging="360"/>
      </w:pPr>
      <w:rPr>
        <w:rFonts w:cs="Times New Roman"/>
      </w:rPr>
    </w:lvl>
    <w:lvl w:ilvl="8" w:tplc="331AE4DE">
      <w:start w:val="1"/>
      <w:numFmt w:val="lowerRoman"/>
      <w:lvlText w:val="%9."/>
      <w:lvlJc w:val="right"/>
      <w:pPr>
        <w:tabs>
          <w:tab w:val="num" w:pos="6120"/>
        </w:tabs>
        <w:ind w:left="6120" w:hanging="180"/>
      </w:pPr>
      <w:rPr>
        <w:rFonts w:cs="Times New Roman"/>
      </w:rPr>
    </w:lvl>
  </w:abstractNum>
  <w:abstractNum w:abstractNumId="21" w15:restartNumberingAfterBreak="0">
    <w:nsid w:val="6D4D771E"/>
    <w:multiLevelType w:val="hybridMultilevel"/>
    <w:tmpl w:val="46FE117A"/>
    <w:lvl w:ilvl="0" w:tplc="983CD76E">
      <w:start w:val="16"/>
      <w:numFmt w:val="bullet"/>
      <w:lvlText w:val=""/>
      <w:lvlJc w:val="left"/>
      <w:pPr>
        <w:ind w:left="720" w:hanging="360"/>
      </w:pPr>
      <w:rPr>
        <w:rFonts w:ascii="Wingdings" w:eastAsia="Calibri" w:hAnsi="Wingdings"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2" w15:restartNumberingAfterBreak="0">
    <w:nsid w:val="710766BF"/>
    <w:multiLevelType w:val="hybridMultilevel"/>
    <w:tmpl w:val="B1382766"/>
    <w:lvl w:ilvl="0" w:tplc="C5306C26">
      <w:start w:val="2"/>
      <w:numFmt w:val="decimal"/>
      <w:lvlText w:val="%1."/>
      <w:lvlJc w:val="left"/>
      <w:pPr>
        <w:tabs>
          <w:tab w:val="num" w:pos="360"/>
        </w:tabs>
        <w:ind w:left="360" w:hanging="360"/>
      </w:pPr>
      <w:rPr>
        <w:rFonts w:cs="Times New Roman" w:hint="default"/>
        <w:b/>
        <w:bCs/>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73DB6DD4"/>
    <w:multiLevelType w:val="hybridMultilevel"/>
    <w:tmpl w:val="065EBABE"/>
    <w:lvl w:ilvl="0" w:tplc="2A7AE0D0">
      <w:start w:val="17"/>
      <w:numFmt w:val="bullet"/>
      <w:lvlText w:val="-"/>
      <w:lvlJc w:val="left"/>
      <w:pPr>
        <w:ind w:left="720" w:hanging="360"/>
      </w:pPr>
      <w:rPr>
        <w:rFonts w:ascii="Frutiger LT Std 45 Light" w:eastAsiaTheme="minorHAnsi" w:hAnsi="Frutiger LT Std 45 Light" w:cs="Arial-BoldMT"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772F2AE7"/>
    <w:multiLevelType w:val="hybridMultilevel"/>
    <w:tmpl w:val="5BDC8F44"/>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1899895319">
    <w:abstractNumId w:val="9"/>
  </w:num>
  <w:num w:numId="2" w16cid:durableId="455442207">
    <w:abstractNumId w:val="10"/>
  </w:num>
  <w:num w:numId="3" w16cid:durableId="2025864515">
    <w:abstractNumId w:val="20"/>
  </w:num>
  <w:num w:numId="4" w16cid:durableId="1107851442">
    <w:abstractNumId w:val="6"/>
  </w:num>
  <w:num w:numId="5" w16cid:durableId="995258402">
    <w:abstractNumId w:val="8"/>
  </w:num>
  <w:num w:numId="6" w16cid:durableId="1086146845">
    <w:abstractNumId w:val="12"/>
  </w:num>
  <w:num w:numId="7" w16cid:durableId="853955125">
    <w:abstractNumId w:val="4"/>
  </w:num>
  <w:num w:numId="8" w16cid:durableId="1766342159">
    <w:abstractNumId w:val="17"/>
  </w:num>
  <w:num w:numId="9" w16cid:durableId="432894710">
    <w:abstractNumId w:val="15"/>
  </w:num>
  <w:num w:numId="10" w16cid:durableId="1071193548">
    <w:abstractNumId w:val="1"/>
  </w:num>
  <w:num w:numId="11" w16cid:durableId="870073938">
    <w:abstractNumId w:val="16"/>
  </w:num>
  <w:num w:numId="12" w16cid:durableId="48117449">
    <w:abstractNumId w:val="13"/>
  </w:num>
  <w:num w:numId="13" w16cid:durableId="784542971">
    <w:abstractNumId w:val="7"/>
  </w:num>
  <w:num w:numId="14" w16cid:durableId="1816675696">
    <w:abstractNumId w:val="18"/>
  </w:num>
  <w:num w:numId="15" w16cid:durableId="995260344">
    <w:abstractNumId w:val="5"/>
  </w:num>
  <w:num w:numId="16" w16cid:durableId="69933171">
    <w:abstractNumId w:val="3"/>
  </w:num>
  <w:num w:numId="17" w16cid:durableId="1235092349">
    <w:abstractNumId w:val="23"/>
  </w:num>
  <w:num w:numId="18" w16cid:durableId="381290143">
    <w:abstractNumId w:val="21"/>
  </w:num>
  <w:num w:numId="19" w16cid:durableId="136459773">
    <w:abstractNumId w:val="19"/>
  </w:num>
  <w:num w:numId="20" w16cid:durableId="491265241">
    <w:abstractNumId w:val="22"/>
  </w:num>
  <w:num w:numId="21" w16cid:durableId="1920023001">
    <w:abstractNumId w:val="24"/>
  </w:num>
  <w:num w:numId="22" w16cid:durableId="1854293783">
    <w:abstractNumId w:val="0"/>
  </w:num>
  <w:num w:numId="23" w16cid:durableId="1049379530">
    <w:abstractNumId w:val="2"/>
  </w:num>
  <w:num w:numId="24" w16cid:durableId="858935072">
    <w:abstractNumId w:val="14"/>
  </w:num>
  <w:num w:numId="25" w16cid:durableId="1397823213">
    <w:abstractNumId w:val="11"/>
  </w:num>
  <w:numIdMacAtCleanup w:val="20"/>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DECOURCELLE Romain">
    <w15:presenceInfo w15:providerId="AD" w15:userId="S::romain.decourcelle@onf.fr::3082eb82-1f40-404a-a8bc-4d11c5369b3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4F93"/>
    <w:rsid w:val="00003C83"/>
    <w:rsid w:val="00012531"/>
    <w:rsid w:val="00015077"/>
    <w:rsid w:val="0001697E"/>
    <w:rsid w:val="000175A3"/>
    <w:rsid w:val="00021499"/>
    <w:rsid w:val="000250F3"/>
    <w:rsid w:val="00027499"/>
    <w:rsid w:val="000318B0"/>
    <w:rsid w:val="0003701D"/>
    <w:rsid w:val="000407E7"/>
    <w:rsid w:val="000416D9"/>
    <w:rsid w:val="00042D46"/>
    <w:rsid w:val="00043A05"/>
    <w:rsid w:val="00044B02"/>
    <w:rsid w:val="00044D4D"/>
    <w:rsid w:val="0004619F"/>
    <w:rsid w:val="0004768D"/>
    <w:rsid w:val="0005211A"/>
    <w:rsid w:val="00052968"/>
    <w:rsid w:val="00053001"/>
    <w:rsid w:val="0005360C"/>
    <w:rsid w:val="00060505"/>
    <w:rsid w:val="00073698"/>
    <w:rsid w:val="00073D38"/>
    <w:rsid w:val="000740BA"/>
    <w:rsid w:val="00075F3D"/>
    <w:rsid w:val="00076596"/>
    <w:rsid w:val="00086AB9"/>
    <w:rsid w:val="00086E53"/>
    <w:rsid w:val="00090883"/>
    <w:rsid w:val="00091F1F"/>
    <w:rsid w:val="0009676D"/>
    <w:rsid w:val="00097937"/>
    <w:rsid w:val="000A1322"/>
    <w:rsid w:val="000B0270"/>
    <w:rsid w:val="000B2698"/>
    <w:rsid w:val="000B26EE"/>
    <w:rsid w:val="000C0673"/>
    <w:rsid w:val="000C232A"/>
    <w:rsid w:val="000C4F94"/>
    <w:rsid w:val="000C6A6E"/>
    <w:rsid w:val="000D0398"/>
    <w:rsid w:val="000D1F21"/>
    <w:rsid w:val="000D246E"/>
    <w:rsid w:val="000D50DE"/>
    <w:rsid w:val="000E449C"/>
    <w:rsid w:val="000F12E2"/>
    <w:rsid w:val="000F1E26"/>
    <w:rsid w:val="000F2161"/>
    <w:rsid w:val="000F69F4"/>
    <w:rsid w:val="000F6DF7"/>
    <w:rsid w:val="000F7D93"/>
    <w:rsid w:val="0010094D"/>
    <w:rsid w:val="00101E16"/>
    <w:rsid w:val="001045D4"/>
    <w:rsid w:val="00106FF0"/>
    <w:rsid w:val="00117F09"/>
    <w:rsid w:val="00121344"/>
    <w:rsid w:val="00121CD9"/>
    <w:rsid w:val="00124815"/>
    <w:rsid w:val="00126E3F"/>
    <w:rsid w:val="001275AC"/>
    <w:rsid w:val="001304AC"/>
    <w:rsid w:val="00130ED4"/>
    <w:rsid w:val="0013134C"/>
    <w:rsid w:val="00132575"/>
    <w:rsid w:val="0014083D"/>
    <w:rsid w:val="001448EA"/>
    <w:rsid w:val="00153AA2"/>
    <w:rsid w:val="0015423C"/>
    <w:rsid w:val="00155A8B"/>
    <w:rsid w:val="00157270"/>
    <w:rsid w:val="001611C5"/>
    <w:rsid w:val="00164DAE"/>
    <w:rsid w:val="001663DF"/>
    <w:rsid w:val="00167883"/>
    <w:rsid w:val="00174EAC"/>
    <w:rsid w:val="00174F5F"/>
    <w:rsid w:val="00181B2D"/>
    <w:rsid w:val="0018229E"/>
    <w:rsid w:val="0018242E"/>
    <w:rsid w:val="001903E0"/>
    <w:rsid w:val="0019092E"/>
    <w:rsid w:val="0019106D"/>
    <w:rsid w:val="00191FD8"/>
    <w:rsid w:val="001922F8"/>
    <w:rsid w:val="00193765"/>
    <w:rsid w:val="0019604C"/>
    <w:rsid w:val="00197023"/>
    <w:rsid w:val="001A04F9"/>
    <w:rsid w:val="001A3DE1"/>
    <w:rsid w:val="001A5ABB"/>
    <w:rsid w:val="001A7B25"/>
    <w:rsid w:val="001B28CC"/>
    <w:rsid w:val="001C0049"/>
    <w:rsid w:val="001D1882"/>
    <w:rsid w:val="001D3CDA"/>
    <w:rsid w:val="001D4324"/>
    <w:rsid w:val="001D61D3"/>
    <w:rsid w:val="001D633F"/>
    <w:rsid w:val="001E0333"/>
    <w:rsid w:val="001E0A7F"/>
    <w:rsid w:val="001E23F7"/>
    <w:rsid w:val="001E36C4"/>
    <w:rsid w:val="001E6F7E"/>
    <w:rsid w:val="001F00B4"/>
    <w:rsid w:val="001F0541"/>
    <w:rsid w:val="001F355F"/>
    <w:rsid w:val="001F786A"/>
    <w:rsid w:val="0020013D"/>
    <w:rsid w:val="00201333"/>
    <w:rsid w:val="00201D62"/>
    <w:rsid w:val="00202D91"/>
    <w:rsid w:val="0020588E"/>
    <w:rsid w:val="00211AB1"/>
    <w:rsid w:val="00216F93"/>
    <w:rsid w:val="00230653"/>
    <w:rsid w:val="00231221"/>
    <w:rsid w:val="00232297"/>
    <w:rsid w:val="00233F2C"/>
    <w:rsid w:val="00237F7C"/>
    <w:rsid w:val="00240465"/>
    <w:rsid w:val="00241DDD"/>
    <w:rsid w:val="00260304"/>
    <w:rsid w:val="00261EC0"/>
    <w:rsid w:val="00265703"/>
    <w:rsid w:val="00266493"/>
    <w:rsid w:val="00266989"/>
    <w:rsid w:val="00270729"/>
    <w:rsid w:val="00270DD6"/>
    <w:rsid w:val="00272C58"/>
    <w:rsid w:val="00273FEE"/>
    <w:rsid w:val="0027458D"/>
    <w:rsid w:val="002752A1"/>
    <w:rsid w:val="0027619A"/>
    <w:rsid w:val="00281D1C"/>
    <w:rsid w:val="00284237"/>
    <w:rsid w:val="00284E38"/>
    <w:rsid w:val="002852BF"/>
    <w:rsid w:val="002A0C32"/>
    <w:rsid w:val="002A299F"/>
    <w:rsid w:val="002A73D2"/>
    <w:rsid w:val="002A7D6A"/>
    <w:rsid w:val="002B1F11"/>
    <w:rsid w:val="002B282B"/>
    <w:rsid w:val="002B2EE2"/>
    <w:rsid w:val="002B5EF8"/>
    <w:rsid w:val="002C01E9"/>
    <w:rsid w:val="002C3498"/>
    <w:rsid w:val="002C3C22"/>
    <w:rsid w:val="002C4806"/>
    <w:rsid w:val="002C7D59"/>
    <w:rsid w:val="002D12DC"/>
    <w:rsid w:val="002D4AAC"/>
    <w:rsid w:val="002D5CBB"/>
    <w:rsid w:val="002D6B91"/>
    <w:rsid w:val="002D77AE"/>
    <w:rsid w:val="002E2017"/>
    <w:rsid w:val="002E2A5F"/>
    <w:rsid w:val="002E45B8"/>
    <w:rsid w:val="002E53E7"/>
    <w:rsid w:val="002E71AE"/>
    <w:rsid w:val="002E7BC7"/>
    <w:rsid w:val="00300428"/>
    <w:rsid w:val="0030282C"/>
    <w:rsid w:val="00304B58"/>
    <w:rsid w:val="00311A7D"/>
    <w:rsid w:val="00316EEE"/>
    <w:rsid w:val="00320B87"/>
    <w:rsid w:val="00320E91"/>
    <w:rsid w:val="00321B0F"/>
    <w:rsid w:val="003257D6"/>
    <w:rsid w:val="00325C81"/>
    <w:rsid w:val="00327D11"/>
    <w:rsid w:val="0033130E"/>
    <w:rsid w:val="003325D1"/>
    <w:rsid w:val="00337B25"/>
    <w:rsid w:val="003437E9"/>
    <w:rsid w:val="003463DB"/>
    <w:rsid w:val="003472A4"/>
    <w:rsid w:val="003476EA"/>
    <w:rsid w:val="003502A4"/>
    <w:rsid w:val="00355B84"/>
    <w:rsid w:val="003645E2"/>
    <w:rsid w:val="003724AA"/>
    <w:rsid w:val="0037276D"/>
    <w:rsid w:val="00372FA7"/>
    <w:rsid w:val="00374971"/>
    <w:rsid w:val="00374E3F"/>
    <w:rsid w:val="0038288E"/>
    <w:rsid w:val="0038338A"/>
    <w:rsid w:val="003862A4"/>
    <w:rsid w:val="003954A3"/>
    <w:rsid w:val="00397FCD"/>
    <w:rsid w:val="003A2B26"/>
    <w:rsid w:val="003A36D8"/>
    <w:rsid w:val="003A785B"/>
    <w:rsid w:val="003B0276"/>
    <w:rsid w:val="003B49BB"/>
    <w:rsid w:val="003C1FDB"/>
    <w:rsid w:val="003C3336"/>
    <w:rsid w:val="003C38B5"/>
    <w:rsid w:val="003C4153"/>
    <w:rsid w:val="003C5CCD"/>
    <w:rsid w:val="003C60CA"/>
    <w:rsid w:val="003D4448"/>
    <w:rsid w:val="003D4C56"/>
    <w:rsid w:val="003D550C"/>
    <w:rsid w:val="003E036B"/>
    <w:rsid w:val="003E04D5"/>
    <w:rsid w:val="003E1EA3"/>
    <w:rsid w:val="003E27DC"/>
    <w:rsid w:val="003E2C20"/>
    <w:rsid w:val="003E3E87"/>
    <w:rsid w:val="003E53C4"/>
    <w:rsid w:val="003E542D"/>
    <w:rsid w:val="003E5DC3"/>
    <w:rsid w:val="003F0023"/>
    <w:rsid w:val="003F0E54"/>
    <w:rsid w:val="003F37AC"/>
    <w:rsid w:val="003F72FC"/>
    <w:rsid w:val="00401D75"/>
    <w:rsid w:val="0040233C"/>
    <w:rsid w:val="00402529"/>
    <w:rsid w:val="0040328C"/>
    <w:rsid w:val="00403385"/>
    <w:rsid w:val="00405BCE"/>
    <w:rsid w:val="00410C80"/>
    <w:rsid w:val="00412173"/>
    <w:rsid w:val="004149DA"/>
    <w:rsid w:val="00414AA3"/>
    <w:rsid w:val="00417926"/>
    <w:rsid w:val="0042234D"/>
    <w:rsid w:val="004247A4"/>
    <w:rsid w:val="0042637F"/>
    <w:rsid w:val="00433325"/>
    <w:rsid w:val="00434BCB"/>
    <w:rsid w:val="00435080"/>
    <w:rsid w:val="004357FA"/>
    <w:rsid w:val="00435888"/>
    <w:rsid w:val="00440700"/>
    <w:rsid w:val="00445F25"/>
    <w:rsid w:val="00450006"/>
    <w:rsid w:val="004507D9"/>
    <w:rsid w:val="004532F5"/>
    <w:rsid w:val="00454808"/>
    <w:rsid w:val="0045623D"/>
    <w:rsid w:val="0045671D"/>
    <w:rsid w:val="00456EB4"/>
    <w:rsid w:val="00462DDD"/>
    <w:rsid w:val="004664C8"/>
    <w:rsid w:val="00466AD0"/>
    <w:rsid w:val="0047261A"/>
    <w:rsid w:val="00472FF5"/>
    <w:rsid w:val="00475C63"/>
    <w:rsid w:val="004774E5"/>
    <w:rsid w:val="00477E74"/>
    <w:rsid w:val="00481D94"/>
    <w:rsid w:val="00484374"/>
    <w:rsid w:val="00485F19"/>
    <w:rsid w:val="0048682B"/>
    <w:rsid w:val="00486E17"/>
    <w:rsid w:val="00487AA7"/>
    <w:rsid w:val="004931B0"/>
    <w:rsid w:val="004A14F4"/>
    <w:rsid w:val="004A2128"/>
    <w:rsid w:val="004A2762"/>
    <w:rsid w:val="004A2D60"/>
    <w:rsid w:val="004A35C5"/>
    <w:rsid w:val="004A42F5"/>
    <w:rsid w:val="004A52F4"/>
    <w:rsid w:val="004A6AC6"/>
    <w:rsid w:val="004A7CD4"/>
    <w:rsid w:val="004B04F6"/>
    <w:rsid w:val="004B1A71"/>
    <w:rsid w:val="004B6A68"/>
    <w:rsid w:val="004C74AF"/>
    <w:rsid w:val="004D22F3"/>
    <w:rsid w:val="004D2461"/>
    <w:rsid w:val="004D43E4"/>
    <w:rsid w:val="004E1A88"/>
    <w:rsid w:val="004E208B"/>
    <w:rsid w:val="004E4D7A"/>
    <w:rsid w:val="004E58B7"/>
    <w:rsid w:val="004F0C4C"/>
    <w:rsid w:val="004F11C0"/>
    <w:rsid w:val="004F3396"/>
    <w:rsid w:val="00502B46"/>
    <w:rsid w:val="0050772B"/>
    <w:rsid w:val="00511465"/>
    <w:rsid w:val="005136A0"/>
    <w:rsid w:val="00513CD1"/>
    <w:rsid w:val="00521144"/>
    <w:rsid w:val="00523757"/>
    <w:rsid w:val="00530DF8"/>
    <w:rsid w:val="0053431A"/>
    <w:rsid w:val="00540256"/>
    <w:rsid w:val="00543B67"/>
    <w:rsid w:val="0054608E"/>
    <w:rsid w:val="00546FBB"/>
    <w:rsid w:val="00550E07"/>
    <w:rsid w:val="00552D92"/>
    <w:rsid w:val="0056080C"/>
    <w:rsid w:val="00562C58"/>
    <w:rsid w:val="00564FA5"/>
    <w:rsid w:val="005665E8"/>
    <w:rsid w:val="0057683B"/>
    <w:rsid w:val="005777DB"/>
    <w:rsid w:val="00577B5D"/>
    <w:rsid w:val="00581C0B"/>
    <w:rsid w:val="00593F53"/>
    <w:rsid w:val="00595C30"/>
    <w:rsid w:val="0059700C"/>
    <w:rsid w:val="005A35F8"/>
    <w:rsid w:val="005A44B3"/>
    <w:rsid w:val="005B25DF"/>
    <w:rsid w:val="005B38CA"/>
    <w:rsid w:val="005B59A4"/>
    <w:rsid w:val="005B75BF"/>
    <w:rsid w:val="005C4FB7"/>
    <w:rsid w:val="005C5BEB"/>
    <w:rsid w:val="005C684B"/>
    <w:rsid w:val="005D5805"/>
    <w:rsid w:val="005E305C"/>
    <w:rsid w:val="005E3E5E"/>
    <w:rsid w:val="005F12C6"/>
    <w:rsid w:val="005F1742"/>
    <w:rsid w:val="005F46CF"/>
    <w:rsid w:val="005F5FBD"/>
    <w:rsid w:val="005F727B"/>
    <w:rsid w:val="00600490"/>
    <w:rsid w:val="006035A3"/>
    <w:rsid w:val="006061A4"/>
    <w:rsid w:val="00606E09"/>
    <w:rsid w:val="00610349"/>
    <w:rsid w:val="006111EA"/>
    <w:rsid w:val="006126E4"/>
    <w:rsid w:val="00613C4A"/>
    <w:rsid w:val="0062307E"/>
    <w:rsid w:val="00623A82"/>
    <w:rsid w:val="00625FE5"/>
    <w:rsid w:val="00626518"/>
    <w:rsid w:val="006338AA"/>
    <w:rsid w:val="00634FE0"/>
    <w:rsid w:val="00635A8E"/>
    <w:rsid w:val="006403F7"/>
    <w:rsid w:val="006454E4"/>
    <w:rsid w:val="00646257"/>
    <w:rsid w:val="00650BDA"/>
    <w:rsid w:val="006518B8"/>
    <w:rsid w:val="006540AD"/>
    <w:rsid w:val="00660567"/>
    <w:rsid w:val="00660892"/>
    <w:rsid w:val="00661B6C"/>
    <w:rsid w:val="006630D6"/>
    <w:rsid w:val="006637DD"/>
    <w:rsid w:val="00665105"/>
    <w:rsid w:val="0066541F"/>
    <w:rsid w:val="00673B46"/>
    <w:rsid w:val="0067620F"/>
    <w:rsid w:val="006815A9"/>
    <w:rsid w:val="006832C2"/>
    <w:rsid w:val="006838B1"/>
    <w:rsid w:val="00683F2F"/>
    <w:rsid w:val="00687495"/>
    <w:rsid w:val="00690C27"/>
    <w:rsid w:val="00694C0C"/>
    <w:rsid w:val="006953BE"/>
    <w:rsid w:val="00695928"/>
    <w:rsid w:val="00696B62"/>
    <w:rsid w:val="00697E94"/>
    <w:rsid w:val="006A3D42"/>
    <w:rsid w:val="006B2874"/>
    <w:rsid w:val="006B35C8"/>
    <w:rsid w:val="006B4C3A"/>
    <w:rsid w:val="006B5D31"/>
    <w:rsid w:val="006C2634"/>
    <w:rsid w:val="006C32FC"/>
    <w:rsid w:val="006C3D64"/>
    <w:rsid w:val="006C7F84"/>
    <w:rsid w:val="006D208C"/>
    <w:rsid w:val="006D48D0"/>
    <w:rsid w:val="006E09E0"/>
    <w:rsid w:val="006E21B9"/>
    <w:rsid w:val="006E3CCA"/>
    <w:rsid w:val="006E6549"/>
    <w:rsid w:val="006F291D"/>
    <w:rsid w:val="006F30E8"/>
    <w:rsid w:val="006F4A96"/>
    <w:rsid w:val="006F4B8F"/>
    <w:rsid w:val="006F52B2"/>
    <w:rsid w:val="006F53EF"/>
    <w:rsid w:val="007007E5"/>
    <w:rsid w:val="00703035"/>
    <w:rsid w:val="00710DF8"/>
    <w:rsid w:val="00715F70"/>
    <w:rsid w:val="007227B2"/>
    <w:rsid w:val="0072344C"/>
    <w:rsid w:val="00731182"/>
    <w:rsid w:val="00731FED"/>
    <w:rsid w:val="007320EB"/>
    <w:rsid w:val="00732C79"/>
    <w:rsid w:val="00737E57"/>
    <w:rsid w:val="00740CF8"/>
    <w:rsid w:val="00743681"/>
    <w:rsid w:val="00745476"/>
    <w:rsid w:val="0074734A"/>
    <w:rsid w:val="007474CF"/>
    <w:rsid w:val="007507B9"/>
    <w:rsid w:val="00752269"/>
    <w:rsid w:val="00757504"/>
    <w:rsid w:val="00762F60"/>
    <w:rsid w:val="00767D19"/>
    <w:rsid w:val="00770622"/>
    <w:rsid w:val="00776B91"/>
    <w:rsid w:val="00781109"/>
    <w:rsid w:val="00781B0B"/>
    <w:rsid w:val="00782CF7"/>
    <w:rsid w:val="00784021"/>
    <w:rsid w:val="00785847"/>
    <w:rsid w:val="0079298F"/>
    <w:rsid w:val="00793F97"/>
    <w:rsid w:val="007964F0"/>
    <w:rsid w:val="007A1FB4"/>
    <w:rsid w:val="007A337E"/>
    <w:rsid w:val="007A3392"/>
    <w:rsid w:val="007A514C"/>
    <w:rsid w:val="007A6811"/>
    <w:rsid w:val="007B3C8C"/>
    <w:rsid w:val="007B5C4F"/>
    <w:rsid w:val="007B5CB4"/>
    <w:rsid w:val="007B7206"/>
    <w:rsid w:val="007B7A4E"/>
    <w:rsid w:val="007C003B"/>
    <w:rsid w:val="007C5033"/>
    <w:rsid w:val="007C72FA"/>
    <w:rsid w:val="007C7F44"/>
    <w:rsid w:val="007D0509"/>
    <w:rsid w:val="007D383E"/>
    <w:rsid w:val="007D449F"/>
    <w:rsid w:val="007D454D"/>
    <w:rsid w:val="007D5260"/>
    <w:rsid w:val="007D546D"/>
    <w:rsid w:val="007D60BF"/>
    <w:rsid w:val="007E107A"/>
    <w:rsid w:val="007E2A62"/>
    <w:rsid w:val="007E5678"/>
    <w:rsid w:val="007E5EE8"/>
    <w:rsid w:val="007E7631"/>
    <w:rsid w:val="007F0B46"/>
    <w:rsid w:val="007F2E43"/>
    <w:rsid w:val="007F3282"/>
    <w:rsid w:val="007F339F"/>
    <w:rsid w:val="007F58F4"/>
    <w:rsid w:val="007F6933"/>
    <w:rsid w:val="007F6F57"/>
    <w:rsid w:val="0080250F"/>
    <w:rsid w:val="008033A4"/>
    <w:rsid w:val="00810A87"/>
    <w:rsid w:val="00811778"/>
    <w:rsid w:val="00812854"/>
    <w:rsid w:val="00813C73"/>
    <w:rsid w:val="008151F5"/>
    <w:rsid w:val="00815CF4"/>
    <w:rsid w:val="0081635D"/>
    <w:rsid w:val="00823D0C"/>
    <w:rsid w:val="00826F1E"/>
    <w:rsid w:val="00831D4A"/>
    <w:rsid w:val="008420B6"/>
    <w:rsid w:val="00850E5D"/>
    <w:rsid w:val="00854FB5"/>
    <w:rsid w:val="00857F33"/>
    <w:rsid w:val="0086307F"/>
    <w:rsid w:val="00863EDB"/>
    <w:rsid w:val="008676D2"/>
    <w:rsid w:val="008755F2"/>
    <w:rsid w:val="00880CBC"/>
    <w:rsid w:val="00883B15"/>
    <w:rsid w:val="00886822"/>
    <w:rsid w:val="00891920"/>
    <w:rsid w:val="00893927"/>
    <w:rsid w:val="00894C00"/>
    <w:rsid w:val="00895F86"/>
    <w:rsid w:val="008966CC"/>
    <w:rsid w:val="008976E3"/>
    <w:rsid w:val="008A2BC9"/>
    <w:rsid w:val="008A39E4"/>
    <w:rsid w:val="008B095A"/>
    <w:rsid w:val="008B637D"/>
    <w:rsid w:val="008C1C00"/>
    <w:rsid w:val="008C24E4"/>
    <w:rsid w:val="008C6196"/>
    <w:rsid w:val="008D1DD4"/>
    <w:rsid w:val="008D2174"/>
    <w:rsid w:val="008D311B"/>
    <w:rsid w:val="008D3CED"/>
    <w:rsid w:val="008D3ED9"/>
    <w:rsid w:val="008E4929"/>
    <w:rsid w:val="008E5C39"/>
    <w:rsid w:val="008F15AA"/>
    <w:rsid w:val="008F253B"/>
    <w:rsid w:val="008F3742"/>
    <w:rsid w:val="009049AA"/>
    <w:rsid w:val="0090742E"/>
    <w:rsid w:val="0091069F"/>
    <w:rsid w:val="00911660"/>
    <w:rsid w:val="00914775"/>
    <w:rsid w:val="0091512E"/>
    <w:rsid w:val="009159AC"/>
    <w:rsid w:val="00916A23"/>
    <w:rsid w:val="00921281"/>
    <w:rsid w:val="00921888"/>
    <w:rsid w:val="009219B2"/>
    <w:rsid w:val="00927B1C"/>
    <w:rsid w:val="009316E7"/>
    <w:rsid w:val="00931BEB"/>
    <w:rsid w:val="009335AB"/>
    <w:rsid w:val="009429D4"/>
    <w:rsid w:val="00943DFF"/>
    <w:rsid w:val="00943EE3"/>
    <w:rsid w:val="0094638B"/>
    <w:rsid w:val="00950BF0"/>
    <w:rsid w:val="00950F6D"/>
    <w:rsid w:val="00952D48"/>
    <w:rsid w:val="00956942"/>
    <w:rsid w:val="00961413"/>
    <w:rsid w:val="009714D2"/>
    <w:rsid w:val="0097290A"/>
    <w:rsid w:val="00975CBA"/>
    <w:rsid w:val="00977766"/>
    <w:rsid w:val="00983F86"/>
    <w:rsid w:val="009872B4"/>
    <w:rsid w:val="00994A62"/>
    <w:rsid w:val="009979CA"/>
    <w:rsid w:val="009A0AF2"/>
    <w:rsid w:val="009A2F97"/>
    <w:rsid w:val="009A55E2"/>
    <w:rsid w:val="009A7B5E"/>
    <w:rsid w:val="009B33D5"/>
    <w:rsid w:val="009B40C5"/>
    <w:rsid w:val="009B525D"/>
    <w:rsid w:val="009C71C0"/>
    <w:rsid w:val="009D2499"/>
    <w:rsid w:val="009D4636"/>
    <w:rsid w:val="009D6BAF"/>
    <w:rsid w:val="009E04D8"/>
    <w:rsid w:val="009E09BC"/>
    <w:rsid w:val="009E1DCE"/>
    <w:rsid w:val="009F23CE"/>
    <w:rsid w:val="009F52C3"/>
    <w:rsid w:val="009F6E63"/>
    <w:rsid w:val="00A05E3F"/>
    <w:rsid w:val="00A071E4"/>
    <w:rsid w:val="00A074EE"/>
    <w:rsid w:val="00A1030C"/>
    <w:rsid w:val="00A10BD2"/>
    <w:rsid w:val="00A11725"/>
    <w:rsid w:val="00A11A2F"/>
    <w:rsid w:val="00A129F7"/>
    <w:rsid w:val="00A140C4"/>
    <w:rsid w:val="00A20FCC"/>
    <w:rsid w:val="00A279BE"/>
    <w:rsid w:val="00A45059"/>
    <w:rsid w:val="00A45E77"/>
    <w:rsid w:val="00A46F84"/>
    <w:rsid w:val="00A47D77"/>
    <w:rsid w:val="00A47EB8"/>
    <w:rsid w:val="00A502B9"/>
    <w:rsid w:val="00A52D17"/>
    <w:rsid w:val="00A56A7D"/>
    <w:rsid w:val="00A57C64"/>
    <w:rsid w:val="00A606F8"/>
    <w:rsid w:val="00A635DF"/>
    <w:rsid w:val="00A636D6"/>
    <w:rsid w:val="00A67205"/>
    <w:rsid w:val="00A7403A"/>
    <w:rsid w:val="00A80FE6"/>
    <w:rsid w:val="00A82AE6"/>
    <w:rsid w:val="00A86769"/>
    <w:rsid w:val="00A925A2"/>
    <w:rsid w:val="00A947A6"/>
    <w:rsid w:val="00A9574A"/>
    <w:rsid w:val="00AA02FB"/>
    <w:rsid w:val="00AA2DA0"/>
    <w:rsid w:val="00AB3B65"/>
    <w:rsid w:val="00AB5423"/>
    <w:rsid w:val="00AB6908"/>
    <w:rsid w:val="00AB7D7D"/>
    <w:rsid w:val="00AC0C5B"/>
    <w:rsid w:val="00AC1C55"/>
    <w:rsid w:val="00AC2F6E"/>
    <w:rsid w:val="00AC3B16"/>
    <w:rsid w:val="00AC4791"/>
    <w:rsid w:val="00AC5213"/>
    <w:rsid w:val="00AC570C"/>
    <w:rsid w:val="00AC5EEB"/>
    <w:rsid w:val="00AC67B6"/>
    <w:rsid w:val="00AC7660"/>
    <w:rsid w:val="00AC76E5"/>
    <w:rsid w:val="00AC785E"/>
    <w:rsid w:val="00AD083F"/>
    <w:rsid w:val="00AD330F"/>
    <w:rsid w:val="00AD5767"/>
    <w:rsid w:val="00AD60D1"/>
    <w:rsid w:val="00AD662D"/>
    <w:rsid w:val="00AE0D83"/>
    <w:rsid w:val="00AE1BD4"/>
    <w:rsid w:val="00AE2237"/>
    <w:rsid w:val="00AF4281"/>
    <w:rsid w:val="00AF579A"/>
    <w:rsid w:val="00AF65D8"/>
    <w:rsid w:val="00B0237A"/>
    <w:rsid w:val="00B05E20"/>
    <w:rsid w:val="00B0704A"/>
    <w:rsid w:val="00B07802"/>
    <w:rsid w:val="00B100EC"/>
    <w:rsid w:val="00B10FA9"/>
    <w:rsid w:val="00B13E91"/>
    <w:rsid w:val="00B161D6"/>
    <w:rsid w:val="00B1742B"/>
    <w:rsid w:val="00B21B0F"/>
    <w:rsid w:val="00B22524"/>
    <w:rsid w:val="00B22DC0"/>
    <w:rsid w:val="00B259F7"/>
    <w:rsid w:val="00B266AF"/>
    <w:rsid w:val="00B306AA"/>
    <w:rsid w:val="00B32302"/>
    <w:rsid w:val="00B3418A"/>
    <w:rsid w:val="00B34D37"/>
    <w:rsid w:val="00B34D7D"/>
    <w:rsid w:val="00B35DF0"/>
    <w:rsid w:val="00B56069"/>
    <w:rsid w:val="00B62A99"/>
    <w:rsid w:val="00B64F93"/>
    <w:rsid w:val="00B669DF"/>
    <w:rsid w:val="00B66B40"/>
    <w:rsid w:val="00B67E5C"/>
    <w:rsid w:val="00B71058"/>
    <w:rsid w:val="00B7149D"/>
    <w:rsid w:val="00B71AE2"/>
    <w:rsid w:val="00B73117"/>
    <w:rsid w:val="00B744DF"/>
    <w:rsid w:val="00B86BAA"/>
    <w:rsid w:val="00B90240"/>
    <w:rsid w:val="00B92581"/>
    <w:rsid w:val="00B95400"/>
    <w:rsid w:val="00B95C23"/>
    <w:rsid w:val="00B968CF"/>
    <w:rsid w:val="00B96A68"/>
    <w:rsid w:val="00BA37A7"/>
    <w:rsid w:val="00BA383D"/>
    <w:rsid w:val="00BA3DAA"/>
    <w:rsid w:val="00BA480E"/>
    <w:rsid w:val="00BB1584"/>
    <w:rsid w:val="00BB56AF"/>
    <w:rsid w:val="00BB5869"/>
    <w:rsid w:val="00BB5B78"/>
    <w:rsid w:val="00BB5D0D"/>
    <w:rsid w:val="00BC05A6"/>
    <w:rsid w:val="00BC33B0"/>
    <w:rsid w:val="00BC7D99"/>
    <w:rsid w:val="00BD600C"/>
    <w:rsid w:val="00BE3589"/>
    <w:rsid w:val="00BE70AF"/>
    <w:rsid w:val="00BE7782"/>
    <w:rsid w:val="00BF13DB"/>
    <w:rsid w:val="00BF1DE4"/>
    <w:rsid w:val="00BF374B"/>
    <w:rsid w:val="00BF47C1"/>
    <w:rsid w:val="00BF5E5C"/>
    <w:rsid w:val="00C00245"/>
    <w:rsid w:val="00C00877"/>
    <w:rsid w:val="00C01F34"/>
    <w:rsid w:val="00C04BC2"/>
    <w:rsid w:val="00C12482"/>
    <w:rsid w:val="00C26B47"/>
    <w:rsid w:val="00C321BA"/>
    <w:rsid w:val="00C429A0"/>
    <w:rsid w:val="00C50F47"/>
    <w:rsid w:val="00C54117"/>
    <w:rsid w:val="00C55D7C"/>
    <w:rsid w:val="00C57DFE"/>
    <w:rsid w:val="00C61C26"/>
    <w:rsid w:val="00C649A0"/>
    <w:rsid w:val="00C65223"/>
    <w:rsid w:val="00C664BB"/>
    <w:rsid w:val="00C664E8"/>
    <w:rsid w:val="00C6764D"/>
    <w:rsid w:val="00C707BD"/>
    <w:rsid w:val="00C77B86"/>
    <w:rsid w:val="00C82300"/>
    <w:rsid w:val="00C85CB7"/>
    <w:rsid w:val="00C865DF"/>
    <w:rsid w:val="00C877AB"/>
    <w:rsid w:val="00C90674"/>
    <w:rsid w:val="00C929EE"/>
    <w:rsid w:val="00C96296"/>
    <w:rsid w:val="00CA0FC8"/>
    <w:rsid w:val="00CA383E"/>
    <w:rsid w:val="00CA4780"/>
    <w:rsid w:val="00CA5BC8"/>
    <w:rsid w:val="00CA6A16"/>
    <w:rsid w:val="00CA7607"/>
    <w:rsid w:val="00CB35C1"/>
    <w:rsid w:val="00CB3E24"/>
    <w:rsid w:val="00CB470B"/>
    <w:rsid w:val="00CB57F9"/>
    <w:rsid w:val="00CB753B"/>
    <w:rsid w:val="00CC1239"/>
    <w:rsid w:val="00CC2AB8"/>
    <w:rsid w:val="00CC4D1C"/>
    <w:rsid w:val="00CC64A6"/>
    <w:rsid w:val="00CD6ACC"/>
    <w:rsid w:val="00CD7ACC"/>
    <w:rsid w:val="00CD7D38"/>
    <w:rsid w:val="00CE124C"/>
    <w:rsid w:val="00CE268D"/>
    <w:rsid w:val="00CE3890"/>
    <w:rsid w:val="00CE4F7E"/>
    <w:rsid w:val="00CE7381"/>
    <w:rsid w:val="00CF3938"/>
    <w:rsid w:val="00CF569E"/>
    <w:rsid w:val="00CF5A98"/>
    <w:rsid w:val="00D008F0"/>
    <w:rsid w:val="00D0278A"/>
    <w:rsid w:val="00D03ECD"/>
    <w:rsid w:val="00D06E7A"/>
    <w:rsid w:val="00D20A70"/>
    <w:rsid w:val="00D21612"/>
    <w:rsid w:val="00D309EC"/>
    <w:rsid w:val="00D30C04"/>
    <w:rsid w:val="00D310AE"/>
    <w:rsid w:val="00D31B8D"/>
    <w:rsid w:val="00D31D0C"/>
    <w:rsid w:val="00D35EF6"/>
    <w:rsid w:val="00D41E6A"/>
    <w:rsid w:val="00D41FED"/>
    <w:rsid w:val="00D42218"/>
    <w:rsid w:val="00D4430F"/>
    <w:rsid w:val="00D508FA"/>
    <w:rsid w:val="00D50AE3"/>
    <w:rsid w:val="00D50D30"/>
    <w:rsid w:val="00D570DB"/>
    <w:rsid w:val="00D65202"/>
    <w:rsid w:val="00D655A7"/>
    <w:rsid w:val="00D67918"/>
    <w:rsid w:val="00D71AA2"/>
    <w:rsid w:val="00D7282B"/>
    <w:rsid w:val="00D75230"/>
    <w:rsid w:val="00D77731"/>
    <w:rsid w:val="00D92686"/>
    <w:rsid w:val="00D93906"/>
    <w:rsid w:val="00D97082"/>
    <w:rsid w:val="00D97BE8"/>
    <w:rsid w:val="00DA0071"/>
    <w:rsid w:val="00DA03EE"/>
    <w:rsid w:val="00DA228D"/>
    <w:rsid w:val="00DA3BA0"/>
    <w:rsid w:val="00DA49C4"/>
    <w:rsid w:val="00DA5497"/>
    <w:rsid w:val="00DB0A20"/>
    <w:rsid w:val="00DC03B5"/>
    <w:rsid w:val="00DC147D"/>
    <w:rsid w:val="00DC335A"/>
    <w:rsid w:val="00DC39EF"/>
    <w:rsid w:val="00DC3DCE"/>
    <w:rsid w:val="00DC3E4F"/>
    <w:rsid w:val="00DC3FE7"/>
    <w:rsid w:val="00DC51C2"/>
    <w:rsid w:val="00DC579B"/>
    <w:rsid w:val="00DC587F"/>
    <w:rsid w:val="00DC5EB4"/>
    <w:rsid w:val="00DD3051"/>
    <w:rsid w:val="00DD5C90"/>
    <w:rsid w:val="00DE189F"/>
    <w:rsid w:val="00DF02AB"/>
    <w:rsid w:val="00DF0379"/>
    <w:rsid w:val="00DF4232"/>
    <w:rsid w:val="00DF4299"/>
    <w:rsid w:val="00DF620C"/>
    <w:rsid w:val="00E016B6"/>
    <w:rsid w:val="00E022B5"/>
    <w:rsid w:val="00E11D7A"/>
    <w:rsid w:val="00E20A57"/>
    <w:rsid w:val="00E21BD0"/>
    <w:rsid w:val="00E321A4"/>
    <w:rsid w:val="00E334F1"/>
    <w:rsid w:val="00E34037"/>
    <w:rsid w:val="00E3791C"/>
    <w:rsid w:val="00E414F8"/>
    <w:rsid w:val="00E46137"/>
    <w:rsid w:val="00E47B93"/>
    <w:rsid w:val="00E51D5E"/>
    <w:rsid w:val="00E631D2"/>
    <w:rsid w:val="00E642A7"/>
    <w:rsid w:val="00E65517"/>
    <w:rsid w:val="00E7314B"/>
    <w:rsid w:val="00E77ECF"/>
    <w:rsid w:val="00E81523"/>
    <w:rsid w:val="00E82122"/>
    <w:rsid w:val="00E86EAF"/>
    <w:rsid w:val="00E87D87"/>
    <w:rsid w:val="00E96E59"/>
    <w:rsid w:val="00E974C8"/>
    <w:rsid w:val="00E976C3"/>
    <w:rsid w:val="00EA375D"/>
    <w:rsid w:val="00EA387D"/>
    <w:rsid w:val="00EA4396"/>
    <w:rsid w:val="00EA4FD1"/>
    <w:rsid w:val="00EB1AB7"/>
    <w:rsid w:val="00EB2AC9"/>
    <w:rsid w:val="00EB5B91"/>
    <w:rsid w:val="00EC07E2"/>
    <w:rsid w:val="00EC2726"/>
    <w:rsid w:val="00EC5249"/>
    <w:rsid w:val="00ED52E6"/>
    <w:rsid w:val="00ED5C60"/>
    <w:rsid w:val="00EE6D3F"/>
    <w:rsid w:val="00EF175F"/>
    <w:rsid w:val="00EF3025"/>
    <w:rsid w:val="00EF5E68"/>
    <w:rsid w:val="00EF70E6"/>
    <w:rsid w:val="00EF718D"/>
    <w:rsid w:val="00EF7206"/>
    <w:rsid w:val="00EF7B9E"/>
    <w:rsid w:val="00F01BC9"/>
    <w:rsid w:val="00F0375E"/>
    <w:rsid w:val="00F03CFB"/>
    <w:rsid w:val="00F04F13"/>
    <w:rsid w:val="00F1123E"/>
    <w:rsid w:val="00F2000C"/>
    <w:rsid w:val="00F24693"/>
    <w:rsid w:val="00F24DCC"/>
    <w:rsid w:val="00F25724"/>
    <w:rsid w:val="00F26880"/>
    <w:rsid w:val="00F33252"/>
    <w:rsid w:val="00F353DA"/>
    <w:rsid w:val="00F3653E"/>
    <w:rsid w:val="00F401CF"/>
    <w:rsid w:val="00F44DD4"/>
    <w:rsid w:val="00F538C6"/>
    <w:rsid w:val="00F53FC0"/>
    <w:rsid w:val="00F6587D"/>
    <w:rsid w:val="00F6668A"/>
    <w:rsid w:val="00F749EA"/>
    <w:rsid w:val="00F77F3D"/>
    <w:rsid w:val="00F800E0"/>
    <w:rsid w:val="00F8144F"/>
    <w:rsid w:val="00F83008"/>
    <w:rsid w:val="00F870AA"/>
    <w:rsid w:val="00FA2183"/>
    <w:rsid w:val="00FA30C2"/>
    <w:rsid w:val="00FA3E79"/>
    <w:rsid w:val="00FB0410"/>
    <w:rsid w:val="00FB1264"/>
    <w:rsid w:val="00FB3DE0"/>
    <w:rsid w:val="00FB6BFD"/>
    <w:rsid w:val="00FC61E9"/>
    <w:rsid w:val="00FD0BEA"/>
    <w:rsid w:val="00FD10AD"/>
    <w:rsid w:val="00FD283F"/>
    <w:rsid w:val="00FD3958"/>
    <w:rsid w:val="00FD436A"/>
    <w:rsid w:val="00FD4D5C"/>
    <w:rsid w:val="00FD4F9A"/>
    <w:rsid w:val="00FD5B90"/>
    <w:rsid w:val="00FD6606"/>
    <w:rsid w:val="00FD735E"/>
    <w:rsid w:val="00FD7CC8"/>
    <w:rsid w:val="00FD7D36"/>
    <w:rsid w:val="00FE03F7"/>
    <w:rsid w:val="00FE4332"/>
    <w:rsid w:val="00FE439D"/>
    <w:rsid w:val="00FE699A"/>
    <w:rsid w:val="00FF102E"/>
    <w:rsid w:val="00FF4132"/>
    <w:rsid w:val="00FF48D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9EF20CC"/>
  <w15:chartTrackingRefBased/>
  <w15:docId w15:val="{BF63A39C-1D00-4740-A583-CB0F3A32B7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qFormat/>
    <w:pPr>
      <w:keepNext/>
      <w:tabs>
        <w:tab w:val="left" w:pos="1080"/>
      </w:tabs>
      <w:jc w:val="center"/>
      <w:outlineLvl w:val="0"/>
    </w:pPr>
    <w:rPr>
      <w:rFonts w:ascii="Arial Black" w:hAnsi="Arial Black"/>
      <w:sz w:val="52"/>
    </w:rPr>
  </w:style>
  <w:style w:type="paragraph" w:styleId="Titre2">
    <w:name w:val="heading 2"/>
    <w:aliases w:val="Titre 2 Acte,numéroté  1.1.,Titre 2 SQ,t2,TITRE 2,Titre 21,t2.T2.Titre 2,Titre 2ed,H2,t2.T2,T2,R22,A,h2,Header 2,l2,Level 2 Head,2,Titre 2 SQ1,Titre 2 SQ2,Titre 2 SQ3,Titre 2 SQ4,Titre 2 SQ5,Titre 2 SQ6,Titre 2 SQ7,Titre 2 SQ8"/>
    <w:basedOn w:val="Normal"/>
    <w:next w:val="Normal"/>
    <w:link w:val="Titre2Car"/>
    <w:qFormat/>
    <w:pPr>
      <w:keepNext/>
      <w:outlineLvl w:val="1"/>
    </w:pPr>
    <w:rPr>
      <w:b/>
      <w:sz w:val="28"/>
    </w:rPr>
  </w:style>
  <w:style w:type="paragraph" w:styleId="Titre3">
    <w:name w:val="heading 3"/>
    <w:aliases w:val="numéroté  1.1.1,numéroté  1.1.11,numéroté  1.1.12,numéroté  1.1.111,numéroté  1.1.13,numéroté  1.1.112,numéroté  1.1.14,numéroté  1.1.113,numéroté  1.1.121,numéroté  1.1.1111,numéroté  1.1.131,numéroté  1.1.1121,numéroté  1.1.15"/>
    <w:basedOn w:val="Normal"/>
    <w:next w:val="Normal"/>
    <w:link w:val="Titre3Car"/>
    <w:qFormat/>
    <w:pPr>
      <w:keepNext/>
      <w:spacing w:before="240" w:after="60"/>
      <w:outlineLvl w:val="2"/>
    </w:pPr>
    <w:rPr>
      <w:rFonts w:ascii="Arial" w:hAnsi="Arial"/>
      <w:sz w:val="24"/>
    </w:rPr>
  </w:style>
  <w:style w:type="paragraph" w:styleId="Titre4">
    <w:name w:val="heading 4"/>
    <w:basedOn w:val="Normal"/>
    <w:next w:val="Normal"/>
    <w:link w:val="Titre4Car"/>
    <w:qFormat/>
    <w:pPr>
      <w:keepNext/>
      <w:tabs>
        <w:tab w:val="left" w:pos="1080"/>
      </w:tabs>
      <w:jc w:val="right"/>
      <w:outlineLvl w:val="3"/>
    </w:pPr>
    <w:rPr>
      <w:b/>
    </w:rPr>
  </w:style>
  <w:style w:type="paragraph" w:styleId="Titre5">
    <w:name w:val="heading 5"/>
    <w:basedOn w:val="Normal"/>
    <w:next w:val="Normal"/>
    <w:link w:val="Titre5Car"/>
    <w:qFormat/>
    <w:pPr>
      <w:keepNext/>
      <w:tabs>
        <w:tab w:val="left" w:pos="1080"/>
      </w:tabs>
      <w:jc w:val="right"/>
      <w:outlineLvl w:val="4"/>
    </w:pPr>
    <w:rPr>
      <w:u w:val="single"/>
    </w:rPr>
  </w:style>
  <w:style w:type="paragraph" w:styleId="Titre6">
    <w:name w:val="heading 6"/>
    <w:basedOn w:val="Normal"/>
    <w:next w:val="Normal"/>
    <w:link w:val="Titre6Car"/>
    <w:qFormat/>
    <w:pPr>
      <w:keepNext/>
      <w:jc w:val="center"/>
      <w:outlineLvl w:val="5"/>
    </w:pPr>
    <w:rPr>
      <w:b/>
      <w:sz w:val="28"/>
    </w:rPr>
  </w:style>
  <w:style w:type="paragraph" w:styleId="Titre7">
    <w:name w:val="heading 7"/>
    <w:basedOn w:val="Normal"/>
    <w:next w:val="Normal"/>
    <w:link w:val="Titre7Car"/>
    <w:qFormat/>
    <w:pPr>
      <w:keepNext/>
      <w:spacing w:after="60"/>
      <w:jc w:val="both"/>
      <w:outlineLvl w:val="6"/>
    </w:pPr>
    <w:rPr>
      <w:sz w:val="24"/>
    </w:rPr>
  </w:style>
  <w:style w:type="paragraph" w:styleId="Titre8">
    <w:name w:val="heading 8"/>
    <w:basedOn w:val="Normal"/>
    <w:next w:val="Normal"/>
    <w:link w:val="Titre8Car"/>
    <w:qFormat/>
    <w:pPr>
      <w:keepNext/>
      <w:tabs>
        <w:tab w:val="left" w:pos="3480"/>
      </w:tabs>
      <w:jc w:val="both"/>
      <w:outlineLvl w:val="7"/>
    </w:pPr>
    <w:rPr>
      <w:b/>
      <w:color w:val="000000"/>
      <w:sz w:val="28"/>
    </w:rPr>
  </w:style>
  <w:style w:type="paragraph" w:styleId="Titre9">
    <w:name w:val="heading 9"/>
    <w:basedOn w:val="Normal"/>
    <w:next w:val="Normal"/>
    <w:link w:val="Titre9Car"/>
    <w:qFormat/>
    <w:pPr>
      <w:keepNext/>
      <w:tabs>
        <w:tab w:val="left" w:pos="3480"/>
      </w:tabs>
      <w:jc w:val="both"/>
      <w:outlineLvl w:val="8"/>
    </w:pPr>
    <w:rPr>
      <w:b/>
      <w:sz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link w:val="TitreCar"/>
    <w:qFormat/>
    <w:pPr>
      <w:jc w:val="center"/>
    </w:pPr>
    <w:rPr>
      <w:b/>
      <w:sz w:val="24"/>
    </w:rPr>
  </w:style>
  <w:style w:type="paragraph" w:styleId="Corpsdetexte">
    <w:name w:val="Body Text"/>
    <w:basedOn w:val="Normal"/>
    <w:link w:val="CorpsdetexteCar"/>
    <w:rPr>
      <w:sz w:val="22"/>
    </w:rPr>
  </w:style>
  <w:style w:type="paragraph" w:customStyle="1" w:styleId="StyleTitre3Justifi">
    <w:name w:val="Style Titre 3 + Justifié"/>
    <w:basedOn w:val="Titre3"/>
    <w:autoRedefine/>
    <w:rsid w:val="00197023"/>
    <w:pPr>
      <w:tabs>
        <w:tab w:val="left" w:pos="4680"/>
      </w:tabs>
      <w:spacing w:before="0" w:after="0"/>
    </w:pPr>
    <w:rPr>
      <w:rFonts w:ascii="Times New Roman" w:hAnsi="Times New Roman"/>
      <w:b/>
      <w:color w:val="0000FF"/>
      <w:u w:val="single"/>
    </w:rPr>
  </w:style>
  <w:style w:type="paragraph" w:styleId="En-tte">
    <w:name w:val="header"/>
    <w:basedOn w:val="Normal"/>
    <w:link w:val="En-tteCar"/>
    <w:pPr>
      <w:tabs>
        <w:tab w:val="center" w:pos="4536"/>
        <w:tab w:val="right" w:pos="9072"/>
      </w:tabs>
    </w:pPr>
    <w:rPr>
      <w:sz w:val="24"/>
    </w:rPr>
  </w:style>
  <w:style w:type="paragraph" w:styleId="Pieddepage">
    <w:name w:val="footer"/>
    <w:basedOn w:val="Normal"/>
    <w:link w:val="PieddepageCar"/>
    <w:uiPriority w:val="99"/>
    <w:pPr>
      <w:tabs>
        <w:tab w:val="center" w:pos="4536"/>
        <w:tab w:val="right" w:pos="9072"/>
      </w:tabs>
    </w:pPr>
    <w:rPr>
      <w:sz w:val="24"/>
    </w:rPr>
  </w:style>
  <w:style w:type="character" w:styleId="Numrodepage">
    <w:name w:val="page number"/>
    <w:basedOn w:val="Policepardfaut"/>
    <w:uiPriority w:val="99"/>
  </w:style>
  <w:style w:type="paragraph" w:styleId="Corpsdetexte2">
    <w:name w:val="Body Text 2"/>
    <w:basedOn w:val="Normal"/>
    <w:link w:val="Corpsdetexte2Car"/>
    <w:pPr>
      <w:jc w:val="both"/>
    </w:pPr>
    <w:rPr>
      <w:rFonts w:ascii="Arial" w:hAnsi="Arial"/>
    </w:rPr>
  </w:style>
  <w:style w:type="paragraph" w:customStyle="1" w:styleId="RedTxt">
    <w:name w:val="RedTxt"/>
    <w:basedOn w:val="Normal"/>
    <w:rPr>
      <w:rFonts w:ascii="Arial" w:hAnsi="Arial"/>
      <w:sz w:val="18"/>
    </w:rPr>
  </w:style>
  <w:style w:type="paragraph" w:styleId="Retraitcorpsdetexte2">
    <w:name w:val="Body Text Indent 2"/>
    <w:basedOn w:val="Normal"/>
    <w:link w:val="Retraitcorpsdetexte2Car"/>
    <w:pPr>
      <w:tabs>
        <w:tab w:val="left" w:pos="3544"/>
      </w:tabs>
      <w:ind w:left="567" w:hanging="283"/>
      <w:jc w:val="both"/>
    </w:pPr>
    <w:rPr>
      <w:rFonts w:ascii="Arial" w:hAnsi="Arial"/>
      <w:sz w:val="22"/>
    </w:rPr>
  </w:style>
  <w:style w:type="paragraph" w:styleId="Corpsdetexte3">
    <w:name w:val="Body Text 3"/>
    <w:basedOn w:val="Normal"/>
    <w:link w:val="Corpsdetexte3Car"/>
    <w:pPr>
      <w:jc w:val="center"/>
    </w:pPr>
    <w:rPr>
      <w:b/>
      <w:sz w:val="24"/>
    </w:rPr>
  </w:style>
  <w:style w:type="character" w:styleId="Lienhypertexte">
    <w:name w:val="Hyperlink"/>
    <w:uiPriority w:val="99"/>
    <w:rPr>
      <w:color w:val="0000FF"/>
      <w:u w:val="single"/>
    </w:rPr>
  </w:style>
  <w:style w:type="character" w:styleId="Lienhypertextesuivivisit">
    <w:name w:val="FollowedHyperlink"/>
    <w:uiPriority w:val="99"/>
    <w:rPr>
      <w:color w:val="800080"/>
      <w:u w:val="single"/>
    </w:rPr>
  </w:style>
  <w:style w:type="paragraph" w:customStyle="1" w:styleId="texte">
    <w:name w:val="texte"/>
    <w:basedOn w:val="Normal"/>
    <w:pPr>
      <w:autoSpaceDE w:val="0"/>
      <w:autoSpaceDN w:val="0"/>
      <w:adjustRightInd w:val="0"/>
      <w:spacing w:before="120" w:after="120"/>
      <w:ind w:firstLine="680"/>
      <w:jc w:val="both"/>
    </w:pPr>
    <w:rPr>
      <w:sz w:val="24"/>
    </w:rPr>
  </w:style>
  <w:style w:type="paragraph" w:customStyle="1" w:styleId="Point0">
    <w:name w:val="Point 0"/>
    <w:basedOn w:val="Normal"/>
    <w:pPr>
      <w:spacing w:before="120" w:after="120"/>
      <w:ind w:left="851" w:hanging="851"/>
      <w:jc w:val="both"/>
    </w:pPr>
    <w:rPr>
      <w:sz w:val="24"/>
    </w:rPr>
  </w:style>
  <w:style w:type="paragraph" w:customStyle="1" w:styleId="Point1">
    <w:name w:val="Point 1"/>
    <w:basedOn w:val="Normal"/>
    <w:pPr>
      <w:spacing w:before="120" w:after="120"/>
      <w:ind w:left="1418" w:hanging="567"/>
      <w:jc w:val="both"/>
    </w:pPr>
    <w:rPr>
      <w:sz w:val="24"/>
    </w:rPr>
  </w:style>
  <w:style w:type="paragraph" w:styleId="Retraitcorpsdetexte">
    <w:name w:val="Body Text Indent"/>
    <w:basedOn w:val="Normal"/>
    <w:link w:val="RetraitcorpsdetexteCar"/>
    <w:pPr>
      <w:ind w:left="1416"/>
      <w:jc w:val="both"/>
    </w:pPr>
    <w:rPr>
      <w:sz w:val="24"/>
    </w:rPr>
  </w:style>
  <w:style w:type="paragraph" w:customStyle="1" w:styleId="ftiret">
    <w:name w:val="f_tiret"/>
    <w:basedOn w:val="Normal"/>
    <w:pPr>
      <w:tabs>
        <w:tab w:val="left" w:pos="426"/>
      </w:tabs>
      <w:spacing w:before="60"/>
      <w:ind w:left="142" w:hanging="142"/>
      <w:jc w:val="both"/>
    </w:pPr>
    <w:rPr>
      <w:rFonts w:ascii="Univers (WN)" w:hAnsi="Univers (WN)"/>
    </w:rPr>
  </w:style>
  <w:style w:type="paragraph" w:styleId="Textedebulles">
    <w:name w:val="Balloon Text"/>
    <w:basedOn w:val="Normal"/>
    <w:link w:val="TextedebullesCar"/>
    <w:semiHidden/>
    <w:rsid w:val="00197023"/>
    <w:rPr>
      <w:rFonts w:ascii="Tahoma" w:hAnsi="Tahoma" w:cs="Tahoma"/>
      <w:sz w:val="16"/>
      <w:szCs w:val="16"/>
    </w:rPr>
  </w:style>
  <w:style w:type="character" w:styleId="Marquedecommentaire">
    <w:name w:val="annotation reference"/>
    <w:uiPriority w:val="99"/>
    <w:rsid w:val="00646257"/>
    <w:rPr>
      <w:sz w:val="16"/>
      <w:szCs w:val="16"/>
    </w:rPr>
  </w:style>
  <w:style w:type="paragraph" w:styleId="Commentaire">
    <w:name w:val="annotation text"/>
    <w:basedOn w:val="Normal"/>
    <w:link w:val="CommentaireCar"/>
    <w:semiHidden/>
    <w:rsid w:val="00646257"/>
  </w:style>
  <w:style w:type="paragraph" w:styleId="Objetducommentaire">
    <w:name w:val="annotation subject"/>
    <w:basedOn w:val="Commentaire"/>
    <w:next w:val="Commentaire"/>
    <w:link w:val="ObjetducommentaireCar"/>
    <w:semiHidden/>
    <w:rsid w:val="00646257"/>
    <w:rPr>
      <w:b/>
      <w:bCs/>
    </w:rPr>
  </w:style>
  <w:style w:type="paragraph" w:customStyle="1" w:styleId="1">
    <w:name w:val="1"/>
    <w:basedOn w:val="Normal"/>
    <w:rsid w:val="00646257"/>
    <w:pPr>
      <w:spacing w:after="160" w:line="240" w:lineRule="exact"/>
    </w:pPr>
    <w:rPr>
      <w:rFonts w:ascii="Verdana" w:hAnsi="Verdana" w:cs="Verdana"/>
      <w:lang w:val="en-US" w:eastAsia="en-US"/>
    </w:rPr>
  </w:style>
  <w:style w:type="paragraph" w:customStyle="1" w:styleId="CarCar1">
    <w:name w:val="Car Car1"/>
    <w:basedOn w:val="Normal"/>
    <w:rsid w:val="00E3791C"/>
    <w:pPr>
      <w:spacing w:after="160" w:line="240" w:lineRule="exact"/>
    </w:pPr>
    <w:rPr>
      <w:rFonts w:ascii="Verdana" w:hAnsi="Verdana" w:cs="Verdana"/>
      <w:lang w:val="en-US" w:eastAsia="en-US"/>
    </w:rPr>
  </w:style>
  <w:style w:type="paragraph" w:customStyle="1" w:styleId="Paragraphe">
    <w:name w:val="Paragraphe"/>
    <w:basedOn w:val="Normal"/>
    <w:rsid w:val="000C232A"/>
    <w:pPr>
      <w:overflowPunct w:val="0"/>
      <w:autoSpaceDE w:val="0"/>
      <w:autoSpaceDN w:val="0"/>
      <w:adjustRightInd w:val="0"/>
      <w:spacing w:before="120"/>
      <w:jc w:val="both"/>
      <w:textAlignment w:val="baseline"/>
    </w:pPr>
    <w:rPr>
      <w:sz w:val="24"/>
    </w:rPr>
  </w:style>
  <w:style w:type="character" w:customStyle="1" w:styleId="En-tteCar">
    <w:name w:val="En-tête Car"/>
    <w:link w:val="En-tte"/>
    <w:rsid w:val="00DA228D"/>
    <w:rPr>
      <w:sz w:val="24"/>
    </w:rPr>
  </w:style>
  <w:style w:type="paragraph" w:customStyle="1" w:styleId="Texte0">
    <w:name w:val="Texte"/>
    <w:link w:val="TexteCar"/>
    <w:uiPriority w:val="99"/>
    <w:rsid w:val="00781109"/>
    <w:pPr>
      <w:overflowPunct w:val="0"/>
      <w:autoSpaceDE w:val="0"/>
      <w:autoSpaceDN w:val="0"/>
      <w:adjustRightInd w:val="0"/>
      <w:spacing w:before="40" w:after="20"/>
      <w:jc w:val="both"/>
      <w:textAlignment w:val="baseline"/>
    </w:pPr>
    <w:rPr>
      <w:sz w:val="24"/>
      <w:szCs w:val="22"/>
    </w:rPr>
  </w:style>
  <w:style w:type="character" w:customStyle="1" w:styleId="TexteCar">
    <w:name w:val="Texte Car"/>
    <w:link w:val="Texte0"/>
    <w:uiPriority w:val="99"/>
    <w:rsid w:val="00781109"/>
    <w:rPr>
      <w:sz w:val="24"/>
      <w:szCs w:val="22"/>
    </w:rPr>
  </w:style>
  <w:style w:type="paragraph" w:styleId="Paragraphedeliste">
    <w:name w:val="List Paragraph"/>
    <w:aliases w:val="Level 1 Puce"/>
    <w:basedOn w:val="Normal"/>
    <w:link w:val="ParagraphedelisteCar"/>
    <w:uiPriority w:val="34"/>
    <w:qFormat/>
    <w:rsid w:val="000175A3"/>
    <w:pPr>
      <w:ind w:left="708"/>
      <w:jc w:val="both"/>
    </w:pPr>
    <w:rPr>
      <w:sz w:val="24"/>
      <w:szCs w:val="24"/>
    </w:rPr>
  </w:style>
  <w:style w:type="table" w:styleId="Grilledutableau">
    <w:name w:val="Table Grid"/>
    <w:basedOn w:val="TableauNormal"/>
    <w:rsid w:val="000175A3"/>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sansretrait">
    <w:name w:val="Normal sans retrait"/>
    <w:basedOn w:val="Normal"/>
    <w:next w:val="Normal"/>
    <w:uiPriority w:val="99"/>
    <w:rsid w:val="00B71058"/>
    <w:rPr>
      <w:sz w:val="24"/>
      <w:szCs w:val="24"/>
    </w:rPr>
  </w:style>
  <w:style w:type="paragraph" w:customStyle="1" w:styleId="StyleparagrapheAvant0ptAprs0pt">
    <w:name w:val="Style paragraphe + Avant : 0 pt Après : 0 pt"/>
    <w:basedOn w:val="Normal"/>
    <w:rsid w:val="00A57C64"/>
    <w:pPr>
      <w:overflowPunct w:val="0"/>
      <w:autoSpaceDE w:val="0"/>
      <w:autoSpaceDN w:val="0"/>
      <w:adjustRightInd w:val="0"/>
      <w:jc w:val="both"/>
      <w:textAlignment w:val="baseline"/>
    </w:pPr>
    <w:rPr>
      <w:rFonts w:ascii="Garamond" w:hAnsi="Garamond" w:cs="Garamond"/>
      <w:noProof/>
      <w:sz w:val="22"/>
      <w:szCs w:val="22"/>
    </w:rPr>
  </w:style>
  <w:style w:type="paragraph" w:customStyle="1" w:styleId="texte2">
    <w:name w:val="texte 2"/>
    <w:basedOn w:val="Normal"/>
    <w:qFormat/>
    <w:rsid w:val="00A57C64"/>
    <w:pPr>
      <w:spacing w:after="100"/>
      <w:ind w:left="1120" w:right="38"/>
    </w:pPr>
    <w:rPr>
      <w:rFonts w:ascii="Times" w:hAnsi="Times" w:cs="Times"/>
      <w:sz w:val="24"/>
      <w:szCs w:val="24"/>
    </w:rPr>
  </w:style>
  <w:style w:type="character" w:customStyle="1" w:styleId="PieddepageCar">
    <w:name w:val="Pied de page Car"/>
    <w:basedOn w:val="Policepardfaut"/>
    <w:link w:val="Pieddepage"/>
    <w:uiPriority w:val="99"/>
    <w:rsid w:val="001F0541"/>
    <w:rPr>
      <w:sz w:val="24"/>
    </w:rPr>
  </w:style>
  <w:style w:type="paragraph" w:customStyle="1" w:styleId="texte1">
    <w:name w:val="texte 1"/>
    <w:basedOn w:val="Normal"/>
    <w:link w:val="texte1Car"/>
    <w:qFormat/>
    <w:rsid w:val="005F727B"/>
    <w:pPr>
      <w:spacing w:after="100"/>
      <w:ind w:right="38"/>
      <w:jc w:val="both"/>
    </w:pPr>
    <w:rPr>
      <w:rFonts w:ascii="Times" w:hAnsi="Times" w:cs="Times"/>
      <w:sz w:val="24"/>
      <w:szCs w:val="24"/>
    </w:rPr>
  </w:style>
  <w:style w:type="character" w:customStyle="1" w:styleId="texte1Car">
    <w:name w:val="texte 1 Car"/>
    <w:link w:val="texte1"/>
    <w:rsid w:val="005F727B"/>
    <w:rPr>
      <w:rFonts w:ascii="Times" w:hAnsi="Times" w:cs="Times"/>
      <w:sz w:val="24"/>
      <w:szCs w:val="24"/>
    </w:rPr>
  </w:style>
  <w:style w:type="table" w:customStyle="1" w:styleId="Grilledutableau1">
    <w:name w:val="Grille du tableau1"/>
    <w:basedOn w:val="TableauNormal"/>
    <w:next w:val="Grilledutableau"/>
    <w:rsid w:val="00D65202"/>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
    <w:name w:val="Style1"/>
    <w:basedOn w:val="Titre4"/>
    <w:link w:val="Style1Car"/>
    <w:qFormat/>
    <w:rsid w:val="003862A4"/>
    <w:pPr>
      <w:tabs>
        <w:tab w:val="clear" w:pos="1080"/>
        <w:tab w:val="num" w:pos="567"/>
      </w:tabs>
      <w:jc w:val="left"/>
    </w:pPr>
    <w:rPr>
      <w:rFonts w:ascii="Arial" w:hAnsi="Arial" w:cs="Arial"/>
      <w:bCs/>
      <w:color w:val="E36C0A"/>
      <w:szCs w:val="24"/>
    </w:rPr>
  </w:style>
  <w:style w:type="character" w:customStyle="1" w:styleId="Style1Car">
    <w:name w:val="Style1 Car"/>
    <w:basedOn w:val="Policepardfaut"/>
    <w:link w:val="Style1"/>
    <w:rsid w:val="003862A4"/>
    <w:rPr>
      <w:rFonts w:ascii="Arial" w:hAnsi="Arial" w:cs="Arial"/>
      <w:b/>
      <w:bCs/>
      <w:color w:val="E36C0A"/>
      <w:szCs w:val="24"/>
    </w:rPr>
  </w:style>
  <w:style w:type="paragraph" w:customStyle="1" w:styleId="Default">
    <w:name w:val="Default"/>
    <w:rsid w:val="003C5CCD"/>
    <w:pPr>
      <w:autoSpaceDE w:val="0"/>
      <w:autoSpaceDN w:val="0"/>
      <w:adjustRightInd w:val="0"/>
    </w:pPr>
    <w:rPr>
      <w:color w:val="000000"/>
      <w:sz w:val="24"/>
      <w:szCs w:val="24"/>
    </w:rPr>
  </w:style>
  <w:style w:type="paragraph" w:customStyle="1" w:styleId="Corpsdetexte31">
    <w:name w:val="Corps de texte 31"/>
    <w:basedOn w:val="Normal"/>
    <w:uiPriority w:val="99"/>
    <w:rsid w:val="00CC1239"/>
    <w:pPr>
      <w:overflowPunct w:val="0"/>
      <w:autoSpaceDE w:val="0"/>
      <w:autoSpaceDN w:val="0"/>
      <w:adjustRightInd w:val="0"/>
      <w:jc w:val="both"/>
      <w:textAlignment w:val="baseline"/>
    </w:pPr>
    <w:rPr>
      <w:sz w:val="24"/>
      <w:szCs w:val="24"/>
    </w:rPr>
  </w:style>
  <w:style w:type="character" w:customStyle="1" w:styleId="RetraitcorpsdetexteCar">
    <w:name w:val="Retrait corps de texte Car"/>
    <w:basedOn w:val="Policepardfaut"/>
    <w:link w:val="Retraitcorpsdetexte"/>
    <w:rsid w:val="006B35C8"/>
    <w:rPr>
      <w:sz w:val="24"/>
    </w:rPr>
  </w:style>
  <w:style w:type="character" w:customStyle="1" w:styleId="ParagraphedelisteCar">
    <w:name w:val="Paragraphe de liste Car"/>
    <w:aliases w:val="Level 1 Puce Car"/>
    <w:link w:val="Paragraphedeliste"/>
    <w:uiPriority w:val="34"/>
    <w:locked/>
    <w:rsid w:val="006B35C8"/>
    <w:rPr>
      <w:sz w:val="24"/>
      <w:szCs w:val="24"/>
    </w:rPr>
  </w:style>
  <w:style w:type="character" w:customStyle="1" w:styleId="Titre3Car">
    <w:name w:val="Titre 3 Car"/>
    <w:aliases w:val="numéroté  1.1.1 Car,numéroté  1.1.11 Car,numéroté  1.1.12 Car,numéroté  1.1.111 Car,numéroté  1.1.13 Car,numéroté  1.1.112 Car,numéroté  1.1.14 Car,numéroté  1.1.113 Car,numéroté  1.1.121 Car,numéroté  1.1.1111 Car,numéroté  1.1.131 Car"/>
    <w:basedOn w:val="Policepardfaut"/>
    <w:link w:val="Titre3"/>
    <w:rsid w:val="00D41FED"/>
    <w:rPr>
      <w:rFonts w:ascii="Arial" w:hAnsi="Arial"/>
      <w:sz w:val="24"/>
    </w:rPr>
  </w:style>
  <w:style w:type="character" w:customStyle="1" w:styleId="Corpsdetexte3Car">
    <w:name w:val="Corps de texte 3 Car"/>
    <w:basedOn w:val="Policepardfaut"/>
    <w:link w:val="Corpsdetexte3"/>
    <w:rsid w:val="00D41FED"/>
    <w:rPr>
      <w:b/>
      <w:sz w:val="24"/>
    </w:rPr>
  </w:style>
  <w:style w:type="character" w:styleId="Mentionnonrsolue">
    <w:name w:val="Unresolved Mention"/>
    <w:basedOn w:val="Policepardfaut"/>
    <w:uiPriority w:val="99"/>
    <w:semiHidden/>
    <w:unhideWhenUsed/>
    <w:rsid w:val="0097290A"/>
    <w:rPr>
      <w:color w:val="605E5C"/>
      <w:shd w:val="clear" w:color="auto" w:fill="E1DFDD"/>
    </w:rPr>
  </w:style>
  <w:style w:type="character" w:customStyle="1" w:styleId="Titre1Car">
    <w:name w:val="Titre 1 Car"/>
    <w:basedOn w:val="Policepardfaut"/>
    <w:link w:val="Titre1"/>
    <w:rsid w:val="00FD6606"/>
    <w:rPr>
      <w:rFonts w:ascii="Arial Black" w:hAnsi="Arial Black"/>
      <w:sz w:val="52"/>
    </w:rPr>
  </w:style>
  <w:style w:type="character" w:customStyle="1" w:styleId="Titre2Car">
    <w:name w:val="Titre 2 Car"/>
    <w:aliases w:val="Titre 2 Acte Car,numéroté  1.1. Car,Titre 2 SQ Car,t2 Car,TITRE 2 Car,Titre 21 Car,t2.T2.Titre 2 Car,Titre 2ed Car,H2 Car,t2.T2 Car,T2 Car,R22 Car,A Car,h2 Car,Header 2 Car,l2 Car,Level 2 Head Car,2 Car,Titre 2 SQ1 Car,Titre 2 SQ2 Car"/>
    <w:basedOn w:val="Policepardfaut"/>
    <w:link w:val="Titre2"/>
    <w:rsid w:val="00FD6606"/>
    <w:rPr>
      <w:b/>
      <w:sz w:val="28"/>
    </w:rPr>
  </w:style>
  <w:style w:type="character" w:customStyle="1" w:styleId="Titre4Car">
    <w:name w:val="Titre 4 Car"/>
    <w:basedOn w:val="Policepardfaut"/>
    <w:link w:val="Titre4"/>
    <w:rsid w:val="00FD6606"/>
    <w:rPr>
      <w:b/>
    </w:rPr>
  </w:style>
  <w:style w:type="character" w:customStyle="1" w:styleId="Titre5Car">
    <w:name w:val="Titre 5 Car"/>
    <w:basedOn w:val="Policepardfaut"/>
    <w:link w:val="Titre5"/>
    <w:rsid w:val="00FD6606"/>
    <w:rPr>
      <w:u w:val="single"/>
    </w:rPr>
  </w:style>
  <w:style w:type="character" w:customStyle="1" w:styleId="Titre6Car">
    <w:name w:val="Titre 6 Car"/>
    <w:basedOn w:val="Policepardfaut"/>
    <w:link w:val="Titre6"/>
    <w:rsid w:val="00FD6606"/>
    <w:rPr>
      <w:b/>
      <w:sz w:val="28"/>
    </w:rPr>
  </w:style>
  <w:style w:type="character" w:customStyle="1" w:styleId="Titre7Car">
    <w:name w:val="Titre 7 Car"/>
    <w:basedOn w:val="Policepardfaut"/>
    <w:link w:val="Titre7"/>
    <w:rsid w:val="00FD6606"/>
    <w:rPr>
      <w:sz w:val="24"/>
    </w:rPr>
  </w:style>
  <w:style w:type="character" w:customStyle="1" w:styleId="Titre8Car">
    <w:name w:val="Titre 8 Car"/>
    <w:basedOn w:val="Policepardfaut"/>
    <w:link w:val="Titre8"/>
    <w:rsid w:val="00FD6606"/>
    <w:rPr>
      <w:b/>
      <w:color w:val="000000"/>
      <w:sz w:val="28"/>
    </w:rPr>
  </w:style>
  <w:style w:type="character" w:customStyle="1" w:styleId="Titre9Car">
    <w:name w:val="Titre 9 Car"/>
    <w:basedOn w:val="Policepardfaut"/>
    <w:link w:val="Titre9"/>
    <w:rsid w:val="00FD6606"/>
    <w:rPr>
      <w:b/>
      <w:sz w:val="28"/>
    </w:rPr>
  </w:style>
  <w:style w:type="character" w:customStyle="1" w:styleId="TitreCar">
    <w:name w:val="Titre Car"/>
    <w:basedOn w:val="Policepardfaut"/>
    <w:link w:val="Titre"/>
    <w:rsid w:val="00FD6606"/>
    <w:rPr>
      <w:b/>
      <w:sz w:val="24"/>
    </w:rPr>
  </w:style>
  <w:style w:type="character" w:customStyle="1" w:styleId="CorpsdetexteCar">
    <w:name w:val="Corps de texte Car"/>
    <w:basedOn w:val="Policepardfaut"/>
    <w:link w:val="Corpsdetexte"/>
    <w:rsid w:val="00FD6606"/>
    <w:rPr>
      <w:sz w:val="22"/>
    </w:rPr>
  </w:style>
  <w:style w:type="character" w:customStyle="1" w:styleId="Corpsdetexte2Car">
    <w:name w:val="Corps de texte 2 Car"/>
    <w:basedOn w:val="Policepardfaut"/>
    <w:link w:val="Corpsdetexte2"/>
    <w:rsid w:val="00FD6606"/>
    <w:rPr>
      <w:rFonts w:ascii="Arial" w:hAnsi="Arial"/>
    </w:rPr>
  </w:style>
  <w:style w:type="character" w:customStyle="1" w:styleId="Retraitcorpsdetexte2Car">
    <w:name w:val="Retrait corps de texte 2 Car"/>
    <w:basedOn w:val="Policepardfaut"/>
    <w:link w:val="Retraitcorpsdetexte2"/>
    <w:rsid w:val="00FD6606"/>
    <w:rPr>
      <w:rFonts w:ascii="Arial" w:hAnsi="Arial"/>
      <w:sz w:val="22"/>
    </w:rPr>
  </w:style>
  <w:style w:type="character" w:customStyle="1" w:styleId="TextedebullesCar">
    <w:name w:val="Texte de bulles Car"/>
    <w:basedOn w:val="Policepardfaut"/>
    <w:link w:val="Textedebulles"/>
    <w:semiHidden/>
    <w:rsid w:val="00FD6606"/>
    <w:rPr>
      <w:rFonts w:ascii="Tahoma" w:hAnsi="Tahoma" w:cs="Tahoma"/>
      <w:sz w:val="16"/>
      <w:szCs w:val="16"/>
    </w:rPr>
  </w:style>
  <w:style w:type="character" w:customStyle="1" w:styleId="CommentaireCar">
    <w:name w:val="Commentaire Car"/>
    <w:basedOn w:val="Policepardfaut"/>
    <w:link w:val="Commentaire"/>
    <w:semiHidden/>
    <w:rsid w:val="00FD6606"/>
  </w:style>
  <w:style w:type="character" w:customStyle="1" w:styleId="ObjetducommentaireCar">
    <w:name w:val="Objet du commentaire Car"/>
    <w:basedOn w:val="CommentaireCar"/>
    <w:link w:val="Objetducommentaire"/>
    <w:semiHidden/>
    <w:rsid w:val="00FD6606"/>
    <w:rPr>
      <w:b/>
      <w:bCs/>
    </w:rPr>
  </w:style>
  <w:style w:type="paragraph" w:customStyle="1" w:styleId="msonormal0">
    <w:name w:val="msonormal"/>
    <w:basedOn w:val="Normal"/>
    <w:rsid w:val="00FD6606"/>
    <w:pPr>
      <w:spacing w:before="100" w:beforeAutospacing="1" w:after="100" w:afterAutospacing="1"/>
    </w:pPr>
    <w:rPr>
      <w:sz w:val="24"/>
      <w:szCs w:val="24"/>
    </w:rPr>
  </w:style>
  <w:style w:type="paragraph" w:customStyle="1" w:styleId="xl63">
    <w:name w:val="xl63"/>
    <w:basedOn w:val="Normal"/>
    <w:rsid w:val="00FD6606"/>
    <w:pPr>
      <w:spacing w:before="100" w:beforeAutospacing="1" w:after="100" w:afterAutospacing="1"/>
    </w:pPr>
    <w:rPr>
      <w:sz w:val="24"/>
      <w:szCs w:val="24"/>
    </w:rPr>
  </w:style>
  <w:style w:type="paragraph" w:customStyle="1" w:styleId="xl64">
    <w:name w:val="xl64"/>
    <w:basedOn w:val="Normal"/>
    <w:rsid w:val="00FD6606"/>
    <w:pPr>
      <w:spacing w:before="100" w:beforeAutospacing="1" w:after="100" w:afterAutospacing="1"/>
      <w:jc w:val="center"/>
      <w:textAlignment w:val="center"/>
    </w:pPr>
    <w:rPr>
      <w:sz w:val="24"/>
      <w:szCs w:val="24"/>
    </w:rPr>
  </w:style>
  <w:style w:type="paragraph" w:customStyle="1" w:styleId="xl65">
    <w:name w:val="xl65"/>
    <w:basedOn w:val="Normal"/>
    <w:rsid w:val="00FD6606"/>
    <w:pPr>
      <w:spacing w:before="100" w:beforeAutospacing="1" w:after="100" w:afterAutospacing="1"/>
      <w:jc w:val="center"/>
    </w:pPr>
    <w:rPr>
      <w:sz w:val="24"/>
      <w:szCs w:val="24"/>
    </w:rPr>
  </w:style>
  <w:style w:type="paragraph" w:customStyle="1" w:styleId="xl66">
    <w:name w:val="xl66"/>
    <w:basedOn w:val="Normal"/>
    <w:rsid w:val="00FD6606"/>
    <w:pPr>
      <w:spacing w:before="100" w:beforeAutospacing="1" w:after="100" w:afterAutospacing="1"/>
      <w:jc w:val="center"/>
      <w:textAlignment w:val="center"/>
    </w:pPr>
    <w:rPr>
      <w:sz w:val="24"/>
      <w:szCs w:val="24"/>
    </w:rPr>
  </w:style>
  <w:style w:type="paragraph" w:customStyle="1" w:styleId="xl67">
    <w:name w:val="xl67"/>
    <w:basedOn w:val="Normal"/>
    <w:rsid w:val="00FD6606"/>
    <w:pPr>
      <w:pBdr>
        <w:top w:val="single" w:sz="4" w:space="0" w:color="auto"/>
        <w:left w:val="single" w:sz="4" w:space="0" w:color="auto"/>
        <w:bottom w:val="single" w:sz="4" w:space="0" w:color="auto"/>
        <w:right w:val="single" w:sz="4" w:space="0" w:color="auto"/>
      </w:pBdr>
      <w:shd w:val="clear" w:color="A02B93" w:fill="3C7D22"/>
      <w:spacing w:before="100" w:beforeAutospacing="1" w:after="100" w:afterAutospacing="1"/>
      <w:jc w:val="center"/>
      <w:textAlignment w:val="center"/>
    </w:pPr>
    <w:rPr>
      <w:rFonts w:ascii="Marianne" w:hAnsi="Marianne"/>
      <w:b/>
      <w:bCs/>
      <w:color w:val="FFFFFF"/>
    </w:rPr>
  </w:style>
  <w:style w:type="paragraph" w:customStyle="1" w:styleId="xl68">
    <w:name w:val="xl68"/>
    <w:basedOn w:val="Normal"/>
    <w:rsid w:val="00FD6606"/>
    <w:pPr>
      <w:pBdr>
        <w:top w:val="single" w:sz="4" w:space="0" w:color="auto"/>
        <w:left w:val="single" w:sz="4" w:space="0" w:color="auto"/>
        <w:bottom w:val="single" w:sz="4" w:space="0" w:color="auto"/>
        <w:right w:val="single" w:sz="4" w:space="0" w:color="auto"/>
      </w:pBdr>
      <w:shd w:val="clear" w:color="E49EDD" w:fill="B5E6A2"/>
      <w:spacing w:before="100" w:beforeAutospacing="1" w:after="100" w:afterAutospacing="1"/>
      <w:jc w:val="center"/>
    </w:pPr>
    <w:rPr>
      <w:rFonts w:ascii="Arial" w:hAnsi="Arial" w:cs="Arial"/>
    </w:rPr>
  </w:style>
  <w:style w:type="paragraph" w:customStyle="1" w:styleId="xl69">
    <w:name w:val="xl69"/>
    <w:basedOn w:val="Normal"/>
    <w:rsid w:val="00FD6606"/>
    <w:pPr>
      <w:pBdr>
        <w:top w:val="single" w:sz="4" w:space="0" w:color="auto"/>
        <w:left w:val="single" w:sz="4" w:space="0" w:color="auto"/>
        <w:bottom w:val="single" w:sz="4" w:space="0" w:color="auto"/>
        <w:right w:val="single" w:sz="4" w:space="0" w:color="auto"/>
      </w:pBdr>
      <w:shd w:val="clear" w:color="E49EDD" w:fill="B5E6A2"/>
      <w:spacing w:before="100" w:beforeAutospacing="1" w:after="100" w:afterAutospacing="1"/>
    </w:pPr>
    <w:rPr>
      <w:rFonts w:ascii="Arial" w:hAnsi="Arial" w:cs="Arial"/>
    </w:rPr>
  </w:style>
  <w:style w:type="paragraph" w:customStyle="1" w:styleId="xl70">
    <w:name w:val="xl70"/>
    <w:basedOn w:val="Normal"/>
    <w:rsid w:val="00FD6606"/>
    <w:pPr>
      <w:pBdr>
        <w:top w:val="single" w:sz="4" w:space="0" w:color="auto"/>
        <w:left w:val="single" w:sz="4" w:space="0" w:color="auto"/>
        <w:bottom w:val="single" w:sz="4" w:space="0" w:color="auto"/>
        <w:right w:val="single" w:sz="4" w:space="0" w:color="auto"/>
      </w:pBdr>
      <w:shd w:val="clear" w:color="E49EDD" w:fill="B5E6A2"/>
      <w:spacing w:before="100" w:beforeAutospacing="1" w:after="100" w:afterAutospacing="1"/>
      <w:jc w:val="center"/>
      <w:textAlignment w:val="center"/>
    </w:pPr>
    <w:rPr>
      <w:rFonts w:ascii="Arial" w:hAnsi="Arial" w:cs="Arial"/>
    </w:rPr>
  </w:style>
  <w:style w:type="paragraph" w:customStyle="1" w:styleId="xl71">
    <w:name w:val="xl71"/>
    <w:basedOn w:val="Normal"/>
    <w:rsid w:val="00FD6606"/>
    <w:pPr>
      <w:pBdr>
        <w:top w:val="single" w:sz="4" w:space="0" w:color="auto"/>
        <w:left w:val="single" w:sz="4" w:space="0" w:color="auto"/>
        <w:bottom w:val="single" w:sz="4" w:space="0" w:color="auto"/>
        <w:right w:val="single" w:sz="4" w:space="0" w:color="auto"/>
      </w:pBdr>
      <w:shd w:val="clear" w:color="000000" w:fill="B5E6A2"/>
      <w:spacing w:before="100" w:beforeAutospacing="1" w:after="100" w:afterAutospacing="1"/>
    </w:pPr>
    <w:rPr>
      <w:sz w:val="24"/>
      <w:szCs w:val="24"/>
    </w:rPr>
  </w:style>
  <w:style w:type="paragraph" w:customStyle="1" w:styleId="xl72">
    <w:name w:val="xl72"/>
    <w:basedOn w:val="Normal"/>
    <w:rsid w:val="00FD6606"/>
    <w:pPr>
      <w:pBdr>
        <w:top w:val="single" w:sz="4" w:space="0" w:color="auto"/>
        <w:left w:val="single" w:sz="4" w:space="0" w:color="auto"/>
        <w:bottom w:val="single" w:sz="4" w:space="0" w:color="auto"/>
        <w:right w:val="single" w:sz="4" w:space="0" w:color="auto"/>
      </w:pBdr>
      <w:shd w:val="clear" w:color="F2CEEF" w:fill="DAF2D0"/>
      <w:spacing w:before="100" w:beforeAutospacing="1" w:after="100" w:afterAutospacing="1"/>
      <w:jc w:val="center"/>
    </w:pPr>
    <w:rPr>
      <w:rFonts w:ascii="Arial" w:hAnsi="Arial" w:cs="Arial"/>
    </w:rPr>
  </w:style>
  <w:style w:type="paragraph" w:customStyle="1" w:styleId="xl73">
    <w:name w:val="xl73"/>
    <w:basedOn w:val="Normal"/>
    <w:rsid w:val="00FD6606"/>
    <w:pPr>
      <w:pBdr>
        <w:top w:val="single" w:sz="4" w:space="0" w:color="auto"/>
        <w:left w:val="single" w:sz="4" w:space="0" w:color="auto"/>
        <w:bottom w:val="single" w:sz="4" w:space="0" w:color="auto"/>
        <w:right w:val="single" w:sz="4" w:space="0" w:color="auto"/>
      </w:pBdr>
      <w:shd w:val="clear" w:color="E49EDD" w:fill="DAF2D0"/>
      <w:spacing w:before="100" w:beforeAutospacing="1" w:after="100" w:afterAutospacing="1"/>
    </w:pPr>
    <w:rPr>
      <w:rFonts w:ascii="Arial" w:hAnsi="Arial" w:cs="Arial"/>
    </w:rPr>
  </w:style>
  <w:style w:type="paragraph" w:customStyle="1" w:styleId="xl74">
    <w:name w:val="xl74"/>
    <w:basedOn w:val="Normal"/>
    <w:rsid w:val="00FD6606"/>
    <w:pPr>
      <w:pBdr>
        <w:top w:val="single" w:sz="4" w:space="0" w:color="auto"/>
        <w:left w:val="single" w:sz="4" w:space="0" w:color="auto"/>
        <w:bottom w:val="single" w:sz="4" w:space="0" w:color="auto"/>
        <w:right w:val="single" w:sz="4" w:space="0" w:color="auto"/>
      </w:pBdr>
      <w:shd w:val="clear" w:color="F2CEEF" w:fill="DAF2D0"/>
      <w:spacing w:before="100" w:beforeAutospacing="1" w:after="100" w:afterAutospacing="1"/>
      <w:jc w:val="center"/>
      <w:textAlignment w:val="center"/>
    </w:pPr>
    <w:rPr>
      <w:rFonts w:ascii="Arial" w:hAnsi="Arial" w:cs="Arial"/>
    </w:rPr>
  </w:style>
  <w:style w:type="paragraph" w:customStyle="1" w:styleId="xl75">
    <w:name w:val="xl75"/>
    <w:basedOn w:val="Normal"/>
    <w:rsid w:val="00FD6606"/>
    <w:pPr>
      <w:pBdr>
        <w:top w:val="single" w:sz="4" w:space="0" w:color="auto"/>
        <w:left w:val="single" w:sz="4" w:space="0" w:color="auto"/>
        <w:bottom w:val="single" w:sz="4" w:space="0" w:color="auto"/>
        <w:right w:val="single" w:sz="4" w:space="0" w:color="auto"/>
      </w:pBdr>
      <w:shd w:val="clear" w:color="F2CEEF" w:fill="DAF2D0"/>
      <w:spacing w:before="100" w:beforeAutospacing="1" w:after="100" w:afterAutospacing="1"/>
    </w:pPr>
    <w:rPr>
      <w:rFonts w:ascii="Arial" w:hAnsi="Arial" w:cs="Arial"/>
    </w:rPr>
  </w:style>
  <w:style w:type="paragraph" w:customStyle="1" w:styleId="xl76">
    <w:name w:val="xl76"/>
    <w:basedOn w:val="Normal"/>
    <w:rsid w:val="00FD6606"/>
    <w:pPr>
      <w:pBdr>
        <w:top w:val="single" w:sz="4" w:space="0" w:color="auto"/>
        <w:left w:val="single" w:sz="4" w:space="0" w:color="auto"/>
        <w:bottom w:val="single" w:sz="4" w:space="0" w:color="auto"/>
        <w:right w:val="single" w:sz="4" w:space="0" w:color="auto"/>
      </w:pBdr>
      <w:shd w:val="clear" w:color="000000" w:fill="DAF2D0"/>
      <w:spacing w:before="100" w:beforeAutospacing="1" w:after="100" w:afterAutospacing="1"/>
    </w:pPr>
    <w:rPr>
      <w:sz w:val="24"/>
      <w:szCs w:val="24"/>
    </w:rPr>
  </w:style>
  <w:style w:type="paragraph" w:customStyle="1" w:styleId="xl77">
    <w:name w:val="xl77"/>
    <w:basedOn w:val="Normal"/>
    <w:rsid w:val="00FD6606"/>
    <w:pPr>
      <w:pBdr>
        <w:top w:val="single" w:sz="4" w:space="0" w:color="auto"/>
        <w:left w:val="single" w:sz="4" w:space="0" w:color="auto"/>
        <w:bottom w:val="single" w:sz="4" w:space="0" w:color="auto"/>
        <w:right w:val="single" w:sz="4" w:space="0" w:color="auto"/>
      </w:pBdr>
      <w:shd w:val="clear" w:color="E49EDD" w:fill="B5E6A2"/>
      <w:spacing w:before="100" w:beforeAutospacing="1" w:after="100" w:afterAutospacing="1"/>
    </w:pPr>
    <w:rPr>
      <w:rFonts w:ascii="Arial" w:hAnsi="Arial" w:cs="Arial"/>
    </w:rPr>
  </w:style>
  <w:style w:type="paragraph" w:customStyle="1" w:styleId="xl78">
    <w:name w:val="xl78"/>
    <w:basedOn w:val="Normal"/>
    <w:rsid w:val="00FD6606"/>
    <w:pPr>
      <w:pBdr>
        <w:top w:val="single" w:sz="4" w:space="0" w:color="auto"/>
        <w:left w:val="single" w:sz="4" w:space="0" w:color="auto"/>
        <w:bottom w:val="single" w:sz="4" w:space="0" w:color="auto"/>
        <w:right w:val="single" w:sz="4" w:space="0" w:color="auto"/>
      </w:pBdr>
      <w:shd w:val="clear" w:color="F2CEEF" w:fill="DAF2D0"/>
      <w:spacing w:before="100" w:beforeAutospacing="1" w:after="100" w:afterAutospacing="1"/>
    </w:pPr>
    <w:rPr>
      <w:rFonts w:ascii="Arial" w:hAnsi="Arial" w:cs="Arial"/>
    </w:rPr>
  </w:style>
  <w:style w:type="paragraph" w:customStyle="1" w:styleId="xl79">
    <w:name w:val="xl79"/>
    <w:basedOn w:val="Normal"/>
    <w:rsid w:val="00FD660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pPr>
    <w:rPr>
      <w:rFonts w:ascii="Arial" w:hAnsi="Arial" w:cs="Arial"/>
    </w:rPr>
  </w:style>
  <w:style w:type="paragraph" w:customStyle="1" w:styleId="xl80">
    <w:name w:val="xl80"/>
    <w:basedOn w:val="Normal"/>
    <w:rsid w:val="00FD660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rPr>
      <w:rFonts w:ascii="Arial" w:hAnsi="Arial" w:cs="Arial"/>
    </w:rPr>
  </w:style>
  <w:style w:type="paragraph" w:customStyle="1" w:styleId="xl81">
    <w:name w:val="xl81"/>
    <w:basedOn w:val="Normal"/>
    <w:rsid w:val="00FD660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Arial" w:hAnsi="Arial" w:cs="Arial"/>
    </w:rPr>
  </w:style>
  <w:style w:type="paragraph" w:customStyle="1" w:styleId="xl82">
    <w:name w:val="xl82"/>
    <w:basedOn w:val="Normal"/>
    <w:rsid w:val="00FD660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rPr>
      <w:rFonts w:ascii="Arial" w:hAnsi="Arial" w:cs="Arial"/>
    </w:rPr>
  </w:style>
  <w:style w:type="paragraph" w:customStyle="1" w:styleId="xl83">
    <w:name w:val="xl83"/>
    <w:basedOn w:val="Normal"/>
    <w:rsid w:val="00FD660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rPr>
      <w:sz w:val="24"/>
      <w:szCs w:val="24"/>
    </w:rPr>
  </w:style>
  <w:style w:type="paragraph" w:customStyle="1" w:styleId="xl84">
    <w:name w:val="xl84"/>
    <w:basedOn w:val="Normal"/>
    <w:rsid w:val="00FD6606"/>
    <w:pPr>
      <w:shd w:val="clear" w:color="000000" w:fill="FFFF00"/>
      <w:spacing w:before="100" w:beforeAutospacing="1" w:after="100" w:afterAutospacing="1"/>
    </w:pPr>
    <w:rPr>
      <w:sz w:val="24"/>
      <w:szCs w:val="24"/>
    </w:rPr>
  </w:style>
  <w:style w:type="table" w:styleId="TableauListe4">
    <w:name w:val="List Table 4"/>
    <w:basedOn w:val="TableauNormal"/>
    <w:uiPriority w:val="49"/>
    <w:rsid w:val="00FD6606"/>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customStyle="1" w:styleId="Para">
    <w:name w:val="Para"/>
    <w:basedOn w:val="Normal"/>
    <w:rsid w:val="00402529"/>
    <w:pPr>
      <w:keepLines/>
      <w:spacing w:before="100" w:after="100"/>
      <w:ind w:firstLine="567"/>
      <w:jc w:val="both"/>
    </w:pPr>
    <w:rPr>
      <w:snapToGrid w:val="0"/>
      <w:sz w:val="22"/>
      <w:szCs w:val="22"/>
    </w:rPr>
  </w:style>
  <w:style w:type="paragraph" w:styleId="Rvision">
    <w:name w:val="Revision"/>
    <w:hidden/>
    <w:uiPriority w:val="99"/>
    <w:semiHidden/>
    <w:rsid w:val="0001697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75015087">
      <w:bodyDiv w:val="1"/>
      <w:marLeft w:val="0"/>
      <w:marRight w:val="0"/>
      <w:marTop w:val="0"/>
      <w:marBottom w:val="0"/>
      <w:divBdr>
        <w:top w:val="none" w:sz="0" w:space="0" w:color="auto"/>
        <w:left w:val="none" w:sz="0" w:space="0" w:color="auto"/>
        <w:bottom w:val="none" w:sz="0" w:space="0" w:color="auto"/>
        <w:right w:val="none" w:sz="0" w:space="0" w:color="auto"/>
      </w:divBdr>
    </w:div>
    <w:div w:id="628626414">
      <w:bodyDiv w:val="1"/>
      <w:marLeft w:val="0"/>
      <w:marRight w:val="0"/>
      <w:marTop w:val="0"/>
      <w:marBottom w:val="0"/>
      <w:divBdr>
        <w:top w:val="none" w:sz="0" w:space="0" w:color="auto"/>
        <w:left w:val="none" w:sz="0" w:space="0" w:color="auto"/>
        <w:bottom w:val="none" w:sz="0" w:space="0" w:color="auto"/>
        <w:right w:val="none" w:sz="0" w:space="0" w:color="auto"/>
      </w:divBdr>
    </w:div>
    <w:div w:id="657075734">
      <w:bodyDiv w:val="1"/>
      <w:marLeft w:val="0"/>
      <w:marRight w:val="0"/>
      <w:marTop w:val="0"/>
      <w:marBottom w:val="0"/>
      <w:divBdr>
        <w:top w:val="none" w:sz="0" w:space="0" w:color="auto"/>
        <w:left w:val="none" w:sz="0" w:space="0" w:color="auto"/>
        <w:bottom w:val="none" w:sz="0" w:space="0" w:color="auto"/>
        <w:right w:val="none" w:sz="0" w:space="0" w:color="auto"/>
      </w:divBdr>
    </w:div>
    <w:div w:id="877282505">
      <w:bodyDiv w:val="1"/>
      <w:marLeft w:val="0"/>
      <w:marRight w:val="0"/>
      <w:marTop w:val="0"/>
      <w:marBottom w:val="0"/>
      <w:divBdr>
        <w:top w:val="none" w:sz="0" w:space="0" w:color="auto"/>
        <w:left w:val="none" w:sz="0" w:space="0" w:color="auto"/>
        <w:bottom w:val="none" w:sz="0" w:space="0" w:color="auto"/>
        <w:right w:val="none" w:sz="0" w:space="0" w:color="auto"/>
      </w:divBdr>
    </w:div>
    <w:div w:id="908929082">
      <w:bodyDiv w:val="1"/>
      <w:marLeft w:val="0"/>
      <w:marRight w:val="0"/>
      <w:marTop w:val="0"/>
      <w:marBottom w:val="0"/>
      <w:divBdr>
        <w:top w:val="none" w:sz="0" w:space="0" w:color="auto"/>
        <w:left w:val="none" w:sz="0" w:space="0" w:color="auto"/>
        <w:bottom w:val="none" w:sz="0" w:space="0" w:color="auto"/>
        <w:right w:val="none" w:sz="0" w:space="0" w:color="auto"/>
      </w:divBdr>
    </w:div>
    <w:div w:id="942691915">
      <w:bodyDiv w:val="1"/>
      <w:marLeft w:val="0"/>
      <w:marRight w:val="0"/>
      <w:marTop w:val="0"/>
      <w:marBottom w:val="0"/>
      <w:divBdr>
        <w:top w:val="none" w:sz="0" w:space="0" w:color="auto"/>
        <w:left w:val="none" w:sz="0" w:space="0" w:color="auto"/>
        <w:bottom w:val="none" w:sz="0" w:space="0" w:color="auto"/>
        <w:right w:val="none" w:sz="0" w:space="0" w:color="auto"/>
      </w:divBdr>
    </w:div>
    <w:div w:id="1036808751">
      <w:bodyDiv w:val="1"/>
      <w:marLeft w:val="0"/>
      <w:marRight w:val="0"/>
      <w:marTop w:val="0"/>
      <w:marBottom w:val="0"/>
      <w:divBdr>
        <w:top w:val="none" w:sz="0" w:space="0" w:color="auto"/>
        <w:left w:val="none" w:sz="0" w:space="0" w:color="auto"/>
        <w:bottom w:val="none" w:sz="0" w:space="0" w:color="auto"/>
        <w:right w:val="none" w:sz="0" w:space="0" w:color="auto"/>
      </w:divBdr>
    </w:div>
    <w:div w:id="1103921014">
      <w:bodyDiv w:val="1"/>
      <w:marLeft w:val="0"/>
      <w:marRight w:val="0"/>
      <w:marTop w:val="0"/>
      <w:marBottom w:val="0"/>
      <w:divBdr>
        <w:top w:val="none" w:sz="0" w:space="0" w:color="auto"/>
        <w:left w:val="none" w:sz="0" w:space="0" w:color="auto"/>
        <w:bottom w:val="none" w:sz="0" w:space="0" w:color="auto"/>
        <w:right w:val="none" w:sz="0" w:space="0" w:color="auto"/>
      </w:divBdr>
    </w:div>
    <w:div w:id="1391034345">
      <w:bodyDiv w:val="1"/>
      <w:marLeft w:val="0"/>
      <w:marRight w:val="0"/>
      <w:marTop w:val="0"/>
      <w:marBottom w:val="0"/>
      <w:divBdr>
        <w:top w:val="none" w:sz="0" w:space="0" w:color="auto"/>
        <w:left w:val="none" w:sz="0" w:space="0" w:color="auto"/>
        <w:bottom w:val="none" w:sz="0" w:space="0" w:color="auto"/>
        <w:right w:val="none" w:sz="0" w:space="0" w:color="auto"/>
      </w:divBdr>
    </w:div>
    <w:div w:id="2114083545">
      <w:bodyDiv w:val="1"/>
      <w:marLeft w:val="0"/>
      <w:marRight w:val="0"/>
      <w:marTop w:val="0"/>
      <w:marBottom w:val="0"/>
      <w:divBdr>
        <w:top w:val="none" w:sz="0" w:space="0" w:color="auto"/>
        <w:left w:val="none" w:sz="0" w:space="0" w:color="auto"/>
        <w:bottom w:val="none" w:sz="0" w:space="0" w:color="auto"/>
        <w:right w:val="none" w:sz="0" w:space="0" w:color="auto"/>
      </w:divBdr>
    </w:div>
    <w:div w:id="2139254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melissa.pean@onf.fr"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melissa.pean@onf.fr"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www.marches-publics.gouv.fr"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francois.lehmann@onf.fr" TargetMode="External"/><Relationship Id="rId5" Type="http://schemas.openxmlformats.org/officeDocument/2006/relationships/webSettings" Target="webSettings.xml"/><Relationship Id="rId15" Type="http://schemas.openxmlformats.org/officeDocument/2006/relationships/hyperlink" Target="http://www.marches-publics.gouv.fr" TargetMode="External"/><Relationship Id="rId10" Type="http://schemas.openxmlformats.org/officeDocument/2006/relationships/hyperlink" Target="http://www.marches-publics.gouv.fr" TargetMode="External"/><Relationship Id="rId19" Type="http://schemas.microsoft.com/office/2011/relationships/people" Target="people.xml"/><Relationship Id="rId4" Type="http://schemas.openxmlformats.org/officeDocument/2006/relationships/settings" Target="settings.xml"/><Relationship Id="rId9" Type="http://schemas.openxmlformats.org/officeDocument/2006/relationships/image" Target="https://www.ext.onf.fr/img/onf-signature.jpg" TargetMode="External"/><Relationship Id="rId14" Type="http://schemas.openxmlformats.org/officeDocument/2006/relationships/hyperlink" Target="mailto:francois.lehmann@onf.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5414CC4-859A-4290-919D-A2A470631A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468</TotalTime>
  <Pages>13</Pages>
  <Words>4671</Words>
  <Characters>26564</Characters>
  <Application>Microsoft Office Word</Application>
  <DocSecurity>0</DocSecurity>
  <Lines>221</Lines>
  <Paragraphs>62</Paragraphs>
  <ScaleCrop>false</ScaleCrop>
  <HeadingPairs>
    <vt:vector size="2" baseType="variant">
      <vt:variant>
        <vt:lpstr>Titre</vt:lpstr>
      </vt:variant>
      <vt:variant>
        <vt:i4>1</vt:i4>
      </vt:variant>
    </vt:vector>
  </HeadingPairs>
  <TitlesOfParts>
    <vt:vector size="1" baseType="lpstr">
      <vt:lpstr>Réglement de la consultation</vt:lpstr>
    </vt:vector>
  </TitlesOfParts>
  <Company>ONF</Company>
  <LinksUpToDate>false</LinksUpToDate>
  <CharactersWithSpaces>31173</CharactersWithSpaces>
  <SharedDoc>false</SharedDoc>
  <HLinks>
    <vt:vector size="30" baseType="variant">
      <vt:variant>
        <vt:i4>3866702</vt:i4>
      </vt:variant>
      <vt:variant>
        <vt:i4>12</vt:i4>
      </vt:variant>
      <vt:variant>
        <vt:i4>0</vt:i4>
      </vt:variant>
      <vt:variant>
        <vt:i4>5</vt:i4>
      </vt:variant>
      <vt:variant>
        <vt:lpwstr>mailto:achats.dtlorraine@onf.fr</vt:lpwstr>
      </vt:variant>
      <vt:variant>
        <vt:lpwstr/>
      </vt:variant>
      <vt:variant>
        <vt:i4>7602199</vt:i4>
      </vt:variant>
      <vt:variant>
        <vt:i4>9</vt:i4>
      </vt:variant>
      <vt:variant>
        <vt:i4>0</vt:i4>
      </vt:variant>
      <vt:variant>
        <vt:i4>5</vt:i4>
      </vt:variant>
      <vt:variant>
        <vt:lpwstr>mailto:herve.hornbeck@onf.fr</vt:lpwstr>
      </vt:variant>
      <vt:variant>
        <vt:lpwstr/>
      </vt:variant>
      <vt:variant>
        <vt:i4>3866702</vt:i4>
      </vt:variant>
      <vt:variant>
        <vt:i4>6</vt:i4>
      </vt:variant>
      <vt:variant>
        <vt:i4>0</vt:i4>
      </vt:variant>
      <vt:variant>
        <vt:i4>5</vt:i4>
      </vt:variant>
      <vt:variant>
        <vt:lpwstr>mailto:achats.dtlorraine@onf.fr</vt:lpwstr>
      </vt:variant>
      <vt:variant>
        <vt:lpwstr/>
      </vt:variant>
      <vt:variant>
        <vt:i4>6881329</vt:i4>
      </vt:variant>
      <vt:variant>
        <vt:i4>3</vt:i4>
      </vt:variant>
      <vt:variant>
        <vt:i4>0</vt:i4>
      </vt:variant>
      <vt:variant>
        <vt:i4>5</vt:i4>
      </vt:variant>
      <vt:variant>
        <vt:lpwstr>http://www.marches-publics.gouv.fr/</vt:lpwstr>
      </vt:variant>
      <vt:variant>
        <vt:lpwstr/>
      </vt:variant>
      <vt:variant>
        <vt:i4>7012450</vt:i4>
      </vt:variant>
      <vt:variant>
        <vt:i4>0</vt:i4>
      </vt:variant>
      <vt:variant>
        <vt:i4>0</vt:i4>
      </vt:variant>
      <vt:variant>
        <vt:i4>5</vt:i4>
      </vt:variant>
      <vt:variant>
        <vt:lpwstr>http://www.onf.fr/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Réglement de la consultation</dc:title>
  <dc:subject/>
  <dc:creator>MERCIER Anthony</dc:creator>
  <cp:keywords/>
  <dc:description/>
  <cp:lastModifiedBy>PEAN Melissa</cp:lastModifiedBy>
  <cp:revision>75</cp:revision>
  <cp:lastPrinted>2025-03-13T11:28:00Z</cp:lastPrinted>
  <dcterms:created xsi:type="dcterms:W3CDTF">2025-01-20T14:44:00Z</dcterms:created>
  <dcterms:modified xsi:type="dcterms:W3CDTF">2025-03-13T11:28:00Z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le">
    <vt:lpwstr>A venir</vt:lpwstr>
  </property>
  <property fmtid="{D5CDD505-2E9C-101B-9397-08002B2CF9AE}" pid="3" name="Subject">
    <vt:lpwstr>Réglement type de la consultation</vt:lpwstr>
  </property>
  <property fmtid="{D5CDD505-2E9C-101B-9397-08002B2CF9AE}" pid="4" name="Author">
    <vt:lpwstr>Nechoua BENKHALFA/nc49678</vt:lpwstr>
  </property>
  <property fmtid="{D5CDD505-2E9C-101B-9397-08002B2CF9AE}" pid="5" name="Manager">
    <vt:lpwstr>PROCESSADMIN</vt:lpwstr>
  </property>
  <property fmtid="{D5CDD505-2E9C-101B-9397-08002B2CF9AE}" pid="6" name="Category">
    <vt:lpwstr/>
  </property>
  <property fmtid="{D5CDD505-2E9C-101B-9397-08002B2CF9AE}" pid="7" name="Company">
    <vt:lpwstr/>
  </property>
  <property fmtid="{D5CDD505-2E9C-101B-9397-08002B2CF9AE}" pid="8" name="NotesServerName">
    <vt:lpwstr/>
  </property>
  <property fmtid="{D5CDD505-2E9C-101B-9397-08002B2CF9AE}" pid="9" name="NotesDatabaseName">
    <vt:lpwstr>Bases_VDP\V3\GED_ONF_v3.nsf</vt:lpwstr>
  </property>
  <property fmtid="{D5CDD505-2E9C-101B-9397-08002B2CF9AE}" pid="10" name="NotesDocumentUID">
    <vt:lpwstr>8814804B01856F3EC1257C0F002F7462</vt:lpwstr>
  </property>
  <property fmtid="{D5CDD505-2E9C-101B-9397-08002B2CF9AE}" pid="11" name="VDPProcessReference">
    <vt:lpwstr>GED</vt:lpwstr>
  </property>
  <property fmtid="{D5CDD505-2E9C-101B-9397-08002B2CF9AE}" pid="12" name="VDPProcessLabel">
    <vt:lpwstr>Document</vt:lpwstr>
  </property>
  <property fmtid="{D5CDD505-2E9C-101B-9397-08002B2CF9AE}" pid="13" name="VDPProcessDescription">
    <vt:lpwstr/>
  </property>
  <property fmtid="{D5CDD505-2E9C-101B-9397-08002B2CF9AE}" pid="14" name="VDPFormShortLabel">
    <vt:lpwstr>Document AQ </vt:lpwstr>
  </property>
  <property fmtid="{D5CDD505-2E9C-101B-9397-08002B2CF9AE}" pid="15" name="VDPDocumentStatusLabel">
    <vt:lpwstr>En version de travail</vt:lpwstr>
  </property>
  <property fmtid="{D5CDD505-2E9C-101B-9397-08002B2CF9AE}" pid="16" name="VDPProcessStatusLabel">
    <vt:lpwstr>Processus initialisé</vt:lpwstr>
  </property>
  <property fmtid="{D5CDD505-2E9C-101B-9397-08002B2CF9AE}" pid="17" name="Indice">
    <vt:lpwstr>A</vt:lpwstr>
  </property>
  <property fmtid="{D5CDD505-2E9C-101B-9397-08002B2CF9AE}" pid="18" name="ReasonsOfChange">
    <vt:lpwstr/>
  </property>
  <property fmtid="{D5CDD505-2E9C-101B-9397-08002B2CF9AE}" pid="19" name="TypDoc">
    <vt:lpwstr/>
  </property>
  <property fmtid="{D5CDD505-2E9C-101B-9397-08002B2CF9AE}" pid="20" name="Chapter">
    <vt:lpwstr/>
  </property>
  <property fmtid="{D5CDD505-2E9C-101B-9397-08002B2CF9AE}" pid="21" name="Department">
    <vt:lpwstr/>
  </property>
  <property fmtid="{D5CDD505-2E9C-101B-9397-08002B2CF9AE}" pid="22" name="VDPCurrentTaskLabel">
    <vt:lpwstr/>
  </property>
  <property fmtid="{D5CDD505-2E9C-101B-9397-08002B2CF9AE}" pid="23" name="VDPPastUsers">
    <vt:lpwstr/>
  </property>
  <property fmtid="{D5CDD505-2E9C-101B-9397-08002B2CF9AE}" pid="24" name="VDPCurrentUserName">
    <vt:lpwstr>Nechoua BENKHALFA/nc49678</vt:lpwstr>
  </property>
  <property fmtid="{D5CDD505-2E9C-101B-9397-08002B2CF9AE}" pid="25" name="VDPFutureUsers">
    <vt:lpwstr/>
  </property>
  <property fmtid="{D5CDD505-2E9C-101B-9397-08002B2CF9AE}" pid="26" name="VDPHTask">
    <vt:lpwstr/>
  </property>
  <property fmtid="{D5CDD505-2E9C-101B-9397-08002B2CF9AE}" pid="27" name="VDPHAction">
    <vt:lpwstr/>
  </property>
  <property fmtid="{D5CDD505-2E9C-101B-9397-08002B2CF9AE}" pid="28" name="VDPHDate">
    <vt:lpwstr/>
  </property>
  <property fmtid="{D5CDD505-2E9C-101B-9397-08002B2CF9AE}" pid="29" name="VDPHBy">
    <vt:lpwstr/>
  </property>
  <property fmtid="{D5CDD505-2E9C-101B-9397-08002B2CF9AE}" pid="30" name="VDPG_Titre">
    <vt:lpwstr>Réglement type de la consultation</vt:lpwstr>
  </property>
  <property fmtid="{D5CDD505-2E9C-101B-9397-08002B2CF9AE}" pid="31" name="VDPG_APPSTARTDATE">
    <vt:lpwstr>25/10/2013</vt:lpwstr>
  </property>
  <property fmtid="{D5CDD505-2E9C-101B-9397-08002B2CF9AE}" pid="32" name="VDPG_DatePublication">
    <vt:lpwstr/>
  </property>
  <property fmtid="{D5CDD505-2E9C-101B-9397-08002B2CF9AE}" pid="33" name="VDPG_APPENDDATE">
    <vt:lpwstr/>
  </property>
  <property fmtid="{D5CDD505-2E9C-101B-9397-08002B2CF9AE}" pid="34" name="VDPG_DateReview">
    <vt:lpwstr>25/10/2028</vt:lpwstr>
  </property>
  <property fmtid="{D5CDD505-2E9C-101B-9397-08002B2CF9AE}" pid="35" name="VDPG_PlanClst">
    <vt:lpwstr>7.16.2</vt:lpwstr>
  </property>
  <property fmtid="{D5CDD505-2E9C-101B-9397-08002B2CF9AE}" pid="36" name="VDPG_ProcessSecond_E_">
    <vt:lpwstr>C09 Acheter,B06 Réaliser des travaux,C07 Assurer la sécurité juridique,C01 Recouvrer les produits et payer les dépenses</vt:lpwstr>
  </property>
  <property fmtid="{D5CDD505-2E9C-101B-9397-08002B2CF9AE}" pid="37" name="VDPG_AbrogExterne">
    <vt:lpwstr>non</vt:lpwstr>
  </property>
  <property fmtid="{D5CDD505-2E9C-101B-9397-08002B2CF9AE}" pid="38" name="VDPG_DiffusionExterne">
    <vt:lpwstr>0</vt:lpwstr>
  </property>
  <property fmtid="{D5CDD505-2E9C-101B-9397-08002B2CF9AE}" pid="39" name="VDPG_MetaNom">
    <vt:lpwstr/>
  </property>
  <property fmtid="{D5CDD505-2E9C-101B-9397-08002B2CF9AE}" pid="40" name="VDPG_ChapitreDocument">
    <vt:lpwstr/>
  </property>
  <property fmtid="{D5CDD505-2E9C-101B-9397-08002B2CF9AE}" pid="41" name="VDPG_PJ_E_">
    <vt:lpwstr/>
  </property>
  <property fmtid="{D5CDD505-2E9C-101B-9397-08002B2CF9AE}" pid="42" name="VDPG_RAQ_E_">
    <vt:lpwstr/>
  </property>
  <property fmtid="{D5CDD505-2E9C-101B-9397-08002B2CF9AE}" pid="43" name="VDPG_MD_E_">
    <vt:lpwstr/>
  </property>
  <property fmtid="{D5CDD505-2E9C-101B-9397-08002B2CF9AE}" pid="44" name="VDPG_Approbateur_E_">
    <vt:lpwstr/>
  </property>
  <property fmtid="{D5CDD505-2E9C-101B-9397-08002B2CF9AE}" pid="45" name="VDPG_Signataire_E_">
    <vt:lpwstr/>
  </property>
</Properties>
</file>