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9D32A" w14:textId="6CCB7B7E" w:rsidR="00854A26" w:rsidRDefault="00C07B6C">
      <w:pPr>
        <w:ind w:right="9600"/>
        <w:rPr>
          <w:sz w:val="2"/>
        </w:rPr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 wp14:anchorId="6BAD9369" wp14:editId="0C5D27C6">
                <wp:extent cx="20320" cy="20320"/>
                <wp:effectExtent l="0" t="0" r="0" b="0"/>
                <wp:docPr id="28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320" cy="20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B6E2CF" id="AutoShape 1" o:spid="_x0000_s1026" style="width:1.6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" filled="f" stroked="f">
                <o:lock v:ext="edit" aspectratio="t"/>
                <w10:anchorlock/>
              </v:rect>
            </w:pict>
          </mc:Fallback>
        </mc:AlternateContent>
      </w:r>
    </w:p>
    <w:p w14:paraId="26F6C6A1" w14:textId="77777777" w:rsidR="00854A26" w:rsidRDefault="00854A26">
      <w:pPr>
        <w:spacing w:line="240" w:lineRule="exact"/>
      </w:pPr>
    </w:p>
    <w:p w14:paraId="642EE1B2" w14:textId="77777777" w:rsidR="00854A26" w:rsidRDefault="00854A26">
      <w:pPr>
        <w:spacing w:line="240" w:lineRule="exact"/>
      </w:pPr>
    </w:p>
    <w:p w14:paraId="75954BA1" w14:textId="77777777" w:rsidR="00854A26" w:rsidRDefault="00854A26">
      <w:pPr>
        <w:spacing w:line="240" w:lineRule="exact"/>
      </w:pPr>
    </w:p>
    <w:p w14:paraId="7B835F76" w14:textId="77777777" w:rsidR="00854A26" w:rsidRDefault="00854A26">
      <w:pPr>
        <w:spacing w:line="240" w:lineRule="exact"/>
      </w:pPr>
    </w:p>
    <w:p w14:paraId="79F23B5B" w14:textId="77777777" w:rsidR="00854A26" w:rsidRDefault="00854A26">
      <w:pPr>
        <w:spacing w:line="240" w:lineRule="exact"/>
      </w:pPr>
    </w:p>
    <w:p w14:paraId="5CDC1E3F" w14:textId="77777777" w:rsidR="00854A26" w:rsidRDefault="00854A26">
      <w:pPr>
        <w:spacing w:line="240" w:lineRule="exact"/>
      </w:pPr>
    </w:p>
    <w:p w14:paraId="03815166" w14:textId="77777777" w:rsidR="00854A26" w:rsidRDefault="00854A26">
      <w:pPr>
        <w:spacing w:line="240" w:lineRule="exact"/>
      </w:pPr>
    </w:p>
    <w:p w14:paraId="131C68DC" w14:textId="77777777" w:rsidR="00854A26" w:rsidRDefault="00854A26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54A26" w14:paraId="550B17A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3EF793E" w14:textId="77777777" w:rsidR="00854A26" w:rsidRDefault="00FA18B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96B96F" w14:textId="77777777" w:rsidR="00854A26" w:rsidRDefault="00FA18BA">
      <w:pPr>
        <w:spacing w:line="240" w:lineRule="exact"/>
      </w:pPr>
      <w:r>
        <w:t xml:space="preserve"> </w:t>
      </w:r>
    </w:p>
    <w:p w14:paraId="22549C69" w14:textId="77777777" w:rsidR="00854A26" w:rsidRDefault="00854A26">
      <w:pPr>
        <w:spacing w:after="120" w:line="240" w:lineRule="exact"/>
      </w:pPr>
    </w:p>
    <w:p w14:paraId="23012DC1" w14:textId="77777777" w:rsidR="00854A26" w:rsidRDefault="00FA18B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7F451522" w14:textId="77777777" w:rsidR="00854A26" w:rsidRDefault="00854A26">
      <w:pPr>
        <w:spacing w:line="240" w:lineRule="exact"/>
      </w:pPr>
    </w:p>
    <w:p w14:paraId="1848B942" w14:textId="77777777" w:rsidR="00854A26" w:rsidRDefault="00854A26">
      <w:pPr>
        <w:spacing w:line="240" w:lineRule="exact"/>
      </w:pPr>
    </w:p>
    <w:p w14:paraId="38F7CEDA" w14:textId="77777777" w:rsidR="00854A26" w:rsidRDefault="00854A26">
      <w:pPr>
        <w:spacing w:line="240" w:lineRule="exact"/>
      </w:pPr>
    </w:p>
    <w:p w14:paraId="15C74BAD" w14:textId="77777777" w:rsidR="00854A26" w:rsidRDefault="00854A26">
      <w:pPr>
        <w:spacing w:line="240" w:lineRule="exact"/>
      </w:pPr>
    </w:p>
    <w:p w14:paraId="19AEF475" w14:textId="77777777" w:rsidR="00854A26" w:rsidRDefault="00854A26">
      <w:pPr>
        <w:spacing w:line="240" w:lineRule="exact"/>
      </w:pPr>
    </w:p>
    <w:p w14:paraId="67E4E05A" w14:textId="77777777" w:rsidR="00854A26" w:rsidRDefault="00854A26">
      <w:pPr>
        <w:spacing w:line="240" w:lineRule="exact"/>
      </w:pPr>
    </w:p>
    <w:p w14:paraId="527FD135" w14:textId="77777777" w:rsidR="00854A26" w:rsidRDefault="00854A26">
      <w:pPr>
        <w:spacing w:line="240" w:lineRule="exact"/>
      </w:pPr>
    </w:p>
    <w:p w14:paraId="0C89C968" w14:textId="77777777" w:rsidR="00854A26" w:rsidRDefault="00854A2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54A26" w14:paraId="2E515C7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D004485" w14:textId="77777777" w:rsidR="00854A26" w:rsidRDefault="00FA18BA" w:rsidP="00FF363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 de médiation animale au profit du CHU de Bordeau</w:t>
            </w:r>
            <w:r w:rsidR="00FF363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x</w:t>
            </w:r>
          </w:p>
        </w:tc>
      </w:tr>
    </w:tbl>
    <w:p w14:paraId="0254F2E9" w14:textId="77777777" w:rsidR="00854A26" w:rsidRDefault="00FA18BA">
      <w:pPr>
        <w:spacing w:line="240" w:lineRule="exact"/>
      </w:pPr>
      <w:r>
        <w:t xml:space="preserve"> </w:t>
      </w:r>
    </w:p>
    <w:p w14:paraId="0FF79888" w14:textId="77777777" w:rsidR="00854A26" w:rsidRDefault="00854A26">
      <w:pPr>
        <w:spacing w:line="240" w:lineRule="exact"/>
      </w:pPr>
    </w:p>
    <w:p w14:paraId="28A3629E" w14:textId="77777777" w:rsidR="00854A26" w:rsidRDefault="00854A26">
      <w:pPr>
        <w:spacing w:line="240" w:lineRule="exact"/>
      </w:pPr>
    </w:p>
    <w:p w14:paraId="1F0AFD46" w14:textId="77777777" w:rsidR="00854A26" w:rsidRDefault="00854A26">
      <w:pPr>
        <w:spacing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3090"/>
      </w:tblGrid>
      <w:tr w:rsidR="00C07B6C" w:rsidRPr="00E9477E" w14:paraId="03562B62" w14:textId="77777777" w:rsidTr="0006475E">
        <w:trPr>
          <w:trHeight w:val="50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330EA" w14:textId="77777777" w:rsidR="00C07B6C" w:rsidRDefault="00C07B6C" w:rsidP="0006475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82340" w14:textId="77777777" w:rsidR="00C07B6C" w:rsidRPr="00E9477E" w:rsidRDefault="00C07B6C" w:rsidP="0006475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9477E"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2877" w14:textId="101E6CE4" w:rsidR="00C07B6C" w:rsidRPr="00E9477E" w:rsidRDefault="00C07B6C" w:rsidP="0006475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9477E">
              <w:rPr>
                <w:rFonts w:ascii="Trebuchet MS" w:eastAsia="Trebuchet MS" w:hAnsi="Trebuchet MS" w:cs="Trebuchet MS"/>
                <w:color w:val="000000"/>
                <w:sz w:val="20"/>
              </w:rPr>
              <w:t>N° Contrat</w:t>
            </w:r>
            <w:r w:rsidRPr="00E9477E">
              <w:t xml:space="preserve"> </w:t>
            </w:r>
            <w:r w:rsidRPr="00E9477E">
              <w:rPr>
                <w:rFonts w:ascii="Trebuchet MS" w:hAnsi="Trebuchet MS"/>
                <w:sz w:val="14"/>
                <w:szCs w:val="14"/>
              </w:rPr>
              <w:t>case</w:t>
            </w:r>
            <w:r w:rsidRPr="00E9477E">
              <w:rPr>
                <w:rFonts w:ascii="Trebuchet MS" w:hAnsi="Trebuchet MS"/>
              </w:rPr>
              <w:t xml:space="preserve"> </w:t>
            </w:r>
            <w:r w:rsidRPr="00E9477E">
              <w:rPr>
                <w:rFonts w:ascii="Trebuchet MS" w:eastAsia="Trebuchet MS" w:hAnsi="Trebuchet MS" w:cs="Trebuchet MS"/>
                <w:color w:val="000000"/>
                <w:sz w:val="14"/>
                <w:szCs w:val="14"/>
              </w:rPr>
              <w:t>réservée à l'acheteur</w:t>
            </w:r>
          </w:p>
        </w:tc>
      </w:tr>
      <w:tr w:rsidR="00C07B6C" w:rsidRPr="00E9477E" w14:paraId="1B1C44D5" w14:textId="77777777" w:rsidTr="0006475E">
        <w:trPr>
          <w:trHeight w:val="40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B1363" w14:textId="77777777" w:rsidR="00C07B6C" w:rsidRPr="00DB5992" w:rsidRDefault="00C07B6C" w:rsidP="0006475E">
            <w:pPr>
              <w:ind w:left="300"/>
              <w:rPr>
                <w:sz w:val="2"/>
                <w:highlight w:val="cyan"/>
              </w:rPr>
            </w:pPr>
            <w:r w:rsidRPr="00DB5992">
              <w:rPr>
                <w:noProof/>
                <w:highlight w:val="cyan"/>
                <w:lang w:val="fr-FR" w:eastAsia="fr-FR"/>
              </w:rPr>
              <w:drawing>
                <wp:inline distT="0" distB="0" distL="0" distR="0" wp14:anchorId="7CFD1375" wp14:editId="13E07A80">
                  <wp:extent cx="257175" cy="25717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38D10" w14:textId="50D3B271" w:rsidR="00C07B6C" w:rsidRPr="00E9477E" w:rsidRDefault="00C07B6C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9477E"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77F51" w14:textId="2116BAFE" w:rsidR="00C07B6C" w:rsidRPr="00E9477E" w:rsidRDefault="00C07B6C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  <w:tr w:rsidR="00C07B6C" w:rsidRPr="00E9477E" w14:paraId="6442B40A" w14:textId="77777777" w:rsidTr="0006475E">
        <w:trPr>
          <w:trHeight w:val="40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FE5D8" w14:textId="77777777" w:rsidR="00C07B6C" w:rsidRPr="00DB5992" w:rsidRDefault="00C07B6C" w:rsidP="0006475E">
            <w:pPr>
              <w:ind w:left="300"/>
              <w:rPr>
                <w:sz w:val="2"/>
                <w:highlight w:val="cyan"/>
              </w:rPr>
            </w:pPr>
            <w:r w:rsidRPr="00DB5992">
              <w:rPr>
                <w:noProof/>
                <w:highlight w:val="cyan"/>
                <w:lang w:val="fr-FR" w:eastAsia="fr-FR"/>
              </w:rPr>
              <w:drawing>
                <wp:inline distT="0" distB="0" distL="0" distR="0" wp14:anchorId="6E01D1A0" wp14:editId="56D3D9D7">
                  <wp:extent cx="257175" cy="2571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186AE" w14:textId="007F8435" w:rsidR="00C07B6C" w:rsidRPr="00E9477E" w:rsidRDefault="00C07B6C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9477E"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B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89AAD" w14:textId="123FC42D" w:rsidR="00C07B6C" w:rsidRPr="00E9477E" w:rsidRDefault="00C07B6C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  <w:tr w:rsidR="00C07B6C" w:rsidRPr="00E9477E" w14:paraId="43ACDE90" w14:textId="77777777" w:rsidTr="0006475E">
        <w:trPr>
          <w:trHeight w:val="40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6357" w14:textId="77777777" w:rsidR="00C07B6C" w:rsidRPr="00DB5992" w:rsidRDefault="00C07B6C" w:rsidP="0006475E">
            <w:pPr>
              <w:ind w:left="300"/>
              <w:rPr>
                <w:sz w:val="2"/>
                <w:highlight w:val="cyan"/>
              </w:rPr>
            </w:pPr>
            <w:r w:rsidRPr="00DB5992">
              <w:rPr>
                <w:noProof/>
                <w:highlight w:val="cyan"/>
                <w:lang w:val="fr-FR" w:eastAsia="fr-FR"/>
              </w:rPr>
              <w:drawing>
                <wp:inline distT="0" distB="0" distL="0" distR="0" wp14:anchorId="25C831E1" wp14:editId="0C2E531E">
                  <wp:extent cx="257175" cy="257175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4D0C6" w14:textId="1FCD5D7C" w:rsidR="00C07B6C" w:rsidRPr="00E9477E" w:rsidRDefault="00C07B6C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9477E"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A49C5" w14:textId="7B2B87EC" w:rsidR="00C07B6C" w:rsidRPr="00E9477E" w:rsidRDefault="00C07B6C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  <w:tr w:rsidR="00C07B6C" w:rsidRPr="00E9477E" w14:paraId="1CA139FF" w14:textId="77777777" w:rsidTr="0006475E">
        <w:trPr>
          <w:trHeight w:val="40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346DE" w14:textId="77777777" w:rsidR="00C07B6C" w:rsidRPr="00DB5992" w:rsidRDefault="00C07B6C" w:rsidP="0006475E">
            <w:pPr>
              <w:ind w:left="300"/>
              <w:rPr>
                <w:sz w:val="2"/>
                <w:highlight w:val="cyan"/>
              </w:rPr>
            </w:pPr>
            <w:r w:rsidRPr="00DB5992">
              <w:rPr>
                <w:noProof/>
                <w:highlight w:val="cyan"/>
                <w:lang w:val="fr-FR" w:eastAsia="fr-FR"/>
              </w:rPr>
              <w:drawing>
                <wp:inline distT="0" distB="0" distL="0" distR="0" wp14:anchorId="703AA15C" wp14:editId="144D2955">
                  <wp:extent cx="257175" cy="2571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2B5A0" w14:textId="73E9B7AE" w:rsidR="00C07B6C" w:rsidRPr="00E9477E" w:rsidRDefault="00C07B6C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9477E"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B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E8215" w14:textId="36F61890" w:rsidR="00C07B6C" w:rsidRPr="00E9477E" w:rsidRDefault="00C07B6C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  <w:tr w:rsidR="00C07B6C" w:rsidRPr="00E9477E" w14:paraId="4F3225C9" w14:textId="77777777" w:rsidTr="0006475E">
        <w:trPr>
          <w:trHeight w:val="40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74C5C" w14:textId="77777777" w:rsidR="00C07B6C" w:rsidRPr="00DB5992" w:rsidRDefault="00C07B6C" w:rsidP="0006475E">
            <w:pPr>
              <w:ind w:left="300"/>
              <w:rPr>
                <w:sz w:val="2"/>
                <w:highlight w:val="cyan"/>
              </w:rPr>
            </w:pPr>
            <w:r w:rsidRPr="00DB5992">
              <w:rPr>
                <w:noProof/>
                <w:highlight w:val="cyan"/>
                <w:lang w:val="fr-FR" w:eastAsia="fr-FR"/>
              </w:rPr>
              <w:drawing>
                <wp:inline distT="0" distB="0" distL="0" distR="0" wp14:anchorId="51E07A7E" wp14:editId="2BC811E3">
                  <wp:extent cx="257175" cy="2571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96540" w14:textId="645D6BA8" w:rsidR="00C07B6C" w:rsidRPr="00E9477E" w:rsidRDefault="00C07B6C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9477E"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E1D98" w14:textId="51A89A0A" w:rsidR="00C07B6C" w:rsidRPr="00E9477E" w:rsidRDefault="00C07B6C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  <w:tr w:rsidR="00C07B6C" w:rsidRPr="00E9477E" w14:paraId="10118AE9" w14:textId="77777777" w:rsidTr="0006475E">
        <w:trPr>
          <w:trHeight w:val="40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2EA56" w14:textId="77777777" w:rsidR="00C07B6C" w:rsidRPr="00DB5992" w:rsidRDefault="00C07B6C" w:rsidP="0006475E">
            <w:pPr>
              <w:ind w:left="300"/>
              <w:rPr>
                <w:sz w:val="2"/>
                <w:highlight w:val="cyan"/>
              </w:rPr>
            </w:pPr>
            <w:r w:rsidRPr="00DB5992">
              <w:rPr>
                <w:noProof/>
                <w:highlight w:val="cyan"/>
                <w:lang w:val="fr-FR" w:eastAsia="fr-FR"/>
              </w:rPr>
              <w:drawing>
                <wp:inline distT="0" distB="0" distL="0" distR="0" wp14:anchorId="0C0AC106" wp14:editId="139BB562">
                  <wp:extent cx="257175" cy="25717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4B9EA" w14:textId="2A12F419" w:rsidR="00C07B6C" w:rsidRPr="00E9477E" w:rsidRDefault="00C07B6C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9477E"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D0339" w14:textId="0C8D1EEB" w:rsidR="00C07B6C" w:rsidRPr="00E9477E" w:rsidRDefault="00C07B6C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  <w:tr w:rsidR="00C07B6C" w:rsidRPr="00E9477E" w14:paraId="6C5F00F8" w14:textId="77777777" w:rsidTr="0006475E">
        <w:trPr>
          <w:trHeight w:val="40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058A" w14:textId="77777777" w:rsidR="00C07B6C" w:rsidRPr="00DB5992" w:rsidRDefault="00C07B6C" w:rsidP="0006475E">
            <w:pPr>
              <w:ind w:left="300"/>
              <w:rPr>
                <w:noProof/>
                <w:highlight w:val="cyan"/>
                <w:lang w:eastAsia="fr-FR"/>
              </w:rPr>
            </w:pPr>
            <w:r w:rsidRPr="00DB5992">
              <w:rPr>
                <w:noProof/>
                <w:highlight w:val="cyan"/>
                <w:lang w:val="fr-FR" w:eastAsia="fr-FR"/>
              </w:rPr>
              <w:drawing>
                <wp:inline distT="0" distB="0" distL="0" distR="0" wp14:anchorId="68375939" wp14:editId="2E66C9CF">
                  <wp:extent cx="257175" cy="2571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8670E" w14:textId="0616DB7A" w:rsidR="00C07B6C" w:rsidRPr="00E9477E" w:rsidRDefault="00C07B6C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3A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681D0" w14:textId="173BDBEA" w:rsidR="00C07B6C" w:rsidRPr="00E9477E" w:rsidRDefault="00C07B6C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13B52654" w14:textId="77777777" w:rsidR="00FF363D" w:rsidRDefault="00FF363D">
      <w:pPr>
        <w:spacing w:line="240" w:lineRule="exact"/>
      </w:pPr>
    </w:p>
    <w:p w14:paraId="278C1E4A" w14:textId="77777777" w:rsidR="00FF363D" w:rsidRDefault="00FF363D">
      <w:pPr>
        <w:spacing w:line="240" w:lineRule="exact"/>
      </w:pPr>
    </w:p>
    <w:p w14:paraId="4572B215" w14:textId="77777777" w:rsidR="00FF363D" w:rsidRDefault="00FF363D">
      <w:pPr>
        <w:spacing w:line="240" w:lineRule="exact"/>
      </w:pPr>
    </w:p>
    <w:p w14:paraId="5C26A81E" w14:textId="77777777" w:rsidR="00FF363D" w:rsidRDefault="00FF363D">
      <w:pPr>
        <w:spacing w:line="240" w:lineRule="exact"/>
      </w:pPr>
    </w:p>
    <w:p w14:paraId="520C7498" w14:textId="77777777" w:rsidR="00854A26" w:rsidRDefault="00854A26">
      <w:pPr>
        <w:spacing w:after="40" w:line="240" w:lineRule="exact"/>
      </w:pPr>
    </w:p>
    <w:p w14:paraId="42E1C210" w14:textId="77777777" w:rsidR="00854A26" w:rsidRDefault="00854A26">
      <w:pPr>
        <w:spacing w:line="240" w:lineRule="exact"/>
      </w:pPr>
    </w:p>
    <w:p w14:paraId="69DEA74B" w14:textId="77777777" w:rsidR="00854A26" w:rsidRDefault="00854A26">
      <w:pPr>
        <w:spacing w:after="100" w:line="240" w:lineRule="exact"/>
      </w:pPr>
    </w:p>
    <w:p w14:paraId="1DC4CD07" w14:textId="77777777" w:rsidR="00854A26" w:rsidRDefault="00FA18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</w:p>
    <w:p w14:paraId="21FA44C9" w14:textId="77777777" w:rsidR="00854A26" w:rsidRDefault="00FA18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12 Rue Dubernat</w:t>
      </w:r>
    </w:p>
    <w:p w14:paraId="192D9230" w14:textId="77777777" w:rsidR="00854A26" w:rsidRDefault="00FA18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14:paraId="044DF3A3" w14:textId="77777777" w:rsidR="00854A26" w:rsidRDefault="00854A2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54A26">
          <w:pgSz w:w="11900" w:h="16840"/>
          <w:pgMar w:top="1400" w:right="1140" w:bottom="1440" w:left="1140" w:header="1400" w:footer="1440" w:gutter="0"/>
          <w:cols w:space="708"/>
        </w:sectPr>
      </w:pPr>
    </w:p>
    <w:p w14:paraId="3D887088" w14:textId="77777777" w:rsidR="00854A26" w:rsidRDefault="00FA18B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651F3B7" w14:textId="77777777" w:rsidR="00854A26" w:rsidRDefault="00854A26">
      <w:pPr>
        <w:spacing w:after="80" w:line="240" w:lineRule="exact"/>
      </w:pPr>
    </w:p>
    <w:p w14:paraId="00FF72F3" w14:textId="77777777" w:rsidR="00FF363D" w:rsidRDefault="00FA18B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9036538" w:history="1">
        <w:r w:rsidR="00FF363D" w:rsidRPr="0066556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FF363D">
          <w:rPr>
            <w:noProof/>
          </w:rPr>
          <w:tab/>
        </w:r>
        <w:r w:rsidR="00FF363D">
          <w:rPr>
            <w:noProof/>
          </w:rPr>
          <w:fldChar w:fldCharType="begin"/>
        </w:r>
        <w:r w:rsidR="00FF363D">
          <w:rPr>
            <w:noProof/>
          </w:rPr>
          <w:instrText xml:space="preserve"> PAGEREF _Toc189036538 \h </w:instrText>
        </w:r>
        <w:r w:rsidR="00FF363D">
          <w:rPr>
            <w:noProof/>
          </w:rPr>
        </w:r>
        <w:r w:rsidR="00FF363D">
          <w:rPr>
            <w:noProof/>
          </w:rPr>
          <w:fldChar w:fldCharType="separate"/>
        </w:r>
        <w:r w:rsidR="00FF363D">
          <w:rPr>
            <w:noProof/>
          </w:rPr>
          <w:t>3</w:t>
        </w:r>
        <w:r w:rsidR="00FF363D">
          <w:rPr>
            <w:noProof/>
          </w:rPr>
          <w:fldChar w:fldCharType="end"/>
        </w:r>
      </w:hyperlink>
    </w:p>
    <w:p w14:paraId="62E981FB" w14:textId="77777777" w:rsidR="00FF363D" w:rsidRDefault="000647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036539" w:history="1">
        <w:r w:rsidR="00FF363D" w:rsidRPr="0066556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FF363D">
          <w:rPr>
            <w:noProof/>
          </w:rPr>
          <w:tab/>
        </w:r>
        <w:r w:rsidR="00FF363D">
          <w:rPr>
            <w:noProof/>
          </w:rPr>
          <w:fldChar w:fldCharType="begin"/>
        </w:r>
        <w:r w:rsidR="00FF363D">
          <w:rPr>
            <w:noProof/>
          </w:rPr>
          <w:instrText xml:space="preserve"> PAGEREF _Toc189036539 \h </w:instrText>
        </w:r>
        <w:r w:rsidR="00FF363D">
          <w:rPr>
            <w:noProof/>
          </w:rPr>
        </w:r>
        <w:r w:rsidR="00FF363D">
          <w:rPr>
            <w:noProof/>
          </w:rPr>
          <w:fldChar w:fldCharType="separate"/>
        </w:r>
        <w:r w:rsidR="00FF363D">
          <w:rPr>
            <w:noProof/>
          </w:rPr>
          <w:t>4</w:t>
        </w:r>
        <w:r w:rsidR="00FF363D">
          <w:rPr>
            <w:noProof/>
          </w:rPr>
          <w:fldChar w:fldCharType="end"/>
        </w:r>
      </w:hyperlink>
    </w:p>
    <w:p w14:paraId="332C72BF" w14:textId="77777777" w:rsidR="00FF363D" w:rsidRDefault="000647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036540" w:history="1">
        <w:r w:rsidR="00FF363D" w:rsidRPr="0066556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FF363D">
          <w:rPr>
            <w:noProof/>
          </w:rPr>
          <w:tab/>
        </w:r>
        <w:r w:rsidR="00FF363D">
          <w:rPr>
            <w:noProof/>
          </w:rPr>
          <w:fldChar w:fldCharType="begin"/>
        </w:r>
        <w:r w:rsidR="00FF363D">
          <w:rPr>
            <w:noProof/>
          </w:rPr>
          <w:instrText xml:space="preserve"> PAGEREF _Toc189036540 \h </w:instrText>
        </w:r>
        <w:r w:rsidR="00FF363D">
          <w:rPr>
            <w:noProof/>
          </w:rPr>
        </w:r>
        <w:r w:rsidR="00FF363D">
          <w:rPr>
            <w:noProof/>
          </w:rPr>
          <w:fldChar w:fldCharType="separate"/>
        </w:r>
        <w:r w:rsidR="00FF363D">
          <w:rPr>
            <w:noProof/>
          </w:rPr>
          <w:t>4</w:t>
        </w:r>
        <w:r w:rsidR="00FF363D">
          <w:rPr>
            <w:noProof/>
          </w:rPr>
          <w:fldChar w:fldCharType="end"/>
        </w:r>
      </w:hyperlink>
    </w:p>
    <w:p w14:paraId="4B3AD24B" w14:textId="77777777" w:rsidR="00FF363D" w:rsidRDefault="000647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036541" w:history="1">
        <w:r w:rsidR="00FF363D" w:rsidRPr="0066556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FF363D">
          <w:rPr>
            <w:noProof/>
          </w:rPr>
          <w:tab/>
        </w:r>
        <w:r w:rsidR="00FF363D">
          <w:rPr>
            <w:noProof/>
          </w:rPr>
          <w:fldChar w:fldCharType="begin"/>
        </w:r>
        <w:r w:rsidR="00FF363D">
          <w:rPr>
            <w:noProof/>
          </w:rPr>
          <w:instrText xml:space="preserve"> PAGEREF _Toc189036541 \h </w:instrText>
        </w:r>
        <w:r w:rsidR="00FF363D">
          <w:rPr>
            <w:noProof/>
          </w:rPr>
        </w:r>
        <w:r w:rsidR="00FF363D">
          <w:rPr>
            <w:noProof/>
          </w:rPr>
          <w:fldChar w:fldCharType="separate"/>
        </w:r>
        <w:r w:rsidR="00FF363D">
          <w:rPr>
            <w:noProof/>
          </w:rPr>
          <w:t>5</w:t>
        </w:r>
        <w:r w:rsidR="00FF363D">
          <w:rPr>
            <w:noProof/>
          </w:rPr>
          <w:fldChar w:fldCharType="end"/>
        </w:r>
      </w:hyperlink>
    </w:p>
    <w:p w14:paraId="2AA256F9" w14:textId="77777777" w:rsidR="00FF363D" w:rsidRDefault="0006475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036542" w:history="1">
        <w:r w:rsidR="00FF363D" w:rsidRPr="0066556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FF363D">
          <w:rPr>
            <w:noProof/>
          </w:rPr>
          <w:tab/>
        </w:r>
        <w:r w:rsidR="00FF363D">
          <w:rPr>
            <w:noProof/>
          </w:rPr>
          <w:fldChar w:fldCharType="begin"/>
        </w:r>
        <w:r w:rsidR="00FF363D">
          <w:rPr>
            <w:noProof/>
          </w:rPr>
          <w:instrText xml:space="preserve"> PAGEREF _Toc189036542 \h </w:instrText>
        </w:r>
        <w:r w:rsidR="00FF363D">
          <w:rPr>
            <w:noProof/>
          </w:rPr>
        </w:r>
        <w:r w:rsidR="00FF363D">
          <w:rPr>
            <w:noProof/>
          </w:rPr>
          <w:fldChar w:fldCharType="separate"/>
        </w:r>
        <w:r w:rsidR="00FF363D">
          <w:rPr>
            <w:noProof/>
          </w:rPr>
          <w:t>5</w:t>
        </w:r>
        <w:r w:rsidR="00FF363D">
          <w:rPr>
            <w:noProof/>
          </w:rPr>
          <w:fldChar w:fldCharType="end"/>
        </w:r>
      </w:hyperlink>
    </w:p>
    <w:p w14:paraId="30EF4C20" w14:textId="77777777" w:rsidR="00FF363D" w:rsidRDefault="0006475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036543" w:history="1">
        <w:r w:rsidR="00FF363D" w:rsidRPr="0066556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FF363D">
          <w:rPr>
            <w:noProof/>
          </w:rPr>
          <w:tab/>
        </w:r>
        <w:r w:rsidR="00FF363D">
          <w:rPr>
            <w:noProof/>
          </w:rPr>
          <w:fldChar w:fldCharType="begin"/>
        </w:r>
        <w:r w:rsidR="00FF363D">
          <w:rPr>
            <w:noProof/>
          </w:rPr>
          <w:instrText xml:space="preserve"> PAGEREF _Toc189036543 \h </w:instrText>
        </w:r>
        <w:r w:rsidR="00FF363D">
          <w:rPr>
            <w:noProof/>
          </w:rPr>
        </w:r>
        <w:r w:rsidR="00FF363D">
          <w:rPr>
            <w:noProof/>
          </w:rPr>
          <w:fldChar w:fldCharType="separate"/>
        </w:r>
        <w:r w:rsidR="00FF363D">
          <w:rPr>
            <w:noProof/>
          </w:rPr>
          <w:t>6</w:t>
        </w:r>
        <w:r w:rsidR="00FF363D">
          <w:rPr>
            <w:noProof/>
          </w:rPr>
          <w:fldChar w:fldCharType="end"/>
        </w:r>
      </w:hyperlink>
    </w:p>
    <w:p w14:paraId="67482DE8" w14:textId="77777777" w:rsidR="00FF363D" w:rsidRDefault="0006475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036544" w:history="1">
        <w:r w:rsidR="00FF363D" w:rsidRPr="0066556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FF363D">
          <w:rPr>
            <w:noProof/>
          </w:rPr>
          <w:tab/>
        </w:r>
        <w:r w:rsidR="00FF363D">
          <w:rPr>
            <w:noProof/>
          </w:rPr>
          <w:fldChar w:fldCharType="begin"/>
        </w:r>
        <w:r w:rsidR="00FF363D">
          <w:rPr>
            <w:noProof/>
          </w:rPr>
          <w:instrText xml:space="preserve"> PAGEREF _Toc189036544 \h </w:instrText>
        </w:r>
        <w:r w:rsidR="00FF363D">
          <w:rPr>
            <w:noProof/>
          </w:rPr>
        </w:r>
        <w:r w:rsidR="00FF363D">
          <w:rPr>
            <w:noProof/>
          </w:rPr>
          <w:fldChar w:fldCharType="separate"/>
        </w:r>
        <w:r w:rsidR="00FF363D">
          <w:rPr>
            <w:noProof/>
          </w:rPr>
          <w:t>6</w:t>
        </w:r>
        <w:r w:rsidR="00FF363D">
          <w:rPr>
            <w:noProof/>
          </w:rPr>
          <w:fldChar w:fldCharType="end"/>
        </w:r>
      </w:hyperlink>
    </w:p>
    <w:p w14:paraId="571605A8" w14:textId="77777777" w:rsidR="00FF363D" w:rsidRDefault="000647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036545" w:history="1">
        <w:r w:rsidR="00FF363D" w:rsidRPr="0066556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FF363D">
          <w:rPr>
            <w:noProof/>
          </w:rPr>
          <w:tab/>
        </w:r>
        <w:r w:rsidR="00FF363D">
          <w:rPr>
            <w:noProof/>
          </w:rPr>
          <w:fldChar w:fldCharType="begin"/>
        </w:r>
        <w:r w:rsidR="00FF363D">
          <w:rPr>
            <w:noProof/>
          </w:rPr>
          <w:instrText xml:space="preserve"> PAGEREF _Toc189036545 \h </w:instrText>
        </w:r>
        <w:r w:rsidR="00FF363D">
          <w:rPr>
            <w:noProof/>
          </w:rPr>
        </w:r>
        <w:r w:rsidR="00FF363D">
          <w:rPr>
            <w:noProof/>
          </w:rPr>
          <w:fldChar w:fldCharType="separate"/>
        </w:r>
        <w:r w:rsidR="00FF363D">
          <w:rPr>
            <w:noProof/>
          </w:rPr>
          <w:t>6</w:t>
        </w:r>
        <w:r w:rsidR="00FF363D">
          <w:rPr>
            <w:noProof/>
          </w:rPr>
          <w:fldChar w:fldCharType="end"/>
        </w:r>
      </w:hyperlink>
    </w:p>
    <w:p w14:paraId="02E3D8D9" w14:textId="77777777" w:rsidR="00FF363D" w:rsidRDefault="000647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036546" w:history="1">
        <w:r w:rsidR="00FF363D" w:rsidRPr="0066556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 w:rsidR="00FF363D">
          <w:rPr>
            <w:noProof/>
          </w:rPr>
          <w:tab/>
        </w:r>
        <w:r w:rsidR="00FF363D">
          <w:rPr>
            <w:noProof/>
          </w:rPr>
          <w:fldChar w:fldCharType="begin"/>
        </w:r>
        <w:r w:rsidR="00FF363D">
          <w:rPr>
            <w:noProof/>
          </w:rPr>
          <w:instrText xml:space="preserve"> PAGEREF _Toc189036546 \h </w:instrText>
        </w:r>
        <w:r w:rsidR="00FF363D">
          <w:rPr>
            <w:noProof/>
          </w:rPr>
        </w:r>
        <w:r w:rsidR="00FF363D">
          <w:rPr>
            <w:noProof/>
          </w:rPr>
          <w:fldChar w:fldCharType="separate"/>
        </w:r>
        <w:r w:rsidR="00FF363D">
          <w:rPr>
            <w:noProof/>
          </w:rPr>
          <w:t>6</w:t>
        </w:r>
        <w:r w:rsidR="00FF363D">
          <w:rPr>
            <w:noProof/>
          </w:rPr>
          <w:fldChar w:fldCharType="end"/>
        </w:r>
      </w:hyperlink>
    </w:p>
    <w:p w14:paraId="7A02B600" w14:textId="77777777" w:rsidR="00FF363D" w:rsidRDefault="000647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036547" w:history="1">
        <w:r w:rsidR="00FF363D" w:rsidRPr="0066556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FF363D">
          <w:rPr>
            <w:noProof/>
          </w:rPr>
          <w:tab/>
        </w:r>
        <w:r w:rsidR="00FF363D">
          <w:rPr>
            <w:noProof/>
          </w:rPr>
          <w:fldChar w:fldCharType="begin"/>
        </w:r>
        <w:r w:rsidR="00FF363D">
          <w:rPr>
            <w:noProof/>
          </w:rPr>
          <w:instrText xml:space="preserve"> PAGEREF _Toc189036547 \h </w:instrText>
        </w:r>
        <w:r w:rsidR="00FF363D">
          <w:rPr>
            <w:noProof/>
          </w:rPr>
        </w:r>
        <w:r w:rsidR="00FF363D">
          <w:rPr>
            <w:noProof/>
          </w:rPr>
          <w:fldChar w:fldCharType="separate"/>
        </w:r>
        <w:r w:rsidR="00FF363D">
          <w:rPr>
            <w:noProof/>
          </w:rPr>
          <w:t>6</w:t>
        </w:r>
        <w:r w:rsidR="00FF363D">
          <w:rPr>
            <w:noProof/>
          </w:rPr>
          <w:fldChar w:fldCharType="end"/>
        </w:r>
      </w:hyperlink>
    </w:p>
    <w:p w14:paraId="550D0E8B" w14:textId="77777777" w:rsidR="00FF363D" w:rsidRDefault="000647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036548" w:history="1">
        <w:r w:rsidR="00FF363D" w:rsidRPr="0066556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FF363D">
          <w:rPr>
            <w:noProof/>
          </w:rPr>
          <w:tab/>
        </w:r>
        <w:r w:rsidR="00FF363D">
          <w:rPr>
            <w:noProof/>
          </w:rPr>
          <w:fldChar w:fldCharType="begin"/>
        </w:r>
        <w:r w:rsidR="00FF363D">
          <w:rPr>
            <w:noProof/>
          </w:rPr>
          <w:instrText xml:space="preserve"> PAGEREF _Toc189036548 \h </w:instrText>
        </w:r>
        <w:r w:rsidR="00FF363D">
          <w:rPr>
            <w:noProof/>
          </w:rPr>
        </w:r>
        <w:r w:rsidR="00FF363D">
          <w:rPr>
            <w:noProof/>
          </w:rPr>
          <w:fldChar w:fldCharType="separate"/>
        </w:r>
        <w:r w:rsidR="00FF363D">
          <w:rPr>
            <w:noProof/>
          </w:rPr>
          <w:t>7</w:t>
        </w:r>
        <w:r w:rsidR="00FF363D">
          <w:rPr>
            <w:noProof/>
          </w:rPr>
          <w:fldChar w:fldCharType="end"/>
        </w:r>
      </w:hyperlink>
    </w:p>
    <w:p w14:paraId="70F3D4AB" w14:textId="77777777" w:rsidR="00FF363D" w:rsidRDefault="000647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036549" w:history="1">
        <w:r w:rsidR="00FF363D" w:rsidRPr="0066556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FF363D">
          <w:rPr>
            <w:noProof/>
          </w:rPr>
          <w:tab/>
        </w:r>
        <w:r w:rsidR="00FF363D">
          <w:rPr>
            <w:noProof/>
          </w:rPr>
          <w:fldChar w:fldCharType="begin"/>
        </w:r>
        <w:r w:rsidR="00FF363D">
          <w:rPr>
            <w:noProof/>
          </w:rPr>
          <w:instrText xml:space="preserve"> PAGEREF _Toc189036549 \h </w:instrText>
        </w:r>
        <w:r w:rsidR="00FF363D">
          <w:rPr>
            <w:noProof/>
          </w:rPr>
        </w:r>
        <w:r w:rsidR="00FF363D">
          <w:rPr>
            <w:noProof/>
          </w:rPr>
          <w:fldChar w:fldCharType="separate"/>
        </w:r>
        <w:r w:rsidR="00FF363D">
          <w:rPr>
            <w:noProof/>
          </w:rPr>
          <w:t>8</w:t>
        </w:r>
        <w:r w:rsidR="00FF363D">
          <w:rPr>
            <w:noProof/>
          </w:rPr>
          <w:fldChar w:fldCharType="end"/>
        </w:r>
      </w:hyperlink>
    </w:p>
    <w:p w14:paraId="55328CB8" w14:textId="77777777" w:rsidR="00FF363D" w:rsidRDefault="000647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036550" w:history="1">
        <w:r w:rsidR="00FF363D" w:rsidRPr="0066556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FF363D">
          <w:rPr>
            <w:noProof/>
          </w:rPr>
          <w:tab/>
        </w:r>
        <w:r w:rsidR="00FF363D">
          <w:rPr>
            <w:noProof/>
          </w:rPr>
          <w:fldChar w:fldCharType="begin"/>
        </w:r>
        <w:r w:rsidR="00FF363D">
          <w:rPr>
            <w:noProof/>
          </w:rPr>
          <w:instrText xml:space="preserve"> PAGEREF _Toc189036550 \h </w:instrText>
        </w:r>
        <w:r w:rsidR="00FF363D">
          <w:rPr>
            <w:noProof/>
          </w:rPr>
        </w:r>
        <w:r w:rsidR="00FF363D">
          <w:rPr>
            <w:noProof/>
          </w:rPr>
          <w:fldChar w:fldCharType="separate"/>
        </w:r>
        <w:r w:rsidR="00FF363D">
          <w:rPr>
            <w:noProof/>
          </w:rPr>
          <w:t>10</w:t>
        </w:r>
        <w:r w:rsidR="00FF363D">
          <w:rPr>
            <w:noProof/>
          </w:rPr>
          <w:fldChar w:fldCharType="end"/>
        </w:r>
      </w:hyperlink>
    </w:p>
    <w:p w14:paraId="0F4D5E91" w14:textId="77777777" w:rsidR="00854A26" w:rsidRDefault="00FA18B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54A2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6318D7C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89036538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560D9959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F363D" w14:paraId="33DF13B3" w14:textId="77777777" w:rsidTr="0006475E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DA39" w14:textId="77777777" w:rsidR="00FF363D" w:rsidRDefault="00FF363D" w:rsidP="000647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0B651" w14:textId="77777777" w:rsidR="00FF363D" w:rsidRDefault="00FF363D" w:rsidP="000647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F363D" w14:paraId="7116624E" w14:textId="77777777" w:rsidTr="0006475E">
        <w:trPr>
          <w:trHeight w:val="292"/>
        </w:trPr>
        <w:tc>
          <w:tcPr>
            <w:tcW w:w="860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37E71" w14:textId="35339AAF" w:rsidR="00FF363D" w:rsidRPr="00FA18BA" w:rsidRDefault="00FF363D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FA18B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- </w:t>
            </w:r>
            <w:r w:rsidR="007D2ADB" w:rsidRPr="007D2AD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 de médiation animale pour le</w:t>
            </w:r>
            <w:r w:rsidR="007D2AD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 s</w:t>
            </w:r>
            <w:r w:rsidRPr="00FA18B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ervices situés sur le CHU Hôpital Pellegrin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 :</w:t>
            </w:r>
          </w:p>
        </w:tc>
      </w:tr>
      <w:tr w:rsidR="00FF363D" w14:paraId="76D09D47" w14:textId="77777777" w:rsidTr="0006475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63F74" w14:textId="77777777" w:rsidR="00FF363D" w:rsidRDefault="00FF363D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1A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CF506" w14:textId="58D56509" w:rsidR="00FF363D" w:rsidRDefault="007D2ADB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D2A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médiation animale pour le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service d’h</w:t>
            </w:r>
            <w:r w:rsidR="00FF36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ospitalisation SSR – Neuro</w:t>
            </w:r>
          </w:p>
        </w:tc>
      </w:tr>
      <w:tr w:rsidR="00FF363D" w14:paraId="1DA752F8" w14:textId="77777777" w:rsidTr="0006475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EA32C" w14:textId="77777777" w:rsidR="00FF363D" w:rsidRDefault="00FF363D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1B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69963" w14:textId="6BD60989" w:rsidR="00FF363D" w:rsidRDefault="007D2ADB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D2A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médiation animale pour le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s</w:t>
            </w:r>
            <w:r w:rsidR="00FF36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ervice Maxillo Facial</w:t>
            </w:r>
          </w:p>
        </w:tc>
      </w:tr>
      <w:tr w:rsidR="00FF363D" w14:paraId="61A3D5F3" w14:textId="77777777" w:rsidTr="0006475E">
        <w:trPr>
          <w:trHeight w:val="346"/>
        </w:trPr>
        <w:tc>
          <w:tcPr>
            <w:tcW w:w="8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6AC11" w14:textId="11648990" w:rsidR="00FF363D" w:rsidRPr="00FF363D" w:rsidRDefault="00FF363D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FF363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2 - </w:t>
            </w:r>
            <w:r w:rsidR="007D2ADB" w:rsidRPr="007D2AD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 de médiation animale pour le</w:t>
            </w:r>
            <w:r w:rsidR="007D2AD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 s</w:t>
            </w:r>
            <w:r w:rsidRPr="00FF363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ervices situés sur le Groupe Sud Haut Lév</w:t>
            </w:r>
            <w:r w:rsidR="007D2AD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ê</w:t>
            </w:r>
            <w:r w:rsidRPr="00FF363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que :</w:t>
            </w:r>
          </w:p>
        </w:tc>
      </w:tr>
      <w:tr w:rsidR="00FF363D" w14:paraId="2D415509" w14:textId="77777777" w:rsidTr="0006475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3B9F2" w14:textId="77777777" w:rsidR="00FF363D" w:rsidRDefault="00FF363D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2A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15D9E" w14:textId="47639C5B" w:rsidR="00FF363D" w:rsidRDefault="007D2ADB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D2A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médiation animale pour le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service </w:t>
            </w:r>
            <w:r w:rsidR="00FF36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HDJ Addictologie</w:t>
            </w:r>
          </w:p>
        </w:tc>
      </w:tr>
      <w:tr w:rsidR="00FF363D" w14:paraId="107E81C6" w14:textId="77777777" w:rsidTr="0006475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7FD8E" w14:textId="77777777" w:rsidR="00FF363D" w:rsidRDefault="00FF363D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2B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70EC6" w14:textId="11DFCDA4" w:rsidR="00FF363D" w:rsidRDefault="007D2ADB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D2A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médiation animale pour le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s</w:t>
            </w:r>
            <w:r w:rsidR="00FF36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ervice Pneumologie</w:t>
            </w:r>
          </w:p>
        </w:tc>
      </w:tr>
      <w:tr w:rsidR="00FF363D" w14:paraId="39467817" w14:textId="77777777" w:rsidTr="0006475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331D" w14:textId="77777777" w:rsidR="00FF363D" w:rsidRDefault="00FF363D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2C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C37D" w14:textId="3197B649" w:rsidR="00FF363D" w:rsidRDefault="007D2ADB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D2A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service </w:t>
            </w:r>
            <w:r w:rsidR="001C57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</w:t>
            </w:r>
            <w:r w:rsidR="00FF36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édecine Hepato gastro</w:t>
            </w:r>
          </w:p>
        </w:tc>
      </w:tr>
      <w:tr w:rsidR="00FF363D" w14:paraId="3AF8D8E3" w14:textId="77777777" w:rsidTr="0006475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9D07D" w14:textId="77777777" w:rsidR="00FF363D" w:rsidRDefault="00FF363D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2D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025D9" w14:textId="51E62D08" w:rsidR="00FF363D" w:rsidRDefault="007D2ADB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D2A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service </w:t>
            </w:r>
            <w:r w:rsidR="00FF36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HDJ TCA</w:t>
            </w:r>
          </w:p>
        </w:tc>
      </w:tr>
      <w:tr w:rsidR="00FF363D" w14:paraId="1DAA777A" w14:textId="77777777" w:rsidTr="0006475E">
        <w:trPr>
          <w:trHeight w:val="346"/>
        </w:trPr>
        <w:tc>
          <w:tcPr>
            <w:tcW w:w="8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55B3F" w14:textId="758A907D" w:rsidR="00FF363D" w:rsidRPr="00FF363D" w:rsidRDefault="00FF363D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FF363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3 - </w:t>
            </w:r>
            <w:r w:rsidR="007D2ADB" w:rsidRPr="007D2AD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Prestation de médiation animale pour le </w:t>
            </w:r>
            <w:r w:rsidR="007D2AD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</w:t>
            </w:r>
            <w:r w:rsidRPr="00FF363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ervice situé sur le Groupe Sud Xavier Arnozan :</w:t>
            </w:r>
          </w:p>
        </w:tc>
      </w:tr>
      <w:tr w:rsidR="00FF363D" w14:paraId="4A40ACBB" w14:textId="77777777" w:rsidTr="0006475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632E7" w14:textId="77777777" w:rsidR="00FF363D" w:rsidRDefault="00FF363D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3A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B8881" w14:textId="5D44EC0F" w:rsidR="00FF363D" w:rsidRDefault="007D2ADB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D2A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service </w:t>
            </w:r>
            <w:r w:rsidR="00FF36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SSR Gériatrique</w:t>
            </w:r>
          </w:p>
        </w:tc>
      </w:tr>
    </w:tbl>
    <w:p w14:paraId="2E2F631E" w14:textId="77777777" w:rsidR="00854A26" w:rsidRDefault="00854A26">
      <w:pPr>
        <w:sectPr w:rsidR="00854A26">
          <w:footerReference w:type="default" r:id="rId7"/>
          <w:pgSz w:w="11900" w:h="16840"/>
          <w:pgMar w:top="1140" w:right="1140" w:bottom="1140" w:left="1140" w:header="1140" w:footer="1140" w:gutter="0"/>
          <w:cols w:space="708"/>
        </w:sectPr>
      </w:pPr>
    </w:p>
    <w:p w14:paraId="6AFA3FED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189036539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1D73529F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6C356A69" w14:textId="77777777" w:rsidR="00854A26" w:rsidRDefault="00FA18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Universitaire de Bordeaux</w:t>
      </w:r>
    </w:p>
    <w:p w14:paraId="58403761" w14:textId="77777777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</w:p>
    <w:p w14:paraId="32995A2F" w14:textId="77777777" w:rsidR="00854A26" w:rsidRDefault="00FA18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40257DAA" w14:textId="77777777" w:rsidR="00854A26" w:rsidRDefault="00FA18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Pascal BARDIN, Représentant de la trésorerie générale</w:t>
      </w:r>
    </w:p>
    <w:p w14:paraId="7952AC42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189036540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73A76772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783869D6" w14:textId="77777777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24FHPSLK361 qui fait référence au CCAG - Fournitures Courantes et Services et conformément à leurs clauses et stipulations et de la charte des achats du CHU de Bordeaux à laquelle il adhère 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4A26" w14:paraId="4787DB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12676" w14:textId="288F273A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858C578" wp14:editId="2103C451">
                  <wp:extent cx="152400" cy="152400"/>
                  <wp:effectExtent l="0" t="0" r="0" b="0"/>
                  <wp:docPr id="2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501E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73ACF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854A26" w14:paraId="642126C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0C34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0E2FF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CF5060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A8254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6B405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EF5D937" w14:textId="77777777" w:rsidR="00854A26" w:rsidRDefault="00FA18B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4A26" w14:paraId="31A5D8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B1188" w14:textId="02DDB10B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09C5A12" wp14:editId="3B0D28A9">
                  <wp:extent cx="152400" cy="152400"/>
                  <wp:effectExtent l="0" t="0" r="0" b="0"/>
                  <wp:docPr id="2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C86AB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7160E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854A26" w14:paraId="0296D75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0AF27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C52F1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5F9050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0251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C6A5C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693196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3449F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C687E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262596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FEEB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64644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2D4D9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B73F9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CBE80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2C8798E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AC2A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B04E4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E37E62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1122E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3671E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845FF9" w14:textId="77777777" w:rsidR="00854A26" w:rsidRDefault="00FA18B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4A26" w14:paraId="518AED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A116" w14:textId="0051CB5E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9383756" wp14:editId="7C69C259">
                  <wp:extent cx="152400" cy="152400"/>
                  <wp:effectExtent l="0" t="0" r="0" b="0"/>
                  <wp:docPr id="2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835C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E4D5F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854A26" w14:paraId="0A895B7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43C99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59A9D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7A0FB51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7BE53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9D4FE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010F7B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2776A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BEB5C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07772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B4840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F77E5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75B3DB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97D5E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B673A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E5CBBF" w14:textId="77777777" w:rsidR="00854A26" w:rsidRDefault="00854A26">
      <w:pPr>
        <w:sectPr w:rsidR="00854A26">
          <w:footerReference w:type="default" r:id="rId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4A26" w14:paraId="4C8935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62723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8783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5C19A47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5F63E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548FB4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C6316E" w14:textId="77777777" w:rsidR="00854A26" w:rsidRDefault="00FA18B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4A26" w14:paraId="39C0CE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33382" w14:textId="15E2BA5D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CAFAD12" wp14:editId="49ECA0D4">
                  <wp:extent cx="152400" cy="152400"/>
                  <wp:effectExtent l="0" t="0" r="0" b="0"/>
                  <wp:docPr id="2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E74F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57685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854A26" w14:paraId="43FD38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6383D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85121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2445D5B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5D2FF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68C6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249616" w14:textId="77777777" w:rsidR="00854A26" w:rsidRDefault="00FA18BA">
      <w:pPr>
        <w:spacing w:after="20" w:line="240" w:lineRule="exact"/>
      </w:pPr>
      <w:r>
        <w:t xml:space="preserve"> </w:t>
      </w:r>
    </w:p>
    <w:p w14:paraId="649EA434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50E5368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5E4F67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28192" w14:textId="307E5A66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A8F4250" wp14:editId="366A8BB4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167C6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6F771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736A509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49D145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602C3" w14:textId="48444DB5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4EFC86F" wp14:editId="6FB32FF9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F165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D8198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C6F183E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0CF6BF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2013A" w14:textId="5B0EE276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DE92E34" wp14:editId="57D6808F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5EDE7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49CF8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10CDB5F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4A26" w14:paraId="0ECFEA3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8B071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5AC4E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9F6A6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98E4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355FD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5F4D39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BA7CD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113C8F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18CA23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19DC8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ECC22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DA923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9DB01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138383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1FF3BA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CD9E8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087B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293BEE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752E3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3AEC0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90EDAB6" w14:textId="77777777" w:rsidR="00854A26" w:rsidRDefault="00FA18BA">
      <w:pPr>
        <w:spacing w:after="20" w:line="240" w:lineRule="exact"/>
      </w:pPr>
      <w:r>
        <w:t xml:space="preserve"> </w:t>
      </w:r>
    </w:p>
    <w:p w14:paraId="49E96690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A108931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76BDF57" w14:textId="77777777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063CB78" w14:textId="77777777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 mois à compter de la date limite de réception des offres fixée par le règlement de la consultation.</w:t>
      </w:r>
    </w:p>
    <w:p w14:paraId="1F81A3A5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189036541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4B6FBDBE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18CF02D5" w14:textId="77777777" w:rsidR="00854A26" w:rsidRDefault="00FA18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89036542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58AC72EE" w14:textId="77777777" w:rsidR="00854A26" w:rsidRDefault="00FA18B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AC1EE39" w14:textId="77777777" w:rsidR="00854A26" w:rsidRDefault="00FA18B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 de médiation animale au profit du CHU de Bordeaux</w:t>
      </w:r>
    </w:p>
    <w:p w14:paraId="2CDCF1C6" w14:textId="77777777" w:rsidR="00854A26" w:rsidRDefault="00854A2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3341671" w14:textId="77777777" w:rsidR="00854A26" w:rsidRDefault="00FA18BA">
      <w:pPr>
        <w:pStyle w:val="ParagrapheIndent2"/>
        <w:spacing w:line="232" w:lineRule="exact"/>
        <w:jc w:val="both"/>
        <w:rPr>
          <w:color w:val="000000"/>
          <w:lang w:val="fr-FR"/>
        </w:rPr>
        <w:sectPr w:rsidR="00854A26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L'accord-cadre s'exécute au profit du CHU de Bordeaux</w:t>
      </w:r>
      <w:r>
        <w:rPr>
          <w:color w:val="000000"/>
          <w:lang w:val="fr-FR"/>
        </w:rPr>
        <w:cr/>
      </w:r>
    </w:p>
    <w:p w14:paraId="704DBAE6" w14:textId="77777777" w:rsidR="00854A26" w:rsidRDefault="00FA18B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prestations définies au CCAP sont réparties en 7 lots.</w:t>
      </w:r>
    </w:p>
    <w:p w14:paraId="7107FF30" w14:textId="77777777" w:rsidR="00854A26" w:rsidRDefault="00FA18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89036543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5AD5DB88" w14:textId="77777777" w:rsidR="00854A26" w:rsidRDefault="00FA18B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953DD6D" w14:textId="77777777" w:rsidR="00854A26" w:rsidRDefault="00FA18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89036544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1628375" w14:textId="77777777" w:rsidR="00854A26" w:rsidRDefault="00FA18B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B59BF59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189036545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7D0E9ABD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34532F0F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7E6E84E" w14:textId="77777777" w:rsidR="00C07B6C" w:rsidRDefault="00C07B6C" w:rsidP="00C07B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Le montant des prestations pour la durée totale de l'accord-cadre est défini(e) comme suit :</w:t>
      </w:r>
    </w:p>
    <w:p w14:paraId="48021110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854A26" w14:paraId="64F524A6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617E" w14:textId="77777777" w:rsidR="00854A26" w:rsidRDefault="00FA18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9C79B" w14:textId="77777777" w:rsidR="00854A26" w:rsidRDefault="00FA18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B8549" w14:textId="77777777" w:rsidR="00854A26" w:rsidRDefault="00FA18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FF363D" w14:paraId="3067E76F" w14:textId="77777777" w:rsidTr="0006475E">
        <w:trPr>
          <w:trHeight w:val="292"/>
        </w:trPr>
        <w:tc>
          <w:tcPr>
            <w:tcW w:w="6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BDA22" w14:textId="31AC4E52" w:rsidR="00FF363D" w:rsidRDefault="00FF363D" w:rsidP="00FF363D">
            <w:pPr>
              <w:spacing w:before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1 - </w:t>
            </w:r>
            <w:r w:rsidR="00127B34" w:rsidRPr="00127B3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 de médiation animale pour le</w:t>
            </w:r>
            <w:r w:rsidR="00127B3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 s</w:t>
            </w:r>
            <w:r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ervices situés sur le CHU Hôpital Pellegrin 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C1E6C" w14:textId="77777777" w:rsidR="00FF363D" w:rsidRDefault="00FF363D" w:rsidP="00FF363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FF363D" w14:paraId="06295293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64AC5" w14:textId="77777777" w:rsidR="00FF363D" w:rsidRDefault="00FF363D" w:rsidP="00FF363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1A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F18F1" w14:textId="0A91B527" w:rsidR="00FF363D" w:rsidRDefault="00127B34" w:rsidP="00FF363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27B3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 d’h</w:t>
            </w:r>
            <w:r w:rsidR="00FF36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ospitalisation SSR – Neu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ro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CCA4B" w14:textId="6B66B87D" w:rsidR="00FF363D" w:rsidRDefault="00CC4AD3" w:rsidP="00FF363D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del w:id="16" w:author="DELANCOIS Karine" w:date="2025-04-17T08:45:00Z">
              <w:r w:rsidDel="0006475E">
                <w:rPr>
                  <w:rFonts w:ascii="Trebuchet MS" w:eastAsia="Trebuchet MS" w:hAnsi="Trebuchet MS" w:cs="Trebuchet MS"/>
                  <w:color w:val="000000"/>
                  <w:sz w:val="20"/>
                  <w:lang w:val="fr-FR"/>
                </w:rPr>
                <w:delText>11 428</w:delText>
              </w:r>
            </w:del>
            <w:ins w:id="17" w:author="DELANCOIS Karine" w:date="2025-04-17T08:45:00Z">
              <w:r w:rsidR="0006475E">
                <w:rPr>
                  <w:rFonts w:ascii="Trebuchet MS" w:eastAsia="Trebuchet MS" w:hAnsi="Trebuchet MS" w:cs="Trebuchet MS"/>
                  <w:color w:val="000000"/>
                  <w:sz w:val="20"/>
                  <w:lang w:val="fr-FR"/>
                </w:rPr>
                <w:t>10 443</w:t>
              </w:r>
            </w:ins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</w:t>
            </w:r>
            <w:r w:rsidR="00FF36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€</w:t>
            </w:r>
          </w:p>
        </w:tc>
      </w:tr>
      <w:tr w:rsidR="00FF363D" w14:paraId="46BA77DE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19522" w14:textId="77777777" w:rsidR="00FF363D" w:rsidRDefault="00FF363D" w:rsidP="00FF363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1B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34159" w14:textId="41F53441" w:rsidR="00FF363D" w:rsidRDefault="00127B34" w:rsidP="00FF363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27B3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 w:rsidR="00FF36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ervice Maxillo Facial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C0E3" w14:textId="2255DB69" w:rsidR="00FF363D" w:rsidRDefault="0006475E" w:rsidP="00FF363D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10 443</w:t>
            </w:r>
            <w:r w:rsidR="00CC4AD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,00 €</w:t>
            </w:r>
          </w:p>
        </w:tc>
      </w:tr>
      <w:tr w:rsidR="00FF363D" w14:paraId="09DC8B1C" w14:textId="77777777" w:rsidTr="0006475E">
        <w:trPr>
          <w:trHeight w:val="346"/>
        </w:trPr>
        <w:tc>
          <w:tcPr>
            <w:tcW w:w="6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54A59" w14:textId="596FD7C4" w:rsidR="00FF363D" w:rsidRPr="004022BB" w:rsidRDefault="00FF363D" w:rsidP="00FF363D">
            <w:pPr>
              <w:pStyle w:val="ParagrapheIndent2"/>
              <w:spacing w:line="232" w:lineRule="exact"/>
              <w:jc w:val="both"/>
              <w:rPr>
                <w:b/>
                <w:color w:val="000000"/>
                <w:lang w:val="fr-FR"/>
              </w:rPr>
            </w:pPr>
            <w:r w:rsidRPr="004022BB">
              <w:rPr>
                <w:b/>
                <w:color w:val="000000"/>
                <w:lang w:val="fr-FR"/>
              </w:rPr>
              <w:t xml:space="preserve">2 - </w:t>
            </w:r>
            <w:r w:rsidR="00127B34" w:rsidRPr="00127B34">
              <w:rPr>
                <w:b/>
                <w:color w:val="000000"/>
                <w:lang w:val="fr-FR"/>
              </w:rPr>
              <w:t>Prestation de médiation animale pour le</w:t>
            </w:r>
            <w:r w:rsidR="00127B34">
              <w:rPr>
                <w:b/>
                <w:color w:val="000000"/>
                <w:lang w:val="fr-FR"/>
              </w:rPr>
              <w:t>s s</w:t>
            </w:r>
            <w:r w:rsidRPr="004022BB">
              <w:rPr>
                <w:b/>
                <w:color w:val="000000"/>
                <w:lang w:val="fr-FR"/>
              </w:rPr>
              <w:t>ervices situés sur le Groupe Sud Haut Lév</w:t>
            </w:r>
            <w:r w:rsidR="00127B34">
              <w:rPr>
                <w:b/>
                <w:color w:val="000000"/>
                <w:lang w:val="fr-FR"/>
              </w:rPr>
              <w:t>ê</w:t>
            </w:r>
            <w:r w:rsidRPr="004022BB">
              <w:rPr>
                <w:b/>
                <w:color w:val="000000"/>
                <w:lang w:val="fr-FR"/>
              </w:rPr>
              <w:t>que :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23C35" w14:textId="77777777" w:rsidR="00FF363D" w:rsidRDefault="00FF363D" w:rsidP="00FF363D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06475E" w14:paraId="78B2961F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15A15" w14:textId="77777777" w:rsidR="0006475E" w:rsidRDefault="0006475E" w:rsidP="000647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2A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9B836" w14:textId="20F3411B" w:rsidR="0006475E" w:rsidRDefault="0006475E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27B3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 HDJ Addictologie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CCEB3" w14:textId="6F2E98F5" w:rsidR="0006475E" w:rsidRDefault="0006475E" w:rsidP="0006475E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ins w:id="18" w:author="DELANCOIS Karine" w:date="2025-04-17T08:45:00Z">
              <w:r w:rsidRPr="001B5CC8">
                <w:rPr>
                  <w:rFonts w:ascii="Trebuchet MS" w:eastAsia="Trebuchet MS" w:hAnsi="Trebuchet MS" w:cs="Trebuchet MS"/>
                  <w:color w:val="000000"/>
                  <w:sz w:val="20"/>
                  <w:lang w:val="fr-FR"/>
                </w:rPr>
                <w:t>10 443</w:t>
              </w:r>
            </w:ins>
            <w:r w:rsidRPr="001B5CC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,00 €</w:t>
            </w:r>
          </w:p>
        </w:tc>
      </w:tr>
      <w:tr w:rsidR="0006475E" w14:paraId="2D39F789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60F15" w14:textId="77777777" w:rsidR="0006475E" w:rsidRDefault="0006475E" w:rsidP="000647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2B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D8128" w14:textId="40E68223" w:rsidR="0006475E" w:rsidRDefault="0006475E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27B3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 Pneumologie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09DFE" w14:textId="776C1260" w:rsidR="0006475E" w:rsidRDefault="0006475E" w:rsidP="0006475E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ins w:id="19" w:author="DELANCOIS Karine" w:date="2025-04-17T08:45:00Z">
              <w:r w:rsidRPr="001B5CC8">
                <w:rPr>
                  <w:rFonts w:ascii="Trebuchet MS" w:eastAsia="Trebuchet MS" w:hAnsi="Trebuchet MS" w:cs="Trebuchet MS"/>
                  <w:color w:val="000000"/>
                  <w:sz w:val="20"/>
                  <w:lang w:val="fr-FR"/>
                </w:rPr>
                <w:t>10 443</w:t>
              </w:r>
            </w:ins>
            <w:r w:rsidRPr="001B5CC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,00 €</w:t>
            </w:r>
          </w:p>
        </w:tc>
      </w:tr>
      <w:tr w:rsidR="0006475E" w14:paraId="0EA61739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0994" w14:textId="77777777" w:rsidR="0006475E" w:rsidRDefault="0006475E" w:rsidP="000647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2C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E3F30" w14:textId="16836CA7" w:rsidR="0006475E" w:rsidRDefault="0006475E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27B3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 de médecine Hepato gastro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B1F20" w14:textId="00C77F5C" w:rsidR="0006475E" w:rsidRDefault="0006475E" w:rsidP="0006475E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ins w:id="20" w:author="DELANCOIS Karine" w:date="2025-04-17T08:45:00Z">
              <w:r w:rsidRPr="001B5CC8">
                <w:rPr>
                  <w:rFonts w:ascii="Trebuchet MS" w:eastAsia="Trebuchet MS" w:hAnsi="Trebuchet MS" w:cs="Trebuchet MS"/>
                  <w:color w:val="000000"/>
                  <w:sz w:val="20"/>
                  <w:lang w:val="fr-FR"/>
                </w:rPr>
                <w:t>10 443</w:t>
              </w:r>
            </w:ins>
            <w:r w:rsidRPr="001B5CC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,00 €</w:t>
            </w:r>
          </w:p>
        </w:tc>
        <w:bookmarkStart w:id="21" w:name="_GoBack"/>
        <w:bookmarkEnd w:id="21"/>
      </w:tr>
      <w:tr w:rsidR="0006475E" w14:paraId="74083F4E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59E48" w14:textId="77777777" w:rsidR="0006475E" w:rsidRDefault="0006475E" w:rsidP="000647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2D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5E8F3" w14:textId="70C5E3E1" w:rsidR="0006475E" w:rsidRDefault="0006475E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C57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 HDJ TCA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6A657" w14:textId="055D519B" w:rsidR="0006475E" w:rsidRDefault="0006475E" w:rsidP="0006475E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ins w:id="22" w:author="DELANCOIS Karine" w:date="2025-04-17T08:45:00Z">
              <w:r w:rsidRPr="001B5CC8">
                <w:rPr>
                  <w:rFonts w:ascii="Trebuchet MS" w:eastAsia="Trebuchet MS" w:hAnsi="Trebuchet MS" w:cs="Trebuchet MS"/>
                  <w:color w:val="000000"/>
                  <w:sz w:val="20"/>
                  <w:lang w:val="fr-FR"/>
                </w:rPr>
                <w:t>10 443</w:t>
              </w:r>
            </w:ins>
            <w:r w:rsidRPr="001B5CC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,00 €</w:t>
            </w:r>
          </w:p>
        </w:tc>
      </w:tr>
      <w:tr w:rsidR="0006475E" w14:paraId="7C161848" w14:textId="77777777" w:rsidTr="0006475E">
        <w:trPr>
          <w:trHeight w:val="346"/>
        </w:trPr>
        <w:tc>
          <w:tcPr>
            <w:tcW w:w="6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17C28" w14:textId="22A2589D" w:rsidR="0006475E" w:rsidRDefault="0006475E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3 - </w:t>
            </w:r>
            <w:r w:rsidRPr="001C5741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</w:t>
            </w:r>
            <w:r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ervice situé sur le Groupe Sud Xavier Arnozan :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50F3B" w14:textId="77777777" w:rsidR="0006475E" w:rsidRDefault="0006475E" w:rsidP="0006475E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06475E" w14:paraId="4AC92E75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E77CA" w14:textId="77777777" w:rsidR="0006475E" w:rsidRDefault="0006475E" w:rsidP="000647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3A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6877B" w14:textId="4EAC9EFB" w:rsidR="0006475E" w:rsidRDefault="0006475E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C57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 SSR Gériatrique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84058" w14:textId="5861A5A6" w:rsidR="0006475E" w:rsidRDefault="0006475E" w:rsidP="0006475E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ins w:id="23" w:author="DELANCOIS Karine" w:date="2025-04-17T08:45:00Z">
              <w:r w:rsidRPr="001B5CC8">
                <w:rPr>
                  <w:rFonts w:ascii="Trebuchet MS" w:eastAsia="Trebuchet MS" w:hAnsi="Trebuchet MS" w:cs="Trebuchet MS"/>
                  <w:color w:val="000000"/>
                  <w:sz w:val="20"/>
                  <w:lang w:val="fr-FR"/>
                </w:rPr>
                <w:t>10 443</w:t>
              </w:r>
            </w:ins>
            <w:r w:rsidRPr="001B5CC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,00 €</w:t>
            </w:r>
          </w:p>
        </w:tc>
      </w:tr>
    </w:tbl>
    <w:p w14:paraId="23082B14" w14:textId="77777777" w:rsidR="00854A26" w:rsidRDefault="00FA18BA">
      <w:pPr>
        <w:spacing w:line="20" w:lineRule="exact"/>
        <w:rPr>
          <w:sz w:val="2"/>
        </w:rPr>
      </w:pPr>
      <w:r>
        <w:t xml:space="preserve"> </w:t>
      </w:r>
    </w:p>
    <w:p w14:paraId="0B695950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68C803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7"/>
      <w:bookmarkStart w:id="25" w:name="_Toc189036546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25"/>
    </w:p>
    <w:p w14:paraId="6BCDE8CA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55687515" w14:textId="77777777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3608F75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E-3-A8"/>
      <w:bookmarkStart w:id="27" w:name="_Toc189036547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7"/>
    </w:p>
    <w:p w14:paraId="4A6C3366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33FCBD3A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1F42680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4A26" w14:paraId="0F2F49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5BA78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F4963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FE83C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1502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DD53E5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3237B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69B391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A906D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922DE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FE3B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F072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680CB2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C300F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C6146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2D185C" w14:textId="77777777" w:rsidR="00854A26" w:rsidRDefault="00854A26">
      <w:pPr>
        <w:sectPr w:rsidR="00854A26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4A26" w14:paraId="41D5D6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C6DC5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BEB11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40633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1BDFE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2918A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5ABD69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2C7F0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D2EE9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4FF52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8CD5B0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E9CB9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10BF47" w14:textId="77777777" w:rsidR="00854A26" w:rsidRDefault="00FA18B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4A26" w14:paraId="30902E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6DEC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C9BC2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0505A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059B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DD8B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2CA657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5D435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AB59E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2ED826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12311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AED22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C3A06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3F8E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FBB1C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124D28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BC07D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47AF1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2C844A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5CB21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EE92D9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5BA8F6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853A0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D1771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0E643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C224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B277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BB0020" w14:textId="77777777" w:rsidR="00854A26" w:rsidRDefault="00FA18BA">
      <w:pPr>
        <w:spacing w:after="20" w:line="240" w:lineRule="exact"/>
      </w:pPr>
      <w:r>
        <w:t xml:space="preserve"> </w:t>
      </w:r>
    </w:p>
    <w:p w14:paraId="7D00750F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597AB73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0C5372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91CF0" w14:textId="0ED82867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59E5FAC" wp14:editId="1B2C557C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80BEF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ECDA1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859B0BC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4FE2B0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2724" w14:textId="472CAE3D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7C94113" wp14:editId="6914347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059E3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509B7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54A26" w14:paraId="33BAAF2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4D9CC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4B97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A997" w14:textId="77777777" w:rsidR="00854A26" w:rsidRDefault="00854A26"/>
        </w:tc>
      </w:tr>
    </w:tbl>
    <w:p w14:paraId="1BDDD525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8469E1F" w14:textId="77777777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82CCF26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AE-3-A11"/>
      <w:bookmarkStart w:id="29" w:name="_Toc189036548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9"/>
    </w:p>
    <w:p w14:paraId="2A13AE03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50076E53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82039B2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54A26" w14:paraId="021C9A8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24FD0" w14:textId="77777777" w:rsidR="00854A26" w:rsidRDefault="00FA18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C927D" w14:textId="77777777" w:rsidR="00854A26" w:rsidRDefault="00FA18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854A26" w14:paraId="2F1EB21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11412" w14:textId="77777777" w:rsidR="00854A26" w:rsidRDefault="00FA18B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98334000-3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BC705" w14:textId="77777777" w:rsidR="00854A26" w:rsidRDefault="00FA18B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mieux-être</w:t>
            </w:r>
          </w:p>
        </w:tc>
      </w:tr>
    </w:tbl>
    <w:p w14:paraId="47A289FF" w14:textId="77777777" w:rsidR="00854A26" w:rsidRDefault="00FA18BA">
      <w:pPr>
        <w:spacing w:line="20" w:lineRule="exact"/>
        <w:rPr>
          <w:sz w:val="2"/>
        </w:rPr>
      </w:pPr>
      <w:r>
        <w:t xml:space="preserve"> </w:t>
      </w:r>
    </w:p>
    <w:p w14:paraId="4194E895" w14:textId="77777777" w:rsidR="00854A26" w:rsidRDefault="00854A26">
      <w:pPr>
        <w:sectPr w:rsidR="00854A26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14:paraId="08AB7A05" w14:textId="77777777" w:rsidR="00854A26" w:rsidRDefault="00FA18BA">
      <w:pPr>
        <w:spacing w:after="20" w:line="240" w:lineRule="exact"/>
      </w:pPr>
      <w:r>
        <w:lastRenderedPageBreak/>
        <w:t xml:space="preserve"> </w:t>
      </w:r>
    </w:p>
    <w:p w14:paraId="3574B5C8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0" w:name="ArtL1_AE-3-A14"/>
      <w:bookmarkStart w:id="31" w:name="_Toc189036549"/>
      <w:bookmarkEnd w:id="30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31"/>
    </w:p>
    <w:p w14:paraId="596E9AB0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03313466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B3D418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DC688D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SOUMISSIONNAIRE</w:t>
      </w:r>
    </w:p>
    <w:p w14:paraId="34A3ACCF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2954E6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7AAAAAE8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06B7EB2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 acte d'engagement correspond : </w:t>
      </w:r>
    </w:p>
    <w:p w14:paraId="36E8223F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  <w:commentRangeStart w:id="32"/>
    </w:p>
    <w:p w14:paraId="02768B7B" w14:textId="60E23320" w:rsidR="00854A26" w:rsidDel="00C07B6C" w:rsidRDefault="00FA18BA">
      <w:pPr>
        <w:pStyle w:val="ParagrapheIndent1"/>
        <w:spacing w:line="232" w:lineRule="exact"/>
        <w:jc w:val="both"/>
        <w:rPr>
          <w:del w:id="33" w:author="DELANCOIS Karine" w:date="2025-02-18T13:27:00Z"/>
          <w:color w:val="000000"/>
          <w:lang w:val="fr-FR"/>
        </w:rPr>
      </w:pPr>
      <w:del w:id="34" w:author="DELANCOIS Karine" w:date="2025-02-18T13:27:00Z">
        <w:r w:rsidDel="00C07B6C">
          <w:rPr>
            <w:color w:val="000000"/>
            <w:lang w:val="fr-FR"/>
          </w:rPr>
          <w:delText xml:space="preserve">    •       à l’ensemble de l'accord-cadre ;</w:delText>
        </w:r>
        <w:commentRangeEnd w:id="32"/>
        <w:r w:rsidR="00AB7B43" w:rsidDel="00C07B6C">
          <w:rPr>
            <w:rStyle w:val="Marquedecommentaire"/>
            <w:rFonts w:ascii="Times New Roman" w:eastAsia="Times New Roman" w:hAnsi="Times New Roman" w:cs="Times New Roman"/>
          </w:rPr>
          <w:commentReference w:id="32"/>
        </w:r>
      </w:del>
    </w:p>
    <w:p w14:paraId="18D19C4B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     au lot n°……. ou aux lots n°……………....................................................... de l'accord-cadre ;</w:t>
      </w:r>
    </w:p>
    <w:p w14:paraId="3C659BFA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i/>
          <w:color w:val="000000"/>
          <w:lang w:val="fr-FR"/>
        </w:rPr>
        <w:t>(Indiquer le numéro du ou des lots tel qu’il figure dans l’avis d'appel à la concurrence)</w:t>
      </w:r>
    </w:p>
    <w:p w14:paraId="211D8F2D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</w:t>
      </w:r>
    </w:p>
    <w:p w14:paraId="060A8486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C8AAD9E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F33754B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27917F" w14:textId="68134AA6" w:rsidR="00854A26" w:rsidDel="00C07B6C" w:rsidRDefault="00FA18BA">
      <w:pPr>
        <w:pStyle w:val="style1010"/>
        <w:spacing w:line="232" w:lineRule="exact"/>
        <w:ind w:right="20"/>
        <w:jc w:val="center"/>
        <w:rPr>
          <w:del w:id="35" w:author="DELANCOIS Karine" w:date="2025-02-18T13:27:00Z"/>
          <w:color w:val="000000"/>
          <w:lang w:val="fr-FR"/>
        </w:rPr>
      </w:pPr>
      <w:r>
        <w:rPr>
          <w:color w:val="000000"/>
          <w:lang w:val="fr-FR"/>
        </w:rPr>
        <w:t>Signature du</w:t>
      </w:r>
      <w:ins w:id="36" w:author="DELANCOIS Karine" w:date="2025-02-18T13:27:00Z">
        <w:r w:rsidR="00C07B6C">
          <w:rPr>
            <w:color w:val="000000"/>
            <w:lang w:val="fr-FR"/>
          </w:rPr>
          <w:t xml:space="preserve"> </w:t>
        </w:r>
      </w:ins>
    </w:p>
    <w:p w14:paraId="7D05610B" w14:textId="77777777" w:rsidR="00854A26" w:rsidRDefault="00FA18BA" w:rsidP="00C07B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soumissionnaire</w:t>
      </w:r>
    </w:p>
    <w:p w14:paraId="5268CDC5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AAD244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512A0F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C7537F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DB0500" w14:textId="77777777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35BD759" w14:textId="77777777" w:rsidR="00854A26" w:rsidRDefault="00FA18B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854A26" w14:paraId="5EBBFD9B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13F08" w14:textId="77777777" w:rsidR="00854A26" w:rsidRDefault="00FA18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854A26" w14:paraId="36AE5A74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D0C21" w14:textId="77777777" w:rsidR="00854A26" w:rsidRDefault="00FA18B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42C7529D" w14:textId="77777777" w:rsidR="00854A26" w:rsidRDefault="00FA18B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17FD" w14:textId="77777777" w:rsidR="00854A26" w:rsidRDefault="00FA18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A45A4" w14:textId="77777777" w:rsidR="00854A26" w:rsidRDefault="00FA18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F363D" w14:paraId="4173EA5D" w14:textId="77777777" w:rsidTr="0006475E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0DE9E" w14:textId="77777777" w:rsidR="00FF363D" w:rsidRDefault="00FF363D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860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9425E" w14:textId="31B6BA93" w:rsidR="00FF363D" w:rsidRDefault="00FF363D" w:rsidP="00FF363D">
            <w:pPr>
              <w:spacing w:before="140"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1 - </w:t>
            </w:r>
            <w:r w:rsidR="001C5741" w:rsidRPr="001C5741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 de médiation animale pour le</w:t>
            </w:r>
            <w:r w:rsidR="001C5741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 s</w:t>
            </w:r>
            <w:r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ervices situés sur le CHU Hôpital Pellegrin :</w:t>
            </w:r>
          </w:p>
        </w:tc>
      </w:tr>
      <w:tr w:rsidR="00854A26" w14:paraId="4A5F562B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2BFF0" w14:textId="18FB788E" w:rsidR="00854A26" w:rsidRDefault="00C07B6C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ED2257B" wp14:editId="64E0A3DE">
                  <wp:extent cx="259080" cy="25908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A1EF8" w14:textId="77777777" w:rsidR="00854A26" w:rsidRDefault="00FA18B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1A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3068D" w14:textId="2E6C6BBD" w:rsidR="00854A26" w:rsidRDefault="001C574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C57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 d’h</w:t>
            </w:r>
            <w:r w:rsidR="00FA18B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ospitalisation SSR – Neu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ro</w:t>
            </w:r>
          </w:p>
        </w:tc>
      </w:tr>
      <w:tr w:rsidR="00854A26" w14:paraId="65110919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8EB4" w14:textId="079A21A0" w:rsidR="00854A26" w:rsidRDefault="00C07B6C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F4C6A2" wp14:editId="4E6158D7">
                  <wp:extent cx="259080" cy="2590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47C7D" w14:textId="77777777" w:rsidR="00854A26" w:rsidRDefault="00FA18B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1B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88CDE" w14:textId="25D69B4C" w:rsidR="00854A26" w:rsidRDefault="001C574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C57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 w:rsidR="00FA18B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ervice Maxillo Facial</w:t>
            </w:r>
          </w:p>
        </w:tc>
      </w:tr>
      <w:tr w:rsidR="00FF363D" w14:paraId="675BDF94" w14:textId="77777777" w:rsidTr="0006475E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6E5DD" w14:textId="77777777" w:rsidR="00FF363D" w:rsidRDefault="00FF363D">
            <w:pPr>
              <w:ind w:left="300"/>
            </w:pPr>
          </w:p>
        </w:tc>
        <w:tc>
          <w:tcPr>
            <w:tcW w:w="8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D2AB3" w14:textId="4FD04DCE" w:rsidR="00FF363D" w:rsidRDefault="00FF363D" w:rsidP="00FF363D">
            <w:pPr>
              <w:spacing w:before="80" w:after="20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2 - </w:t>
            </w:r>
            <w:r w:rsidR="001C5741" w:rsidRPr="001C5741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 de médiation animale pour le</w:t>
            </w:r>
            <w:r w:rsidR="001C5741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 s</w:t>
            </w:r>
            <w:r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ervices situés sur le Groupe Sud Haut Lév</w:t>
            </w:r>
            <w:r w:rsidR="001C5741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ê</w:t>
            </w:r>
            <w:r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que :</w:t>
            </w:r>
          </w:p>
        </w:tc>
      </w:tr>
      <w:tr w:rsidR="00854A26" w14:paraId="521204AA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D26B4" w14:textId="22415069" w:rsidR="00854A26" w:rsidRDefault="00C07B6C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F7524B8" wp14:editId="4E25FBFF">
                  <wp:extent cx="259080" cy="25908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29D7D" w14:textId="77777777" w:rsidR="00854A26" w:rsidRDefault="00FA18B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2A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06C92" w14:textId="668CBB71" w:rsidR="00854A26" w:rsidRDefault="001C574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C57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service </w:t>
            </w:r>
            <w:r w:rsidR="00FA18B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HDJ Addictologie</w:t>
            </w:r>
          </w:p>
        </w:tc>
      </w:tr>
      <w:tr w:rsidR="00854A26" w14:paraId="038E2F4A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9CF9E" w14:textId="232B6139" w:rsidR="00854A26" w:rsidRDefault="00C07B6C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C0E8807" wp14:editId="364C2B71">
                  <wp:extent cx="259080" cy="25908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E9C6A" w14:textId="77777777" w:rsidR="00854A26" w:rsidRDefault="00FA18B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2B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37B4D" w14:textId="01DF17C2" w:rsidR="00854A26" w:rsidRDefault="001C574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C57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 w:rsidR="00FA18B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ervice Pneumologie</w:t>
            </w:r>
          </w:p>
        </w:tc>
      </w:tr>
      <w:tr w:rsidR="00854A26" w14:paraId="49A31631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8D618" w14:textId="25B3FD97" w:rsidR="00854A26" w:rsidRDefault="00C07B6C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4853E93" wp14:editId="574C505E">
                  <wp:extent cx="259080" cy="25908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A10A3" w14:textId="77777777" w:rsidR="00854A26" w:rsidRDefault="00FA18B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2C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26B8" w14:textId="4A2A1A0B" w:rsidR="00854A26" w:rsidRDefault="001C574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C57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 de m</w:t>
            </w:r>
            <w:r w:rsidR="00FA18B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édecine Hepato gastro</w:t>
            </w:r>
          </w:p>
        </w:tc>
      </w:tr>
      <w:tr w:rsidR="00854A26" w14:paraId="6499EBDE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73C3B" w14:textId="06CDEA7F" w:rsidR="00854A26" w:rsidRDefault="00C07B6C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6BE5290" wp14:editId="19E1CEF9">
                  <wp:extent cx="259080" cy="25908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E6287" w14:textId="77777777" w:rsidR="00854A26" w:rsidRDefault="00FA18B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2D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68646" w14:textId="77777777" w:rsidR="00854A26" w:rsidRDefault="00FA18B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HDJ TCA</w:t>
            </w:r>
          </w:p>
        </w:tc>
      </w:tr>
      <w:tr w:rsidR="00FF363D" w14:paraId="571E095C" w14:textId="77777777" w:rsidTr="0006475E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A8593" w14:textId="77777777" w:rsidR="00FF363D" w:rsidRDefault="00FF363D" w:rsidP="00FF363D">
            <w:pPr>
              <w:ind w:left="300"/>
            </w:pPr>
          </w:p>
        </w:tc>
        <w:tc>
          <w:tcPr>
            <w:tcW w:w="8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3681D" w14:textId="5EDB5823" w:rsidR="00FF363D" w:rsidRPr="004022BB" w:rsidRDefault="00FF363D" w:rsidP="00FF363D">
            <w:pPr>
              <w:pStyle w:val="ParagrapheIndent2"/>
              <w:spacing w:line="232" w:lineRule="exact"/>
              <w:jc w:val="both"/>
              <w:rPr>
                <w:b/>
                <w:color w:val="000000"/>
                <w:lang w:val="fr-FR"/>
              </w:rPr>
            </w:pPr>
            <w:r w:rsidRPr="004022BB">
              <w:rPr>
                <w:b/>
                <w:color w:val="000000"/>
                <w:lang w:val="fr-FR"/>
              </w:rPr>
              <w:t xml:space="preserve">3 - </w:t>
            </w:r>
            <w:r w:rsidR="001C5741" w:rsidRPr="001C5741">
              <w:rPr>
                <w:b/>
                <w:color w:val="000000"/>
                <w:lang w:val="fr-FR"/>
              </w:rPr>
              <w:t xml:space="preserve">Prestation de médiation animale pour le </w:t>
            </w:r>
            <w:r w:rsidR="001C5741">
              <w:rPr>
                <w:b/>
                <w:color w:val="000000"/>
                <w:lang w:val="fr-FR"/>
              </w:rPr>
              <w:t>s</w:t>
            </w:r>
            <w:r w:rsidRPr="004022BB">
              <w:rPr>
                <w:b/>
                <w:color w:val="000000"/>
                <w:lang w:val="fr-FR"/>
              </w:rPr>
              <w:t>ervice situé sur le Groupe Sud Xavier Arnozan :</w:t>
            </w:r>
          </w:p>
        </w:tc>
      </w:tr>
      <w:tr w:rsidR="00FF363D" w14:paraId="793298DE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9ECAF" w14:textId="6559E2B4" w:rsidR="00FF363D" w:rsidRDefault="00C07B6C" w:rsidP="00FF363D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722AE3" wp14:editId="6B9F9D13">
                  <wp:extent cx="259080" cy="25908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9BC62" w14:textId="77777777" w:rsidR="00FF363D" w:rsidRDefault="00FF363D" w:rsidP="00FF363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3A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CC807" w14:textId="6DC5F226" w:rsidR="00FF363D" w:rsidRDefault="001C5741" w:rsidP="00FF363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C57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service </w:t>
            </w:r>
            <w:r w:rsidR="00FF36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SSR Gériatrique</w:t>
            </w:r>
          </w:p>
        </w:tc>
      </w:tr>
    </w:tbl>
    <w:p w14:paraId="251F852B" w14:textId="77777777" w:rsidR="00854A26" w:rsidRDefault="00854A26">
      <w:pPr>
        <w:sectPr w:rsidR="00854A26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</w:p>
    <w:p w14:paraId="45449AA9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La présente offre est acceptée</w:t>
      </w:r>
    </w:p>
    <w:p w14:paraId="73EE2FA4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A69626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8DAF51C" w14:textId="77777777" w:rsidR="00854A26" w:rsidRDefault="00FA18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2FA340D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53AB9A62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4E7C44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02254D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5DEAB2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015B78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1EFC43" w14:textId="77777777" w:rsidR="00854A26" w:rsidRDefault="00854A2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4C05EF1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3074421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CD7424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554236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D4DDD" w14:textId="563B71AB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CE438BB" wp14:editId="4E6A11D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0E762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97B1C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904B936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4A26" w14:paraId="0587051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FABDA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B5CA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B004B" w14:textId="77777777" w:rsidR="00854A26" w:rsidRDefault="00854A26"/>
        </w:tc>
      </w:tr>
    </w:tbl>
    <w:p w14:paraId="27DB97B4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1BC2E4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7A564" w14:textId="7B095394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A6137EC" wp14:editId="4F5495F2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0AE5D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E191A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775C2E7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4A26" w14:paraId="5348764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288F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5B9FC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CCFB1" w14:textId="77777777" w:rsidR="00854A26" w:rsidRDefault="00854A26"/>
        </w:tc>
      </w:tr>
    </w:tbl>
    <w:p w14:paraId="1DEEEF8B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3B3C15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8683B" w14:textId="66C011FA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EAB3859" wp14:editId="5ABB83E7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9D3D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4061A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84ADE3A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4A26" w14:paraId="094EB58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59C2C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4ED44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F4D20" w14:textId="77777777" w:rsidR="00854A26" w:rsidRDefault="00854A26"/>
        </w:tc>
      </w:tr>
    </w:tbl>
    <w:p w14:paraId="2B976525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7A71A4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01980" w14:textId="4BA61D1C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9D591D" wp14:editId="2D525C27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F3445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4FCB5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50F63BA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4A26" w14:paraId="31E16AC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AB2A3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3FBFE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724F3" w14:textId="77777777" w:rsidR="00854A26" w:rsidRDefault="00854A26"/>
        </w:tc>
      </w:tr>
    </w:tbl>
    <w:p w14:paraId="2FCA085F" w14:textId="77777777" w:rsidR="00854A26" w:rsidRDefault="00FA18B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758E84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FE133" w14:textId="3C80EDAB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470A2E0" wp14:editId="33FAEDC8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66AD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2CC25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54A26" w14:paraId="7ABB9A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85386" w14:textId="20E57AF5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0253015" wp14:editId="6732BF65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92BFF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BA43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A1DF612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A75D600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59F8016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01ADC6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54A26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2746057" w14:textId="77777777" w:rsidR="00854A26" w:rsidRDefault="00FA18BA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7" w:name="ArtL1_A-CT"/>
      <w:bookmarkStart w:id="38" w:name="_Toc189036550"/>
      <w:bookmarkEnd w:id="3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8"/>
    </w:p>
    <w:p w14:paraId="55A0DA85" w14:textId="77777777" w:rsidR="00854A26" w:rsidRDefault="00FA18B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54A26" w14:paraId="49BE8C6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C1642" w14:textId="77777777" w:rsidR="00854A26" w:rsidRDefault="00FA18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E91B4" w14:textId="77777777" w:rsidR="00854A26" w:rsidRDefault="00FA18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89B48" w14:textId="77777777" w:rsidR="00854A26" w:rsidRDefault="00FA18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DA6C" w14:textId="77777777" w:rsidR="00854A26" w:rsidRDefault="00FA18B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73D1CBC" w14:textId="77777777" w:rsidR="00854A26" w:rsidRDefault="00FA18B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04F2" w14:textId="77777777" w:rsidR="00854A26" w:rsidRDefault="00FA18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54A26" w14:paraId="1B165C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E409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564E744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08E5CF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F650254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11718F9" w14:textId="77777777" w:rsidR="00854A26" w:rsidRDefault="00854A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5D4BC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06B0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7857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55263" w14:textId="77777777" w:rsidR="00854A26" w:rsidRDefault="00854A26"/>
        </w:tc>
      </w:tr>
      <w:tr w:rsidR="00854A26" w14:paraId="6E90EE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8F74C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3405B6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3CBEE90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18BBCD0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8D761BD" w14:textId="77777777" w:rsidR="00854A26" w:rsidRDefault="00854A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51E5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ADEA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96D1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59B3B" w14:textId="77777777" w:rsidR="00854A26" w:rsidRDefault="00854A26"/>
        </w:tc>
      </w:tr>
      <w:tr w:rsidR="00854A26" w14:paraId="45F66EE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4CFA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391E52B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F116E00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AB5C57F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668E9F" w14:textId="77777777" w:rsidR="00854A26" w:rsidRDefault="00854A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A62C6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C06D2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E654D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131F7" w14:textId="77777777" w:rsidR="00854A26" w:rsidRDefault="00854A26"/>
        </w:tc>
      </w:tr>
      <w:tr w:rsidR="00854A26" w14:paraId="396B6F0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A5BA9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A6B10ED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752639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480F2E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47B3393" w14:textId="77777777" w:rsidR="00854A26" w:rsidRDefault="00854A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65C68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3B8A1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ED0D5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34C6" w14:textId="77777777" w:rsidR="00854A26" w:rsidRDefault="00854A26"/>
        </w:tc>
      </w:tr>
      <w:tr w:rsidR="00854A26" w14:paraId="371A021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EB32F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27CFDE6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02522A5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BAECF5D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55D7D6" w14:textId="77777777" w:rsidR="00854A26" w:rsidRDefault="00854A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5F74C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EE2F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A572A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EDB26" w14:textId="77777777" w:rsidR="00854A26" w:rsidRDefault="00854A26"/>
        </w:tc>
      </w:tr>
      <w:tr w:rsidR="00854A26" w14:paraId="6774CFE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2807" w14:textId="77777777" w:rsidR="00854A26" w:rsidRDefault="00854A2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9D4A" w14:textId="77777777" w:rsidR="00854A26" w:rsidRDefault="00FA18B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E664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B613F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7C56" w14:textId="77777777" w:rsidR="00854A26" w:rsidRDefault="00854A26"/>
        </w:tc>
      </w:tr>
    </w:tbl>
    <w:p w14:paraId="07589089" w14:textId="77777777" w:rsidR="00854A26" w:rsidRDefault="00854A26"/>
    <w:sectPr w:rsidR="00854A26">
      <w:footerReference w:type="default" r:id="rId1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2" w:author="CROIZET Sarah" w:date="2025-02-13T10:10:00Z" w:initials="CS">
    <w:p w14:paraId="14EFB92A" w14:textId="58800ED9" w:rsidR="0006475E" w:rsidRDefault="0006475E">
      <w:pPr>
        <w:pStyle w:val="Commentaire"/>
      </w:pPr>
      <w:r>
        <w:rPr>
          <w:rStyle w:val="Marquedecommentaire"/>
        </w:rPr>
        <w:annotationRef/>
      </w:r>
      <w:r>
        <w:t xml:space="preserve">À supprimer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EFB92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584279" w16cex:dateUtc="2025-02-13T09:05:00Z"/>
  <w16cex:commentExtensible w16cex:durableId="2B584325" w16cex:dateUtc="2025-02-13T09:08:00Z"/>
  <w16cex:commentExtensible w16cex:durableId="2B58437A" w16cex:dateUtc="2025-02-13T09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AE4DDE" w16cid:durableId="2B584279"/>
  <w16cid:commentId w16cid:paraId="3FA5B650" w16cid:durableId="2B584325"/>
  <w16cid:commentId w16cid:paraId="14EFB92A" w16cid:durableId="2B5843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DB94E" w14:textId="77777777" w:rsidR="0006475E" w:rsidRDefault="0006475E">
      <w:r>
        <w:separator/>
      </w:r>
    </w:p>
  </w:endnote>
  <w:endnote w:type="continuationSeparator" w:id="0">
    <w:p w14:paraId="4896579A" w14:textId="77777777" w:rsidR="0006475E" w:rsidRDefault="0006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78A77" w14:textId="77777777" w:rsidR="0006475E" w:rsidRDefault="000647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475E" w14:paraId="4924648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B7D7A9" w14:textId="77777777" w:rsidR="0006475E" w:rsidRDefault="0006475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25FHPSLK055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D965D4" w14:textId="43129DB2" w:rsidR="0006475E" w:rsidRDefault="0006475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B18A5" w14:textId="77777777" w:rsidR="0006475E" w:rsidRDefault="000647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475E" w14:paraId="2EB8D8E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0D5AD7" w14:textId="77777777" w:rsidR="0006475E" w:rsidRDefault="0006475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25FHPSLK055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62CF56" w14:textId="38F969FD" w:rsidR="0006475E" w:rsidRDefault="0006475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5BE25" w14:textId="77777777" w:rsidR="0006475E" w:rsidRDefault="0006475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D8C855C" w14:textId="77777777" w:rsidR="0006475E" w:rsidRDefault="0006475E">
    <w:pPr>
      <w:spacing w:after="160" w:line="240" w:lineRule="exact"/>
    </w:pPr>
  </w:p>
  <w:p w14:paraId="32E4CDE6" w14:textId="77777777" w:rsidR="0006475E" w:rsidRDefault="000647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475E" w14:paraId="1212F11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BBC23B" w14:textId="77777777" w:rsidR="0006475E" w:rsidRDefault="0006475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25FHPSLK055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170475" w14:textId="254660B7" w:rsidR="0006475E" w:rsidRDefault="0006475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77AEF" w14:textId="77777777" w:rsidR="0006475E" w:rsidRDefault="000647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475E" w14:paraId="492D25D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F403DB" w14:textId="77777777" w:rsidR="0006475E" w:rsidRDefault="0006475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25FHPSLK055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44CB03" w14:textId="5C81B50D" w:rsidR="0006475E" w:rsidRDefault="0006475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19EC8" w14:textId="77777777" w:rsidR="0006475E" w:rsidRDefault="0006475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5F5374C" w14:textId="77777777" w:rsidR="0006475E" w:rsidRDefault="0006475E">
    <w:pPr>
      <w:spacing w:after="160" w:line="240" w:lineRule="exact"/>
    </w:pPr>
  </w:p>
  <w:p w14:paraId="3B5733E1" w14:textId="77777777" w:rsidR="0006475E" w:rsidRDefault="000647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475E" w14:paraId="4495117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6E0D57" w14:textId="77777777" w:rsidR="0006475E" w:rsidRDefault="0006475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25FHPSLK055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028AD6" w14:textId="72F6997F" w:rsidR="0006475E" w:rsidRDefault="0006475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BBA2E" w14:textId="77777777" w:rsidR="0006475E" w:rsidRDefault="000647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475E" w14:paraId="165E8B2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02320D" w14:textId="77777777" w:rsidR="0006475E" w:rsidRDefault="0006475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25FHPSLK055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471787" w14:textId="7F32B485" w:rsidR="0006475E" w:rsidRDefault="0006475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0CF85" w14:textId="77777777" w:rsidR="0006475E" w:rsidRDefault="0006475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D3604D3" w14:textId="77777777" w:rsidR="0006475E" w:rsidRDefault="0006475E">
    <w:pPr>
      <w:spacing w:after="160" w:line="240" w:lineRule="exact"/>
    </w:pPr>
  </w:p>
  <w:p w14:paraId="6C63CE85" w14:textId="77777777" w:rsidR="0006475E" w:rsidRDefault="000647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475E" w14:paraId="3185B8B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F6A32D" w14:textId="77777777" w:rsidR="0006475E" w:rsidRDefault="0006475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25FHPSLK055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DECDB0" w14:textId="7633A7B5" w:rsidR="0006475E" w:rsidRDefault="0006475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6475E" w14:paraId="496BCA5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FE837C" w14:textId="77777777" w:rsidR="0006475E" w:rsidRDefault="0006475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25FHPSLK055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06F181" w14:textId="1BBF06DF" w:rsidR="0006475E" w:rsidRDefault="0006475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16757D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16757D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2851F" w14:textId="77777777" w:rsidR="0006475E" w:rsidRDefault="0006475E">
      <w:r>
        <w:separator/>
      </w:r>
    </w:p>
  </w:footnote>
  <w:footnote w:type="continuationSeparator" w:id="0">
    <w:p w14:paraId="233F347F" w14:textId="77777777" w:rsidR="0006475E" w:rsidRDefault="0006475E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LANCOIS Karine">
    <w15:presenceInfo w15:providerId="AD" w15:userId="S-1-5-21-705570488-188102822-1586563796-3872"/>
  </w15:person>
  <w15:person w15:author="CROIZET Sarah">
    <w15:presenceInfo w15:providerId="AD" w15:userId="S-1-5-21-705570488-188102822-1586563796-1995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inkAnnotation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A26"/>
    <w:rsid w:val="0006475E"/>
    <w:rsid w:val="00073889"/>
    <w:rsid w:val="000C175F"/>
    <w:rsid w:val="00127B34"/>
    <w:rsid w:val="0016757D"/>
    <w:rsid w:val="001C5741"/>
    <w:rsid w:val="00383413"/>
    <w:rsid w:val="006E0CCD"/>
    <w:rsid w:val="007D2ADB"/>
    <w:rsid w:val="00854A26"/>
    <w:rsid w:val="00AB7B43"/>
    <w:rsid w:val="00C07B6C"/>
    <w:rsid w:val="00CC4AD3"/>
    <w:rsid w:val="00EE770A"/>
    <w:rsid w:val="00FA18BA"/>
    <w:rsid w:val="00FF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AA603"/>
  <w15:docId w15:val="{B2BDADE6-08CC-4CCA-96E0-A57535E3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EE770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EE770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EE770A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E77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E770A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C07B6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07B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webSettings" Target="webSettings.xml"/><Relationship Id="rId21" Type="http://schemas.microsoft.com/office/2016/09/relationships/commentsIds" Target="commentsIds.xml"/><Relationship Id="rId7" Type="http://schemas.openxmlformats.org/officeDocument/2006/relationships/footer" Target="footer1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8.xml"/><Relationship Id="rId20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footer" Target="footer7.xml"/><Relationship Id="rId10" Type="http://schemas.openxmlformats.org/officeDocument/2006/relationships/footer" Target="footer4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1931</Words>
  <Characters>9662</Characters>
  <Application>Microsoft Office Word</Application>
  <DocSecurity>0</DocSecurity>
  <Lines>80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DELANCOIS Karine</dc:creator>
  <cp:lastModifiedBy>DELANCOIS Karine</cp:lastModifiedBy>
  <cp:revision>4</cp:revision>
  <dcterms:created xsi:type="dcterms:W3CDTF">2025-02-18T12:27:00Z</dcterms:created>
  <dcterms:modified xsi:type="dcterms:W3CDTF">2025-04-17T06:59:00Z</dcterms:modified>
</cp:coreProperties>
</file>