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863FC2" w14:textId="6505CB39" w:rsidR="008D78D7" w:rsidRPr="008D78D7" w:rsidRDefault="000A01DE" w:rsidP="000A01DE">
      <w:pPr>
        <w:keepNext/>
        <w:keepLines/>
        <w:widowControl w:val="0"/>
        <w:spacing w:after="100" w:line="240" w:lineRule="atLeast"/>
      </w:pPr>
      <w:r>
        <w:rPr>
          <w:b/>
          <w:bCs/>
          <w:noProof/>
        </w:rPr>
        <w:drawing>
          <wp:inline distT="0" distB="0" distL="0" distR="0" wp14:anchorId="2A52445E" wp14:editId="31158AE3">
            <wp:extent cx="5972810" cy="2334373"/>
            <wp:effectExtent l="0" t="0" r="8890" b="8890"/>
            <wp:docPr id="1" name="Image 1" descr="D:\marcon\Maquette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arcon\Maquette\Logo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2334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48B312" w14:textId="77777777" w:rsidR="00474DBC" w:rsidRPr="008D78D7" w:rsidRDefault="00474DBC" w:rsidP="008D78D7">
      <w:pPr>
        <w:widowControl w:val="0"/>
        <w:autoSpaceDE/>
        <w:autoSpaceDN/>
        <w:adjustRightInd/>
      </w:pPr>
    </w:p>
    <w:p w14:paraId="200A78DB" w14:textId="77777777" w:rsidR="00474DBC" w:rsidRPr="00D428A0" w:rsidRDefault="00AF1845" w:rsidP="00D428A0">
      <w:pPr>
        <w:widowControl w:val="0"/>
        <w:autoSpaceDE/>
        <w:autoSpaceDN/>
        <w:adjustRightInd/>
        <w:spacing w:after="100" w:line="360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CADRE DE REPONSE TECHNIQUE</w:t>
      </w:r>
    </w:p>
    <w:p w14:paraId="116F8F5F" w14:textId="77777777" w:rsidR="000A01DE" w:rsidRPr="009F2478" w:rsidRDefault="008D78D7" w:rsidP="009F2478">
      <w:pPr>
        <w:jc w:val="center"/>
        <w:rPr>
          <w:bCs/>
          <w:sz w:val="48"/>
          <w:szCs w:val="48"/>
        </w:rPr>
      </w:pPr>
      <w:r w:rsidRPr="009F2478">
        <w:rPr>
          <w:b/>
          <w:sz w:val="48"/>
          <w:szCs w:val="48"/>
          <w:u w:val="single"/>
        </w:rPr>
        <w:t xml:space="preserve">Objet </w:t>
      </w:r>
      <w:r w:rsidRPr="009F2478">
        <w:rPr>
          <w:sz w:val="48"/>
          <w:szCs w:val="48"/>
        </w:rPr>
        <w:t xml:space="preserve">: </w:t>
      </w:r>
      <w:bookmarkStart w:id="8" w:name="_Hlk114232042"/>
      <w:r w:rsidR="000A01DE" w:rsidRPr="009F2478">
        <w:rPr>
          <w:bCs/>
          <w:sz w:val="48"/>
          <w:szCs w:val="48"/>
        </w:rPr>
        <w:t>Prestations d’agence de voyage</w:t>
      </w:r>
    </w:p>
    <w:p w14:paraId="3EEE1A1B" w14:textId="77777777" w:rsidR="000A01DE" w:rsidRPr="000A01DE" w:rsidRDefault="000A01DE" w:rsidP="000A01DE">
      <w:pPr>
        <w:rPr>
          <w:bCs/>
        </w:rPr>
      </w:pPr>
    </w:p>
    <w:p w14:paraId="29F173BE" w14:textId="7C2C7A19" w:rsidR="00BA010D" w:rsidRPr="00E7636D" w:rsidRDefault="009F2478" w:rsidP="000A01DE">
      <w:pPr>
        <w:widowControl w:val="0"/>
        <w:autoSpaceDE/>
        <w:autoSpaceDN/>
        <w:adjustRightInd/>
        <w:spacing w:after="100" w:line="288" w:lineRule="auto"/>
        <w:jc w:val="center"/>
        <w:rPr>
          <w:b/>
          <w:color w:val="FF0000"/>
          <w:sz w:val="20"/>
        </w:rPr>
      </w:pPr>
      <w:r>
        <w:rPr>
          <w:b/>
          <w:color w:val="FF0000"/>
          <w:sz w:val="20"/>
        </w:rPr>
        <w:t>TOUTE LES REPONSES DOIVENT ETRE FOURNIES SUR CE DOCUMENT – SEULEMENT DES COPIES-ECRANS DE L’OUTIL PEUVENT ETRE AJOUT</w:t>
      </w:r>
      <w:r w:rsidRPr="009F2478">
        <w:rPr>
          <w:b/>
          <w:color w:val="FF0000"/>
          <w:sz w:val="20"/>
        </w:rPr>
        <w:t>É</w:t>
      </w:r>
      <w:r>
        <w:rPr>
          <w:b/>
          <w:color w:val="FF0000"/>
          <w:sz w:val="20"/>
        </w:rPr>
        <w:t xml:space="preserve"> EN ANNEXE</w:t>
      </w:r>
      <w:r w:rsidR="0050643E" w:rsidRPr="00E7636D">
        <w:rPr>
          <w:b/>
          <w:color w:val="FF0000"/>
          <w:sz w:val="20"/>
        </w:rPr>
        <w:t>.</w:t>
      </w:r>
    </w:p>
    <w:bookmarkEnd w:id="8"/>
    <w:p w14:paraId="2EF1FCB7" w14:textId="77777777" w:rsidR="00BA010D" w:rsidRDefault="00BA010D" w:rsidP="00231727"/>
    <w:p w14:paraId="1478D745" w14:textId="77777777" w:rsidR="00BA010D" w:rsidRPr="00DD6E81" w:rsidRDefault="000D7199" w:rsidP="00DD6E81">
      <w:pPr>
        <w:pStyle w:val="Paragraphedeliste"/>
        <w:numPr>
          <w:ilvl w:val="0"/>
          <w:numId w:val="49"/>
        </w:numPr>
        <w:rPr>
          <w:b/>
          <w:sz w:val="24"/>
          <w:szCs w:val="24"/>
        </w:rPr>
      </w:pPr>
      <w:r w:rsidRPr="00DD6E81">
        <w:rPr>
          <w:b/>
          <w:sz w:val="24"/>
          <w:szCs w:val="24"/>
        </w:rPr>
        <w:t>Identification</w:t>
      </w:r>
      <w:r w:rsidR="00DF11CF" w:rsidRPr="00DD6E81">
        <w:rPr>
          <w:b/>
          <w:sz w:val="24"/>
          <w:szCs w:val="24"/>
        </w:rPr>
        <w:t xml:space="preserve"> du candidat</w:t>
      </w:r>
    </w:p>
    <w:p w14:paraId="7AE71CEC" w14:textId="77777777" w:rsidR="000D7199" w:rsidRDefault="000D7199" w:rsidP="00231727">
      <w:pPr>
        <w:rPr>
          <w:b/>
        </w:rPr>
      </w:pPr>
    </w:p>
    <w:p w14:paraId="0F4D860B" w14:textId="77777777" w:rsidR="000D7199" w:rsidRPr="000D7199" w:rsidRDefault="000D7199" w:rsidP="00231727">
      <w:r>
        <w:t xml:space="preserve">Nom commercial et dénomination sociale : </w:t>
      </w:r>
    </w:p>
    <w:p w14:paraId="2C1C14A9" w14:textId="77777777" w:rsidR="00DF11CF" w:rsidRDefault="00DF11CF" w:rsidP="00231727"/>
    <w:p w14:paraId="4C5167DE" w14:textId="77777777" w:rsidR="00DF11CF" w:rsidRDefault="00DF11CF" w:rsidP="00DF11CF">
      <w:pPr>
        <w:spacing w:line="360" w:lineRule="auto"/>
      </w:pPr>
      <w:r>
        <w:t>Adresse du siège de l'entreprise : ………………………………………………………………………………………………….</w:t>
      </w:r>
    </w:p>
    <w:p w14:paraId="6A0A8CA2" w14:textId="77777777" w:rsidR="00DF11CF" w:rsidRDefault="00DF11CF" w:rsidP="00DF11CF">
      <w:pPr>
        <w:spacing w:line="360" w:lineRule="auto"/>
      </w:pPr>
      <w:r>
        <w:t>……………………………………………………………………………………………………………………………………………………</w:t>
      </w:r>
    </w:p>
    <w:p w14:paraId="31C20CA7" w14:textId="77777777" w:rsidR="00DF11CF" w:rsidRDefault="00DF11CF" w:rsidP="00372AAF">
      <w:pPr>
        <w:spacing w:line="360" w:lineRule="auto"/>
      </w:pPr>
      <w:r>
        <w:t>Adresse de l'entreprise qui exécutera le marché</w:t>
      </w:r>
      <w:r w:rsidR="00372AAF">
        <w:t xml:space="preserve"> : ……………………………………………………………………………</w:t>
      </w:r>
    </w:p>
    <w:p w14:paraId="7C6C286C" w14:textId="77777777" w:rsidR="00372AAF" w:rsidRDefault="00372AAF" w:rsidP="00372AAF">
      <w:pPr>
        <w:spacing w:line="360" w:lineRule="auto"/>
      </w:pPr>
      <w:r>
        <w:t>……………………………………………………………………………………………………………………………………………………</w:t>
      </w:r>
    </w:p>
    <w:p w14:paraId="5C57BB8E" w14:textId="77777777" w:rsidR="0050643E" w:rsidRDefault="0050643E" w:rsidP="0050643E">
      <w:pPr>
        <w:spacing w:line="360" w:lineRule="auto"/>
      </w:pPr>
      <w:r>
        <w:t>Horaires d’ouverture : ………………………………………………………………………………………………………………….</w:t>
      </w:r>
    </w:p>
    <w:p w14:paraId="2CC32E66" w14:textId="77777777" w:rsidR="0050643E" w:rsidRDefault="0050643E" w:rsidP="00231727"/>
    <w:p w14:paraId="56D7C38A" w14:textId="77777777" w:rsidR="00395A99" w:rsidRDefault="00395A99" w:rsidP="00395A99">
      <w:pPr>
        <w:spacing w:line="360" w:lineRule="auto"/>
      </w:pPr>
      <w:r>
        <w:t>Identification du correspondant technique désigné pour l’exécution du marché :</w:t>
      </w:r>
    </w:p>
    <w:p w14:paraId="2E755FB9" w14:textId="77777777" w:rsidR="00395A99" w:rsidRDefault="00395A99" w:rsidP="00395A99">
      <w:pPr>
        <w:numPr>
          <w:ilvl w:val="0"/>
          <w:numId w:val="41"/>
        </w:numPr>
        <w:spacing w:line="360" w:lineRule="auto"/>
      </w:pPr>
      <w:r>
        <w:t>Nom et prénom :</w:t>
      </w:r>
    </w:p>
    <w:p w14:paraId="67E606D5" w14:textId="77777777" w:rsidR="00395A99" w:rsidRDefault="00395A99" w:rsidP="00395A99">
      <w:pPr>
        <w:numPr>
          <w:ilvl w:val="0"/>
          <w:numId w:val="41"/>
        </w:numPr>
        <w:spacing w:line="360" w:lineRule="auto"/>
      </w:pPr>
      <w:r>
        <w:t xml:space="preserve">Adresse </w:t>
      </w:r>
      <w:proofErr w:type="gramStart"/>
      <w:r>
        <w:t>mail</w:t>
      </w:r>
      <w:proofErr w:type="gramEnd"/>
      <w:r>
        <w:t> :</w:t>
      </w:r>
    </w:p>
    <w:p w14:paraId="7EA11648" w14:textId="77777777" w:rsidR="00395A99" w:rsidRDefault="00395A99" w:rsidP="00372AAF">
      <w:pPr>
        <w:numPr>
          <w:ilvl w:val="0"/>
          <w:numId w:val="41"/>
        </w:numPr>
        <w:spacing w:line="360" w:lineRule="auto"/>
      </w:pPr>
      <w:r>
        <w:t>Numéro de téléphone :</w:t>
      </w:r>
    </w:p>
    <w:p w14:paraId="04E0C07F" w14:textId="77777777" w:rsidR="00DF11CF" w:rsidRDefault="000D7199" w:rsidP="00372AAF">
      <w:pPr>
        <w:spacing w:line="360" w:lineRule="auto"/>
      </w:pPr>
      <w:r>
        <w:t xml:space="preserve">Identification du correspondant </w:t>
      </w:r>
      <w:r w:rsidR="00395A99">
        <w:t>pour le suivi du marché</w:t>
      </w:r>
      <w:r>
        <w:t xml:space="preserve"> </w:t>
      </w:r>
      <w:r w:rsidR="00395A99">
        <w:t xml:space="preserve">pour l’exécution du marché </w:t>
      </w:r>
      <w:r w:rsidR="00372AAF">
        <w:t>:</w:t>
      </w:r>
    </w:p>
    <w:p w14:paraId="3D4570D3" w14:textId="77777777" w:rsidR="00BA010D" w:rsidRDefault="000D7199" w:rsidP="000D7199">
      <w:pPr>
        <w:numPr>
          <w:ilvl w:val="0"/>
          <w:numId w:val="41"/>
        </w:numPr>
        <w:spacing w:line="360" w:lineRule="auto"/>
      </w:pPr>
      <w:r>
        <w:t>Nom et prénom :</w:t>
      </w:r>
    </w:p>
    <w:p w14:paraId="2C061A55" w14:textId="77777777" w:rsidR="000D7199" w:rsidRDefault="000D7199" w:rsidP="000D7199">
      <w:pPr>
        <w:numPr>
          <w:ilvl w:val="0"/>
          <w:numId w:val="41"/>
        </w:numPr>
        <w:spacing w:line="360" w:lineRule="auto"/>
      </w:pPr>
      <w:r>
        <w:t xml:space="preserve">Adresse </w:t>
      </w:r>
      <w:proofErr w:type="gramStart"/>
      <w:r>
        <w:t>mail</w:t>
      </w:r>
      <w:proofErr w:type="gramEnd"/>
      <w:r>
        <w:t> :</w:t>
      </w:r>
    </w:p>
    <w:p w14:paraId="012CF3E4" w14:textId="77777777" w:rsidR="00D428A0" w:rsidRDefault="000D7199" w:rsidP="00D428A0">
      <w:pPr>
        <w:numPr>
          <w:ilvl w:val="0"/>
          <w:numId w:val="41"/>
        </w:numPr>
        <w:spacing w:line="360" w:lineRule="auto"/>
      </w:pPr>
      <w:r>
        <w:t>Numéro de téléphone :</w:t>
      </w:r>
    </w:p>
    <w:p w14:paraId="34953078" w14:textId="77777777" w:rsidR="00395A99" w:rsidRDefault="00395A99" w:rsidP="00395A99">
      <w:pPr>
        <w:spacing w:line="360" w:lineRule="auto"/>
      </w:pPr>
      <w:r>
        <w:t>Identification du correspondant pour la comptabilité/facturation pour l’exécution du marché :</w:t>
      </w:r>
    </w:p>
    <w:p w14:paraId="5A713FBD" w14:textId="77777777" w:rsidR="00395A99" w:rsidRDefault="00395A99" w:rsidP="00395A99">
      <w:pPr>
        <w:numPr>
          <w:ilvl w:val="0"/>
          <w:numId w:val="41"/>
        </w:numPr>
        <w:spacing w:line="360" w:lineRule="auto"/>
      </w:pPr>
      <w:r>
        <w:t>Nom et prénom :</w:t>
      </w:r>
    </w:p>
    <w:p w14:paraId="45A71A54" w14:textId="77777777" w:rsidR="00395A99" w:rsidRDefault="00395A99" w:rsidP="00395A99">
      <w:pPr>
        <w:numPr>
          <w:ilvl w:val="0"/>
          <w:numId w:val="41"/>
        </w:numPr>
        <w:spacing w:line="360" w:lineRule="auto"/>
      </w:pPr>
      <w:r>
        <w:t xml:space="preserve">Adresse </w:t>
      </w:r>
      <w:proofErr w:type="gramStart"/>
      <w:r>
        <w:t>mail</w:t>
      </w:r>
      <w:proofErr w:type="gramEnd"/>
      <w:r>
        <w:t> :</w:t>
      </w:r>
    </w:p>
    <w:p w14:paraId="36A9D073" w14:textId="77777777" w:rsidR="00395A99" w:rsidRDefault="00395A99" w:rsidP="00395A99">
      <w:pPr>
        <w:numPr>
          <w:ilvl w:val="0"/>
          <w:numId w:val="41"/>
        </w:numPr>
        <w:spacing w:line="360" w:lineRule="auto"/>
      </w:pPr>
      <w:r>
        <w:t>Numéro de téléphone :</w:t>
      </w:r>
    </w:p>
    <w:p w14:paraId="2BAE8DA4" w14:textId="77777777" w:rsidR="00395A99" w:rsidRDefault="00395A99" w:rsidP="00395A99">
      <w:pPr>
        <w:spacing w:line="360" w:lineRule="auto"/>
      </w:pPr>
      <w:r>
        <w:t>Identification du correspondant pour l’assistance au voyageur pour l’exécution du marché :</w:t>
      </w:r>
    </w:p>
    <w:p w14:paraId="627C9974" w14:textId="77777777" w:rsidR="00395A99" w:rsidRDefault="00395A99" w:rsidP="00395A99">
      <w:pPr>
        <w:numPr>
          <w:ilvl w:val="0"/>
          <w:numId w:val="41"/>
        </w:numPr>
        <w:spacing w:line="360" w:lineRule="auto"/>
      </w:pPr>
      <w:r>
        <w:lastRenderedPageBreak/>
        <w:t>Nom et prénom :</w:t>
      </w:r>
    </w:p>
    <w:p w14:paraId="6117DEEA" w14:textId="77777777" w:rsidR="00395A99" w:rsidRDefault="00395A99" w:rsidP="00395A99">
      <w:pPr>
        <w:numPr>
          <w:ilvl w:val="0"/>
          <w:numId w:val="41"/>
        </w:numPr>
        <w:spacing w:line="360" w:lineRule="auto"/>
      </w:pPr>
      <w:r>
        <w:t xml:space="preserve">Adresse </w:t>
      </w:r>
      <w:proofErr w:type="gramStart"/>
      <w:r>
        <w:t>mail</w:t>
      </w:r>
      <w:proofErr w:type="gramEnd"/>
      <w:r>
        <w:t> :</w:t>
      </w:r>
    </w:p>
    <w:p w14:paraId="6BCFA6CC" w14:textId="77777777" w:rsidR="00395A99" w:rsidRDefault="00395A99" w:rsidP="00395A99">
      <w:pPr>
        <w:numPr>
          <w:ilvl w:val="0"/>
          <w:numId w:val="41"/>
        </w:numPr>
        <w:spacing w:line="360" w:lineRule="auto"/>
      </w:pPr>
      <w:r>
        <w:t>Numéro de téléphone :</w:t>
      </w:r>
    </w:p>
    <w:p w14:paraId="514BE71F" w14:textId="77777777" w:rsidR="000A01DE" w:rsidRDefault="000A01DE" w:rsidP="000A01DE">
      <w:pPr>
        <w:spacing w:line="360" w:lineRule="auto"/>
      </w:pPr>
    </w:p>
    <w:p w14:paraId="692299FD" w14:textId="7A9710A4" w:rsidR="000A01DE" w:rsidRPr="000A01DE" w:rsidRDefault="000A01DE" w:rsidP="000A01DE">
      <w:pPr>
        <w:pStyle w:val="Paragraphedeliste"/>
        <w:numPr>
          <w:ilvl w:val="0"/>
          <w:numId w:val="49"/>
        </w:numPr>
        <w:rPr>
          <w:b/>
          <w:sz w:val="24"/>
          <w:szCs w:val="24"/>
        </w:rPr>
      </w:pPr>
      <w:r w:rsidRPr="000A01DE">
        <w:rPr>
          <w:b/>
          <w:sz w:val="24"/>
          <w:szCs w:val="24"/>
        </w:rPr>
        <w:t>Outils de réservations en ligne</w:t>
      </w:r>
    </w:p>
    <w:p w14:paraId="1C127262" w14:textId="77777777" w:rsidR="000A01DE" w:rsidRDefault="000A01DE" w:rsidP="000A01DE">
      <w:pPr>
        <w:pStyle w:val="Paragraphedeliste"/>
        <w:ind w:left="1080"/>
        <w:rPr>
          <w:b/>
          <w:sz w:val="24"/>
          <w:szCs w:val="24"/>
        </w:rPr>
      </w:pPr>
    </w:p>
    <w:p w14:paraId="3681A505" w14:textId="17435ABA" w:rsidR="002C5447" w:rsidRPr="000A01DE" w:rsidRDefault="001E0366" w:rsidP="002C5447">
      <w:pPr>
        <w:spacing w:line="360" w:lineRule="auto"/>
      </w:pPr>
      <w:r>
        <w:t xml:space="preserve">Processus de </w:t>
      </w:r>
      <w:r w:rsidR="00840576">
        <w:t>réservation</w:t>
      </w:r>
      <w:r>
        <w:t xml:space="preserve"> en ligne (</w:t>
      </w:r>
      <w:r w:rsidR="00840576">
        <w:t>A détailler</w:t>
      </w:r>
      <w:r w:rsidR="002C5447">
        <w:t xml:space="preserve"> – La possibilité de connexion à une base test serait un plus - </w:t>
      </w:r>
      <w:r w:rsidR="002C5447">
        <w:t>Si impossibilité, fournir des copies écrans en annexe de ce cadre de réponse)</w:t>
      </w:r>
      <w:r w:rsidR="002C5447" w:rsidRPr="002C5447">
        <w:t xml:space="preserve"> </w:t>
      </w:r>
      <w:r w:rsidR="002C5447">
        <w:t>– Moyen de connexion (Web – application)</w:t>
      </w:r>
    </w:p>
    <w:p w14:paraId="26A490CD" w14:textId="77777777" w:rsidR="002C5447" w:rsidRDefault="002C5447" w:rsidP="002C5447">
      <w:pPr>
        <w:rPr>
          <w:b/>
          <w:sz w:val="24"/>
          <w:szCs w:val="24"/>
        </w:rPr>
      </w:pPr>
    </w:p>
    <w:p w14:paraId="019B9412" w14:textId="449662FB" w:rsidR="001E0366" w:rsidRDefault="002C5447" w:rsidP="002C5447">
      <w:pPr>
        <w:tabs>
          <w:tab w:val="left" w:pos="3402"/>
        </w:tabs>
        <w:spacing w:before="120" w:after="120" w:line="480" w:lineRule="auto"/>
      </w:pPr>
      <w:r>
        <w:t>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</w:t>
      </w:r>
    </w:p>
    <w:p w14:paraId="2126A71B" w14:textId="77777777" w:rsidR="00840576" w:rsidRPr="009F6493" w:rsidRDefault="00840576" w:rsidP="00840576">
      <w:pPr>
        <w:tabs>
          <w:tab w:val="left" w:pos="3402"/>
        </w:tabs>
        <w:spacing w:before="120" w:after="120" w:line="480" w:lineRule="auto"/>
      </w:pPr>
      <w:r>
        <w:t>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</w:t>
      </w:r>
    </w:p>
    <w:p w14:paraId="7A89B0EE" w14:textId="77777777" w:rsidR="001E0366" w:rsidRDefault="001E0366" w:rsidP="000A01DE">
      <w:pPr>
        <w:spacing w:line="360" w:lineRule="auto"/>
      </w:pPr>
    </w:p>
    <w:p w14:paraId="488DB6CB" w14:textId="3052FB91" w:rsidR="000A01DE" w:rsidRDefault="000A01DE" w:rsidP="000A01DE">
      <w:pPr>
        <w:spacing w:line="360" w:lineRule="auto"/>
      </w:pPr>
      <w:r w:rsidRPr="000F1C04">
        <w:t>Comment communiquez-vous en cas de dysfonctionnement de l'outil en ligne ? Sous quel délai ?</w:t>
      </w:r>
    </w:p>
    <w:p w14:paraId="7FAA581E" w14:textId="77777777" w:rsidR="000A01DE" w:rsidRDefault="000A01DE" w:rsidP="000A01DE">
      <w:pPr>
        <w:spacing w:line="360" w:lineRule="auto"/>
      </w:pPr>
      <w:r>
        <w:t>D</w:t>
      </w:r>
      <w:r w:rsidRPr="000F1C04">
        <w:t>écrire le processus mis en place</w:t>
      </w:r>
      <w:r>
        <w:t>, e</w:t>
      </w:r>
      <w:r w:rsidRPr="000F1C04">
        <w:t>n cas d'indisponibilité de l'outil de réservation</w:t>
      </w:r>
      <w:r>
        <w:t> :</w:t>
      </w:r>
    </w:p>
    <w:p w14:paraId="450376F3" w14:textId="77777777" w:rsidR="000A01DE" w:rsidRPr="009F6493" w:rsidRDefault="000A01DE" w:rsidP="000A01DE">
      <w:pPr>
        <w:tabs>
          <w:tab w:val="left" w:pos="3402"/>
        </w:tabs>
        <w:spacing w:before="120" w:after="120" w:line="480" w:lineRule="auto"/>
      </w:pPr>
      <w:r>
        <w:t>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</w:t>
      </w:r>
    </w:p>
    <w:p w14:paraId="30F73274" w14:textId="77777777" w:rsidR="000A01DE" w:rsidRDefault="000A01DE" w:rsidP="000A01DE">
      <w:pPr>
        <w:spacing w:line="360" w:lineRule="auto"/>
      </w:pPr>
    </w:p>
    <w:p w14:paraId="16574E61" w14:textId="77777777" w:rsidR="000A01DE" w:rsidRDefault="000A01DE" w:rsidP="000A01DE">
      <w:pPr>
        <w:spacing w:line="360" w:lineRule="auto"/>
      </w:pPr>
      <w:r w:rsidRPr="000F1C04">
        <w:t>Décrire le dispositif d'assistance aux gestionnaires</w:t>
      </w:r>
      <w:r>
        <w:t>/</w:t>
      </w:r>
      <w:r w:rsidRPr="000F1C04">
        <w:t>administrateurs</w:t>
      </w:r>
      <w:r>
        <w:t> et voyageurs :</w:t>
      </w:r>
    </w:p>
    <w:p w14:paraId="5088A1A1" w14:textId="19AC1BD8" w:rsidR="000A01DE" w:rsidRDefault="000A01DE" w:rsidP="000A01DE">
      <w:pPr>
        <w:tabs>
          <w:tab w:val="left" w:pos="3402"/>
        </w:tabs>
        <w:spacing w:before="120" w:after="120" w:line="480" w:lineRule="auto"/>
      </w:pPr>
      <w:r>
        <w:t>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</w:t>
      </w:r>
    </w:p>
    <w:p w14:paraId="24AD8C62" w14:textId="77777777" w:rsidR="000A01DE" w:rsidRDefault="000A01DE" w:rsidP="000A01DE">
      <w:pPr>
        <w:spacing w:line="360" w:lineRule="auto"/>
      </w:pPr>
      <w:r>
        <w:t>Formation des utilisateurs (Administrateur – Gestionnaire – Voyageur)</w:t>
      </w:r>
    </w:p>
    <w:p w14:paraId="30EF5ED9" w14:textId="77777777" w:rsidR="000A01DE" w:rsidRDefault="000A01DE" w:rsidP="000A01DE">
      <w:pPr>
        <w:tabs>
          <w:tab w:val="left" w:pos="3402"/>
        </w:tabs>
        <w:spacing w:before="120" w:after="120" w:line="480" w:lineRule="auto"/>
      </w:pPr>
      <w:r>
        <w:t>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</w:t>
      </w:r>
    </w:p>
    <w:p w14:paraId="13292C68" w14:textId="5506B8B7" w:rsidR="00840576" w:rsidRPr="000A01DE" w:rsidRDefault="00840576" w:rsidP="00840576">
      <w:pPr>
        <w:spacing w:line="360" w:lineRule="auto"/>
      </w:pPr>
      <w:bookmarkStart w:id="9" w:name="_Hlk191924291"/>
      <w:r>
        <w:lastRenderedPageBreak/>
        <w:t xml:space="preserve">Profils – Droits : Déclinaison des différents profils possibles et description notamment des droits d’administrateurs </w:t>
      </w:r>
    </w:p>
    <w:p w14:paraId="2D994542" w14:textId="77777777" w:rsidR="00840576" w:rsidRDefault="00840576" w:rsidP="00840576">
      <w:pPr>
        <w:rPr>
          <w:b/>
          <w:sz w:val="24"/>
          <w:szCs w:val="24"/>
        </w:rPr>
      </w:pPr>
    </w:p>
    <w:p w14:paraId="6C02C6A5" w14:textId="77777777" w:rsidR="00840576" w:rsidRDefault="00840576" w:rsidP="00840576">
      <w:pPr>
        <w:tabs>
          <w:tab w:val="left" w:pos="3402"/>
        </w:tabs>
        <w:spacing w:before="120" w:after="120" w:line="480" w:lineRule="auto"/>
      </w:pPr>
      <w:r>
        <w:t>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</w:t>
      </w:r>
    </w:p>
    <w:bookmarkEnd w:id="9"/>
    <w:p w14:paraId="19F71D0A" w14:textId="15FAB28A" w:rsidR="002C5447" w:rsidRPr="000A01DE" w:rsidRDefault="002C5447" w:rsidP="002C5447">
      <w:pPr>
        <w:spacing w:line="360" w:lineRule="auto"/>
      </w:pPr>
      <w:r>
        <w:t>Création nouveaux voyageurs et informations à renseigner (notamment les cartes de réduction)</w:t>
      </w:r>
    </w:p>
    <w:p w14:paraId="3821B7FD" w14:textId="77777777" w:rsidR="002C5447" w:rsidRDefault="002C5447" w:rsidP="002C5447">
      <w:pPr>
        <w:rPr>
          <w:b/>
          <w:sz w:val="24"/>
          <w:szCs w:val="24"/>
        </w:rPr>
      </w:pPr>
    </w:p>
    <w:p w14:paraId="009C36F6" w14:textId="77777777" w:rsidR="002C5447" w:rsidRDefault="002C5447" w:rsidP="002C5447">
      <w:pPr>
        <w:tabs>
          <w:tab w:val="left" w:pos="3402"/>
        </w:tabs>
        <w:spacing w:before="120" w:after="120" w:line="480" w:lineRule="auto"/>
      </w:pPr>
      <w:r>
        <w:t>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</w:t>
      </w:r>
    </w:p>
    <w:p w14:paraId="5424D327" w14:textId="54178EDD" w:rsidR="002C5447" w:rsidRPr="000A01DE" w:rsidRDefault="002C5447" w:rsidP="002C5447">
      <w:pPr>
        <w:spacing w:line="360" w:lineRule="auto"/>
      </w:pPr>
      <w:r>
        <w:t>Rappel de réservation à valider – Duplication de réservation – Réservation groupée</w:t>
      </w:r>
    </w:p>
    <w:p w14:paraId="23C56F7D" w14:textId="77777777" w:rsidR="002C5447" w:rsidRDefault="002C5447" w:rsidP="002C5447">
      <w:pPr>
        <w:rPr>
          <w:b/>
          <w:sz w:val="24"/>
          <w:szCs w:val="24"/>
        </w:rPr>
      </w:pPr>
    </w:p>
    <w:p w14:paraId="6852CC99" w14:textId="77777777" w:rsidR="002C5447" w:rsidRDefault="002C5447" w:rsidP="002C5447">
      <w:pPr>
        <w:tabs>
          <w:tab w:val="left" w:pos="3402"/>
        </w:tabs>
        <w:spacing w:before="120" w:after="120" w:line="480" w:lineRule="auto"/>
      </w:pPr>
      <w:r>
        <w:t>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</w:t>
      </w:r>
    </w:p>
    <w:p w14:paraId="339492AF" w14:textId="7ECC4D31" w:rsidR="000A01DE" w:rsidRDefault="00E57C38" w:rsidP="00E57C38">
      <w:pPr>
        <w:pStyle w:val="Paragraphedeliste"/>
        <w:numPr>
          <w:ilvl w:val="0"/>
          <w:numId w:val="49"/>
        </w:numPr>
        <w:rPr>
          <w:b/>
          <w:sz w:val="24"/>
          <w:szCs w:val="24"/>
        </w:rPr>
      </w:pPr>
      <w:r w:rsidRPr="00E57C38">
        <w:rPr>
          <w:b/>
          <w:sz w:val="24"/>
          <w:szCs w:val="24"/>
        </w:rPr>
        <w:t>Conditions, méthodes et procédures proposés pour garantir le meilleur prix de billet ou de réservation</w:t>
      </w:r>
      <w:r>
        <w:rPr>
          <w:b/>
          <w:sz w:val="24"/>
          <w:szCs w:val="24"/>
        </w:rPr>
        <w:t xml:space="preserve"> et prestations annexes</w:t>
      </w:r>
    </w:p>
    <w:p w14:paraId="3C63808E" w14:textId="77777777" w:rsidR="00E57C38" w:rsidRPr="00E57C38" w:rsidRDefault="00E57C38" w:rsidP="00E57C38">
      <w:pPr>
        <w:spacing w:line="360" w:lineRule="auto"/>
      </w:pPr>
    </w:p>
    <w:p w14:paraId="67A99D06" w14:textId="1F4FE6A5" w:rsidR="00E57C38" w:rsidRDefault="00E57C38" w:rsidP="00E57C38">
      <w:pPr>
        <w:spacing w:line="360" w:lineRule="auto"/>
      </w:pPr>
      <w:r w:rsidRPr="00E57C38">
        <w:t>Description du réseau de transports et hébergements et moyens mis en place pour obtenir les meilleurs tarifs de réservations</w:t>
      </w:r>
    </w:p>
    <w:p w14:paraId="2F5BDE30" w14:textId="77777777" w:rsidR="009F2478" w:rsidRDefault="009F2478" w:rsidP="009F2478">
      <w:pPr>
        <w:tabs>
          <w:tab w:val="left" w:pos="3402"/>
        </w:tabs>
        <w:spacing w:before="120" w:after="120" w:line="480" w:lineRule="auto"/>
      </w:pPr>
      <w:r>
        <w:t>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</w:t>
      </w:r>
    </w:p>
    <w:p w14:paraId="49315982" w14:textId="77777777" w:rsidR="009F2478" w:rsidRDefault="009F2478" w:rsidP="009F2478">
      <w:pPr>
        <w:tabs>
          <w:tab w:val="left" w:pos="3402"/>
        </w:tabs>
        <w:spacing w:before="120" w:after="120" w:line="480" w:lineRule="auto"/>
      </w:pPr>
      <w:r>
        <w:t>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</w:t>
      </w:r>
    </w:p>
    <w:p w14:paraId="0E6D5089" w14:textId="77777777" w:rsidR="009F2478" w:rsidRDefault="009F2478" w:rsidP="009F2478">
      <w:pPr>
        <w:tabs>
          <w:tab w:val="left" w:pos="3402"/>
        </w:tabs>
        <w:spacing w:before="120" w:after="120" w:line="480" w:lineRule="auto"/>
      </w:pPr>
      <w:r>
        <w:t>…………………………………………………………………………………………………………………………………………………</w:t>
      </w:r>
    </w:p>
    <w:p w14:paraId="450D9D15" w14:textId="7267ABBB" w:rsidR="00E57C38" w:rsidRDefault="009F2478" w:rsidP="00E57C38">
      <w:pPr>
        <w:tabs>
          <w:tab w:val="left" w:pos="3402"/>
        </w:tabs>
        <w:spacing w:before="120" w:after="120" w:line="480" w:lineRule="auto"/>
        <w:jc w:val="left"/>
      </w:pPr>
      <w:r>
        <w:t>P</w:t>
      </w:r>
      <w:r w:rsidR="00E57C38">
        <w:t xml:space="preserve">restations annexes – Description des autres services proposés par l’agence de voyage en lien avec les détails du BPU </w:t>
      </w:r>
    </w:p>
    <w:p w14:paraId="36501488" w14:textId="77777777" w:rsidR="00E57C38" w:rsidRDefault="00E57C38" w:rsidP="00E57C38">
      <w:pPr>
        <w:tabs>
          <w:tab w:val="left" w:pos="3402"/>
        </w:tabs>
        <w:spacing w:before="120" w:after="120" w:line="480" w:lineRule="auto"/>
      </w:pPr>
      <w:r>
        <w:lastRenderedPageBreak/>
        <w:t>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</w:t>
      </w:r>
    </w:p>
    <w:p w14:paraId="1F4F4681" w14:textId="77777777" w:rsidR="009F2478" w:rsidRDefault="00E57C38" w:rsidP="009F2478">
      <w:pPr>
        <w:tabs>
          <w:tab w:val="left" w:pos="3402"/>
        </w:tabs>
        <w:spacing w:before="120" w:after="120" w:line="480" w:lineRule="auto"/>
      </w:pPr>
      <w:r>
        <w:t>………………………………………………………………………………………………………………….………………………………</w:t>
      </w:r>
      <w:r w:rsidR="009F2478">
        <w:t>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</w:t>
      </w:r>
    </w:p>
    <w:p w14:paraId="2D281B6A" w14:textId="3F50883F" w:rsidR="00E57C38" w:rsidRPr="00E57C38" w:rsidRDefault="00E57C38" w:rsidP="009F2478">
      <w:pPr>
        <w:tabs>
          <w:tab w:val="left" w:pos="3402"/>
        </w:tabs>
        <w:spacing w:before="120" w:after="120" w:line="480" w:lineRule="auto"/>
      </w:pPr>
    </w:p>
    <w:p w14:paraId="6AE921EE" w14:textId="51F0D610" w:rsidR="00436568" w:rsidRDefault="00E57C38" w:rsidP="00E57C38">
      <w:pPr>
        <w:pStyle w:val="Paragraphedeliste"/>
        <w:numPr>
          <w:ilvl w:val="0"/>
          <w:numId w:val="49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Offline</w:t>
      </w:r>
    </w:p>
    <w:p w14:paraId="6004B580" w14:textId="77777777" w:rsidR="00E57C38" w:rsidRPr="00E57C38" w:rsidRDefault="00E57C38" w:rsidP="00E57C38">
      <w:pPr>
        <w:pStyle w:val="Paragraphedeliste"/>
        <w:ind w:left="1080"/>
        <w:rPr>
          <w:b/>
          <w:sz w:val="24"/>
          <w:szCs w:val="24"/>
        </w:rPr>
      </w:pPr>
    </w:p>
    <w:p w14:paraId="3E5F44D1" w14:textId="3969038A" w:rsidR="00B770F9" w:rsidRDefault="00E57C38" w:rsidP="000F1C04">
      <w:pPr>
        <w:spacing w:line="360" w:lineRule="auto"/>
      </w:pPr>
      <w:r w:rsidRPr="00E57C38">
        <w:t xml:space="preserve">Moyens humains et organisation proposée : </w:t>
      </w:r>
    </w:p>
    <w:p w14:paraId="67DFD38D" w14:textId="77777777" w:rsidR="00A21371" w:rsidRDefault="00A21371">
      <w:pPr>
        <w:autoSpaceDE/>
        <w:autoSpaceDN/>
        <w:adjustRightInd/>
        <w:jc w:val="left"/>
        <w:rPr>
          <w:rFonts w:ascii="Verdana" w:hAnsi="Verdana" w:cs="Arial"/>
          <w:b/>
          <w:sz w:val="24"/>
          <w:szCs w:val="24"/>
        </w:rPr>
      </w:pPr>
    </w:p>
    <w:p w14:paraId="4A0E4348" w14:textId="77777777" w:rsidR="00E57C38" w:rsidRDefault="00E57C38" w:rsidP="00E57C38">
      <w:pPr>
        <w:tabs>
          <w:tab w:val="left" w:pos="3402"/>
        </w:tabs>
        <w:spacing w:before="120" w:after="120" w:line="480" w:lineRule="auto"/>
      </w:pPr>
      <w:r>
        <w:t>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</w:t>
      </w:r>
    </w:p>
    <w:p w14:paraId="2037F7DA" w14:textId="77777777" w:rsidR="00E57C38" w:rsidRDefault="00E57C38" w:rsidP="00E57C38">
      <w:pPr>
        <w:tabs>
          <w:tab w:val="left" w:pos="3402"/>
        </w:tabs>
        <w:spacing w:before="120" w:after="120" w:line="480" w:lineRule="auto"/>
      </w:pPr>
      <w:r>
        <w:t>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</w:t>
      </w:r>
    </w:p>
    <w:p w14:paraId="1E2C1FBE" w14:textId="77777777" w:rsidR="00E57C38" w:rsidRDefault="00E57C38" w:rsidP="00E57C38">
      <w:pPr>
        <w:tabs>
          <w:tab w:val="left" w:pos="3402"/>
        </w:tabs>
        <w:spacing w:before="120" w:after="120" w:line="480" w:lineRule="auto"/>
      </w:pPr>
      <w:r>
        <w:t>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</w:t>
      </w:r>
    </w:p>
    <w:p w14:paraId="1DCA82AF" w14:textId="77777777" w:rsidR="00E57C38" w:rsidRDefault="00E57C38" w:rsidP="00E57C38">
      <w:pPr>
        <w:tabs>
          <w:tab w:val="left" w:pos="3402"/>
        </w:tabs>
        <w:spacing w:before="120" w:after="120" w:line="480" w:lineRule="auto"/>
      </w:pPr>
      <w:r>
        <w:t>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</w:t>
      </w:r>
    </w:p>
    <w:p w14:paraId="10C3A8F5" w14:textId="77777777" w:rsidR="00E7636D" w:rsidRDefault="00E7636D">
      <w:pPr>
        <w:autoSpaceDE/>
        <w:autoSpaceDN/>
        <w:adjustRightInd/>
        <w:jc w:val="left"/>
        <w:rPr>
          <w:rFonts w:ascii="Verdana" w:hAnsi="Verdana" w:cs="Arial"/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97C3A26" w14:textId="6E7D9961" w:rsidR="002A687B" w:rsidRDefault="009F2478" w:rsidP="009F2478">
      <w:pPr>
        <w:pStyle w:val="Paragraphedeliste"/>
        <w:numPr>
          <w:ilvl w:val="0"/>
          <w:numId w:val="49"/>
        </w:numPr>
        <w:rPr>
          <w:b/>
          <w:sz w:val="24"/>
          <w:szCs w:val="24"/>
        </w:rPr>
      </w:pPr>
      <w:r w:rsidRPr="009F2478">
        <w:rPr>
          <w:b/>
          <w:sz w:val="24"/>
          <w:szCs w:val="24"/>
        </w:rPr>
        <w:lastRenderedPageBreak/>
        <w:t xml:space="preserve">Outil de </w:t>
      </w:r>
      <w:proofErr w:type="spellStart"/>
      <w:r w:rsidRPr="009F2478">
        <w:rPr>
          <w:b/>
          <w:sz w:val="24"/>
          <w:szCs w:val="24"/>
        </w:rPr>
        <w:t>reporting</w:t>
      </w:r>
      <w:proofErr w:type="spellEnd"/>
    </w:p>
    <w:p w14:paraId="789F4BB5" w14:textId="77777777" w:rsidR="009F2478" w:rsidRDefault="009F2478" w:rsidP="009F2478">
      <w:pPr>
        <w:rPr>
          <w:b/>
          <w:sz w:val="24"/>
          <w:szCs w:val="24"/>
        </w:rPr>
      </w:pPr>
    </w:p>
    <w:p w14:paraId="2B7F6C94" w14:textId="77777777" w:rsidR="009F2478" w:rsidRDefault="009F2478" w:rsidP="009F2478">
      <w:pPr>
        <w:tabs>
          <w:tab w:val="left" w:pos="3402"/>
        </w:tabs>
        <w:spacing w:before="120" w:after="120" w:line="480" w:lineRule="auto"/>
      </w:pPr>
      <w:r>
        <w:t>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</w:t>
      </w:r>
    </w:p>
    <w:p w14:paraId="77F86709" w14:textId="77777777" w:rsidR="009F2478" w:rsidRDefault="009F2478" w:rsidP="009F2478">
      <w:pPr>
        <w:tabs>
          <w:tab w:val="left" w:pos="3402"/>
        </w:tabs>
        <w:spacing w:before="120" w:after="120" w:line="480" w:lineRule="auto"/>
      </w:pPr>
      <w:r>
        <w:t>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</w:t>
      </w:r>
    </w:p>
    <w:p w14:paraId="23A8D190" w14:textId="77777777" w:rsidR="009F2478" w:rsidRDefault="009F2478" w:rsidP="009F2478">
      <w:pPr>
        <w:tabs>
          <w:tab w:val="left" w:pos="3402"/>
        </w:tabs>
        <w:spacing w:before="120" w:after="120" w:line="480" w:lineRule="auto"/>
      </w:pPr>
      <w:r>
        <w:t>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</w:t>
      </w:r>
    </w:p>
    <w:p w14:paraId="1E7C3B16" w14:textId="77777777" w:rsidR="009F2478" w:rsidRDefault="009F2478" w:rsidP="009F2478">
      <w:pPr>
        <w:tabs>
          <w:tab w:val="left" w:pos="3402"/>
        </w:tabs>
        <w:spacing w:before="120" w:after="120" w:line="480" w:lineRule="auto"/>
      </w:pPr>
      <w:r>
        <w:t>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</w:t>
      </w:r>
    </w:p>
    <w:p w14:paraId="54C66945" w14:textId="77777777" w:rsidR="009F2478" w:rsidRDefault="009F2478" w:rsidP="009F2478">
      <w:pPr>
        <w:pStyle w:val="Paragraphedeliste"/>
        <w:ind w:left="1080"/>
        <w:rPr>
          <w:b/>
          <w:sz w:val="24"/>
          <w:szCs w:val="24"/>
        </w:rPr>
      </w:pPr>
    </w:p>
    <w:p w14:paraId="33315719" w14:textId="6266FFE6" w:rsidR="009F2478" w:rsidRDefault="009F2478" w:rsidP="009F2478">
      <w:pPr>
        <w:pStyle w:val="Paragraphedeliste"/>
        <w:numPr>
          <w:ilvl w:val="0"/>
          <w:numId w:val="49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Protection des données CNIL</w:t>
      </w:r>
    </w:p>
    <w:p w14:paraId="58995CF2" w14:textId="77777777" w:rsidR="009F2478" w:rsidRDefault="009F2478" w:rsidP="009F2478">
      <w:pPr>
        <w:rPr>
          <w:b/>
          <w:sz w:val="24"/>
          <w:szCs w:val="24"/>
        </w:rPr>
      </w:pPr>
    </w:p>
    <w:p w14:paraId="3BE7DF01" w14:textId="77777777" w:rsidR="009F2478" w:rsidRDefault="009F2478" w:rsidP="009F2478">
      <w:pPr>
        <w:tabs>
          <w:tab w:val="left" w:pos="3402"/>
        </w:tabs>
        <w:spacing w:before="120" w:after="120" w:line="480" w:lineRule="auto"/>
      </w:pPr>
      <w:r>
        <w:t>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</w:t>
      </w:r>
    </w:p>
    <w:p w14:paraId="496302C1" w14:textId="77777777" w:rsidR="009F2478" w:rsidRDefault="009F2478" w:rsidP="009F2478">
      <w:pPr>
        <w:tabs>
          <w:tab w:val="left" w:pos="3402"/>
        </w:tabs>
        <w:spacing w:before="120" w:after="120" w:line="480" w:lineRule="auto"/>
      </w:pPr>
      <w:r>
        <w:t>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</w:t>
      </w:r>
    </w:p>
    <w:p w14:paraId="766D7456" w14:textId="77777777" w:rsidR="009F2478" w:rsidRDefault="009F2478" w:rsidP="009F2478">
      <w:pPr>
        <w:tabs>
          <w:tab w:val="left" w:pos="3402"/>
        </w:tabs>
        <w:spacing w:before="120" w:after="120" w:line="480" w:lineRule="auto"/>
      </w:pPr>
      <w:r>
        <w:t>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</w:t>
      </w:r>
    </w:p>
    <w:p w14:paraId="6014F95B" w14:textId="77777777" w:rsidR="009F2478" w:rsidRDefault="009F2478" w:rsidP="009F2478">
      <w:pPr>
        <w:tabs>
          <w:tab w:val="left" w:pos="3402"/>
        </w:tabs>
        <w:spacing w:before="120" w:after="120" w:line="480" w:lineRule="auto"/>
      </w:pPr>
      <w:r>
        <w:t>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</w:t>
      </w:r>
    </w:p>
    <w:sectPr w:rsidR="009F2478" w:rsidSect="00807CAC">
      <w:headerReference w:type="even" r:id="rId9"/>
      <w:footerReference w:type="even" r:id="rId10"/>
      <w:footerReference w:type="default" r:id="rId11"/>
      <w:pgSz w:w="11907" w:h="16840" w:code="9"/>
      <w:pgMar w:top="1134" w:right="1134" w:bottom="1134" w:left="1134" w:header="567" w:footer="567" w:gutter="0"/>
      <w:paperSrc w:first="15" w:other="15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141649" w14:textId="77777777" w:rsidR="008C5FC9" w:rsidRDefault="008C5FC9" w:rsidP="00231727">
      <w:r>
        <w:separator/>
      </w:r>
    </w:p>
    <w:p w14:paraId="54A7A358" w14:textId="77777777" w:rsidR="008C5FC9" w:rsidRDefault="008C5FC9" w:rsidP="00231727"/>
    <w:p w14:paraId="3E3242FB" w14:textId="77777777" w:rsidR="008C5FC9" w:rsidRDefault="008C5FC9" w:rsidP="00231727">
      <w:pPr>
        <w:numPr>
          <w:ins w:id="4" w:author="Pierre Vergnaud" w:date="2007-06-12T10:24:00Z"/>
        </w:numPr>
      </w:pPr>
    </w:p>
    <w:p w14:paraId="2940731F" w14:textId="77777777" w:rsidR="008C5FC9" w:rsidRDefault="008C5FC9" w:rsidP="00231727">
      <w:pPr>
        <w:numPr>
          <w:ins w:id="5" w:author="Pierre Vergnaud" w:date="2007-06-12T10:25:00Z"/>
        </w:numPr>
      </w:pPr>
    </w:p>
    <w:p w14:paraId="288D413B" w14:textId="77777777" w:rsidR="008C5FC9" w:rsidRDefault="008C5FC9" w:rsidP="00231727"/>
    <w:p w14:paraId="4E0C4D86" w14:textId="77777777" w:rsidR="008C5FC9" w:rsidRDefault="008C5FC9" w:rsidP="00231727"/>
    <w:p w14:paraId="4906E665" w14:textId="77777777" w:rsidR="008C5FC9" w:rsidRDefault="008C5FC9" w:rsidP="00231727"/>
    <w:p w14:paraId="28C18CEE" w14:textId="77777777" w:rsidR="008C5FC9" w:rsidRDefault="008C5FC9" w:rsidP="00231727"/>
    <w:p w14:paraId="244850F1" w14:textId="77777777" w:rsidR="008C5FC9" w:rsidRDefault="008C5FC9" w:rsidP="00231727"/>
    <w:p w14:paraId="0555F629" w14:textId="77777777" w:rsidR="008C5FC9" w:rsidRDefault="008C5FC9" w:rsidP="00231727"/>
    <w:p w14:paraId="4DD136BF" w14:textId="77777777" w:rsidR="008C5FC9" w:rsidRDefault="008C5FC9" w:rsidP="00231727"/>
    <w:p w14:paraId="6E2E0B89" w14:textId="77777777" w:rsidR="008C5FC9" w:rsidRDefault="008C5FC9" w:rsidP="00231727"/>
    <w:p w14:paraId="777D71EA" w14:textId="77777777" w:rsidR="008C5FC9" w:rsidRDefault="008C5FC9" w:rsidP="00231727"/>
    <w:p w14:paraId="2288149F" w14:textId="77777777" w:rsidR="008C5FC9" w:rsidRDefault="008C5FC9" w:rsidP="00231727"/>
    <w:p w14:paraId="598BDFEB" w14:textId="77777777" w:rsidR="008C5FC9" w:rsidRDefault="008C5FC9" w:rsidP="00231727"/>
    <w:p w14:paraId="661A1123" w14:textId="77777777" w:rsidR="008C5FC9" w:rsidRDefault="008C5FC9" w:rsidP="00231727"/>
    <w:p w14:paraId="11105298" w14:textId="77777777" w:rsidR="008C5FC9" w:rsidRDefault="008C5FC9" w:rsidP="00231727"/>
    <w:p w14:paraId="3A3D53C1" w14:textId="77777777" w:rsidR="008C5FC9" w:rsidRDefault="008C5FC9" w:rsidP="00231727"/>
    <w:p w14:paraId="5DC2F857" w14:textId="77777777" w:rsidR="008C5FC9" w:rsidRDefault="008C5FC9" w:rsidP="00231727"/>
    <w:p w14:paraId="1BBE0AA8" w14:textId="77777777" w:rsidR="008C5FC9" w:rsidRDefault="008C5FC9" w:rsidP="00231727"/>
    <w:p w14:paraId="64AB9BD5" w14:textId="77777777" w:rsidR="008C5FC9" w:rsidRDefault="008C5FC9" w:rsidP="00231727"/>
    <w:p w14:paraId="26861B30" w14:textId="77777777" w:rsidR="008C5FC9" w:rsidRDefault="008C5FC9" w:rsidP="00231727"/>
    <w:p w14:paraId="01CDCDFE" w14:textId="77777777" w:rsidR="008C5FC9" w:rsidRDefault="008C5FC9" w:rsidP="00231727"/>
    <w:p w14:paraId="4F643CAC" w14:textId="77777777" w:rsidR="008C5FC9" w:rsidRDefault="008C5FC9" w:rsidP="00231727"/>
    <w:p w14:paraId="5378838D" w14:textId="77777777" w:rsidR="008C5FC9" w:rsidRDefault="008C5FC9" w:rsidP="00231727"/>
    <w:p w14:paraId="515BACBC" w14:textId="77777777" w:rsidR="008C5FC9" w:rsidRDefault="008C5FC9" w:rsidP="00231727"/>
    <w:p w14:paraId="44FE9372" w14:textId="77777777" w:rsidR="008C5FC9" w:rsidRDefault="008C5FC9" w:rsidP="00231727"/>
    <w:p w14:paraId="756B4C82" w14:textId="77777777" w:rsidR="008C5FC9" w:rsidRDefault="008C5FC9" w:rsidP="00231727"/>
    <w:p w14:paraId="30631E19" w14:textId="77777777" w:rsidR="008C5FC9" w:rsidRDefault="008C5FC9" w:rsidP="00231727"/>
    <w:p w14:paraId="65867D1F" w14:textId="77777777" w:rsidR="008C5FC9" w:rsidRDefault="008C5FC9" w:rsidP="00231727"/>
    <w:p w14:paraId="737AF882" w14:textId="77777777" w:rsidR="008C5FC9" w:rsidRDefault="008C5FC9" w:rsidP="00231727"/>
    <w:p w14:paraId="4F9C82CB" w14:textId="77777777" w:rsidR="008C5FC9" w:rsidRDefault="008C5FC9" w:rsidP="00231727"/>
    <w:p w14:paraId="4252916B" w14:textId="77777777" w:rsidR="008C5FC9" w:rsidRDefault="008C5FC9" w:rsidP="00231727"/>
    <w:p w14:paraId="74A19062" w14:textId="77777777" w:rsidR="008C5FC9" w:rsidRDefault="008C5FC9" w:rsidP="00231727"/>
    <w:p w14:paraId="752CE99F" w14:textId="77777777" w:rsidR="008C5FC9" w:rsidRDefault="008C5FC9" w:rsidP="00231727"/>
    <w:p w14:paraId="570B79DD" w14:textId="77777777" w:rsidR="008C5FC9" w:rsidRDefault="008C5FC9" w:rsidP="00231727"/>
    <w:p w14:paraId="6E4EEBEC" w14:textId="77777777" w:rsidR="008C5FC9" w:rsidRDefault="008C5FC9" w:rsidP="00231727"/>
    <w:p w14:paraId="64BDB85D" w14:textId="77777777" w:rsidR="008C5FC9" w:rsidRDefault="008C5FC9" w:rsidP="00231727"/>
    <w:p w14:paraId="5D56BCE6" w14:textId="77777777" w:rsidR="008C5FC9" w:rsidRDefault="008C5FC9" w:rsidP="00231727"/>
    <w:p w14:paraId="639999B8" w14:textId="77777777" w:rsidR="008C5FC9" w:rsidRDefault="008C5FC9" w:rsidP="00231727"/>
    <w:p w14:paraId="16AB23B4" w14:textId="77777777" w:rsidR="008C5FC9" w:rsidRDefault="008C5FC9" w:rsidP="00231727"/>
    <w:p w14:paraId="3E856D88" w14:textId="77777777" w:rsidR="008C5FC9" w:rsidRDefault="008C5FC9" w:rsidP="00231727"/>
    <w:p w14:paraId="1FC7DCA4" w14:textId="77777777" w:rsidR="008C5FC9" w:rsidRDefault="008C5FC9" w:rsidP="00231727"/>
    <w:p w14:paraId="51683813" w14:textId="77777777" w:rsidR="008C5FC9" w:rsidRDefault="008C5FC9" w:rsidP="00231727"/>
    <w:p w14:paraId="263C0918" w14:textId="77777777" w:rsidR="008C5FC9" w:rsidRDefault="008C5FC9" w:rsidP="00231727"/>
    <w:p w14:paraId="6835AF8A" w14:textId="77777777" w:rsidR="008C5FC9" w:rsidRDefault="008C5FC9" w:rsidP="00231727"/>
    <w:p w14:paraId="6E9C2875" w14:textId="77777777" w:rsidR="008C5FC9" w:rsidRDefault="008C5FC9" w:rsidP="00231727"/>
    <w:p w14:paraId="77C8FCD9" w14:textId="77777777" w:rsidR="008C5FC9" w:rsidRDefault="008C5FC9" w:rsidP="00231727"/>
    <w:p w14:paraId="749903D8" w14:textId="77777777" w:rsidR="008C5FC9" w:rsidRDefault="008C5FC9" w:rsidP="00231727"/>
    <w:p w14:paraId="2D356EC7" w14:textId="77777777" w:rsidR="008C5FC9" w:rsidRDefault="008C5FC9" w:rsidP="00231727"/>
    <w:p w14:paraId="75E7A520" w14:textId="77777777" w:rsidR="008C5FC9" w:rsidRDefault="008C5FC9" w:rsidP="00231727"/>
    <w:p w14:paraId="52B6BED9" w14:textId="77777777" w:rsidR="008C5FC9" w:rsidRDefault="008C5FC9" w:rsidP="00231727"/>
    <w:p w14:paraId="47C47F58" w14:textId="77777777" w:rsidR="008C5FC9" w:rsidRDefault="008C5FC9" w:rsidP="00231727"/>
    <w:p w14:paraId="58563E1D" w14:textId="77777777" w:rsidR="008C5FC9" w:rsidRDefault="008C5FC9" w:rsidP="00231727"/>
    <w:p w14:paraId="7F99D4FE" w14:textId="77777777" w:rsidR="008C5FC9" w:rsidRDefault="008C5FC9" w:rsidP="00231727"/>
    <w:p w14:paraId="4B8D1B25" w14:textId="77777777" w:rsidR="008C5FC9" w:rsidRDefault="008C5FC9" w:rsidP="00231727"/>
    <w:p w14:paraId="7F57327B" w14:textId="77777777" w:rsidR="008C5FC9" w:rsidRDefault="008C5FC9" w:rsidP="00231727"/>
    <w:p w14:paraId="4F3882EE" w14:textId="77777777" w:rsidR="008C5FC9" w:rsidRDefault="008C5FC9" w:rsidP="00231727"/>
    <w:p w14:paraId="4603D42E" w14:textId="77777777" w:rsidR="008C5FC9" w:rsidRDefault="008C5FC9" w:rsidP="00231727"/>
    <w:p w14:paraId="1BEFBBE2" w14:textId="77777777" w:rsidR="008C5FC9" w:rsidRDefault="008C5FC9" w:rsidP="00231727"/>
    <w:p w14:paraId="57079867" w14:textId="77777777" w:rsidR="008C5FC9" w:rsidRDefault="008C5FC9" w:rsidP="00231727"/>
    <w:p w14:paraId="596E9650" w14:textId="77777777" w:rsidR="008C5FC9" w:rsidRDefault="008C5FC9" w:rsidP="00231727"/>
    <w:p w14:paraId="02894E50" w14:textId="77777777" w:rsidR="008C5FC9" w:rsidRDefault="008C5FC9" w:rsidP="00231727"/>
    <w:p w14:paraId="688DFEF8" w14:textId="77777777" w:rsidR="008C5FC9" w:rsidRDefault="008C5FC9" w:rsidP="00231727"/>
    <w:p w14:paraId="2A7B5ADF" w14:textId="77777777" w:rsidR="008C5FC9" w:rsidRDefault="008C5FC9" w:rsidP="00231727"/>
    <w:p w14:paraId="5959E145" w14:textId="77777777" w:rsidR="008C5FC9" w:rsidRDefault="008C5FC9" w:rsidP="00231727"/>
    <w:p w14:paraId="6824001C" w14:textId="77777777" w:rsidR="008C5FC9" w:rsidRDefault="008C5FC9"/>
    <w:p w14:paraId="48252F87" w14:textId="77777777" w:rsidR="008C5FC9" w:rsidRDefault="008C5FC9" w:rsidP="00210F66"/>
    <w:p w14:paraId="559D2376" w14:textId="77777777" w:rsidR="008C5FC9" w:rsidRDefault="008C5FC9" w:rsidP="00C44870"/>
    <w:p w14:paraId="08664268" w14:textId="77777777" w:rsidR="008C5FC9" w:rsidRDefault="008C5FC9" w:rsidP="00C44870"/>
    <w:p w14:paraId="560E4FC5" w14:textId="77777777" w:rsidR="008C5FC9" w:rsidRDefault="008C5FC9" w:rsidP="00C44870"/>
    <w:p w14:paraId="7E17170C" w14:textId="77777777" w:rsidR="008C5FC9" w:rsidRDefault="008C5FC9"/>
    <w:p w14:paraId="56DC296F" w14:textId="77777777" w:rsidR="008C5FC9" w:rsidRDefault="008C5FC9" w:rsidP="003D6064"/>
    <w:p w14:paraId="572E6DC0" w14:textId="77777777" w:rsidR="008C5FC9" w:rsidRDefault="008C5FC9"/>
    <w:p w14:paraId="2B354434" w14:textId="77777777" w:rsidR="008C5FC9" w:rsidRDefault="008C5FC9" w:rsidP="002200C7"/>
    <w:p w14:paraId="3586567C" w14:textId="77777777" w:rsidR="008C5FC9" w:rsidRDefault="008C5FC9" w:rsidP="002200C7"/>
    <w:p w14:paraId="7DB0937B" w14:textId="77777777" w:rsidR="008C5FC9" w:rsidRDefault="008C5FC9" w:rsidP="002200C7"/>
    <w:p w14:paraId="7A16DDFA" w14:textId="77777777" w:rsidR="008C5FC9" w:rsidRDefault="008C5FC9"/>
    <w:p w14:paraId="5A4EA93E" w14:textId="77777777" w:rsidR="008C5FC9" w:rsidRDefault="008C5FC9" w:rsidP="00DF11CF"/>
    <w:p w14:paraId="16BF9F3F" w14:textId="77777777" w:rsidR="008C5FC9" w:rsidRDefault="008C5FC9" w:rsidP="00372AAF"/>
    <w:p w14:paraId="504CE0B1" w14:textId="77777777" w:rsidR="008C5FC9" w:rsidRDefault="008C5FC9"/>
    <w:p w14:paraId="3054D7F8" w14:textId="77777777" w:rsidR="008C5FC9" w:rsidRDefault="008C5FC9" w:rsidP="000D7199"/>
    <w:p w14:paraId="41EE0DA0" w14:textId="77777777" w:rsidR="008C5FC9" w:rsidRDefault="008C5FC9" w:rsidP="000D7199"/>
    <w:p w14:paraId="648D865E" w14:textId="77777777" w:rsidR="008C5FC9" w:rsidRDefault="008C5FC9"/>
    <w:p w14:paraId="2468BCC9" w14:textId="77777777" w:rsidR="008C5FC9" w:rsidRDefault="008C5FC9" w:rsidP="000E5140"/>
    <w:p w14:paraId="611F2F6D" w14:textId="77777777" w:rsidR="008C5FC9" w:rsidRDefault="008C5FC9"/>
    <w:p w14:paraId="046B6296" w14:textId="77777777" w:rsidR="008C5FC9" w:rsidRDefault="008C5FC9" w:rsidP="0090335A"/>
    <w:p w14:paraId="26B1BCE1" w14:textId="77777777" w:rsidR="008C5FC9" w:rsidRDefault="008C5FC9" w:rsidP="0090335A"/>
    <w:p w14:paraId="0BA7D9E9" w14:textId="77777777" w:rsidR="008C5FC9" w:rsidRDefault="008C5FC9"/>
    <w:p w14:paraId="415F6EC6" w14:textId="77777777" w:rsidR="008C5FC9" w:rsidRDefault="008C5FC9"/>
    <w:p w14:paraId="05298570" w14:textId="77777777" w:rsidR="008C5FC9" w:rsidRDefault="008C5FC9"/>
    <w:p w14:paraId="24F0D58F" w14:textId="77777777" w:rsidR="008C5FC9" w:rsidRDefault="008C5FC9" w:rsidP="003104CE"/>
  </w:endnote>
  <w:endnote w:type="continuationSeparator" w:id="0">
    <w:p w14:paraId="4181F89B" w14:textId="77777777" w:rsidR="008C5FC9" w:rsidRDefault="008C5FC9" w:rsidP="00231727">
      <w:r>
        <w:continuationSeparator/>
      </w:r>
    </w:p>
    <w:p w14:paraId="322B2422" w14:textId="77777777" w:rsidR="008C5FC9" w:rsidRDefault="008C5FC9" w:rsidP="00231727"/>
    <w:p w14:paraId="3C15ED51" w14:textId="77777777" w:rsidR="008C5FC9" w:rsidRDefault="008C5FC9" w:rsidP="00231727">
      <w:pPr>
        <w:numPr>
          <w:ins w:id="6" w:author="Pierre Vergnaud" w:date="2007-06-12T10:24:00Z"/>
        </w:numPr>
      </w:pPr>
    </w:p>
    <w:p w14:paraId="303E0269" w14:textId="77777777" w:rsidR="008C5FC9" w:rsidRDefault="008C5FC9" w:rsidP="00231727">
      <w:pPr>
        <w:numPr>
          <w:ins w:id="7" w:author="Pierre Vergnaud" w:date="2007-06-12T10:25:00Z"/>
        </w:numPr>
      </w:pPr>
    </w:p>
    <w:p w14:paraId="55EF42A5" w14:textId="77777777" w:rsidR="008C5FC9" w:rsidRDefault="008C5FC9" w:rsidP="00231727"/>
    <w:p w14:paraId="56DC9F3D" w14:textId="77777777" w:rsidR="008C5FC9" w:rsidRDefault="008C5FC9" w:rsidP="00231727"/>
    <w:p w14:paraId="68D5C531" w14:textId="77777777" w:rsidR="008C5FC9" w:rsidRDefault="008C5FC9" w:rsidP="00231727"/>
    <w:p w14:paraId="6BFAE76D" w14:textId="77777777" w:rsidR="008C5FC9" w:rsidRDefault="008C5FC9" w:rsidP="00231727"/>
    <w:p w14:paraId="138D3FC1" w14:textId="77777777" w:rsidR="008C5FC9" w:rsidRDefault="008C5FC9" w:rsidP="00231727"/>
    <w:p w14:paraId="2CD38C08" w14:textId="77777777" w:rsidR="008C5FC9" w:rsidRDefault="008C5FC9" w:rsidP="00231727"/>
    <w:p w14:paraId="4AAFDC3B" w14:textId="77777777" w:rsidR="008C5FC9" w:rsidRDefault="008C5FC9" w:rsidP="00231727"/>
    <w:p w14:paraId="57A0AEA8" w14:textId="77777777" w:rsidR="008C5FC9" w:rsidRDefault="008C5FC9" w:rsidP="00231727"/>
    <w:p w14:paraId="4A593A19" w14:textId="77777777" w:rsidR="008C5FC9" w:rsidRDefault="008C5FC9" w:rsidP="00231727"/>
    <w:p w14:paraId="5C16AD78" w14:textId="77777777" w:rsidR="008C5FC9" w:rsidRDefault="008C5FC9" w:rsidP="00231727"/>
    <w:p w14:paraId="6D09AD02" w14:textId="77777777" w:rsidR="008C5FC9" w:rsidRDefault="008C5FC9" w:rsidP="00231727"/>
    <w:p w14:paraId="273F0C75" w14:textId="77777777" w:rsidR="008C5FC9" w:rsidRDefault="008C5FC9" w:rsidP="00231727"/>
    <w:p w14:paraId="38CD992E" w14:textId="77777777" w:rsidR="008C5FC9" w:rsidRDefault="008C5FC9" w:rsidP="00231727"/>
    <w:p w14:paraId="427A47C9" w14:textId="77777777" w:rsidR="008C5FC9" w:rsidRDefault="008C5FC9" w:rsidP="00231727"/>
    <w:p w14:paraId="6820CE32" w14:textId="77777777" w:rsidR="008C5FC9" w:rsidRDefault="008C5FC9" w:rsidP="00231727"/>
    <w:p w14:paraId="4D934EBF" w14:textId="77777777" w:rsidR="008C5FC9" w:rsidRDefault="008C5FC9" w:rsidP="00231727"/>
    <w:p w14:paraId="2740D586" w14:textId="77777777" w:rsidR="008C5FC9" w:rsidRDefault="008C5FC9" w:rsidP="00231727"/>
    <w:p w14:paraId="7D4C2AE0" w14:textId="77777777" w:rsidR="008C5FC9" w:rsidRDefault="008C5FC9" w:rsidP="00231727"/>
    <w:p w14:paraId="6E15D23A" w14:textId="77777777" w:rsidR="008C5FC9" w:rsidRDefault="008C5FC9" w:rsidP="00231727"/>
    <w:p w14:paraId="562EE8D7" w14:textId="77777777" w:rsidR="008C5FC9" w:rsidRDefault="008C5FC9" w:rsidP="00231727"/>
    <w:p w14:paraId="60A75DFD" w14:textId="77777777" w:rsidR="008C5FC9" w:rsidRDefault="008C5FC9" w:rsidP="00231727"/>
    <w:p w14:paraId="0FCDA39B" w14:textId="77777777" w:rsidR="008C5FC9" w:rsidRDefault="008C5FC9" w:rsidP="00231727"/>
    <w:p w14:paraId="5F0A2BFA" w14:textId="77777777" w:rsidR="008C5FC9" w:rsidRDefault="008C5FC9" w:rsidP="00231727"/>
    <w:p w14:paraId="2445F847" w14:textId="77777777" w:rsidR="008C5FC9" w:rsidRDefault="008C5FC9" w:rsidP="00231727"/>
    <w:p w14:paraId="2B528932" w14:textId="77777777" w:rsidR="008C5FC9" w:rsidRDefault="008C5FC9" w:rsidP="00231727"/>
    <w:p w14:paraId="18660EFF" w14:textId="77777777" w:rsidR="008C5FC9" w:rsidRDefault="008C5FC9" w:rsidP="00231727"/>
    <w:p w14:paraId="1E59F939" w14:textId="77777777" w:rsidR="008C5FC9" w:rsidRDefault="008C5FC9" w:rsidP="00231727"/>
    <w:p w14:paraId="7CBAB61A" w14:textId="77777777" w:rsidR="008C5FC9" w:rsidRDefault="008C5FC9" w:rsidP="00231727"/>
    <w:p w14:paraId="21E8FEB4" w14:textId="77777777" w:rsidR="008C5FC9" w:rsidRDefault="008C5FC9" w:rsidP="00231727"/>
    <w:p w14:paraId="02801197" w14:textId="77777777" w:rsidR="008C5FC9" w:rsidRDefault="008C5FC9" w:rsidP="00231727"/>
    <w:p w14:paraId="062F8B4D" w14:textId="77777777" w:rsidR="008C5FC9" w:rsidRDefault="008C5FC9" w:rsidP="00231727"/>
    <w:p w14:paraId="68FFBA5A" w14:textId="77777777" w:rsidR="008C5FC9" w:rsidRDefault="008C5FC9" w:rsidP="00231727"/>
    <w:p w14:paraId="359CF411" w14:textId="77777777" w:rsidR="008C5FC9" w:rsidRDefault="008C5FC9" w:rsidP="00231727"/>
    <w:p w14:paraId="614BF183" w14:textId="77777777" w:rsidR="008C5FC9" w:rsidRDefault="008C5FC9" w:rsidP="00231727"/>
    <w:p w14:paraId="397D176A" w14:textId="77777777" w:rsidR="008C5FC9" w:rsidRDefault="008C5FC9" w:rsidP="00231727"/>
    <w:p w14:paraId="0EF81BC5" w14:textId="77777777" w:rsidR="008C5FC9" w:rsidRDefault="008C5FC9" w:rsidP="00231727"/>
    <w:p w14:paraId="5F4E1B5F" w14:textId="77777777" w:rsidR="008C5FC9" w:rsidRDefault="008C5FC9" w:rsidP="00231727"/>
    <w:p w14:paraId="527CFE4D" w14:textId="77777777" w:rsidR="008C5FC9" w:rsidRDefault="008C5FC9" w:rsidP="00231727"/>
    <w:p w14:paraId="2034B44E" w14:textId="77777777" w:rsidR="008C5FC9" w:rsidRDefault="008C5FC9" w:rsidP="00231727"/>
    <w:p w14:paraId="20F5D022" w14:textId="77777777" w:rsidR="008C5FC9" w:rsidRDefault="008C5FC9" w:rsidP="00231727"/>
    <w:p w14:paraId="113E59E2" w14:textId="77777777" w:rsidR="008C5FC9" w:rsidRDefault="008C5FC9" w:rsidP="00231727"/>
    <w:p w14:paraId="200AE90D" w14:textId="77777777" w:rsidR="008C5FC9" w:rsidRDefault="008C5FC9" w:rsidP="00231727"/>
    <w:p w14:paraId="5D9B692B" w14:textId="77777777" w:rsidR="008C5FC9" w:rsidRDefault="008C5FC9" w:rsidP="00231727"/>
    <w:p w14:paraId="2E1E8178" w14:textId="77777777" w:rsidR="008C5FC9" w:rsidRDefault="008C5FC9" w:rsidP="00231727"/>
    <w:p w14:paraId="6359B32E" w14:textId="77777777" w:rsidR="008C5FC9" w:rsidRDefault="008C5FC9" w:rsidP="00231727"/>
    <w:p w14:paraId="033BDCB5" w14:textId="77777777" w:rsidR="008C5FC9" w:rsidRDefault="008C5FC9" w:rsidP="00231727"/>
    <w:p w14:paraId="2A8EBBEF" w14:textId="77777777" w:rsidR="008C5FC9" w:rsidRDefault="008C5FC9" w:rsidP="00231727"/>
    <w:p w14:paraId="40CC91CC" w14:textId="77777777" w:rsidR="008C5FC9" w:rsidRDefault="008C5FC9" w:rsidP="00231727"/>
    <w:p w14:paraId="03022504" w14:textId="77777777" w:rsidR="008C5FC9" w:rsidRDefault="008C5FC9" w:rsidP="00231727"/>
    <w:p w14:paraId="0452BF22" w14:textId="77777777" w:rsidR="008C5FC9" w:rsidRDefault="008C5FC9" w:rsidP="00231727"/>
    <w:p w14:paraId="757B2310" w14:textId="77777777" w:rsidR="008C5FC9" w:rsidRDefault="008C5FC9" w:rsidP="00231727"/>
    <w:p w14:paraId="0FFD17FD" w14:textId="77777777" w:rsidR="008C5FC9" w:rsidRDefault="008C5FC9" w:rsidP="00231727"/>
    <w:p w14:paraId="7B8E00ED" w14:textId="77777777" w:rsidR="008C5FC9" w:rsidRDefault="008C5FC9" w:rsidP="00231727"/>
    <w:p w14:paraId="11C670E6" w14:textId="77777777" w:rsidR="008C5FC9" w:rsidRDefault="008C5FC9" w:rsidP="00231727"/>
    <w:p w14:paraId="04E5D125" w14:textId="77777777" w:rsidR="008C5FC9" w:rsidRDefault="008C5FC9" w:rsidP="00231727"/>
    <w:p w14:paraId="7F9524A5" w14:textId="77777777" w:rsidR="008C5FC9" w:rsidRDefault="008C5FC9" w:rsidP="00231727"/>
    <w:p w14:paraId="17ABD497" w14:textId="77777777" w:rsidR="008C5FC9" w:rsidRDefault="008C5FC9" w:rsidP="00231727"/>
    <w:p w14:paraId="36076811" w14:textId="77777777" w:rsidR="008C5FC9" w:rsidRDefault="008C5FC9" w:rsidP="00231727"/>
    <w:p w14:paraId="55302B64" w14:textId="77777777" w:rsidR="008C5FC9" w:rsidRDefault="008C5FC9" w:rsidP="00231727"/>
    <w:p w14:paraId="33FD85A7" w14:textId="77777777" w:rsidR="008C5FC9" w:rsidRDefault="008C5FC9" w:rsidP="00231727"/>
    <w:p w14:paraId="1FFD27D8" w14:textId="77777777" w:rsidR="008C5FC9" w:rsidRDefault="008C5FC9" w:rsidP="00231727"/>
    <w:p w14:paraId="4DEE4A95" w14:textId="77777777" w:rsidR="008C5FC9" w:rsidRDefault="008C5FC9" w:rsidP="00231727"/>
    <w:p w14:paraId="49B00A0C" w14:textId="77777777" w:rsidR="008C5FC9" w:rsidRDefault="008C5FC9"/>
    <w:p w14:paraId="017E58FD" w14:textId="77777777" w:rsidR="008C5FC9" w:rsidRDefault="008C5FC9" w:rsidP="00210F66"/>
    <w:p w14:paraId="6728813A" w14:textId="77777777" w:rsidR="008C5FC9" w:rsidRDefault="008C5FC9" w:rsidP="00C44870"/>
    <w:p w14:paraId="17F28B6E" w14:textId="77777777" w:rsidR="008C5FC9" w:rsidRDefault="008C5FC9" w:rsidP="00C44870"/>
    <w:p w14:paraId="4EDBB57B" w14:textId="77777777" w:rsidR="008C5FC9" w:rsidRDefault="008C5FC9" w:rsidP="00C44870"/>
    <w:p w14:paraId="5DCE0434" w14:textId="77777777" w:rsidR="008C5FC9" w:rsidRDefault="008C5FC9"/>
    <w:p w14:paraId="43841489" w14:textId="77777777" w:rsidR="008C5FC9" w:rsidRDefault="008C5FC9" w:rsidP="003D6064"/>
    <w:p w14:paraId="3D1496D9" w14:textId="77777777" w:rsidR="008C5FC9" w:rsidRDefault="008C5FC9"/>
    <w:p w14:paraId="59EBDCD2" w14:textId="77777777" w:rsidR="008C5FC9" w:rsidRDefault="008C5FC9" w:rsidP="002200C7"/>
    <w:p w14:paraId="488343E6" w14:textId="77777777" w:rsidR="008C5FC9" w:rsidRDefault="008C5FC9" w:rsidP="002200C7"/>
    <w:p w14:paraId="6ED09FB3" w14:textId="77777777" w:rsidR="008C5FC9" w:rsidRDefault="008C5FC9" w:rsidP="002200C7"/>
    <w:p w14:paraId="548B8B5D" w14:textId="77777777" w:rsidR="008C5FC9" w:rsidRDefault="008C5FC9"/>
    <w:p w14:paraId="086E5A03" w14:textId="77777777" w:rsidR="008C5FC9" w:rsidRDefault="008C5FC9" w:rsidP="00DF11CF"/>
    <w:p w14:paraId="0C7FD5CC" w14:textId="77777777" w:rsidR="008C5FC9" w:rsidRDefault="008C5FC9" w:rsidP="00372AAF"/>
    <w:p w14:paraId="1F39A923" w14:textId="77777777" w:rsidR="008C5FC9" w:rsidRDefault="008C5FC9"/>
    <w:p w14:paraId="021A55C5" w14:textId="77777777" w:rsidR="008C5FC9" w:rsidRDefault="008C5FC9" w:rsidP="000D7199"/>
    <w:p w14:paraId="475926EE" w14:textId="77777777" w:rsidR="008C5FC9" w:rsidRDefault="008C5FC9" w:rsidP="000D7199"/>
    <w:p w14:paraId="4237536D" w14:textId="77777777" w:rsidR="008C5FC9" w:rsidRDefault="008C5FC9"/>
    <w:p w14:paraId="5F885AB5" w14:textId="77777777" w:rsidR="008C5FC9" w:rsidRDefault="008C5FC9" w:rsidP="000E5140"/>
    <w:p w14:paraId="0D0CB0FE" w14:textId="77777777" w:rsidR="008C5FC9" w:rsidRDefault="008C5FC9"/>
    <w:p w14:paraId="3AEEAE94" w14:textId="77777777" w:rsidR="008C5FC9" w:rsidRDefault="008C5FC9" w:rsidP="0090335A"/>
    <w:p w14:paraId="71AC4758" w14:textId="77777777" w:rsidR="008C5FC9" w:rsidRDefault="008C5FC9" w:rsidP="0090335A"/>
    <w:p w14:paraId="7939E42A" w14:textId="77777777" w:rsidR="008C5FC9" w:rsidRDefault="008C5FC9"/>
    <w:p w14:paraId="3CF3205C" w14:textId="77777777" w:rsidR="008C5FC9" w:rsidRDefault="008C5FC9"/>
    <w:p w14:paraId="562D4210" w14:textId="77777777" w:rsidR="008C5FC9" w:rsidRDefault="008C5FC9"/>
    <w:p w14:paraId="214C3515" w14:textId="77777777" w:rsidR="008C5FC9" w:rsidRDefault="008C5FC9" w:rsidP="003104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Rockwell"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um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A8D3E" w14:textId="77777777" w:rsidR="008C5FC9" w:rsidRDefault="008C5FC9" w:rsidP="00231727"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3596349" w14:textId="77777777" w:rsidR="008C5FC9" w:rsidRDefault="008C5FC9" w:rsidP="00231727">
    <w:pPr>
      <w:pStyle w:val="Pieddepage"/>
    </w:pPr>
  </w:p>
  <w:p w14:paraId="6742A03D" w14:textId="77777777" w:rsidR="008C5FC9" w:rsidRDefault="008C5FC9" w:rsidP="00231727"/>
  <w:p w14:paraId="020A3143" w14:textId="77777777" w:rsidR="008C5FC9" w:rsidRDefault="008C5FC9" w:rsidP="00231727"/>
  <w:p w14:paraId="5C10766F" w14:textId="77777777" w:rsidR="008C5FC9" w:rsidRDefault="008C5FC9" w:rsidP="00231727"/>
  <w:p w14:paraId="7E9C68C6" w14:textId="77777777" w:rsidR="008C5FC9" w:rsidRDefault="008C5FC9" w:rsidP="00231727"/>
  <w:p w14:paraId="516C6CB7" w14:textId="77777777" w:rsidR="008C5FC9" w:rsidRDefault="008C5FC9" w:rsidP="00231727"/>
  <w:p w14:paraId="47937AD4" w14:textId="77777777" w:rsidR="008C5FC9" w:rsidRDefault="008C5FC9" w:rsidP="00231727"/>
  <w:p w14:paraId="7FDBE264" w14:textId="77777777" w:rsidR="008C5FC9" w:rsidRDefault="008C5FC9" w:rsidP="00231727"/>
  <w:p w14:paraId="31890C31" w14:textId="77777777" w:rsidR="008C5FC9" w:rsidRDefault="008C5FC9" w:rsidP="00231727"/>
  <w:p w14:paraId="71A582FF" w14:textId="77777777" w:rsidR="008C5FC9" w:rsidRDefault="008C5FC9" w:rsidP="00231727"/>
  <w:p w14:paraId="759F709C" w14:textId="77777777" w:rsidR="008C5FC9" w:rsidRDefault="008C5FC9" w:rsidP="00231727"/>
  <w:p w14:paraId="00B01A2B" w14:textId="77777777" w:rsidR="008C5FC9" w:rsidRDefault="008C5FC9" w:rsidP="00231727"/>
  <w:p w14:paraId="7EE8A315" w14:textId="77777777" w:rsidR="008C5FC9" w:rsidRDefault="008C5FC9" w:rsidP="00231727"/>
  <w:p w14:paraId="3DC55710" w14:textId="77777777" w:rsidR="008C5FC9" w:rsidRDefault="008C5FC9" w:rsidP="00231727"/>
  <w:p w14:paraId="56A9DE8C" w14:textId="77777777" w:rsidR="008C5FC9" w:rsidRDefault="008C5FC9" w:rsidP="00231727"/>
  <w:p w14:paraId="4DCB839D" w14:textId="77777777" w:rsidR="008C5FC9" w:rsidRDefault="008C5FC9" w:rsidP="00231727"/>
  <w:p w14:paraId="13850750" w14:textId="77777777" w:rsidR="008C5FC9" w:rsidRDefault="008C5FC9" w:rsidP="00231727"/>
  <w:p w14:paraId="71764367" w14:textId="77777777" w:rsidR="008C5FC9" w:rsidRDefault="008C5FC9" w:rsidP="00231727"/>
  <w:p w14:paraId="6104C139" w14:textId="77777777" w:rsidR="008C5FC9" w:rsidRDefault="008C5FC9" w:rsidP="00231727"/>
  <w:p w14:paraId="0E759CD3" w14:textId="77777777" w:rsidR="008C5FC9" w:rsidRDefault="008C5FC9" w:rsidP="00231727"/>
  <w:p w14:paraId="510DFA75" w14:textId="77777777" w:rsidR="008C5FC9" w:rsidRDefault="008C5FC9" w:rsidP="00231727"/>
  <w:p w14:paraId="204E3000" w14:textId="77777777" w:rsidR="008C5FC9" w:rsidRDefault="008C5FC9" w:rsidP="00231727"/>
  <w:p w14:paraId="72942D24" w14:textId="77777777" w:rsidR="008C5FC9" w:rsidRDefault="008C5FC9" w:rsidP="00231727"/>
  <w:p w14:paraId="3994A04F" w14:textId="77777777" w:rsidR="008C5FC9" w:rsidRDefault="008C5FC9" w:rsidP="00231727"/>
  <w:p w14:paraId="15D6D5A3" w14:textId="77777777" w:rsidR="008C5FC9" w:rsidRDefault="008C5FC9" w:rsidP="00231727"/>
  <w:p w14:paraId="6DCE8702" w14:textId="77777777" w:rsidR="008C5FC9" w:rsidRDefault="008C5FC9" w:rsidP="00231727"/>
  <w:p w14:paraId="271E4BCB" w14:textId="77777777" w:rsidR="008C5FC9" w:rsidRDefault="008C5FC9" w:rsidP="00231727"/>
  <w:p w14:paraId="504E6C28" w14:textId="77777777" w:rsidR="008C5FC9" w:rsidRDefault="008C5FC9" w:rsidP="00231727"/>
  <w:p w14:paraId="6B982A52" w14:textId="77777777" w:rsidR="008C5FC9" w:rsidRDefault="008C5FC9" w:rsidP="00210F66"/>
  <w:p w14:paraId="479C8C4A" w14:textId="77777777" w:rsidR="008C5FC9" w:rsidRDefault="008C5FC9" w:rsidP="00C44870"/>
  <w:p w14:paraId="5BBEE080" w14:textId="77777777" w:rsidR="008C5FC9" w:rsidRDefault="008C5FC9" w:rsidP="00C44870"/>
  <w:p w14:paraId="44B784BD" w14:textId="77777777" w:rsidR="008C5FC9" w:rsidRDefault="008C5FC9" w:rsidP="00C44870"/>
  <w:p w14:paraId="4F6C1243" w14:textId="77777777" w:rsidR="008C5FC9" w:rsidRDefault="008C5FC9" w:rsidP="00C44870"/>
  <w:p w14:paraId="000578BF" w14:textId="77777777" w:rsidR="008C5FC9" w:rsidRDefault="008C5FC9" w:rsidP="003D6064"/>
  <w:p w14:paraId="6CF5FA25" w14:textId="77777777" w:rsidR="008C5FC9" w:rsidRDefault="008C5FC9" w:rsidP="003D6064"/>
  <w:p w14:paraId="338A5794" w14:textId="77777777" w:rsidR="008C5FC9" w:rsidRDefault="008C5FC9" w:rsidP="002200C7"/>
  <w:p w14:paraId="5D4E8D06" w14:textId="77777777" w:rsidR="008C5FC9" w:rsidRDefault="008C5FC9" w:rsidP="002200C7"/>
  <w:p w14:paraId="29850B3A" w14:textId="77777777" w:rsidR="008C5FC9" w:rsidRDefault="008C5FC9" w:rsidP="002200C7"/>
  <w:p w14:paraId="700C870F" w14:textId="77777777" w:rsidR="008C5FC9" w:rsidRDefault="008C5FC9" w:rsidP="002200C7"/>
  <w:p w14:paraId="2BA6463B" w14:textId="77777777" w:rsidR="008C5FC9" w:rsidRDefault="008C5FC9" w:rsidP="00DF11CF"/>
  <w:p w14:paraId="24E121F9" w14:textId="77777777" w:rsidR="008C5FC9" w:rsidRDefault="008C5FC9" w:rsidP="00372AAF"/>
  <w:p w14:paraId="6BE10D72" w14:textId="77777777" w:rsidR="008C5FC9" w:rsidRDefault="008C5FC9" w:rsidP="00DF285B"/>
  <w:p w14:paraId="33CDACE6" w14:textId="77777777" w:rsidR="008C5FC9" w:rsidRDefault="008C5FC9" w:rsidP="000D7199"/>
  <w:p w14:paraId="746ECF57" w14:textId="77777777" w:rsidR="008C5FC9" w:rsidRDefault="008C5FC9" w:rsidP="000D7199"/>
  <w:p w14:paraId="5A152A00" w14:textId="77777777" w:rsidR="008C5FC9" w:rsidRDefault="008C5FC9" w:rsidP="00ED2BB4"/>
  <w:p w14:paraId="78F92354" w14:textId="77777777" w:rsidR="008C5FC9" w:rsidRDefault="008C5FC9" w:rsidP="000E5140"/>
  <w:p w14:paraId="08CD4BD9" w14:textId="77777777" w:rsidR="008C5FC9" w:rsidRDefault="008C5FC9" w:rsidP="000E5140"/>
  <w:p w14:paraId="46E380E6" w14:textId="77777777" w:rsidR="008C5FC9" w:rsidRDefault="008C5FC9" w:rsidP="0090335A"/>
  <w:p w14:paraId="20D4D2D2" w14:textId="77777777" w:rsidR="008C5FC9" w:rsidRDefault="008C5FC9" w:rsidP="0090335A"/>
  <w:p w14:paraId="1FA87EE9" w14:textId="77777777" w:rsidR="008C5FC9" w:rsidRDefault="008C5FC9"/>
  <w:p w14:paraId="1E196219" w14:textId="77777777" w:rsidR="008C5FC9" w:rsidRDefault="008C5FC9"/>
  <w:p w14:paraId="4ED52E6D" w14:textId="77777777" w:rsidR="008C5FC9" w:rsidRDefault="008C5FC9"/>
  <w:p w14:paraId="6362E12A" w14:textId="77777777" w:rsidR="008C5FC9" w:rsidRDefault="008C5FC9" w:rsidP="003104C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0CE0B" w14:textId="77777777" w:rsidR="008C5FC9" w:rsidRDefault="008C5FC9" w:rsidP="000869FA">
    <w:pPr>
      <w:pStyle w:val="Pieddepage"/>
      <w:jc w:val="right"/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762A1A">
      <w:rPr>
        <w:rStyle w:val="Numrodepage"/>
        <w:noProof/>
      </w:rPr>
      <w:t>7</w:t>
    </w:r>
    <w:r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ED6D27" w14:textId="77777777" w:rsidR="008C5FC9" w:rsidRDefault="008C5FC9" w:rsidP="00231727">
      <w:r>
        <w:separator/>
      </w:r>
    </w:p>
    <w:p w14:paraId="2C81313C" w14:textId="77777777" w:rsidR="008C5FC9" w:rsidRDefault="008C5FC9" w:rsidP="00231727"/>
    <w:p w14:paraId="734A89E2" w14:textId="77777777" w:rsidR="008C5FC9" w:rsidRDefault="008C5FC9" w:rsidP="00231727">
      <w:pPr>
        <w:numPr>
          <w:ins w:id="0" w:author="Pierre Vergnaud" w:date="2007-06-12T10:24:00Z"/>
        </w:numPr>
      </w:pPr>
    </w:p>
    <w:p w14:paraId="0D98A10F" w14:textId="77777777" w:rsidR="008C5FC9" w:rsidRDefault="008C5FC9" w:rsidP="00231727">
      <w:pPr>
        <w:numPr>
          <w:ins w:id="1" w:author="Pierre Vergnaud" w:date="2007-06-12T10:25:00Z"/>
        </w:numPr>
      </w:pPr>
    </w:p>
    <w:p w14:paraId="33677CF7" w14:textId="77777777" w:rsidR="008C5FC9" w:rsidRDefault="008C5FC9" w:rsidP="00231727"/>
    <w:p w14:paraId="2431D245" w14:textId="77777777" w:rsidR="008C5FC9" w:rsidRDefault="008C5FC9" w:rsidP="00231727"/>
    <w:p w14:paraId="265C5FEF" w14:textId="77777777" w:rsidR="008C5FC9" w:rsidRDefault="008C5FC9" w:rsidP="00231727"/>
    <w:p w14:paraId="40D91683" w14:textId="77777777" w:rsidR="008C5FC9" w:rsidRDefault="008C5FC9" w:rsidP="00231727"/>
    <w:p w14:paraId="63416C64" w14:textId="77777777" w:rsidR="008C5FC9" w:rsidRDefault="008C5FC9" w:rsidP="00231727"/>
    <w:p w14:paraId="5FE81922" w14:textId="77777777" w:rsidR="008C5FC9" w:rsidRDefault="008C5FC9" w:rsidP="00231727"/>
    <w:p w14:paraId="66192143" w14:textId="77777777" w:rsidR="008C5FC9" w:rsidRDefault="008C5FC9" w:rsidP="00231727"/>
    <w:p w14:paraId="6D1E0777" w14:textId="77777777" w:rsidR="008C5FC9" w:rsidRDefault="008C5FC9" w:rsidP="00231727"/>
    <w:p w14:paraId="3411514C" w14:textId="77777777" w:rsidR="008C5FC9" w:rsidRDefault="008C5FC9" w:rsidP="00231727"/>
    <w:p w14:paraId="1768AE33" w14:textId="77777777" w:rsidR="008C5FC9" w:rsidRDefault="008C5FC9" w:rsidP="00231727"/>
    <w:p w14:paraId="25EF88FC" w14:textId="77777777" w:rsidR="008C5FC9" w:rsidRDefault="008C5FC9" w:rsidP="00231727"/>
    <w:p w14:paraId="7166F6B2" w14:textId="77777777" w:rsidR="008C5FC9" w:rsidRDefault="008C5FC9" w:rsidP="00231727"/>
    <w:p w14:paraId="161311FD" w14:textId="77777777" w:rsidR="008C5FC9" w:rsidRDefault="008C5FC9" w:rsidP="00231727"/>
    <w:p w14:paraId="74A5CC2E" w14:textId="77777777" w:rsidR="008C5FC9" w:rsidRDefault="008C5FC9" w:rsidP="00231727"/>
    <w:p w14:paraId="17970689" w14:textId="77777777" w:rsidR="008C5FC9" w:rsidRDefault="008C5FC9" w:rsidP="00231727"/>
    <w:p w14:paraId="17E27922" w14:textId="77777777" w:rsidR="008C5FC9" w:rsidRDefault="008C5FC9" w:rsidP="00231727"/>
    <w:p w14:paraId="664DCC24" w14:textId="77777777" w:rsidR="008C5FC9" w:rsidRDefault="008C5FC9" w:rsidP="00231727"/>
    <w:p w14:paraId="519D6329" w14:textId="77777777" w:rsidR="008C5FC9" w:rsidRDefault="008C5FC9" w:rsidP="00231727"/>
    <w:p w14:paraId="1DF1ECD2" w14:textId="77777777" w:rsidR="008C5FC9" w:rsidRDefault="008C5FC9" w:rsidP="00231727"/>
    <w:p w14:paraId="6516EE5B" w14:textId="77777777" w:rsidR="008C5FC9" w:rsidRDefault="008C5FC9" w:rsidP="00231727"/>
    <w:p w14:paraId="3BC3107F" w14:textId="77777777" w:rsidR="008C5FC9" w:rsidRDefault="008C5FC9" w:rsidP="00231727"/>
    <w:p w14:paraId="455CA025" w14:textId="77777777" w:rsidR="008C5FC9" w:rsidRDefault="008C5FC9" w:rsidP="00231727"/>
    <w:p w14:paraId="0D787446" w14:textId="77777777" w:rsidR="008C5FC9" w:rsidRDefault="008C5FC9" w:rsidP="00231727"/>
    <w:p w14:paraId="61116A2F" w14:textId="77777777" w:rsidR="008C5FC9" w:rsidRDefault="008C5FC9" w:rsidP="00231727"/>
    <w:p w14:paraId="74237539" w14:textId="77777777" w:rsidR="008C5FC9" w:rsidRDefault="008C5FC9" w:rsidP="00231727"/>
    <w:p w14:paraId="0F54F7FB" w14:textId="77777777" w:rsidR="008C5FC9" w:rsidRDefault="008C5FC9" w:rsidP="00231727"/>
    <w:p w14:paraId="49BA1DCB" w14:textId="77777777" w:rsidR="008C5FC9" w:rsidRDefault="008C5FC9" w:rsidP="00231727"/>
    <w:p w14:paraId="0415C4C6" w14:textId="77777777" w:rsidR="008C5FC9" w:rsidRDefault="008C5FC9" w:rsidP="00231727"/>
    <w:p w14:paraId="522A931B" w14:textId="77777777" w:rsidR="008C5FC9" w:rsidRDefault="008C5FC9" w:rsidP="00231727"/>
    <w:p w14:paraId="465A4EF8" w14:textId="77777777" w:rsidR="008C5FC9" w:rsidRDefault="008C5FC9" w:rsidP="00231727"/>
    <w:p w14:paraId="119469F8" w14:textId="77777777" w:rsidR="008C5FC9" w:rsidRDefault="008C5FC9" w:rsidP="00231727"/>
    <w:p w14:paraId="05B21BD3" w14:textId="77777777" w:rsidR="008C5FC9" w:rsidRDefault="008C5FC9" w:rsidP="00231727"/>
    <w:p w14:paraId="1CE22121" w14:textId="77777777" w:rsidR="008C5FC9" w:rsidRDefault="008C5FC9" w:rsidP="00231727"/>
    <w:p w14:paraId="2A1DC0A9" w14:textId="77777777" w:rsidR="008C5FC9" w:rsidRDefault="008C5FC9" w:rsidP="00231727"/>
    <w:p w14:paraId="5274ECC8" w14:textId="77777777" w:rsidR="008C5FC9" w:rsidRDefault="008C5FC9" w:rsidP="00231727"/>
    <w:p w14:paraId="6AACA93E" w14:textId="77777777" w:rsidR="008C5FC9" w:rsidRDefault="008C5FC9" w:rsidP="00231727"/>
    <w:p w14:paraId="7CE5A1A3" w14:textId="77777777" w:rsidR="008C5FC9" w:rsidRDefault="008C5FC9" w:rsidP="00231727"/>
    <w:p w14:paraId="1076DC8F" w14:textId="77777777" w:rsidR="008C5FC9" w:rsidRDefault="008C5FC9" w:rsidP="00231727"/>
    <w:p w14:paraId="3AF8149E" w14:textId="77777777" w:rsidR="008C5FC9" w:rsidRDefault="008C5FC9" w:rsidP="00231727"/>
    <w:p w14:paraId="5A3BD3DA" w14:textId="77777777" w:rsidR="008C5FC9" w:rsidRDefault="008C5FC9" w:rsidP="00231727"/>
    <w:p w14:paraId="443B45F6" w14:textId="77777777" w:rsidR="008C5FC9" w:rsidRDefault="008C5FC9" w:rsidP="00231727"/>
    <w:p w14:paraId="30F7BA32" w14:textId="77777777" w:rsidR="008C5FC9" w:rsidRDefault="008C5FC9" w:rsidP="00231727"/>
    <w:p w14:paraId="2AAEE31C" w14:textId="77777777" w:rsidR="008C5FC9" w:rsidRDefault="008C5FC9" w:rsidP="00231727"/>
    <w:p w14:paraId="124B85F0" w14:textId="77777777" w:rsidR="008C5FC9" w:rsidRDefault="008C5FC9" w:rsidP="00231727"/>
    <w:p w14:paraId="765DF6B7" w14:textId="77777777" w:rsidR="008C5FC9" w:rsidRDefault="008C5FC9" w:rsidP="00231727"/>
    <w:p w14:paraId="0DCEC2F8" w14:textId="77777777" w:rsidR="008C5FC9" w:rsidRDefault="008C5FC9" w:rsidP="00231727"/>
    <w:p w14:paraId="501A5A91" w14:textId="77777777" w:rsidR="008C5FC9" w:rsidRDefault="008C5FC9" w:rsidP="00231727"/>
    <w:p w14:paraId="1E11488A" w14:textId="77777777" w:rsidR="008C5FC9" w:rsidRDefault="008C5FC9" w:rsidP="00231727"/>
    <w:p w14:paraId="1818A423" w14:textId="77777777" w:rsidR="008C5FC9" w:rsidRDefault="008C5FC9" w:rsidP="00231727"/>
    <w:p w14:paraId="045D8991" w14:textId="77777777" w:rsidR="008C5FC9" w:rsidRDefault="008C5FC9" w:rsidP="00231727"/>
    <w:p w14:paraId="137331A8" w14:textId="77777777" w:rsidR="008C5FC9" w:rsidRDefault="008C5FC9" w:rsidP="00231727"/>
    <w:p w14:paraId="4544B36D" w14:textId="77777777" w:rsidR="008C5FC9" w:rsidRDefault="008C5FC9" w:rsidP="00231727"/>
    <w:p w14:paraId="77A43BAE" w14:textId="77777777" w:rsidR="008C5FC9" w:rsidRDefault="008C5FC9" w:rsidP="00231727"/>
    <w:p w14:paraId="72926F4E" w14:textId="77777777" w:rsidR="008C5FC9" w:rsidRDefault="008C5FC9" w:rsidP="00231727"/>
    <w:p w14:paraId="76C4EF28" w14:textId="77777777" w:rsidR="008C5FC9" w:rsidRDefault="008C5FC9" w:rsidP="00231727"/>
    <w:p w14:paraId="7C17BA0E" w14:textId="77777777" w:rsidR="008C5FC9" w:rsidRDefault="008C5FC9" w:rsidP="00231727"/>
    <w:p w14:paraId="354993E9" w14:textId="77777777" w:rsidR="008C5FC9" w:rsidRDefault="008C5FC9" w:rsidP="00231727"/>
    <w:p w14:paraId="62BC2FFA" w14:textId="77777777" w:rsidR="008C5FC9" w:rsidRDefault="008C5FC9" w:rsidP="00231727"/>
    <w:p w14:paraId="68897DF5" w14:textId="77777777" w:rsidR="008C5FC9" w:rsidRDefault="008C5FC9" w:rsidP="00231727"/>
    <w:p w14:paraId="7DB20EAB" w14:textId="77777777" w:rsidR="008C5FC9" w:rsidRDefault="008C5FC9" w:rsidP="00231727"/>
    <w:p w14:paraId="32E9C130" w14:textId="77777777" w:rsidR="008C5FC9" w:rsidRDefault="008C5FC9" w:rsidP="00231727"/>
    <w:p w14:paraId="4CA52D12" w14:textId="77777777" w:rsidR="008C5FC9" w:rsidRDefault="008C5FC9" w:rsidP="00231727"/>
    <w:p w14:paraId="77BEF52F" w14:textId="77777777" w:rsidR="008C5FC9" w:rsidRDefault="008C5FC9"/>
    <w:p w14:paraId="73D1109F" w14:textId="77777777" w:rsidR="008C5FC9" w:rsidRDefault="008C5FC9" w:rsidP="00210F66"/>
    <w:p w14:paraId="36778A0A" w14:textId="77777777" w:rsidR="008C5FC9" w:rsidRDefault="008C5FC9" w:rsidP="00C44870"/>
    <w:p w14:paraId="22F7793A" w14:textId="77777777" w:rsidR="008C5FC9" w:rsidRDefault="008C5FC9" w:rsidP="00C44870"/>
    <w:p w14:paraId="0AF26683" w14:textId="77777777" w:rsidR="008C5FC9" w:rsidRDefault="008C5FC9" w:rsidP="00C44870"/>
    <w:p w14:paraId="10536B29" w14:textId="77777777" w:rsidR="008C5FC9" w:rsidRDefault="008C5FC9"/>
    <w:p w14:paraId="6B42C6E1" w14:textId="77777777" w:rsidR="008C5FC9" w:rsidRDefault="008C5FC9" w:rsidP="003D6064"/>
    <w:p w14:paraId="7BD48E69" w14:textId="77777777" w:rsidR="008C5FC9" w:rsidRDefault="008C5FC9"/>
    <w:p w14:paraId="246848E8" w14:textId="77777777" w:rsidR="008C5FC9" w:rsidRDefault="008C5FC9" w:rsidP="002200C7"/>
    <w:p w14:paraId="4FC1C260" w14:textId="77777777" w:rsidR="008C5FC9" w:rsidRDefault="008C5FC9" w:rsidP="002200C7"/>
    <w:p w14:paraId="574AAB66" w14:textId="77777777" w:rsidR="008C5FC9" w:rsidRDefault="008C5FC9" w:rsidP="002200C7"/>
    <w:p w14:paraId="669E4FAE" w14:textId="77777777" w:rsidR="008C5FC9" w:rsidRDefault="008C5FC9"/>
    <w:p w14:paraId="6263A811" w14:textId="77777777" w:rsidR="008C5FC9" w:rsidRDefault="008C5FC9" w:rsidP="00DF11CF"/>
    <w:p w14:paraId="2433768F" w14:textId="77777777" w:rsidR="008C5FC9" w:rsidRDefault="008C5FC9" w:rsidP="00372AAF"/>
    <w:p w14:paraId="65581261" w14:textId="77777777" w:rsidR="008C5FC9" w:rsidRDefault="008C5FC9"/>
    <w:p w14:paraId="7EC6098C" w14:textId="77777777" w:rsidR="008C5FC9" w:rsidRDefault="008C5FC9" w:rsidP="000D7199"/>
    <w:p w14:paraId="0E6938CC" w14:textId="77777777" w:rsidR="008C5FC9" w:rsidRDefault="008C5FC9" w:rsidP="000D7199"/>
    <w:p w14:paraId="75B4A42D" w14:textId="77777777" w:rsidR="008C5FC9" w:rsidRDefault="008C5FC9"/>
    <w:p w14:paraId="2E0B49C9" w14:textId="77777777" w:rsidR="008C5FC9" w:rsidRDefault="008C5FC9" w:rsidP="000E5140"/>
    <w:p w14:paraId="021A6C2E" w14:textId="77777777" w:rsidR="008C5FC9" w:rsidRDefault="008C5FC9"/>
    <w:p w14:paraId="4AB4D11D" w14:textId="77777777" w:rsidR="008C5FC9" w:rsidRDefault="008C5FC9" w:rsidP="0090335A"/>
    <w:p w14:paraId="15C72C6B" w14:textId="77777777" w:rsidR="008C5FC9" w:rsidRDefault="008C5FC9" w:rsidP="0090335A"/>
    <w:p w14:paraId="14FFB80D" w14:textId="77777777" w:rsidR="008C5FC9" w:rsidRDefault="008C5FC9"/>
    <w:p w14:paraId="31448086" w14:textId="77777777" w:rsidR="008C5FC9" w:rsidRDefault="008C5FC9"/>
    <w:p w14:paraId="2C035831" w14:textId="77777777" w:rsidR="008C5FC9" w:rsidRDefault="008C5FC9"/>
    <w:p w14:paraId="175B1C88" w14:textId="77777777" w:rsidR="008C5FC9" w:rsidRDefault="008C5FC9" w:rsidP="003104CE"/>
  </w:footnote>
  <w:footnote w:type="continuationSeparator" w:id="0">
    <w:p w14:paraId="5D5FEFC6" w14:textId="77777777" w:rsidR="008C5FC9" w:rsidRDefault="008C5FC9" w:rsidP="00231727">
      <w:r>
        <w:continuationSeparator/>
      </w:r>
    </w:p>
    <w:p w14:paraId="447E5852" w14:textId="77777777" w:rsidR="008C5FC9" w:rsidRDefault="008C5FC9" w:rsidP="00231727"/>
    <w:p w14:paraId="3E0F1004" w14:textId="77777777" w:rsidR="008C5FC9" w:rsidRDefault="008C5FC9" w:rsidP="00231727">
      <w:pPr>
        <w:numPr>
          <w:ins w:id="2" w:author="Pierre Vergnaud" w:date="2007-06-12T10:24:00Z"/>
        </w:numPr>
      </w:pPr>
    </w:p>
    <w:p w14:paraId="62E63534" w14:textId="77777777" w:rsidR="008C5FC9" w:rsidRDefault="008C5FC9" w:rsidP="00231727">
      <w:pPr>
        <w:numPr>
          <w:ins w:id="3" w:author="Pierre Vergnaud" w:date="2007-06-12T10:25:00Z"/>
        </w:numPr>
      </w:pPr>
    </w:p>
    <w:p w14:paraId="3493FE3B" w14:textId="77777777" w:rsidR="008C5FC9" w:rsidRDefault="008C5FC9" w:rsidP="00231727"/>
    <w:p w14:paraId="2C8CFE51" w14:textId="77777777" w:rsidR="008C5FC9" w:rsidRDefault="008C5FC9" w:rsidP="00231727"/>
    <w:p w14:paraId="38053DF2" w14:textId="77777777" w:rsidR="008C5FC9" w:rsidRDefault="008C5FC9" w:rsidP="00231727"/>
    <w:p w14:paraId="3C26428F" w14:textId="77777777" w:rsidR="008C5FC9" w:rsidRDefault="008C5FC9" w:rsidP="00231727"/>
    <w:p w14:paraId="22D43308" w14:textId="77777777" w:rsidR="008C5FC9" w:rsidRDefault="008C5FC9" w:rsidP="00231727"/>
    <w:p w14:paraId="41B66D88" w14:textId="77777777" w:rsidR="008C5FC9" w:rsidRDefault="008C5FC9" w:rsidP="00231727"/>
    <w:p w14:paraId="0E94DA05" w14:textId="77777777" w:rsidR="008C5FC9" w:rsidRDefault="008C5FC9" w:rsidP="00231727"/>
    <w:p w14:paraId="7F7C9C99" w14:textId="77777777" w:rsidR="008C5FC9" w:rsidRDefault="008C5FC9" w:rsidP="00231727"/>
    <w:p w14:paraId="6A908EEB" w14:textId="77777777" w:rsidR="008C5FC9" w:rsidRDefault="008C5FC9" w:rsidP="00231727"/>
    <w:p w14:paraId="46C7B898" w14:textId="77777777" w:rsidR="008C5FC9" w:rsidRDefault="008C5FC9" w:rsidP="00231727"/>
    <w:p w14:paraId="77017648" w14:textId="77777777" w:rsidR="008C5FC9" w:rsidRDefault="008C5FC9" w:rsidP="00231727"/>
    <w:p w14:paraId="0E23AAE9" w14:textId="77777777" w:rsidR="008C5FC9" w:rsidRDefault="008C5FC9" w:rsidP="00231727"/>
    <w:p w14:paraId="09605EC6" w14:textId="77777777" w:rsidR="008C5FC9" w:rsidRDefault="008C5FC9" w:rsidP="00231727"/>
    <w:p w14:paraId="51209943" w14:textId="77777777" w:rsidR="008C5FC9" w:rsidRDefault="008C5FC9" w:rsidP="00231727"/>
    <w:p w14:paraId="6AA4762E" w14:textId="77777777" w:rsidR="008C5FC9" w:rsidRDefault="008C5FC9" w:rsidP="00231727"/>
    <w:p w14:paraId="4256B08E" w14:textId="77777777" w:rsidR="008C5FC9" w:rsidRDefault="008C5FC9" w:rsidP="00231727"/>
    <w:p w14:paraId="12C01C5E" w14:textId="77777777" w:rsidR="008C5FC9" w:rsidRDefault="008C5FC9" w:rsidP="00231727"/>
    <w:p w14:paraId="6F0D0163" w14:textId="77777777" w:rsidR="008C5FC9" w:rsidRDefault="008C5FC9" w:rsidP="00231727"/>
    <w:p w14:paraId="60FB187E" w14:textId="77777777" w:rsidR="008C5FC9" w:rsidRDefault="008C5FC9" w:rsidP="00231727"/>
    <w:p w14:paraId="1BE77869" w14:textId="77777777" w:rsidR="008C5FC9" w:rsidRDefault="008C5FC9" w:rsidP="00231727"/>
    <w:p w14:paraId="1A03176F" w14:textId="77777777" w:rsidR="008C5FC9" w:rsidRDefault="008C5FC9" w:rsidP="00231727"/>
    <w:p w14:paraId="03A6B526" w14:textId="77777777" w:rsidR="008C5FC9" w:rsidRDefault="008C5FC9" w:rsidP="00231727"/>
    <w:p w14:paraId="2D8032A5" w14:textId="77777777" w:rsidR="008C5FC9" w:rsidRDefault="008C5FC9" w:rsidP="00231727"/>
    <w:p w14:paraId="2A23B47E" w14:textId="77777777" w:rsidR="008C5FC9" w:rsidRDefault="008C5FC9" w:rsidP="00231727"/>
    <w:p w14:paraId="36D0035E" w14:textId="77777777" w:rsidR="008C5FC9" w:rsidRDefault="008C5FC9" w:rsidP="00231727"/>
    <w:p w14:paraId="651DEC76" w14:textId="77777777" w:rsidR="008C5FC9" w:rsidRDefault="008C5FC9" w:rsidP="00231727"/>
    <w:p w14:paraId="4805575D" w14:textId="77777777" w:rsidR="008C5FC9" w:rsidRDefault="008C5FC9" w:rsidP="00231727"/>
    <w:p w14:paraId="0FF5653A" w14:textId="77777777" w:rsidR="008C5FC9" w:rsidRDefault="008C5FC9" w:rsidP="00231727"/>
    <w:p w14:paraId="54391EC3" w14:textId="77777777" w:rsidR="008C5FC9" w:rsidRDefault="008C5FC9" w:rsidP="00231727"/>
    <w:p w14:paraId="2E5DFDA0" w14:textId="77777777" w:rsidR="008C5FC9" w:rsidRDefault="008C5FC9" w:rsidP="00231727"/>
    <w:p w14:paraId="66D7B458" w14:textId="77777777" w:rsidR="008C5FC9" w:rsidRDefault="008C5FC9" w:rsidP="00231727"/>
    <w:p w14:paraId="7C2E9045" w14:textId="77777777" w:rsidR="008C5FC9" w:rsidRDefault="008C5FC9" w:rsidP="00231727"/>
    <w:p w14:paraId="2161B462" w14:textId="77777777" w:rsidR="008C5FC9" w:rsidRDefault="008C5FC9" w:rsidP="00231727"/>
    <w:p w14:paraId="3C51DD42" w14:textId="77777777" w:rsidR="008C5FC9" w:rsidRDefault="008C5FC9" w:rsidP="00231727"/>
    <w:p w14:paraId="2BA1F5A9" w14:textId="77777777" w:rsidR="008C5FC9" w:rsidRDefault="008C5FC9" w:rsidP="00231727"/>
    <w:p w14:paraId="7F5A0F36" w14:textId="77777777" w:rsidR="008C5FC9" w:rsidRDefault="008C5FC9" w:rsidP="00231727"/>
    <w:p w14:paraId="3D067B03" w14:textId="77777777" w:rsidR="008C5FC9" w:rsidRDefault="008C5FC9" w:rsidP="00231727"/>
    <w:p w14:paraId="3CA9E740" w14:textId="77777777" w:rsidR="008C5FC9" w:rsidRDefault="008C5FC9" w:rsidP="00231727"/>
    <w:p w14:paraId="5D194ED3" w14:textId="77777777" w:rsidR="008C5FC9" w:rsidRDefault="008C5FC9" w:rsidP="00231727"/>
    <w:p w14:paraId="2EF1E6EB" w14:textId="77777777" w:rsidR="008C5FC9" w:rsidRDefault="008C5FC9" w:rsidP="00231727"/>
    <w:p w14:paraId="11349F4A" w14:textId="77777777" w:rsidR="008C5FC9" w:rsidRDefault="008C5FC9" w:rsidP="00231727"/>
    <w:p w14:paraId="2ACF8C29" w14:textId="77777777" w:rsidR="008C5FC9" w:rsidRDefault="008C5FC9" w:rsidP="00231727"/>
    <w:p w14:paraId="7740D629" w14:textId="77777777" w:rsidR="008C5FC9" w:rsidRDefault="008C5FC9" w:rsidP="00231727"/>
    <w:p w14:paraId="0D64D7DC" w14:textId="77777777" w:rsidR="008C5FC9" w:rsidRDefault="008C5FC9" w:rsidP="00231727"/>
    <w:p w14:paraId="70B9DB3A" w14:textId="77777777" w:rsidR="008C5FC9" w:rsidRDefault="008C5FC9" w:rsidP="00231727"/>
    <w:p w14:paraId="251C24C7" w14:textId="77777777" w:rsidR="008C5FC9" w:rsidRDefault="008C5FC9" w:rsidP="00231727"/>
    <w:p w14:paraId="43BB9E90" w14:textId="77777777" w:rsidR="008C5FC9" w:rsidRDefault="008C5FC9" w:rsidP="00231727"/>
    <w:p w14:paraId="0FBEE3F7" w14:textId="77777777" w:rsidR="008C5FC9" w:rsidRDefault="008C5FC9" w:rsidP="00231727"/>
    <w:p w14:paraId="293C328E" w14:textId="77777777" w:rsidR="008C5FC9" w:rsidRDefault="008C5FC9" w:rsidP="00231727"/>
    <w:p w14:paraId="056C316E" w14:textId="77777777" w:rsidR="008C5FC9" w:rsidRDefault="008C5FC9" w:rsidP="00231727"/>
    <w:p w14:paraId="22B0F326" w14:textId="77777777" w:rsidR="008C5FC9" w:rsidRDefault="008C5FC9" w:rsidP="00231727"/>
    <w:p w14:paraId="796CB664" w14:textId="77777777" w:rsidR="008C5FC9" w:rsidRDefault="008C5FC9" w:rsidP="00231727"/>
    <w:p w14:paraId="5A9E265E" w14:textId="77777777" w:rsidR="008C5FC9" w:rsidRDefault="008C5FC9" w:rsidP="00231727"/>
    <w:p w14:paraId="0032D0B9" w14:textId="77777777" w:rsidR="008C5FC9" w:rsidRDefault="008C5FC9" w:rsidP="00231727"/>
    <w:p w14:paraId="387E0440" w14:textId="77777777" w:rsidR="008C5FC9" w:rsidRDefault="008C5FC9" w:rsidP="00231727"/>
    <w:p w14:paraId="5575EA2F" w14:textId="77777777" w:rsidR="008C5FC9" w:rsidRDefault="008C5FC9" w:rsidP="00231727"/>
    <w:p w14:paraId="27A5FA9F" w14:textId="77777777" w:rsidR="008C5FC9" w:rsidRDefault="008C5FC9" w:rsidP="00231727"/>
    <w:p w14:paraId="258C6EAB" w14:textId="77777777" w:rsidR="008C5FC9" w:rsidRDefault="008C5FC9" w:rsidP="00231727"/>
    <w:p w14:paraId="177E65D9" w14:textId="77777777" w:rsidR="008C5FC9" w:rsidRDefault="008C5FC9" w:rsidP="00231727"/>
    <w:p w14:paraId="6715F37F" w14:textId="77777777" w:rsidR="008C5FC9" w:rsidRDefault="008C5FC9" w:rsidP="00231727"/>
    <w:p w14:paraId="502B3BC8" w14:textId="77777777" w:rsidR="008C5FC9" w:rsidRDefault="008C5FC9" w:rsidP="00231727"/>
    <w:p w14:paraId="25A15009" w14:textId="77777777" w:rsidR="008C5FC9" w:rsidRDefault="008C5FC9" w:rsidP="00231727"/>
    <w:p w14:paraId="38881DB8" w14:textId="77777777" w:rsidR="008C5FC9" w:rsidRDefault="008C5FC9"/>
    <w:p w14:paraId="58E8FB60" w14:textId="77777777" w:rsidR="008C5FC9" w:rsidRDefault="008C5FC9" w:rsidP="00210F66"/>
    <w:p w14:paraId="7D00826A" w14:textId="77777777" w:rsidR="008C5FC9" w:rsidRDefault="008C5FC9" w:rsidP="00C44870"/>
    <w:p w14:paraId="179815F8" w14:textId="77777777" w:rsidR="008C5FC9" w:rsidRDefault="008C5FC9" w:rsidP="00C44870"/>
    <w:p w14:paraId="408F8F81" w14:textId="77777777" w:rsidR="008C5FC9" w:rsidRDefault="008C5FC9" w:rsidP="00C44870"/>
    <w:p w14:paraId="5E811B7B" w14:textId="77777777" w:rsidR="008C5FC9" w:rsidRDefault="008C5FC9"/>
    <w:p w14:paraId="1A0832CD" w14:textId="77777777" w:rsidR="008C5FC9" w:rsidRDefault="008C5FC9" w:rsidP="003D6064"/>
    <w:p w14:paraId="47919247" w14:textId="77777777" w:rsidR="008C5FC9" w:rsidRDefault="008C5FC9"/>
    <w:p w14:paraId="36A58349" w14:textId="77777777" w:rsidR="008C5FC9" w:rsidRDefault="008C5FC9" w:rsidP="002200C7"/>
    <w:p w14:paraId="06AA6B07" w14:textId="77777777" w:rsidR="008C5FC9" w:rsidRDefault="008C5FC9" w:rsidP="002200C7"/>
    <w:p w14:paraId="52D8A769" w14:textId="77777777" w:rsidR="008C5FC9" w:rsidRDefault="008C5FC9" w:rsidP="002200C7"/>
    <w:p w14:paraId="5C9B4601" w14:textId="77777777" w:rsidR="008C5FC9" w:rsidRDefault="008C5FC9"/>
    <w:p w14:paraId="4BD96C8E" w14:textId="77777777" w:rsidR="008C5FC9" w:rsidRDefault="008C5FC9" w:rsidP="00DF11CF"/>
    <w:p w14:paraId="6F265568" w14:textId="77777777" w:rsidR="008C5FC9" w:rsidRDefault="008C5FC9" w:rsidP="00372AAF"/>
    <w:p w14:paraId="2CA75E1C" w14:textId="77777777" w:rsidR="008C5FC9" w:rsidRDefault="008C5FC9"/>
    <w:p w14:paraId="2BD21E3B" w14:textId="77777777" w:rsidR="008C5FC9" w:rsidRDefault="008C5FC9" w:rsidP="000D7199"/>
    <w:p w14:paraId="36DE90E8" w14:textId="77777777" w:rsidR="008C5FC9" w:rsidRDefault="008C5FC9" w:rsidP="000D7199"/>
    <w:p w14:paraId="1369D519" w14:textId="77777777" w:rsidR="008C5FC9" w:rsidRDefault="008C5FC9"/>
    <w:p w14:paraId="5E20D820" w14:textId="77777777" w:rsidR="008C5FC9" w:rsidRDefault="008C5FC9" w:rsidP="000E5140"/>
    <w:p w14:paraId="2D103EBC" w14:textId="77777777" w:rsidR="008C5FC9" w:rsidRDefault="008C5FC9"/>
    <w:p w14:paraId="6343767B" w14:textId="77777777" w:rsidR="008C5FC9" w:rsidRDefault="008C5FC9" w:rsidP="0090335A"/>
    <w:p w14:paraId="2E2531C3" w14:textId="77777777" w:rsidR="008C5FC9" w:rsidRDefault="008C5FC9" w:rsidP="0090335A"/>
    <w:p w14:paraId="63F2E0F3" w14:textId="77777777" w:rsidR="008C5FC9" w:rsidRDefault="008C5FC9"/>
    <w:p w14:paraId="77ACC5AE" w14:textId="77777777" w:rsidR="008C5FC9" w:rsidRDefault="008C5FC9"/>
    <w:p w14:paraId="3A28AAA2" w14:textId="77777777" w:rsidR="008C5FC9" w:rsidRDefault="008C5FC9"/>
    <w:p w14:paraId="4526DD98" w14:textId="77777777" w:rsidR="008C5FC9" w:rsidRDefault="008C5FC9" w:rsidP="003104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FE0AA" w14:textId="77777777" w:rsidR="008C5FC9" w:rsidRDefault="008C5FC9" w:rsidP="00231727"/>
  <w:p w14:paraId="192AB77F" w14:textId="77777777" w:rsidR="008C5FC9" w:rsidRDefault="008C5FC9" w:rsidP="00231727"/>
  <w:p w14:paraId="16CE3F88" w14:textId="77777777" w:rsidR="008C5FC9" w:rsidRDefault="008C5FC9" w:rsidP="00231727"/>
  <w:p w14:paraId="01680752" w14:textId="77777777" w:rsidR="008C5FC9" w:rsidRDefault="008C5FC9" w:rsidP="00231727"/>
  <w:p w14:paraId="0EED9023" w14:textId="77777777" w:rsidR="008C5FC9" w:rsidRDefault="008C5FC9" w:rsidP="00231727"/>
  <w:p w14:paraId="4ABF3CCC" w14:textId="77777777" w:rsidR="008C5FC9" w:rsidRDefault="008C5FC9" w:rsidP="00231727"/>
  <w:p w14:paraId="258C384A" w14:textId="77777777" w:rsidR="008C5FC9" w:rsidRDefault="008C5FC9" w:rsidP="00231727"/>
  <w:p w14:paraId="0F582655" w14:textId="77777777" w:rsidR="008C5FC9" w:rsidRDefault="008C5FC9" w:rsidP="00231727"/>
  <w:p w14:paraId="43C34E3D" w14:textId="77777777" w:rsidR="008C5FC9" w:rsidRDefault="008C5FC9" w:rsidP="00231727"/>
  <w:p w14:paraId="369D5F50" w14:textId="77777777" w:rsidR="008C5FC9" w:rsidRDefault="008C5FC9" w:rsidP="00231727"/>
  <w:p w14:paraId="4E5E6225" w14:textId="77777777" w:rsidR="008C5FC9" w:rsidRDefault="008C5FC9" w:rsidP="00231727"/>
  <w:p w14:paraId="15E7F65E" w14:textId="77777777" w:rsidR="008C5FC9" w:rsidRDefault="008C5FC9" w:rsidP="00231727"/>
  <w:p w14:paraId="7EE32E37" w14:textId="77777777" w:rsidR="008C5FC9" w:rsidRDefault="008C5FC9" w:rsidP="00231727"/>
  <w:p w14:paraId="6C70EB6A" w14:textId="77777777" w:rsidR="008C5FC9" w:rsidRDefault="008C5FC9" w:rsidP="00231727"/>
  <w:p w14:paraId="43043007" w14:textId="77777777" w:rsidR="008C5FC9" w:rsidRDefault="008C5FC9" w:rsidP="00231727"/>
  <w:p w14:paraId="12B35363" w14:textId="77777777" w:rsidR="008C5FC9" w:rsidRDefault="008C5FC9" w:rsidP="00231727"/>
  <w:p w14:paraId="0492C473" w14:textId="77777777" w:rsidR="008C5FC9" w:rsidRDefault="008C5FC9" w:rsidP="00231727"/>
  <w:p w14:paraId="0D872E32" w14:textId="77777777" w:rsidR="008C5FC9" w:rsidRDefault="008C5FC9" w:rsidP="00231727"/>
  <w:p w14:paraId="1603F368" w14:textId="77777777" w:rsidR="008C5FC9" w:rsidRDefault="008C5FC9" w:rsidP="00231727"/>
  <w:p w14:paraId="309D9BF2" w14:textId="77777777" w:rsidR="008C5FC9" w:rsidRDefault="008C5FC9" w:rsidP="00231727"/>
  <w:p w14:paraId="2974717A" w14:textId="77777777" w:rsidR="008C5FC9" w:rsidRDefault="008C5FC9" w:rsidP="00231727"/>
  <w:p w14:paraId="733211A3" w14:textId="77777777" w:rsidR="008C5FC9" w:rsidRDefault="008C5FC9" w:rsidP="00231727"/>
  <w:p w14:paraId="62DB7C85" w14:textId="77777777" w:rsidR="008C5FC9" w:rsidRDefault="008C5FC9" w:rsidP="00231727"/>
  <w:p w14:paraId="1944E026" w14:textId="77777777" w:rsidR="008C5FC9" w:rsidRDefault="008C5FC9" w:rsidP="00231727"/>
  <w:p w14:paraId="0257BF84" w14:textId="77777777" w:rsidR="008C5FC9" w:rsidRDefault="008C5FC9" w:rsidP="00210F66"/>
  <w:p w14:paraId="7B5AD6C8" w14:textId="77777777" w:rsidR="008C5FC9" w:rsidRDefault="008C5FC9" w:rsidP="00C44870"/>
  <w:p w14:paraId="66EEC0D3" w14:textId="77777777" w:rsidR="008C5FC9" w:rsidRDefault="008C5FC9" w:rsidP="00C44870"/>
  <w:p w14:paraId="70684D78" w14:textId="77777777" w:rsidR="008C5FC9" w:rsidRDefault="008C5FC9" w:rsidP="00C44870"/>
  <w:p w14:paraId="6C70E73B" w14:textId="77777777" w:rsidR="008C5FC9" w:rsidRDefault="008C5FC9" w:rsidP="00C44870"/>
  <w:p w14:paraId="4263BF57" w14:textId="77777777" w:rsidR="008C5FC9" w:rsidRDefault="008C5FC9" w:rsidP="003D6064"/>
  <w:p w14:paraId="07B03EA8" w14:textId="77777777" w:rsidR="008C5FC9" w:rsidRDefault="008C5FC9" w:rsidP="003D6064"/>
  <w:p w14:paraId="0F60628A" w14:textId="77777777" w:rsidR="008C5FC9" w:rsidRDefault="008C5FC9" w:rsidP="002200C7"/>
  <w:p w14:paraId="7FB101C0" w14:textId="77777777" w:rsidR="008C5FC9" w:rsidRDefault="008C5FC9" w:rsidP="002200C7"/>
  <w:p w14:paraId="449D16BD" w14:textId="77777777" w:rsidR="008C5FC9" w:rsidRDefault="008C5FC9" w:rsidP="002200C7"/>
  <w:p w14:paraId="597E3164" w14:textId="77777777" w:rsidR="008C5FC9" w:rsidRDefault="008C5FC9" w:rsidP="002200C7"/>
  <w:p w14:paraId="5939B646" w14:textId="77777777" w:rsidR="008C5FC9" w:rsidRDefault="008C5FC9" w:rsidP="00DF11CF"/>
  <w:p w14:paraId="16127951" w14:textId="77777777" w:rsidR="008C5FC9" w:rsidRDefault="008C5FC9" w:rsidP="00372AAF"/>
  <w:p w14:paraId="5DC4E2C1" w14:textId="77777777" w:rsidR="008C5FC9" w:rsidRDefault="008C5FC9" w:rsidP="00DF285B"/>
  <w:p w14:paraId="653BE725" w14:textId="77777777" w:rsidR="008C5FC9" w:rsidRDefault="008C5FC9" w:rsidP="000D7199"/>
  <w:p w14:paraId="461F58E6" w14:textId="77777777" w:rsidR="008C5FC9" w:rsidRDefault="008C5FC9" w:rsidP="000D7199"/>
  <w:p w14:paraId="3BA23CF5" w14:textId="77777777" w:rsidR="008C5FC9" w:rsidRDefault="008C5FC9" w:rsidP="00ED2BB4"/>
  <w:p w14:paraId="5A094ED4" w14:textId="77777777" w:rsidR="008C5FC9" w:rsidRDefault="008C5FC9" w:rsidP="000E5140"/>
  <w:p w14:paraId="32221453" w14:textId="77777777" w:rsidR="008C5FC9" w:rsidRDefault="008C5FC9" w:rsidP="000E5140"/>
  <w:p w14:paraId="607290E9" w14:textId="77777777" w:rsidR="008C5FC9" w:rsidRDefault="008C5FC9" w:rsidP="0090335A"/>
  <w:p w14:paraId="262E35E7" w14:textId="77777777" w:rsidR="008C5FC9" w:rsidRDefault="008C5FC9" w:rsidP="0090335A"/>
  <w:p w14:paraId="55D6B10A" w14:textId="77777777" w:rsidR="008C5FC9" w:rsidRDefault="008C5FC9"/>
  <w:p w14:paraId="2852A979" w14:textId="77777777" w:rsidR="008C5FC9" w:rsidRDefault="008C5FC9"/>
  <w:p w14:paraId="063C3C76" w14:textId="77777777" w:rsidR="008C5FC9" w:rsidRDefault="008C5FC9"/>
  <w:p w14:paraId="4FE82281" w14:textId="77777777" w:rsidR="008C5FC9" w:rsidRDefault="008C5FC9" w:rsidP="003104C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E4A6362C"/>
    <w:lvl w:ilvl="0">
      <w:start w:val="1"/>
      <w:numFmt w:val="bullet"/>
      <w:pStyle w:val="Listepuces2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  <w:color w:val="FF0000"/>
      </w:rPr>
    </w:lvl>
  </w:abstractNum>
  <w:abstractNum w:abstractNumId="1" w15:restartNumberingAfterBreak="0">
    <w:nsid w:val="FFFFFF88"/>
    <w:multiLevelType w:val="singleLevel"/>
    <w:tmpl w:val="0FB2A394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6DA25C5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FFFFFFFB"/>
    <w:multiLevelType w:val="multilevel"/>
    <w:tmpl w:val="FE8E3CF2"/>
    <w:lvl w:ilvl="0">
      <w:start w:val="1"/>
      <w:numFmt w:val="decimal"/>
      <w:pStyle w:val="Titre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re2bis"/>
      <w:lvlText w:val="%1.%2."/>
      <w:lvlJc w:val="left"/>
      <w:pPr>
        <w:tabs>
          <w:tab w:val="num" w:pos="1176"/>
        </w:tabs>
        <w:ind w:left="11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0000001"/>
    <w:multiLevelType w:val="multilevel"/>
    <w:tmpl w:val="5624155A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0C"/>
    <w:multiLevelType w:val="multilevel"/>
    <w:tmpl w:val="868C284A"/>
    <w:name w:val="WW8Num35"/>
    <w:lvl w:ilvl="0">
      <w:start w:val="1"/>
      <w:numFmt w:val="bullet"/>
      <w:lvlText w:val="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8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pStyle w:val="Listepuce4"/>
      <w:lvlText w:val=""/>
      <w:lvlJc w:val="left"/>
      <w:pPr>
        <w:tabs>
          <w:tab w:val="num" w:pos="1440"/>
        </w:tabs>
        <w:ind w:left="1440" w:hanging="360"/>
      </w:pPr>
      <w:rPr>
        <w:rFonts w:ascii="Wingdings" w:hAnsi="Wingdings"/>
        <w:color w:val="FF9900"/>
      </w:rPr>
    </w:lvl>
    <w:lvl w:ilvl="2">
      <w:start w:val="1"/>
      <w:numFmt w:val="bullet"/>
      <w:pStyle w:val="Listepuce5"/>
      <w:lvlText w:val=""/>
      <w:lvlJc w:val="left"/>
      <w:pPr>
        <w:tabs>
          <w:tab w:val="num" w:pos="2160"/>
        </w:tabs>
        <w:ind w:left="2160" w:hanging="360"/>
      </w:pPr>
      <w:rPr>
        <w:rFonts w:ascii="Wingdings" w:hAnsi="Wingdings"/>
        <w:color w:val="807B6C"/>
        <w:sz w:val="16"/>
        <w:lang w:val="fr-FR"/>
      </w:rPr>
    </w:lvl>
    <w:lvl w:ilvl="3">
      <w:start w:val="1"/>
      <w:numFmt w:val="bullet"/>
      <w:pStyle w:val="Listepuce6"/>
      <w:lvlText w:val=""/>
      <w:lvlJc w:val="left"/>
      <w:pPr>
        <w:tabs>
          <w:tab w:val="num" w:pos="2880"/>
        </w:tabs>
        <w:ind w:left="2880" w:hanging="360"/>
      </w:pPr>
      <w:rPr>
        <w:rFonts w:ascii="Wingdings" w:hAnsi="Wingdings"/>
        <w:color w:val="auto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BA16D6"/>
    <w:multiLevelType w:val="singleLevel"/>
    <w:tmpl w:val="00BC7A7A"/>
    <w:lvl w:ilvl="0">
      <w:start w:val="11"/>
      <w:numFmt w:val="bullet"/>
      <w:pStyle w:val="Liste1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01AF3379"/>
    <w:multiLevelType w:val="hybridMultilevel"/>
    <w:tmpl w:val="A1F25128"/>
    <w:lvl w:ilvl="0" w:tplc="B2F60B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B85351"/>
    <w:multiLevelType w:val="hybridMultilevel"/>
    <w:tmpl w:val="40706E96"/>
    <w:lvl w:ilvl="0" w:tplc="F1608E64">
      <w:start w:val="5"/>
      <w:numFmt w:val="bullet"/>
      <w:pStyle w:val="petitnormal"/>
      <w:lvlText w:val=""/>
      <w:lvlJc w:val="left"/>
      <w:pPr>
        <w:tabs>
          <w:tab w:val="num" w:pos="675"/>
        </w:tabs>
        <w:ind w:left="675" w:hanging="375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AD1B1D"/>
    <w:multiLevelType w:val="singleLevel"/>
    <w:tmpl w:val="DE9A727C"/>
    <w:lvl w:ilvl="0">
      <w:start w:val="2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0" w15:restartNumberingAfterBreak="0">
    <w:nsid w:val="0C914A01"/>
    <w:multiLevelType w:val="hybridMultilevel"/>
    <w:tmpl w:val="5E0A032C"/>
    <w:lvl w:ilvl="0" w:tplc="7F683A1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0D5336"/>
    <w:multiLevelType w:val="singleLevel"/>
    <w:tmpl w:val="040C0001"/>
    <w:lvl w:ilvl="0">
      <w:start w:val="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EF44AE2"/>
    <w:multiLevelType w:val="hybridMultilevel"/>
    <w:tmpl w:val="A8E49E54"/>
    <w:lvl w:ilvl="0" w:tplc="FFFFFFFF">
      <w:start w:val="1"/>
      <w:numFmt w:val="bullet"/>
      <w:pStyle w:val="Zoompuceroug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</w:rPr>
    </w:lvl>
    <w:lvl w:ilvl="1" w:tplc="FFFFFFFF">
      <w:start w:val="1"/>
      <w:numFmt w:val="bullet"/>
      <w:lvlText w:val=""/>
      <w:lvlJc w:val="left"/>
      <w:pPr>
        <w:tabs>
          <w:tab w:val="num" w:pos="1440"/>
        </w:tabs>
        <w:ind w:left="1080" w:firstLine="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184D33"/>
    <w:multiLevelType w:val="hybridMultilevel"/>
    <w:tmpl w:val="1D628EAA"/>
    <w:lvl w:ilvl="0" w:tplc="B296A75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E866C3"/>
    <w:multiLevelType w:val="hybridMultilevel"/>
    <w:tmpl w:val="A224D1B2"/>
    <w:lvl w:ilvl="0" w:tplc="49084FB0">
      <w:start w:val="1"/>
      <w:numFmt w:val="bullet"/>
      <w:pStyle w:val="Prestations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16"/>
      </w:rPr>
    </w:lvl>
    <w:lvl w:ilvl="1" w:tplc="040C0003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EF2C0BDE">
      <w:start w:val="1"/>
      <w:numFmt w:val="bullet"/>
      <w:lvlText w:val="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  <w:color w:val="FF0000"/>
        <w:sz w:val="20"/>
      </w:rPr>
    </w:lvl>
    <w:lvl w:ilvl="3" w:tplc="B7666362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  <w:color w:val="FF0000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15" w15:restartNumberingAfterBreak="0">
    <w:nsid w:val="144A14B2"/>
    <w:multiLevelType w:val="hybridMultilevel"/>
    <w:tmpl w:val="FA16B1C6"/>
    <w:lvl w:ilvl="0" w:tplc="E5823544">
      <w:start w:val="1"/>
      <w:numFmt w:val="bullet"/>
      <w:pStyle w:val="Puce1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FF9900"/>
        <w:sz w:val="22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85D6D61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FF0000"/>
      </w:rPr>
    </w:lvl>
    <w:lvl w:ilvl="3" w:tplc="FC98DC1E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4813E80"/>
    <w:multiLevelType w:val="multilevel"/>
    <w:tmpl w:val="4D58774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A4E525A"/>
    <w:multiLevelType w:val="hybridMultilevel"/>
    <w:tmpl w:val="1CE62A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DE0BB8"/>
    <w:multiLevelType w:val="hybridMultilevel"/>
    <w:tmpl w:val="AEB2706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F43E43"/>
    <w:multiLevelType w:val="hybridMultilevel"/>
    <w:tmpl w:val="FA90300E"/>
    <w:lvl w:ilvl="0" w:tplc="3260DB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D90A9A"/>
    <w:multiLevelType w:val="hybridMultilevel"/>
    <w:tmpl w:val="D7C4200A"/>
    <w:lvl w:ilvl="0" w:tplc="3E1E7C7C">
      <w:start w:val="1"/>
      <w:numFmt w:val="bullet"/>
      <w:pStyle w:val="Zoompucecarre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BD668F8A">
      <w:start w:val="1"/>
      <w:numFmt w:val="bullet"/>
      <w:lvlText w:val=""/>
      <w:lvlJc w:val="left"/>
      <w:pPr>
        <w:tabs>
          <w:tab w:val="num" w:pos="1440"/>
        </w:tabs>
        <w:ind w:left="1080" w:firstLine="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61560A"/>
    <w:multiLevelType w:val="hybridMultilevel"/>
    <w:tmpl w:val="1D581430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36236A"/>
    <w:multiLevelType w:val="hybridMultilevel"/>
    <w:tmpl w:val="C13C9C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180B8A"/>
    <w:multiLevelType w:val="hybridMultilevel"/>
    <w:tmpl w:val="BEBA5C24"/>
    <w:lvl w:ilvl="0" w:tplc="7862E4E2">
      <w:start w:val="1"/>
      <w:numFmt w:val="bullet"/>
      <w:pStyle w:val="Listenormale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404F8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5BE47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366431"/>
    <w:multiLevelType w:val="hybridMultilevel"/>
    <w:tmpl w:val="D26646F8"/>
    <w:lvl w:ilvl="0" w:tplc="FF4802BE">
      <w:start w:val="1"/>
      <w:numFmt w:val="bullet"/>
      <w:pStyle w:val="Prestations2"/>
      <w:lvlText w:val="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0000"/>
        <w:sz w:val="20"/>
      </w:rPr>
    </w:lvl>
    <w:lvl w:ilvl="1" w:tplc="1986AF4C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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  <w:color w:val="FF0000"/>
        <w:sz w:val="20"/>
      </w:rPr>
    </w:lvl>
    <w:lvl w:ilvl="3" w:tplc="040C000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  <w:color w:val="FF0000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5" w15:restartNumberingAfterBreak="0">
    <w:nsid w:val="2FA86D7C"/>
    <w:multiLevelType w:val="hybridMultilevel"/>
    <w:tmpl w:val="3FDE8C06"/>
    <w:lvl w:ilvl="0" w:tplc="05FA927E">
      <w:start w:val="1"/>
      <w:numFmt w:val="decimal"/>
      <w:pStyle w:val="listenumro"/>
      <w:lvlText w:val="%1-"/>
      <w:lvlJc w:val="left"/>
      <w:pPr>
        <w:tabs>
          <w:tab w:val="num" w:pos="1247"/>
        </w:tabs>
        <w:ind w:left="1247" w:hanging="396"/>
      </w:pPr>
      <w:rPr>
        <w:rFonts w:ascii="Verdana" w:hAnsi="Verdana" w:hint="default"/>
        <w:b/>
        <w:i w:val="0"/>
        <w:color w:val="000080"/>
        <w:sz w:val="20"/>
      </w:rPr>
    </w:lvl>
    <w:lvl w:ilvl="1" w:tplc="040C0003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C0005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6" w15:restartNumberingAfterBreak="0">
    <w:nsid w:val="2FB3307E"/>
    <w:multiLevelType w:val="hybridMultilevel"/>
    <w:tmpl w:val="CC824536"/>
    <w:lvl w:ilvl="0" w:tplc="E6CA8AEA">
      <w:start w:val="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3935555"/>
    <w:multiLevelType w:val="hybridMultilevel"/>
    <w:tmpl w:val="26F2808E"/>
    <w:lvl w:ilvl="0" w:tplc="C2D041A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FE00DE"/>
    <w:multiLevelType w:val="singleLevel"/>
    <w:tmpl w:val="8D0230A8"/>
    <w:lvl w:ilvl="0">
      <w:start w:val="1"/>
      <w:numFmt w:val="bullet"/>
      <w:pStyle w:val="Etudedecas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0"/>
      </w:rPr>
    </w:lvl>
  </w:abstractNum>
  <w:abstractNum w:abstractNumId="29" w15:restartNumberingAfterBreak="0">
    <w:nsid w:val="37D358C9"/>
    <w:multiLevelType w:val="hybridMultilevel"/>
    <w:tmpl w:val="B9126ED8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E73B83"/>
    <w:multiLevelType w:val="hybridMultilevel"/>
    <w:tmpl w:val="06DC61FA"/>
    <w:lvl w:ilvl="0" w:tplc="76D8B10E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1" w15:restartNumberingAfterBreak="0">
    <w:nsid w:val="3C7D5279"/>
    <w:multiLevelType w:val="hybridMultilevel"/>
    <w:tmpl w:val="77DC928C"/>
    <w:lvl w:ilvl="0" w:tplc="EF3E9B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DBD3FC5"/>
    <w:multiLevelType w:val="hybridMultilevel"/>
    <w:tmpl w:val="65FE628A"/>
    <w:lvl w:ilvl="0" w:tplc="E56E2D88">
      <w:start w:val="1"/>
      <w:numFmt w:val="bullet"/>
      <w:pStyle w:val="Listepuces4"/>
      <w:lvlText w:val="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  <w:lvl w:ilvl="1" w:tplc="040C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EDE7D56"/>
    <w:multiLevelType w:val="hybridMultilevel"/>
    <w:tmpl w:val="23DADACE"/>
    <w:lvl w:ilvl="0" w:tplc="6C80C7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F431FB7"/>
    <w:multiLevelType w:val="singleLevel"/>
    <w:tmpl w:val="4332655A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5" w15:restartNumberingAfterBreak="0">
    <w:nsid w:val="418C4A93"/>
    <w:multiLevelType w:val="multilevel"/>
    <w:tmpl w:val="92F4071C"/>
    <w:lvl w:ilvl="0">
      <w:start w:val="1"/>
      <w:numFmt w:val="bullet"/>
      <w:pStyle w:val="Demarche"/>
      <w:lvlText w:val="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8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"/>
      <w:lvlJc w:val="left"/>
      <w:pPr>
        <w:tabs>
          <w:tab w:val="num" w:pos="1440"/>
        </w:tabs>
        <w:ind w:left="1440" w:hanging="360"/>
      </w:pPr>
      <w:rPr>
        <w:rFonts w:ascii="Wingdings" w:hAnsi="Wingdings"/>
        <w:color w:val="FF9900"/>
      </w:rPr>
    </w:lvl>
    <w:lvl w:ilvl="2">
      <w:start w:val="1"/>
      <w:numFmt w:val="bullet"/>
      <w:lvlText w:val=""/>
      <w:lvlJc w:val="left"/>
      <w:pPr>
        <w:tabs>
          <w:tab w:val="num" w:pos="2160"/>
        </w:tabs>
        <w:ind w:left="2160" w:hanging="360"/>
      </w:pPr>
      <w:rPr>
        <w:rFonts w:ascii="Wingdings" w:hAnsi="Wingdings"/>
        <w:color w:val="807B6C"/>
        <w:sz w:val="16"/>
        <w:lang w:val="fr-FR"/>
      </w:rPr>
    </w:lvl>
    <w:lvl w:ilvl="3">
      <w:start w:val="1"/>
      <w:numFmt w:val="bullet"/>
      <w:lvlText w:val=""/>
      <w:lvlJc w:val="left"/>
      <w:pPr>
        <w:tabs>
          <w:tab w:val="num" w:pos="2880"/>
        </w:tabs>
        <w:ind w:left="2880" w:hanging="360"/>
      </w:pPr>
      <w:rPr>
        <w:rFonts w:ascii="Wingdings" w:hAnsi="Wingdings"/>
        <w:color w:val="auto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6" w15:restartNumberingAfterBreak="0">
    <w:nsid w:val="491F6BEA"/>
    <w:multiLevelType w:val="hybridMultilevel"/>
    <w:tmpl w:val="F9501E14"/>
    <w:lvl w:ilvl="0" w:tplc="73089672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ED177FB"/>
    <w:multiLevelType w:val="hybridMultilevel"/>
    <w:tmpl w:val="4DC63B92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4EDE6ACB"/>
    <w:multiLevelType w:val="singleLevel"/>
    <w:tmpl w:val="41524DBE"/>
    <w:lvl w:ilvl="0">
      <w:start w:val="1"/>
      <w:numFmt w:val="decimal"/>
      <w:pStyle w:val="listeconvocation"/>
      <w:lvlText w:val="%1/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5B0353F3"/>
    <w:multiLevelType w:val="hybridMultilevel"/>
    <w:tmpl w:val="511AAF8A"/>
    <w:lvl w:ilvl="0" w:tplc="7A7453AE">
      <w:start w:val="7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ahoma" w:eastAsia="Times New Roman" w:hAnsi="Tahoma" w:cs="Tahoma" w:hint="default"/>
      </w:rPr>
    </w:lvl>
    <w:lvl w:ilvl="1" w:tplc="B51A3508">
      <w:start w:val="6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eastAsia="Times New Roman" w:hAnsi="Symbol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5F6E4159"/>
    <w:multiLevelType w:val="hybridMultilevel"/>
    <w:tmpl w:val="107CE8B2"/>
    <w:lvl w:ilvl="0" w:tplc="33AA81DA">
      <w:start w:val="1"/>
      <w:numFmt w:val="bullet"/>
      <w:pStyle w:val="Index1"/>
      <w:lvlText w:val="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  <w:color w:val="000080"/>
      </w:rPr>
    </w:lvl>
    <w:lvl w:ilvl="1" w:tplc="F83E26F4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A4608958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69D823AC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E1E47A46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56F2E948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37949DC2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8D92B01A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77CC3ED6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61BA5FB9"/>
    <w:multiLevelType w:val="singleLevel"/>
    <w:tmpl w:val="0928BD34"/>
    <w:lvl w:ilvl="0">
      <w:start w:val="2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hAnsi="Times New Roman" w:hint="default"/>
      </w:rPr>
    </w:lvl>
  </w:abstractNum>
  <w:abstractNum w:abstractNumId="42" w15:restartNumberingAfterBreak="0">
    <w:nsid w:val="63130E02"/>
    <w:multiLevelType w:val="hybridMultilevel"/>
    <w:tmpl w:val="4D58774E"/>
    <w:lvl w:ilvl="0" w:tplc="96ACE6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9C9069E"/>
    <w:multiLevelType w:val="hybridMultilevel"/>
    <w:tmpl w:val="E35E0830"/>
    <w:lvl w:ilvl="0" w:tplc="03563CA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127209"/>
    <w:multiLevelType w:val="hybridMultilevel"/>
    <w:tmpl w:val="45FAF45C"/>
    <w:lvl w:ilvl="0" w:tplc="DD3CFFF2">
      <w:start w:val="1"/>
      <w:numFmt w:val="bullet"/>
      <w:pStyle w:val="Alina1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sz w:val="20"/>
      </w:rPr>
    </w:lvl>
    <w:lvl w:ilvl="1" w:tplc="A0B4B3A0">
      <w:start w:val="325"/>
      <w:numFmt w:val="bullet"/>
      <w:pStyle w:val="Alina2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82AC9CE4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FF8EC00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7FF44564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58E4A40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35B8378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6942A74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1D44019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770014F7"/>
    <w:multiLevelType w:val="hybridMultilevel"/>
    <w:tmpl w:val="580C2150"/>
    <w:lvl w:ilvl="0" w:tplc="29CE2478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023080"/>
    <w:multiLevelType w:val="hybridMultilevel"/>
    <w:tmpl w:val="A7448B96"/>
    <w:lvl w:ilvl="0" w:tplc="017C63AE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5E0261"/>
    <w:multiLevelType w:val="hybridMultilevel"/>
    <w:tmpl w:val="6A885874"/>
    <w:lvl w:ilvl="0" w:tplc="C36EC57E">
      <w:start w:val="1"/>
      <w:numFmt w:val="bullet"/>
      <w:pStyle w:val="Listepuce1"/>
      <w:lvlText w:val="-"/>
      <w:lvlJc w:val="left"/>
      <w:pPr>
        <w:tabs>
          <w:tab w:val="num" w:pos="873"/>
        </w:tabs>
        <w:ind w:left="873" w:hanging="363"/>
      </w:pPr>
      <w:rPr>
        <w:rFonts w:hint="default"/>
      </w:rPr>
    </w:lvl>
    <w:lvl w:ilvl="1" w:tplc="FECED62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23EBB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C6A6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66AFD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B3AF5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E811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F3A1F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F63E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750500"/>
    <w:multiLevelType w:val="hybridMultilevel"/>
    <w:tmpl w:val="F73C5164"/>
    <w:lvl w:ilvl="0" w:tplc="DF7C18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430858006">
    <w:abstractNumId w:val="3"/>
  </w:num>
  <w:num w:numId="2" w16cid:durableId="1458907894">
    <w:abstractNumId w:val="34"/>
  </w:num>
  <w:num w:numId="3" w16cid:durableId="1400982955">
    <w:abstractNumId w:val="32"/>
  </w:num>
  <w:num w:numId="4" w16cid:durableId="362905026">
    <w:abstractNumId w:val="2"/>
  </w:num>
  <w:num w:numId="5" w16cid:durableId="1201086120">
    <w:abstractNumId w:val="28"/>
  </w:num>
  <w:num w:numId="6" w16cid:durableId="358822567">
    <w:abstractNumId w:val="6"/>
  </w:num>
  <w:num w:numId="7" w16cid:durableId="1753356995">
    <w:abstractNumId w:val="15"/>
  </w:num>
  <w:num w:numId="8" w16cid:durableId="743335882">
    <w:abstractNumId w:val="1"/>
    <w:lvlOverride w:ilvl="0">
      <w:startOverride w:val="1"/>
    </w:lvlOverride>
  </w:num>
  <w:num w:numId="9" w16cid:durableId="1148782363">
    <w:abstractNumId w:val="0"/>
  </w:num>
  <w:num w:numId="10" w16cid:durableId="341519346">
    <w:abstractNumId w:val="23"/>
  </w:num>
  <w:num w:numId="11" w16cid:durableId="1816943926">
    <w:abstractNumId w:val="44"/>
  </w:num>
  <w:num w:numId="12" w16cid:durableId="300693744">
    <w:abstractNumId w:val="40"/>
  </w:num>
  <w:num w:numId="13" w16cid:durableId="1145706196">
    <w:abstractNumId w:val="14"/>
  </w:num>
  <w:num w:numId="14" w16cid:durableId="537084725">
    <w:abstractNumId w:val="24"/>
  </w:num>
  <w:num w:numId="15" w16cid:durableId="532883243">
    <w:abstractNumId w:val="25"/>
  </w:num>
  <w:num w:numId="16" w16cid:durableId="1960380364">
    <w:abstractNumId w:val="5"/>
  </w:num>
  <w:num w:numId="17" w16cid:durableId="2129933038">
    <w:abstractNumId w:val="35"/>
  </w:num>
  <w:num w:numId="18" w16cid:durableId="1336149392">
    <w:abstractNumId w:val="20"/>
  </w:num>
  <w:num w:numId="19" w16cid:durableId="1198083939">
    <w:abstractNumId w:val="12"/>
  </w:num>
  <w:num w:numId="20" w16cid:durableId="172184797">
    <w:abstractNumId w:val="47"/>
  </w:num>
  <w:num w:numId="21" w16cid:durableId="1551720533">
    <w:abstractNumId w:val="8"/>
  </w:num>
  <w:num w:numId="22" w16cid:durableId="1632130335">
    <w:abstractNumId w:val="38"/>
  </w:num>
  <w:num w:numId="23" w16cid:durableId="453913431">
    <w:abstractNumId w:val="37"/>
  </w:num>
  <w:num w:numId="24" w16cid:durableId="1330324849">
    <w:abstractNumId w:val="3"/>
  </w:num>
  <w:num w:numId="25" w16cid:durableId="480732059">
    <w:abstractNumId w:val="4"/>
  </w:num>
  <w:num w:numId="26" w16cid:durableId="1159345427">
    <w:abstractNumId w:val="10"/>
  </w:num>
  <w:num w:numId="27" w16cid:durableId="738556578">
    <w:abstractNumId w:val="11"/>
  </w:num>
  <w:num w:numId="28" w16cid:durableId="814762526">
    <w:abstractNumId w:val="41"/>
  </w:num>
  <w:num w:numId="29" w16cid:durableId="1732191628">
    <w:abstractNumId w:val="7"/>
  </w:num>
  <w:num w:numId="30" w16cid:durableId="621182356">
    <w:abstractNumId w:val="26"/>
  </w:num>
  <w:num w:numId="31" w16cid:durableId="1462574896">
    <w:abstractNumId w:val="46"/>
  </w:num>
  <w:num w:numId="32" w16cid:durableId="1190874470">
    <w:abstractNumId w:val="31"/>
  </w:num>
  <w:num w:numId="33" w16cid:durableId="981229998">
    <w:abstractNumId w:val="36"/>
  </w:num>
  <w:num w:numId="34" w16cid:durableId="1930699766">
    <w:abstractNumId w:val="27"/>
  </w:num>
  <w:num w:numId="35" w16cid:durableId="658117509">
    <w:abstractNumId w:val="42"/>
  </w:num>
  <w:num w:numId="36" w16cid:durableId="1057096599">
    <w:abstractNumId w:val="16"/>
  </w:num>
  <w:num w:numId="37" w16cid:durableId="1326974035">
    <w:abstractNumId w:val="48"/>
  </w:num>
  <w:num w:numId="38" w16cid:durableId="529294119">
    <w:abstractNumId w:val="33"/>
  </w:num>
  <w:num w:numId="39" w16cid:durableId="1866166759">
    <w:abstractNumId w:val="17"/>
  </w:num>
  <w:num w:numId="40" w16cid:durableId="10492142">
    <w:abstractNumId w:val="45"/>
  </w:num>
  <w:num w:numId="41" w16cid:durableId="385298760">
    <w:abstractNumId w:val="13"/>
  </w:num>
  <w:num w:numId="42" w16cid:durableId="722876218">
    <w:abstractNumId w:val="18"/>
  </w:num>
  <w:num w:numId="43" w16cid:durableId="1254582425">
    <w:abstractNumId w:val="39"/>
  </w:num>
  <w:num w:numId="44" w16cid:durableId="1621524363">
    <w:abstractNumId w:val="43"/>
  </w:num>
  <w:num w:numId="45" w16cid:durableId="379943569">
    <w:abstractNumId w:val="21"/>
  </w:num>
  <w:num w:numId="46" w16cid:durableId="706611928">
    <w:abstractNumId w:val="29"/>
  </w:num>
  <w:num w:numId="47" w16cid:durableId="1483473051">
    <w:abstractNumId w:val="9"/>
  </w:num>
  <w:num w:numId="48" w16cid:durableId="389352435">
    <w:abstractNumId w:val="30"/>
  </w:num>
  <w:num w:numId="49" w16cid:durableId="640693559">
    <w:abstractNumId w:val="19"/>
  </w:num>
  <w:num w:numId="50" w16cid:durableId="308898643">
    <w:abstractNumId w:val="2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Pierre Vergnaud">
    <w15:presenceInfo w15:providerId="AD" w15:userId="S-1-5-21-2138598550-2124843040-3657713978-79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2FE"/>
    <w:rsid w:val="0000053E"/>
    <w:rsid w:val="00000DAA"/>
    <w:rsid w:val="00010879"/>
    <w:rsid w:val="00012B33"/>
    <w:rsid w:val="00013A3D"/>
    <w:rsid w:val="0001614A"/>
    <w:rsid w:val="00016C9A"/>
    <w:rsid w:val="00017331"/>
    <w:rsid w:val="00017946"/>
    <w:rsid w:val="00024030"/>
    <w:rsid w:val="00024985"/>
    <w:rsid w:val="000251BB"/>
    <w:rsid w:val="00027223"/>
    <w:rsid w:val="000324D5"/>
    <w:rsid w:val="00033166"/>
    <w:rsid w:val="000340F5"/>
    <w:rsid w:val="00036A84"/>
    <w:rsid w:val="000424BB"/>
    <w:rsid w:val="00042964"/>
    <w:rsid w:val="000444D3"/>
    <w:rsid w:val="00047902"/>
    <w:rsid w:val="00051109"/>
    <w:rsid w:val="00052DF6"/>
    <w:rsid w:val="00054220"/>
    <w:rsid w:val="00055936"/>
    <w:rsid w:val="00057A3A"/>
    <w:rsid w:val="000620E0"/>
    <w:rsid w:val="000637FA"/>
    <w:rsid w:val="000638BB"/>
    <w:rsid w:val="00064544"/>
    <w:rsid w:val="00065924"/>
    <w:rsid w:val="00065ADF"/>
    <w:rsid w:val="000721A4"/>
    <w:rsid w:val="000721B3"/>
    <w:rsid w:val="00074BDE"/>
    <w:rsid w:val="0007621A"/>
    <w:rsid w:val="0007657F"/>
    <w:rsid w:val="00083AD7"/>
    <w:rsid w:val="000869FA"/>
    <w:rsid w:val="00096733"/>
    <w:rsid w:val="000970D8"/>
    <w:rsid w:val="000A01DE"/>
    <w:rsid w:val="000A0273"/>
    <w:rsid w:val="000A0D8D"/>
    <w:rsid w:val="000A109E"/>
    <w:rsid w:val="000A66A5"/>
    <w:rsid w:val="000A6D71"/>
    <w:rsid w:val="000A775C"/>
    <w:rsid w:val="000B0B1C"/>
    <w:rsid w:val="000B288F"/>
    <w:rsid w:val="000B64D8"/>
    <w:rsid w:val="000B7922"/>
    <w:rsid w:val="000C0759"/>
    <w:rsid w:val="000C55A9"/>
    <w:rsid w:val="000C67BB"/>
    <w:rsid w:val="000C7C47"/>
    <w:rsid w:val="000D1537"/>
    <w:rsid w:val="000D1BD5"/>
    <w:rsid w:val="000D1CEF"/>
    <w:rsid w:val="000D31E1"/>
    <w:rsid w:val="000D7199"/>
    <w:rsid w:val="000E5140"/>
    <w:rsid w:val="000F1C04"/>
    <w:rsid w:val="000F1FD6"/>
    <w:rsid w:val="000F26DB"/>
    <w:rsid w:val="000F3C52"/>
    <w:rsid w:val="000F4B0B"/>
    <w:rsid w:val="000F4BD2"/>
    <w:rsid w:val="000F5ECD"/>
    <w:rsid w:val="00100BD6"/>
    <w:rsid w:val="00100DB4"/>
    <w:rsid w:val="00101EBC"/>
    <w:rsid w:val="0010331D"/>
    <w:rsid w:val="00105C81"/>
    <w:rsid w:val="00106C3D"/>
    <w:rsid w:val="001125C7"/>
    <w:rsid w:val="00113020"/>
    <w:rsid w:val="001159FC"/>
    <w:rsid w:val="00117B04"/>
    <w:rsid w:val="001219D8"/>
    <w:rsid w:val="001229DF"/>
    <w:rsid w:val="00123D7B"/>
    <w:rsid w:val="00125D91"/>
    <w:rsid w:val="00125FD0"/>
    <w:rsid w:val="00126A8E"/>
    <w:rsid w:val="0013053D"/>
    <w:rsid w:val="00133902"/>
    <w:rsid w:val="00134ACA"/>
    <w:rsid w:val="001362CD"/>
    <w:rsid w:val="0013679C"/>
    <w:rsid w:val="00137108"/>
    <w:rsid w:val="00142908"/>
    <w:rsid w:val="00143F9F"/>
    <w:rsid w:val="00145C5D"/>
    <w:rsid w:val="00154577"/>
    <w:rsid w:val="00154D61"/>
    <w:rsid w:val="001574E8"/>
    <w:rsid w:val="00157798"/>
    <w:rsid w:val="00161156"/>
    <w:rsid w:val="001636F3"/>
    <w:rsid w:val="001640A3"/>
    <w:rsid w:val="00164447"/>
    <w:rsid w:val="0017271D"/>
    <w:rsid w:val="00173477"/>
    <w:rsid w:val="00173835"/>
    <w:rsid w:val="00174C3C"/>
    <w:rsid w:val="0017572A"/>
    <w:rsid w:val="00176FCD"/>
    <w:rsid w:val="001808A2"/>
    <w:rsid w:val="00182925"/>
    <w:rsid w:val="00183230"/>
    <w:rsid w:val="0018400F"/>
    <w:rsid w:val="00185682"/>
    <w:rsid w:val="00187458"/>
    <w:rsid w:val="00187768"/>
    <w:rsid w:val="001916D6"/>
    <w:rsid w:val="001A0950"/>
    <w:rsid w:val="001A1951"/>
    <w:rsid w:val="001A2926"/>
    <w:rsid w:val="001A3ACC"/>
    <w:rsid w:val="001A416C"/>
    <w:rsid w:val="001A6678"/>
    <w:rsid w:val="001A68EE"/>
    <w:rsid w:val="001B2C68"/>
    <w:rsid w:val="001B5D1A"/>
    <w:rsid w:val="001C0327"/>
    <w:rsid w:val="001C513C"/>
    <w:rsid w:val="001C6D68"/>
    <w:rsid w:val="001C74CF"/>
    <w:rsid w:val="001D0E2E"/>
    <w:rsid w:val="001D1B73"/>
    <w:rsid w:val="001D1C1F"/>
    <w:rsid w:val="001D41D0"/>
    <w:rsid w:val="001D5228"/>
    <w:rsid w:val="001D6265"/>
    <w:rsid w:val="001D630D"/>
    <w:rsid w:val="001D7333"/>
    <w:rsid w:val="001D7EC1"/>
    <w:rsid w:val="001E0366"/>
    <w:rsid w:val="001E2724"/>
    <w:rsid w:val="001E37C1"/>
    <w:rsid w:val="001F077D"/>
    <w:rsid w:val="001F0E89"/>
    <w:rsid w:val="001F1F75"/>
    <w:rsid w:val="001F27AF"/>
    <w:rsid w:val="001F3B18"/>
    <w:rsid w:val="001F53BA"/>
    <w:rsid w:val="001F6C5D"/>
    <w:rsid w:val="00205288"/>
    <w:rsid w:val="00205D53"/>
    <w:rsid w:val="00210BBE"/>
    <w:rsid w:val="00210F66"/>
    <w:rsid w:val="00210FC3"/>
    <w:rsid w:val="002200C7"/>
    <w:rsid w:val="00222326"/>
    <w:rsid w:val="0022591A"/>
    <w:rsid w:val="00225F17"/>
    <w:rsid w:val="00231727"/>
    <w:rsid w:val="00231C7E"/>
    <w:rsid w:val="00233293"/>
    <w:rsid w:val="00234CB9"/>
    <w:rsid w:val="002376D1"/>
    <w:rsid w:val="00237F8C"/>
    <w:rsid w:val="002403C4"/>
    <w:rsid w:val="00241FC0"/>
    <w:rsid w:val="00242953"/>
    <w:rsid w:val="0024546F"/>
    <w:rsid w:val="00245500"/>
    <w:rsid w:val="00245B72"/>
    <w:rsid w:val="00254FE2"/>
    <w:rsid w:val="0025661B"/>
    <w:rsid w:val="00260DF1"/>
    <w:rsid w:val="00261D78"/>
    <w:rsid w:val="002644C6"/>
    <w:rsid w:val="00264B2B"/>
    <w:rsid w:val="002667A4"/>
    <w:rsid w:val="002762F9"/>
    <w:rsid w:val="00280F67"/>
    <w:rsid w:val="00281B4C"/>
    <w:rsid w:val="00284093"/>
    <w:rsid w:val="00284C5E"/>
    <w:rsid w:val="00287CAA"/>
    <w:rsid w:val="00293F4F"/>
    <w:rsid w:val="002A17A4"/>
    <w:rsid w:val="002A1E0B"/>
    <w:rsid w:val="002A3E54"/>
    <w:rsid w:val="002A3FCF"/>
    <w:rsid w:val="002A634B"/>
    <w:rsid w:val="002A687B"/>
    <w:rsid w:val="002A69A7"/>
    <w:rsid w:val="002A6E75"/>
    <w:rsid w:val="002B0194"/>
    <w:rsid w:val="002B4BFC"/>
    <w:rsid w:val="002B5459"/>
    <w:rsid w:val="002C037D"/>
    <w:rsid w:val="002C15B9"/>
    <w:rsid w:val="002C3977"/>
    <w:rsid w:val="002C4C19"/>
    <w:rsid w:val="002C5447"/>
    <w:rsid w:val="002C615F"/>
    <w:rsid w:val="002D0C2C"/>
    <w:rsid w:val="002E1B47"/>
    <w:rsid w:val="002E2BE2"/>
    <w:rsid w:val="002E3930"/>
    <w:rsid w:val="002F1831"/>
    <w:rsid w:val="002F1F56"/>
    <w:rsid w:val="002F2881"/>
    <w:rsid w:val="002F3671"/>
    <w:rsid w:val="002F53C1"/>
    <w:rsid w:val="0030101F"/>
    <w:rsid w:val="00301260"/>
    <w:rsid w:val="003022F8"/>
    <w:rsid w:val="00302B4A"/>
    <w:rsid w:val="00303EBD"/>
    <w:rsid w:val="003104CE"/>
    <w:rsid w:val="003166B3"/>
    <w:rsid w:val="00321A36"/>
    <w:rsid w:val="00322A1F"/>
    <w:rsid w:val="003243D2"/>
    <w:rsid w:val="0032548C"/>
    <w:rsid w:val="00325609"/>
    <w:rsid w:val="0032789E"/>
    <w:rsid w:val="00332271"/>
    <w:rsid w:val="00332437"/>
    <w:rsid w:val="00333A52"/>
    <w:rsid w:val="003362E5"/>
    <w:rsid w:val="00336939"/>
    <w:rsid w:val="00346FE0"/>
    <w:rsid w:val="00356F27"/>
    <w:rsid w:val="00361071"/>
    <w:rsid w:val="00361AF0"/>
    <w:rsid w:val="003627DC"/>
    <w:rsid w:val="00362B45"/>
    <w:rsid w:val="00370D3A"/>
    <w:rsid w:val="003726D0"/>
    <w:rsid w:val="00372AAF"/>
    <w:rsid w:val="003742F8"/>
    <w:rsid w:val="00377CDB"/>
    <w:rsid w:val="003924D8"/>
    <w:rsid w:val="00394FA9"/>
    <w:rsid w:val="003959BE"/>
    <w:rsid w:val="00395A99"/>
    <w:rsid w:val="00396A7B"/>
    <w:rsid w:val="003970FA"/>
    <w:rsid w:val="003A2914"/>
    <w:rsid w:val="003A2A12"/>
    <w:rsid w:val="003A2DEE"/>
    <w:rsid w:val="003A4C46"/>
    <w:rsid w:val="003A7563"/>
    <w:rsid w:val="003B16F7"/>
    <w:rsid w:val="003B4B7D"/>
    <w:rsid w:val="003B6A7E"/>
    <w:rsid w:val="003B7DA9"/>
    <w:rsid w:val="003C044F"/>
    <w:rsid w:val="003C0D14"/>
    <w:rsid w:val="003C0D7E"/>
    <w:rsid w:val="003C0F79"/>
    <w:rsid w:val="003C37DB"/>
    <w:rsid w:val="003C569A"/>
    <w:rsid w:val="003C7839"/>
    <w:rsid w:val="003D08B1"/>
    <w:rsid w:val="003D0CCF"/>
    <w:rsid w:val="003D1DDC"/>
    <w:rsid w:val="003D31C4"/>
    <w:rsid w:val="003D6064"/>
    <w:rsid w:val="003E2FCE"/>
    <w:rsid w:val="003E3B47"/>
    <w:rsid w:val="003E722E"/>
    <w:rsid w:val="003F2449"/>
    <w:rsid w:val="003F3106"/>
    <w:rsid w:val="003F3921"/>
    <w:rsid w:val="003F4EF9"/>
    <w:rsid w:val="003F69A1"/>
    <w:rsid w:val="003F6EC2"/>
    <w:rsid w:val="004016D5"/>
    <w:rsid w:val="00402191"/>
    <w:rsid w:val="00402C6E"/>
    <w:rsid w:val="0040414C"/>
    <w:rsid w:val="00404EBA"/>
    <w:rsid w:val="00405945"/>
    <w:rsid w:val="00406543"/>
    <w:rsid w:val="00411418"/>
    <w:rsid w:val="00414F4B"/>
    <w:rsid w:val="004167B3"/>
    <w:rsid w:val="004202C8"/>
    <w:rsid w:val="0042213D"/>
    <w:rsid w:val="00423215"/>
    <w:rsid w:val="0042375A"/>
    <w:rsid w:val="00423A98"/>
    <w:rsid w:val="004273CF"/>
    <w:rsid w:val="004329F5"/>
    <w:rsid w:val="004336B9"/>
    <w:rsid w:val="00436568"/>
    <w:rsid w:val="004378AC"/>
    <w:rsid w:val="00437AD7"/>
    <w:rsid w:val="00441E24"/>
    <w:rsid w:val="004439EF"/>
    <w:rsid w:val="00444617"/>
    <w:rsid w:val="00445909"/>
    <w:rsid w:val="00451101"/>
    <w:rsid w:val="004555A8"/>
    <w:rsid w:val="00457853"/>
    <w:rsid w:val="004605EB"/>
    <w:rsid w:val="004650AA"/>
    <w:rsid w:val="004660D6"/>
    <w:rsid w:val="004677C2"/>
    <w:rsid w:val="004679D0"/>
    <w:rsid w:val="00470EE1"/>
    <w:rsid w:val="00474DBC"/>
    <w:rsid w:val="00475119"/>
    <w:rsid w:val="00480975"/>
    <w:rsid w:val="00486888"/>
    <w:rsid w:val="00490C01"/>
    <w:rsid w:val="00493CD4"/>
    <w:rsid w:val="00497968"/>
    <w:rsid w:val="00497D63"/>
    <w:rsid w:val="004A19BE"/>
    <w:rsid w:val="004A3A11"/>
    <w:rsid w:val="004A3E13"/>
    <w:rsid w:val="004A48FE"/>
    <w:rsid w:val="004B4547"/>
    <w:rsid w:val="004B58AA"/>
    <w:rsid w:val="004B6DF6"/>
    <w:rsid w:val="004C1D87"/>
    <w:rsid w:val="004C529C"/>
    <w:rsid w:val="004C690D"/>
    <w:rsid w:val="004C6C76"/>
    <w:rsid w:val="004D3D70"/>
    <w:rsid w:val="004D5E83"/>
    <w:rsid w:val="004E228D"/>
    <w:rsid w:val="004E3453"/>
    <w:rsid w:val="004E5392"/>
    <w:rsid w:val="004E6609"/>
    <w:rsid w:val="004F0C2C"/>
    <w:rsid w:val="004F0FE6"/>
    <w:rsid w:val="004F29DF"/>
    <w:rsid w:val="00501ADE"/>
    <w:rsid w:val="00501F1D"/>
    <w:rsid w:val="00502A6A"/>
    <w:rsid w:val="00503428"/>
    <w:rsid w:val="0050643E"/>
    <w:rsid w:val="00506D54"/>
    <w:rsid w:val="0051377B"/>
    <w:rsid w:val="0051525F"/>
    <w:rsid w:val="00523A13"/>
    <w:rsid w:val="00524644"/>
    <w:rsid w:val="00524DB1"/>
    <w:rsid w:val="00530CF2"/>
    <w:rsid w:val="005310C2"/>
    <w:rsid w:val="00531469"/>
    <w:rsid w:val="005358F9"/>
    <w:rsid w:val="005365B8"/>
    <w:rsid w:val="005377F3"/>
    <w:rsid w:val="00540F2A"/>
    <w:rsid w:val="00541252"/>
    <w:rsid w:val="00541695"/>
    <w:rsid w:val="00544A38"/>
    <w:rsid w:val="005459F8"/>
    <w:rsid w:val="00545E5E"/>
    <w:rsid w:val="00551DF7"/>
    <w:rsid w:val="005525C0"/>
    <w:rsid w:val="00552EE5"/>
    <w:rsid w:val="00553ACA"/>
    <w:rsid w:val="00553B2C"/>
    <w:rsid w:val="00554DB6"/>
    <w:rsid w:val="00556968"/>
    <w:rsid w:val="005643DD"/>
    <w:rsid w:val="00565225"/>
    <w:rsid w:val="005660F2"/>
    <w:rsid w:val="0056716D"/>
    <w:rsid w:val="005677E2"/>
    <w:rsid w:val="00571B42"/>
    <w:rsid w:val="00574A3F"/>
    <w:rsid w:val="00575EA1"/>
    <w:rsid w:val="00581DC0"/>
    <w:rsid w:val="005873A5"/>
    <w:rsid w:val="0059268A"/>
    <w:rsid w:val="00593DB3"/>
    <w:rsid w:val="005948BC"/>
    <w:rsid w:val="00595D04"/>
    <w:rsid w:val="005973DB"/>
    <w:rsid w:val="005975AC"/>
    <w:rsid w:val="005A0F55"/>
    <w:rsid w:val="005A189C"/>
    <w:rsid w:val="005A1FF2"/>
    <w:rsid w:val="005A2E74"/>
    <w:rsid w:val="005A3478"/>
    <w:rsid w:val="005A3A7E"/>
    <w:rsid w:val="005A43D4"/>
    <w:rsid w:val="005A476E"/>
    <w:rsid w:val="005A6E2B"/>
    <w:rsid w:val="005A7766"/>
    <w:rsid w:val="005B1146"/>
    <w:rsid w:val="005B6D26"/>
    <w:rsid w:val="005B7605"/>
    <w:rsid w:val="005C1238"/>
    <w:rsid w:val="005C176E"/>
    <w:rsid w:val="005C2AAC"/>
    <w:rsid w:val="005C5018"/>
    <w:rsid w:val="005C6715"/>
    <w:rsid w:val="005D42B7"/>
    <w:rsid w:val="005D7FAA"/>
    <w:rsid w:val="005E01CA"/>
    <w:rsid w:val="005E233D"/>
    <w:rsid w:val="005E32CA"/>
    <w:rsid w:val="005E602B"/>
    <w:rsid w:val="005E66F4"/>
    <w:rsid w:val="005F2607"/>
    <w:rsid w:val="005F46E8"/>
    <w:rsid w:val="005F4A86"/>
    <w:rsid w:val="00601057"/>
    <w:rsid w:val="006037D6"/>
    <w:rsid w:val="006048BE"/>
    <w:rsid w:val="00607B56"/>
    <w:rsid w:val="006123BF"/>
    <w:rsid w:val="00615000"/>
    <w:rsid w:val="00620D69"/>
    <w:rsid w:val="00626806"/>
    <w:rsid w:val="00631341"/>
    <w:rsid w:val="00632BF3"/>
    <w:rsid w:val="0063432C"/>
    <w:rsid w:val="006349D6"/>
    <w:rsid w:val="00634F7A"/>
    <w:rsid w:val="006354CE"/>
    <w:rsid w:val="00636221"/>
    <w:rsid w:val="00636326"/>
    <w:rsid w:val="0063696E"/>
    <w:rsid w:val="0063702E"/>
    <w:rsid w:val="00637C2B"/>
    <w:rsid w:val="006415F3"/>
    <w:rsid w:val="00642AC8"/>
    <w:rsid w:val="0064389A"/>
    <w:rsid w:val="00644470"/>
    <w:rsid w:val="006515C4"/>
    <w:rsid w:val="00651B41"/>
    <w:rsid w:val="00655B61"/>
    <w:rsid w:val="00656349"/>
    <w:rsid w:val="00660DD3"/>
    <w:rsid w:val="00661532"/>
    <w:rsid w:val="00665B11"/>
    <w:rsid w:val="0067130E"/>
    <w:rsid w:val="00673D02"/>
    <w:rsid w:val="0067656F"/>
    <w:rsid w:val="00677D10"/>
    <w:rsid w:val="006801CD"/>
    <w:rsid w:val="0068116B"/>
    <w:rsid w:val="0068157A"/>
    <w:rsid w:val="00683959"/>
    <w:rsid w:val="0069120E"/>
    <w:rsid w:val="00691D45"/>
    <w:rsid w:val="006925A5"/>
    <w:rsid w:val="00692F67"/>
    <w:rsid w:val="00694F3A"/>
    <w:rsid w:val="006977BD"/>
    <w:rsid w:val="006A31E2"/>
    <w:rsid w:val="006A4A3E"/>
    <w:rsid w:val="006A78D2"/>
    <w:rsid w:val="006B0E4F"/>
    <w:rsid w:val="006B0ECF"/>
    <w:rsid w:val="006B117E"/>
    <w:rsid w:val="006B2E6D"/>
    <w:rsid w:val="006B32C1"/>
    <w:rsid w:val="006B6198"/>
    <w:rsid w:val="006C0544"/>
    <w:rsid w:val="006C06E6"/>
    <w:rsid w:val="006C0E44"/>
    <w:rsid w:val="006C2975"/>
    <w:rsid w:val="006C3CD0"/>
    <w:rsid w:val="006C3D11"/>
    <w:rsid w:val="006C3DC9"/>
    <w:rsid w:val="006C67E3"/>
    <w:rsid w:val="006C7E71"/>
    <w:rsid w:val="006D0F7C"/>
    <w:rsid w:val="006D50E7"/>
    <w:rsid w:val="006E273D"/>
    <w:rsid w:val="006F222E"/>
    <w:rsid w:val="006F4DDC"/>
    <w:rsid w:val="00701793"/>
    <w:rsid w:val="0070454D"/>
    <w:rsid w:val="00705C0D"/>
    <w:rsid w:val="00713C0C"/>
    <w:rsid w:val="00713CC7"/>
    <w:rsid w:val="00717893"/>
    <w:rsid w:val="00717F56"/>
    <w:rsid w:val="00721947"/>
    <w:rsid w:val="0073250E"/>
    <w:rsid w:val="00732685"/>
    <w:rsid w:val="007332D9"/>
    <w:rsid w:val="007333B0"/>
    <w:rsid w:val="0074017F"/>
    <w:rsid w:val="0074064A"/>
    <w:rsid w:val="00742486"/>
    <w:rsid w:val="00745804"/>
    <w:rsid w:val="007466BF"/>
    <w:rsid w:val="00753180"/>
    <w:rsid w:val="007548BB"/>
    <w:rsid w:val="00762A1A"/>
    <w:rsid w:val="00764411"/>
    <w:rsid w:val="00765F2B"/>
    <w:rsid w:val="00766C03"/>
    <w:rsid w:val="007747B3"/>
    <w:rsid w:val="00780979"/>
    <w:rsid w:val="00781C05"/>
    <w:rsid w:val="0078355C"/>
    <w:rsid w:val="007849A3"/>
    <w:rsid w:val="0078519B"/>
    <w:rsid w:val="007864FB"/>
    <w:rsid w:val="0079185F"/>
    <w:rsid w:val="007926DE"/>
    <w:rsid w:val="00792A24"/>
    <w:rsid w:val="00795416"/>
    <w:rsid w:val="007A35DA"/>
    <w:rsid w:val="007A361A"/>
    <w:rsid w:val="007B29F5"/>
    <w:rsid w:val="007B2CBC"/>
    <w:rsid w:val="007B335F"/>
    <w:rsid w:val="007B3984"/>
    <w:rsid w:val="007B3D57"/>
    <w:rsid w:val="007B3EA7"/>
    <w:rsid w:val="007B5B08"/>
    <w:rsid w:val="007B7F09"/>
    <w:rsid w:val="007C5DEE"/>
    <w:rsid w:val="007D248E"/>
    <w:rsid w:val="007D4854"/>
    <w:rsid w:val="007D736F"/>
    <w:rsid w:val="007E0AD8"/>
    <w:rsid w:val="007E0B13"/>
    <w:rsid w:val="007E15B6"/>
    <w:rsid w:val="007E23E3"/>
    <w:rsid w:val="007E2FFE"/>
    <w:rsid w:val="007E466E"/>
    <w:rsid w:val="007E49D1"/>
    <w:rsid w:val="007E5DAD"/>
    <w:rsid w:val="007F09B3"/>
    <w:rsid w:val="007F0FDB"/>
    <w:rsid w:val="007F4FED"/>
    <w:rsid w:val="008004BA"/>
    <w:rsid w:val="0080065C"/>
    <w:rsid w:val="00801834"/>
    <w:rsid w:val="00802B5D"/>
    <w:rsid w:val="00806109"/>
    <w:rsid w:val="00806925"/>
    <w:rsid w:val="00807CAC"/>
    <w:rsid w:val="00807EA3"/>
    <w:rsid w:val="00812090"/>
    <w:rsid w:val="00812FF2"/>
    <w:rsid w:val="00814452"/>
    <w:rsid w:val="008177EF"/>
    <w:rsid w:val="00824D0F"/>
    <w:rsid w:val="008252BE"/>
    <w:rsid w:val="00830B24"/>
    <w:rsid w:val="0083244A"/>
    <w:rsid w:val="008326F3"/>
    <w:rsid w:val="00834094"/>
    <w:rsid w:val="008343D0"/>
    <w:rsid w:val="00836066"/>
    <w:rsid w:val="008360A1"/>
    <w:rsid w:val="00840576"/>
    <w:rsid w:val="00844B8A"/>
    <w:rsid w:val="00844DB1"/>
    <w:rsid w:val="00845893"/>
    <w:rsid w:val="00845C5A"/>
    <w:rsid w:val="0084685F"/>
    <w:rsid w:val="0085026E"/>
    <w:rsid w:val="0085096D"/>
    <w:rsid w:val="00850B98"/>
    <w:rsid w:val="00855B8B"/>
    <w:rsid w:val="00860BBA"/>
    <w:rsid w:val="00861026"/>
    <w:rsid w:val="008618B4"/>
    <w:rsid w:val="00862C3F"/>
    <w:rsid w:val="00863DDA"/>
    <w:rsid w:val="0086646E"/>
    <w:rsid w:val="00870BE1"/>
    <w:rsid w:val="00871C7D"/>
    <w:rsid w:val="008743E2"/>
    <w:rsid w:val="008802A5"/>
    <w:rsid w:val="008803CB"/>
    <w:rsid w:val="0088156F"/>
    <w:rsid w:val="00885549"/>
    <w:rsid w:val="00885D67"/>
    <w:rsid w:val="00892550"/>
    <w:rsid w:val="00892CC3"/>
    <w:rsid w:val="008931C1"/>
    <w:rsid w:val="008A2615"/>
    <w:rsid w:val="008A4380"/>
    <w:rsid w:val="008A4A82"/>
    <w:rsid w:val="008A4F7D"/>
    <w:rsid w:val="008A530C"/>
    <w:rsid w:val="008A619E"/>
    <w:rsid w:val="008A69D2"/>
    <w:rsid w:val="008A7325"/>
    <w:rsid w:val="008A774F"/>
    <w:rsid w:val="008B309C"/>
    <w:rsid w:val="008C19A6"/>
    <w:rsid w:val="008C3164"/>
    <w:rsid w:val="008C32D6"/>
    <w:rsid w:val="008C4B5A"/>
    <w:rsid w:val="008C4F41"/>
    <w:rsid w:val="008C532C"/>
    <w:rsid w:val="008C5D58"/>
    <w:rsid w:val="008C5FC9"/>
    <w:rsid w:val="008C62AF"/>
    <w:rsid w:val="008C7EB6"/>
    <w:rsid w:val="008D2F40"/>
    <w:rsid w:val="008D3761"/>
    <w:rsid w:val="008D4CBC"/>
    <w:rsid w:val="008D7074"/>
    <w:rsid w:val="008D78D7"/>
    <w:rsid w:val="008E07CF"/>
    <w:rsid w:val="008E43FA"/>
    <w:rsid w:val="008E4636"/>
    <w:rsid w:val="008E78D2"/>
    <w:rsid w:val="008E7BDB"/>
    <w:rsid w:val="008F5886"/>
    <w:rsid w:val="008F6616"/>
    <w:rsid w:val="008F6C5F"/>
    <w:rsid w:val="009031CB"/>
    <w:rsid w:val="0090335A"/>
    <w:rsid w:val="00903B12"/>
    <w:rsid w:val="00905A40"/>
    <w:rsid w:val="00914C64"/>
    <w:rsid w:val="00915AF6"/>
    <w:rsid w:val="00916389"/>
    <w:rsid w:val="00923B15"/>
    <w:rsid w:val="00925A89"/>
    <w:rsid w:val="00926F4B"/>
    <w:rsid w:val="0092762C"/>
    <w:rsid w:val="00931FD6"/>
    <w:rsid w:val="0093293D"/>
    <w:rsid w:val="00935AEC"/>
    <w:rsid w:val="00936E23"/>
    <w:rsid w:val="0094075D"/>
    <w:rsid w:val="0094123A"/>
    <w:rsid w:val="0094251D"/>
    <w:rsid w:val="00943861"/>
    <w:rsid w:val="0094564B"/>
    <w:rsid w:val="00945F17"/>
    <w:rsid w:val="00946B3E"/>
    <w:rsid w:val="009472AF"/>
    <w:rsid w:val="009476AC"/>
    <w:rsid w:val="009508FB"/>
    <w:rsid w:val="00950DA3"/>
    <w:rsid w:val="009514A1"/>
    <w:rsid w:val="00953543"/>
    <w:rsid w:val="00954340"/>
    <w:rsid w:val="00954433"/>
    <w:rsid w:val="00956A0D"/>
    <w:rsid w:val="00962617"/>
    <w:rsid w:val="00965AD3"/>
    <w:rsid w:val="00971FC7"/>
    <w:rsid w:val="00972217"/>
    <w:rsid w:val="00973319"/>
    <w:rsid w:val="00973E03"/>
    <w:rsid w:val="009752FF"/>
    <w:rsid w:val="00975390"/>
    <w:rsid w:val="009768BE"/>
    <w:rsid w:val="00977E79"/>
    <w:rsid w:val="00983D70"/>
    <w:rsid w:val="00985188"/>
    <w:rsid w:val="0098579F"/>
    <w:rsid w:val="00991437"/>
    <w:rsid w:val="0099579A"/>
    <w:rsid w:val="009A0260"/>
    <w:rsid w:val="009A2593"/>
    <w:rsid w:val="009A3EDB"/>
    <w:rsid w:val="009A405C"/>
    <w:rsid w:val="009A6B94"/>
    <w:rsid w:val="009B17AD"/>
    <w:rsid w:val="009B21D8"/>
    <w:rsid w:val="009B62A6"/>
    <w:rsid w:val="009B63C5"/>
    <w:rsid w:val="009B6EB6"/>
    <w:rsid w:val="009C0D6C"/>
    <w:rsid w:val="009C1C3B"/>
    <w:rsid w:val="009C293C"/>
    <w:rsid w:val="009C3B5F"/>
    <w:rsid w:val="009C6E3C"/>
    <w:rsid w:val="009D1B6D"/>
    <w:rsid w:val="009D29BB"/>
    <w:rsid w:val="009D36FF"/>
    <w:rsid w:val="009D4920"/>
    <w:rsid w:val="009D4A54"/>
    <w:rsid w:val="009D6C9A"/>
    <w:rsid w:val="009E5A8D"/>
    <w:rsid w:val="009E7C00"/>
    <w:rsid w:val="009F22CB"/>
    <w:rsid w:val="009F2478"/>
    <w:rsid w:val="009F2753"/>
    <w:rsid w:val="009F2ED9"/>
    <w:rsid w:val="009F5C9F"/>
    <w:rsid w:val="009F5D72"/>
    <w:rsid w:val="00A02016"/>
    <w:rsid w:val="00A02546"/>
    <w:rsid w:val="00A0341F"/>
    <w:rsid w:val="00A11370"/>
    <w:rsid w:val="00A127E3"/>
    <w:rsid w:val="00A1463A"/>
    <w:rsid w:val="00A16CDA"/>
    <w:rsid w:val="00A21371"/>
    <w:rsid w:val="00A266B6"/>
    <w:rsid w:val="00A35009"/>
    <w:rsid w:val="00A35F14"/>
    <w:rsid w:val="00A36230"/>
    <w:rsid w:val="00A36723"/>
    <w:rsid w:val="00A40731"/>
    <w:rsid w:val="00A40B58"/>
    <w:rsid w:val="00A411FA"/>
    <w:rsid w:val="00A4316F"/>
    <w:rsid w:val="00A440DF"/>
    <w:rsid w:val="00A4438D"/>
    <w:rsid w:val="00A52803"/>
    <w:rsid w:val="00A60259"/>
    <w:rsid w:val="00A62ABE"/>
    <w:rsid w:val="00A64391"/>
    <w:rsid w:val="00A73354"/>
    <w:rsid w:val="00A741CC"/>
    <w:rsid w:val="00A7744F"/>
    <w:rsid w:val="00A7763A"/>
    <w:rsid w:val="00A81BB6"/>
    <w:rsid w:val="00A81F24"/>
    <w:rsid w:val="00A82B13"/>
    <w:rsid w:val="00A90ACE"/>
    <w:rsid w:val="00A9333A"/>
    <w:rsid w:val="00A96102"/>
    <w:rsid w:val="00A97051"/>
    <w:rsid w:val="00AA063C"/>
    <w:rsid w:val="00AC2F35"/>
    <w:rsid w:val="00AC36C3"/>
    <w:rsid w:val="00AC59FE"/>
    <w:rsid w:val="00AD17A1"/>
    <w:rsid w:val="00AD39AB"/>
    <w:rsid w:val="00AD6F72"/>
    <w:rsid w:val="00AD746F"/>
    <w:rsid w:val="00AE17C5"/>
    <w:rsid w:val="00AE1D38"/>
    <w:rsid w:val="00AE1D89"/>
    <w:rsid w:val="00AE1FF4"/>
    <w:rsid w:val="00AE47C9"/>
    <w:rsid w:val="00AE56C7"/>
    <w:rsid w:val="00AF09DC"/>
    <w:rsid w:val="00AF1195"/>
    <w:rsid w:val="00AF1664"/>
    <w:rsid w:val="00AF1845"/>
    <w:rsid w:val="00AF3B46"/>
    <w:rsid w:val="00AF67BB"/>
    <w:rsid w:val="00AF6B7A"/>
    <w:rsid w:val="00B009DB"/>
    <w:rsid w:val="00B018E7"/>
    <w:rsid w:val="00B02D98"/>
    <w:rsid w:val="00B03391"/>
    <w:rsid w:val="00B1321E"/>
    <w:rsid w:val="00B13487"/>
    <w:rsid w:val="00B139EF"/>
    <w:rsid w:val="00B168D0"/>
    <w:rsid w:val="00B21498"/>
    <w:rsid w:val="00B21AD8"/>
    <w:rsid w:val="00B22057"/>
    <w:rsid w:val="00B24B87"/>
    <w:rsid w:val="00B306C5"/>
    <w:rsid w:val="00B32478"/>
    <w:rsid w:val="00B328B6"/>
    <w:rsid w:val="00B35059"/>
    <w:rsid w:val="00B36834"/>
    <w:rsid w:val="00B4076D"/>
    <w:rsid w:val="00B41C55"/>
    <w:rsid w:val="00B452F9"/>
    <w:rsid w:val="00B46C55"/>
    <w:rsid w:val="00B539F2"/>
    <w:rsid w:val="00B55312"/>
    <w:rsid w:val="00B553A0"/>
    <w:rsid w:val="00B56AFB"/>
    <w:rsid w:val="00B572D2"/>
    <w:rsid w:val="00B6075B"/>
    <w:rsid w:val="00B6141C"/>
    <w:rsid w:val="00B633E5"/>
    <w:rsid w:val="00B74DAE"/>
    <w:rsid w:val="00B760C7"/>
    <w:rsid w:val="00B7669A"/>
    <w:rsid w:val="00B770F9"/>
    <w:rsid w:val="00B8089D"/>
    <w:rsid w:val="00B8109D"/>
    <w:rsid w:val="00B828F8"/>
    <w:rsid w:val="00B86078"/>
    <w:rsid w:val="00B86ADA"/>
    <w:rsid w:val="00B87013"/>
    <w:rsid w:val="00B92E8D"/>
    <w:rsid w:val="00B93E67"/>
    <w:rsid w:val="00B94FF7"/>
    <w:rsid w:val="00B95B65"/>
    <w:rsid w:val="00BA010D"/>
    <w:rsid w:val="00BA66C3"/>
    <w:rsid w:val="00BB0B1B"/>
    <w:rsid w:val="00BB31E4"/>
    <w:rsid w:val="00BB49EA"/>
    <w:rsid w:val="00BB6E8C"/>
    <w:rsid w:val="00BC0190"/>
    <w:rsid w:val="00BC0EB7"/>
    <w:rsid w:val="00BC2C1B"/>
    <w:rsid w:val="00BC5933"/>
    <w:rsid w:val="00BC6013"/>
    <w:rsid w:val="00BD0D30"/>
    <w:rsid w:val="00BD1249"/>
    <w:rsid w:val="00BD4139"/>
    <w:rsid w:val="00BE0A3D"/>
    <w:rsid w:val="00BE0B73"/>
    <w:rsid w:val="00BE6292"/>
    <w:rsid w:val="00BE6B8B"/>
    <w:rsid w:val="00BE7AEB"/>
    <w:rsid w:val="00BF1421"/>
    <w:rsid w:val="00BF3EF3"/>
    <w:rsid w:val="00BF44EA"/>
    <w:rsid w:val="00BF58B5"/>
    <w:rsid w:val="00C0118A"/>
    <w:rsid w:val="00C06197"/>
    <w:rsid w:val="00C17018"/>
    <w:rsid w:val="00C2026D"/>
    <w:rsid w:val="00C20B2B"/>
    <w:rsid w:val="00C211B3"/>
    <w:rsid w:val="00C21D5D"/>
    <w:rsid w:val="00C22743"/>
    <w:rsid w:val="00C2309F"/>
    <w:rsid w:val="00C35A70"/>
    <w:rsid w:val="00C415AB"/>
    <w:rsid w:val="00C42BA3"/>
    <w:rsid w:val="00C432A6"/>
    <w:rsid w:val="00C44870"/>
    <w:rsid w:val="00C475F5"/>
    <w:rsid w:val="00C52CFA"/>
    <w:rsid w:val="00C530B6"/>
    <w:rsid w:val="00C56A62"/>
    <w:rsid w:val="00C61D35"/>
    <w:rsid w:val="00C64F5A"/>
    <w:rsid w:val="00C66F18"/>
    <w:rsid w:val="00C67051"/>
    <w:rsid w:val="00C72D8B"/>
    <w:rsid w:val="00C7320D"/>
    <w:rsid w:val="00C7344E"/>
    <w:rsid w:val="00C73DAB"/>
    <w:rsid w:val="00C85784"/>
    <w:rsid w:val="00C864A0"/>
    <w:rsid w:val="00C878F4"/>
    <w:rsid w:val="00C90B8A"/>
    <w:rsid w:val="00C90D93"/>
    <w:rsid w:val="00C96B2A"/>
    <w:rsid w:val="00CA3E5C"/>
    <w:rsid w:val="00CA4458"/>
    <w:rsid w:val="00CA5FC4"/>
    <w:rsid w:val="00CB1E19"/>
    <w:rsid w:val="00CB4C7E"/>
    <w:rsid w:val="00CB590E"/>
    <w:rsid w:val="00CB605C"/>
    <w:rsid w:val="00CB68CD"/>
    <w:rsid w:val="00CB6F13"/>
    <w:rsid w:val="00CC0D45"/>
    <w:rsid w:val="00CC5843"/>
    <w:rsid w:val="00CC58E4"/>
    <w:rsid w:val="00CD34AF"/>
    <w:rsid w:val="00CD378B"/>
    <w:rsid w:val="00CD46E1"/>
    <w:rsid w:val="00CD4C9F"/>
    <w:rsid w:val="00CE1F74"/>
    <w:rsid w:val="00CE20A3"/>
    <w:rsid w:val="00CE2F3D"/>
    <w:rsid w:val="00CE57FE"/>
    <w:rsid w:val="00CE5BD8"/>
    <w:rsid w:val="00CE71AD"/>
    <w:rsid w:val="00CF2F7D"/>
    <w:rsid w:val="00CF3697"/>
    <w:rsid w:val="00CF6361"/>
    <w:rsid w:val="00CF6F49"/>
    <w:rsid w:val="00D00CB7"/>
    <w:rsid w:val="00D00E64"/>
    <w:rsid w:val="00D01FF9"/>
    <w:rsid w:val="00D0481A"/>
    <w:rsid w:val="00D04FA4"/>
    <w:rsid w:val="00D05D1A"/>
    <w:rsid w:val="00D06FD0"/>
    <w:rsid w:val="00D11A3E"/>
    <w:rsid w:val="00D11DE3"/>
    <w:rsid w:val="00D135E7"/>
    <w:rsid w:val="00D202E9"/>
    <w:rsid w:val="00D20485"/>
    <w:rsid w:val="00D22AB8"/>
    <w:rsid w:val="00D22FE0"/>
    <w:rsid w:val="00D23141"/>
    <w:rsid w:val="00D26753"/>
    <w:rsid w:val="00D3000D"/>
    <w:rsid w:val="00D30CCD"/>
    <w:rsid w:val="00D30F9C"/>
    <w:rsid w:val="00D31267"/>
    <w:rsid w:val="00D33278"/>
    <w:rsid w:val="00D35B43"/>
    <w:rsid w:val="00D36ACC"/>
    <w:rsid w:val="00D428A0"/>
    <w:rsid w:val="00D43E58"/>
    <w:rsid w:val="00D43FAF"/>
    <w:rsid w:val="00D45BEB"/>
    <w:rsid w:val="00D47410"/>
    <w:rsid w:val="00D501D5"/>
    <w:rsid w:val="00D5107B"/>
    <w:rsid w:val="00D52649"/>
    <w:rsid w:val="00D557A0"/>
    <w:rsid w:val="00D56916"/>
    <w:rsid w:val="00D57623"/>
    <w:rsid w:val="00D63F6D"/>
    <w:rsid w:val="00D72765"/>
    <w:rsid w:val="00D72C69"/>
    <w:rsid w:val="00D74F00"/>
    <w:rsid w:val="00D75917"/>
    <w:rsid w:val="00D76576"/>
    <w:rsid w:val="00D77F6E"/>
    <w:rsid w:val="00D81B24"/>
    <w:rsid w:val="00D82AB6"/>
    <w:rsid w:val="00D842C9"/>
    <w:rsid w:val="00D856A7"/>
    <w:rsid w:val="00D860FE"/>
    <w:rsid w:val="00D864C1"/>
    <w:rsid w:val="00D86803"/>
    <w:rsid w:val="00D90140"/>
    <w:rsid w:val="00D90614"/>
    <w:rsid w:val="00D91184"/>
    <w:rsid w:val="00D9416E"/>
    <w:rsid w:val="00D951BC"/>
    <w:rsid w:val="00D961B0"/>
    <w:rsid w:val="00DA2675"/>
    <w:rsid w:val="00DA3DF7"/>
    <w:rsid w:val="00DA6EF5"/>
    <w:rsid w:val="00DB06AD"/>
    <w:rsid w:val="00DB0A00"/>
    <w:rsid w:val="00DB22EB"/>
    <w:rsid w:val="00DB37B7"/>
    <w:rsid w:val="00DB49FA"/>
    <w:rsid w:val="00DC0642"/>
    <w:rsid w:val="00DC16BD"/>
    <w:rsid w:val="00DC73CE"/>
    <w:rsid w:val="00DD1F79"/>
    <w:rsid w:val="00DD4CD1"/>
    <w:rsid w:val="00DD5459"/>
    <w:rsid w:val="00DD59B0"/>
    <w:rsid w:val="00DD6E81"/>
    <w:rsid w:val="00DE21CF"/>
    <w:rsid w:val="00DE3F04"/>
    <w:rsid w:val="00DF10E7"/>
    <w:rsid w:val="00DF11CF"/>
    <w:rsid w:val="00DF285B"/>
    <w:rsid w:val="00E0002E"/>
    <w:rsid w:val="00E00FB2"/>
    <w:rsid w:val="00E02760"/>
    <w:rsid w:val="00E03B84"/>
    <w:rsid w:val="00E044ED"/>
    <w:rsid w:val="00E06EDC"/>
    <w:rsid w:val="00E10749"/>
    <w:rsid w:val="00E11EA4"/>
    <w:rsid w:val="00E1432E"/>
    <w:rsid w:val="00E155C5"/>
    <w:rsid w:val="00E15638"/>
    <w:rsid w:val="00E21A7A"/>
    <w:rsid w:val="00E22FC7"/>
    <w:rsid w:val="00E237AA"/>
    <w:rsid w:val="00E25C86"/>
    <w:rsid w:val="00E302FE"/>
    <w:rsid w:val="00E33F40"/>
    <w:rsid w:val="00E45644"/>
    <w:rsid w:val="00E502BC"/>
    <w:rsid w:val="00E51420"/>
    <w:rsid w:val="00E522FE"/>
    <w:rsid w:val="00E54108"/>
    <w:rsid w:val="00E56279"/>
    <w:rsid w:val="00E569B1"/>
    <w:rsid w:val="00E57C38"/>
    <w:rsid w:val="00E618B0"/>
    <w:rsid w:val="00E63BCC"/>
    <w:rsid w:val="00E64F51"/>
    <w:rsid w:val="00E65D02"/>
    <w:rsid w:val="00E70E7A"/>
    <w:rsid w:val="00E71AAE"/>
    <w:rsid w:val="00E7636D"/>
    <w:rsid w:val="00E80025"/>
    <w:rsid w:val="00E8218E"/>
    <w:rsid w:val="00E87A62"/>
    <w:rsid w:val="00E905FD"/>
    <w:rsid w:val="00E94E35"/>
    <w:rsid w:val="00E95FB9"/>
    <w:rsid w:val="00E9731B"/>
    <w:rsid w:val="00EA43D4"/>
    <w:rsid w:val="00EA4571"/>
    <w:rsid w:val="00EB0180"/>
    <w:rsid w:val="00EB6AB1"/>
    <w:rsid w:val="00EC099B"/>
    <w:rsid w:val="00EC25D0"/>
    <w:rsid w:val="00EC5EEB"/>
    <w:rsid w:val="00ED1EC9"/>
    <w:rsid w:val="00ED2BB4"/>
    <w:rsid w:val="00EE23A4"/>
    <w:rsid w:val="00EE23DB"/>
    <w:rsid w:val="00EE30B7"/>
    <w:rsid w:val="00EE3331"/>
    <w:rsid w:val="00EE5F11"/>
    <w:rsid w:val="00EF413D"/>
    <w:rsid w:val="00EF466C"/>
    <w:rsid w:val="00EF6B40"/>
    <w:rsid w:val="00EF73A5"/>
    <w:rsid w:val="00EF7AEF"/>
    <w:rsid w:val="00EF7B80"/>
    <w:rsid w:val="00F002EB"/>
    <w:rsid w:val="00F00E32"/>
    <w:rsid w:val="00F1125D"/>
    <w:rsid w:val="00F14964"/>
    <w:rsid w:val="00F15050"/>
    <w:rsid w:val="00F179F6"/>
    <w:rsid w:val="00F20EF8"/>
    <w:rsid w:val="00F222E3"/>
    <w:rsid w:val="00F2325F"/>
    <w:rsid w:val="00F32F52"/>
    <w:rsid w:val="00F338EA"/>
    <w:rsid w:val="00F33B31"/>
    <w:rsid w:val="00F34555"/>
    <w:rsid w:val="00F345B8"/>
    <w:rsid w:val="00F3545C"/>
    <w:rsid w:val="00F35F32"/>
    <w:rsid w:val="00F43C00"/>
    <w:rsid w:val="00F453DD"/>
    <w:rsid w:val="00F5007F"/>
    <w:rsid w:val="00F504D8"/>
    <w:rsid w:val="00F5165E"/>
    <w:rsid w:val="00F524F1"/>
    <w:rsid w:val="00F564D9"/>
    <w:rsid w:val="00F5788D"/>
    <w:rsid w:val="00F60200"/>
    <w:rsid w:val="00F6161F"/>
    <w:rsid w:val="00F63501"/>
    <w:rsid w:val="00F64A2B"/>
    <w:rsid w:val="00F657D3"/>
    <w:rsid w:val="00F801F1"/>
    <w:rsid w:val="00F83CCE"/>
    <w:rsid w:val="00F86BDD"/>
    <w:rsid w:val="00F87686"/>
    <w:rsid w:val="00F901ED"/>
    <w:rsid w:val="00F906B7"/>
    <w:rsid w:val="00F93D05"/>
    <w:rsid w:val="00F94E7A"/>
    <w:rsid w:val="00F95E8D"/>
    <w:rsid w:val="00FA7B29"/>
    <w:rsid w:val="00FB2DE6"/>
    <w:rsid w:val="00FB3C66"/>
    <w:rsid w:val="00FB49CE"/>
    <w:rsid w:val="00FC1B90"/>
    <w:rsid w:val="00FD2D2F"/>
    <w:rsid w:val="00FD4CC4"/>
    <w:rsid w:val="00FD774B"/>
    <w:rsid w:val="00FD79DE"/>
    <w:rsid w:val="00FD7DB7"/>
    <w:rsid w:val="00FD7F94"/>
    <w:rsid w:val="00FE1A45"/>
    <w:rsid w:val="00FE4310"/>
    <w:rsid w:val="00FE69CF"/>
    <w:rsid w:val="00FF0246"/>
    <w:rsid w:val="00FF2202"/>
    <w:rsid w:val="00FF3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  <w14:docId w14:val="46672E58"/>
  <w15:chartTrackingRefBased/>
  <w15:docId w15:val="{4C1332B5-133B-4ECC-8288-FB4353B8B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727"/>
    <w:pPr>
      <w:autoSpaceDE w:val="0"/>
      <w:autoSpaceDN w:val="0"/>
      <w:adjustRightInd w:val="0"/>
      <w:jc w:val="both"/>
    </w:pPr>
    <w:rPr>
      <w:rFonts w:ascii="Tahoma" w:hAnsi="Tahoma" w:cs="Tahoma"/>
      <w:sz w:val="21"/>
      <w:szCs w:val="21"/>
    </w:rPr>
  </w:style>
  <w:style w:type="paragraph" w:styleId="Titre1">
    <w:name w:val="heading 1"/>
    <w:aliases w:val="Titre 1 jbl,H1,H11,H12,H111,t1,Titre 1 SQ,SousTitre,Partie,ASAPHeadin...,ASAPHeading 1,Titre1001"/>
    <w:basedOn w:val="Normal"/>
    <w:next w:val="Normal"/>
    <w:autoRedefine/>
    <w:qFormat/>
    <w:rsid w:val="00332437"/>
    <w:pPr>
      <w:numPr>
        <w:numId w:val="1"/>
      </w:numPr>
      <w:spacing w:before="480" w:after="240" w:line="360" w:lineRule="atLeast"/>
      <w:ind w:left="431" w:hanging="431"/>
      <w:outlineLvl w:val="0"/>
    </w:pPr>
    <w:rPr>
      <w:b/>
      <w:caps/>
      <w:sz w:val="28"/>
      <w:szCs w:val="28"/>
    </w:rPr>
  </w:style>
  <w:style w:type="paragraph" w:styleId="Titre2">
    <w:name w:val="heading 2"/>
    <w:aliases w:val="H2,Titre 2 jbl,H21,H22,H211,t2,Titre 2 SQ,InterTitre,Chapitre,Titre 2ter"/>
    <w:basedOn w:val="Normal"/>
    <w:next w:val="Normal"/>
    <w:autoRedefine/>
    <w:qFormat/>
    <w:rsid w:val="00E302FE"/>
    <w:pPr>
      <w:pBdr>
        <w:bottom w:val="double" w:sz="4" w:space="1" w:color="807B6C"/>
      </w:pBdr>
      <w:spacing w:before="360" w:after="240" w:line="360" w:lineRule="atLeast"/>
      <w:outlineLvl w:val="1"/>
    </w:pPr>
    <w:rPr>
      <w:b/>
      <w:color w:val="807B6C"/>
      <w:sz w:val="24"/>
    </w:rPr>
  </w:style>
  <w:style w:type="paragraph" w:styleId="Titre3">
    <w:name w:val="heading 3"/>
    <w:aliases w:val="Titre 3 jbl,H3,H31,H32,H311,t3,Titre 3 SQ,h3,l3,CT,3,Corps tableau,heading 3,Section,Sous titre,titre 3"/>
    <w:basedOn w:val="Normal"/>
    <w:next w:val="Normal"/>
    <w:autoRedefine/>
    <w:qFormat/>
    <w:rsid w:val="007B5B08"/>
    <w:pPr>
      <w:keepNext/>
      <w:numPr>
        <w:ilvl w:val="2"/>
        <w:numId w:val="25"/>
      </w:numPr>
      <w:tabs>
        <w:tab w:val="clear" w:pos="0"/>
      </w:tabs>
      <w:suppressAutoHyphens/>
      <w:jc w:val="center"/>
      <w:outlineLvl w:val="2"/>
    </w:pPr>
    <w:rPr>
      <w:u w:val="single"/>
    </w:rPr>
  </w:style>
  <w:style w:type="paragraph" w:styleId="Titre4">
    <w:name w:val="heading 4"/>
    <w:aliases w:val="Titre 4bis,Titre 0,Titre 4 SQ,H4,Module"/>
    <w:basedOn w:val="Normal"/>
    <w:next w:val="Normal"/>
    <w:qFormat/>
    <w:rsid w:val="00E302FE"/>
    <w:pPr>
      <w:spacing w:before="60"/>
      <w:outlineLvl w:val="3"/>
    </w:pPr>
    <w:rPr>
      <w:b/>
      <w:smallCaps/>
    </w:rPr>
  </w:style>
  <w:style w:type="paragraph" w:styleId="Titre5">
    <w:name w:val="heading 5"/>
    <w:aliases w:val="Bloc"/>
    <w:basedOn w:val="Normal"/>
    <w:next w:val="Normal"/>
    <w:qFormat/>
    <w:rsid w:val="00E302FE"/>
    <w:pPr>
      <w:numPr>
        <w:ilvl w:val="4"/>
        <w:numId w:val="1"/>
      </w:numPr>
      <w:spacing w:before="240" w:after="60"/>
      <w:outlineLvl w:val="4"/>
    </w:pPr>
  </w:style>
  <w:style w:type="paragraph" w:styleId="Titre6">
    <w:name w:val="heading 6"/>
    <w:aliases w:val="Annexe1"/>
    <w:basedOn w:val="Normal"/>
    <w:next w:val="Normal"/>
    <w:qFormat/>
    <w:rsid w:val="00E302FE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aliases w:val="Annexe2"/>
    <w:basedOn w:val="Normal"/>
    <w:next w:val="Normal"/>
    <w:qFormat/>
    <w:rsid w:val="00E302FE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aliases w:val="Annexe3"/>
    <w:basedOn w:val="Normal"/>
    <w:next w:val="Normal"/>
    <w:qFormat/>
    <w:rsid w:val="00E302FE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aliases w:val="Annexe4"/>
    <w:basedOn w:val="Normal"/>
    <w:next w:val="Normal"/>
    <w:qFormat/>
    <w:rsid w:val="00E302FE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aliases w:val="p"/>
    <w:basedOn w:val="Normal"/>
    <w:rsid w:val="00E302FE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link w:val="En-tteCar"/>
    <w:rsid w:val="00E302FE"/>
    <w:pPr>
      <w:tabs>
        <w:tab w:val="center" w:pos="4819"/>
        <w:tab w:val="right" w:pos="9071"/>
      </w:tabs>
    </w:pPr>
  </w:style>
  <w:style w:type="paragraph" w:styleId="Corpsdetexte">
    <w:name w:val="Body Text"/>
    <w:basedOn w:val="Normal"/>
    <w:rsid w:val="00E302FE"/>
    <w:pPr>
      <w:pBdr>
        <w:top w:val="single" w:sz="18" w:space="10" w:color="000080"/>
        <w:left w:val="single" w:sz="18" w:space="0" w:color="000080"/>
        <w:bottom w:val="single" w:sz="18" w:space="10" w:color="000080"/>
        <w:right w:val="single" w:sz="18" w:space="0" w:color="000080"/>
      </w:pBdr>
      <w:jc w:val="center"/>
    </w:pPr>
    <w:rPr>
      <w:b/>
      <w:bCs/>
      <w:caps/>
      <w:color w:val="000080"/>
      <w:sz w:val="40"/>
    </w:rPr>
  </w:style>
  <w:style w:type="paragraph" w:styleId="TM1">
    <w:name w:val="toc 1"/>
    <w:basedOn w:val="Normal"/>
    <w:next w:val="Normal"/>
    <w:autoRedefine/>
    <w:uiPriority w:val="39"/>
    <w:rsid w:val="001B5D1A"/>
    <w:pPr>
      <w:tabs>
        <w:tab w:val="left" w:pos="440"/>
        <w:tab w:val="left" w:pos="851"/>
        <w:tab w:val="left" w:pos="992"/>
        <w:tab w:val="right" w:leader="dot" w:pos="9203"/>
      </w:tabs>
      <w:spacing w:before="180"/>
      <w:jc w:val="left"/>
    </w:pPr>
    <w:rPr>
      <w:rFonts w:cs="Arial"/>
      <w:b/>
      <w:bCs/>
      <w:cap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E302FE"/>
    <w:pPr>
      <w:tabs>
        <w:tab w:val="left" w:pos="993"/>
        <w:tab w:val="left" w:pos="1701"/>
        <w:tab w:val="right" w:leader="dot" w:pos="9203"/>
      </w:tabs>
      <w:spacing w:before="60"/>
      <w:ind w:left="992" w:hanging="567"/>
      <w:jc w:val="left"/>
    </w:pPr>
    <w:rPr>
      <w:rFonts w:cs="Arial"/>
      <w:smallCaps/>
      <w:noProof/>
      <w:color w:val="807B6C"/>
      <w:szCs w:val="26"/>
    </w:rPr>
  </w:style>
  <w:style w:type="paragraph" w:styleId="TM3">
    <w:name w:val="toc 3"/>
    <w:basedOn w:val="Normal"/>
    <w:next w:val="Normal"/>
    <w:autoRedefine/>
    <w:uiPriority w:val="39"/>
    <w:rsid w:val="00E302FE"/>
    <w:pPr>
      <w:tabs>
        <w:tab w:val="left" w:pos="1701"/>
        <w:tab w:val="right" w:leader="dot" w:pos="9203"/>
      </w:tabs>
      <w:ind w:left="1701" w:hanging="708"/>
      <w:jc w:val="left"/>
    </w:pPr>
    <w:rPr>
      <w:rFonts w:cs="Arial"/>
      <w:i/>
      <w:iCs/>
      <w:noProof/>
      <w:sz w:val="18"/>
      <w:szCs w:val="24"/>
    </w:rPr>
  </w:style>
  <w:style w:type="paragraph" w:styleId="TM4">
    <w:name w:val="toc 4"/>
    <w:basedOn w:val="Normal"/>
    <w:next w:val="Normal"/>
    <w:autoRedefine/>
    <w:uiPriority w:val="39"/>
    <w:rsid w:val="00E302FE"/>
    <w:pPr>
      <w:ind w:left="660"/>
      <w:jc w:val="left"/>
    </w:pPr>
    <w:rPr>
      <w:rFonts w:ascii="Times New Roman" w:hAnsi="Times New Roman"/>
    </w:rPr>
  </w:style>
  <w:style w:type="paragraph" w:styleId="TM5">
    <w:name w:val="toc 5"/>
    <w:basedOn w:val="Normal"/>
    <w:next w:val="Normal"/>
    <w:autoRedefine/>
    <w:uiPriority w:val="39"/>
    <w:rsid w:val="00E302FE"/>
    <w:pPr>
      <w:ind w:left="880"/>
      <w:jc w:val="left"/>
    </w:pPr>
    <w:rPr>
      <w:rFonts w:ascii="Times New Roman" w:hAnsi="Times New Roman"/>
    </w:rPr>
  </w:style>
  <w:style w:type="paragraph" w:styleId="TM6">
    <w:name w:val="toc 6"/>
    <w:basedOn w:val="Normal"/>
    <w:next w:val="Normal"/>
    <w:autoRedefine/>
    <w:uiPriority w:val="39"/>
    <w:rsid w:val="00E302FE"/>
    <w:pPr>
      <w:ind w:left="1100"/>
      <w:jc w:val="left"/>
    </w:pPr>
    <w:rPr>
      <w:rFonts w:ascii="Times New Roman" w:hAnsi="Times New Roman"/>
    </w:rPr>
  </w:style>
  <w:style w:type="paragraph" w:styleId="TM7">
    <w:name w:val="toc 7"/>
    <w:basedOn w:val="Normal"/>
    <w:next w:val="Normal"/>
    <w:autoRedefine/>
    <w:uiPriority w:val="39"/>
    <w:rsid w:val="00E302FE"/>
    <w:pPr>
      <w:ind w:left="1320"/>
      <w:jc w:val="left"/>
    </w:pPr>
    <w:rPr>
      <w:rFonts w:ascii="Times New Roman" w:hAnsi="Times New Roman"/>
    </w:rPr>
  </w:style>
  <w:style w:type="paragraph" w:styleId="TM8">
    <w:name w:val="toc 8"/>
    <w:basedOn w:val="Normal"/>
    <w:next w:val="Normal"/>
    <w:autoRedefine/>
    <w:uiPriority w:val="39"/>
    <w:rsid w:val="00E302FE"/>
    <w:pPr>
      <w:ind w:left="1540"/>
      <w:jc w:val="left"/>
    </w:pPr>
    <w:rPr>
      <w:rFonts w:ascii="Times New Roman" w:hAnsi="Times New Roman"/>
    </w:rPr>
  </w:style>
  <w:style w:type="paragraph" w:styleId="TM9">
    <w:name w:val="toc 9"/>
    <w:basedOn w:val="Normal"/>
    <w:next w:val="Normal"/>
    <w:autoRedefine/>
    <w:uiPriority w:val="39"/>
    <w:rsid w:val="00E302FE"/>
    <w:pPr>
      <w:ind w:left="1760"/>
      <w:jc w:val="left"/>
    </w:pPr>
    <w:rPr>
      <w:rFonts w:ascii="Times New Roman" w:hAnsi="Times New Roman"/>
    </w:rPr>
  </w:style>
  <w:style w:type="paragraph" w:styleId="Notedebasdepage">
    <w:name w:val="footnote text"/>
    <w:basedOn w:val="Normal"/>
    <w:semiHidden/>
    <w:rsid w:val="00E302FE"/>
  </w:style>
  <w:style w:type="paragraph" w:customStyle="1" w:styleId="Default">
    <w:name w:val="Default"/>
    <w:rsid w:val="00E302FE"/>
    <w:pPr>
      <w:autoSpaceDE w:val="0"/>
      <w:autoSpaceDN w:val="0"/>
      <w:adjustRightInd w:val="0"/>
    </w:pPr>
    <w:rPr>
      <w:rFonts w:ascii="SymbolMT" w:hAnsi="SymbolMT"/>
    </w:rPr>
  </w:style>
  <w:style w:type="character" w:styleId="Appelnotedebasdep">
    <w:name w:val="footnote reference"/>
    <w:semiHidden/>
    <w:rsid w:val="00E302FE"/>
    <w:rPr>
      <w:position w:val="6"/>
      <w:sz w:val="16"/>
      <w:szCs w:val="16"/>
    </w:rPr>
  </w:style>
  <w:style w:type="paragraph" w:customStyle="1" w:styleId="Titredeniveau1">
    <w:name w:val="Titre de niveau 1"/>
    <w:next w:val="Normal"/>
    <w:rsid w:val="00E302FE"/>
    <w:pPr>
      <w:widowControl w:val="0"/>
      <w:shd w:val="clear" w:color="auto" w:fill="FFFFFF"/>
      <w:spacing w:before="360" w:after="240" w:line="300" w:lineRule="exact"/>
      <w:ind w:right="255"/>
      <w:jc w:val="center"/>
    </w:pPr>
    <w:rPr>
      <w:rFonts w:ascii="Tahoma" w:hAnsi="Tahoma"/>
      <w:b/>
      <w:i/>
      <w:color w:val="333399"/>
      <w:sz w:val="28"/>
    </w:rPr>
  </w:style>
  <w:style w:type="paragraph" w:customStyle="1" w:styleId="Texte">
    <w:name w:val="Texte"/>
    <w:basedOn w:val="Normal"/>
    <w:rsid w:val="00E302FE"/>
    <w:pPr>
      <w:spacing w:before="240" w:line="360" w:lineRule="auto"/>
      <w:ind w:left="567"/>
    </w:pPr>
    <w:rPr>
      <w:szCs w:val="24"/>
    </w:rPr>
  </w:style>
  <w:style w:type="character" w:styleId="Lienhypertexte">
    <w:name w:val="Hyperlink"/>
    <w:uiPriority w:val="99"/>
    <w:rsid w:val="00E302FE"/>
    <w:rPr>
      <w:color w:val="0000FF"/>
      <w:u w:val="single"/>
    </w:rPr>
  </w:style>
  <w:style w:type="paragraph" w:customStyle="1" w:styleId="Etudedecas">
    <w:name w:val="Etude de cas"/>
    <w:basedOn w:val="Normal"/>
    <w:rsid w:val="00E302FE"/>
    <w:pPr>
      <w:numPr>
        <w:numId w:val="5"/>
      </w:numPr>
      <w:jc w:val="left"/>
    </w:pPr>
    <w:rPr>
      <w:rFonts w:ascii="Times New Roman" w:hAnsi="Times New Roman"/>
    </w:rPr>
  </w:style>
  <w:style w:type="paragraph" w:styleId="Corpsdetexte2">
    <w:name w:val="Body Text 2"/>
    <w:basedOn w:val="Normal"/>
    <w:rsid w:val="00E302FE"/>
    <w:rPr>
      <w:color w:val="000000"/>
      <w:szCs w:val="16"/>
    </w:rPr>
  </w:style>
  <w:style w:type="paragraph" w:styleId="Retraitcorpsdetexte">
    <w:name w:val="Body Text Indent"/>
    <w:basedOn w:val="Normal"/>
    <w:rsid w:val="00E302FE"/>
    <w:pPr>
      <w:spacing w:line="320" w:lineRule="exact"/>
      <w:ind w:left="709"/>
      <w:jc w:val="left"/>
    </w:pPr>
    <w:rPr>
      <w:rFonts w:ascii="Comic Sans MS" w:hAnsi="Comic Sans MS"/>
    </w:rPr>
  </w:style>
  <w:style w:type="paragraph" w:styleId="Corpsdetexte3">
    <w:name w:val="Body Text 3"/>
    <w:basedOn w:val="Normal"/>
    <w:rsid w:val="00E302FE"/>
    <w:pPr>
      <w:jc w:val="left"/>
    </w:pPr>
    <w:rPr>
      <w:color w:val="000000"/>
      <w:szCs w:val="16"/>
    </w:rPr>
  </w:style>
  <w:style w:type="paragraph" w:customStyle="1" w:styleId="table">
    <w:name w:val="table"/>
    <w:basedOn w:val="Normal"/>
    <w:rsid w:val="00E302FE"/>
    <w:pPr>
      <w:jc w:val="left"/>
    </w:pPr>
    <w:rPr>
      <w:lang w:val="en-US" w:eastAsia="en-US"/>
    </w:rPr>
  </w:style>
  <w:style w:type="paragraph" w:styleId="Retraitcorpsdetexte3">
    <w:name w:val="Body Text Indent 3"/>
    <w:basedOn w:val="Normal"/>
    <w:rsid w:val="00E302FE"/>
    <w:pPr>
      <w:tabs>
        <w:tab w:val="left" w:pos="180"/>
      </w:tabs>
      <w:spacing w:before="60"/>
      <w:ind w:left="180" w:hanging="360"/>
      <w:jc w:val="left"/>
    </w:pPr>
    <w:rPr>
      <w:szCs w:val="24"/>
    </w:rPr>
  </w:style>
  <w:style w:type="paragraph" w:customStyle="1" w:styleId="Puce2">
    <w:name w:val="Puce 2"/>
    <w:basedOn w:val="Normal"/>
    <w:rsid w:val="00E302FE"/>
    <w:pPr>
      <w:tabs>
        <w:tab w:val="num" w:pos="360"/>
      </w:tabs>
      <w:spacing w:after="120"/>
      <w:ind w:left="360" w:hanging="360"/>
    </w:pPr>
    <w:rPr>
      <w:szCs w:val="24"/>
    </w:rPr>
  </w:style>
  <w:style w:type="paragraph" w:customStyle="1" w:styleId="BodyText31">
    <w:name w:val="Body Text 31"/>
    <w:basedOn w:val="Normal"/>
    <w:rsid w:val="00E302FE"/>
    <w:pPr>
      <w:overflowPunct w:val="0"/>
      <w:spacing w:line="360" w:lineRule="auto"/>
      <w:textAlignment w:val="baseline"/>
    </w:pPr>
    <w:rPr>
      <w:rFonts w:ascii="Rockwell" w:hAnsi="Rockwell"/>
    </w:rPr>
  </w:style>
  <w:style w:type="paragraph" w:styleId="Listepuces4">
    <w:name w:val="List Bullet 4"/>
    <w:basedOn w:val="Normal"/>
    <w:autoRedefine/>
    <w:rsid w:val="00E302FE"/>
    <w:pPr>
      <w:numPr>
        <w:numId w:val="3"/>
      </w:numPr>
      <w:tabs>
        <w:tab w:val="clear" w:pos="1209"/>
        <w:tab w:val="num" w:pos="993"/>
      </w:tabs>
      <w:spacing w:line="360" w:lineRule="auto"/>
      <w:ind w:left="993" w:hanging="426"/>
    </w:pPr>
  </w:style>
  <w:style w:type="paragraph" w:styleId="Liste">
    <w:name w:val="List"/>
    <w:basedOn w:val="Normal"/>
    <w:rsid w:val="00E302FE"/>
    <w:pPr>
      <w:spacing w:before="60" w:after="60"/>
      <w:ind w:left="1134" w:hanging="360"/>
      <w:jc w:val="left"/>
    </w:pPr>
    <w:rPr>
      <w:sz w:val="22"/>
    </w:rPr>
  </w:style>
  <w:style w:type="paragraph" w:styleId="Listepuces">
    <w:name w:val="List Bullet"/>
    <w:basedOn w:val="Normal"/>
    <w:rsid w:val="00E302FE"/>
    <w:pPr>
      <w:numPr>
        <w:numId w:val="4"/>
      </w:numPr>
      <w:tabs>
        <w:tab w:val="clear" w:pos="360"/>
        <w:tab w:val="num" w:pos="644"/>
      </w:tabs>
      <w:ind w:left="644"/>
    </w:pPr>
  </w:style>
  <w:style w:type="paragraph" w:customStyle="1" w:styleId="Puce1">
    <w:name w:val="Puce 1"/>
    <w:basedOn w:val="Normal"/>
    <w:link w:val="Puce1Car"/>
    <w:rsid w:val="00E302FE"/>
    <w:pPr>
      <w:numPr>
        <w:numId w:val="7"/>
      </w:numPr>
      <w:spacing w:after="120"/>
    </w:pPr>
    <w:rPr>
      <w:szCs w:val="24"/>
    </w:rPr>
  </w:style>
  <w:style w:type="paragraph" w:styleId="NormalWeb">
    <w:name w:val="Normal (Web)"/>
    <w:basedOn w:val="Normal"/>
    <w:rsid w:val="00E302FE"/>
    <w:pPr>
      <w:spacing w:before="100" w:beforeAutospacing="1" w:afterAutospacing="1"/>
      <w:jc w:val="left"/>
    </w:pPr>
    <w:rPr>
      <w:rFonts w:eastAsia="Arial Unicode MS" w:cs="Arial"/>
      <w:sz w:val="18"/>
      <w:szCs w:val="18"/>
    </w:rPr>
  </w:style>
  <w:style w:type="paragraph" w:customStyle="1" w:styleId="Liste1">
    <w:name w:val="Liste 1"/>
    <w:basedOn w:val="Normal"/>
    <w:rsid w:val="00E302FE"/>
    <w:pPr>
      <w:numPr>
        <w:numId w:val="6"/>
      </w:numPr>
      <w:spacing w:after="240"/>
    </w:pPr>
    <w:rPr>
      <w:rFonts w:ascii="Optimum" w:hAnsi="Optimum"/>
    </w:rPr>
  </w:style>
  <w:style w:type="paragraph" w:styleId="Listenumros">
    <w:name w:val="List Number"/>
    <w:basedOn w:val="Normal"/>
    <w:rsid w:val="00E302FE"/>
    <w:pPr>
      <w:numPr>
        <w:numId w:val="8"/>
      </w:numPr>
    </w:pPr>
    <w:rPr>
      <w:sz w:val="22"/>
    </w:rPr>
  </w:style>
  <w:style w:type="paragraph" w:styleId="Listepuces2">
    <w:name w:val="List Bullet 2"/>
    <w:basedOn w:val="Normal"/>
    <w:autoRedefine/>
    <w:rsid w:val="00E302FE"/>
    <w:pPr>
      <w:numPr>
        <w:numId w:val="9"/>
      </w:numPr>
      <w:jc w:val="left"/>
    </w:pPr>
    <w:rPr>
      <w:b/>
    </w:rPr>
  </w:style>
  <w:style w:type="paragraph" w:styleId="Index1">
    <w:name w:val="index 1"/>
    <w:basedOn w:val="Normal"/>
    <w:next w:val="Normal"/>
    <w:autoRedefine/>
    <w:semiHidden/>
    <w:rsid w:val="00E302FE"/>
    <w:pPr>
      <w:numPr>
        <w:numId w:val="12"/>
      </w:numPr>
      <w:tabs>
        <w:tab w:val="clear" w:pos="1866"/>
        <w:tab w:val="num" w:pos="-993"/>
      </w:tabs>
      <w:ind w:left="567" w:hanging="141"/>
    </w:pPr>
    <w:rPr>
      <w:b/>
      <w:bCs/>
    </w:rPr>
  </w:style>
  <w:style w:type="paragraph" w:customStyle="1" w:styleId="Listenormale">
    <w:name w:val="Liste normale"/>
    <w:basedOn w:val="Normal"/>
    <w:rsid w:val="00E302FE"/>
    <w:pPr>
      <w:numPr>
        <w:numId w:val="10"/>
      </w:numPr>
    </w:pPr>
  </w:style>
  <w:style w:type="paragraph" w:customStyle="1" w:styleId="Alina1">
    <w:name w:val="Alinéa 1"/>
    <w:basedOn w:val="Normal"/>
    <w:rsid w:val="00E302FE"/>
    <w:pPr>
      <w:numPr>
        <w:numId w:val="11"/>
      </w:numPr>
      <w:tabs>
        <w:tab w:val="clear" w:pos="1287"/>
        <w:tab w:val="num" w:pos="851"/>
      </w:tabs>
      <w:spacing w:before="240" w:line="360" w:lineRule="auto"/>
      <w:ind w:left="851" w:hanging="284"/>
    </w:pPr>
    <w:rPr>
      <w:i/>
      <w:iCs/>
      <w:color w:val="0000FF"/>
      <w:szCs w:val="24"/>
    </w:rPr>
  </w:style>
  <w:style w:type="paragraph" w:customStyle="1" w:styleId="Alina2">
    <w:name w:val="Alinéa 2"/>
    <w:basedOn w:val="Normal"/>
    <w:rsid w:val="00E302FE"/>
    <w:pPr>
      <w:numPr>
        <w:ilvl w:val="1"/>
        <w:numId w:val="11"/>
      </w:numPr>
      <w:tabs>
        <w:tab w:val="clear" w:pos="2007"/>
        <w:tab w:val="num" w:pos="1134"/>
      </w:tabs>
      <w:spacing w:line="360" w:lineRule="auto"/>
      <w:ind w:left="1135" w:hanging="284"/>
    </w:pPr>
    <w:rPr>
      <w:szCs w:val="24"/>
    </w:rPr>
  </w:style>
  <w:style w:type="paragraph" w:customStyle="1" w:styleId="Cellule">
    <w:name w:val="Cellule"/>
    <w:basedOn w:val="Normal"/>
    <w:rsid w:val="00E302FE"/>
    <w:pPr>
      <w:keepNext/>
      <w:keepLines/>
      <w:spacing w:before="60" w:after="60"/>
      <w:jc w:val="center"/>
    </w:pPr>
  </w:style>
  <w:style w:type="paragraph" w:customStyle="1" w:styleId="P1">
    <w:name w:val="P1"/>
    <w:basedOn w:val="Normal"/>
    <w:rsid w:val="00E302FE"/>
    <w:pPr>
      <w:tabs>
        <w:tab w:val="num" w:pos="720"/>
      </w:tabs>
      <w:spacing w:before="40" w:after="120" w:line="300" w:lineRule="atLeast"/>
      <w:ind w:left="720" w:hanging="360"/>
    </w:pPr>
    <w:rPr>
      <w:rFonts w:ascii="Times New Roman" w:hAnsi="Times New Roman"/>
      <w:sz w:val="24"/>
    </w:rPr>
  </w:style>
  <w:style w:type="paragraph" w:customStyle="1" w:styleId="P2">
    <w:name w:val="P2"/>
    <w:basedOn w:val="P1"/>
    <w:rsid w:val="00E302FE"/>
    <w:pPr>
      <w:tabs>
        <w:tab w:val="clear" w:pos="720"/>
      </w:tabs>
      <w:spacing w:before="0" w:after="0" w:line="240" w:lineRule="auto"/>
      <w:ind w:left="1417" w:hanging="283"/>
    </w:pPr>
  </w:style>
  <w:style w:type="paragraph" w:styleId="Retraitcorpsdetexte2">
    <w:name w:val="Body Text Indent 2"/>
    <w:basedOn w:val="Normal"/>
    <w:rsid w:val="00E302FE"/>
    <w:pPr>
      <w:ind w:left="284"/>
      <w:jc w:val="left"/>
    </w:pPr>
  </w:style>
  <w:style w:type="character" w:styleId="lev">
    <w:name w:val="Strong"/>
    <w:qFormat/>
    <w:rsid w:val="00E302FE"/>
    <w:rPr>
      <w:b/>
      <w:bCs/>
    </w:rPr>
  </w:style>
  <w:style w:type="paragraph" w:customStyle="1" w:styleId="Prestations1">
    <w:name w:val="Prestations 1"/>
    <w:basedOn w:val="Normal"/>
    <w:rsid w:val="00E302FE"/>
    <w:pPr>
      <w:numPr>
        <w:numId w:val="13"/>
      </w:numPr>
      <w:tabs>
        <w:tab w:val="clear" w:pos="360"/>
        <w:tab w:val="num" w:pos="709"/>
      </w:tabs>
      <w:ind w:left="709" w:hanging="349"/>
    </w:pPr>
    <w:rPr>
      <w:szCs w:val="24"/>
    </w:rPr>
  </w:style>
  <w:style w:type="paragraph" w:customStyle="1" w:styleId="Client">
    <w:name w:val="Client"/>
    <w:basedOn w:val="Normal"/>
    <w:rsid w:val="00E302FE"/>
    <w:pPr>
      <w:spacing w:before="360" w:line="240" w:lineRule="atLeast"/>
    </w:pPr>
    <w:rPr>
      <w:b/>
      <w:bCs/>
      <w:smallCaps/>
      <w:color w:val="000080"/>
      <w:szCs w:val="24"/>
    </w:rPr>
  </w:style>
  <w:style w:type="paragraph" w:customStyle="1" w:styleId="Mission">
    <w:name w:val="Mission"/>
    <w:basedOn w:val="Normal"/>
    <w:rsid w:val="00E302FE"/>
    <w:pPr>
      <w:keepNext/>
      <w:keepLines/>
      <w:spacing w:line="240" w:lineRule="atLeast"/>
    </w:pPr>
    <w:rPr>
      <w:b/>
      <w:bCs/>
      <w:color w:val="FF0000"/>
      <w:szCs w:val="24"/>
    </w:rPr>
  </w:style>
  <w:style w:type="paragraph" w:customStyle="1" w:styleId="Prestations2">
    <w:name w:val="Prestations 2"/>
    <w:basedOn w:val="Normal"/>
    <w:rsid w:val="00E302FE"/>
    <w:pPr>
      <w:numPr>
        <w:numId w:val="14"/>
      </w:numPr>
      <w:tabs>
        <w:tab w:val="clear" w:pos="360"/>
        <w:tab w:val="num" w:pos="1080"/>
      </w:tabs>
      <w:ind w:left="1080"/>
    </w:pPr>
    <w:rPr>
      <w:szCs w:val="24"/>
    </w:rPr>
  </w:style>
  <w:style w:type="paragraph" w:customStyle="1" w:styleId="Direction">
    <w:name w:val="Direction"/>
    <w:basedOn w:val="Client"/>
    <w:rsid w:val="00E302FE"/>
    <w:pPr>
      <w:spacing w:before="0"/>
    </w:pPr>
  </w:style>
  <w:style w:type="paragraph" w:styleId="Titre">
    <w:name w:val="Title"/>
    <w:basedOn w:val="Normal"/>
    <w:qFormat/>
    <w:rsid w:val="00E302FE"/>
    <w:pPr>
      <w:jc w:val="center"/>
    </w:pPr>
    <w:rPr>
      <w:b/>
      <w:sz w:val="28"/>
    </w:rPr>
  </w:style>
  <w:style w:type="paragraph" w:customStyle="1" w:styleId="Normal2">
    <w:name w:val="Normal 2 ."/>
    <w:basedOn w:val="Normal"/>
    <w:rsid w:val="00E302FE"/>
    <w:pPr>
      <w:tabs>
        <w:tab w:val="left" w:pos="720"/>
        <w:tab w:val="left" w:pos="792"/>
      </w:tabs>
      <w:overflowPunct w:val="0"/>
      <w:ind w:left="720" w:hanging="360"/>
      <w:jc w:val="left"/>
      <w:textAlignment w:val="baseline"/>
    </w:pPr>
    <w:rPr>
      <w:rFonts w:cs="Arial"/>
    </w:rPr>
  </w:style>
  <w:style w:type="paragraph" w:styleId="Textebrut">
    <w:name w:val="Plain Text"/>
    <w:basedOn w:val="Normal"/>
    <w:rsid w:val="00E302FE"/>
    <w:pPr>
      <w:jc w:val="left"/>
    </w:pPr>
    <w:rPr>
      <w:rFonts w:ascii="Courier New" w:hAnsi="Courier New" w:cs="Courier New"/>
    </w:rPr>
  </w:style>
  <w:style w:type="character" w:styleId="Lienhypertextesuivivisit">
    <w:name w:val="FollowedHyperlink"/>
    <w:rsid w:val="00E302FE"/>
    <w:rPr>
      <w:color w:val="800080"/>
      <w:u w:val="single"/>
    </w:rPr>
  </w:style>
  <w:style w:type="paragraph" w:styleId="Commentaire">
    <w:name w:val="annotation text"/>
    <w:basedOn w:val="Normal"/>
    <w:semiHidden/>
    <w:rsid w:val="00E302FE"/>
    <w:pPr>
      <w:jc w:val="left"/>
    </w:pPr>
    <w:rPr>
      <w:rFonts w:ascii="Times New Roman" w:hAnsi="Times New Roman"/>
    </w:rPr>
  </w:style>
  <w:style w:type="paragraph" w:customStyle="1" w:styleId="Fichecelluletexte">
    <w:name w:val="Fiche cellule texte"/>
    <w:basedOn w:val="Normal"/>
    <w:rsid w:val="00E302FE"/>
    <w:pPr>
      <w:spacing w:before="60" w:after="60"/>
      <w:jc w:val="left"/>
    </w:pPr>
    <w:rPr>
      <w:rFonts w:ascii="Times New Roman" w:hAnsi="Times New Roman"/>
    </w:rPr>
  </w:style>
  <w:style w:type="paragraph" w:customStyle="1" w:styleId="listenumro">
    <w:name w:val="liste à numéro"/>
    <w:basedOn w:val="Listenumros"/>
    <w:rsid w:val="00E302FE"/>
    <w:pPr>
      <w:numPr>
        <w:numId w:val="15"/>
      </w:numPr>
      <w:spacing w:before="40" w:after="40"/>
      <w:ind w:right="284"/>
    </w:pPr>
    <w:rPr>
      <w:rFonts w:ascii="Times New Roman" w:hAnsi="Times New Roman"/>
      <w:szCs w:val="24"/>
    </w:rPr>
  </w:style>
  <w:style w:type="paragraph" w:customStyle="1" w:styleId="Style2">
    <w:name w:val="Style2"/>
    <w:basedOn w:val="Commentaire"/>
    <w:rsid w:val="00E302FE"/>
    <w:pPr>
      <w:pBdr>
        <w:left w:val="double" w:sz="4" w:space="4" w:color="FF0000"/>
      </w:pBdr>
      <w:spacing w:before="40" w:after="40"/>
      <w:ind w:left="851" w:right="284"/>
      <w:jc w:val="both"/>
    </w:pPr>
    <w:rPr>
      <w:i/>
    </w:rPr>
  </w:style>
  <w:style w:type="paragraph" w:customStyle="1" w:styleId="Casdutilisation">
    <w:name w:val="Cas d'utilisation"/>
    <w:basedOn w:val="Normal"/>
    <w:rsid w:val="00E302FE"/>
    <w:pPr>
      <w:shd w:val="clear" w:color="auto" w:fill="CCFFFF"/>
      <w:ind w:left="1701" w:right="1701"/>
    </w:pPr>
    <w:rPr>
      <w:b/>
      <w:noProof/>
      <w:color w:val="000080"/>
      <w:szCs w:val="24"/>
    </w:rPr>
  </w:style>
  <w:style w:type="paragraph" w:customStyle="1" w:styleId="Etapes">
    <w:name w:val="Etapes"/>
    <w:basedOn w:val="Listenumros"/>
    <w:rsid w:val="00E302FE"/>
    <w:pPr>
      <w:numPr>
        <w:numId w:val="0"/>
      </w:numPr>
      <w:tabs>
        <w:tab w:val="num" w:pos="396"/>
      </w:tabs>
      <w:ind w:left="396" w:hanging="396"/>
    </w:pPr>
    <w:rPr>
      <w:rFonts w:ascii="Verdana" w:hAnsi="Verdana"/>
      <w:b/>
      <w:noProof/>
      <w:color w:val="000080"/>
      <w:sz w:val="24"/>
      <w:szCs w:val="24"/>
    </w:rPr>
  </w:style>
  <w:style w:type="paragraph" w:customStyle="1" w:styleId="tapessecondaires">
    <w:name w:val="étapes secondaires"/>
    <w:basedOn w:val="Listepuces"/>
    <w:rsid w:val="00E302FE"/>
    <w:pPr>
      <w:tabs>
        <w:tab w:val="clear" w:pos="644"/>
        <w:tab w:val="num" w:pos="964"/>
      </w:tabs>
      <w:ind w:left="964" w:hanging="397"/>
    </w:pPr>
    <w:rPr>
      <w:szCs w:val="24"/>
    </w:rPr>
  </w:style>
  <w:style w:type="paragraph" w:customStyle="1" w:styleId="AA2ndlevelbullet">
    <w:name w:val="AA 2nd level bullet"/>
    <w:basedOn w:val="Normal"/>
    <w:rsid w:val="00E302FE"/>
    <w:pPr>
      <w:numPr>
        <w:numId w:val="2"/>
      </w:numPr>
      <w:tabs>
        <w:tab w:val="clear" w:pos="283"/>
        <w:tab w:val="left" w:pos="567"/>
      </w:tabs>
      <w:spacing w:before="55" w:after="55"/>
      <w:ind w:left="568" w:hanging="284"/>
      <w:jc w:val="left"/>
    </w:pPr>
    <w:rPr>
      <w:lang w:eastAsia="en-US"/>
    </w:rPr>
  </w:style>
  <w:style w:type="paragraph" w:customStyle="1" w:styleId="puce">
    <w:name w:val="puce"/>
    <w:basedOn w:val="Normal"/>
    <w:rsid w:val="00E302FE"/>
    <w:pPr>
      <w:ind w:left="283" w:hanging="283"/>
    </w:pPr>
    <w:rPr>
      <w:color w:val="000080"/>
    </w:rPr>
  </w:style>
  <w:style w:type="paragraph" w:styleId="Explorateurdedocuments">
    <w:name w:val="Document Map"/>
    <w:basedOn w:val="Normal"/>
    <w:semiHidden/>
    <w:rsid w:val="00E302FE"/>
    <w:pPr>
      <w:shd w:val="clear" w:color="auto" w:fill="000080"/>
    </w:pPr>
    <w:rPr>
      <w:color w:val="000080"/>
    </w:rPr>
  </w:style>
  <w:style w:type="paragraph" w:customStyle="1" w:styleId="Style1">
    <w:name w:val="Style1"/>
    <w:basedOn w:val="Titre1"/>
    <w:rsid w:val="00E302FE"/>
    <w:pPr>
      <w:keepNext/>
      <w:numPr>
        <w:numId w:val="0"/>
      </w:numPr>
      <w:spacing w:before="240" w:after="60" w:line="240" w:lineRule="auto"/>
    </w:pPr>
    <w:rPr>
      <w:i/>
      <w:caps w:val="0"/>
      <w:color w:val="808080"/>
      <w:kern w:val="28"/>
      <w:sz w:val="24"/>
    </w:rPr>
  </w:style>
  <w:style w:type="paragraph" w:customStyle="1" w:styleId="retrait">
    <w:name w:val="retrait"/>
    <w:basedOn w:val="Normal"/>
    <w:rsid w:val="00E302FE"/>
    <w:pPr>
      <w:ind w:left="284"/>
      <w:outlineLvl w:val="0"/>
    </w:pPr>
    <w:rPr>
      <w:rFonts w:ascii="Times New Roman" w:hAnsi="Times New Roman"/>
      <w:snapToGrid w:val="0"/>
      <w:color w:val="000000"/>
      <w:sz w:val="24"/>
    </w:rPr>
  </w:style>
  <w:style w:type="paragraph" w:customStyle="1" w:styleId="Remarque">
    <w:name w:val="Remarque"/>
    <w:basedOn w:val="Normal"/>
    <w:rsid w:val="00E302FE"/>
    <w:pPr>
      <w:tabs>
        <w:tab w:val="num" w:pos="1146"/>
      </w:tabs>
      <w:ind w:left="1146" w:hanging="360"/>
      <w:outlineLvl w:val="0"/>
    </w:pPr>
    <w:rPr>
      <w:rFonts w:ascii="Times New Roman" w:hAnsi="Times New Roman"/>
      <w:snapToGrid w:val="0"/>
      <w:color w:val="000000"/>
      <w:sz w:val="24"/>
    </w:rPr>
  </w:style>
  <w:style w:type="paragraph" w:styleId="Textedebulles">
    <w:name w:val="Balloon Text"/>
    <w:basedOn w:val="Normal"/>
    <w:semiHidden/>
    <w:rsid w:val="00E302FE"/>
    <w:rPr>
      <w:sz w:val="16"/>
      <w:szCs w:val="16"/>
    </w:rPr>
  </w:style>
  <w:style w:type="character" w:customStyle="1" w:styleId="StyleGrasMarronToutenmajuscule">
    <w:name w:val="Style Gras Marron Tout en majuscule"/>
    <w:rsid w:val="00E302FE"/>
    <w:rPr>
      <w:b/>
      <w:bCs/>
      <w:caps/>
      <w:color w:val="333399"/>
    </w:rPr>
  </w:style>
  <w:style w:type="paragraph" w:customStyle="1" w:styleId="Alig1">
    <w:name w:val="Alig1"/>
    <w:basedOn w:val="Normal"/>
    <w:autoRedefine/>
    <w:rsid w:val="00E302FE"/>
    <w:pPr>
      <w:tabs>
        <w:tab w:val="left" w:pos="0"/>
      </w:tabs>
      <w:spacing w:before="60" w:after="60"/>
      <w:ind w:right="49"/>
      <w:jc w:val="left"/>
    </w:pPr>
    <w:rPr>
      <w:rFonts w:cs="Arial"/>
    </w:rPr>
  </w:style>
  <w:style w:type="paragraph" w:styleId="Lgende">
    <w:name w:val="caption"/>
    <w:basedOn w:val="Normal"/>
    <w:next w:val="Normal"/>
    <w:uiPriority w:val="35"/>
    <w:qFormat/>
    <w:rsid w:val="00E302FE"/>
    <w:pPr>
      <w:ind w:right="-1"/>
      <w:jc w:val="center"/>
    </w:pPr>
    <w:rPr>
      <w:i/>
      <w:sz w:val="16"/>
    </w:rPr>
  </w:style>
  <w:style w:type="paragraph" w:customStyle="1" w:styleId="StyleLatin14ptGrasIndigoCentr">
    <w:name w:val="Style (Latin) 14 pt Gras Indigo Centré"/>
    <w:basedOn w:val="Normal"/>
    <w:autoRedefine/>
    <w:rsid w:val="00E302FE"/>
    <w:pPr>
      <w:jc w:val="center"/>
    </w:pPr>
    <w:rPr>
      <w:rFonts w:cs="Arial"/>
      <w:b/>
      <w:bCs/>
      <w:sz w:val="28"/>
    </w:rPr>
  </w:style>
  <w:style w:type="paragraph" w:customStyle="1" w:styleId="Titre2bis">
    <w:name w:val="Titre 2 bis"/>
    <w:basedOn w:val="Titre2"/>
    <w:autoRedefine/>
    <w:rsid w:val="004329F5"/>
    <w:pPr>
      <w:numPr>
        <w:ilvl w:val="1"/>
        <w:numId w:val="1"/>
      </w:numPr>
      <w:pBdr>
        <w:bottom w:val="none" w:sz="0" w:space="0" w:color="auto"/>
      </w:pBdr>
    </w:pPr>
    <w:rPr>
      <w:color w:val="auto"/>
    </w:rPr>
  </w:style>
  <w:style w:type="paragraph" w:customStyle="1" w:styleId="StyleComplexeArialLatinGrasBleufoncInterligneAum">
    <w:name w:val="Style (Complexe) Arial (Latin) Gras Bleu foncé Interligne : Au m..."/>
    <w:basedOn w:val="Normal"/>
    <w:autoRedefine/>
    <w:rsid w:val="00E302FE"/>
    <w:pPr>
      <w:spacing w:line="240" w:lineRule="atLeast"/>
    </w:pPr>
    <w:rPr>
      <w:rFonts w:cs="Arial"/>
      <w:b/>
      <w:color w:val="807B6C"/>
    </w:rPr>
  </w:style>
  <w:style w:type="paragraph" w:customStyle="1" w:styleId="StyleMissionComplexe10ptInterligneMultiple12li">
    <w:name w:val="Style Mission + (Complexe) 10 pt Interligne : Multiple 12 li"/>
    <w:basedOn w:val="Mission"/>
    <w:autoRedefine/>
    <w:rsid w:val="00E302FE"/>
    <w:pPr>
      <w:spacing w:line="288" w:lineRule="auto"/>
    </w:pPr>
    <w:rPr>
      <w:color w:val="FF9900"/>
      <w:szCs w:val="20"/>
    </w:rPr>
  </w:style>
  <w:style w:type="character" w:customStyle="1" w:styleId="StyleComplexeArialLatinGrasBleufonc">
    <w:name w:val="Style (Complexe) Arial (Latin) Gras Bleu foncé"/>
    <w:rsid w:val="00E302FE"/>
    <w:rPr>
      <w:rFonts w:cs="Arial"/>
      <w:b/>
      <w:color w:val="807B6C"/>
    </w:rPr>
  </w:style>
  <w:style w:type="paragraph" w:customStyle="1" w:styleId="StyleClientComplexe10ptNonPetitesmajusculesToutenma">
    <w:name w:val="Style Client + (Complexe) 10 pt Non Petites majuscules Tout en ma..."/>
    <w:basedOn w:val="Client"/>
    <w:autoRedefine/>
    <w:rsid w:val="00E302FE"/>
    <w:pPr>
      <w:spacing w:before="0" w:line="288" w:lineRule="auto"/>
    </w:pPr>
    <w:rPr>
      <w:caps/>
      <w:smallCaps w:val="0"/>
      <w:color w:val="807B6C"/>
      <w:szCs w:val="20"/>
    </w:rPr>
  </w:style>
  <w:style w:type="paragraph" w:customStyle="1" w:styleId="StyleComplexeArialLatinGrasRougeInterligneAumoins">
    <w:name w:val="Style (Complexe) Arial (Latin) Gras Rouge Interligne : Au moins ..."/>
    <w:basedOn w:val="Normal"/>
    <w:autoRedefine/>
    <w:rsid w:val="00E302FE"/>
    <w:pPr>
      <w:spacing w:line="240" w:lineRule="atLeast"/>
    </w:pPr>
    <w:rPr>
      <w:rFonts w:cs="Arial"/>
      <w:b/>
      <w:color w:val="FF9900"/>
    </w:rPr>
  </w:style>
  <w:style w:type="paragraph" w:customStyle="1" w:styleId="StyleMissionComplexeArialComplexe10ptNonComplexe">
    <w:name w:val="Style Mission + (Complexe) Arial (Complexe) 10 pt Non (Complexe) ..."/>
    <w:basedOn w:val="Mission"/>
    <w:autoRedefine/>
    <w:rsid w:val="00E302FE"/>
    <w:rPr>
      <w:rFonts w:cs="Arial"/>
      <w:bCs w:val="0"/>
      <w:color w:val="FF9900"/>
      <w:szCs w:val="20"/>
    </w:rPr>
  </w:style>
  <w:style w:type="paragraph" w:customStyle="1" w:styleId="Listepuce3">
    <w:name w:val="Liste à puce 3"/>
    <w:basedOn w:val="Normal"/>
    <w:rsid w:val="00E302FE"/>
    <w:pPr>
      <w:tabs>
        <w:tab w:val="left" w:pos="357"/>
      </w:tabs>
      <w:suppressAutoHyphens/>
      <w:snapToGrid w:val="0"/>
      <w:jc w:val="left"/>
    </w:pPr>
    <w:rPr>
      <w:rFonts w:cs="Verdana"/>
      <w:lang w:eastAsia="ar-SA"/>
    </w:rPr>
  </w:style>
  <w:style w:type="paragraph" w:customStyle="1" w:styleId="Listepuce4">
    <w:name w:val="Liste à puce 4"/>
    <w:basedOn w:val="Normal"/>
    <w:link w:val="Listepuce4Car"/>
    <w:rsid w:val="00E302FE"/>
    <w:pPr>
      <w:numPr>
        <w:ilvl w:val="1"/>
        <w:numId w:val="16"/>
      </w:numPr>
      <w:tabs>
        <w:tab w:val="clear" w:pos="1440"/>
        <w:tab w:val="left" w:pos="360"/>
      </w:tabs>
      <w:suppressAutoHyphens/>
      <w:snapToGrid w:val="0"/>
      <w:spacing w:before="60" w:after="60"/>
      <w:ind w:left="357" w:hanging="357"/>
      <w:jc w:val="left"/>
    </w:pPr>
    <w:rPr>
      <w:lang w:eastAsia="ar-SA"/>
    </w:rPr>
  </w:style>
  <w:style w:type="paragraph" w:customStyle="1" w:styleId="Listepuce5">
    <w:name w:val="Liste à puce 5"/>
    <w:basedOn w:val="Normal"/>
    <w:rsid w:val="00E302FE"/>
    <w:pPr>
      <w:numPr>
        <w:ilvl w:val="2"/>
        <w:numId w:val="16"/>
      </w:numPr>
      <w:suppressAutoHyphens/>
      <w:snapToGrid w:val="0"/>
      <w:jc w:val="left"/>
    </w:pPr>
    <w:rPr>
      <w:lang w:eastAsia="ar-SA"/>
    </w:rPr>
  </w:style>
  <w:style w:type="paragraph" w:customStyle="1" w:styleId="Listepuce6">
    <w:name w:val="Liste à puce 6"/>
    <w:basedOn w:val="Normal"/>
    <w:rsid w:val="00E302FE"/>
    <w:pPr>
      <w:numPr>
        <w:ilvl w:val="3"/>
        <w:numId w:val="16"/>
      </w:numPr>
      <w:tabs>
        <w:tab w:val="clear" w:pos="2880"/>
        <w:tab w:val="left" w:pos="360"/>
      </w:tabs>
      <w:suppressAutoHyphens/>
      <w:snapToGrid w:val="0"/>
      <w:ind w:left="357" w:hanging="357"/>
      <w:jc w:val="left"/>
    </w:pPr>
    <w:rPr>
      <w:lang w:eastAsia="ar-SA"/>
    </w:rPr>
  </w:style>
  <w:style w:type="paragraph" w:customStyle="1" w:styleId="StyleListepuce4Justifi">
    <w:name w:val="Style Liste à puce 4 + Justifié"/>
    <w:basedOn w:val="Listepuce4"/>
    <w:rsid w:val="00E302FE"/>
    <w:pPr>
      <w:numPr>
        <w:ilvl w:val="0"/>
        <w:numId w:val="0"/>
      </w:numPr>
      <w:jc w:val="both"/>
    </w:pPr>
  </w:style>
  <w:style w:type="paragraph" w:customStyle="1" w:styleId="Demarche">
    <w:name w:val="Demarche"/>
    <w:basedOn w:val="Listepuce4"/>
    <w:link w:val="DemarcheCar"/>
    <w:rsid w:val="00E302FE"/>
    <w:pPr>
      <w:numPr>
        <w:ilvl w:val="0"/>
        <w:numId w:val="17"/>
      </w:numPr>
      <w:ind w:left="357" w:hanging="357"/>
      <w:jc w:val="both"/>
    </w:pPr>
  </w:style>
  <w:style w:type="paragraph" w:customStyle="1" w:styleId="Zoompucecarre">
    <w:name w:val="Zoom_puce_carre"/>
    <w:basedOn w:val="Normal"/>
    <w:rsid w:val="00E302FE"/>
    <w:pPr>
      <w:numPr>
        <w:numId w:val="18"/>
      </w:numPr>
    </w:pPr>
    <w:rPr>
      <w:b/>
      <w:bCs/>
      <w:sz w:val="16"/>
    </w:rPr>
  </w:style>
  <w:style w:type="paragraph" w:customStyle="1" w:styleId="CLIENT0">
    <w:name w:val="CLIENT"/>
    <w:basedOn w:val="Normal"/>
    <w:autoRedefine/>
    <w:rsid w:val="00E302FE"/>
    <w:pPr>
      <w:spacing w:before="120" w:after="120"/>
    </w:pPr>
    <w:rPr>
      <w:b/>
      <w:bCs/>
      <w:smallCaps/>
      <w:color w:val="807B6C"/>
    </w:rPr>
  </w:style>
  <w:style w:type="paragraph" w:customStyle="1" w:styleId="Zoompucerouge">
    <w:name w:val="Zoom_puce_rouge"/>
    <w:basedOn w:val="Normal"/>
    <w:rsid w:val="00E302FE"/>
    <w:pPr>
      <w:numPr>
        <w:numId w:val="19"/>
      </w:numPr>
    </w:pPr>
    <w:rPr>
      <w:sz w:val="16"/>
    </w:rPr>
  </w:style>
  <w:style w:type="paragraph" w:customStyle="1" w:styleId="Listepuce1">
    <w:name w:val="Liste à puce 1"/>
    <w:basedOn w:val="Normal"/>
    <w:rsid w:val="00E302FE"/>
    <w:pPr>
      <w:numPr>
        <w:numId w:val="20"/>
      </w:numPr>
      <w:tabs>
        <w:tab w:val="clear" w:pos="873"/>
        <w:tab w:val="num" w:pos="567"/>
      </w:tabs>
      <w:ind w:left="567" w:hanging="567"/>
    </w:pPr>
  </w:style>
  <w:style w:type="character" w:customStyle="1" w:styleId="Puce1Car">
    <w:name w:val="Puce 1 Car"/>
    <w:link w:val="Puce1"/>
    <w:rsid w:val="00E302FE"/>
    <w:rPr>
      <w:rFonts w:ascii="Arial" w:hAnsi="Arial"/>
      <w:szCs w:val="24"/>
      <w:lang w:val="fr-FR" w:eastAsia="fr-FR" w:bidi="ar-SA"/>
    </w:rPr>
  </w:style>
  <w:style w:type="character" w:customStyle="1" w:styleId="Listepuce4Car">
    <w:name w:val="Liste à puce 4 Car"/>
    <w:link w:val="Listepuce4"/>
    <w:rsid w:val="00E302FE"/>
    <w:rPr>
      <w:rFonts w:ascii="Arial" w:hAnsi="Arial"/>
      <w:lang w:val="fr-FR" w:eastAsia="ar-SA" w:bidi="ar-SA"/>
    </w:rPr>
  </w:style>
  <w:style w:type="character" w:customStyle="1" w:styleId="DemarcheCar">
    <w:name w:val="Demarche Car"/>
    <w:basedOn w:val="Listepuce4Car"/>
    <w:link w:val="Demarche"/>
    <w:rsid w:val="00E302FE"/>
    <w:rPr>
      <w:rFonts w:ascii="Arial" w:hAnsi="Arial"/>
      <w:lang w:val="fr-FR" w:eastAsia="ar-SA" w:bidi="ar-SA"/>
    </w:rPr>
  </w:style>
  <w:style w:type="character" w:styleId="Marquedecommentaire">
    <w:name w:val="annotation reference"/>
    <w:semiHidden/>
    <w:rsid w:val="00E302FE"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E302FE"/>
    <w:pPr>
      <w:spacing w:after="100" w:line="288" w:lineRule="auto"/>
      <w:jc w:val="both"/>
    </w:pPr>
    <w:rPr>
      <w:rFonts w:ascii="Verdana" w:hAnsi="Verdana"/>
      <w:b/>
      <w:bCs/>
    </w:rPr>
  </w:style>
  <w:style w:type="paragraph" w:customStyle="1" w:styleId="petitnormal">
    <w:name w:val="petit normal"/>
    <w:basedOn w:val="Normal"/>
    <w:rsid w:val="00E302FE"/>
    <w:pPr>
      <w:numPr>
        <w:numId w:val="21"/>
      </w:numPr>
    </w:pPr>
  </w:style>
  <w:style w:type="character" w:customStyle="1" w:styleId="StyleBoldItalicUnderline">
    <w:name w:val="Style Bold Italic Underline"/>
    <w:rsid w:val="00E302FE"/>
    <w:rPr>
      <w:b/>
      <w:bCs/>
      <w:i/>
      <w:iCs/>
      <w:color w:val="000000"/>
      <w:u w:val="single"/>
    </w:rPr>
  </w:style>
  <w:style w:type="table" w:styleId="Grilledutableau">
    <w:name w:val="Table Grid"/>
    <w:basedOn w:val="TableauNormal"/>
    <w:uiPriority w:val="39"/>
    <w:rsid w:val="00E302FE"/>
    <w:pPr>
      <w:widowControl w:val="0"/>
      <w:spacing w:after="100" w:line="288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rsid w:val="000429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convocation">
    <w:name w:val="liste convocation"/>
    <w:basedOn w:val="Normal"/>
    <w:rsid w:val="00042964"/>
    <w:pPr>
      <w:numPr>
        <w:numId w:val="22"/>
      </w:numPr>
      <w:spacing w:before="240" w:line="360" w:lineRule="auto"/>
    </w:pPr>
    <w:rPr>
      <w:rFonts w:cs="Arial"/>
    </w:rPr>
  </w:style>
  <w:style w:type="character" w:customStyle="1" w:styleId="En-tteCar">
    <w:name w:val="En-tête Car"/>
    <w:link w:val="En-tte"/>
    <w:rsid w:val="006925A5"/>
    <w:rPr>
      <w:rFonts w:ascii="Arial" w:hAnsi="Arial"/>
    </w:rPr>
  </w:style>
  <w:style w:type="paragraph" w:styleId="Paragraphedeliste">
    <w:name w:val="List Paragraph"/>
    <w:aliases w:val="texte tableau"/>
    <w:basedOn w:val="Normal"/>
    <w:link w:val="ParagraphedelisteCar"/>
    <w:uiPriority w:val="34"/>
    <w:qFormat/>
    <w:rsid w:val="006925A5"/>
    <w:pPr>
      <w:ind w:left="720"/>
      <w:contextualSpacing/>
    </w:pPr>
    <w:rPr>
      <w:rFonts w:ascii="Verdana" w:hAnsi="Verdana" w:cs="Arial"/>
    </w:rPr>
  </w:style>
  <w:style w:type="paragraph" w:customStyle="1" w:styleId="Corpsdetexte21">
    <w:name w:val="Corps de texte 21"/>
    <w:basedOn w:val="Normal"/>
    <w:rsid w:val="007B5B08"/>
    <w:pPr>
      <w:suppressAutoHyphens/>
      <w:spacing w:line="360" w:lineRule="auto"/>
    </w:pPr>
    <w:rPr>
      <w:sz w:val="22"/>
      <w:szCs w:val="24"/>
      <w:lang w:eastAsia="ar-SA"/>
    </w:rPr>
  </w:style>
  <w:style w:type="character" w:styleId="Numrodepage">
    <w:name w:val="page number"/>
    <w:basedOn w:val="Policepardfaut"/>
    <w:rsid w:val="0073250E"/>
  </w:style>
  <w:style w:type="character" w:customStyle="1" w:styleId="ParagraphedelisteCar">
    <w:name w:val="Paragraphe de liste Car"/>
    <w:aliases w:val="texte tableau Car"/>
    <w:link w:val="Paragraphedeliste"/>
    <w:uiPriority w:val="34"/>
    <w:locked/>
    <w:rsid w:val="009514A1"/>
    <w:rPr>
      <w:rFonts w:ascii="Verdana" w:hAnsi="Verdana" w:cs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10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947608">
          <w:marLeft w:val="7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70757">
          <w:marLeft w:val="7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0807">
          <w:marLeft w:val="7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42161">
          <w:marLeft w:val="7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68674">
          <w:marLeft w:val="7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7874">
          <w:marLeft w:val="7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2917">
          <w:marLeft w:val="7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06229">
          <w:marLeft w:val="7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5276">
          <w:marLeft w:val="7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5999">
          <w:marLeft w:val="7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86188">
          <w:marLeft w:val="7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8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9484">
          <w:marLeft w:val="734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73301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43938">
          <w:marLeft w:val="734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6819">
          <w:marLeft w:val="734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5993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3366">
          <w:marLeft w:val="734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5438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50249">
          <w:marLeft w:val="734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25048">
          <w:marLeft w:val="734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0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3092">
          <w:marLeft w:val="7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6090">
          <w:marLeft w:val="7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5293">
          <w:marLeft w:val="7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2369">
          <w:marLeft w:val="7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19621">
          <w:marLeft w:val="7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0666">
          <w:marLeft w:val="7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2265">
          <w:marLeft w:val="7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19360">
          <w:marLeft w:val="7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5875">
          <w:marLeft w:val="7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5569">
          <w:marLeft w:val="7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6934">
          <w:marLeft w:val="7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19255">
          <w:marLeft w:val="73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6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56DC1-3126-42B4-B5A3-5E0DEAF87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</Pages>
  <Words>384</Words>
  <Characters>6304</Characters>
  <Application>Microsoft Office Word</Application>
  <DocSecurity>0</DocSecurity>
  <Lines>52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CCTP Université d'Artois</vt:lpstr>
    </vt:vector>
  </TitlesOfParts>
  <Company>Hewlett-Packard Company</Company>
  <LinksUpToDate>false</LinksUpToDate>
  <CharactersWithSpaces>6675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CCTP Université d'Artois</dc:title>
  <dc:subject/>
  <dc:creator>vergnaud</dc:creator>
  <cp:keywords/>
  <cp:lastModifiedBy>Marcon Arnaud</cp:lastModifiedBy>
  <cp:revision>4</cp:revision>
  <cp:lastPrinted>2016-04-26T08:42:00Z</cp:lastPrinted>
  <dcterms:created xsi:type="dcterms:W3CDTF">2025-03-03T16:02:00Z</dcterms:created>
  <dcterms:modified xsi:type="dcterms:W3CDTF">2025-03-03T19:35:00Z</dcterms:modified>
</cp:coreProperties>
</file>