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D0D" w:rsidRDefault="009C4D0D">
      <w:pPr>
        <w:pStyle w:val="Corpsdetexte"/>
        <w:rPr>
          <w:rFonts w:ascii="Times New Roman"/>
        </w:rPr>
      </w:pPr>
    </w:p>
    <w:p w:rsidR="009C4D0D" w:rsidRDefault="009C4D0D">
      <w:pPr>
        <w:pStyle w:val="Corpsdetexte"/>
        <w:spacing w:before="2"/>
        <w:rPr>
          <w:rFonts w:ascii="Times New Roman"/>
          <w:sz w:val="24"/>
        </w:rPr>
      </w:pPr>
    </w:p>
    <w:p w:rsidR="009C4D0D" w:rsidRDefault="0050742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C4D0D" w:rsidRDefault="009C4D0D">
      <w:pPr>
        <w:pStyle w:val="Corpsdetexte"/>
        <w:rPr>
          <w:rFonts w:ascii="Marianne Medium"/>
        </w:rPr>
      </w:pPr>
    </w:p>
    <w:p w:rsidR="009C4D0D" w:rsidRDefault="009C4D0D">
      <w:pPr>
        <w:pStyle w:val="Corpsdetexte"/>
        <w:rPr>
          <w:rFonts w:ascii="Marianne Medium"/>
        </w:rPr>
      </w:pPr>
    </w:p>
    <w:p w:rsidR="009C4D0D" w:rsidRDefault="009C4D0D">
      <w:pPr>
        <w:pStyle w:val="Corpsdetexte"/>
        <w:rPr>
          <w:rFonts w:ascii="Marianne Medium"/>
        </w:rPr>
      </w:pPr>
    </w:p>
    <w:p w:rsidR="009C4D0D" w:rsidRDefault="009C4D0D">
      <w:pPr>
        <w:pStyle w:val="Corpsdetexte"/>
        <w:rPr>
          <w:rFonts w:ascii="Marianne Medium"/>
        </w:rPr>
      </w:pPr>
    </w:p>
    <w:p w:rsidR="009C4D0D" w:rsidRDefault="009C4D0D">
      <w:pPr>
        <w:pStyle w:val="Corpsdetexte"/>
        <w:rPr>
          <w:rFonts w:ascii="Marianne Medium"/>
        </w:rPr>
      </w:pPr>
    </w:p>
    <w:p w:rsidR="009C4D0D" w:rsidRDefault="009C4D0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C4D0D">
        <w:trPr>
          <w:trHeight w:val="914"/>
        </w:trPr>
        <w:tc>
          <w:tcPr>
            <w:tcW w:w="7973" w:type="dxa"/>
            <w:shd w:val="clear" w:color="auto" w:fill="3557A1"/>
          </w:tcPr>
          <w:p w:rsidR="009C4D0D" w:rsidRDefault="005074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C4D0D" w:rsidRDefault="00507421">
            <w:pPr>
              <w:pStyle w:val="TableParagraph"/>
              <w:spacing w:line="277" w:lineRule="exact"/>
              <w:ind w:left="1521"/>
              <w:rPr>
                <w:b/>
                <w:sz w:val="20"/>
              </w:rPr>
            </w:pPr>
            <w:r>
              <w:rPr>
                <w:b/>
                <w:color w:val="FFFFFF"/>
                <w:spacing w:val="-5"/>
                <w:sz w:val="20"/>
              </w:rPr>
              <w:t>DC4</w:t>
            </w:r>
          </w:p>
        </w:tc>
      </w:tr>
    </w:tbl>
    <w:p w:rsidR="009C4D0D" w:rsidRDefault="009C4D0D">
      <w:pPr>
        <w:pStyle w:val="Corpsdetexte"/>
        <w:spacing w:before="8"/>
        <w:rPr>
          <w:rFonts w:ascii="Marianne Medium"/>
          <w:sz w:val="22"/>
        </w:rPr>
      </w:pPr>
    </w:p>
    <w:p w:rsidR="009C4D0D" w:rsidRDefault="0050742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C4D0D" w:rsidRDefault="009C4D0D">
      <w:pPr>
        <w:pStyle w:val="Corpsdetexte"/>
        <w:rPr>
          <w:b/>
          <w:sz w:val="18"/>
        </w:rPr>
      </w:pPr>
    </w:p>
    <w:p w:rsidR="009C4D0D" w:rsidRDefault="0050742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C4D0D" w:rsidRDefault="00E36E92">
      <w:pPr>
        <w:spacing w:line="249" w:lineRule="exact"/>
        <w:ind w:left="332"/>
        <w:jc w:val="both"/>
        <w:rPr>
          <w:b/>
          <w:sz w:val="18"/>
        </w:rPr>
      </w:pPr>
      <w:hyperlink r:id="rId10">
        <w:r w:rsidR="00507421">
          <w:rPr>
            <w:b/>
            <w:color w:val="0000FF"/>
            <w:sz w:val="18"/>
            <w:u w:val="single" w:color="0000FF"/>
          </w:rPr>
          <w:t>R.</w:t>
        </w:r>
        <w:r w:rsidR="00507421">
          <w:rPr>
            <w:b/>
            <w:color w:val="0000FF"/>
            <w:spacing w:val="-3"/>
            <w:sz w:val="18"/>
            <w:u w:val="single" w:color="0000FF"/>
          </w:rPr>
          <w:t xml:space="preserve"> </w:t>
        </w:r>
        <w:r w:rsidR="00507421">
          <w:rPr>
            <w:b/>
            <w:color w:val="0000FF"/>
            <w:sz w:val="18"/>
            <w:u w:val="single" w:color="0000FF"/>
          </w:rPr>
          <w:t>2162-6</w:t>
        </w:r>
        <w:r w:rsidR="00507421">
          <w:rPr>
            <w:b/>
            <w:sz w:val="18"/>
          </w:rPr>
          <w:t>,</w:t>
        </w:r>
      </w:hyperlink>
      <w:r w:rsidR="00507421">
        <w:rPr>
          <w:b/>
          <w:spacing w:val="33"/>
          <w:sz w:val="18"/>
        </w:rPr>
        <w:t xml:space="preserve"> </w:t>
      </w:r>
      <w:hyperlink r:id="rId11">
        <w:r w:rsidR="00507421">
          <w:rPr>
            <w:b/>
            <w:color w:val="0000FF"/>
            <w:sz w:val="18"/>
            <w:u w:val="single" w:color="0000FF"/>
          </w:rPr>
          <w:t>R. 2162-7</w:t>
        </w:r>
        <w:r w:rsidR="00507421">
          <w:rPr>
            <w:b/>
            <w:color w:val="0000FF"/>
            <w:spacing w:val="33"/>
            <w:sz w:val="18"/>
            <w:u w:val="single" w:color="0000FF"/>
          </w:rPr>
          <w:t xml:space="preserve"> </w:t>
        </w:r>
        <w:r w:rsidR="00507421">
          <w:rPr>
            <w:b/>
            <w:color w:val="0000FF"/>
            <w:sz w:val="18"/>
            <w:u w:val="single" w:color="0000FF"/>
          </w:rPr>
          <w:t>à</w:t>
        </w:r>
        <w:r w:rsidR="00507421">
          <w:rPr>
            <w:b/>
            <w:color w:val="0000FF"/>
            <w:spacing w:val="-1"/>
            <w:sz w:val="18"/>
            <w:u w:val="single" w:color="0000FF"/>
          </w:rPr>
          <w:t xml:space="preserve"> </w:t>
        </w:r>
        <w:r w:rsidR="00507421">
          <w:rPr>
            <w:b/>
            <w:color w:val="0000FF"/>
            <w:sz w:val="18"/>
            <w:u w:val="single" w:color="0000FF"/>
          </w:rPr>
          <w:t>R.</w:t>
        </w:r>
        <w:r w:rsidR="00507421">
          <w:rPr>
            <w:b/>
            <w:color w:val="0000FF"/>
            <w:spacing w:val="-3"/>
            <w:sz w:val="18"/>
            <w:u w:val="single" w:color="0000FF"/>
          </w:rPr>
          <w:t xml:space="preserve"> </w:t>
        </w:r>
        <w:r w:rsidR="00507421">
          <w:rPr>
            <w:b/>
            <w:color w:val="0000FF"/>
            <w:sz w:val="18"/>
            <w:u w:val="single" w:color="0000FF"/>
          </w:rPr>
          <w:t>2162-12</w:t>
        </w:r>
        <w:r w:rsidR="00507421">
          <w:rPr>
            <w:b/>
            <w:sz w:val="18"/>
          </w:rPr>
          <w:t>,</w:t>
        </w:r>
      </w:hyperlink>
      <w:r w:rsidR="00507421">
        <w:rPr>
          <w:b/>
          <w:spacing w:val="33"/>
          <w:sz w:val="18"/>
        </w:rPr>
        <w:t xml:space="preserve"> </w:t>
      </w:r>
      <w:hyperlink r:id="rId12">
        <w:r w:rsidR="00507421">
          <w:rPr>
            <w:b/>
            <w:color w:val="0000FF"/>
            <w:sz w:val="18"/>
            <w:u w:val="single" w:color="0000FF"/>
          </w:rPr>
          <w:t>R.</w:t>
        </w:r>
        <w:r w:rsidR="00507421">
          <w:rPr>
            <w:b/>
            <w:color w:val="0000FF"/>
            <w:spacing w:val="-3"/>
            <w:sz w:val="18"/>
            <w:u w:val="single" w:color="0000FF"/>
          </w:rPr>
          <w:t xml:space="preserve"> </w:t>
        </w:r>
        <w:r w:rsidR="00507421">
          <w:rPr>
            <w:b/>
            <w:color w:val="0000FF"/>
            <w:sz w:val="18"/>
            <w:u w:val="single" w:color="0000FF"/>
          </w:rPr>
          <w:t>2162-13</w:t>
        </w:r>
        <w:r w:rsidR="00507421">
          <w:rPr>
            <w:b/>
            <w:color w:val="0000FF"/>
            <w:spacing w:val="33"/>
            <w:sz w:val="18"/>
            <w:u w:val="single" w:color="0000FF"/>
          </w:rPr>
          <w:t xml:space="preserve"> </w:t>
        </w:r>
        <w:r w:rsidR="00507421">
          <w:rPr>
            <w:b/>
            <w:color w:val="0000FF"/>
            <w:sz w:val="18"/>
            <w:u w:val="single" w:color="0000FF"/>
          </w:rPr>
          <w:t>à</w:t>
        </w:r>
        <w:r w:rsidR="00507421">
          <w:rPr>
            <w:b/>
            <w:color w:val="0000FF"/>
            <w:spacing w:val="-1"/>
            <w:sz w:val="18"/>
            <w:u w:val="single" w:color="0000FF"/>
          </w:rPr>
          <w:t xml:space="preserve"> </w:t>
        </w:r>
        <w:r w:rsidR="00507421">
          <w:rPr>
            <w:b/>
            <w:color w:val="0000FF"/>
            <w:sz w:val="18"/>
            <w:u w:val="single" w:color="0000FF"/>
          </w:rPr>
          <w:t>R.</w:t>
        </w:r>
        <w:r w:rsidR="00507421">
          <w:rPr>
            <w:b/>
            <w:color w:val="0000FF"/>
            <w:spacing w:val="-2"/>
            <w:sz w:val="18"/>
            <w:u w:val="single" w:color="0000FF"/>
          </w:rPr>
          <w:t xml:space="preserve"> </w:t>
        </w:r>
        <w:r w:rsidR="00507421">
          <w:rPr>
            <w:b/>
            <w:color w:val="0000FF"/>
            <w:sz w:val="18"/>
            <w:u w:val="single" w:color="0000FF"/>
          </w:rPr>
          <w:t>2162-14</w:t>
        </w:r>
      </w:hyperlink>
      <w:r w:rsidR="00507421">
        <w:rPr>
          <w:b/>
          <w:color w:val="0000FF"/>
          <w:spacing w:val="31"/>
          <w:sz w:val="18"/>
        </w:rPr>
        <w:t xml:space="preserve"> </w:t>
      </w:r>
      <w:r w:rsidR="00507421">
        <w:rPr>
          <w:b/>
          <w:sz w:val="18"/>
        </w:rPr>
        <w:t>et</w:t>
      </w:r>
      <w:r w:rsidR="00507421">
        <w:rPr>
          <w:b/>
          <w:spacing w:val="33"/>
          <w:sz w:val="18"/>
        </w:rPr>
        <w:t xml:space="preserve"> </w:t>
      </w:r>
      <w:hyperlink r:id="rId13">
        <w:r w:rsidR="00507421">
          <w:rPr>
            <w:b/>
            <w:color w:val="0000FF"/>
            <w:sz w:val="18"/>
            <w:u w:val="single" w:color="0000FF"/>
          </w:rPr>
          <w:t>R.</w:t>
        </w:r>
        <w:r w:rsidR="00507421">
          <w:rPr>
            <w:b/>
            <w:color w:val="0000FF"/>
            <w:spacing w:val="-3"/>
            <w:sz w:val="18"/>
            <w:u w:val="single" w:color="0000FF"/>
          </w:rPr>
          <w:t xml:space="preserve"> </w:t>
        </w:r>
        <w:r w:rsidR="00507421">
          <w:rPr>
            <w:b/>
            <w:color w:val="0000FF"/>
            <w:sz w:val="18"/>
            <w:u w:val="single" w:color="0000FF"/>
          </w:rPr>
          <w:t>2162-15</w:t>
        </w:r>
        <w:r w:rsidR="00507421">
          <w:rPr>
            <w:b/>
            <w:color w:val="0000FF"/>
            <w:spacing w:val="33"/>
            <w:sz w:val="18"/>
            <w:u w:val="single" w:color="0000FF"/>
          </w:rPr>
          <w:t xml:space="preserve"> </w:t>
        </w:r>
        <w:r w:rsidR="00507421">
          <w:rPr>
            <w:b/>
            <w:color w:val="0000FF"/>
            <w:sz w:val="18"/>
            <w:u w:val="single" w:color="0000FF"/>
          </w:rPr>
          <w:t>à</w:t>
        </w:r>
        <w:r w:rsidR="00507421">
          <w:rPr>
            <w:b/>
            <w:color w:val="0000FF"/>
            <w:spacing w:val="-1"/>
            <w:sz w:val="18"/>
            <w:u w:val="single" w:color="0000FF"/>
          </w:rPr>
          <w:t xml:space="preserve"> </w:t>
        </w:r>
        <w:r w:rsidR="00507421">
          <w:rPr>
            <w:b/>
            <w:color w:val="0000FF"/>
            <w:sz w:val="18"/>
            <w:u w:val="single" w:color="0000FF"/>
          </w:rPr>
          <w:t>R.</w:t>
        </w:r>
        <w:r w:rsidR="00507421">
          <w:rPr>
            <w:b/>
            <w:color w:val="0000FF"/>
            <w:spacing w:val="-2"/>
            <w:sz w:val="18"/>
            <w:u w:val="single" w:color="0000FF"/>
          </w:rPr>
          <w:t xml:space="preserve"> </w:t>
        </w:r>
        <w:r w:rsidR="00507421">
          <w:rPr>
            <w:b/>
            <w:color w:val="0000FF"/>
            <w:sz w:val="18"/>
            <w:u w:val="single" w:color="0000FF"/>
          </w:rPr>
          <w:t>2162-21</w:t>
        </w:r>
      </w:hyperlink>
      <w:r w:rsidR="00507421">
        <w:rPr>
          <w:b/>
          <w:color w:val="0000FF"/>
          <w:spacing w:val="32"/>
          <w:sz w:val="18"/>
        </w:rPr>
        <w:t xml:space="preserve"> </w:t>
      </w:r>
      <w:r w:rsidR="00507421">
        <w:rPr>
          <w:b/>
          <w:sz w:val="18"/>
        </w:rPr>
        <w:t>(marchés</w:t>
      </w:r>
      <w:r w:rsidR="00507421">
        <w:rPr>
          <w:b/>
          <w:spacing w:val="32"/>
          <w:sz w:val="18"/>
        </w:rPr>
        <w:t xml:space="preserve"> </w:t>
      </w:r>
      <w:r w:rsidR="00507421">
        <w:rPr>
          <w:b/>
          <w:sz w:val="18"/>
        </w:rPr>
        <w:t>publics</w:t>
      </w:r>
      <w:r w:rsidR="00507421">
        <w:rPr>
          <w:b/>
          <w:spacing w:val="35"/>
          <w:sz w:val="18"/>
        </w:rPr>
        <w:t xml:space="preserve"> </w:t>
      </w:r>
      <w:r w:rsidR="00507421">
        <w:rPr>
          <w:b/>
          <w:sz w:val="18"/>
        </w:rPr>
        <w:t>autres</w:t>
      </w:r>
      <w:r w:rsidR="00507421">
        <w:rPr>
          <w:b/>
          <w:spacing w:val="35"/>
          <w:sz w:val="18"/>
        </w:rPr>
        <w:t xml:space="preserve"> </w:t>
      </w:r>
      <w:r w:rsidR="00507421">
        <w:rPr>
          <w:b/>
          <w:sz w:val="18"/>
        </w:rPr>
        <w:t>que</w:t>
      </w:r>
      <w:r w:rsidR="00507421">
        <w:rPr>
          <w:b/>
          <w:spacing w:val="32"/>
          <w:sz w:val="18"/>
        </w:rPr>
        <w:t xml:space="preserve"> </w:t>
      </w:r>
      <w:r w:rsidR="00507421">
        <w:rPr>
          <w:b/>
          <w:spacing w:val="-5"/>
          <w:sz w:val="18"/>
        </w:rPr>
        <w:t>de</w:t>
      </w:r>
    </w:p>
    <w:p w:rsidR="009C4D0D" w:rsidRDefault="0050742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C4D0D" w:rsidRDefault="009C4D0D">
      <w:pPr>
        <w:pStyle w:val="Corpsdetexte"/>
        <w:spacing w:before="6"/>
        <w:rPr>
          <w:b/>
          <w:sz w:val="29"/>
        </w:rPr>
      </w:pPr>
    </w:p>
    <w:p w:rsidR="009C4D0D" w:rsidRDefault="005074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C4D0D" w:rsidRDefault="009C4D0D">
      <w:pPr>
        <w:pStyle w:val="Corpsdetexte"/>
        <w:spacing w:before="13"/>
        <w:rPr>
          <w:b/>
          <w:sz w:val="19"/>
        </w:rPr>
      </w:pPr>
    </w:p>
    <w:p w:rsidR="009C4D0D" w:rsidRDefault="0050742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C4D0D" w:rsidRDefault="0050742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A1B28" w:rsidRDefault="004A1B28">
      <w:pPr>
        <w:ind w:left="332" w:right="761" w:hanging="1"/>
        <w:rPr>
          <w:i/>
          <w:sz w:val="18"/>
        </w:rPr>
      </w:pPr>
    </w:p>
    <w:p w:rsidR="004A1B28" w:rsidRPr="004A1B28" w:rsidRDefault="004A1B28" w:rsidP="004A1B28">
      <w:pPr>
        <w:ind w:left="360"/>
        <w:rPr>
          <w:b/>
          <w:i/>
          <w:sz w:val="20"/>
          <w:szCs w:val="20"/>
        </w:rPr>
      </w:pPr>
      <w:r w:rsidRPr="004A1B28">
        <w:rPr>
          <w:b/>
          <w:i/>
          <w:sz w:val="20"/>
          <w:szCs w:val="20"/>
        </w:rPr>
        <w:t>Le représentant du pouvoir adjudicateur, acheteur du marché</w:t>
      </w:r>
      <w:r w:rsidRPr="004A1B28">
        <w:rPr>
          <w:rFonts w:ascii="Calibri" w:hAnsi="Calibri" w:cs="Calibri"/>
          <w:b/>
          <w:i/>
          <w:sz w:val="20"/>
          <w:szCs w:val="20"/>
        </w:rPr>
        <w:t> </w:t>
      </w:r>
      <w:r w:rsidRPr="004A1B28">
        <w:rPr>
          <w:b/>
          <w:i/>
          <w:sz w:val="20"/>
          <w:szCs w:val="20"/>
        </w:rPr>
        <w:t>:</w:t>
      </w:r>
    </w:p>
    <w:p w:rsidR="004A1B28" w:rsidRPr="004A1B28" w:rsidRDefault="004A1B28" w:rsidP="004A1B28">
      <w:pPr>
        <w:ind w:left="360"/>
        <w:rPr>
          <w:b/>
          <w:i/>
          <w:sz w:val="20"/>
          <w:szCs w:val="20"/>
        </w:rPr>
      </w:pPr>
      <w:r w:rsidRPr="004A1B28">
        <w:rPr>
          <w:b/>
          <w:i/>
          <w:sz w:val="20"/>
          <w:szCs w:val="20"/>
        </w:rPr>
        <w:t>Le colonel Frédéric GERLINGER commandant le régiment du Service militaire adapté de Polynésie française.</w:t>
      </w:r>
    </w:p>
    <w:p w:rsidR="009C4D0D" w:rsidRPr="004A1B28" w:rsidRDefault="009C4D0D">
      <w:pPr>
        <w:pStyle w:val="Corpsdetexte"/>
        <w:spacing w:before="1"/>
        <w:rPr>
          <w:b/>
          <w:i/>
        </w:rPr>
      </w:pPr>
    </w:p>
    <w:p w:rsidR="009C4D0D" w:rsidRDefault="005074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9C4D0D" w:rsidRDefault="009C4D0D">
      <w:pPr>
        <w:pStyle w:val="Corpsdetexte"/>
        <w:rPr>
          <w:i/>
        </w:rPr>
      </w:pPr>
    </w:p>
    <w:p w:rsidR="009C4D0D" w:rsidRPr="00507421" w:rsidRDefault="00D7752C" w:rsidP="00507421">
      <w:pPr>
        <w:pStyle w:val="Corpsdetexte"/>
        <w:jc w:val="center"/>
        <w:rPr>
          <w:b/>
          <w:i/>
        </w:rPr>
      </w:pPr>
      <w:r>
        <w:rPr>
          <w:b/>
          <w:i/>
        </w:rPr>
        <w:t>Direction administrative et financière (DAF) du RSMA-Pf</w:t>
      </w:r>
    </w:p>
    <w:p w:rsidR="00507421" w:rsidRDefault="00507421" w:rsidP="00507421">
      <w:pPr>
        <w:pStyle w:val="Corpsdetexte"/>
        <w:jc w:val="center"/>
        <w:rPr>
          <w:i/>
        </w:rPr>
      </w:pPr>
    </w:p>
    <w:p w:rsidR="009C4D0D" w:rsidRDefault="005074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C4D0D" w:rsidRDefault="0050742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9C4D0D" w:rsidRDefault="009C4D0D">
      <w:pPr>
        <w:pStyle w:val="Corpsdetexte"/>
        <w:rPr>
          <w:i/>
        </w:rPr>
      </w:pPr>
    </w:p>
    <w:p w:rsidR="00870FAB" w:rsidRPr="00A6756B" w:rsidRDefault="00870FAB" w:rsidP="00507421">
      <w:pPr>
        <w:pStyle w:val="Corpsdetexte"/>
        <w:jc w:val="center"/>
        <w:rPr>
          <w:b/>
          <w:i/>
        </w:rPr>
      </w:pPr>
      <w:r w:rsidRPr="00A6756B">
        <w:rPr>
          <w:b/>
          <w:i/>
        </w:rPr>
        <w:t>MARCHE</w:t>
      </w:r>
      <w:r w:rsidRPr="00A6756B">
        <w:rPr>
          <w:rFonts w:ascii="Calibri" w:hAnsi="Calibri" w:cs="Calibri"/>
          <w:b/>
          <w:i/>
        </w:rPr>
        <w:t> </w:t>
      </w:r>
      <w:r w:rsidRPr="00A6756B">
        <w:rPr>
          <w:b/>
          <w:i/>
        </w:rPr>
        <w:t>: 2024-0</w:t>
      </w:r>
      <w:r w:rsidR="00A6756B" w:rsidRPr="00A6756B">
        <w:rPr>
          <w:b/>
          <w:i/>
        </w:rPr>
        <w:t>6</w:t>
      </w:r>
    </w:p>
    <w:p w:rsidR="00F640CA" w:rsidRPr="00F640CA" w:rsidRDefault="00F640CA" w:rsidP="00F640CA">
      <w:pPr>
        <w:jc w:val="center"/>
        <w:rPr>
          <w:ins w:id="0" w:author="BAUER Fanny TSEF 2CL" w:date="2025-01-06T14:51:00Z"/>
          <w:b/>
          <w:bCs/>
          <w:sz w:val="20"/>
          <w:rPrChange w:id="1" w:author="BAUER Fanny TSEF 2CL" w:date="2025-01-06T14:51:00Z">
            <w:rPr>
              <w:ins w:id="2" w:author="BAUER Fanny TSEF 2CL" w:date="2025-01-06T14:51:00Z"/>
              <w:b/>
              <w:bCs/>
              <w:sz w:val="28"/>
            </w:rPr>
          </w:rPrChange>
        </w:rPr>
      </w:pPr>
      <w:ins w:id="3" w:author="BAUER Fanny TSEF 2CL" w:date="2025-01-06T14:51:00Z">
        <w:r w:rsidRPr="00F640CA">
          <w:rPr>
            <w:b/>
            <w:bCs/>
            <w:sz w:val="20"/>
            <w:rPrChange w:id="4" w:author="BAUER Fanny TSEF 2CL" w:date="2025-01-06T14:51:00Z">
              <w:rPr>
                <w:b/>
                <w:bCs/>
                <w:sz w:val="28"/>
              </w:rPr>
            </w:rPrChange>
          </w:rPr>
          <w:t>Polynésie française</w:t>
        </w:r>
      </w:ins>
    </w:p>
    <w:p w:rsidR="00F640CA" w:rsidRPr="00F640CA" w:rsidRDefault="00F640CA" w:rsidP="00F640CA">
      <w:pPr>
        <w:jc w:val="center"/>
        <w:rPr>
          <w:ins w:id="5" w:author="BAUER Fanny TSEF 2CL" w:date="2025-01-06T14:51:00Z"/>
          <w:b/>
          <w:bCs/>
          <w:sz w:val="20"/>
          <w:rPrChange w:id="6" w:author="BAUER Fanny TSEF 2CL" w:date="2025-01-06T14:51:00Z">
            <w:rPr>
              <w:ins w:id="7" w:author="BAUER Fanny TSEF 2CL" w:date="2025-01-06T14:51:00Z"/>
              <w:b/>
              <w:bCs/>
              <w:sz w:val="28"/>
            </w:rPr>
          </w:rPrChange>
        </w:rPr>
        <w:pPrChange w:id="8" w:author="BAUER Fanny TSEF 2CL" w:date="2025-01-06T14:51:00Z">
          <w:pPr>
            <w:jc w:val="center"/>
          </w:pPr>
        </w:pPrChange>
      </w:pPr>
      <w:ins w:id="9" w:author="BAUER Fanny TSEF 2CL" w:date="2025-01-06T14:51:00Z">
        <w:r w:rsidRPr="00F640CA">
          <w:rPr>
            <w:b/>
            <w:bCs/>
            <w:sz w:val="20"/>
            <w:rPrChange w:id="10" w:author="BAUER Fanny TSEF 2CL" w:date="2025-01-06T14:51:00Z">
              <w:rPr>
                <w:b/>
                <w:bCs/>
                <w:sz w:val="28"/>
              </w:rPr>
            </w:rPrChange>
          </w:rPr>
          <w:t>HAO (TUAMOTU) – RSMA-Pf – CFP4</w:t>
        </w:r>
      </w:ins>
    </w:p>
    <w:p w:rsidR="00F640CA" w:rsidRPr="00F640CA" w:rsidRDefault="00F640CA" w:rsidP="00F640CA">
      <w:pPr>
        <w:jc w:val="center"/>
        <w:rPr>
          <w:ins w:id="11" w:author="BAUER Fanny TSEF 2CL" w:date="2025-01-06T14:51:00Z"/>
          <w:b/>
          <w:bCs/>
          <w:sz w:val="20"/>
          <w:rPrChange w:id="12" w:author="BAUER Fanny TSEF 2CL" w:date="2025-01-06T14:51:00Z">
            <w:rPr>
              <w:ins w:id="13" w:author="BAUER Fanny TSEF 2CL" w:date="2025-01-06T14:51:00Z"/>
              <w:b/>
              <w:bCs/>
              <w:sz w:val="28"/>
            </w:rPr>
          </w:rPrChange>
        </w:rPr>
      </w:pPr>
    </w:p>
    <w:p w:rsidR="00F640CA" w:rsidRPr="00F640CA" w:rsidRDefault="00F640CA" w:rsidP="00F640CA">
      <w:pPr>
        <w:jc w:val="center"/>
        <w:rPr>
          <w:ins w:id="14" w:author="BAUER Fanny TSEF 2CL" w:date="2025-01-06T14:51:00Z"/>
          <w:b/>
          <w:bCs/>
          <w:sz w:val="20"/>
          <w:rPrChange w:id="15" w:author="BAUER Fanny TSEF 2CL" w:date="2025-01-06T14:51:00Z">
            <w:rPr>
              <w:ins w:id="16" w:author="BAUER Fanny TSEF 2CL" w:date="2025-01-06T14:51:00Z"/>
              <w:b/>
              <w:bCs/>
              <w:sz w:val="32"/>
            </w:rPr>
          </w:rPrChange>
        </w:rPr>
        <w:pPrChange w:id="17" w:author="BAUER Fanny TSEF 2CL" w:date="2025-01-06T14:51:00Z">
          <w:pPr>
            <w:jc w:val="center"/>
          </w:pPr>
        </w:pPrChange>
      </w:pPr>
      <w:ins w:id="18" w:author="BAUER Fanny TSEF 2CL" w:date="2025-01-06T14:51:00Z">
        <w:r w:rsidRPr="00F640CA">
          <w:rPr>
            <w:b/>
            <w:bCs/>
            <w:sz w:val="20"/>
            <w:rPrChange w:id="19" w:author="BAUER Fanny TSEF 2CL" w:date="2025-01-06T14:51:00Z">
              <w:rPr>
                <w:b/>
                <w:bCs/>
                <w:sz w:val="28"/>
              </w:rPr>
            </w:rPrChange>
          </w:rPr>
          <w:t>Création d’une nouvelle compagnie :</w:t>
        </w:r>
      </w:ins>
    </w:p>
    <w:p w:rsidR="00F640CA" w:rsidRPr="00F31525" w:rsidRDefault="00F640CA" w:rsidP="00F640CA">
      <w:pPr>
        <w:jc w:val="center"/>
        <w:rPr>
          <w:ins w:id="20" w:author="BAUER Fanny TSEF 2CL" w:date="2025-01-06T14:51:00Z"/>
          <w:b/>
          <w:bCs/>
          <w:sz w:val="28"/>
        </w:rPr>
      </w:pPr>
      <w:ins w:id="21" w:author="BAUER Fanny TSEF 2CL" w:date="2025-01-06T14:51:00Z">
        <w:r w:rsidRPr="00F640CA">
          <w:rPr>
            <w:b/>
            <w:bCs/>
            <w:sz w:val="20"/>
            <w:rPrChange w:id="22" w:author="BAUER Fanny TSEF 2CL" w:date="2025-01-06T14:51:00Z">
              <w:rPr>
                <w:b/>
                <w:bCs/>
                <w:sz w:val="28"/>
              </w:rPr>
            </w:rPrChange>
          </w:rPr>
          <w:t xml:space="preserve">Mission coordination sécurité et protection de la santé (CSPS), </w:t>
        </w:r>
        <w:r w:rsidRPr="00F640CA">
          <w:rPr>
            <w:b/>
            <w:bCs/>
            <w:sz w:val="20"/>
            <w:szCs w:val="20"/>
            <w:rPrChange w:id="23" w:author="BAUER Fanny TSEF 2CL" w:date="2025-01-06T14:51:00Z">
              <w:rPr>
                <w:b/>
                <w:bCs/>
                <w:sz w:val="28"/>
              </w:rPr>
            </w:rPrChange>
          </w:rPr>
          <w:t>phase conception/réalisation</w:t>
        </w:r>
      </w:ins>
    </w:p>
    <w:p w:rsidR="00870FAB" w:rsidRDefault="00870FAB" w:rsidP="00507421">
      <w:pPr>
        <w:pStyle w:val="Corpsdetexte"/>
        <w:jc w:val="center"/>
        <w:rPr>
          <w:b/>
          <w:i/>
          <w:highlight w:val="yellow"/>
        </w:rPr>
      </w:pPr>
    </w:p>
    <w:p w:rsidR="009C4D0D" w:rsidRPr="0099131E" w:rsidDel="00F640CA" w:rsidRDefault="00507421" w:rsidP="00507421">
      <w:pPr>
        <w:pStyle w:val="Corpsdetexte"/>
        <w:jc w:val="center"/>
        <w:rPr>
          <w:del w:id="24" w:author="BAUER Fanny TSEF 2CL" w:date="2025-01-06T14:51:00Z"/>
          <w:b/>
          <w:i/>
        </w:rPr>
      </w:pPr>
      <w:del w:id="25" w:author="BAUER Fanny TSEF 2CL" w:date="2025-01-06T14:51:00Z">
        <w:r w:rsidRPr="0099131E" w:rsidDel="00F640CA">
          <w:rPr>
            <w:b/>
            <w:i/>
          </w:rPr>
          <w:delText xml:space="preserve">Polynésie française – Ile de </w:delText>
        </w:r>
        <w:r w:rsidR="0099131E" w:rsidRPr="0099131E" w:rsidDel="00F640CA">
          <w:rPr>
            <w:b/>
            <w:i/>
          </w:rPr>
          <w:delText>HAO</w:delText>
        </w:r>
        <w:r w:rsidRPr="0099131E" w:rsidDel="00F640CA">
          <w:rPr>
            <w:b/>
            <w:i/>
          </w:rPr>
          <w:delText xml:space="preserve"> + Commune </w:delText>
        </w:r>
        <w:r w:rsidR="0099131E" w:rsidRPr="0099131E" w:rsidDel="00F640CA">
          <w:rPr>
            <w:b/>
            <w:i/>
          </w:rPr>
          <w:delText>de HAO</w:delText>
        </w:r>
      </w:del>
    </w:p>
    <w:p w:rsidR="00507421" w:rsidRPr="0099131E" w:rsidDel="00F640CA" w:rsidRDefault="00507421" w:rsidP="00507421">
      <w:pPr>
        <w:pStyle w:val="Corpsdetexte"/>
        <w:jc w:val="center"/>
        <w:rPr>
          <w:del w:id="26" w:author="BAUER Fanny TSEF 2CL" w:date="2025-01-06T14:51:00Z"/>
          <w:b/>
          <w:i/>
        </w:rPr>
      </w:pPr>
      <w:del w:id="27" w:author="BAUER Fanny TSEF 2CL" w:date="2025-01-06T14:51:00Z">
        <w:r w:rsidRPr="0099131E" w:rsidDel="00F640CA">
          <w:rPr>
            <w:b/>
            <w:i/>
          </w:rPr>
          <w:delText xml:space="preserve">RSMAP-Pf – </w:delText>
        </w:r>
        <w:r w:rsidR="0099131E" w:rsidRPr="0099131E" w:rsidDel="00F640CA">
          <w:rPr>
            <w:b/>
            <w:i/>
          </w:rPr>
          <w:delText>CFP4</w:delText>
        </w:r>
        <w:r w:rsidRPr="0099131E" w:rsidDel="00F640CA">
          <w:rPr>
            <w:b/>
            <w:i/>
          </w:rPr>
          <w:delText xml:space="preserve"> </w:delText>
        </w:r>
      </w:del>
    </w:p>
    <w:p w:rsidR="002E371C" w:rsidDel="00F640CA" w:rsidRDefault="002E371C" w:rsidP="002E371C">
      <w:pPr>
        <w:jc w:val="center"/>
        <w:rPr>
          <w:del w:id="28" w:author="BAUER Fanny TSEF 2CL" w:date="2025-01-06T14:51:00Z"/>
          <w:b/>
          <w:bCs/>
          <w:sz w:val="20"/>
        </w:rPr>
      </w:pPr>
      <w:del w:id="29" w:author="BAUER Fanny TSEF 2CL" w:date="2025-01-06T14:51:00Z">
        <w:r w:rsidRPr="002E371C" w:rsidDel="00F640CA">
          <w:rPr>
            <w:b/>
            <w:bCs/>
            <w:sz w:val="20"/>
          </w:rPr>
          <w:delText>Création d’une compagnie / Travaux annexes</w:delText>
        </w:r>
        <w:r w:rsidR="00BC503A" w:rsidDel="00F640CA">
          <w:rPr>
            <w:rFonts w:ascii="Calibri" w:hAnsi="Calibri" w:cs="Calibri"/>
            <w:b/>
            <w:bCs/>
            <w:sz w:val="20"/>
          </w:rPr>
          <w:delText> </w:delText>
        </w:r>
        <w:r w:rsidR="00BC503A" w:rsidDel="00F640CA">
          <w:rPr>
            <w:b/>
            <w:bCs/>
            <w:sz w:val="20"/>
          </w:rPr>
          <w:delText>:</w:delText>
        </w:r>
      </w:del>
    </w:p>
    <w:p w:rsidR="00BC503A" w:rsidRPr="00BC503A" w:rsidDel="00F640CA" w:rsidRDefault="00BC503A" w:rsidP="00BC503A">
      <w:pPr>
        <w:jc w:val="center"/>
        <w:rPr>
          <w:del w:id="30" w:author="BAUER Fanny TSEF 2CL" w:date="2025-01-06T14:51:00Z"/>
          <w:b/>
          <w:bCs/>
          <w:sz w:val="18"/>
        </w:rPr>
      </w:pPr>
      <w:del w:id="31" w:author="BAUER Fanny TSEF 2CL" w:date="2025-01-06T14:51:00Z">
        <w:r w:rsidRPr="00BC503A" w:rsidDel="00F640CA">
          <w:rPr>
            <w:b/>
            <w:bCs/>
            <w:sz w:val="18"/>
          </w:rPr>
          <w:delText>Création des installations techniques / Création d’une base vie / Construction d’un poste de transformation</w:delText>
        </w:r>
      </w:del>
    </w:p>
    <w:p w:rsidR="002E371C" w:rsidRPr="00BC503A" w:rsidDel="00F640CA" w:rsidRDefault="002E371C" w:rsidP="002E371C">
      <w:pPr>
        <w:jc w:val="center"/>
        <w:rPr>
          <w:del w:id="32" w:author="BAUER Fanny TSEF 2CL" w:date="2025-01-06T14:51:00Z"/>
          <w:b/>
          <w:bCs/>
          <w:sz w:val="18"/>
        </w:rPr>
      </w:pPr>
      <w:del w:id="33" w:author="BAUER Fanny TSEF 2CL" w:date="2025-01-06T14:51:00Z">
        <w:r w:rsidRPr="00BC503A" w:rsidDel="00F640CA">
          <w:rPr>
            <w:b/>
            <w:bCs/>
            <w:sz w:val="18"/>
          </w:rPr>
          <w:delText xml:space="preserve">Mission coordination sécurité et protection de la santé (CSPS), phase conception/réalisation </w:delText>
        </w:r>
      </w:del>
    </w:p>
    <w:p w:rsidR="009C4D0D" w:rsidRDefault="009C4D0D">
      <w:pPr>
        <w:pStyle w:val="Corpsdetexte"/>
        <w:rPr>
          <w:i/>
        </w:rPr>
      </w:pPr>
    </w:p>
    <w:p w:rsidR="009C4D0D" w:rsidRDefault="00507421" w:rsidP="002E371C">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4" w:name="_bookmark0"/>
      <w:bookmarkEnd w:id="3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C4D0D" w:rsidRDefault="0050742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C4D0D" w:rsidRDefault="0050742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C4D0D" w:rsidRDefault="009C4D0D">
      <w:pPr>
        <w:rPr>
          <w:rFonts w:ascii="Arial"/>
          <w:sz w:val="13"/>
        </w:rPr>
        <w:sectPr w:rsidR="009C4D0D">
          <w:footerReference w:type="default" r:id="rId22"/>
          <w:type w:val="continuous"/>
          <w:pgSz w:w="11910" w:h="16850"/>
          <w:pgMar w:top="380" w:right="140" w:bottom="860" w:left="520" w:header="0" w:footer="677" w:gutter="0"/>
          <w:pgNumType w:start="1"/>
          <w:cols w:space="720"/>
        </w:sectPr>
      </w:pPr>
    </w:p>
    <w:p w:rsidR="009C4D0D" w:rsidRDefault="0050742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C4D0D" w:rsidRDefault="009C4D0D">
      <w:pPr>
        <w:pStyle w:val="Corpsdetexte"/>
        <w:rPr>
          <w:b/>
        </w:rPr>
      </w:pPr>
    </w:p>
    <w:p w:rsidR="009C4D0D" w:rsidRDefault="005074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C4D0D" w:rsidRDefault="005074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C4D0D" w:rsidRDefault="005074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C4D0D" w:rsidRDefault="009C4D0D">
      <w:pPr>
        <w:pStyle w:val="Corpsdetexte"/>
      </w:pPr>
    </w:p>
    <w:p w:rsidR="009C4D0D" w:rsidRDefault="005074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507421" w:rsidRDefault="00507421" w:rsidP="00507421">
                            <w:pPr>
                              <w:jc w:val="center"/>
                            </w:pPr>
                            <w:proofErr w:type="gramStart"/>
                            <w:r>
                              <w:t>x</w:t>
                            </w:r>
                            <w:proofErr w:type="gramEnd"/>
                          </w:p>
                        </w:txbxContent>
                      </wps:txbx>
                      <wps:bodyPr wrap="square" lIns="0" tIns="0" rIns="0" bIns="0" rtlCol="0">
                        <a:prstTxWarp prst="textNoShape">
                          <a:avLst/>
                        </a:prstTxWarp>
                        <a:noAutofit/>
                      </wps:bodyPr>
                    </wps:wsp>
                  </a:graphicData>
                </a:graphic>
              </wp:anchor>
            </w:drawing>
          </mc:Choice>
          <mc:Fallback xmlns:cx1="http://schemas.microsoft.com/office/drawing/2015/9/8/chartex">
            <w:pict>
              <v:shape id="Graphic 13" o:spid="_x0000_s1027"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" adj="-11796480,,5400" path="m,l147828,r,147828l,147828,,xe" filled="f" strokeweight=".72pt">
                <v:stroke joinstyle="miter"/>
                <v:formulas/>
                <v:path arrowok="t" o:connecttype="custom" textboxrect="0,0,147955,147955"/>
                <v:textbox inset="0,0,0,0">
                  <w:txbxContent>
                    <w:p w:rsidR="00507421" w:rsidRDefault="00507421" w:rsidP="00507421">
                      <w:pPr>
                        <w:jc w:val="center"/>
                      </w:pPr>
                      <w:proofErr w:type="gramStart"/>
                      <w:r>
                        <w:t>x</w:t>
                      </w:r>
                      <w:proofErr w:type="gramEnd"/>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C4D0D" w:rsidRDefault="009C4D0D">
      <w:pPr>
        <w:pStyle w:val="Corpsdetexte"/>
        <w:rPr>
          <w:i/>
        </w:rPr>
      </w:pPr>
    </w:p>
    <w:p w:rsidR="009C4D0D" w:rsidRDefault="005074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C4D0D" w:rsidRDefault="009C4D0D">
      <w:pPr>
        <w:pStyle w:val="Corpsdetexte"/>
        <w:spacing w:before="4"/>
        <w:rPr>
          <w:sz w:val="21"/>
        </w:rPr>
      </w:pPr>
    </w:p>
    <w:p w:rsidR="009C4D0D" w:rsidRDefault="005074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C4D0D" w:rsidRDefault="005074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9C4D0D" w:rsidRDefault="005074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C4D0D" w:rsidRDefault="009C4D0D">
      <w:pPr>
        <w:pStyle w:val="Corpsdetexte"/>
        <w:rPr>
          <w:b/>
          <w:sz w:val="28"/>
        </w:rPr>
      </w:pPr>
    </w:p>
    <w:p w:rsidR="009C4D0D" w:rsidRDefault="009C4D0D">
      <w:pPr>
        <w:pStyle w:val="Corpsdetexte"/>
        <w:rPr>
          <w:b/>
          <w:sz w:val="28"/>
        </w:rPr>
      </w:pPr>
    </w:p>
    <w:p w:rsidR="009C4D0D" w:rsidRDefault="009C4D0D">
      <w:pPr>
        <w:pStyle w:val="Corpsdetexte"/>
        <w:spacing w:before="10"/>
        <w:rPr>
          <w:b/>
          <w:sz w:val="25"/>
        </w:rPr>
      </w:pPr>
    </w:p>
    <w:p w:rsidR="009C4D0D" w:rsidRDefault="005074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C4D0D" w:rsidRDefault="009C4D0D">
      <w:pPr>
        <w:pStyle w:val="Corpsdetexte"/>
        <w:spacing w:before="8"/>
        <w:rPr>
          <w:b/>
          <w:sz w:val="41"/>
        </w:rPr>
      </w:pPr>
    </w:p>
    <w:p w:rsidR="009C4D0D" w:rsidRDefault="005074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C4D0D" w:rsidRDefault="009C4D0D">
      <w:pPr>
        <w:pStyle w:val="Corpsdetexte"/>
        <w:spacing w:before="1"/>
        <w:rPr>
          <w:b/>
          <w:sz w:val="38"/>
        </w:rPr>
      </w:pPr>
    </w:p>
    <w:p w:rsidR="009C4D0D" w:rsidRDefault="005074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C4D0D" w:rsidRDefault="009C4D0D">
      <w:pPr>
        <w:pStyle w:val="Corpsdetexte"/>
        <w:spacing w:before="9"/>
        <w:rPr>
          <w:b/>
          <w:sz w:val="41"/>
        </w:rPr>
      </w:pPr>
    </w:p>
    <w:p w:rsidR="009C4D0D" w:rsidRDefault="005074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507421" w:rsidRDefault="00507421">
      <w:pPr>
        <w:ind w:left="331" w:right="707"/>
        <w:jc w:val="both"/>
        <w:rPr>
          <w:b/>
          <w:sz w:val="20"/>
        </w:rPr>
      </w:pPr>
    </w:p>
    <w:p w:rsidR="00507421" w:rsidRPr="00507421" w:rsidRDefault="00507421">
      <w:pPr>
        <w:ind w:left="331" w:right="707"/>
        <w:jc w:val="both"/>
        <w:rPr>
          <w:b/>
          <w:color w:val="FF0000"/>
          <w:sz w:val="20"/>
        </w:rPr>
      </w:pPr>
      <w:r w:rsidRPr="00507421">
        <w:rPr>
          <w:b/>
          <w:color w:val="FF0000"/>
          <w:sz w:val="20"/>
        </w:rPr>
        <w:t>N° de TAHITI</w:t>
      </w:r>
      <w:r w:rsidRPr="00507421">
        <w:rPr>
          <w:rFonts w:ascii="Calibri" w:hAnsi="Calibri" w:cs="Calibri"/>
          <w:b/>
          <w:color w:val="FF0000"/>
          <w:sz w:val="20"/>
        </w:rPr>
        <w:t> </w:t>
      </w:r>
      <w:r w:rsidRPr="00507421">
        <w:rPr>
          <w:b/>
          <w:color w:val="FF0000"/>
          <w:sz w:val="20"/>
        </w:rPr>
        <w:t xml:space="preserve">: </w:t>
      </w:r>
    </w:p>
    <w:p w:rsidR="00507421" w:rsidRPr="00507421" w:rsidRDefault="00507421">
      <w:pPr>
        <w:ind w:left="331" w:right="707"/>
        <w:jc w:val="both"/>
        <w:rPr>
          <w:b/>
          <w:color w:val="FF0000"/>
          <w:sz w:val="20"/>
        </w:rPr>
      </w:pPr>
    </w:p>
    <w:p w:rsidR="00507421" w:rsidRPr="00507421" w:rsidRDefault="00507421">
      <w:pPr>
        <w:ind w:left="331" w:right="707"/>
        <w:jc w:val="both"/>
        <w:rPr>
          <w:b/>
          <w:color w:val="FF0000"/>
          <w:sz w:val="20"/>
        </w:rPr>
      </w:pPr>
      <w:r w:rsidRPr="00507421">
        <w:rPr>
          <w:b/>
          <w:color w:val="FF0000"/>
          <w:sz w:val="20"/>
        </w:rPr>
        <w:t>N° RC</w:t>
      </w:r>
      <w:r w:rsidRPr="00507421">
        <w:rPr>
          <w:rFonts w:ascii="Calibri" w:hAnsi="Calibri" w:cs="Calibri"/>
          <w:b/>
          <w:color w:val="FF0000"/>
          <w:sz w:val="20"/>
        </w:rPr>
        <w:t> </w:t>
      </w:r>
      <w:r w:rsidRPr="00507421">
        <w:rPr>
          <w:b/>
          <w:color w:val="FF0000"/>
          <w:sz w:val="20"/>
        </w:rPr>
        <w:t xml:space="preserve">: </w:t>
      </w:r>
    </w:p>
    <w:p w:rsidR="009C4D0D" w:rsidRDefault="009C4D0D">
      <w:pPr>
        <w:pStyle w:val="Corpsdetexte"/>
        <w:rPr>
          <w:b/>
        </w:rPr>
      </w:pPr>
    </w:p>
    <w:p w:rsidR="009C4D0D" w:rsidRDefault="009C4D0D">
      <w:pPr>
        <w:pStyle w:val="Corpsdetexte"/>
        <w:spacing w:before="2"/>
        <w:rPr>
          <w:b/>
          <w:sz w:val="17"/>
        </w:rPr>
      </w:pPr>
    </w:p>
    <w:p w:rsidR="009C4D0D" w:rsidRDefault="005074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C4D0D" w:rsidRDefault="009C4D0D">
      <w:pPr>
        <w:pStyle w:val="Corpsdetexte"/>
        <w:spacing w:before="1"/>
        <w:rPr>
          <w:b/>
          <w:sz w:val="40"/>
        </w:rPr>
      </w:pPr>
    </w:p>
    <w:p w:rsidR="009C4D0D" w:rsidRDefault="005074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C4D0D" w:rsidRDefault="009C4D0D">
      <w:pPr>
        <w:rPr>
          <w:sz w:val="20"/>
        </w:rPr>
        <w:sectPr w:rsidR="009C4D0D">
          <w:footerReference w:type="default" r:id="rId25"/>
          <w:pgSz w:w="11910" w:h="16850"/>
          <w:pgMar w:top="1440" w:right="140" w:bottom="1220" w:left="520" w:header="0" w:footer="1036" w:gutter="0"/>
          <w:pgNumType w:start="2"/>
          <w:cols w:space="720"/>
        </w:sectPr>
      </w:pPr>
    </w:p>
    <w:p w:rsidR="009C4D0D" w:rsidRDefault="005074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C4D0D" w:rsidRDefault="009C4D0D">
      <w:pPr>
        <w:pStyle w:val="Corpsdetexte"/>
        <w:spacing w:before="4"/>
        <w:rPr>
          <w:b/>
          <w:sz w:val="37"/>
        </w:rPr>
      </w:pPr>
    </w:p>
    <w:p w:rsidR="009C4D0D" w:rsidRDefault="005074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9C4D0D" w:rsidRDefault="009C4D0D">
      <w:pPr>
        <w:pStyle w:val="Corpsdetexte"/>
        <w:rPr>
          <w:b/>
        </w:rPr>
      </w:pPr>
    </w:p>
    <w:p w:rsidR="009C4D0D" w:rsidRDefault="009C4D0D">
      <w:pPr>
        <w:pStyle w:val="Corpsdetexte"/>
        <w:spacing w:before="8"/>
        <w:rPr>
          <w:b/>
          <w:sz w:val="14"/>
        </w:rPr>
      </w:pPr>
    </w:p>
    <w:p w:rsidR="009C4D0D" w:rsidRDefault="00507421">
      <w:pPr>
        <w:spacing w:before="99"/>
        <w:ind w:left="332"/>
        <w:rPr>
          <w:b/>
          <w:sz w:val="20"/>
        </w:rPr>
      </w:pPr>
      <w:bookmarkStart w:id="39" w:name="_Nom_commercial_et_dénomination_sociale"/>
      <w:bookmarkEnd w:id="39"/>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C4D0D" w:rsidRDefault="009C4D0D">
      <w:pPr>
        <w:pStyle w:val="Corpsdetexte"/>
        <w:spacing w:before="8"/>
        <w:rPr>
          <w:b/>
          <w:sz w:val="41"/>
        </w:rPr>
      </w:pPr>
    </w:p>
    <w:p w:rsidR="009C4D0D" w:rsidRDefault="00507421">
      <w:pPr>
        <w:ind w:left="331"/>
        <w:rPr>
          <w:b/>
          <w:sz w:val="20"/>
        </w:rPr>
      </w:pPr>
      <w:bookmarkStart w:id="40" w:name="Adresses_postale_et_du_siège_social_(s"/>
      <w:bookmarkEnd w:id="40"/>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C4D0D" w:rsidRDefault="009C4D0D">
      <w:pPr>
        <w:pStyle w:val="Corpsdetexte"/>
        <w:spacing w:before="8"/>
        <w:rPr>
          <w:b/>
          <w:sz w:val="41"/>
        </w:rPr>
      </w:pPr>
    </w:p>
    <w:p w:rsidR="009C4D0D" w:rsidRDefault="00507421">
      <w:pPr>
        <w:spacing w:before="1"/>
        <w:ind w:left="331"/>
        <w:rPr>
          <w:b/>
          <w:sz w:val="20"/>
        </w:rPr>
      </w:pPr>
      <w:bookmarkStart w:id="41" w:name="Adresse_électronique_:"/>
      <w:bookmarkEnd w:id="41"/>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C4D0D" w:rsidRDefault="009C4D0D">
      <w:pPr>
        <w:pStyle w:val="Corpsdetexte"/>
        <w:rPr>
          <w:b/>
          <w:sz w:val="28"/>
        </w:rPr>
      </w:pPr>
    </w:p>
    <w:p w:rsidR="009C4D0D" w:rsidRDefault="009C4D0D">
      <w:pPr>
        <w:pStyle w:val="Corpsdetexte"/>
        <w:spacing w:before="7"/>
        <w:rPr>
          <w:b/>
          <w:sz w:val="26"/>
        </w:rPr>
      </w:pPr>
    </w:p>
    <w:p w:rsidR="009C4D0D" w:rsidRDefault="00507421">
      <w:pPr>
        <w:spacing w:before="1"/>
        <w:ind w:left="332"/>
        <w:rPr>
          <w:b/>
          <w:sz w:val="20"/>
        </w:rPr>
      </w:pPr>
      <w:bookmarkStart w:id="42" w:name="Numéros_de_téléphone_et_de_télécopie_:"/>
      <w:bookmarkEnd w:id="42"/>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C4D0D" w:rsidRDefault="009C4D0D">
      <w:pPr>
        <w:pStyle w:val="Corpsdetexte"/>
        <w:rPr>
          <w:b/>
          <w:sz w:val="28"/>
        </w:rPr>
      </w:pPr>
    </w:p>
    <w:p w:rsidR="009C4D0D" w:rsidRDefault="009C4D0D">
      <w:pPr>
        <w:pStyle w:val="Corpsdetexte"/>
        <w:spacing w:before="7"/>
        <w:rPr>
          <w:b/>
          <w:sz w:val="26"/>
        </w:rPr>
      </w:pPr>
    </w:p>
    <w:p w:rsidR="009C4D0D" w:rsidRDefault="00507421">
      <w:pPr>
        <w:ind w:left="331" w:right="761"/>
        <w:rPr>
          <w:b/>
          <w:sz w:val="20"/>
        </w:rPr>
      </w:pPr>
      <w:bookmarkStart w:id="43" w:name="Numéro_SIRET,_à_défaut,_un_numéro_d’id"/>
      <w:bookmarkEnd w:id="43"/>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9C4D0D" w:rsidRDefault="009C4D0D">
      <w:pPr>
        <w:pStyle w:val="Corpsdetexte"/>
        <w:rPr>
          <w:b/>
        </w:rPr>
      </w:pPr>
    </w:p>
    <w:p w:rsidR="00507421" w:rsidRPr="00507421" w:rsidRDefault="00507421" w:rsidP="00507421">
      <w:pPr>
        <w:ind w:left="331" w:right="707"/>
        <w:jc w:val="both"/>
        <w:rPr>
          <w:b/>
          <w:color w:val="FF0000"/>
          <w:sz w:val="20"/>
        </w:rPr>
      </w:pPr>
      <w:r w:rsidRPr="00507421">
        <w:rPr>
          <w:b/>
          <w:color w:val="FF0000"/>
          <w:sz w:val="20"/>
        </w:rPr>
        <w:t>N° de TAHITI</w:t>
      </w:r>
      <w:r w:rsidRPr="00507421">
        <w:rPr>
          <w:rFonts w:ascii="Calibri" w:hAnsi="Calibri" w:cs="Calibri"/>
          <w:b/>
          <w:color w:val="FF0000"/>
          <w:sz w:val="20"/>
        </w:rPr>
        <w:t> </w:t>
      </w:r>
      <w:r w:rsidRPr="00507421">
        <w:rPr>
          <w:b/>
          <w:color w:val="FF0000"/>
          <w:sz w:val="20"/>
        </w:rPr>
        <w:t xml:space="preserve">: </w:t>
      </w:r>
    </w:p>
    <w:p w:rsidR="00507421" w:rsidRPr="00507421" w:rsidRDefault="00507421" w:rsidP="00507421">
      <w:pPr>
        <w:ind w:left="331" w:right="707"/>
        <w:jc w:val="both"/>
        <w:rPr>
          <w:b/>
          <w:color w:val="FF0000"/>
          <w:sz w:val="20"/>
        </w:rPr>
      </w:pPr>
    </w:p>
    <w:p w:rsidR="00507421" w:rsidRPr="00507421" w:rsidRDefault="00507421" w:rsidP="00507421">
      <w:pPr>
        <w:ind w:left="331" w:right="707"/>
        <w:jc w:val="both"/>
        <w:rPr>
          <w:b/>
          <w:color w:val="FF0000"/>
          <w:sz w:val="20"/>
        </w:rPr>
      </w:pPr>
      <w:r w:rsidRPr="00507421">
        <w:rPr>
          <w:b/>
          <w:color w:val="FF0000"/>
          <w:sz w:val="20"/>
        </w:rPr>
        <w:t>N° RC</w:t>
      </w:r>
      <w:r w:rsidRPr="00507421">
        <w:rPr>
          <w:rFonts w:ascii="Calibri" w:hAnsi="Calibri" w:cs="Calibri"/>
          <w:b/>
          <w:color w:val="FF0000"/>
          <w:sz w:val="20"/>
        </w:rPr>
        <w:t> </w:t>
      </w:r>
      <w:r w:rsidRPr="00507421">
        <w:rPr>
          <w:b/>
          <w:color w:val="FF0000"/>
          <w:sz w:val="20"/>
        </w:rPr>
        <w:t xml:space="preserve">: </w:t>
      </w:r>
    </w:p>
    <w:p w:rsidR="00507421" w:rsidRDefault="00507421">
      <w:pPr>
        <w:pStyle w:val="Corpsdetexte"/>
        <w:rPr>
          <w:b/>
        </w:rPr>
      </w:pPr>
    </w:p>
    <w:p w:rsidR="009C4D0D" w:rsidRDefault="009C4D0D">
      <w:pPr>
        <w:pStyle w:val="Corpsdetexte"/>
        <w:spacing w:before="5"/>
        <w:rPr>
          <w:b/>
          <w:sz w:val="17"/>
        </w:rPr>
      </w:pPr>
    </w:p>
    <w:p w:rsidR="009C4D0D" w:rsidRDefault="005074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C4D0D" w:rsidRDefault="009C4D0D">
      <w:pPr>
        <w:pStyle w:val="Corpsdetexte"/>
        <w:spacing w:before="12"/>
        <w:rPr>
          <w:sz w:val="39"/>
        </w:rPr>
      </w:pPr>
    </w:p>
    <w:p w:rsidR="009C4D0D" w:rsidRDefault="005074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C4D0D" w:rsidRDefault="005074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C4D0D" w:rsidRDefault="009C4D0D">
      <w:pPr>
        <w:pStyle w:val="Corpsdetexte"/>
        <w:rPr>
          <w:i/>
          <w:sz w:val="24"/>
        </w:rPr>
      </w:pPr>
    </w:p>
    <w:p w:rsidR="009C4D0D" w:rsidRDefault="009C4D0D">
      <w:pPr>
        <w:pStyle w:val="Corpsdetexte"/>
        <w:rPr>
          <w:i/>
          <w:sz w:val="30"/>
        </w:rPr>
      </w:pPr>
    </w:p>
    <w:p w:rsidR="009C4D0D" w:rsidRDefault="0050742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C4D0D" w:rsidRDefault="009C4D0D">
      <w:pPr>
        <w:pStyle w:val="Corpsdetexte"/>
        <w:spacing w:before="12"/>
        <w:rPr>
          <w:sz w:val="12"/>
        </w:rPr>
      </w:pPr>
    </w:p>
    <w:p w:rsidR="009C4D0D" w:rsidRDefault="0050742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C4D0D" w:rsidRDefault="009C4D0D">
      <w:pPr>
        <w:sectPr w:rsidR="009C4D0D">
          <w:pgSz w:w="11910" w:h="16850"/>
          <w:pgMar w:top="1440" w:right="140" w:bottom="1220" w:left="520" w:header="0" w:footer="1036" w:gutter="0"/>
          <w:cols w:space="720"/>
        </w:sectPr>
      </w:pPr>
    </w:p>
    <w:p w:rsidR="009C4D0D" w:rsidRDefault="0050742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C4D0D" w:rsidRDefault="009C4D0D">
      <w:pPr>
        <w:pStyle w:val="Corpsdetexte"/>
        <w:spacing w:before="11"/>
        <w:rPr>
          <w:sz w:val="12"/>
        </w:rPr>
      </w:pPr>
    </w:p>
    <w:p w:rsidR="009C4D0D" w:rsidRDefault="0050742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C4D0D" w:rsidRDefault="009C4D0D">
      <w:pPr>
        <w:pStyle w:val="Corpsdetexte"/>
      </w:pPr>
    </w:p>
    <w:p w:rsidR="009C4D0D" w:rsidRDefault="009C4D0D">
      <w:pPr>
        <w:pStyle w:val="Corpsdetexte"/>
        <w:spacing w:before="13"/>
        <w:rPr>
          <w:sz w:val="19"/>
        </w:rPr>
      </w:pPr>
    </w:p>
    <w:p w:rsidR="009C4D0D" w:rsidRDefault="005074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C4D0D" w:rsidRDefault="0050742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C4D0D" w:rsidRDefault="009C4D0D">
      <w:pPr>
        <w:pStyle w:val="Corpsdetexte"/>
        <w:rPr>
          <w:i/>
        </w:rPr>
      </w:pPr>
    </w:p>
    <w:p w:rsidR="009C4D0D" w:rsidRDefault="005074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C4D0D" w:rsidRDefault="009C4D0D">
      <w:pPr>
        <w:pStyle w:val="Corpsdetexte"/>
        <w:spacing w:before="1"/>
        <w:rPr>
          <w:sz w:val="40"/>
        </w:rPr>
      </w:pPr>
    </w:p>
    <w:p w:rsidR="009C4D0D" w:rsidRDefault="005074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C4D0D" w:rsidRDefault="009C4D0D">
      <w:pPr>
        <w:pStyle w:val="Corpsdetexte"/>
        <w:spacing w:before="13"/>
        <w:rPr>
          <w:sz w:val="19"/>
        </w:rPr>
      </w:pPr>
    </w:p>
    <w:p w:rsidR="009C4D0D" w:rsidRDefault="00507421">
      <w:pPr>
        <w:ind w:left="331"/>
        <w:rPr>
          <w:sz w:val="20"/>
        </w:rPr>
      </w:pPr>
      <w:r>
        <w:rPr>
          <w:b/>
          <w:sz w:val="20"/>
        </w:rPr>
        <w:t xml:space="preserve">Le sous-traitant est autorisé à traiter les données à caractère personnel nécessaires pour fournir le ou les service(s) suivant(s) </w:t>
      </w:r>
      <w:r>
        <w:rPr>
          <w:sz w:val="20"/>
        </w:rPr>
        <w:t>: ……………</w:t>
      </w:r>
    </w:p>
    <w:p w:rsidR="009C4D0D" w:rsidRDefault="009C4D0D">
      <w:pPr>
        <w:pStyle w:val="Corpsdetexte"/>
        <w:spacing w:before="12"/>
        <w:rPr>
          <w:sz w:val="19"/>
        </w:rPr>
      </w:pPr>
    </w:p>
    <w:p w:rsidR="009C4D0D" w:rsidRDefault="005074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C4D0D" w:rsidRDefault="009C4D0D">
      <w:pPr>
        <w:pStyle w:val="Corpsdetexte"/>
        <w:rPr>
          <w:sz w:val="40"/>
        </w:rPr>
      </w:pPr>
    </w:p>
    <w:p w:rsidR="009C4D0D" w:rsidRDefault="005074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C4D0D" w:rsidRDefault="009C4D0D">
      <w:pPr>
        <w:pStyle w:val="Corpsdetexte"/>
        <w:rPr>
          <w:sz w:val="28"/>
        </w:rPr>
      </w:pPr>
    </w:p>
    <w:p w:rsidR="009C4D0D" w:rsidRDefault="009C4D0D">
      <w:pPr>
        <w:pStyle w:val="Corpsdetexte"/>
        <w:rPr>
          <w:sz w:val="28"/>
        </w:rPr>
      </w:pPr>
    </w:p>
    <w:p w:rsidR="009C4D0D" w:rsidRDefault="009C4D0D">
      <w:pPr>
        <w:pStyle w:val="Corpsdetexte"/>
        <w:spacing w:before="1"/>
        <w:rPr>
          <w:sz w:val="24"/>
        </w:rPr>
      </w:pPr>
    </w:p>
    <w:p w:rsidR="009C4D0D" w:rsidRDefault="005074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C4D0D" w:rsidRDefault="009C4D0D">
      <w:pPr>
        <w:pStyle w:val="Corpsdetexte"/>
      </w:pPr>
    </w:p>
    <w:p w:rsidR="009C4D0D" w:rsidRDefault="0050742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C4D0D" w:rsidRDefault="005074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C4D0D" w:rsidRDefault="009C4D0D">
      <w:pPr>
        <w:pStyle w:val="Corpsdetexte"/>
        <w:spacing w:before="12"/>
        <w:rPr>
          <w:sz w:val="12"/>
        </w:rPr>
      </w:pPr>
    </w:p>
    <w:p w:rsidR="009C4D0D" w:rsidRDefault="005074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C4D0D" w:rsidRDefault="009C4D0D">
      <w:pPr>
        <w:pStyle w:val="Corpsdetexte"/>
        <w:spacing w:before="13"/>
        <w:rPr>
          <w:sz w:val="39"/>
        </w:rPr>
      </w:pPr>
    </w:p>
    <w:p w:rsidR="009C4D0D" w:rsidRDefault="0050742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C4D0D" w:rsidRDefault="009C4D0D">
      <w:pPr>
        <w:rPr>
          <w:sz w:val="20"/>
        </w:rPr>
        <w:sectPr w:rsidR="009C4D0D">
          <w:pgSz w:w="11910" w:h="16850"/>
          <w:pgMar w:top="1160" w:right="140" w:bottom="1220" w:left="520" w:header="0" w:footer="1036" w:gutter="0"/>
          <w:cols w:space="720"/>
        </w:sectPr>
      </w:pPr>
    </w:p>
    <w:p w:rsidR="009C4D0D" w:rsidRDefault="005074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C4D0D" w:rsidRDefault="009C4D0D">
      <w:pPr>
        <w:pStyle w:val="Corpsdetexte"/>
        <w:rPr>
          <w:b/>
        </w:rPr>
      </w:pPr>
    </w:p>
    <w:p w:rsidR="009C4D0D" w:rsidRDefault="005074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C4D0D" w:rsidRDefault="009C4D0D">
      <w:pPr>
        <w:pStyle w:val="Corpsdetexte"/>
        <w:spacing w:before="1"/>
        <w:rPr>
          <w:sz w:val="40"/>
        </w:rPr>
      </w:pPr>
    </w:p>
    <w:p w:rsidR="009C4D0D" w:rsidRDefault="005074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C4D0D" w:rsidRDefault="009C4D0D">
      <w:pPr>
        <w:pStyle w:val="Corpsdetexte"/>
        <w:spacing w:before="10"/>
        <w:rPr>
          <w:sz w:val="19"/>
        </w:rPr>
      </w:pPr>
    </w:p>
    <w:p w:rsidR="009C4D0D" w:rsidRDefault="005074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C4D0D" w:rsidRDefault="005074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13 %</w:t>
      </w:r>
    </w:p>
    <w:p w:rsidR="009C4D0D" w:rsidRDefault="005074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C4D0D" w:rsidRDefault="005074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C4D0D" w:rsidRDefault="009C4D0D">
      <w:pPr>
        <w:pStyle w:val="Corpsdetexte"/>
        <w:spacing w:before="8"/>
        <w:rPr>
          <w:sz w:val="28"/>
        </w:rPr>
      </w:pPr>
    </w:p>
    <w:p w:rsidR="009C4D0D" w:rsidRDefault="005074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9C4D0D" w:rsidRDefault="005074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C4D0D" w:rsidRDefault="005074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C4D0D" w:rsidRDefault="009C4D0D">
      <w:pPr>
        <w:pStyle w:val="Corpsdetexte"/>
        <w:spacing w:before="11"/>
        <w:rPr>
          <w:sz w:val="28"/>
        </w:rPr>
      </w:pPr>
    </w:p>
    <w:p w:rsidR="009C4D0D" w:rsidRDefault="005074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 xml:space="preserve">: </w:t>
      </w:r>
      <w:r w:rsidRPr="00507421">
        <w:rPr>
          <w:spacing w:val="-10"/>
          <w:sz w:val="20"/>
        </w:rPr>
        <w:t>prix ferme</w:t>
      </w: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spacing w:before="1"/>
        <w:rPr>
          <w:sz w:val="28"/>
        </w:rPr>
      </w:pPr>
    </w:p>
    <w:p w:rsidR="009C4D0D" w:rsidRDefault="005074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C4D0D" w:rsidRDefault="005074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C4D0D" w:rsidRDefault="009C4D0D">
      <w:pPr>
        <w:pStyle w:val="Corpsdetexte"/>
        <w:spacing w:before="12"/>
        <w:rPr>
          <w:i/>
          <w:sz w:val="12"/>
        </w:rPr>
      </w:pPr>
    </w:p>
    <w:p w:rsidR="009C4D0D" w:rsidRDefault="005074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C4D0D" w:rsidRDefault="009C4D0D">
      <w:pPr>
        <w:pStyle w:val="Corpsdetexte"/>
      </w:pPr>
    </w:p>
    <w:p w:rsidR="009C4D0D" w:rsidRDefault="009C4D0D">
      <w:pPr>
        <w:pStyle w:val="Corpsdetexte"/>
        <w:spacing w:before="2"/>
      </w:pPr>
    </w:p>
    <w:p w:rsidR="009C4D0D" w:rsidRDefault="005074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C4D0D" w:rsidRDefault="009C4D0D">
      <w:pPr>
        <w:pStyle w:val="Corpsdetexte"/>
        <w:spacing w:before="13"/>
        <w:rPr>
          <w:b/>
          <w:sz w:val="19"/>
        </w:rPr>
      </w:pPr>
    </w:p>
    <w:p w:rsidR="009C4D0D" w:rsidRDefault="005074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C4D0D" w:rsidRDefault="005074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C4D0D" w:rsidRDefault="009C4D0D">
      <w:pPr>
        <w:pStyle w:val="Corpsdetexte"/>
        <w:rPr>
          <w:i/>
          <w:sz w:val="24"/>
        </w:rPr>
      </w:pPr>
    </w:p>
    <w:p w:rsidR="009C4D0D" w:rsidRDefault="005074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C4D0D" w:rsidRDefault="009C4D0D">
      <w:pPr>
        <w:spacing w:line="720" w:lineRule="auto"/>
        <w:rPr>
          <w:sz w:val="20"/>
        </w:rPr>
      </w:pPr>
      <w:bookmarkStart w:id="44" w:name="_GoBack"/>
      <w:bookmarkEnd w:id="44"/>
    </w:p>
    <w:p w:rsidR="00507421" w:rsidRPr="00507421" w:rsidRDefault="00507421" w:rsidP="00507421">
      <w:pPr>
        <w:spacing w:line="720" w:lineRule="auto"/>
        <w:jc w:val="center"/>
        <w:rPr>
          <w:b/>
          <w:color w:val="FF0000"/>
          <w:sz w:val="20"/>
        </w:rPr>
        <w:sectPr w:rsidR="00507421" w:rsidRPr="00507421">
          <w:pgSz w:w="11910" w:h="16850"/>
          <w:pgMar w:top="1440" w:right="140" w:bottom="1220" w:left="520" w:header="0" w:footer="1036" w:gutter="0"/>
          <w:cols w:space="720"/>
        </w:sectPr>
      </w:pPr>
      <w:r w:rsidRPr="00507421">
        <w:rPr>
          <w:b/>
          <w:color w:val="FF0000"/>
          <w:sz w:val="20"/>
        </w:rPr>
        <w:t>JOINDRE LE RIB DU SOUS-TRAITANT</w:t>
      </w:r>
    </w:p>
    <w:p w:rsidR="009C4D0D" w:rsidRDefault="005074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C4D0D" w:rsidRDefault="005074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C4D0D" w:rsidRDefault="009C4D0D">
      <w:pPr>
        <w:pStyle w:val="Corpsdetexte"/>
        <w:spacing w:before="13"/>
        <w:rPr>
          <w:i/>
          <w:sz w:val="17"/>
        </w:rPr>
      </w:pPr>
    </w:p>
    <w:p w:rsidR="009C4D0D" w:rsidRDefault="005074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C4D0D" w:rsidRDefault="009C4D0D">
      <w:pPr>
        <w:pStyle w:val="Corpsdetexte"/>
        <w:spacing w:before="1"/>
      </w:pPr>
    </w:p>
    <w:p w:rsidR="009C4D0D" w:rsidRDefault="005074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C4D0D" w:rsidRDefault="009C4D0D">
      <w:pPr>
        <w:pStyle w:val="Corpsdetexte"/>
        <w:rPr>
          <w:b/>
        </w:rPr>
      </w:pPr>
    </w:p>
    <w:p w:rsidR="009C4D0D" w:rsidRDefault="005074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C4D0D" w:rsidRDefault="009C4D0D">
      <w:pPr>
        <w:pStyle w:val="Corpsdetexte"/>
      </w:pPr>
    </w:p>
    <w:p w:rsidR="009C4D0D" w:rsidRDefault="005074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C4D0D" w:rsidRDefault="009C4D0D">
      <w:pPr>
        <w:pStyle w:val="Corpsdetexte"/>
        <w:spacing w:before="10"/>
        <w:rPr>
          <w:sz w:val="28"/>
        </w:rPr>
      </w:pPr>
    </w:p>
    <w:p w:rsidR="009C4D0D" w:rsidRDefault="005074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C4D0D" w:rsidRDefault="009C4D0D">
      <w:pPr>
        <w:pStyle w:val="Corpsdetexte"/>
        <w:rPr>
          <w:b/>
        </w:rPr>
      </w:pPr>
    </w:p>
    <w:p w:rsidR="009C4D0D" w:rsidRDefault="0050742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C4D0D" w:rsidRDefault="009C4D0D">
      <w:pPr>
        <w:pStyle w:val="Corpsdetexte"/>
        <w:spacing w:before="13"/>
        <w:rPr>
          <w:sz w:val="19"/>
        </w:rPr>
      </w:pPr>
    </w:p>
    <w:p w:rsidR="009C4D0D" w:rsidRDefault="005074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C4D0D" w:rsidRDefault="00507421">
      <w:pPr>
        <w:pStyle w:val="Paragraphedeliste"/>
        <w:numPr>
          <w:ilvl w:val="1"/>
          <w:numId w:val="3"/>
        </w:numPr>
        <w:tabs>
          <w:tab w:val="left" w:pos="1258"/>
        </w:tabs>
        <w:spacing w:line="276" w:lineRule="exact"/>
        <w:ind w:left="1258"/>
        <w:rPr>
          <w:sz w:val="20"/>
        </w:rPr>
      </w:pPr>
      <w:r>
        <w:rPr>
          <w:spacing w:val="-6"/>
          <w:sz w:val="20"/>
        </w:rPr>
        <w:t>……………………………………………………………………………………</w:t>
      </w:r>
    </w:p>
    <w:p w:rsidR="009C4D0D" w:rsidRDefault="00507421">
      <w:pPr>
        <w:pStyle w:val="Paragraphedeliste"/>
        <w:numPr>
          <w:ilvl w:val="1"/>
          <w:numId w:val="3"/>
        </w:numPr>
        <w:tabs>
          <w:tab w:val="left" w:pos="1258"/>
        </w:tabs>
        <w:spacing w:before="1" w:line="277" w:lineRule="exact"/>
        <w:ind w:left="1258"/>
        <w:rPr>
          <w:sz w:val="20"/>
        </w:rPr>
      </w:pPr>
      <w:r>
        <w:rPr>
          <w:spacing w:val="-6"/>
          <w:sz w:val="20"/>
        </w:rPr>
        <w:t>……………………………………………………………………………………</w:t>
      </w:r>
    </w:p>
    <w:p w:rsidR="009C4D0D" w:rsidRDefault="00507421">
      <w:pPr>
        <w:pStyle w:val="Paragraphedeliste"/>
        <w:numPr>
          <w:ilvl w:val="1"/>
          <w:numId w:val="3"/>
        </w:numPr>
        <w:tabs>
          <w:tab w:val="left" w:pos="1259"/>
        </w:tabs>
        <w:spacing w:line="277" w:lineRule="exact"/>
        <w:ind w:left="1259"/>
        <w:rPr>
          <w:sz w:val="20"/>
        </w:rPr>
      </w:pPr>
      <w:r>
        <w:rPr>
          <w:spacing w:val="-6"/>
          <w:sz w:val="20"/>
        </w:rPr>
        <w:t>……………………………………………………………………………………</w:t>
      </w:r>
    </w:p>
    <w:p w:rsidR="009C4D0D" w:rsidRDefault="00507421">
      <w:pPr>
        <w:pStyle w:val="Paragraphedeliste"/>
        <w:numPr>
          <w:ilvl w:val="1"/>
          <w:numId w:val="3"/>
        </w:numPr>
        <w:tabs>
          <w:tab w:val="left" w:pos="1259"/>
        </w:tabs>
        <w:spacing w:before="1" w:line="277" w:lineRule="exact"/>
        <w:ind w:left="1259"/>
        <w:rPr>
          <w:sz w:val="20"/>
        </w:rPr>
      </w:pPr>
      <w:r>
        <w:rPr>
          <w:spacing w:val="-6"/>
          <w:sz w:val="20"/>
        </w:rPr>
        <w:t>……………………………………………………………………………………</w:t>
      </w:r>
    </w:p>
    <w:p w:rsidR="009C4D0D" w:rsidRDefault="00507421">
      <w:pPr>
        <w:pStyle w:val="Paragraphedeliste"/>
        <w:numPr>
          <w:ilvl w:val="1"/>
          <w:numId w:val="3"/>
        </w:numPr>
        <w:tabs>
          <w:tab w:val="left" w:pos="1259"/>
        </w:tabs>
        <w:spacing w:line="277" w:lineRule="exact"/>
        <w:ind w:left="1259"/>
        <w:rPr>
          <w:sz w:val="20"/>
        </w:rPr>
      </w:pPr>
      <w:r>
        <w:rPr>
          <w:spacing w:val="-6"/>
          <w:sz w:val="20"/>
        </w:rPr>
        <w:t>……………………………………………………………………………………</w:t>
      </w:r>
    </w:p>
    <w:p w:rsidR="009C4D0D" w:rsidRDefault="009C4D0D">
      <w:pPr>
        <w:pStyle w:val="Corpsdetexte"/>
        <w:rPr>
          <w:sz w:val="28"/>
        </w:rPr>
      </w:pPr>
    </w:p>
    <w:p w:rsidR="009C4D0D" w:rsidRDefault="009C4D0D">
      <w:pPr>
        <w:pStyle w:val="Corpsdetexte"/>
        <w:rPr>
          <w:sz w:val="28"/>
        </w:rPr>
      </w:pPr>
    </w:p>
    <w:p w:rsidR="009C4D0D" w:rsidRDefault="009C4D0D">
      <w:pPr>
        <w:pStyle w:val="Corpsdetexte"/>
        <w:spacing w:before="3"/>
        <w:rPr>
          <w:sz w:val="24"/>
        </w:rPr>
      </w:pPr>
    </w:p>
    <w:p w:rsidR="009C4D0D" w:rsidRDefault="005074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C4D0D" w:rsidRDefault="009C4D0D">
      <w:pPr>
        <w:pStyle w:val="Corpsdetexte"/>
        <w:spacing w:before="12"/>
        <w:rPr>
          <w:sz w:val="39"/>
        </w:rPr>
      </w:pPr>
    </w:p>
    <w:p w:rsidR="009C4D0D" w:rsidRDefault="005074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C4D0D" w:rsidRDefault="009C4D0D">
      <w:pPr>
        <w:pStyle w:val="Corpsdetexte"/>
        <w:spacing w:before="1"/>
        <w:rPr>
          <w:b/>
          <w:sz w:val="40"/>
        </w:rPr>
      </w:pPr>
    </w:p>
    <w:p w:rsidR="009C4D0D" w:rsidRDefault="005074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C4D0D" w:rsidRDefault="009C4D0D">
      <w:pPr>
        <w:jc w:val="both"/>
        <w:rPr>
          <w:sz w:val="20"/>
        </w:rPr>
        <w:sectPr w:rsidR="009C4D0D">
          <w:pgSz w:w="11910" w:h="16850"/>
          <w:pgMar w:top="1160" w:right="140" w:bottom="1220" w:left="520" w:header="0" w:footer="1036" w:gutter="0"/>
          <w:cols w:space="720"/>
        </w:sectPr>
      </w:pPr>
    </w:p>
    <w:p w:rsidR="009C4D0D" w:rsidRDefault="005074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C4D0D" w:rsidRDefault="009C4D0D">
      <w:pPr>
        <w:pStyle w:val="Corpsdetexte"/>
        <w:spacing w:before="12"/>
        <w:rPr>
          <w:b/>
          <w:sz w:val="19"/>
        </w:rPr>
      </w:pPr>
    </w:p>
    <w:p w:rsidR="009C4D0D" w:rsidRDefault="005074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C4D0D" w:rsidRDefault="005074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9C4D0D" w:rsidRDefault="005074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C4D0D" w:rsidRDefault="009C4D0D">
      <w:pPr>
        <w:pStyle w:val="Corpsdetexte"/>
        <w:spacing w:before="7"/>
        <w:rPr>
          <w:sz w:val="31"/>
        </w:rPr>
      </w:pPr>
    </w:p>
    <w:p w:rsidR="009C4D0D" w:rsidRDefault="005074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C4D0D" w:rsidRDefault="009C4D0D">
      <w:pPr>
        <w:pStyle w:val="Corpsdetexte"/>
        <w:spacing w:before="12"/>
        <w:rPr>
          <w:sz w:val="13"/>
        </w:rPr>
      </w:pPr>
    </w:p>
    <w:p w:rsidR="009C4D0D" w:rsidRDefault="005074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C4D0D" w:rsidRDefault="009C4D0D">
      <w:pPr>
        <w:pStyle w:val="Corpsdetexte"/>
        <w:spacing w:before="13"/>
        <w:rPr>
          <w:i/>
          <w:sz w:val="17"/>
        </w:rPr>
      </w:pPr>
    </w:p>
    <w:p w:rsidR="009C4D0D" w:rsidRDefault="005074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C4D0D" w:rsidRDefault="009C4D0D">
      <w:pPr>
        <w:pStyle w:val="Corpsdetexte"/>
        <w:rPr>
          <w:i/>
          <w:sz w:val="18"/>
        </w:rPr>
      </w:pPr>
    </w:p>
    <w:p w:rsidR="009C4D0D" w:rsidRDefault="005074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C4D0D" w:rsidRDefault="009C4D0D">
      <w:pPr>
        <w:pStyle w:val="Corpsdetexte"/>
        <w:rPr>
          <w:sz w:val="13"/>
        </w:rPr>
      </w:pPr>
    </w:p>
    <w:p w:rsidR="009C4D0D" w:rsidRDefault="005074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C4D0D" w:rsidRDefault="005074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C4D0D" w:rsidRDefault="009C4D0D">
      <w:pPr>
        <w:pStyle w:val="Corpsdetexte"/>
        <w:spacing w:before="2"/>
        <w:rPr>
          <w:i/>
        </w:rPr>
      </w:pPr>
    </w:p>
    <w:p w:rsidR="009C4D0D" w:rsidRDefault="005074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C4D0D" w:rsidRDefault="009C4D0D">
      <w:pPr>
        <w:pStyle w:val="Corpsdetexte"/>
        <w:spacing w:before="13"/>
        <w:rPr>
          <w:b/>
          <w:sz w:val="19"/>
        </w:rPr>
      </w:pPr>
    </w:p>
    <w:p w:rsidR="009C4D0D" w:rsidRDefault="005074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C4D0D" w:rsidRDefault="009C4D0D">
      <w:pPr>
        <w:pStyle w:val="Corpsdetexte"/>
        <w:spacing w:before="12"/>
        <w:rPr>
          <w:b/>
          <w:sz w:val="19"/>
        </w:rPr>
      </w:pPr>
    </w:p>
    <w:p w:rsidR="009C4D0D" w:rsidRDefault="005074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C4D0D" w:rsidRDefault="005074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C4D0D" w:rsidRDefault="009C4D0D">
      <w:pPr>
        <w:pStyle w:val="Corpsdetexte"/>
        <w:spacing w:before="5"/>
        <w:rPr>
          <w:i/>
          <w:sz w:val="17"/>
        </w:rPr>
      </w:pPr>
    </w:p>
    <w:p w:rsidR="009C4D0D" w:rsidRDefault="005074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23495" b="2349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507421" w:rsidRDefault="00507421" w:rsidP="00507421">
                            <w:pPr>
                              <w:jc w:val="center"/>
                            </w:pPr>
                            <w:r>
                              <w:t>X</w:t>
                            </w:r>
                          </w:p>
                        </w:txbxContent>
                      </wps:txbx>
                      <wps:bodyPr wrap="square" lIns="0" tIns="0" rIns="0" bIns="0" rtlCol="0">
                        <a:prstTxWarp prst="textNoShape">
                          <a:avLst/>
                        </a:prstTxWarp>
                        <a:noAutofit/>
                      </wps:bodyPr>
                    </wps:wsp>
                  </a:graphicData>
                </a:graphic>
              </wp:anchor>
            </w:drawing>
          </mc:Choice>
          <mc:Fallback xmlns:cx1="http://schemas.microsoft.com/office/drawing/2015/9/8/chartex">
            <w:pict>
              <v:shape id="Graphic 26" o:spid="_x0000_s1028" style="position:absolute;left:0;text-align:left;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" adj="-11796480,,5400" path="m,l147828,r,147828l,147828,,xe" filled="f" strokeweight=".72pt">
                <v:stroke joinstyle="miter"/>
                <v:formulas/>
                <v:path arrowok="t" o:connecttype="custom" textboxrect="0,0,147955,147955"/>
                <v:textbox inset="0,0,0,0">
                  <w:txbxContent>
                    <w:p w:rsidR="00507421" w:rsidRDefault="00507421" w:rsidP="00507421">
                      <w:pPr>
                        <w:jc w:val="center"/>
                      </w:pPr>
                      <w:r>
                        <w:t>X</w:t>
                      </w:r>
                    </w:p>
                  </w:txbxContent>
                </v:textbox>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C4D0D" w:rsidRDefault="005074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9C4D0D" w:rsidRDefault="005074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C4D0D" w:rsidRDefault="005074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C4D0D" w:rsidRDefault="00507421">
      <w:pPr>
        <w:pStyle w:val="Corpsdetexte"/>
        <w:spacing w:before="1"/>
        <w:ind w:left="898"/>
      </w:pPr>
      <w:proofErr w:type="gramStart"/>
      <w:r>
        <w:rPr>
          <w:spacing w:val="-5"/>
          <w:u w:val="single"/>
        </w:rPr>
        <w:t>OU</w:t>
      </w:r>
      <w:proofErr w:type="gramEnd"/>
    </w:p>
    <w:p w:rsidR="009C4D0D" w:rsidRDefault="005074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C4D0D" w:rsidRDefault="009C4D0D">
      <w:pPr>
        <w:sectPr w:rsidR="009C4D0D">
          <w:pgSz w:w="11910" w:h="16850"/>
          <w:pgMar w:top="1440" w:right="140" w:bottom="1220" w:left="520" w:header="0" w:footer="1036" w:gutter="0"/>
          <w:cols w:space="720"/>
        </w:sectPr>
      </w:pPr>
    </w:p>
    <w:p w:rsidR="009C4D0D" w:rsidRDefault="005074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C4D0D" w:rsidRDefault="005074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C4D0D" w:rsidRDefault="00507421">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C4D0D" w:rsidRDefault="005074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C4D0D" w:rsidRDefault="009C4D0D">
      <w:pPr>
        <w:sectPr w:rsidR="009C4D0D">
          <w:pgSz w:w="11910" w:h="16850"/>
          <w:pgMar w:top="1520" w:right="140" w:bottom="1220" w:left="520" w:header="0" w:footer="1036" w:gutter="0"/>
          <w:cols w:num="2" w:space="720" w:equalWidth="0">
            <w:col w:w="1777" w:space="40"/>
            <w:col w:w="9433"/>
          </w:cols>
        </w:sectPr>
      </w:pPr>
    </w:p>
    <w:p w:rsidR="009C4D0D" w:rsidRDefault="0050742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C4D0D" w:rsidRDefault="00507421">
      <w:pPr>
        <w:pStyle w:val="Corpsdetexte"/>
        <w:spacing w:line="277" w:lineRule="exact"/>
        <w:ind w:left="898"/>
      </w:pPr>
      <w:proofErr w:type="gramStart"/>
      <w:r>
        <w:rPr>
          <w:spacing w:val="-5"/>
          <w:u w:val="single"/>
        </w:rPr>
        <w:t>OU</w:t>
      </w:r>
      <w:proofErr w:type="gramEnd"/>
    </w:p>
    <w:p w:rsidR="009C4D0D" w:rsidRDefault="005074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C4D0D" w:rsidRDefault="005074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C4D0D" w:rsidRDefault="005074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C4D0D" w:rsidRDefault="005074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C4D0D" w:rsidRDefault="009C4D0D">
      <w:pPr>
        <w:pStyle w:val="Corpsdetexte"/>
      </w:pPr>
    </w:p>
    <w:p w:rsidR="009C4D0D" w:rsidRDefault="009C4D0D">
      <w:pPr>
        <w:pStyle w:val="Corpsdetexte"/>
        <w:spacing w:before="4"/>
        <w:rPr>
          <w:sz w:val="21"/>
        </w:rPr>
      </w:pPr>
    </w:p>
    <w:p w:rsidR="009C4D0D" w:rsidRDefault="0050742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C4D0D" w:rsidRDefault="009C4D0D">
      <w:pPr>
        <w:pStyle w:val="Corpsdetexte"/>
        <w:spacing w:before="13"/>
        <w:rPr>
          <w:i/>
          <w:sz w:val="19"/>
        </w:rPr>
      </w:pPr>
    </w:p>
    <w:p w:rsidR="009C4D0D" w:rsidRDefault="0050742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C4D0D" w:rsidRDefault="009C4D0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4D0D">
        <w:trPr>
          <w:trHeight w:val="525"/>
        </w:trPr>
        <w:tc>
          <w:tcPr>
            <w:tcW w:w="4239" w:type="dxa"/>
          </w:tcPr>
          <w:p w:rsidR="009C4D0D" w:rsidRDefault="005074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C4D0D" w:rsidRDefault="005074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C4D0D" w:rsidRDefault="005074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C4D0D" w:rsidRDefault="005074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507421">
      <w:pPr>
        <w:pStyle w:val="Corpsdetexte"/>
        <w:spacing w:before="195"/>
        <w:ind w:left="332" w:right="709"/>
        <w:jc w:val="both"/>
      </w:pPr>
      <w:r>
        <w:t>Le représentant de l’acheteur, compétent pour signer le marché public, accepte le sous-traitant et agrée ses conditions de paiement.</w:t>
      </w:r>
    </w:p>
    <w:p w:rsidR="009C4D0D" w:rsidRDefault="009C4D0D">
      <w:pPr>
        <w:pStyle w:val="Corpsdetexte"/>
        <w:spacing w:before="13"/>
        <w:rPr>
          <w:sz w:val="19"/>
        </w:rPr>
      </w:pPr>
    </w:p>
    <w:p w:rsidR="009C4D0D" w:rsidRDefault="00507421">
      <w:pPr>
        <w:pStyle w:val="Corpsdetexte"/>
        <w:tabs>
          <w:tab w:val="left" w:pos="2599"/>
        </w:tabs>
        <w:ind w:left="1039"/>
      </w:pPr>
      <w:r>
        <w:rPr>
          <w:spacing w:val="-10"/>
        </w:rPr>
        <w:t>A</w:t>
      </w:r>
      <w:r>
        <w:tab/>
        <w:t>,</w:t>
      </w:r>
      <w:r>
        <w:rPr>
          <w:spacing w:val="-4"/>
        </w:rPr>
        <w:t xml:space="preserve"> </w:t>
      </w:r>
      <w:r>
        <w:rPr>
          <w:spacing w:val="-5"/>
        </w:rPr>
        <w:t>le</w:t>
      </w:r>
    </w:p>
    <w:p w:rsidR="009C4D0D" w:rsidRDefault="009C4D0D">
      <w:pPr>
        <w:pStyle w:val="Corpsdetexte"/>
        <w:spacing w:before="13"/>
        <w:rPr>
          <w:sz w:val="19"/>
        </w:rPr>
      </w:pPr>
    </w:p>
    <w:p w:rsidR="009C4D0D" w:rsidRDefault="005074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C4D0D" w:rsidRDefault="009C4D0D">
      <w:pPr>
        <w:sectPr w:rsidR="009C4D0D">
          <w:type w:val="continuous"/>
          <w:pgSz w:w="11910" w:h="16850"/>
          <w:pgMar w:top="380" w:right="140" w:bottom="860" w:left="520" w:header="0" w:footer="1036" w:gutter="0"/>
          <w:cols w:space="720"/>
        </w:sectPr>
      </w:pPr>
    </w:p>
    <w:p w:rsidR="009C4D0D" w:rsidRDefault="0050742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C4D0D" w:rsidRDefault="0050742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rPr>
                                <w:sz w:val="28"/>
                              </w:rPr>
                            </w:pPr>
                          </w:p>
                          <w:p w:rsidR="009C4D0D" w:rsidRDefault="009C4D0D">
                            <w:pPr>
                              <w:pStyle w:val="Corpsdetexte"/>
                              <w:spacing w:before="5"/>
                            </w:pPr>
                          </w:p>
                          <w:p w:rsidR="009C4D0D" w:rsidRDefault="0050742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C4D0D" w:rsidRDefault="0050742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C4D0D" w:rsidRDefault="0050742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C4D0D" w:rsidRDefault="0050742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C4D0D" w:rsidRDefault="0050742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C4D0D" w:rsidRDefault="009C4D0D">
                              <w:pPr>
                                <w:rPr>
                                  <w:rFonts w:ascii="Arial"/>
                                  <w:sz w:val="20"/>
                                </w:rPr>
                              </w:pPr>
                            </w:p>
                            <w:p w:rsidR="009C4D0D" w:rsidRDefault="0050742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C4D0D" w:rsidRDefault="009C4D0D">
                              <w:pPr>
                                <w:spacing w:before="1"/>
                                <w:rPr>
                                  <w:i/>
                                  <w:sz w:val="20"/>
                                </w:rPr>
                              </w:pPr>
                            </w:p>
                            <w:p w:rsidR="009C4D0D" w:rsidRDefault="0050742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C4D0D" w:rsidRDefault="0050742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C4D0D" w:rsidRDefault="009C4D0D">
      <w:pPr>
        <w:pStyle w:val="Corpsdetexte"/>
        <w:rPr>
          <w:i/>
          <w:sz w:val="24"/>
        </w:rPr>
      </w:pPr>
    </w:p>
    <w:p w:rsidR="009C4D0D" w:rsidRDefault="009C4D0D">
      <w:pPr>
        <w:pStyle w:val="Corpsdetexte"/>
        <w:rPr>
          <w:i/>
          <w:sz w:val="23"/>
        </w:rPr>
      </w:pPr>
    </w:p>
    <w:p w:rsidR="009C4D0D" w:rsidRDefault="0050742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C4D0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E92" w:rsidRDefault="00E36E92">
      <w:r>
        <w:separator/>
      </w:r>
    </w:p>
  </w:endnote>
  <w:endnote w:type="continuationSeparator" w:id="0">
    <w:p w:rsidR="00E36E92" w:rsidRDefault="00E3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D0D" w:rsidRDefault="0050742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C4D0D" w:rsidRDefault="005074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D0D" w:rsidRDefault="0050742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C4D0D" w:rsidRDefault="0050742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C4D0D" w:rsidRDefault="0050742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C4D0D" w:rsidRDefault="0050742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40CA">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2"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C4D0D" w:rsidRDefault="0050742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40CA">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C4D0D" w:rsidRDefault="0050742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C4D0D" w:rsidRDefault="0050742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ins w:id="35" w:author="BAUER Fanny TSEF 2CL" w:date="2025-01-06T14:52:00Z">
                            <w:r w:rsidR="00F640CA">
                              <w:rPr>
                                <w:b/>
                                <w:noProof/>
                                <w:color w:val="FFFFFF"/>
                                <w:w w:val="99"/>
                                <w:sz w:val="20"/>
                              </w:rPr>
                              <w:t>9</w:t>
                            </w:r>
                          </w:ins>
                          <w:del w:id="36" w:author="BAUER Fanny TSEF 2CL" w:date="2025-01-06T14:51:00Z">
                            <w:r w:rsidR="00F640CA" w:rsidDel="00F640CA">
                              <w:rPr>
                                <w:b/>
                                <w:noProof/>
                                <w:color w:val="FFFFFF"/>
                                <w:w w:val="99"/>
                                <w:sz w:val="20"/>
                              </w:rPr>
                              <w:delText>9</w:delText>
                            </w:r>
                          </w:del>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4"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C4D0D" w:rsidRDefault="0050742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ins w:id="37" w:author="BAUER Fanny TSEF 2CL" w:date="2025-01-06T14:52:00Z">
                      <w:r w:rsidR="00F640CA">
                        <w:rPr>
                          <w:b/>
                          <w:noProof/>
                          <w:color w:val="FFFFFF"/>
                          <w:w w:val="99"/>
                          <w:sz w:val="20"/>
                        </w:rPr>
                        <w:t>9</w:t>
                      </w:r>
                    </w:ins>
                    <w:del w:id="38" w:author="BAUER Fanny TSEF 2CL" w:date="2025-01-06T14:51:00Z">
                      <w:r w:rsidR="00F640CA" w:rsidDel="00F640CA">
                        <w:rPr>
                          <w:b/>
                          <w:noProof/>
                          <w:color w:val="FFFFFF"/>
                          <w:w w:val="99"/>
                          <w:sz w:val="20"/>
                        </w:rPr>
                        <w:delText>9</w:delText>
                      </w:r>
                    </w:del>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C4D0D" w:rsidRDefault="005074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E92" w:rsidRDefault="00E36E92">
      <w:r>
        <w:separator/>
      </w:r>
    </w:p>
  </w:footnote>
  <w:footnote w:type="continuationSeparator" w:id="0">
    <w:p w:rsidR="00E36E92" w:rsidRDefault="00E36E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ER Fanny TSEF 2CL">
    <w15:presenceInfo w15:providerId="AD" w15:userId="S-1-5-21-3525543937-1109268236-1506359140-34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0D"/>
    <w:rsid w:val="002E371C"/>
    <w:rsid w:val="002E46C7"/>
    <w:rsid w:val="004A1B28"/>
    <w:rsid w:val="00507421"/>
    <w:rsid w:val="00870FAB"/>
    <w:rsid w:val="008D7BE3"/>
    <w:rsid w:val="0099131E"/>
    <w:rsid w:val="009A02E5"/>
    <w:rsid w:val="009B6F71"/>
    <w:rsid w:val="009C4D0D"/>
    <w:rsid w:val="00A6756B"/>
    <w:rsid w:val="00BC503A"/>
    <w:rsid w:val="00D7752C"/>
    <w:rsid w:val="00E36E92"/>
    <w:rsid w:val="00F640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0DB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microsoft.com/office/2011/relationships/people" Target="peop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3829</Words>
  <Characters>21061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BAUER Fanny TSEF 2CL</cp:lastModifiedBy>
  <cp:revision>2</cp:revision>
  <dcterms:created xsi:type="dcterms:W3CDTF">2025-01-07T00:52:00Z</dcterms:created>
  <dcterms:modified xsi:type="dcterms:W3CDTF">2025-01-07T00:52:00Z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