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52F5D" w14:textId="78796A4B" w:rsidR="00693D2D" w:rsidRPr="00A62DA8" w:rsidRDefault="00693D2D" w:rsidP="00693D2D">
      <w:pPr>
        <w:jc w:val="center"/>
      </w:pPr>
      <w:bookmarkStart w:id="0" w:name="_Hlk29826588"/>
      <w:bookmarkStart w:id="1" w:name="_Hlk37053023"/>
      <w:r w:rsidRPr="00A62DA8">
        <w:rPr>
          <w:noProof/>
        </w:rPr>
        <w:drawing>
          <wp:inline distT="0" distB="0" distL="0" distR="0" wp14:anchorId="64EFC84A" wp14:editId="5DE3A143">
            <wp:extent cx="1583064" cy="1138325"/>
            <wp:effectExtent l="0" t="0" r="0" b="5080"/>
            <wp:docPr id="3" name="Image 3"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bookmarkEnd w:id="0"/>
    <w:p w14:paraId="271A86B5" w14:textId="30FC0641" w:rsidR="003516FC" w:rsidRPr="00A62DA8" w:rsidRDefault="003516FC" w:rsidP="00FF550B">
      <w:pPr>
        <w:pStyle w:val="02Nomdulot"/>
        <w:keepLines/>
        <w:spacing w:before="720" w:after="840"/>
        <w:ind w:right="0"/>
      </w:pPr>
      <w:r w:rsidRPr="00A62DA8">
        <w:t>ASSURANCE</w:t>
      </w:r>
      <w:r w:rsidR="00015EA1" w:rsidRPr="00A62DA8">
        <w:rPr>
          <w:sz w:val="36"/>
        </w:rPr>
        <w:br/>
      </w:r>
      <w:r w:rsidR="00D26B01" w:rsidRPr="00A62DA8">
        <w:t>FLOTTE AUTOMOBILE</w:t>
      </w:r>
      <w:r w:rsidRPr="00A62DA8">
        <w:t xml:space="preserve"> ET RISQUES ANNEXES</w:t>
      </w:r>
    </w:p>
    <w:p w14:paraId="285DBB0B" w14:textId="17BA5285" w:rsidR="00F355C9" w:rsidRPr="00A62DA8" w:rsidRDefault="007E74D3" w:rsidP="00BD6450">
      <w:pPr>
        <w:pStyle w:val="03Numlot"/>
        <w:keepLines/>
        <w:spacing w:before="360" w:after="1080"/>
        <w:ind w:right="0"/>
        <w:rPr>
          <w:b/>
        </w:rPr>
      </w:pPr>
      <w:r>
        <w:t xml:space="preserve">2025-016 </w:t>
      </w:r>
      <w:r w:rsidR="00F355C9" w:rsidRPr="00A62DA8">
        <w:t>LOT N</w:t>
      </w:r>
      <w:r w:rsidR="00F355C9" w:rsidRPr="00A62DA8">
        <w:rPr>
          <w:b/>
        </w:rPr>
        <w:t xml:space="preserve">° </w:t>
      </w:r>
      <w:r w:rsidR="00D26B01" w:rsidRPr="00A62DA8">
        <w:rPr>
          <w:b/>
        </w:rPr>
        <w:t>3</w:t>
      </w:r>
    </w:p>
    <w:p w14:paraId="27C5BBB8" w14:textId="7337CBF8" w:rsidR="00335E0A" w:rsidRPr="00A62DA8" w:rsidRDefault="00335E0A" w:rsidP="00BD6450">
      <w:pPr>
        <w:pStyle w:val="Corpsdetexte2"/>
        <w:keepLines/>
        <w:spacing w:after="1080"/>
        <w:rPr>
          <w:szCs w:val="30"/>
        </w:rPr>
      </w:pPr>
      <w:bookmarkStart w:id="2" w:name="_Hlk89239896"/>
      <w:r w:rsidRPr="00A62DA8">
        <w:t>DOSSIER D'APPEL D'OFFRES OUVERT</w:t>
      </w:r>
    </w:p>
    <w:tbl>
      <w:tblPr>
        <w:tblStyle w:val="Grilledutableau"/>
        <w:tblW w:w="9356" w:type="dxa"/>
        <w:tblInd w:w="-157"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356"/>
      </w:tblGrid>
      <w:tr w:rsidR="00372C8D" w:rsidRPr="00A62DA8" w14:paraId="49F71388" w14:textId="77777777" w:rsidTr="00FF550B">
        <w:tc>
          <w:tcPr>
            <w:tcW w:w="9356" w:type="dxa"/>
          </w:tcPr>
          <w:p w14:paraId="63E1012D" w14:textId="77777777" w:rsidR="00372C8D" w:rsidRPr="00A62DA8" w:rsidRDefault="00372C8D" w:rsidP="00FF550B">
            <w:pPr>
              <w:keepLines/>
              <w:widowControl w:val="0"/>
              <w:spacing w:before="140" w:after="140"/>
              <w:ind w:left="454"/>
              <w:rPr>
                <w:b/>
                <w:color w:val="436E91"/>
                <w:szCs w:val="18"/>
              </w:rPr>
            </w:pPr>
            <w:r w:rsidRPr="00A62DA8">
              <w:rPr>
                <w:b/>
                <w:color w:val="436E91"/>
                <w:szCs w:val="18"/>
              </w:rPr>
              <w:t>Le présent dossier comporte :</w:t>
            </w:r>
          </w:p>
        </w:tc>
      </w:tr>
      <w:tr w:rsidR="00372C8D" w:rsidRPr="00A62DA8" w14:paraId="0FF50548" w14:textId="77777777" w:rsidTr="00FF550B">
        <w:tc>
          <w:tcPr>
            <w:tcW w:w="9356" w:type="dxa"/>
          </w:tcPr>
          <w:p w14:paraId="26B52FBC" w14:textId="77777777" w:rsidR="00372C8D" w:rsidRPr="00A62DA8" w:rsidRDefault="00372C8D" w:rsidP="00FF550B">
            <w:pPr>
              <w:keepLines/>
              <w:widowControl w:val="0"/>
              <w:tabs>
                <w:tab w:val="left" w:pos="8364"/>
              </w:tabs>
              <w:spacing w:before="140" w:after="140"/>
              <w:ind w:left="454"/>
              <w:rPr>
                <w:b/>
                <w:color w:val="436E91"/>
                <w:szCs w:val="18"/>
              </w:rPr>
            </w:pPr>
            <w:r w:rsidRPr="00A62DA8">
              <w:rPr>
                <w:b/>
                <w:color w:val="436E91"/>
                <w:szCs w:val="18"/>
              </w:rPr>
              <w:t>1 / Acte d'engagement valant cahier des clauses administratives particulières</w:t>
            </w:r>
          </w:p>
        </w:tc>
      </w:tr>
      <w:tr w:rsidR="00372C8D" w:rsidRPr="00A62DA8" w14:paraId="1A0D8355" w14:textId="77777777" w:rsidTr="00FF550B">
        <w:tc>
          <w:tcPr>
            <w:tcW w:w="9356" w:type="dxa"/>
          </w:tcPr>
          <w:p w14:paraId="45D867A8" w14:textId="77777777" w:rsidR="00372C8D" w:rsidRPr="00A62DA8" w:rsidRDefault="00372C8D" w:rsidP="00FF550B">
            <w:pPr>
              <w:keepLines/>
              <w:widowControl w:val="0"/>
              <w:spacing w:before="140" w:after="140"/>
              <w:ind w:left="454"/>
              <w:rPr>
                <w:b/>
                <w:color w:val="436E91"/>
                <w:szCs w:val="18"/>
              </w:rPr>
            </w:pPr>
            <w:r w:rsidRPr="00A62DA8">
              <w:rPr>
                <w:b/>
                <w:color w:val="436E91"/>
                <w:szCs w:val="18"/>
              </w:rPr>
              <w:t>2 / Annexe n° 1 à l'acte d'engagement « attestation compagnie d'assurance »</w:t>
            </w:r>
          </w:p>
        </w:tc>
      </w:tr>
      <w:tr w:rsidR="00372C8D" w:rsidRPr="00A62DA8" w14:paraId="65EBF87C" w14:textId="77777777" w:rsidTr="00FF550B">
        <w:tc>
          <w:tcPr>
            <w:tcW w:w="9356" w:type="dxa"/>
          </w:tcPr>
          <w:p w14:paraId="13740B8E" w14:textId="77777777" w:rsidR="00372C8D" w:rsidRPr="00A62DA8" w:rsidRDefault="00372C8D" w:rsidP="00FF550B">
            <w:pPr>
              <w:keepLines/>
              <w:widowControl w:val="0"/>
              <w:spacing w:before="140" w:after="140"/>
              <w:ind w:left="454"/>
              <w:rPr>
                <w:b/>
                <w:color w:val="436E91"/>
                <w:szCs w:val="18"/>
              </w:rPr>
            </w:pPr>
            <w:r w:rsidRPr="00A62DA8">
              <w:rPr>
                <w:b/>
                <w:color w:val="436E91"/>
                <w:szCs w:val="18"/>
              </w:rPr>
              <w:t>3 / Annexe n° 2 à l'acte d'engagement « convention de gestion »</w:t>
            </w:r>
          </w:p>
        </w:tc>
      </w:tr>
      <w:tr w:rsidR="00372C8D" w:rsidRPr="00A62DA8" w14:paraId="69E303BB" w14:textId="77777777" w:rsidTr="00FF550B">
        <w:tc>
          <w:tcPr>
            <w:tcW w:w="9356" w:type="dxa"/>
          </w:tcPr>
          <w:p w14:paraId="28A8AC34" w14:textId="07AD985E" w:rsidR="00372C8D" w:rsidRPr="00A62DA8" w:rsidRDefault="00FF550B" w:rsidP="00FF550B">
            <w:pPr>
              <w:keepLines/>
              <w:widowControl w:val="0"/>
              <w:spacing w:before="140" w:after="140"/>
              <w:ind w:left="454"/>
              <w:rPr>
                <w:b/>
                <w:color w:val="436E91"/>
                <w:szCs w:val="18"/>
              </w:rPr>
            </w:pPr>
            <w:r w:rsidRPr="00A62DA8">
              <w:rPr>
                <w:b/>
                <w:color w:val="436E91"/>
                <w:szCs w:val="18"/>
              </w:rPr>
              <w:t>4</w:t>
            </w:r>
            <w:r w:rsidR="00372C8D" w:rsidRPr="00A62DA8">
              <w:rPr>
                <w:b/>
                <w:color w:val="436E91"/>
                <w:szCs w:val="18"/>
              </w:rPr>
              <w:t xml:space="preserve"> / Cahier des clauses techniques particulières</w:t>
            </w:r>
          </w:p>
        </w:tc>
      </w:tr>
      <w:tr w:rsidR="00372C8D" w:rsidRPr="00A62DA8" w14:paraId="06663B04" w14:textId="77777777" w:rsidTr="00FF550B">
        <w:tc>
          <w:tcPr>
            <w:tcW w:w="9356" w:type="dxa"/>
          </w:tcPr>
          <w:p w14:paraId="451309A8" w14:textId="48908E56" w:rsidR="00372C8D" w:rsidRPr="00A62DA8" w:rsidRDefault="00FF550B" w:rsidP="00FF550B">
            <w:pPr>
              <w:keepLines/>
              <w:widowControl w:val="0"/>
              <w:tabs>
                <w:tab w:val="left" w:pos="8364"/>
              </w:tabs>
              <w:spacing w:before="140" w:after="140"/>
              <w:ind w:left="454"/>
              <w:rPr>
                <w:b/>
                <w:color w:val="436E91"/>
                <w:szCs w:val="18"/>
              </w:rPr>
            </w:pPr>
            <w:r w:rsidRPr="00A62DA8">
              <w:rPr>
                <w:b/>
                <w:color w:val="436E91"/>
                <w:szCs w:val="18"/>
              </w:rPr>
              <w:t>5</w:t>
            </w:r>
            <w:r w:rsidR="00372C8D" w:rsidRPr="00A62DA8">
              <w:rPr>
                <w:b/>
                <w:color w:val="436E91"/>
                <w:szCs w:val="18"/>
              </w:rPr>
              <w:t xml:space="preserve"> / Dossier technique</w:t>
            </w:r>
          </w:p>
        </w:tc>
      </w:tr>
      <w:bookmarkEnd w:id="2"/>
    </w:tbl>
    <w:p w14:paraId="17D7ADB8" w14:textId="77777777" w:rsidR="00D06A2A" w:rsidRPr="00A62DA8" w:rsidRDefault="00D06A2A" w:rsidP="00BD6450">
      <w:pPr>
        <w:keepLines/>
        <w:widowControl w:val="0"/>
        <w:spacing w:before="960"/>
        <w:ind w:left="5812" w:hanging="142"/>
        <w:rPr>
          <w:sz w:val="2"/>
          <w:szCs w:val="2"/>
        </w:rPr>
      </w:pPr>
    </w:p>
    <w:p w14:paraId="48302FA7" w14:textId="77777777" w:rsidR="00D06A2A" w:rsidRPr="00A62DA8" w:rsidRDefault="00D06A2A" w:rsidP="00BD6450">
      <w:pPr>
        <w:keepLines/>
        <w:widowControl w:val="0"/>
        <w:ind w:left="5812" w:hanging="142"/>
        <w:rPr>
          <w:sz w:val="24"/>
        </w:rPr>
        <w:sectPr w:rsidR="00D06A2A" w:rsidRPr="00A62DA8" w:rsidSect="00A43056">
          <w:footerReference w:type="default" r:id="rId11"/>
          <w:footnotePr>
            <w:numRestart w:val="eachSect"/>
          </w:footnotePr>
          <w:type w:val="nextColumn"/>
          <w:pgSz w:w="11907" w:h="16840" w:code="9"/>
          <w:pgMar w:top="1418" w:right="1418" w:bottom="1418" w:left="1418" w:header="720" w:footer="567" w:gutter="0"/>
          <w:pgNumType w:start="1"/>
          <w:cols w:space="720"/>
          <w:docGrid w:linePitch="299"/>
        </w:sectPr>
      </w:pPr>
    </w:p>
    <w:p w14:paraId="38145592" w14:textId="6710BA6B" w:rsidR="00693D2D" w:rsidRPr="00A62DA8" w:rsidRDefault="00693D2D" w:rsidP="00693D2D">
      <w:pPr>
        <w:jc w:val="center"/>
      </w:pPr>
      <w:r w:rsidRPr="00A62DA8">
        <w:rPr>
          <w:noProof/>
        </w:rPr>
        <w:lastRenderedPageBreak/>
        <w:drawing>
          <wp:inline distT="0" distB="0" distL="0" distR="0" wp14:anchorId="07CC868C" wp14:editId="4C525D02">
            <wp:extent cx="1583064" cy="1138325"/>
            <wp:effectExtent l="0" t="0" r="0" b="5080"/>
            <wp:docPr id="1" name="Image 1" descr="CMA Nouvelle-Aquita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A Nouvelle-Aquita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1556" cy="1144431"/>
                    </a:xfrm>
                    <a:prstGeom prst="rect">
                      <a:avLst/>
                    </a:prstGeom>
                    <a:noFill/>
                    <a:ln>
                      <a:noFill/>
                    </a:ln>
                  </pic:spPr>
                </pic:pic>
              </a:graphicData>
            </a:graphic>
          </wp:inline>
        </w:drawing>
      </w:r>
    </w:p>
    <w:p w14:paraId="3FC02ACC" w14:textId="51783570" w:rsidR="00707CAB" w:rsidRPr="00A62DA8" w:rsidRDefault="00707CAB" w:rsidP="00FF550B">
      <w:pPr>
        <w:pStyle w:val="04TitreAECPDTSIN"/>
        <w:keepLines/>
        <w:spacing w:after="840"/>
      </w:pPr>
      <w:r w:rsidRPr="00A62DA8">
        <w:t>ACTE D'ENGAGEMENT</w:t>
      </w:r>
      <w:r w:rsidR="005F1ECF" w:rsidRPr="00A62DA8">
        <w:br/>
      </w:r>
      <w:r w:rsidRPr="00A62DA8">
        <w:t>VALANT CAHIER DES CLAUSES ADMINISTRATIVES PARTICULIERES</w:t>
      </w:r>
    </w:p>
    <w:p w14:paraId="54722507" w14:textId="3ACAAF5E" w:rsidR="00D06A2A" w:rsidRPr="00A62DA8" w:rsidRDefault="007E74D3" w:rsidP="00FF550B">
      <w:pPr>
        <w:pStyle w:val="03Numlot"/>
        <w:keepLines/>
        <w:ind w:right="0"/>
      </w:pPr>
      <w:r>
        <w:t xml:space="preserve">2025-016 </w:t>
      </w:r>
      <w:r w:rsidR="00D06A2A" w:rsidRPr="00A62DA8">
        <w:t xml:space="preserve">LOT N° </w:t>
      </w:r>
      <w:r w:rsidR="00D26B01" w:rsidRPr="00A62DA8">
        <w:rPr>
          <w:b/>
          <w:szCs w:val="40"/>
        </w:rPr>
        <w:t>3</w:t>
      </w:r>
    </w:p>
    <w:p w14:paraId="3A036F49" w14:textId="3394AE42" w:rsidR="00D06A2A" w:rsidRPr="00A62DA8" w:rsidRDefault="00D06A2A" w:rsidP="00FF550B">
      <w:pPr>
        <w:pStyle w:val="02Nomdulot"/>
        <w:keepLines/>
        <w:spacing w:before="720" w:after="840"/>
        <w:ind w:right="0"/>
      </w:pPr>
      <w:r w:rsidRPr="00A62DA8">
        <w:t>ASSURANCE</w:t>
      </w:r>
      <w:r w:rsidR="00015EA1" w:rsidRPr="00A62DA8">
        <w:br/>
      </w:r>
      <w:r w:rsidR="00D26B01" w:rsidRPr="00A62DA8">
        <w:t>FLOTTE AUTOMOBILE</w:t>
      </w:r>
      <w:r w:rsidR="00F5423B" w:rsidRPr="00A62DA8">
        <w:t xml:space="preserve"> </w:t>
      </w:r>
      <w:r w:rsidRPr="00A62DA8">
        <w:t>ET RISQUES ANNEXES</w:t>
      </w:r>
    </w:p>
    <w:p w14:paraId="2F2FFC4A" w14:textId="5126D66C" w:rsidR="00707CAB" w:rsidRPr="00A62DA8" w:rsidRDefault="00707CAB" w:rsidP="00FF550B">
      <w:pPr>
        <w:pStyle w:val="Retraitcorpsdetexte"/>
        <w:keepLines/>
        <w:spacing w:line="300" w:lineRule="exact"/>
        <w:ind w:left="0"/>
        <w:jc w:val="center"/>
        <w:rPr>
          <w:rFonts w:ascii="Arial" w:hAnsi="Arial"/>
          <w:b/>
          <w:sz w:val="28"/>
        </w:rPr>
      </w:pPr>
      <w:r w:rsidRPr="00A62DA8">
        <w:rPr>
          <w:rFonts w:ascii="Arial" w:hAnsi="Arial"/>
          <w:b/>
          <w:sz w:val="28"/>
        </w:rPr>
        <w:t>Appel d'offres ouvert, selon les articles L. 2124-2, R. 2124-2 1°</w:t>
      </w:r>
    </w:p>
    <w:p w14:paraId="122DD5F6" w14:textId="12CFCA37" w:rsidR="00707CAB" w:rsidRPr="00A62DA8" w:rsidRDefault="00707CAB" w:rsidP="00FF550B">
      <w:pPr>
        <w:pStyle w:val="Retraitcorpsdetexte"/>
        <w:keepLines/>
        <w:spacing w:after="600" w:line="300" w:lineRule="exact"/>
        <w:ind w:left="0"/>
        <w:jc w:val="center"/>
        <w:rPr>
          <w:rFonts w:ascii="Arial" w:hAnsi="Arial"/>
          <w:b/>
          <w:sz w:val="28"/>
          <w:u w:val="single"/>
        </w:rPr>
      </w:pPr>
      <w:proofErr w:type="gramStart"/>
      <w:r w:rsidRPr="00A62DA8">
        <w:rPr>
          <w:rFonts w:ascii="Arial" w:hAnsi="Arial"/>
          <w:b/>
          <w:sz w:val="28"/>
        </w:rPr>
        <w:t>et</w:t>
      </w:r>
      <w:proofErr w:type="gramEnd"/>
      <w:r w:rsidRPr="00A62DA8">
        <w:rPr>
          <w:rFonts w:ascii="Arial" w:hAnsi="Arial"/>
          <w:b/>
          <w:sz w:val="28"/>
        </w:rPr>
        <w:t xml:space="preserve"> R. 2161-2 à R. 2161-5 du </w:t>
      </w:r>
      <w:r w:rsidR="00024B05" w:rsidRPr="00A62DA8">
        <w:rPr>
          <w:rFonts w:ascii="Arial" w:hAnsi="Arial"/>
          <w:b/>
          <w:sz w:val="28"/>
        </w:rPr>
        <w:t>C</w:t>
      </w:r>
      <w:r w:rsidRPr="00A62DA8">
        <w:rPr>
          <w:rFonts w:ascii="Arial" w:hAnsi="Arial"/>
          <w:b/>
          <w:sz w:val="28"/>
        </w:rPr>
        <w:t>ode de la commande publique</w:t>
      </w:r>
    </w:p>
    <w:p w14:paraId="2EF4F55B" w14:textId="5618B03A" w:rsidR="00707CAB" w:rsidRPr="00A62DA8" w:rsidRDefault="00707CAB" w:rsidP="00BD6450">
      <w:pPr>
        <w:keepLines/>
        <w:widowControl w:val="0"/>
        <w:pBdr>
          <w:top w:val="single" w:sz="12" w:space="5" w:color="A2C037"/>
          <w:left w:val="single" w:sz="12" w:space="4" w:color="A2C037"/>
          <w:bottom w:val="single" w:sz="12" w:space="5" w:color="A2C037"/>
          <w:right w:val="single" w:sz="12" w:space="4" w:color="A2C037"/>
        </w:pBdr>
        <w:tabs>
          <w:tab w:val="right" w:leader="dot" w:pos="6804"/>
        </w:tabs>
        <w:spacing w:after="600"/>
        <w:ind w:left="1701" w:right="1701"/>
        <w:jc w:val="center"/>
        <w:rPr>
          <w:b/>
          <w:color w:val="436E91"/>
          <w:sz w:val="28"/>
          <w:szCs w:val="22"/>
        </w:rPr>
      </w:pPr>
      <w:bookmarkStart w:id="3" w:name="_Hlk29475625"/>
      <w:r w:rsidRPr="00A62DA8">
        <w:rPr>
          <w:b/>
          <w:color w:val="436E91"/>
          <w:sz w:val="28"/>
          <w:szCs w:val="22"/>
        </w:rPr>
        <w:t xml:space="preserve">Marché n° : </w:t>
      </w:r>
      <w:r w:rsidR="007E74D3">
        <w:rPr>
          <w:b/>
          <w:color w:val="436E91"/>
          <w:sz w:val="28"/>
          <w:szCs w:val="22"/>
        </w:rPr>
        <w:t>2025-016-03</w:t>
      </w:r>
    </w:p>
    <w:tbl>
      <w:tblPr>
        <w:tblStyle w:val="Grilledutableau"/>
        <w:tblW w:w="0" w:type="auto"/>
        <w:tblInd w:w="154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5953"/>
      </w:tblGrid>
      <w:tr w:rsidR="001B0A89" w:rsidRPr="00A62DA8" w14:paraId="5D340B39" w14:textId="77777777" w:rsidTr="007C6FBC">
        <w:tc>
          <w:tcPr>
            <w:tcW w:w="5953" w:type="dxa"/>
          </w:tcPr>
          <w:p w14:paraId="349F4558" w14:textId="1B03F39C" w:rsidR="001B0A89" w:rsidRPr="00A62DA8" w:rsidRDefault="001B0A89" w:rsidP="001B0A89">
            <w:pPr>
              <w:keepLines/>
              <w:widowControl w:val="0"/>
              <w:tabs>
                <w:tab w:val="right" w:leader="dot" w:pos="5423"/>
              </w:tabs>
              <w:spacing w:before="80" w:after="80"/>
              <w:ind w:left="318"/>
              <w:rPr>
                <w:b/>
                <w:color w:val="436E91"/>
                <w:szCs w:val="18"/>
              </w:rPr>
            </w:pPr>
            <w:bookmarkStart w:id="4" w:name="_Hlk29475634"/>
            <w:bookmarkEnd w:id="3"/>
            <w:r w:rsidRPr="00A62DA8">
              <w:rPr>
                <w:b/>
                <w:color w:val="436E91"/>
                <w:szCs w:val="18"/>
              </w:rPr>
              <w:t>Nom du candidat :</w:t>
            </w:r>
            <w:r w:rsidRPr="00A62DA8">
              <w:rPr>
                <w:b/>
                <w:color w:val="436E91"/>
                <w:szCs w:val="18"/>
              </w:rPr>
              <w:tab/>
            </w:r>
          </w:p>
        </w:tc>
      </w:tr>
      <w:tr w:rsidR="001B0A89" w:rsidRPr="00A62DA8" w14:paraId="6DC36324" w14:textId="77777777" w:rsidTr="007C6FBC">
        <w:tc>
          <w:tcPr>
            <w:tcW w:w="5953" w:type="dxa"/>
          </w:tcPr>
          <w:p w14:paraId="309F63C6" w14:textId="254CAE73" w:rsidR="001B0A89" w:rsidRPr="00A62DA8" w:rsidRDefault="001B0A89" w:rsidP="00A47E2E">
            <w:pPr>
              <w:keepLines/>
              <w:widowControl w:val="0"/>
              <w:tabs>
                <w:tab w:val="right" w:leader="dot" w:pos="5412"/>
              </w:tabs>
              <w:spacing w:before="80" w:after="80"/>
              <w:ind w:left="318"/>
              <w:rPr>
                <w:b/>
                <w:color w:val="436E91"/>
                <w:szCs w:val="18"/>
              </w:rPr>
            </w:pPr>
            <w:r w:rsidRPr="00A62DA8">
              <w:rPr>
                <w:b/>
                <w:color w:val="436E91"/>
                <w:szCs w:val="18"/>
              </w:rPr>
              <w:t>N° tél. :</w:t>
            </w:r>
            <w:r w:rsidRPr="00A62DA8">
              <w:rPr>
                <w:b/>
                <w:color w:val="436E91"/>
                <w:szCs w:val="18"/>
              </w:rPr>
              <w:tab/>
            </w:r>
          </w:p>
        </w:tc>
      </w:tr>
      <w:tr w:rsidR="001B0A89" w:rsidRPr="00A62DA8" w14:paraId="75587DF1" w14:textId="77777777" w:rsidTr="007C6FBC">
        <w:tc>
          <w:tcPr>
            <w:tcW w:w="5953" w:type="dxa"/>
          </w:tcPr>
          <w:p w14:paraId="7BBF4F77" w14:textId="7CD0418B" w:rsidR="001B0A89" w:rsidRPr="00A62DA8" w:rsidRDefault="001B0A89" w:rsidP="00A47E2E">
            <w:pPr>
              <w:keepLines/>
              <w:widowControl w:val="0"/>
              <w:tabs>
                <w:tab w:val="right" w:leader="dot" w:pos="5412"/>
              </w:tabs>
              <w:spacing w:before="80" w:after="80"/>
              <w:ind w:left="318"/>
              <w:rPr>
                <w:b/>
                <w:color w:val="436E91"/>
                <w:szCs w:val="18"/>
              </w:rPr>
            </w:pPr>
            <w:r w:rsidRPr="00A62DA8">
              <w:rPr>
                <w:b/>
                <w:color w:val="436E91"/>
                <w:szCs w:val="18"/>
              </w:rPr>
              <w:t>N° fax :</w:t>
            </w:r>
            <w:r w:rsidRPr="00A62DA8">
              <w:rPr>
                <w:b/>
                <w:color w:val="436E91"/>
                <w:szCs w:val="18"/>
              </w:rPr>
              <w:tab/>
            </w:r>
          </w:p>
        </w:tc>
      </w:tr>
      <w:tr w:rsidR="001B0A89" w:rsidRPr="00A62DA8" w14:paraId="7C639647" w14:textId="77777777" w:rsidTr="001B0A89">
        <w:tc>
          <w:tcPr>
            <w:tcW w:w="5953" w:type="dxa"/>
          </w:tcPr>
          <w:p w14:paraId="5EE46E2D" w14:textId="2D7BD4AD" w:rsidR="001B0A89" w:rsidRPr="00A62DA8" w:rsidRDefault="001B0A89" w:rsidP="001B0A89">
            <w:pPr>
              <w:keepLines/>
              <w:widowControl w:val="0"/>
              <w:tabs>
                <w:tab w:val="right" w:leader="dot" w:pos="5423"/>
              </w:tabs>
              <w:spacing w:before="80" w:after="80"/>
              <w:ind w:left="318"/>
              <w:rPr>
                <w:b/>
                <w:color w:val="436E91"/>
                <w:szCs w:val="18"/>
              </w:rPr>
            </w:pPr>
            <w:r w:rsidRPr="00A62DA8">
              <w:rPr>
                <w:b/>
                <w:color w:val="436E91"/>
                <w:szCs w:val="18"/>
              </w:rPr>
              <w:t>Courriel :</w:t>
            </w:r>
            <w:r w:rsidRPr="00A62DA8">
              <w:rPr>
                <w:b/>
                <w:color w:val="436E91"/>
                <w:szCs w:val="18"/>
              </w:rPr>
              <w:tab/>
            </w:r>
          </w:p>
        </w:tc>
      </w:tr>
    </w:tbl>
    <w:p w14:paraId="30981DCB" w14:textId="77777777" w:rsidR="00EA4664" w:rsidRPr="00A62DA8" w:rsidRDefault="00EA4664">
      <w:pPr>
        <w:rPr>
          <w:rFonts w:ascii="Arial Gras" w:hAnsi="Arial Gras" w:cs="Arial"/>
          <w:b/>
          <w:color w:val="FFFFFF"/>
          <w:szCs w:val="22"/>
        </w:rPr>
      </w:pPr>
      <w:bookmarkStart w:id="5" w:name="_Hlk29222700"/>
      <w:bookmarkEnd w:id="1"/>
      <w:bookmarkEnd w:id="4"/>
      <w:r w:rsidRPr="00A62DA8">
        <w:br w:type="page"/>
      </w:r>
    </w:p>
    <w:p w14:paraId="1CA53E41" w14:textId="38C9CBB1" w:rsidR="00865AE6" w:rsidRPr="00A62DA8" w:rsidRDefault="00865AE6" w:rsidP="00BD6450">
      <w:pPr>
        <w:pStyle w:val="06-TitreARTICLEAE"/>
        <w:keepLines/>
      </w:pPr>
      <w:r w:rsidRPr="00A62DA8">
        <w:lastRenderedPageBreak/>
        <w:t>IDENTIFICATION DE L'ACHETEUR</w:t>
      </w:r>
    </w:p>
    <w:p w14:paraId="1C825216" w14:textId="77777777" w:rsidR="00B302DA" w:rsidRPr="00A62DA8" w:rsidRDefault="00B302DA" w:rsidP="00DD62AF">
      <w:pPr>
        <w:keepLines/>
        <w:widowControl w:val="0"/>
        <w:spacing w:before="1440" w:after="240"/>
        <w:jc w:val="both"/>
        <w:rPr>
          <w:b/>
          <w:bCs/>
          <w:color w:val="436E91"/>
          <w:szCs w:val="22"/>
        </w:rPr>
      </w:pPr>
      <w:bookmarkStart w:id="6" w:name="_Hlk29476873"/>
      <w:bookmarkStart w:id="7" w:name="_Hlk29475646"/>
      <w:bookmarkEnd w:id="5"/>
      <w:r w:rsidRPr="00A62DA8">
        <w:rPr>
          <w:b/>
          <w:bCs/>
          <w:color w:val="436E91"/>
          <w:szCs w:val="22"/>
          <w:u w:val="single"/>
        </w:rPr>
        <w:t>Le pouvoir adjudicateur</w:t>
      </w:r>
      <w:r w:rsidRPr="00A62DA8">
        <w:rPr>
          <w:b/>
          <w:bCs/>
          <w:color w:val="436E91"/>
          <w:szCs w:val="22"/>
        </w:rPr>
        <w:t xml:space="preserve"> </w:t>
      </w:r>
    </w:p>
    <w:p w14:paraId="00C4DAFE" w14:textId="77777777" w:rsidR="00920FE3" w:rsidRPr="00A62DA8" w:rsidRDefault="00920FE3" w:rsidP="00920FE3">
      <w:pPr>
        <w:keepLines/>
        <w:widowControl w:val="0"/>
        <w:jc w:val="both"/>
        <w:rPr>
          <w:bCs/>
          <w:szCs w:val="22"/>
        </w:rPr>
      </w:pPr>
      <w:bookmarkStart w:id="8" w:name="_Hlk176252291"/>
      <w:bookmarkEnd w:id="6"/>
      <w:bookmarkEnd w:id="7"/>
      <w:r w:rsidRPr="00A62DA8">
        <w:rPr>
          <w:bCs/>
          <w:szCs w:val="22"/>
        </w:rPr>
        <w:t>LA CHAMBRE DE METIERS ET DE L’ARTISANAT DE REGION NOUVELLE-AQUITAINE</w:t>
      </w:r>
    </w:p>
    <w:p w14:paraId="1B11EA83" w14:textId="77777777" w:rsidR="00920FE3" w:rsidRPr="00A62DA8" w:rsidRDefault="00920FE3" w:rsidP="00DD62AF">
      <w:pPr>
        <w:keepLines/>
        <w:widowControl w:val="0"/>
        <w:spacing w:before="1440" w:after="240"/>
        <w:jc w:val="both"/>
        <w:rPr>
          <w:b/>
          <w:bCs/>
          <w:color w:val="436E91"/>
          <w:szCs w:val="22"/>
        </w:rPr>
      </w:pPr>
      <w:r w:rsidRPr="00A62DA8">
        <w:rPr>
          <w:b/>
          <w:bCs/>
          <w:color w:val="436E91"/>
          <w:szCs w:val="22"/>
          <w:u w:val="single"/>
        </w:rPr>
        <w:t>La personne habilitée à signer le marché</w:t>
      </w:r>
    </w:p>
    <w:p w14:paraId="17642C34" w14:textId="77777777" w:rsidR="00494665" w:rsidRPr="00262325" w:rsidRDefault="00494665" w:rsidP="00494665">
      <w:pPr>
        <w:jc w:val="center"/>
        <w:rPr>
          <w:b/>
        </w:rPr>
      </w:pPr>
      <w:r w:rsidRPr="00262325">
        <w:rPr>
          <w:b/>
        </w:rPr>
        <w:t>POUVOIR ADJUDICATEUR, SIGNATAIRE DU MARCHÉ :</w:t>
      </w:r>
    </w:p>
    <w:p w14:paraId="790089E0" w14:textId="77777777" w:rsidR="00494665" w:rsidRPr="00262325" w:rsidRDefault="00494665" w:rsidP="00494665">
      <w:pPr>
        <w:jc w:val="center"/>
        <w:rPr>
          <w:noProof/>
        </w:rPr>
      </w:pPr>
      <w:r w:rsidRPr="00262325">
        <w:rPr>
          <w:noProof/>
        </w:rPr>
        <w:t>Chambre de Métiers et de l’Artisanat</w:t>
      </w:r>
      <w:r>
        <w:rPr>
          <w:noProof/>
        </w:rPr>
        <w:t xml:space="preserve"> de Région </w:t>
      </w:r>
      <w:r w:rsidRPr="00262325">
        <w:rPr>
          <w:noProof/>
        </w:rPr>
        <w:t>Nouvelle-Aquitaine</w:t>
      </w:r>
    </w:p>
    <w:p w14:paraId="24B64D6B" w14:textId="7BE1CB09" w:rsidR="00494665" w:rsidRDefault="00494665" w:rsidP="00494665">
      <w:pPr>
        <w:jc w:val="center"/>
        <w:rPr>
          <w:noProof/>
        </w:rPr>
      </w:pPr>
      <w:r w:rsidRPr="00262325">
        <w:rPr>
          <w:noProof/>
        </w:rPr>
        <w:t>(C</w:t>
      </w:r>
      <w:r>
        <w:rPr>
          <w:noProof/>
        </w:rPr>
        <w:t>MA NA</w:t>
      </w:r>
      <w:r w:rsidRPr="00262325">
        <w:rPr>
          <w:noProof/>
        </w:rPr>
        <w:t>)</w:t>
      </w:r>
    </w:p>
    <w:p w14:paraId="00C4D545" w14:textId="77777777" w:rsidR="00494665" w:rsidRPr="00262325" w:rsidRDefault="00494665" w:rsidP="00494665">
      <w:pPr>
        <w:jc w:val="center"/>
      </w:pPr>
      <w:r w:rsidRPr="00262325">
        <w:t xml:space="preserve">46, Rue Général de </w:t>
      </w:r>
      <w:proofErr w:type="spellStart"/>
      <w:r w:rsidRPr="00262325">
        <w:t>Larminat</w:t>
      </w:r>
      <w:proofErr w:type="spellEnd"/>
    </w:p>
    <w:p w14:paraId="1A3671EA" w14:textId="77777777" w:rsidR="00494665" w:rsidRDefault="00494665" w:rsidP="00494665">
      <w:pPr>
        <w:jc w:val="center"/>
      </w:pPr>
      <w:r w:rsidRPr="00262325">
        <w:t xml:space="preserve">CS 81423 </w:t>
      </w:r>
    </w:p>
    <w:p w14:paraId="35BCDA2D" w14:textId="77777777" w:rsidR="00494665" w:rsidRPr="00262325" w:rsidRDefault="00494665" w:rsidP="00494665">
      <w:pPr>
        <w:jc w:val="center"/>
      </w:pPr>
      <w:r w:rsidRPr="00262325">
        <w:t>33073 BORDEAUX CEDEX</w:t>
      </w:r>
    </w:p>
    <w:p w14:paraId="290AD038" w14:textId="77777777" w:rsidR="00494665" w:rsidRPr="00262325" w:rsidRDefault="00494665" w:rsidP="00494665">
      <w:pPr>
        <w:jc w:val="center"/>
        <w:rPr>
          <w:b/>
        </w:rPr>
      </w:pPr>
    </w:p>
    <w:p w14:paraId="1EE2CAAA" w14:textId="77777777" w:rsidR="00494665" w:rsidRPr="00262325" w:rsidRDefault="00494665" w:rsidP="00494665">
      <w:pPr>
        <w:jc w:val="center"/>
        <w:rPr>
          <w:b/>
        </w:rPr>
      </w:pPr>
      <w:r w:rsidRPr="00262325">
        <w:rPr>
          <w:b/>
        </w:rPr>
        <w:t>REPRESENTANT DU POUVOIR ADJUDICATEUR :</w:t>
      </w:r>
    </w:p>
    <w:p w14:paraId="7D8598D2" w14:textId="77777777" w:rsidR="00494665" w:rsidRPr="00262325" w:rsidRDefault="00494665" w:rsidP="00494665">
      <w:pPr>
        <w:jc w:val="center"/>
      </w:pPr>
      <w:r w:rsidRPr="00262325">
        <w:t xml:space="preserve">Monsieur le Président de la </w:t>
      </w:r>
      <w:r>
        <w:t>CMAR</w:t>
      </w:r>
    </w:p>
    <w:p w14:paraId="05C74616" w14:textId="77777777" w:rsidR="00920FE3" w:rsidRPr="00A62DA8" w:rsidRDefault="00920FE3" w:rsidP="00DD62AF">
      <w:pPr>
        <w:keepLines/>
        <w:widowControl w:val="0"/>
        <w:spacing w:before="1440" w:after="240"/>
        <w:jc w:val="both"/>
        <w:rPr>
          <w:b/>
          <w:bCs/>
          <w:color w:val="436E91"/>
          <w:szCs w:val="22"/>
        </w:rPr>
      </w:pPr>
      <w:r w:rsidRPr="00A62DA8">
        <w:rPr>
          <w:b/>
          <w:bCs/>
          <w:color w:val="436E91"/>
          <w:szCs w:val="22"/>
          <w:u w:val="single"/>
        </w:rPr>
        <w:t>L'ordonnateur</w:t>
      </w:r>
    </w:p>
    <w:p w14:paraId="48D87D47" w14:textId="77777777" w:rsidR="00920FE3" w:rsidRPr="00A62DA8" w:rsidRDefault="00920FE3" w:rsidP="00920FE3">
      <w:pPr>
        <w:keepLines/>
        <w:widowControl w:val="0"/>
        <w:jc w:val="both"/>
        <w:rPr>
          <w:bCs/>
          <w:szCs w:val="22"/>
        </w:rPr>
      </w:pPr>
      <w:r w:rsidRPr="00A62DA8">
        <w:rPr>
          <w:bCs/>
          <w:szCs w:val="22"/>
        </w:rPr>
        <w:t>LA CHAMBRE DE METIERS ET DE L’ARTISANAT DE REGION NOUVELLE-AQUITAINE</w:t>
      </w:r>
    </w:p>
    <w:p w14:paraId="344AEAFB" w14:textId="77777777" w:rsidR="00920FE3" w:rsidRPr="00A62DA8" w:rsidRDefault="00920FE3" w:rsidP="00DD62AF">
      <w:pPr>
        <w:keepLines/>
        <w:widowControl w:val="0"/>
        <w:spacing w:before="1440" w:after="240"/>
        <w:jc w:val="both"/>
        <w:rPr>
          <w:b/>
          <w:bCs/>
          <w:color w:val="436E91"/>
          <w:szCs w:val="22"/>
        </w:rPr>
      </w:pPr>
      <w:r w:rsidRPr="00A62DA8">
        <w:rPr>
          <w:b/>
          <w:bCs/>
          <w:color w:val="436E91"/>
          <w:szCs w:val="22"/>
          <w:u w:val="single"/>
        </w:rPr>
        <w:t>Le comptable public assignataire des paiements</w:t>
      </w:r>
    </w:p>
    <w:p w14:paraId="39255F06" w14:textId="77777777" w:rsidR="00920FE3" w:rsidRPr="00A62DA8" w:rsidRDefault="00920FE3" w:rsidP="00920FE3">
      <w:pPr>
        <w:keepLines/>
        <w:widowControl w:val="0"/>
        <w:jc w:val="both"/>
        <w:rPr>
          <w:bCs/>
          <w:szCs w:val="22"/>
        </w:rPr>
      </w:pPr>
      <w:r w:rsidRPr="00A62DA8">
        <w:rPr>
          <w:bCs/>
          <w:szCs w:val="22"/>
        </w:rPr>
        <w:t>LE COMPTABLE DE LA CHAMBRE DE METIERS ET DE L’ARTISANAT DE REGION NOUVELLE-AQUITAINE</w:t>
      </w:r>
    </w:p>
    <w:bookmarkEnd w:id="8"/>
    <w:p w14:paraId="3904AF52" w14:textId="60A54119" w:rsidR="00EA4664" w:rsidRPr="00A62DA8" w:rsidRDefault="00EA4664">
      <w:pPr>
        <w:rPr>
          <w:rFonts w:ascii="Arial Gras" w:hAnsi="Arial Gras" w:cs="Arial"/>
          <w:b/>
          <w:color w:val="FFFFFF"/>
          <w:szCs w:val="22"/>
        </w:rPr>
      </w:pPr>
      <w:r w:rsidRPr="00A62DA8">
        <w:br w:type="page"/>
      </w:r>
    </w:p>
    <w:p w14:paraId="7F742AB0" w14:textId="38A55041" w:rsidR="00D06A2A" w:rsidRPr="00A62DA8" w:rsidRDefault="00D06A2A" w:rsidP="00EA4664">
      <w:pPr>
        <w:pStyle w:val="06-TitreARTICLEAE"/>
        <w:keepLines/>
      </w:pPr>
      <w:r w:rsidRPr="00A62DA8">
        <w:lastRenderedPageBreak/>
        <w:t>CONTRACTANT</w:t>
      </w:r>
      <w:r w:rsidR="00A61FA3" w:rsidRPr="00A62DA8">
        <w:t>(</w:t>
      </w:r>
      <w:r w:rsidR="00BA3F32" w:rsidRPr="00A62DA8">
        <w:t>S</w:t>
      </w:r>
      <w:r w:rsidR="00A61FA3" w:rsidRPr="00A62DA8">
        <w:t>)</w:t>
      </w:r>
    </w:p>
    <w:p w14:paraId="7B1C394D" w14:textId="77777777" w:rsidR="00B60650" w:rsidRPr="00A62DA8" w:rsidRDefault="00B60650" w:rsidP="00BD6450">
      <w:pPr>
        <w:keepLines/>
        <w:widowControl w:val="0"/>
        <w:spacing w:before="240" w:after="240"/>
        <w:rPr>
          <w:szCs w:val="22"/>
        </w:rPr>
      </w:pPr>
      <w:bookmarkStart w:id="9" w:name="_Hlk37053086"/>
      <w:r w:rsidRPr="00A62DA8">
        <w:rPr>
          <w:szCs w:val="22"/>
        </w:rPr>
        <w:t>Je soussigné,</w:t>
      </w:r>
    </w:p>
    <w:p w14:paraId="1FA2FD0F" w14:textId="77777777" w:rsidR="00B60650" w:rsidRPr="00A62DA8" w:rsidRDefault="00B60650" w:rsidP="00BD6450">
      <w:pPr>
        <w:keepLines/>
        <w:widowControl w:val="0"/>
        <w:tabs>
          <w:tab w:val="right" w:leader="dot" w:pos="9639"/>
        </w:tabs>
        <w:spacing w:after="480"/>
        <w:rPr>
          <w:szCs w:val="22"/>
        </w:rPr>
      </w:pPr>
      <w:r w:rsidRPr="00A62DA8">
        <w:rPr>
          <w:szCs w:val="22"/>
        </w:rPr>
        <w:t xml:space="preserve">NOM et PRENOM </w:t>
      </w:r>
      <w:r w:rsidRPr="00A62DA8">
        <w:rPr>
          <w:szCs w:val="22"/>
        </w:rPr>
        <w:tab/>
      </w:r>
    </w:p>
    <w:p w14:paraId="181A79F1" w14:textId="3B1B4285" w:rsidR="00B60650" w:rsidRPr="00A62DA8" w:rsidRDefault="008672F6" w:rsidP="00BD6450">
      <w:pPr>
        <w:keepLines/>
        <w:widowControl w:val="0"/>
        <w:spacing w:after="480"/>
        <w:jc w:val="center"/>
        <w:rPr>
          <w:szCs w:val="22"/>
        </w:rPr>
      </w:pPr>
      <w:proofErr w:type="gramStart"/>
      <w:r w:rsidRPr="00A62DA8">
        <w:rPr>
          <w:szCs w:val="22"/>
        </w:rPr>
        <w:t>à</w:t>
      </w:r>
      <w:proofErr w:type="gramEnd"/>
      <w:r w:rsidR="00B60650" w:rsidRPr="00A62DA8">
        <w:rPr>
          <w:szCs w:val="22"/>
        </w:rPr>
        <w:t xml:space="preserve"> compléter </w:t>
      </w:r>
      <w:r w:rsidR="00B60650" w:rsidRPr="00A62DA8">
        <w:rPr>
          <w:b/>
          <w:bCs/>
          <w:i/>
          <w:iCs/>
          <w:szCs w:val="22"/>
        </w:rPr>
        <w:t>selon la forme de la candidature</w:t>
      </w:r>
      <w:r w:rsidR="00B60650" w:rsidRPr="00A62DA8">
        <w:rPr>
          <w:szCs w:val="22"/>
        </w:rPr>
        <w:t xml:space="preserve"> :</w:t>
      </w:r>
    </w:p>
    <w:p w14:paraId="18914142" w14:textId="07A477E5" w:rsidR="00B60650" w:rsidRPr="00A62DA8" w:rsidRDefault="00B60650" w:rsidP="00BD6450">
      <w:pPr>
        <w:keepLines/>
        <w:widowControl w:val="0"/>
        <w:spacing w:after="480"/>
        <w:rPr>
          <w:b/>
          <w:bCs/>
          <w:i/>
          <w:iCs/>
          <w:szCs w:val="22"/>
        </w:rPr>
      </w:pPr>
      <w:proofErr w:type="gramStart"/>
      <w:r w:rsidRPr="00A62DA8">
        <w:rPr>
          <w:b/>
          <w:bCs/>
          <w:i/>
          <w:iCs/>
          <w:szCs w:val="22"/>
        </w:rPr>
        <w:t>agissant</w:t>
      </w:r>
      <w:proofErr w:type="gramEnd"/>
      <w:r w:rsidRPr="00A62DA8">
        <w:rPr>
          <w:b/>
          <w:bCs/>
          <w:i/>
          <w:iCs/>
          <w:szCs w:val="22"/>
        </w:rPr>
        <w:t xml:space="preserve"> (cocher la case correspondante) :</w:t>
      </w:r>
    </w:p>
    <w:tbl>
      <w:tblPr>
        <w:tblW w:w="0" w:type="auto"/>
        <w:tblInd w:w="-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59"/>
        <w:gridCol w:w="382"/>
        <w:gridCol w:w="8303"/>
        <w:gridCol w:w="27"/>
      </w:tblGrid>
      <w:tr w:rsidR="008672F6" w:rsidRPr="00A62DA8" w14:paraId="5640645F" w14:textId="77777777" w:rsidTr="00EA4664">
        <w:trPr>
          <w:gridBefore w:val="1"/>
          <w:wBefore w:w="359" w:type="dxa"/>
        </w:trPr>
        <w:tc>
          <w:tcPr>
            <w:tcW w:w="382" w:type="dxa"/>
            <w:tcBorders>
              <w:top w:val="single" w:sz="4" w:space="0" w:color="auto"/>
              <w:left w:val="single" w:sz="4" w:space="0" w:color="auto"/>
              <w:bottom w:val="single" w:sz="4" w:space="0" w:color="auto"/>
              <w:right w:val="single" w:sz="4" w:space="0" w:color="auto"/>
            </w:tcBorders>
            <w:vAlign w:val="center"/>
          </w:tcPr>
          <w:p w14:paraId="76DD5889" w14:textId="77777777" w:rsidR="008672F6" w:rsidRPr="00A62DA8" w:rsidRDefault="008672F6"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249A8080" w14:textId="77777777" w:rsidR="008672F6" w:rsidRPr="00A62DA8" w:rsidRDefault="008672F6" w:rsidP="00BD6450">
            <w:pPr>
              <w:keepLines/>
              <w:widowControl w:val="0"/>
              <w:tabs>
                <w:tab w:val="right" w:pos="9286"/>
              </w:tabs>
              <w:rPr>
                <w:b/>
                <w:bCs/>
                <w:i/>
                <w:iCs/>
                <w:szCs w:val="22"/>
              </w:rPr>
            </w:pPr>
            <w:proofErr w:type="gramStart"/>
            <w:r w:rsidRPr="00A62DA8">
              <w:rPr>
                <w:b/>
                <w:bCs/>
                <w:i/>
                <w:iCs/>
                <w:szCs w:val="22"/>
              </w:rPr>
              <w:t>en</w:t>
            </w:r>
            <w:proofErr w:type="gramEnd"/>
            <w:r w:rsidRPr="00A62DA8">
              <w:rPr>
                <w:b/>
                <w:bCs/>
                <w:i/>
                <w:iCs/>
                <w:szCs w:val="22"/>
              </w:rPr>
              <w:t xml:space="preserve"> candidat unique pour le compte de :</w:t>
            </w:r>
          </w:p>
        </w:tc>
      </w:tr>
      <w:tr w:rsidR="008672F6" w:rsidRPr="00A62DA8" w14:paraId="3E117301" w14:textId="77777777" w:rsidTr="00EA4664">
        <w:trPr>
          <w:gridBefore w:val="1"/>
          <w:wBefore w:w="359" w:type="dxa"/>
        </w:trPr>
        <w:tc>
          <w:tcPr>
            <w:tcW w:w="382" w:type="dxa"/>
            <w:tcBorders>
              <w:top w:val="single" w:sz="4" w:space="0" w:color="auto"/>
              <w:left w:val="nil"/>
              <w:bottom w:val="single" w:sz="4" w:space="0" w:color="auto"/>
              <w:right w:val="nil"/>
            </w:tcBorders>
            <w:vAlign w:val="center"/>
          </w:tcPr>
          <w:p w14:paraId="49745529" w14:textId="77777777" w:rsidR="008672F6" w:rsidRPr="00A62DA8" w:rsidRDefault="008672F6"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0EF3E7D4" w14:textId="77777777" w:rsidR="008672F6" w:rsidRPr="00A62DA8" w:rsidRDefault="008672F6" w:rsidP="00BD6450">
            <w:pPr>
              <w:keepLines/>
              <w:widowControl w:val="0"/>
              <w:tabs>
                <w:tab w:val="right" w:pos="9286"/>
              </w:tabs>
              <w:rPr>
                <w:b/>
                <w:bCs/>
                <w:i/>
                <w:iCs/>
                <w:szCs w:val="22"/>
              </w:rPr>
            </w:pPr>
          </w:p>
        </w:tc>
      </w:tr>
      <w:tr w:rsidR="00AD0380" w:rsidRPr="00A62DA8" w14:paraId="1A520535" w14:textId="77777777" w:rsidTr="00EA4664">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1198"/>
        </w:trPr>
        <w:tc>
          <w:tcPr>
            <w:tcW w:w="9044" w:type="dxa"/>
            <w:gridSpan w:val="3"/>
            <w:shd w:val="clear" w:color="auto" w:fill="auto"/>
            <w:vAlign w:val="center"/>
          </w:tcPr>
          <w:p w14:paraId="4B4A2293" w14:textId="77777777" w:rsidR="00BA3F32" w:rsidRPr="00A62DA8" w:rsidRDefault="00BA3F32" w:rsidP="00BD6450">
            <w:pPr>
              <w:keepLines/>
              <w:widowControl w:val="0"/>
              <w:tabs>
                <w:tab w:val="right" w:leader="dot" w:pos="8521"/>
              </w:tabs>
              <w:ind w:left="454" w:hanging="284"/>
              <w:jc w:val="both"/>
              <w:rPr>
                <w:i/>
                <w:iCs/>
                <w:szCs w:val="22"/>
              </w:rPr>
            </w:pPr>
            <w:bookmarkStart w:id="10" w:name="_Hlk29476886"/>
            <w:bookmarkStart w:id="11" w:name="_Hlk29475680"/>
            <w:r w:rsidRPr="00A62DA8">
              <w:rPr>
                <w:i/>
                <w:iCs/>
                <w:szCs w:val="22"/>
              </w:rPr>
              <w:t>-</w:t>
            </w:r>
            <w:r w:rsidRPr="00A62DA8">
              <w:rPr>
                <w:i/>
                <w:iCs/>
                <w:szCs w:val="22"/>
              </w:rPr>
              <w:tab/>
              <w:t>identification :</w:t>
            </w:r>
            <w:r w:rsidRPr="00A62DA8">
              <w:rPr>
                <w:i/>
                <w:iCs/>
                <w:szCs w:val="22"/>
              </w:rPr>
              <w:tab/>
            </w:r>
          </w:p>
          <w:p w14:paraId="761D4F8B" w14:textId="77777777" w:rsidR="00BA3F32" w:rsidRPr="00A62DA8" w:rsidRDefault="00BA3F32" w:rsidP="00BD6450">
            <w:pPr>
              <w:keepLines/>
              <w:widowControl w:val="0"/>
              <w:tabs>
                <w:tab w:val="right" w:leader="dot" w:pos="8521"/>
              </w:tabs>
              <w:ind w:left="454" w:hanging="284"/>
              <w:jc w:val="both"/>
              <w:rPr>
                <w:i/>
                <w:iCs/>
                <w:szCs w:val="22"/>
              </w:rPr>
            </w:pPr>
            <w:r w:rsidRPr="00A62DA8">
              <w:rPr>
                <w:i/>
                <w:iCs/>
                <w:szCs w:val="22"/>
              </w:rPr>
              <w:t>-</w:t>
            </w:r>
            <w:r w:rsidRPr="00A62DA8">
              <w:rPr>
                <w:i/>
                <w:iCs/>
                <w:szCs w:val="22"/>
              </w:rPr>
              <w:tab/>
              <w:t>adresse du siège social :</w:t>
            </w:r>
            <w:r w:rsidRPr="00A62DA8">
              <w:rPr>
                <w:i/>
                <w:iCs/>
                <w:szCs w:val="22"/>
              </w:rPr>
              <w:tab/>
            </w:r>
          </w:p>
          <w:p w14:paraId="5D818826" w14:textId="77777777" w:rsidR="00BA3F32" w:rsidRPr="00A62DA8" w:rsidRDefault="00BA3F32" w:rsidP="00BD6450">
            <w:pPr>
              <w:keepLines/>
              <w:widowControl w:val="0"/>
              <w:tabs>
                <w:tab w:val="right" w:leader="dot" w:pos="8521"/>
              </w:tabs>
              <w:ind w:left="454" w:hanging="284"/>
              <w:jc w:val="both"/>
              <w:rPr>
                <w:i/>
                <w:iCs/>
                <w:szCs w:val="22"/>
              </w:rPr>
            </w:pPr>
            <w:r w:rsidRPr="00A62DA8">
              <w:rPr>
                <w:i/>
                <w:iCs/>
                <w:szCs w:val="22"/>
              </w:rPr>
              <w:tab/>
            </w:r>
            <w:r w:rsidRPr="00A62DA8">
              <w:rPr>
                <w:i/>
                <w:iCs/>
                <w:szCs w:val="22"/>
              </w:rPr>
              <w:tab/>
            </w:r>
          </w:p>
          <w:p w14:paraId="34ED9AA2" w14:textId="365C4C9A" w:rsidR="00BA3F32" w:rsidRPr="00A62DA8" w:rsidRDefault="00BA3F32" w:rsidP="00BD6450">
            <w:pPr>
              <w:keepLines/>
              <w:widowControl w:val="0"/>
              <w:tabs>
                <w:tab w:val="right" w:leader="dot" w:pos="8521"/>
              </w:tabs>
              <w:ind w:left="454" w:hanging="284"/>
              <w:jc w:val="both"/>
              <w:rPr>
                <w:b/>
                <w:bCs/>
                <w:i/>
                <w:iCs/>
                <w:szCs w:val="22"/>
              </w:rPr>
            </w:pPr>
            <w:r w:rsidRPr="00A62DA8">
              <w:rPr>
                <w:i/>
                <w:iCs/>
                <w:szCs w:val="22"/>
              </w:rPr>
              <w:tab/>
            </w:r>
            <w:r w:rsidRPr="00A62DA8">
              <w:rPr>
                <w:i/>
                <w:iCs/>
                <w:szCs w:val="22"/>
              </w:rPr>
              <w:tab/>
            </w:r>
          </w:p>
        </w:tc>
      </w:tr>
      <w:tr w:rsidR="008150DE" w:rsidRPr="00A62DA8" w14:paraId="6ABB0E6E" w14:textId="77777777" w:rsidTr="00EA4664">
        <w:trPr>
          <w:gridBefore w:val="1"/>
          <w:wBefore w:w="359" w:type="dxa"/>
          <w:cantSplit/>
          <w:trHeight w:val="278"/>
        </w:trPr>
        <w:tc>
          <w:tcPr>
            <w:tcW w:w="382" w:type="dxa"/>
            <w:tcBorders>
              <w:top w:val="nil"/>
              <w:left w:val="nil"/>
              <w:bottom w:val="single" w:sz="4" w:space="0" w:color="auto"/>
              <w:right w:val="nil"/>
            </w:tcBorders>
            <w:vAlign w:val="center"/>
          </w:tcPr>
          <w:p w14:paraId="77B1A81A" w14:textId="77777777" w:rsidR="008150DE" w:rsidRPr="00A62DA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758AD930" w14:textId="5FD4EB9F" w:rsidR="008150DE" w:rsidRPr="00A62DA8" w:rsidRDefault="008150DE" w:rsidP="00BD6450">
            <w:pPr>
              <w:keepLines/>
              <w:widowControl w:val="0"/>
              <w:ind w:right="639"/>
              <w:jc w:val="both"/>
              <w:rPr>
                <w:b/>
                <w:bCs/>
                <w:i/>
                <w:iCs/>
                <w:spacing w:val="-2"/>
                <w:szCs w:val="22"/>
              </w:rPr>
            </w:pPr>
          </w:p>
        </w:tc>
      </w:tr>
      <w:tr w:rsidR="008150DE" w:rsidRPr="00A62DA8" w14:paraId="58C8D8B7" w14:textId="77777777" w:rsidTr="00EA4664">
        <w:trPr>
          <w:gridBefore w:val="1"/>
          <w:wBefore w:w="359" w:type="dxa"/>
          <w:cantSplit/>
          <w:trHeight w:val="278"/>
        </w:trPr>
        <w:tc>
          <w:tcPr>
            <w:tcW w:w="382" w:type="dxa"/>
            <w:tcBorders>
              <w:top w:val="single" w:sz="4" w:space="0" w:color="auto"/>
              <w:left w:val="single" w:sz="4" w:space="0" w:color="auto"/>
              <w:bottom w:val="single" w:sz="4" w:space="0" w:color="auto"/>
              <w:right w:val="single" w:sz="4" w:space="0" w:color="auto"/>
            </w:tcBorders>
            <w:vAlign w:val="center"/>
          </w:tcPr>
          <w:p w14:paraId="5544F326" w14:textId="77777777" w:rsidR="008150DE" w:rsidRPr="00A62DA8" w:rsidRDefault="008150DE" w:rsidP="00BD6450">
            <w:pPr>
              <w:keepLines/>
              <w:widowControl w:val="0"/>
              <w:jc w:val="center"/>
              <w:rPr>
                <w:b/>
                <w:bCs/>
                <w:i/>
                <w:iCs/>
                <w:szCs w:val="22"/>
              </w:rPr>
            </w:pPr>
          </w:p>
        </w:tc>
        <w:tc>
          <w:tcPr>
            <w:tcW w:w="8330" w:type="dxa"/>
            <w:gridSpan w:val="2"/>
            <w:tcBorders>
              <w:top w:val="nil"/>
              <w:left w:val="single" w:sz="4" w:space="0" w:color="auto"/>
              <w:bottom w:val="nil"/>
              <w:right w:val="nil"/>
            </w:tcBorders>
            <w:vAlign w:val="center"/>
          </w:tcPr>
          <w:p w14:paraId="5130D0D8" w14:textId="7FD503E8" w:rsidR="008150DE" w:rsidRPr="00A62DA8" w:rsidRDefault="008150DE" w:rsidP="00BD6450">
            <w:pPr>
              <w:keepLines/>
              <w:widowControl w:val="0"/>
              <w:ind w:right="639"/>
              <w:jc w:val="both"/>
              <w:rPr>
                <w:b/>
                <w:bCs/>
                <w:i/>
                <w:iCs/>
                <w:spacing w:val="-2"/>
                <w:szCs w:val="22"/>
              </w:rPr>
            </w:pPr>
            <w:proofErr w:type="gramStart"/>
            <w:r w:rsidRPr="00A62DA8">
              <w:rPr>
                <w:b/>
                <w:bCs/>
                <w:i/>
                <w:iCs/>
                <w:spacing w:val="-2"/>
                <w:szCs w:val="22"/>
              </w:rPr>
              <w:t>comme</w:t>
            </w:r>
            <w:proofErr w:type="gramEnd"/>
            <w:r w:rsidRPr="00A62DA8">
              <w:rPr>
                <w:b/>
                <w:bCs/>
                <w:i/>
                <w:iCs/>
                <w:spacing w:val="-2"/>
                <w:szCs w:val="22"/>
              </w:rPr>
              <w:t xml:space="preserve"> mandataire du groupement constitué des membres suivants pour </w:t>
            </w:r>
          </w:p>
        </w:tc>
      </w:tr>
      <w:tr w:rsidR="008150DE" w:rsidRPr="00A62DA8" w14:paraId="67DC385F" w14:textId="77777777" w:rsidTr="00EA4664">
        <w:trPr>
          <w:gridBefore w:val="1"/>
          <w:wBefore w:w="359" w:type="dxa"/>
          <w:cantSplit/>
          <w:trHeight w:val="278"/>
        </w:trPr>
        <w:tc>
          <w:tcPr>
            <w:tcW w:w="382" w:type="dxa"/>
            <w:tcBorders>
              <w:top w:val="single" w:sz="4" w:space="0" w:color="auto"/>
              <w:left w:val="nil"/>
              <w:bottom w:val="nil"/>
              <w:right w:val="nil"/>
            </w:tcBorders>
            <w:vAlign w:val="center"/>
          </w:tcPr>
          <w:p w14:paraId="63C8753F" w14:textId="77777777" w:rsidR="008150DE" w:rsidRPr="00A62DA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1C46EC19" w14:textId="7639F909" w:rsidR="008150DE" w:rsidRPr="00A62DA8" w:rsidRDefault="008150DE" w:rsidP="00BD6450">
            <w:pPr>
              <w:keepLines/>
              <w:widowControl w:val="0"/>
              <w:ind w:right="639"/>
              <w:jc w:val="both"/>
              <w:rPr>
                <w:b/>
                <w:bCs/>
                <w:i/>
                <w:iCs/>
                <w:spacing w:val="-2"/>
                <w:szCs w:val="22"/>
              </w:rPr>
            </w:pPr>
            <w:proofErr w:type="gramStart"/>
            <w:r w:rsidRPr="00A62DA8">
              <w:rPr>
                <w:b/>
                <w:bCs/>
                <w:i/>
                <w:iCs/>
                <w:spacing w:val="-2"/>
                <w:szCs w:val="22"/>
              </w:rPr>
              <w:t>lesquels</w:t>
            </w:r>
            <w:proofErr w:type="gramEnd"/>
            <w:r w:rsidRPr="00A62DA8">
              <w:rPr>
                <w:b/>
                <w:bCs/>
                <w:i/>
                <w:iCs/>
                <w:spacing w:val="-2"/>
                <w:szCs w:val="22"/>
              </w:rPr>
              <w:t xml:space="preserve"> </w:t>
            </w:r>
            <w:r w:rsidRPr="00A62DA8">
              <w:rPr>
                <w:b/>
                <w:bCs/>
                <w:i/>
                <w:iCs/>
                <w:szCs w:val="22"/>
              </w:rPr>
              <w:t>doivent être précisés :</w:t>
            </w:r>
          </w:p>
        </w:tc>
      </w:tr>
      <w:tr w:rsidR="008150DE" w:rsidRPr="00A62DA8" w14:paraId="73588052" w14:textId="77777777" w:rsidTr="00EA4664">
        <w:trPr>
          <w:gridBefore w:val="1"/>
          <w:wBefore w:w="359" w:type="dxa"/>
          <w:cantSplit/>
          <w:trHeight w:val="278"/>
        </w:trPr>
        <w:tc>
          <w:tcPr>
            <w:tcW w:w="382" w:type="dxa"/>
            <w:tcBorders>
              <w:top w:val="nil"/>
              <w:left w:val="nil"/>
              <w:bottom w:val="nil"/>
              <w:right w:val="nil"/>
            </w:tcBorders>
            <w:vAlign w:val="center"/>
          </w:tcPr>
          <w:p w14:paraId="50B24881" w14:textId="77777777" w:rsidR="008150DE" w:rsidRPr="00A62DA8" w:rsidRDefault="008150DE" w:rsidP="00BD6450">
            <w:pPr>
              <w:keepLines/>
              <w:widowControl w:val="0"/>
              <w:jc w:val="center"/>
              <w:rPr>
                <w:b/>
                <w:bCs/>
                <w:i/>
                <w:iCs/>
                <w:szCs w:val="22"/>
              </w:rPr>
            </w:pPr>
          </w:p>
        </w:tc>
        <w:tc>
          <w:tcPr>
            <w:tcW w:w="8330" w:type="dxa"/>
            <w:gridSpan w:val="2"/>
            <w:tcBorders>
              <w:top w:val="nil"/>
              <w:left w:val="nil"/>
              <w:bottom w:val="nil"/>
              <w:right w:val="nil"/>
            </w:tcBorders>
            <w:vAlign w:val="center"/>
          </w:tcPr>
          <w:p w14:paraId="62946E4E" w14:textId="77777777" w:rsidR="008150DE" w:rsidRPr="00A62DA8" w:rsidRDefault="008150DE" w:rsidP="00BD6450">
            <w:pPr>
              <w:keepLines/>
              <w:widowControl w:val="0"/>
              <w:ind w:right="639"/>
              <w:jc w:val="both"/>
              <w:rPr>
                <w:b/>
                <w:bCs/>
                <w:i/>
                <w:iCs/>
                <w:spacing w:val="-2"/>
                <w:szCs w:val="22"/>
              </w:rPr>
            </w:pPr>
          </w:p>
        </w:tc>
      </w:tr>
      <w:tr w:rsidR="00AD0380" w:rsidRPr="00A62DA8" w14:paraId="0FB5AF84" w14:textId="77777777" w:rsidTr="00836A87">
        <w:tblPrEx>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CellMar>
            <w:left w:w="108" w:type="dxa"/>
            <w:right w:w="108" w:type="dxa"/>
          </w:tblCellMar>
          <w:tblLook w:val="04A0" w:firstRow="1" w:lastRow="0" w:firstColumn="1" w:lastColumn="0" w:noHBand="0" w:noVBand="1"/>
        </w:tblPrEx>
        <w:trPr>
          <w:gridAfter w:val="1"/>
          <w:wAfter w:w="27" w:type="dxa"/>
          <w:trHeight w:val="3712"/>
        </w:trPr>
        <w:tc>
          <w:tcPr>
            <w:tcW w:w="9044" w:type="dxa"/>
            <w:gridSpan w:val="3"/>
            <w:shd w:val="clear" w:color="auto" w:fill="auto"/>
            <w:vAlign w:val="center"/>
          </w:tcPr>
          <w:p w14:paraId="7CD76CD2" w14:textId="77777777" w:rsidR="00BA3F32" w:rsidRPr="00A62DA8" w:rsidRDefault="00BA3F32" w:rsidP="00BD6450">
            <w:pPr>
              <w:keepLines/>
              <w:widowControl w:val="0"/>
              <w:tabs>
                <w:tab w:val="left" w:pos="993"/>
                <w:tab w:val="right" w:leader="dot" w:pos="8521"/>
                <w:tab w:val="right" w:leader="dot" w:pos="9638"/>
              </w:tabs>
              <w:ind w:left="454" w:hanging="284"/>
              <w:jc w:val="both"/>
              <w:rPr>
                <w:i/>
                <w:iCs/>
                <w:szCs w:val="22"/>
              </w:rPr>
            </w:pPr>
            <w:r w:rsidRPr="00A62DA8">
              <w:rPr>
                <w:i/>
                <w:iCs/>
                <w:szCs w:val="22"/>
              </w:rPr>
              <w:t>-</w:t>
            </w:r>
            <w:r w:rsidRPr="00A62DA8">
              <w:rPr>
                <w:i/>
                <w:iCs/>
                <w:szCs w:val="22"/>
              </w:rPr>
              <w:tab/>
              <w:t>intitulé social complet :</w:t>
            </w:r>
            <w:r w:rsidRPr="00A62DA8">
              <w:rPr>
                <w:i/>
                <w:iCs/>
                <w:szCs w:val="22"/>
              </w:rPr>
              <w:tab/>
            </w:r>
          </w:p>
          <w:p w14:paraId="6F76B649" w14:textId="77777777" w:rsidR="00BA3F32" w:rsidRPr="00A62DA8" w:rsidRDefault="00BA3F32" w:rsidP="00BD6450">
            <w:pPr>
              <w:keepLines/>
              <w:widowControl w:val="0"/>
              <w:tabs>
                <w:tab w:val="left" w:pos="993"/>
                <w:tab w:val="right" w:leader="dot" w:pos="8521"/>
              </w:tabs>
              <w:ind w:left="454" w:hanging="284"/>
              <w:jc w:val="both"/>
              <w:rPr>
                <w:i/>
                <w:iCs/>
                <w:szCs w:val="22"/>
              </w:rPr>
            </w:pPr>
            <w:r w:rsidRPr="00A62DA8">
              <w:rPr>
                <w:i/>
                <w:iCs/>
                <w:szCs w:val="22"/>
              </w:rPr>
              <w:t>-</w:t>
            </w:r>
            <w:r w:rsidRPr="00A62DA8">
              <w:rPr>
                <w:i/>
                <w:iCs/>
                <w:szCs w:val="22"/>
              </w:rPr>
              <w:tab/>
              <w:t>adresse du siège social :</w:t>
            </w:r>
            <w:r w:rsidRPr="00A62DA8">
              <w:rPr>
                <w:i/>
                <w:iCs/>
                <w:szCs w:val="22"/>
              </w:rPr>
              <w:tab/>
            </w:r>
          </w:p>
          <w:p w14:paraId="383C146B" w14:textId="77777777" w:rsidR="00BA3F32" w:rsidRPr="00A62DA8" w:rsidRDefault="00BA3F32" w:rsidP="00BD6450">
            <w:pPr>
              <w:keepLines/>
              <w:widowControl w:val="0"/>
              <w:tabs>
                <w:tab w:val="right" w:leader="dot" w:pos="8521"/>
              </w:tabs>
              <w:ind w:left="454" w:hanging="284"/>
              <w:jc w:val="both"/>
              <w:rPr>
                <w:i/>
                <w:iCs/>
                <w:szCs w:val="22"/>
              </w:rPr>
            </w:pPr>
            <w:r w:rsidRPr="00A62DA8">
              <w:rPr>
                <w:i/>
                <w:iCs/>
                <w:szCs w:val="22"/>
              </w:rPr>
              <w:tab/>
            </w:r>
            <w:r w:rsidRPr="00A62DA8">
              <w:rPr>
                <w:i/>
                <w:iCs/>
                <w:szCs w:val="22"/>
              </w:rPr>
              <w:tab/>
            </w:r>
          </w:p>
          <w:p w14:paraId="73E8171F" w14:textId="77777777" w:rsidR="00BA3F32" w:rsidRPr="00A62DA8" w:rsidRDefault="00BA3F32" w:rsidP="00BD6450">
            <w:pPr>
              <w:keepLines/>
              <w:widowControl w:val="0"/>
              <w:tabs>
                <w:tab w:val="right" w:leader="dot" w:pos="8521"/>
              </w:tabs>
              <w:spacing w:after="240"/>
              <w:ind w:left="454" w:hanging="284"/>
              <w:jc w:val="both"/>
              <w:rPr>
                <w:i/>
                <w:iCs/>
                <w:szCs w:val="22"/>
              </w:rPr>
            </w:pPr>
            <w:r w:rsidRPr="00A62DA8">
              <w:rPr>
                <w:i/>
                <w:iCs/>
                <w:szCs w:val="22"/>
              </w:rPr>
              <w:tab/>
            </w:r>
            <w:r w:rsidRPr="00A62DA8">
              <w:rPr>
                <w:i/>
                <w:iCs/>
                <w:szCs w:val="22"/>
              </w:rPr>
              <w:tab/>
            </w:r>
          </w:p>
          <w:p w14:paraId="124346AB" w14:textId="77777777" w:rsidR="00BA3F32" w:rsidRPr="00A62DA8" w:rsidRDefault="00BA3F32" w:rsidP="00BD6450">
            <w:pPr>
              <w:keepLines/>
              <w:widowControl w:val="0"/>
              <w:tabs>
                <w:tab w:val="left" w:pos="993"/>
                <w:tab w:val="right" w:leader="dot" w:pos="8521"/>
              </w:tabs>
              <w:ind w:left="454" w:hanging="284"/>
              <w:jc w:val="both"/>
              <w:rPr>
                <w:i/>
                <w:iCs/>
                <w:szCs w:val="22"/>
              </w:rPr>
            </w:pPr>
            <w:r w:rsidRPr="00A62DA8">
              <w:rPr>
                <w:i/>
                <w:iCs/>
                <w:szCs w:val="22"/>
              </w:rPr>
              <w:t>-</w:t>
            </w:r>
            <w:r w:rsidRPr="00A62DA8">
              <w:rPr>
                <w:i/>
                <w:iCs/>
                <w:szCs w:val="22"/>
              </w:rPr>
              <w:tab/>
              <w:t>intitulé social complet :</w:t>
            </w:r>
            <w:r w:rsidRPr="00A62DA8">
              <w:rPr>
                <w:i/>
                <w:iCs/>
                <w:szCs w:val="22"/>
              </w:rPr>
              <w:tab/>
            </w:r>
          </w:p>
          <w:p w14:paraId="39FAC2B9" w14:textId="77777777" w:rsidR="00BA3F32" w:rsidRPr="00A62DA8" w:rsidRDefault="00BA3F32" w:rsidP="00BD6450">
            <w:pPr>
              <w:keepLines/>
              <w:widowControl w:val="0"/>
              <w:tabs>
                <w:tab w:val="left" w:pos="993"/>
                <w:tab w:val="right" w:leader="dot" w:pos="8521"/>
              </w:tabs>
              <w:ind w:left="454" w:hanging="284"/>
              <w:jc w:val="both"/>
              <w:rPr>
                <w:i/>
                <w:iCs/>
                <w:szCs w:val="22"/>
              </w:rPr>
            </w:pPr>
            <w:r w:rsidRPr="00A62DA8">
              <w:rPr>
                <w:i/>
                <w:iCs/>
                <w:szCs w:val="22"/>
              </w:rPr>
              <w:t>-</w:t>
            </w:r>
            <w:r w:rsidRPr="00A62DA8">
              <w:rPr>
                <w:i/>
                <w:iCs/>
                <w:szCs w:val="22"/>
              </w:rPr>
              <w:tab/>
              <w:t>adresse du siège social :</w:t>
            </w:r>
            <w:r w:rsidRPr="00A62DA8">
              <w:rPr>
                <w:i/>
                <w:iCs/>
                <w:szCs w:val="22"/>
              </w:rPr>
              <w:tab/>
            </w:r>
          </w:p>
          <w:p w14:paraId="640CFA50" w14:textId="77777777" w:rsidR="00BA3F32" w:rsidRPr="00A62DA8" w:rsidRDefault="00BA3F32" w:rsidP="00BD6450">
            <w:pPr>
              <w:keepLines/>
              <w:widowControl w:val="0"/>
              <w:tabs>
                <w:tab w:val="right" w:leader="dot" w:pos="8521"/>
              </w:tabs>
              <w:ind w:left="454" w:hanging="284"/>
              <w:jc w:val="both"/>
              <w:rPr>
                <w:i/>
                <w:iCs/>
                <w:szCs w:val="22"/>
              </w:rPr>
            </w:pPr>
            <w:r w:rsidRPr="00A62DA8">
              <w:rPr>
                <w:i/>
                <w:iCs/>
                <w:szCs w:val="22"/>
              </w:rPr>
              <w:tab/>
            </w:r>
            <w:r w:rsidRPr="00A62DA8">
              <w:rPr>
                <w:i/>
                <w:iCs/>
                <w:szCs w:val="22"/>
              </w:rPr>
              <w:tab/>
            </w:r>
          </w:p>
          <w:p w14:paraId="60EBB75C" w14:textId="77777777" w:rsidR="00BA3F32" w:rsidRPr="00A62DA8" w:rsidRDefault="00BA3F32" w:rsidP="00BD6450">
            <w:pPr>
              <w:keepLines/>
              <w:widowControl w:val="0"/>
              <w:tabs>
                <w:tab w:val="right" w:leader="dot" w:pos="8521"/>
              </w:tabs>
              <w:spacing w:after="240"/>
              <w:ind w:left="454" w:hanging="284"/>
              <w:jc w:val="both"/>
              <w:rPr>
                <w:i/>
                <w:iCs/>
                <w:szCs w:val="22"/>
              </w:rPr>
            </w:pPr>
            <w:r w:rsidRPr="00A62DA8">
              <w:rPr>
                <w:i/>
                <w:iCs/>
                <w:szCs w:val="22"/>
              </w:rPr>
              <w:tab/>
            </w:r>
            <w:r w:rsidRPr="00A62DA8">
              <w:rPr>
                <w:i/>
                <w:iCs/>
                <w:szCs w:val="22"/>
              </w:rPr>
              <w:tab/>
            </w:r>
          </w:p>
          <w:p w14:paraId="14FD8A25" w14:textId="77777777" w:rsidR="00BA3F32" w:rsidRPr="00A62DA8" w:rsidRDefault="00BA3F32" w:rsidP="00BD6450">
            <w:pPr>
              <w:keepLines/>
              <w:widowControl w:val="0"/>
              <w:tabs>
                <w:tab w:val="left" w:pos="993"/>
                <w:tab w:val="right" w:leader="dot" w:pos="8521"/>
              </w:tabs>
              <w:ind w:left="454" w:hanging="284"/>
              <w:jc w:val="both"/>
              <w:rPr>
                <w:i/>
                <w:iCs/>
                <w:szCs w:val="22"/>
              </w:rPr>
            </w:pPr>
            <w:r w:rsidRPr="00A62DA8">
              <w:rPr>
                <w:i/>
                <w:iCs/>
                <w:szCs w:val="22"/>
              </w:rPr>
              <w:t>-</w:t>
            </w:r>
            <w:r w:rsidRPr="00A62DA8">
              <w:rPr>
                <w:i/>
                <w:iCs/>
                <w:szCs w:val="22"/>
              </w:rPr>
              <w:tab/>
              <w:t>intitulé social complet :</w:t>
            </w:r>
            <w:r w:rsidRPr="00A62DA8">
              <w:rPr>
                <w:i/>
                <w:iCs/>
                <w:szCs w:val="22"/>
              </w:rPr>
              <w:tab/>
            </w:r>
          </w:p>
          <w:p w14:paraId="5DA9773F" w14:textId="77777777" w:rsidR="00BA3F32" w:rsidRPr="00A62DA8" w:rsidRDefault="00BA3F32" w:rsidP="00BD6450">
            <w:pPr>
              <w:keepLines/>
              <w:widowControl w:val="0"/>
              <w:tabs>
                <w:tab w:val="left" w:pos="993"/>
                <w:tab w:val="right" w:leader="dot" w:pos="8521"/>
              </w:tabs>
              <w:ind w:left="454" w:hanging="284"/>
              <w:jc w:val="both"/>
              <w:rPr>
                <w:i/>
                <w:iCs/>
                <w:szCs w:val="22"/>
              </w:rPr>
            </w:pPr>
            <w:r w:rsidRPr="00A62DA8">
              <w:rPr>
                <w:i/>
                <w:iCs/>
                <w:szCs w:val="22"/>
              </w:rPr>
              <w:t>-</w:t>
            </w:r>
            <w:r w:rsidRPr="00A62DA8">
              <w:rPr>
                <w:i/>
                <w:iCs/>
                <w:szCs w:val="22"/>
              </w:rPr>
              <w:tab/>
              <w:t>adresse du siège social :</w:t>
            </w:r>
            <w:r w:rsidRPr="00A62DA8">
              <w:rPr>
                <w:i/>
                <w:iCs/>
                <w:szCs w:val="22"/>
              </w:rPr>
              <w:tab/>
            </w:r>
          </w:p>
          <w:p w14:paraId="49508281" w14:textId="77777777" w:rsidR="00BA3F32" w:rsidRPr="00A62DA8" w:rsidRDefault="00BA3F32" w:rsidP="00BD6450">
            <w:pPr>
              <w:keepLines/>
              <w:widowControl w:val="0"/>
              <w:tabs>
                <w:tab w:val="right" w:leader="dot" w:pos="8521"/>
              </w:tabs>
              <w:ind w:left="454" w:hanging="284"/>
              <w:jc w:val="both"/>
              <w:rPr>
                <w:i/>
                <w:iCs/>
                <w:szCs w:val="22"/>
              </w:rPr>
            </w:pPr>
            <w:r w:rsidRPr="00A62DA8">
              <w:rPr>
                <w:i/>
                <w:iCs/>
                <w:szCs w:val="22"/>
              </w:rPr>
              <w:tab/>
            </w:r>
            <w:r w:rsidRPr="00A62DA8">
              <w:rPr>
                <w:i/>
                <w:iCs/>
                <w:szCs w:val="22"/>
              </w:rPr>
              <w:tab/>
            </w:r>
          </w:p>
          <w:p w14:paraId="3ABA149D" w14:textId="2E06D869" w:rsidR="00BA3F32" w:rsidRPr="00A62DA8" w:rsidRDefault="00BA3F32" w:rsidP="00836A87">
            <w:pPr>
              <w:keepLines/>
              <w:widowControl w:val="0"/>
              <w:tabs>
                <w:tab w:val="right" w:leader="dot" w:pos="8521"/>
              </w:tabs>
              <w:ind w:left="454" w:hanging="284"/>
              <w:jc w:val="both"/>
              <w:rPr>
                <w:i/>
                <w:iCs/>
                <w:szCs w:val="22"/>
              </w:rPr>
            </w:pPr>
            <w:r w:rsidRPr="00A62DA8">
              <w:rPr>
                <w:i/>
                <w:iCs/>
                <w:szCs w:val="22"/>
              </w:rPr>
              <w:tab/>
            </w:r>
            <w:r w:rsidRPr="00A62DA8">
              <w:rPr>
                <w:i/>
                <w:iCs/>
                <w:szCs w:val="22"/>
              </w:rPr>
              <w:tab/>
            </w:r>
          </w:p>
        </w:tc>
      </w:tr>
    </w:tbl>
    <w:bookmarkEnd w:id="10"/>
    <w:bookmarkEnd w:id="11"/>
    <w:p w14:paraId="545B1D39" w14:textId="64481BE5" w:rsidR="00D06A2A" w:rsidRPr="00A62DA8" w:rsidRDefault="00D06A2A" w:rsidP="00BD6450">
      <w:pPr>
        <w:keepLines/>
        <w:widowControl w:val="0"/>
        <w:tabs>
          <w:tab w:val="left" w:pos="284"/>
        </w:tabs>
        <w:spacing w:before="240"/>
        <w:ind w:left="284" w:hanging="284"/>
        <w:jc w:val="both"/>
        <w:rPr>
          <w:szCs w:val="22"/>
        </w:rPr>
      </w:pPr>
      <w:r w:rsidRPr="00A62DA8">
        <w:rPr>
          <w:sz w:val="24"/>
        </w:rPr>
        <w:t>-</w:t>
      </w:r>
      <w:r w:rsidRPr="00A62DA8">
        <w:rPr>
          <w:szCs w:val="22"/>
        </w:rPr>
        <w:tab/>
        <w:t xml:space="preserve">après avoir pris connaissance du cahier des charges assurance </w:t>
      </w:r>
      <w:r w:rsidR="00700056" w:rsidRPr="00A62DA8">
        <w:rPr>
          <w:szCs w:val="22"/>
        </w:rPr>
        <w:t>« </w:t>
      </w:r>
      <w:r w:rsidR="00D26B01" w:rsidRPr="00A62DA8">
        <w:rPr>
          <w:b/>
          <w:szCs w:val="22"/>
        </w:rPr>
        <w:t>flotte automobile</w:t>
      </w:r>
      <w:r w:rsidRPr="00A62DA8">
        <w:rPr>
          <w:b/>
          <w:szCs w:val="22"/>
        </w:rPr>
        <w:t xml:space="preserve"> et risques annexes</w:t>
      </w:r>
      <w:r w:rsidR="00700056" w:rsidRPr="00A62DA8">
        <w:rPr>
          <w:szCs w:val="22"/>
        </w:rPr>
        <w:t> »</w:t>
      </w:r>
      <w:r w:rsidRPr="00A62DA8">
        <w:rPr>
          <w:szCs w:val="22"/>
        </w:rPr>
        <w:t xml:space="preserve"> et des documents qui y sont mentionnés</w:t>
      </w:r>
      <w:r w:rsidR="00117EA7" w:rsidRPr="00A62DA8">
        <w:rPr>
          <w:szCs w:val="22"/>
        </w:rPr>
        <w:t>,</w:t>
      </w:r>
    </w:p>
    <w:p w14:paraId="422D7FF8" w14:textId="542E3ED7" w:rsidR="00D06A2A" w:rsidRPr="00A62DA8" w:rsidRDefault="00D06A2A" w:rsidP="00BD6450">
      <w:pPr>
        <w:keepLines/>
        <w:widowControl w:val="0"/>
        <w:tabs>
          <w:tab w:val="left" w:pos="284"/>
        </w:tabs>
        <w:spacing w:before="120"/>
        <w:ind w:left="284" w:hanging="284"/>
        <w:jc w:val="both"/>
        <w:rPr>
          <w:szCs w:val="22"/>
        </w:rPr>
      </w:pPr>
      <w:r w:rsidRPr="00A62DA8">
        <w:rPr>
          <w:szCs w:val="22"/>
        </w:rPr>
        <w:t>-</w:t>
      </w:r>
      <w:r w:rsidRPr="00A62DA8">
        <w:rPr>
          <w:szCs w:val="22"/>
        </w:rPr>
        <w:tab/>
        <w:t>et après avoir produit les documents, certificats, attestations ou déclarati</w:t>
      </w:r>
      <w:r w:rsidR="00B60CEB" w:rsidRPr="00A62DA8">
        <w:rPr>
          <w:szCs w:val="22"/>
        </w:rPr>
        <w:t xml:space="preserve">ons exigés aux articles </w:t>
      </w:r>
      <w:r w:rsidR="006D686F" w:rsidRPr="00A62DA8">
        <w:rPr>
          <w:szCs w:val="22"/>
        </w:rPr>
        <w:t>R.</w:t>
      </w:r>
      <w:r w:rsidR="00A5144F" w:rsidRPr="00A62DA8">
        <w:rPr>
          <w:szCs w:val="22"/>
        </w:rPr>
        <w:t> </w:t>
      </w:r>
      <w:r w:rsidR="006D686F" w:rsidRPr="00A62DA8">
        <w:rPr>
          <w:szCs w:val="22"/>
        </w:rPr>
        <w:t xml:space="preserve">2142-5 à R. </w:t>
      </w:r>
      <w:r w:rsidR="006D686F" w:rsidRPr="00A62DA8">
        <w:rPr>
          <w:sz w:val="24"/>
        </w:rPr>
        <w:t>2142</w:t>
      </w:r>
      <w:r w:rsidR="006D686F" w:rsidRPr="00A62DA8">
        <w:rPr>
          <w:szCs w:val="22"/>
        </w:rPr>
        <w:t xml:space="preserve">-14 et R. 2143-3 du </w:t>
      </w:r>
      <w:r w:rsidR="00700056" w:rsidRPr="00A62DA8">
        <w:rPr>
          <w:szCs w:val="22"/>
        </w:rPr>
        <w:t>C</w:t>
      </w:r>
      <w:r w:rsidR="006D686F" w:rsidRPr="00A62DA8">
        <w:rPr>
          <w:szCs w:val="22"/>
        </w:rPr>
        <w:t>ode de la commande publique</w:t>
      </w:r>
      <w:r w:rsidR="00117EA7" w:rsidRPr="00A62DA8">
        <w:rPr>
          <w:szCs w:val="22"/>
        </w:rPr>
        <w:t>,</w:t>
      </w:r>
    </w:p>
    <w:p w14:paraId="3868B80E" w14:textId="77777777" w:rsidR="00D06A2A" w:rsidRPr="00A62DA8" w:rsidRDefault="00D06A2A" w:rsidP="00BD6450">
      <w:pPr>
        <w:keepLines/>
        <w:widowControl w:val="0"/>
        <w:spacing w:before="120"/>
        <w:jc w:val="both"/>
        <w:rPr>
          <w:szCs w:val="22"/>
        </w:rPr>
      </w:pPr>
      <w:proofErr w:type="gramStart"/>
      <w:r w:rsidRPr="00A62DA8">
        <w:rPr>
          <w:szCs w:val="22"/>
        </w:rPr>
        <w:t>m'engage</w:t>
      </w:r>
      <w:proofErr w:type="gramEnd"/>
      <w:r w:rsidRPr="00A62DA8">
        <w:rPr>
          <w:szCs w:val="22"/>
        </w:rPr>
        <w:t>, conformément aux stipulations des documents visés ci-dessus, à exécuter les prestations dans les conditions ci-après définies.</w:t>
      </w:r>
    </w:p>
    <w:p w14:paraId="07CBEC98" w14:textId="617C9C0E" w:rsidR="00EA4664" w:rsidRPr="00A62DA8" w:rsidRDefault="00D06A2A" w:rsidP="00BD6450">
      <w:pPr>
        <w:keepLines/>
        <w:widowControl w:val="0"/>
        <w:spacing w:before="240"/>
        <w:jc w:val="both"/>
        <w:rPr>
          <w:szCs w:val="22"/>
        </w:rPr>
      </w:pPr>
      <w:r w:rsidRPr="00A62DA8">
        <w:rPr>
          <w:szCs w:val="22"/>
        </w:rPr>
        <w:t xml:space="preserve">L'offre ainsi présentée ne me lie toutefois que si son acceptation m'est notifiée dans un délai de </w:t>
      </w:r>
      <w:r w:rsidR="00BA3F32" w:rsidRPr="00A62DA8">
        <w:rPr>
          <w:b/>
          <w:bCs/>
          <w:szCs w:val="22"/>
        </w:rPr>
        <w:t>4</w:t>
      </w:r>
      <w:r w:rsidR="00AD156D" w:rsidRPr="00A62DA8">
        <w:rPr>
          <w:b/>
          <w:szCs w:val="22"/>
        </w:rPr>
        <w:t xml:space="preserve"> mois</w:t>
      </w:r>
      <w:r w:rsidRPr="00A62DA8">
        <w:rPr>
          <w:szCs w:val="22"/>
        </w:rPr>
        <w:t xml:space="preserve"> à compter de la date limite de remise des offres fixée par le règlement de la consultation.</w:t>
      </w:r>
    </w:p>
    <w:p w14:paraId="3EE1927A" w14:textId="77777777" w:rsidR="00EA4664" w:rsidRPr="00A62DA8" w:rsidRDefault="00EA4664">
      <w:pPr>
        <w:rPr>
          <w:szCs w:val="22"/>
        </w:rPr>
      </w:pPr>
      <w:r w:rsidRPr="00A62DA8">
        <w:rPr>
          <w:szCs w:val="22"/>
        </w:rPr>
        <w:br w:type="page"/>
      </w:r>
    </w:p>
    <w:p w14:paraId="4C50E2C7" w14:textId="75F89AB0" w:rsidR="00D06A2A" w:rsidRPr="00A62DA8" w:rsidRDefault="00D06A2A" w:rsidP="00EA4664">
      <w:pPr>
        <w:pStyle w:val="06-TitreARTICLEAE"/>
        <w:keepLines/>
      </w:pPr>
      <w:bookmarkStart w:id="12" w:name="_Hlk29475702"/>
      <w:bookmarkEnd w:id="9"/>
      <w:r w:rsidRPr="00A62DA8">
        <w:lastRenderedPageBreak/>
        <w:t>DUREE DU MARCHE</w:t>
      </w:r>
    </w:p>
    <w:p w14:paraId="10225044" w14:textId="36E592D7" w:rsidR="00D06A2A" w:rsidRPr="00A62DA8" w:rsidRDefault="00D06A2A" w:rsidP="00BD6450">
      <w:pPr>
        <w:keepLines/>
        <w:widowControl w:val="0"/>
        <w:spacing w:before="240"/>
        <w:jc w:val="both"/>
        <w:rPr>
          <w:szCs w:val="22"/>
        </w:rPr>
      </w:pPr>
      <w:bookmarkStart w:id="13" w:name="_Hlk37053104"/>
      <w:r w:rsidRPr="00A62DA8">
        <w:rPr>
          <w:szCs w:val="22"/>
        </w:rPr>
        <w:t xml:space="preserve">Le marché est conclu pour une durée de </w:t>
      </w:r>
      <w:r w:rsidRPr="00A62DA8">
        <w:rPr>
          <w:b/>
          <w:szCs w:val="22"/>
        </w:rPr>
        <w:t xml:space="preserve">5 </w:t>
      </w:r>
      <w:r w:rsidR="00700056" w:rsidRPr="00A62DA8">
        <w:rPr>
          <w:b/>
          <w:szCs w:val="22"/>
        </w:rPr>
        <w:t>ans</w:t>
      </w:r>
      <w:r w:rsidR="000B07B1" w:rsidRPr="00A62DA8">
        <w:rPr>
          <w:b/>
          <w:szCs w:val="22"/>
        </w:rPr>
        <w:t xml:space="preserve"> </w:t>
      </w:r>
      <w:r w:rsidRPr="00A62DA8">
        <w:rPr>
          <w:szCs w:val="22"/>
        </w:rPr>
        <w:t xml:space="preserve">à compter du </w:t>
      </w:r>
      <w:r w:rsidR="00700056" w:rsidRPr="00A62DA8">
        <w:rPr>
          <w:b/>
          <w:szCs w:val="22"/>
        </w:rPr>
        <w:t>1</w:t>
      </w:r>
      <w:r w:rsidR="00700056" w:rsidRPr="00A62DA8">
        <w:rPr>
          <w:b/>
          <w:szCs w:val="22"/>
          <w:vertAlign w:val="superscript"/>
        </w:rPr>
        <w:t>er</w:t>
      </w:r>
      <w:r w:rsidR="00700056" w:rsidRPr="00A62DA8">
        <w:rPr>
          <w:b/>
          <w:szCs w:val="22"/>
        </w:rPr>
        <w:t xml:space="preserve"> </w:t>
      </w:r>
      <w:r w:rsidR="009A662A">
        <w:rPr>
          <w:b/>
          <w:szCs w:val="22"/>
        </w:rPr>
        <w:t>juillet</w:t>
      </w:r>
      <w:r w:rsidR="009A662A" w:rsidRPr="00A62DA8">
        <w:rPr>
          <w:b/>
          <w:szCs w:val="22"/>
        </w:rPr>
        <w:t xml:space="preserve"> </w:t>
      </w:r>
      <w:r w:rsidR="00E937A3" w:rsidRPr="00A62DA8">
        <w:rPr>
          <w:b/>
          <w:szCs w:val="22"/>
        </w:rPr>
        <w:t>20</w:t>
      </w:r>
      <w:r w:rsidR="00B618F8" w:rsidRPr="00A62DA8">
        <w:rPr>
          <w:b/>
          <w:szCs w:val="22"/>
        </w:rPr>
        <w:t>2</w:t>
      </w:r>
      <w:r w:rsidR="00242FBB" w:rsidRPr="00A62DA8">
        <w:rPr>
          <w:b/>
          <w:szCs w:val="22"/>
        </w:rPr>
        <w:t>5</w:t>
      </w:r>
      <w:r w:rsidRPr="00A62DA8">
        <w:rPr>
          <w:szCs w:val="22"/>
        </w:rPr>
        <w:t xml:space="preserve"> avec possibilité de résiliation annuelle du contrat pour les</w:t>
      </w:r>
      <w:r w:rsidR="004C7ED4" w:rsidRPr="00A62DA8">
        <w:rPr>
          <w:szCs w:val="22"/>
        </w:rPr>
        <w:t xml:space="preserve"> deux parties sous préavis de </w:t>
      </w:r>
      <w:r w:rsidR="009B64AE" w:rsidRPr="00A62DA8">
        <w:rPr>
          <w:b/>
          <w:bCs/>
          <w:szCs w:val="22"/>
        </w:rPr>
        <w:t>6</w:t>
      </w:r>
      <w:r w:rsidR="00EF0AB0" w:rsidRPr="00A62DA8">
        <w:rPr>
          <w:b/>
          <w:bCs/>
          <w:szCs w:val="22"/>
        </w:rPr>
        <w:t xml:space="preserve"> </w:t>
      </w:r>
      <w:r w:rsidRPr="00A62DA8">
        <w:rPr>
          <w:b/>
          <w:bCs/>
          <w:szCs w:val="22"/>
        </w:rPr>
        <w:t>mois</w:t>
      </w:r>
      <w:r w:rsidRPr="00A62DA8">
        <w:rPr>
          <w:szCs w:val="22"/>
        </w:rPr>
        <w:t xml:space="preserve"> avant l'échéance</w:t>
      </w:r>
      <w:r w:rsidR="008C0D4F" w:rsidRPr="00A62DA8">
        <w:rPr>
          <w:szCs w:val="22"/>
        </w:rPr>
        <w:t xml:space="preserve"> du </w:t>
      </w:r>
      <w:r w:rsidR="008C0D4F" w:rsidRPr="00A62DA8">
        <w:rPr>
          <w:b/>
          <w:bCs/>
          <w:szCs w:val="22"/>
        </w:rPr>
        <w:t>1</w:t>
      </w:r>
      <w:r w:rsidR="008C0D4F" w:rsidRPr="00A62DA8">
        <w:rPr>
          <w:b/>
          <w:bCs/>
          <w:szCs w:val="22"/>
          <w:vertAlign w:val="superscript"/>
        </w:rPr>
        <w:t>er</w:t>
      </w:r>
      <w:r w:rsidR="008C0D4F" w:rsidRPr="00A62DA8">
        <w:rPr>
          <w:b/>
          <w:bCs/>
          <w:szCs w:val="22"/>
        </w:rPr>
        <w:t xml:space="preserve"> janvier.</w:t>
      </w:r>
      <w:r w:rsidR="008C0D4F" w:rsidRPr="00A62DA8">
        <w:rPr>
          <w:szCs w:val="22"/>
        </w:rPr>
        <w:t xml:space="preserve"> </w:t>
      </w:r>
    </w:p>
    <w:bookmarkEnd w:id="12"/>
    <w:bookmarkEnd w:id="13"/>
    <w:p w14:paraId="08E008DF" w14:textId="77777777" w:rsidR="00D06A2A" w:rsidRPr="00A62DA8" w:rsidRDefault="00D06A2A" w:rsidP="00BD6450">
      <w:pPr>
        <w:pStyle w:val="06-TitreARTICLEAE"/>
        <w:keepLines/>
      </w:pPr>
      <w:r w:rsidRPr="00A62DA8">
        <w:t>PAIEMENTS</w:t>
      </w:r>
    </w:p>
    <w:p w14:paraId="29CF3353" w14:textId="45B4A546" w:rsidR="00D06A2A" w:rsidRPr="00A62DA8" w:rsidRDefault="00D06A2A" w:rsidP="00BD6450">
      <w:pPr>
        <w:keepLines/>
        <w:widowControl w:val="0"/>
        <w:spacing w:before="240"/>
        <w:jc w:val="both"/>
        <w:rPr>
          <w:bCs/>
          <w:szCs w:val="22"/>
        </w:rPr>
      </w:pPr>
      <w:bookmarkStart w:id="14" w:name="_Hlk29476951"/>
      <w:bookmarkStart w:id="15" w:name="_Hlk37053122"/>
      <w:r w:rsidRPr="00A62DA8">
        <w:rPr>
          <w:bCs/>
          <w:szCs w:val="22"/>
        </w:rPr>
        <w:t xml:space="preserve">Les </w:t>
      </w:r>
      <w:r w:rsidRPr="00A62DA8">
        <w:rPr>
          <w:szCs w:val="22"/>
        </w:rPr>
        <w:t>modalités</w:t>
      </w:r>
      <w:r w:rsidRPr="00A62DA8">
        <w:rPr>
          <w:bCs/>
          <w:szCs w:val="22"/>
        </w:rPr>
        <w:t xml:space="preserve"> du règlement des comptes du marché sont spécifiées au cahier des clauses </w:t>
      </w:r>
      <w:r w:rsidR="00E14FDA" w:rsidRPr="00A62DA8">
        <w:rPr>
          <w:bCs/>
          <w:szCs w:val="22"/>
        </w:rPr>
        <w:t xml:space="preserve">techniques </w:t>
      </w:r>
      <w:r w:rsidRPr="00A62DA8">
        <w:rPr>
          <w:bCs/>
          <w:szCs w:val="22"/>
        </w:rPr>
        <w:t xml:space="preserve">particulières. </w:t>
      </w:r>
    </w:p>
    <w:p w14:paraId="0CF0BF76" w14:textId="09B7E952" w:rsidR="00D06A2A" w:rsidRPr="00A62DA8" w:rsidRDefault="00A255A5" w:rsidP="00BD6450">
      <w:pPr>
        <w:keepLines/>
        <w:widowControl w:val="0"/>
        <w:jc w:val="both"/>
        <w:rPr>
          <w:szCs w:val="22"/>
        </w:rPr>
      </w:pPr>
      <w:r w:rsidRPr="00A62DA8">
        <w:rPr>
          <w:szCs w:val="22"/>
        </w:rPr>
        <w:t>L’acheteur</w:t>
      </w:r>
      <w:r w:rsidR="00D06A2A" w:rsidRPr="00A62DA8">
        <w:rPr>
          <w:szCs w:val="22"/>
        </w:rPr>
        <w:t xml:space="preserve"> se libérera des sommes dues au titre du présent marché en faisant porter le montant au crédit :</w:t>
      </w:r>
      <w:r w:rsidR="00CB08F9" w:rsidRPr="00A62DA8">
        <w:rPr>
          <w:szCs w:val="22"/>
        </w:rPr>
        <w:t xml:space="preserve"> </w:t>
      </w:r>
      <w:r w:rsidR="008231CF" w:rsidRPr="002374C3">
        <w:rPr>
          <w:sz w:val="28"/>
          <w:szCs w:val="28"/>
        </w:rPr>
        <w:t>: (joindre un RIB ou un RIP)</w:t>
      </w:r>
    </w:p>
    <w:bookmarkEnd w:id="14"/>
    <w:p w14:paraId="60595FE3" w14:textId="77777777" w:rsidR="001D0F78" w:rsidRPr="00A62DA8" w:rsidRDefault="001D0F78" w:rsidP="00A47E2E">
      <w:pPr>
        <w:pStyle w:val="Retraitcorpsdetexte2"/>
        <w:keepLines/>
        <w:tabs>
          <w:tab w:val="right" w:leader="dot" w:pos="9071"/>
        </w:tabs>
        <w:spacing w:before="60" w:after="60"/>
        <w:ind w:left="0"/>
        <w:rPr>
          <w:rFonts w:ascii="Arial" w:hAnsi="Arial"/>
          <w:sz w:val="22"/>
          <w:szCs w:val="22"/>
        </w:rPr>
      </w:pPr>
      <w:r w:rsidRPr="00A62DA8">
        <w:rPr>
          <w:rFonts w:ascii="Arial" w:hAnsi="Arial"/>
          <w:sz w:val="22"/>
          <w:szCs w:val="22"/>
        </w:rPr>
        <w:t xml:space="preserve">- du compte ouvert au nom de </w:t>
      </w:r>
      <w:r w:rsidRPr="00A62DA8">
        <w:rPr>
          <w:rFonts w:ascii="Arial" w:hAnsi="Arial"/>
          <w:sz w:val="22"/>
          <w:szCs w:val="22"/>
        </w:rPr>
        <w:tab/>
      </w:r>
    </w:p>
    <w:p w14:paraId="5FC0711D" w14:textId="77777777" w:rsidR="001D0F78" w:rsidRPr="00A62DA8" w:rsidRDefault="001D0F78" w:rsidP="00BD6450">
      <w:pPr>
        <w:pStyle w:val="Retraitcorpsdetexte2"/>
        <w:keepLines/>
        <w:tabs>
          <w:tab w:val="clear" w:pos="2160"/>
          <w:tab w:val="right" w:leader="dot" w:pos="10064"/>
        </w:tabs>
        <w:spacing w:before="60" w:after="60"/>
        <w:ind w:left="0"/>
        <w:rPr>
          <w:rFonts w:ascii="Arial" w:hAnsi="Arial"/>
          <w:sz w:val="22"/>
          <w:szCs w:val="22"/>
        </w:rPr>
      </w:pPr>
      <w:r w:rsidRPr="00A62DA8">
        <w:rPr>
          <w:rFonts w:ascii="Arial" w:hAnsi="Arial"/>
          <w:sz w:val="22"/>
          <w:szCs w:val="22"/>
        </w:rPr>
        <w:t xml:space="preserve">- sous le numéro </w:t>
      </w:r>
      <w:r w:rsidR="00A61FA3" w:rsidRPr="00A62DA8">
        <w:rPr>
          <w:rFonts w:ascii="Arial" w:hAnsi="Arial"/>
          <w:sz w:val="22"/>
          <w:szCs w:val="22"/>
        </w:rPr>
        <w:tab/>
      </w:r>
    </w:p>
    <w:p w14:paraId="74C043B8" w14:textId="02535C74" w:rsidR="001D0F78" w:rsidRPr="00A62DA8" w:rsidRDefault="001D0F78" w:rsidP="00BD6450">
      <w:pPr>
        <w:pStyle w:val="Retraitcorpsdetexte2"/>
        <w:keepLines/>
        <w:tabs>
          <w:tab w:val="clear" w:pos="2160"/>
          <w:tab w:val="right" w:leader="dot" w:pos="5670"/>
          <w:tab w:val="right" w:leader="dot" w:pos="7938"/>
          <w:tab w:val="right" w:leader="dot" w:pos="10064"/>
        </w:tabs>
        <w:spacing w:before="60" w:after="60"/>
        <w:ind w:left="0"/>
        <w:rPr>
          <w:rFonts w:ascii="Arial" w:hAnsi="Arial"/>
          <w:sz w:val="22"/>
          <w:szCs w:val="22"/>
        </w:rPr>
      </w:pPr>
      <w:r w:rsidRPr="00A62DA8">
        <w:rPr>
          <w:rFonts w:ascii="Arial" w:hAnsi="Arial"/>
          <w:sz w:val="22"/>
          <w:szCs w:val="22"/>
        </w:rPr>
        <w:t xml:space="preserve">- code banque </w:t>
      </w:r>
      <w:proofErr w:type="gramStart"/>
      <w:r w:rsidRPr="00A62DA8">
        <w:rPr>
          <w:rFonts w:ascii="Arial" w:hAnsi="Arial"/>
          <w:sz w:val="22"/>
          <w:szCs w:val="22"/>
        </w:rPr>
        <w:tab/>
        <w:t xml:space="preserve"> </w:t>
      </w:r>
      <w:r w:rsidR="00836A87" w:rsidRPr="00A62DA8">
        <w:rPr>
          <w:rFonts w:ascii="Arial" w:hAnsi="Arial"/>
          <w:sz w:val="22"/>
          <w:szCs w:val="22"/>
        </w:rPr>
        <w:t xml:space="preserve"> </w:t>
      </w:r>
      <w:r w:rsidRPr="00A62DA8">
        <w:rPr>
          <w:rFonts w:ascii="Arial" w:hAnsi="Arial"/>
          <w:sz w:val="22"/>
          <w:szCs w:val="22"/>
        </w:rPr>
        <w:t>code</w:t>
      </w:r>
      <w:proofErr w:type="gramEnd"/>
      <w:r w:rsidRPr="00A62DA8">
        <w:rPr>
          <w:rFonts w:ascii="Arial" w:hAnsi="Arial"/>
          <w:sz w:val="22"/>
          <w:szCs w:val="22"/>
        </w:rPr>
        <w:t xml:space="preserve"> guichet </w:t>
      </w:r>
      <w:r w:rsidRPr="00A62DA8">
        <w:rPr>
          <w:rFonts w:ascii="Arial" w:hAnsi="Arial"/>
          <w:sz w:val="22"/>
          <w:szCs w:val="22"/>
        </w:rPr>
        <w:tab/>
        <w:t xml:space="preserve">  clé </w:t>
      </w:r>
      <w:r w:rsidRPr="00A62DA8">
        <w:rPr>
          <w:rFonts w:ascii="Arial" w:hAnsi="Arial"/>
          <w:sz w:val="22"/>
          <w:szCs w:val="22"/>
        </w:rPr>
        <w:tab/>
        <w:t>.</w:t>
      </w:r>
    </w:p>
    <w:p w14:paraId="0EF2D00D" w14:textId="77777777" w:rsidR="001D0F78" w:rsidRPr="00A62DA8" w:rsidRDefault="001D0F78" w:rsidP="00BD6450">
      <w:pPr>
        <w:keepLines/>
        <w:widowControl w:val="0"/>
        <w:tabs>
          <w:tab w:val="right" w:leader="dot" w:pos="4536"/>
          <w:tab w:val="left" w:leader="dot" w:pos="9072"/>
        </w:tabs>
        <w:spacing w:before="60" w:after="60"/>
        <w:jc w:val="both"/>
        <w:rPr>
          <w:szCs w:val="22"/>
        </w:rPr>
      </w:pPr>
      <w:r w:rsidRPr="00A62DA8">
        <w:rPr>
          <w:szCs w:val="22"/>
        </w:rPr>
        <w:t xml:space="preserve">- à </w:t>
      </w:r>
      <w:r w:rsidRPr="00A62DA8">
        <w:rPr>
          <w:szCs w:val="22"/>
        </w:rPr>
        <w:tab/>
      </w:r>
    </w:p>
    <w:p w14:paraId="4ADBA43C" w14:textId="15B4A02B" w:rsidR="00CB08F9" w:rsidRPr="00A62DA8" w:rsidRDefault="00CB08F9" w:rsidP="00BD6450">
      <w:pPr>
        <w:keepLines/>
        <w:widowControl w:val="0"/>
        <w:spacing w:before="240" w:after="120"/>
        <w:jc w:val="both"/>
        <w:rPr>
          <w:szCs w:val="22"/>
        </w:rPr>
      </w:pPr>
      <w:bookmarkStart w:id="16" w:name="_Hlk29479531"/>
      <w:r w:rsidRPr="00A62DA8">
        <w:rPr>
          <w:szCs w:val="22"/>
        </w:rPr>
        <w:t xml:space="preserve">N° SIRET </w:t>
      </w:r>
      <w:r w:rsidR="009B64AE" w:rsidRPr="00A62DA8">
        <w:rPr>
          <w:szCs w:val="22"/>
        </w:rPr>
        <w:t xml:space="preserve">du candidat </w:t>
      </w:r>
      <w:r w:rsidRPr="00A62DA8">
        <w:rPr>
          <w:szCs w:val="22"/>
        </w:rPr>
        <w:t>qui sera utilisé pour déposer la facture dans Chorus Pro :</w:t>
      </w:r>
    </w:p>
    <w:p w14:paraId="67387779" w14:textId="77777777" w:rsidR="004853FA" w:rsidRPr="00A62DA8" w:rsidRDefault="004853FA" w:rsidP="00BD6450">
      <w:pPr>
        <w:keepLines/>
        <w:widowControl w:val="0"/>
        <w:tabs>
          <w:tab w:val="right" w:leader="dot" w:pos="4536"/>
          <w:tab w:val="left" w:leader="dot" w:pos="9072"/>
        </w:tabs>
        <w:spacing w:before="120"/>
        <w:jc w:val="both"/>
        <w:rPr>
          <w:szCs w:val="22"/>
        </w:rPr>
      </w:pPr>
      <w:bookmarkStart w:id="17" w:name="_Hlk29475755"/>
      <w:r w:rsidRPr="00A62DA8">
        <w:rPr>
          <w:szCs w:val="22"/>
        </w:rPr>
        <w:t xml:space="preserve">___ </w:t>
      </w:r>
      <w:r w:rsidR="005577D1" w:rsidRPr="00A62DA8">
        <w:rPr>
          <w:szCs w:val="22"/>
        </w:rPr>
        <w:t>/</w:t>
      </w:r>
      <w:r w:rsidRPr="00A62DA8">
        <w:rPr>
          <w:szCs w:val="22"/>
        </w:rPr>
        <w:t xml:space="preserve"> ___ </w:t>
      </w:r>
      <w:r w:rsidR="005577D1" w:rsidRPr="00A62DA8">
        <w:rPr>
          <w:szCs w:val="22"/>
        </w:rPr>
        <w:t>/</w:t>
      </w:r>
      <w:r w:rsidRPr="00A62DA8">
        <w:rPr>
          <w:szCs w:val="22"/>
        </w:rPr>
        <w:t xml:space="preserve"> ___ </w:t>
      </w:r>
      <w:r w:rsidR="00A05C7F" w:rsidRPr="00A62DA8">
        <w:rPr>
          <w:szCs w:val="22"/>
        </w:rPr>
        <w:t xml:space="preserve"> </w:t>
      </w:r>
      <w:r w:rsidR="00C73C52" w:rsidRPr="00A62DA8">
        <w:rPr>
          <w:szCs w:val="22"/>
        </w:rPr>
        <w:t>/</w:t>
      </w:r>
      <w:r w:rsidRPr="00A62DA8">
        <w:rPr>
          <w:szCs w:val="22"/>
        </w:rPr>
        <w:t xml:space="preserve"> </w:t>
      </w:r>
      <w:r w:rsidR="00A05C7F" w:rsidRPr="00A62DA8">
        <w:rPr>
          <w:szCs w:val="22"/>
        </w:rPr>
        <w:t xml:space="preserve"> </w:t>
      </w:r>
      <w:r w:rsidRPr="00A62DA8">
        <w:rPr>
          <w:szCs w:val="22"/>
        </w:rPr>
        <w:t xml:space="preserve">___ </w:t>
      </w:r>
      <w:r w:rsidR="005577D1" w:rsidRPr="00A62DA8">
        <w:rPr>
          <w:szCs w:val="22"/>
        </w:rPr>
        <w:t>/</w:t>
      </w:r>
      <w:r w:rsidRPr="00A62DA8">
        <w:rPr>
          <w:szCs w:val="22"/>
        </w:rPr>
        <w:t xml:space="preserve"> </w:t>
      </w:r>
      <w:r w:rsidR="00A05C7F" w:rsidRPr="00A62DA8">
        <w:rPr>
          <w:szCs w:val="22"/>
        </w:rPr>
        <w:t>_</w:t>
      </w:r>
      <w:r w:rsidRPr="00A62DA8">
        <w:rPr>
          <w:szCs w:val="22"/>
        </w:rPr>
        <w:t>__</w:t>
      </w:r>
      <w:r w:rsidR="003A15A6" w:rsidRPr="00A62DA8">
        <w:rPr>
          <w:szCs w:val="22"/>
        </w:rPr>
        <w:t xml:space="preserve"> / </w:t>
      </w:r>
      <w:r w:rsidR="00A05C7F" w:rsidRPr="00A62DA8">
        <w:rPr>
          <w:szCs w:val="22"/>
        </w:rPr>
        <w:t xml:space="preserve">___  </w:t>
      </w:r>
      <w:r w:rsidR="00C73C52" w:rsidRPr="00A62DA8">
        <w:rPr>
          <w:szCs w:val="22"/>
        </w:rPr>
        <w:t>/</w:t>
      </w:r>
      <w:r w:rsidR="00A05C7F" w:rsidRPr="00A62DA8">
        <w:rPr>
          <w:szCs w:val="22"/>
        </w:rPr>
        <w:t xml:space="preserve">  ___ / ___ / ___  </w:t>
      </w:r>
      <w:r w:rsidR="00C73C52" w:rsidRPr="00A62DA8">
        <w:rPr>
          <w:szCs w:val="22"/>
        </w:rPr>
        <w:t>/</w:t>
      </w:r>
      <w:r w:rsidR="00A05C7F" w:rsidRPr="00A62DA8">
        <w:rPr>
          <w:szCs w:val="22"/>
        </w:rPr>
        <w:t xml:space="preserve">  ___ / ___ / ___  </w:t>
      </w:r>
      <w:r w:rsidR="00C73C52" w:rsidRPr="00A62DA8">
        <w:rPr>
          <w:szCs w:val="22"/>
        </w:rPr>
        <w:t>/</w:t>
      </w:r>
      <w:r w:rsidR="00A05C7F" w:rsidRPr="00A62DA8">
        <w:rPr>
          <w:szCs w:val="22"/>
        </w:rPr>
        <w:t xml:space="preserve">  ___ / ___ </w:t>
      </w:r>
    </w:p>
    <w:bookmarkEnd w:id="16"/>
    <w:bookmarkEnd w:id="17"/>
    <w:p w14:paraId="52D12DE5" w14:textId="77777777" w:rsidR="00CB08F9" w:rsidRPr="00A62DA8" w:rsidRDefault="00CB08F9" w:rsidP="00BD6450">
      <w:pPr>
        <w:keepLines/>
        <w:widowControl w:val="0"/>
        <w:spacing w:before="240"/>
        <w:jc w:val="both"/>
        <w:rPr>
          <w:szCs w:val="22"/>
        </w:rPr>
      </w:pPr>
      <w:r w:rsidRPr="00A62DA8">
        <w:rPr>
          <w:szCs w:val="22"/>
        </w:rPr>
        <w:t>L'unité monétaire d'exécution des prestations et de tous les actes qui en découlent est l'euro.</w:t>
      </w:r>
    </w:p>
    <w:p w14:paraId="6193E3C5" w14:textId="6EF2F5AD" w:rsidR="00D06A2A" w:rsidRDefault="00D06A2A" w:rsidP="00BD6450">
      <w:pPr>
        <w:keepLines/>
        <w:widowControl w:val="0"/>
        <w:spacing w:before="240" w:after="240"/>
        <w:jc w:val="both"/>
        <w:rPr>
          <w:szCs w:val="22"/>
        </w:rPr>
      </w:pPr>
      <w:r w:rsidRPr="00A62DA8">
        <w:rPr>
          <w:szCs w:val="22"/>
        </w:rPr>
        <w:t xml:space="preserve">Le paiement s'effectuera par virement administratif et selon les dispositions spécifiques propres au Code des assurances et prévues au cahier des clauses </w:t>
      </w:r>
      <w:r w:rsidR="00026994" w:rsidRPr="00A62DA8">
        <w:rPr>
          <w:szCs w:val="22"/>
        </w:rPr>
        <w:t xml:space="preserve">techniques </w:t>
      </w:r>
      <w:r w:rsidRPr="00A62DA8">
        <w:rPr>
          <w:szCs w:val="22"/>
        </w:rPr>
        <w:t>particulières.</w:t>
      </w:r>
    </w:p>
    <w:p w14:paraId="1BD38513" w14:textId="77777777" w:rsidR="007D1E7A" w:rsidRDefault="007D1E7A" w:rsidP="007D1E7A">
      <w:pPr>
        <w:autoSpaceDE w:val="0"/>
        <w:autoSpaceDN w:val="0"/>
        <w:adjustRightInd w:val="0"/>
        <w:rPr>
          <w:rFonts w:eastAsiaTheme="minorHAnsi" w:cs="Arial"/>
          <w:lang w:eastAsia="en-US"/>
        </w:rPr>
      </w:pPr>
      <w:r w:rsidRPr="004A2979">
        <w:rPr>
          <w:rFonts w:eastAsiaTheme="minorHAnsi" w:cs="Arial"/>
          <w:lang w:eastAsia="en-US"/>
        </w:rPr>
        <w:t>Pour adresser ses factures à l’Administration, le titulaire emploiera le portail internet « chorus pro</w:t>
      </w:r>
      <w:r>
        <w:rPr>
          <w:rFonts w:eastAsiaTheme="minorHAnsi" w:cs="Arial"/>
          <w:lang w:eastAsia="en-US"/>
        </w:rPr>
        <w:t xml:space="preserve"> » : </w:t>
      </w:r>
      <w:hyperlink r:id="rId12" w:history="1">
        <w:r w:rsidRPr="00964E62">
          <w:rPr>
            <w:rStyle w:val="Lienhypertexte"/>
            <w:rFonts w:eastAsiaTheme="minorHAnsi"/>
            <w:lang w:eastAsia="en-US"/>
          </w:rPr>
          <w:t>https://chorus-pro.gouv.fr</w:t>
        </w:r>
      </w:hyperlink>
      <w:r>
        <w:rPr>
          <w:rFonts w:eastAsiaTheme="minorHAnsi" w:cs="Arial"/>
          <w:lang w:eastAsia="en-US"/>
        </w:rPr>
        <w:t>. Il y déposera ses factures à l’aide du numéro SIRET de la Chambre achetant ses prestations.</w:t>
      </w:r>
    </w:p>
    <w:p w14:paraId="1CA4DFEE" w14:textId="77777777" w:rsidR="007D1E7A" w:rsidRPr="00242F03" w:rsidRDefault="007D1E7A" w:rsidP="007D1E7A">
      <w:pPr>
        <w:autoSpaceDE w:val="0"/>
        <w:autoSpaceDN w:val="0"/>
        <w:adjustRightInd w:val="0"/>
        <w:rPr>
          <w:rFonts w:eastAsiaTheme="minorHAnsi" w:cs="Arial"/>
          <w:strike/>
          <w:color w:val="000000"/>
          <w:lang w:eastAsia="en-US"/>
        </w:rPr>
      </w:pPr>
    </w:p>
    <w:tbl>
      <w:tblPr>
        <w:tblW w:w="7476" w:type="dxa"/>
        <w:jc w:val="center"/>
        <w:tblCellMar>
          <w:left w:w="70" w:type="dxa"/>
          <w:right w:w="70" w:type="dxa"/>
        </w:tblCellMar>
        <w:tblLook w:val="04A0" w:firstRow="1" w:lastRow="0" w:firstColumn="1" w:lastColumn="0" w:noHBand="0" w:noVBand="1"/>
      </w:tblPr>
      <w:tblGrid>
        <w:gridCol w:w="1412"/>
        <w:gridCol w:w="3513"/>
        <w:gridCol w:w="2551"/>
      </w:tblGrid>
      <w:tr w:rsidR="007D1E7A" w:rsidRPr="00210096" w14:paraId="2DFE8C4F" w14:textId="77777777" w:rsidTr="00DD62AF">
        <w:trPr>
          <w:trHeight w:val="525"/>
          <w:jc w:val="center"/>
        </w:trPr>
        <w:tc>
          <w:tcPr>
            <w:tcW w:w="141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C2F5F82" w14:textId="77777777" w:rsidR="007D1E7A" w:rsidRPr="00210096" w:rsidRDefault="007D1E7A" w:rsidP="002374C3">
            <w:pPr>
              <w:jc w:val="center"/>
              <w:rPr>
                <w:rFonts w:cs="Arial"/>
                <w:color w:val="000000"/>
              </w:rPr>
            </w:pPr>
            <w:r w:rsidRPr="00210096">
              <w:rPr>
                <w:rFonts w:cs="Arial"/>
                <w:color w:val="000000"/>
              </w:rPr>
              <w:t>D</w:t>
            </w:r>
            <w:r>
              <w:rPr>
                <w:rFonts w:cs="Arial"/>
                <w:color w:val="000000"/>
              </w:rPr>
              <w:t>épartement</w:t>
            </w:r>
          </w:p>
        </w:tc>
        <w:tc>
          <w:tcPr>
            <w:tcW w:w="3513"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40700B51" w14:textId="77777777" w:rsidR="007D1E7A" w:rsidRPr="00210096" w:rsidRDefault="007D1E7A" w:rsidP="002374C3">
            <w:pPr>
              <w:jc w:val="center"/>
              <w:rPr>
                <w:rFonts w:cs="Arial"/>
                <w:color w:val="000000"/>
              </w:rPr>
            </w:pPr>
            <w:r w:rsidRPr="00210096">
              <w:rPr>
                <w:rFonts w:cs="Arial"/>
                <w:color w:val="000000"/>
              </w:rPr>
              <w:t>Entité acheteuse</w:t>
            </w:r>
          </w:p>
        </w:tc>
        <w:tc>
          <w:tcPr>
            <w:tcW w:w="2551"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56EFD77" w14:textId="77777777" w:rsidR="007D1E7A" w:rsidRPr="00210096" w:rsidRDefault="007D1E7A" w:rsidP="002374C3">
            <w:pPr>
              <w:ind w:left="579" w:hanging="579"/>
              <w:jc w:val="center"/>
              <w:rPr>
                <w:rFonts w:cs="Arial"/>
                <w:color w:val="000000"/>
              </w:rPr>
            </w:pPr>
            <w:r w:rsidRPr="00210096">
              <w:rPr>
                <w:rFonts w:cs="Arial"/>
                <w:color w:val="000000"/>
              </w:rPr>
              <w:t>SIRET</w:t>
            </w:r>
          </w:p>
        </w:tc>
      </w:tr>
      <w:tr w:rsidR="007D1E7A" w:rsidRPr="00210096" w14:paraId="46F99E76" w14:textId="77777777" w:rsidTr="00DD62AF">
        <w:trPr>
          <w:trHeight w:val="315"/>
          <w:jc w:val="center"/>
        </w:trPr>
        <w:tc>
          <w:tcPr>
            <w:tcW w:w="1412" w:type="dxa"/>
            <w:tcBorders>
              <w:top w:val="nil"/>
              <w:left w:val="single" w:sz="8" w:space="0" w:color="auto"/>
              <w:bottom w:val="single" w:sz="8" w:space="0" w:color="auto"/>
              <w:right w:val="single" w:sz="8" w:space="0" w:color="auto"/>
            </w:tcBorders>
            <w:shd w:val="clear" w:color="auto" w:fill="auto"/>
            <w:vAlign w:val="center"/>
            <w:hideMark/>
          </w:tcPr>
          <w:p w14:paraId="19597085" w14:textId="77777777" w:rsidR="007D1E7A" w:rsidRPr="00210096" w:rsidRDefault="007D1E7A" w:rsidP="002374C3">
            <w:pPr>
              <w:jc w:val="center"/>
              <w:rPr>
                <w:rFonts w:cs="Arial"/>
                <w:color w:val="000000"/>
              </w:rPr>
            </w:pPr>
            <w:r>
              <w:rPr>
                <w:rFonts w:cs="Arial"/>
                <w:color w:val="000000"/>
              </w:rPr>
              <w:t xml:space="preserve">TOUS </w:t>
            </w:r>
          </w:p>
        </w:tc>
        <w:tc>
          <w:tcPr>
            <w:tcW w:w="3513" w:type="dxa"/>
            <w:tcBorders>
              <w:top w:val="nil"/>
              <w:left w:val="nil"/>
              <w:bottom w:val="single" w:sz="8" w:space="0" w:color="auto"/>
              <w:right w:val="single" w:sz="8" w:space="0" w:color="auto"/>
            </w:tcBorders>
            <w:shd w:val="clear" w:color="auto" w:fill="auto"/>
            <w:noWrap/>
            <w:vAlign w:val="center"/>
            <w:hideMark/>
          </w:tcPr>
          <w:p w14:paraId="173E4C2D" w14:textId="77777777" w:rsidR="007D1E7A" w:rsidRPr="00210096" w:rsidRDefault="007D1E7A" w:rsidP="002374C3">
            <w:pPr>
              <w:rPr>
                <w:rFonts w:cs="Arial"/>
                <w:color w:val="000000"/>
              </w:rPr>
            </w:pPr>
            <w:r>
              <w:rPr>
                <w:rFonts w:cs="Arial"/>
                <w:color w:val="000000"/>
              </w:rPr>
              <w:t>CMAR</w:t>
            </w:r>
            <w:r w:rsidRPr="00210096">
              <w:rPr>
                <w:rFonts w:cs="Arial"/>
                <w:color w:val="000000"/>
              </w:rPr>
              <w:t xml:space="preserve"> </w:t>
            </w:r>
            <w:r>
              <w:rPr>
                <w:rFonts w:cs="Arial"/>
                <w:color w:val="000000"/>
              </w:rPr>
              <w:t xml:space="preserve">NA </w:t>
            </w:r>
          </w:p>
        </w:tc>
        <w:tc>
          <w:tcPr>
            <w:tcW w:w="2551" w:type="dxa"/>
            <w:tcBorders>
              <w:top w:val="nil"/>
              <w:left w:val="nil"/>
              <w:bottom w:val="single" w:sz="8" w:space="0" w:color="auto"/>
              <w:right w:val="single" w:sz="8" w:space="0" w:color="auto"/>
            </w:tcBorders>
            <w:shd w:val="clear" w:color="auto" w:fill="auto"/>
            <w:noWrap/>
            <w:vAlign w:val="center"/>
            <w:hideMark/>
          </w:tcPr>
          <w:p w14:paraId="4BFD141E" w14:textId="77777777" w:rsidR="007D1E7A" w:rsidRPr="00210096" w:rsidRDefault="007D1E7A" w:rsidP="002374C3">
            <w:pPr>
              <w:rPr>
                <w:rFonts w:cs="Arial"/>
                <w:color w:val="000000"/>
              </w:rPr>
            </w:pPr>
            <w:r w:rsidRPr="004C1EBA">
              <w:rPr>
                <w:rFonts w:cs="Arial"/>
                <w:color w:val="000000"/>
              </w:rPr>
              <w:t>130</w:t>
            </w:r>
            <w:r>
              <w:rPr>
                <w:rFonts w:cs="Arial"/>
                <w:color w:val="000000"/>
              </w:rPr>
              <w:t xml:space="preserve"> </w:t>
            </w:r>
            <w:r w:rsidRPr="004C1EBA">
              <w:rPr>
                <w:rFonts w:cs="Arial"/>
                <w:color w:val="000000"/>
              </w:rPr>
              <w:t>027</w:t>
            </w:r>
            <w:r>
              <w:rPr>
                <w:rFonts w:cs="Arial"/>
                <w:color w:val="000000"/>
              </w:rPr>
              <w:t xml:space="preserve"> </w:t>
            </w:r>
            <w:r w:rsidRPr="004C1EBA">
              <w:rPr>
                <w:rFonts w:cs="Arial"/>
                <w:color w:val="000000"/>
              </w:rPr>
              <w:t>92300</w:t>
            </w:r>
            <w:r>
              <w:rPr>
                <w:rFonts w:cs="Arial"/>
                <w:color w:val="000000"/>
              </w:rPr>
              <w:t xml:space="preserve"> </w:t>
            </w:r>
            <w:r w:rsidRPr="004C1EBA">
              <w:rPr>
                <w:rFonts w:cs="Arial"/>
                <w:color w:val="000000"/>
              </w:rPr>
              <w:t>015</w:t>
            </w:r>
          </w:p>
        </w:tc>
      </w:tr>
    </w:tbl>
    <w:p w14:paraId="7C2DF038" w14:textId="77777777" w:rsidR="00DD62AF" w:rsidRPr="00FD58AD" w:rsidRDefault="00DD62AF" w:rsidP="00DD62AF">
      <w:pPr>
        <w:pStyle w:val="ParagrapheIndent2"/>
        <w:spacing w:line="230" w:lineRule="exact"/>
        <w:ind w:left="20" w:right="20"/>
        <w:jc w:val="both"/>
        <w:rPr>
          <w:color w:val="000000"/>
          <w:sz w:val="22"/>
          <w:szCs w:val="22"/>
          <w:lang w:val="fr-FR"/>
        </w:rPr>
      </w:pPr>
    </w:p>
    <w:p w14:paraId="09658CC2" w14:textId="77777777" w:rsidR="00DD62AF" w:rsidRPr="00FD58AD" w:rsidRDefault="00DD62AF" w:rsidP="00DD62AF">
      <w:pPr>
        <w:pStyle w:val="ParagrapheIndent2"/>
        <w:spacing w:line="230" w:lineRule="exact"/>
        <w:ind w:left="20" w:right="20"/>
        <w:jc w:val="both"/>
        <w:rPr>
          <w:color w:val="000000"/>
          <w:sz w:val="22"/>
          <w:szCs w:val="22"/>
          <w:lang w:val="fr-FR"/>
        </w:rPr>
      </w:pPr>
      <w:r w:rsidRPr="00FD58AD">
        <w:rPr>
          <w:color w:val="000000"/>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17D59E0F"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d’émission de la facture </w:t>
      </w:r>
    </w:p>
    <w:p w14:paraId="791D6609"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nom et la raison sociale du créancier </w:t>
      </w:r>
    </w:p>
    <w:p w14:paraId="77E05722"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désignation de la chambre débitrice </w:t>
      </w:r>
    </w:p>
    <w:p w14:paraId="747BBAE5"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l’accord-cadre</w:t>
      </w:r>
    </w:p>
    <w:p w14:paraId="49BDD3A9"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marché et le numéro unique du bon de commande</w:t>
      </w:r>
    </w:p>
    <w:p w14:paraId="126DC69A"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référence d'inscription au répertoire du commerce et au répertoire des métiers, le cas échéant </w:t>
      </w:r>
    </w:p>
    <w:p w14:paraId="1868AB02"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de SIRET du titulaire </w:t>
      </w:r>
    </w:p>
    <w:p w14:paraId="027533E3"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numéro du compte bancaire ou postal tel qu'il est précisé au contrat</w:t>
      </w:r>
    </w:p>
    <w:p w14:paraId="65543BDE"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la</w:t>
      </w:r>
      <w:proofErr w:type="gramEnd"/>
      <w:r w:rsidRPr="00FD58AD">
        <w:rPr>
          <w:color w:val="000000"/>
          <w:sz w:val="22"/>
          <w:szCs w:val="22"/>
          <w:lang w:val="fr-FR"/>
        </w:rPr>
        <w:t xml:space="preserve"> date de livraison des fournitures</w:t>
      </w:r>
    </w:p>
    <w:p w14:paraId="6B899A86"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le</w:t>
      </w:r>
      <w:proofErr w:type="gramEnd"/>
      <w:r w:rsidRPr="00FD58AD">
        <w:rPr>
          <w:color w:val="000000"/>
          <w:sz w:val="22"/>
          <w:szCs w:val="22"/>
          <w:lang w:val="fr-FR"/>
        </w:rPr>
        <w:t xml:space="preserve"> décompte des sommes dues : type de prestations réalisées, quantité, prix de base hors révision et hors taxes</w:t>
      </w:r>
    </w:p>
    <w:p w14:paraId="18FA0696"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l'indication</w:t>
      </w:r>
      <w:proofErr w:type="gramEnd"/>
      <w:r w:rsidRPr="00FD58AD">
        <w:rPr>
          <w:color w:val="000000"/>
          <w:sz w:val="22"/>
          <w:szCs w:val="22"/>
          <w:lang w:val="fr-FR"/>
        </w:rPr>
        <w:t xml:space="preserve"> du taux et du montant de la TVA applicable au moment des prestations ou le cas échéant le bénéfice d'une exonération, et le numéro de TVA intracommunautaire le cas échéant</w:t>
      </w:r>
    </w:p>
    <w:p w14:paraId="4ADB5E5E"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lastRenderedPageBreak/>
        <w:t>le</w:t>
      </w:r>
      <w:proofErr w:type="gramEnd"/>
      <w:r w:rsidRPr="00FD58AD">
        <w:rPr>
          <w:color w:val="000000"/>
          <w:sz w:val="22"/>
          <w:szCs w:val="22"/>
          <w:lang w:val="fr-FR"/>
        </w:rPr>
        <w:t xml:space="preserve"> montant total TTC des prestations réalisées</w:t>
      </w:r>
    </w:p>
    <w:p w14:paraId="5CC006A0"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groupement conjoint, pour chaque opérateur économique, le montant des prestations effectuées par l'opérateur économique</w:t>
      </w:r>
    </w:p>
    <w:p w14:paraId="4DCB1718" w14:textId="77777777" w:rsidR="00DD62AF" w:rsidRPr="00FD58AD" w:rsidRDefault="00DD62AF" w:rsidP="00DD62AF">
      <w:pPr>
        <w:pStyle w:val="ParagrapheIndent2"/>
        <w:numPr>
          <w:ilvl w:val="6"/>
          <w:numId w:val="36"/>
        </w:numPr>
        <w:tabs>
          <w:tab w:val="left" w:pos="426"/>
        </w:tabs>
        <w:spacing w:line="230" w:lineRule="exact"/>
        <w:ind w:left="426" w:right="20" w:hanging="426"/>
        <w:jc w:val="both"/>
        <w:rPr>
          <w:color w:val="000000"/>
          <w:sz w:val="22"/>
          <w:szCs w:val="22"/>
          <w:lang w:val="fr-FR"/>
        </w:rPr>
      </w:pPr>
      <w:proofErr w:type="gramStart"/>
      <w:r w:rsidRPr="00FD58AD">
        <w:rPr>
          <w:color w:val="000000"/>
          <w:sz w:val="22"/>
          <w:szCs w:val="22"/>
          <w:lang w:val="fr-FR"/>
        </w:rPr>
        <w:t>en</w:t>
      </w:r>
      <w:proofErr w:type="gramEnd"/>
      <w:r w:rsidRPr="00FD58AD">
        <w:rPr>
          <w:color w:val="000000"/>
          <w:sz w:val="22"/>
          <w:szCs w:val="22"/>
          <w:lang w:val="fr-FR"/>
        </w:rPr>
        <w:t xml:space="preserve"> cas de sous-traitance, la nature des prestations exécutées par le sous-traitant, leur montant total hors taxes ainsi que, le cas échéant, les variations de prix établies HT</w:t>
      </w:r>
    </w:p>
    <w:p w14:paraId="0341CDF0" w14:textId="77777777" w:rsidR="00DD62AF" w:rsidRPr="00FD58AD" w:rsidRDefault="00DD62AF" w:rsidP="00DD62AF">
      <w:pPr>
        <w:pStyle w:val="ParagrapheIndent2"/>
        <w:spacing w:before="120" w:line="230" w:lineRule="exact"/>
        <w:ind w:left="20" w:right="20"/>
        <w:jc w:val="both"/>
        <w:rPr>
          <w:color w:val="000000"/>
          <w:sz w:val="22"/>
          <w:szCs w:val="22"/>
          <w:lang w:val="fr-FR"/>
        </w:rPr>
      </w:pPr>
      <w:r w:rsidRPr="00FD58AD">
        <w:rPr>
          <w:color w:val="000000"/>
          <w:sz w:val="22"/>
          <w:szCs w:val="22"/>
          <w:lang w:val="fr-FR"/>
        </w:rPr>
        <w:t>Tout rabais, remise, ristourne ou escompte acquis et chiffrable lors de l'opération et directement applicable à cette opération. </w:t>
      </w:r>
    </w:p>
    <w:p w14:paraId="0E8617FA" w14:textId="77777777" w:rsidR="00DD62AF" w:rsidRPr="00FD58AD" w:rsidRDefault="00DD62AF" w:rsidP="00DD62AF">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 xml:space="preserve">En cas d’application sur la facture d’une variation de prix, le titulaire devra joindre à celle-ci </w:t>
      </w:r>
      <w:r w:rsidRPr="00FD58AD">
        <w:rPr>
          <w:b/>
          <w:color w:val="000000"/>
          <w:sz w:val="22"/>
          <w:szCs w:val="22"/>
          <w:lang w:val="fr-FR"/>
        </w:rPr>
        <w:t>un état liquidatif des révisions / actualisations de prix</w:t>
      </w:r>
      <w:r w:rsidRPr="00FD58AD">
        <w:rPr>
          <w:color w:val="000000"/>
          <w:sz w:val="22"/>
          <w:szCs w:val="22"/>
          <w:lang w:val="fr-FR"/>
        </w:rPr>
        <w:t>. Ce document précisera :</w:t>
      </w:r>
    </w:p>
    <w:p w14:paraId="4952969B"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La référence du marché, le cas échéant et le cas échéant des avenants </w:t>
      </w:r>
    </w:p>
    <w:p w14:paraId="00689F6A"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mois d’exécution de la prestation faisant l’objet de la révision / actualisation</w:t>
      </w:r>
    </w:p>
    <w:p w14:paraId="48B85696"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hors taxes des différentes sommes faisant l’objet de la révision / actualisation</w:t>
      </w:r>
    </w:p>
    <w:p w14:paraId="62DE915B"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 xml:space="preserve">Le(s) coefficient(s) de révision / actualisation, accompagné(s) des calculs ayant permis sa détermination [valeur des indices concernés </w:t>
      </w:r>
      <w:proofErr w:type="gramStart"/>
      <w:r w:rsidRPr="00FD58AD">
        <w:rPr>
          <w:color w:val="000000"/>
          <w:sz w:val="22"/>
          <w:szCs w:val="22"/>
          <w:lang w:val="fr-FR"/>
        </w:rPr>
        <w:t>I(</w:t>
      </w:r>
      <w:proofErr w:type="gramEnd"/>
      <w:r w:rsidRPr="00FD58AD">
        <w:rPr>
          <w:color w:val="000000"/>
          <w:sz w:val="22"/>
          <w:szCs w:val="22"/>
          <w:lang w:val="fr-FR"/>
        </w:rPr>
        <w:t xml:space="preserve">0), I(n) ou I(n-nombre de mois de décalage), détail du calcul de </w:t>
      </w:r>
      <w:proofErr w:type="spellStart"/>
      <w:r w:rsidRPr="00FD58AD">
        <w:rPr>
          <w:color w:val="000000"/>
          <w:sz w:val="22"/>
          <w:szCs w:val="22"/>
          <w:lang w:val="fr-FR"/>
        </w:rPr>
        <w:t>Cn</w:t>
      </w:r>
      <w:proofErr w:type="spellEnd"/>
      <w:r w:rsidRPr="00FD58AD">
        <w:rPr>
          <w:color w:val="000000"/>
          <w:sz w:val="22"/>
          <w:szCs w:val="22"/>
          <w:lang w:val="fr-FR"/>
        </w:rPr>
        <w:t>…]</w:t>
      </w:r>
    </w:p>
    <w:p w14:paraId="0F7B489F"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taux et le montant de TVA sur révision / actualisation</w:t>
      </w:r>
    </w:p>
    <w:p w14:paraId="079DB935" w14:textId="77777777" w:rsidR="00DD62AF" w:rsidRPr="00FD58AD" w:rsidRDefault="00DD62AF" w:rsidP="00DD62AF">
      <w:pPr>
        <w:pStyle w:val="ParagrapheIndent2"/>
        <w:numPr>
          <w:ilvl w:val="0"/>
          <w:numId w:val="35"/>
        </w:numPr>
        <w:tabs>
          <w:tab w:val="left" w:pos="284"/>
        </w:tabs>
        <w:spacing w:line="230" w:lineRule="exact"/>
        <w:ind w:left="284" w:right="20" w:hanging="284"/>
        <w:jc w:val="both"/>
        <w:rPr>
          <w:color w:val="000000"/>
          <w:sz w:val="22"/>
          <w:szCs w:val="22"/>
          <w:lang w:val="fr-FR"/>
        </w:rPr>
      </w:pPr>
      <w:r w:rsidRPr="00FD58AD">
        <w:rPr>
          <w:color w:val="000000"/>
          <w:sz w:val="22"/>
          <w:szCs w:val="22"/>
          <w:lang w:val="fr-FR"/>
        </w:rPr>
        <w:t>Le montant TTC de la (les) revalorisation(s)</w:t>
      </w:r>
    </w:p>
    <w:p w14:paraId="48D6D7A2" w14:textId="77777777" w:rsidR="00DD62AF" w:rsidRPr="00FD58AD" w:rsidRDefault="00DD62AF" w:rsidP="00DD62AF">
      <w:pPr>
        <w:pStyle w:val="ParagrapheIndent2"/>
        <w:spacing w:before="120" w:line="230" w:lineRule="exact"/>
        <w:ind w:left="20" w:right="20"/>
        <w:jc w:val="both"/>
        <w:rPr>
          <w:color w:val="000000"/>
          <w:sz w:val="22"/>
          <w:szCs w:val="22"/>
          <w:lang w:val="fr-FR"/>
        </w:rPr>
      </w:pPr>
      <w:r w:rsidRPr="00FD58AD">
        <w:rPr>
          <w:color w:val="000000"/>
          <w:sz w:val="22"/>
          <w:szCs w:val="22"/>
          <w:lang w:val="fr-FR"/>
        </w:rPr>
        <w:t>Les factures comportent en outre les numéros d'identité de l'émetteur et du destinataire de la facture, attribués à chaque établissement concerné ou, à défaut, à chaque personne en application de l'article R123-221 du Code de commerce.</w:t>
      </w:r>
    </w:p>
    <w:p w14:paraId="751B3039" w14:textId="77777777" w:rsidR="00DD62AF" w:rsidRPr="00FD58AD" w:rsidRDefault="00DD62AF" w:rsidP="00DD62AF">
      <w:pPr>
        <w:pStyle w:val="ParagrapheIndent2"/>
        <w:spacing w:before="120" w:after="120" w:line="230" w:lineRule="exact"/>
        <w:ind w:left="20" w:right="20"/>
        <w:jc w:val="both"/>
        <w:rPr>
          <w:color w:val="000000"/>
          <w:sz w:val="22"/>
          <w:szCs w:val="22"/>
          <w:lang w:val="fr-FR"/>
        </w:rPr>
      </w:pPr>
      <w:r w:rsidRPr="00FD58AD">
        <w:rPr>
          <w:color w:val="000000"/>
          <w:sz w:val="22"/>
          <w:szCs w:val="22"/>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23B6D50B" w14:textId="175DFD8C" w:rsidR="007D1E7A" w:rsidRPr="00626D3C" w:rsidRDefault="00DD62AF" w:rsidP="00DD62AF">
      <w:pPr>
        <w:pStyle w:val="ParagrapheIndent2"/>
        <w:spacing w:after="120" w:line="230" w:lineRule="exact"/>
        <w:ind w:left="20" w:right="20"/>
        <w:jc w:val="both"/>
        <w:rPr>
          <w:color w:val="000000"/>
          <w:lang w:val="fr-FR"/>
        </w:rPr>
      </w:pPr>
      <w:r w:rsidRPr="00FD58AD">
        <w:rPr>
          <w:color w:val="000000"/>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r w:rsidR="007D1E7A">
        <w:rPr>
          <w:color w:val="000000"/>
          <w:lang w:val="fr-FR"/>
        </w:rPr>
        <w:t> </w:t>
      </w:r>
    </w:p>
    <w:tbl>
      <w:tblPr>
        <w:tblW w:w="9072" w:type="dxa"/>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72"/>
      </w:tblGrid>
      <w:tr w:rsidR="00AD0380" w:rsidRPr="00A62DA8" w14:paraId="5C66E4F6" w14:textId="77777777" w:rsidTr="0086101B">
        <w:trPr>
          <w:trHeight w:val="1288"/>
        </w:trPr>
        <w:tc>
          <w:tcPr>
            <w:tcW w:w="9072" w:type="dxa"/>
            <w:shd w:val="clear" w:color="auto" w:fill="auto"/>
            <w:vAlign w:val="center"/>
          </w:tcPr>
          <w:p w14:paraId="48156CCA" w14:textId="77777777" w:rsidR="003A0DDF" w:rsidRPr="00A62DA8" w:rsidRDefault="003A0DDF" w:rsidP="00BD6450">
            <w:pPr>
              <w:keepLines/>
              <w:widowControl w:val="0"/>
              <w:spacing w:before="60" w:after="120"/>
              <w:ind w:left="181"/>
              <w:jc w:val="both"/>
              <w:rPr>
                <w:szCs w:val="22"/>
              </w:rPr>
            </w:pPr>
            <w:bookmarkStart w:id="18" w:name="_Hlk29475776"/>
            <w:r w:rsidRPr="00A62DA8">
              <w:rPr>
                <w:szCs w:val="22"/>
              </w:rPr>
              <w:t xml:space="preserve">Le candidat déclare </w:t>
            </w:r>
            <w:r w:rsidRPr="00A62DA8">
              <w:rPr>
                <w:szCs w:val="22"/>
                <w:vertAlign w:val="superscript"/>
              </w:rPr>
              <w:t xml:space="preserve">(*) </w:t>
            </w:r>
            <w:r w:rsidRPr="00A62DA8">
              <w:rPr>
                <w:szCs w:val="22"/>
              </w:rPr>
              <w:t>:</w:t>
            </w:r>
          </w:p>
          <w:p w14:paraId="5F461B99" w14:textId="77777777" w:rsidR="003A0DDF" w:rsidRPr="00A62DA8" w:rsidRDefault="003A0DDF" w:rsidP="00D915F7">
            <w:pPr>
              <w:keepLines/>
              <w:widowControl w:val="0"/>
              <w:numPr>
                <w:ilvl w:val="0"/>
                <w:numId w:val="8"/>
              </w:numPr>
              <w:tabs>
                <w:tab w:val="left" w:pos="460"/>
                <w:tab w:val="left" w:pos="5012"/>
              </w:tabs>
              <w:jc w:val="both"/>
              <w:rPr>
                <w:szCs w:val="22"/>
              </w:rPr>
            </w:pPr>
            <w:r w:rsidRPr="00A62DA8">
              <w:rPr>
                <w:szCs w:val="22"/>
              </w:rPr>
              <w:t>Renoncer à percevoir</w:t>
            </w:r>
            <w:r w:rsidR="00ED7CB5" w:rsidRPr="00A62DA8">
              <w:rPr>
                <w:szCs w:val="22"/>
              </w:rPr>
              <w:t xml:space="preserve"> l’avance</w:t>
            </w:r>
            <w:r w:rsidRPr="00A62DA8">
              <w:rPr>
                <w:szCs w:val="22"/>
              </w:rPr>
              <w:tab/>
            </w:r>
            <w:r w:rsidRPr="00A62DA8">
              <w:rPr>
                <w:rFonts w:ascii="Wingdings" w:hAnsi="Wingdings"/>
                <w:szCs w:val="22"/>
              </w:rPr>
              <w:sym w:font="Wingdings" w:char="F0A8"/>
            </w:r>
            <w:r w:rsidRPr="00A62DA8">
              <w:rPr>
                <w:szCs w:val="22"/>
              </w:rPr>
              <w:t xml:space="preserve"> Accepter de percevoir</w:t>
            </w:r>
            <w:r w:rsidR="00ED7CB5" w:rsidRPr="00A62DA8">
              <w:rPr>
                <w:szCs w:val="22"/>
              </w:rPr>
              <w:t xml:space="preserve"> l’avance</w:t>
            </w:r>
          </w:p>
          <w:p w14:paraId="00B3C475" w14:textId="77777777" w:rsidR="003A0DDF" w:rsidRPr="00A62DA8" w:rsidRDefault="003A0DDF" w:rsidP="00BD6450">
            <w:pPr>
              <w:keepLines/>
              <w:widowControl w:val="0"/>
              <w:spacing w:before="120"/>
              <w:ind w:left="176"/>
              <w:jc w:val="both"/>
              <w:rPr>
                <w:szCs w:val="22"/>
              </w:rPr>
            </w:pPr>
            <w:r w:rsidRPr="00A62DA8">
              <w:rPr>
                <w:szCs w:val="22"/>
              </w:rPr>
              <w:t>Il est formellement convenu que le paiement d'avance des primes d'assurance prévu à l'article L. 113-3 du Code des assurances n'est pas considéré comme étant une avance.</w:t>
            </w:r>
          </w:p>
          <w:p w14:paraId="2EFDDF29" w14:textId="136D49AB" w:rsidR="003A0DDF" w:rsidRPr="00A62DA8" w:rsidRDefault="003A0DDF" w:rsidP="00BD6450">
            <w:pPr>
              <w:keepLines/>
              <w:widowControl w:val="0"/>
              <w:spacing w:before="120" w:after="60"/>
              <w:ind w:left="176"/>
              <w:jc w:val="both"/>
              <w:rPr>
                <w:sz w:val="24"/>
                <w:szCs w:val="24"/>
              </w:rPr>
            </w:pPr>
            <w:r w:rsidRPr="00A62DA8">
              <w:rPr>
                <w:szCs w:val="22"/>
                <w:vertAlign w:val="superscript"/>
              </w:rPr>
              <w:t xml:space="preserve">(*) </w:t>
            </w:r>
            <w:r w:rsidRPr="00A62DA8">
              <w:rPr>
                <w:i/>
                <w:iCs/>
                <w:szCs w:val="22"/>
              </w:rPr>
              <w:t>Cocher la case correspondant à votre situation</w:t>
            </w:r>
          </w:p>
        </w:tc>
      </w:tr>
    </w:tbl>
    <w:bookmarkEnd w:id="15"/>
    <w:bookmarkEnd w:id="18"/>
    <w:p w14:paraId="765D6B97" w14:textId="77777777" w:rsidR="00D62BC8" w:rsidRPr="00A62DA8" w:rsidRDefault="00D62BC8" w:rsidP="00BD6450">
      <w:pPr>
        <w:pStyle w:val="06-TitreARTICLEAE"/>
        <w:keepLines/>
      </w:pPr>
      <w:r w:rsidRPr="00A62DA8">
        <w:t xml:space="preserve">PIECES CONSTITUTIVES DU MARCHE </w:t>
      </w:r>
    </w:p>
    <w:p w14:paraId="7B13CA3A" w14:textId="77777777" w:rsidR="00D62BC8" w:rsidRPr="00A62DA8" w:rsidRDefault="00D62BC8" w:rsidP="00BD6450">
      <w:pPr>
        <w:keepLines/>
        <w:widowControl w:val="0"/>
        <w:tabs>
          <w:tab w:val="left" w:pos="1728"/>
        </w:tabs>
        <w:spacing w:before="240"/>
        <w:jc w:val="both"/>
        <w:rPr>
          <w:szCs w:val="22"/>
        </w:rPr>
      </w:pPr>
      <w:r w:rsidRPr="00A62DA8">
        <w:rPr>
          <w:szCs w:val="22"/>
        </w:rPr>
        <w:t>Les pièces contractuelles du marché sont les suivantes, par ordre de priorité :</w:t>
      </w:r>
    </w:p>
    <w:p w14:paraId="1F68B07D" w14:textId="77777777" w:rsidR="00D62BC8" w:rsidRPr="00A62DA8" w:rsidRDefault="00D62BC8" w:rsidP="006210B4">
      <w:pPr>
        <w:keepLines/>
        <w:widowControl w:val="0"/>
        <w:tabs>
          <w:tab w:val="left" w:pos="1728"/>
        </w:tabs>
        <w:spacing w:before="240" w:after="60"/>
        <w:jc w:val="both"/>
        <w:rPr>
          <w:b/>
          <w:szCs w:val="22"/>
        </w:rPr>
      </w:pPr>
      <w:r w:rsidRPr="00A62DA8">
        <w:rPr>
          <w:b/>
          <w:szCs w:val="22"/>
          <w:u w:val="single"/>
        </w:rPr>
        <w:t>Pièces particulières</w:t>
      </w:r>
    </w:p>
    <w:p w14:paraId="659C7EC7" w14:textId="77777777" w:rsidR="00D62BC8" w:rsidRPr="00A62DA8" w:rsidRDefault="00D62BC8" w:rsidP="00DD62AF">
      <w:pPr>
        <w:keepLines/>
        <w:widowControl w:val="0"/>
        <w:numPr>
          <w:ilvl w:val="0"/>
          <w:numId w:val="14"/>
        </w:numPr>
        <w:tabs>
          <w:tab w:val="left" w:pos="284"/>
        </w:tabs>
        <w:ind w:left="284" w:hanging="284"/>
        <w:jc w:val="both"/>
        <w:rPr>
          <w:szCs w:val="22"/>
        </w:rPr>
      </w:pPr>
      <w:r w:rsidRPr="00A62DA8">
        <w:rPr>
          <w:szCs w:val="22"/>
        </w:rPr>
        <w:t>L’acte d'engagement valant cahier des clauses administratives particulières et ses annexes « attestation compagnie d'assurance » et « convention de gestion »,</w:t>
      </w:r>
    </w:p>
    <w:p w14:paraId="25778C10" w14:textId="77777777" w:rsidR="00D62BC8" w:rsidRPr="00A62DA8" w:rsidRDefault="00D62BC8" w:rsidP="00DD62AF">
      <w:pPr>
        <w:keepLines/>
        <w:widowControl w:val="0"/>
        <w:numPr>
          <w:ilvl w:val="0"/>
          <w:numId w:val="14"/>
        </w:numPr>
        <w:tabs>
          <w:tab w:val="left" w:pos="284"/>
        </w:tabs>
        <w:ind w:left="284" w:hanging="284"/>
        <w:jc w:val="both"/>
        <w:rPr>
          <w:szCs w:val="22"/>
        </w:rPr>
      </w:pPr>
      <w:r w:rsidRPr="00A62DA8">
        <w:rPr>
          <w:rFonts w:cs="Arial"/>
          <w:bCs/>
          <w:szCs w:val="22"/>
        </w:rPr>
        <w:t>Les observations, amendements, réserves ou commentaires aux stipulations du cahier des clauses techniques particulières éventuellement formulés par le candidat,</w:t>
      </w:r>
    </w:p>
    <w:p w14:paraId="5314D4EB" w14:textId="77777777" w:rsidR="00D62BC8" w:rsidRPr="00A62DA8" w:rsidRDefault="00D62BC8" w:rsidP="00DD62AF">
      <w:pPr>
        <w:keepLines/>
        <w:widowControl w:val="0"/>
        <w:numPr>
          <w:ilvl w:val="0"/>
          <w:numId w:val="14"/>
        </w:numPr>
        <w:tabs>
          <w:tab w:val="left" w:pos="284"/>
        </w:tabs>
        <w:ind w:left="284" w:hanging="284"/>
        <w:jc w:val="both"/>
        <w:rPr>
          <w:szCs w:val="22"/>
        </w:rPr>
      </w:pPr>
      <w:r w:rsidRPr="00A62DA8">
        <w:rPr>
          <w:szCs w:val="22"/>
        </w:rPr>
        <w:t>Le cahier des clauses techniques particulières composé des conditions particulières et des conditions générales PROTECTAS.</w:t>
      </w:r>
    </w:p>
    <w:p w14:paraId="677C3871" w14:textId="77777777" w:rsidR="00D62BC8" w:rsidRPr="00A62DA8" w:rsidRDefault="00D62BC8" w:rsidP="006210B4">
      <w:pPr>
        <w:keepLines/>
        <w:widowControl w:val="0"/>
        <w:tabs>
          <w:tab w:val="left" w:pos="1728"/>
        </w:tabs>
        <w:spacing w:before="240" w:after="60"/>
        <w:jc w:val="both"/>
        <w:rPr>
          <w:b/>
          <w:szCs w:val="22"/>
          <w:u w:val="single"/>
        </w:rPr>
      </w:pPr>
      <w:r w:rsidRPr="00A62DA8">
        <w:rPr>
          <w:b/>
          <w:szCs w:val="22"/>
          <w:u w:val="single"/>
        </w:rPr>
        <w:t>Pièces générales</w:t>
      </w:r>
    </w:p>
    <w:p w14:paraId="1C64DDA3" w14:textId="77777777" w:rsidR="00E0204F" w:rsidRPr="00D77541" w:rsidRDefault="00E0204F" w:rsidP="00DD62AF">
      <w:pPr>
        <w:keepLines/>
        <w:widowControl w:val="0"/>
        <w:jc w:val="both"/>
        <w:rPr>
          <w:szCs w:val="22"/>
        </w:rPr>
      </w:pPr>
      <w:r>
        <w:rPr>
          <w:szCs w:val="22"/>
        </w:rPr>
        <w:t xml:space="preserve">Le </w:t>
      </w:r>
      <w:r w:rsidRPr="00D77541">
        <w:rPr>
          <w:szCs w:val="22"/>
        </w:rPr>
        <w:t>cahier des clauses administratives générales des marchés publics de fournitures courantes et de services</w:t>
      </w:r>
    </w:p>
    <w:p w14:paraId="6906D67C" w14:textId="77777777" w:rsidR="00D06A2A" w:rsidRPr="00A62DA8" w:rsidRDefault="003A0DDF" w:rsidP="00BD6450">
      <w:pPr>
        <w:pStyle w:val="06-TitreARTICLEAE"/>
        <w:keepLines/>
      </w:pPr>
      <w:r w:rsidRPr="00A62DA8">
        <w:lastRenderedPageBreak/>
        <w:t>OFFRE FINANCIERE</w:t>
      </w:r>
    </w:p>
    <w:p w14:paraId="24561AEE" w14:textId="08E5FF5C" w:rsidR="001910DA" w:rsidRPr="00A62DA8" w:rsidRDefault="001910DA" w:rsidP="00A23767">
      <w:pPr>
        <w:keepLines/>
        <w:widowControl w:val="0"/>
        <w:spacing w:before="240" w:after="240"/>
        <w:jc w:val="both"/>
        <w:rPr>
          <w:szCs w:val="22"/>
        </w:rPr>
      </w:pPr>
      <w:bookmarkStart w:id="19" w:name="_Hlk37053141"/>
      <w:r w:rsidRPr="00A62DA8">
        <w:rPr>
          <w:szCs w:val="22"/>
        </w:rPr>
        <w:t xml:space="preserve">La réponse à l'offre de base </w:t>
      </w:r>
      <w:r w:rsidR="00A23767" w:rsidRPr="00A62DA8">
        <w:rPr>
          <w:szCs w:val="22"/>
        </w:rPr>
        <w:t xml:space="preserve">selon les deux formules de franchises </w:t>
      </w:r>
      <w:r w:rsidR="00547DEE" w:rsidRPr="00A62DA8">
        <w:rPr>
          <w:szCs w:val="22"/>
        </w:rPr>
        <w:t xml:space="preserve">ainsi </w:t>
      </w:r>
      <w:r w:rsidR="00547DEE" w:rsidRPr="00A62DA8">
        <w:rPr>
          <w:rFonts w:eastAsia="Calibri" w:cs="Arial"/>
          <w:szCs w:val="22"/>
        </w:rPr>
        <w:t>qu’aux prestations supplémentaires éventuelles</w:t>
      </w:r>
      <w:r w:rsidR="00652CCD" w:rsidRPr="00A62DA8">
        <w:rPr>
          <w:szCs w:val="22"/>
        </w:rPr>
        <w:t xml:space="preserve"> </w:t>
      </w:r>
      <w:r w:rsidRPr="00A62DA8">
        <w:rPr>
          <w:szCs w:val="22"/>
        </w:rPr>
        <w:t>est obligatoire.</w:t>
      </w:r>
    </w:p>
    <w:p w14:paraId="2B53D9B8" w14:textId="35F5E6C9" w:rsidR="00D06A2A" w:rsidRPr="00A62DA8" w:rsidRDefault="00D06A2A" w:rsidP="00BD6450">
      <w:pPr>
        <w:keepLines/>
        <w:widowControl w:val="0"/>
        <w:spacing w:after="240"/>
        <w:jc w:val="both"/>
        <w:rPr>
          <w:szCs w:val="22"/>
        </w:rPr>
      </w:pPr>
      <w:r w:rsidRPr="00A62DA8">
        <w:rPr>
          <w:szCs w:val="22"/>
        </w:rPr>
        <w:t>La non</w:t>
      </w:r>
      <w:r w:rsidR="006E4E70" w:rsidRPr="00A62DA8">
        <w:rPr>
          <w:szCs w:val="22"/>
        </w:rPr>
        <w:t>-</w:t>
      </w:r>
      <w:r w:rsidRPr="00A62DA8">
        <w:rPr>
          <w:szCs w:val="22"/>
        </w:rPr>
        <w:t xml:space="preserve">réponse du candidat </w:t>
      </w:r>
      <w:r w:rsidR="0031722E" w:rsidRPr="00A62DA8">
        <w:rPr>
          <w:szCs w:val="22"/>
        </w:rPr>
        <w:t xml:space="preserve">à l'offre de base </w:t>
      </w:r>
      <w:r w:rsidR="00547DEE" w:rsidRPr="00A62DA8">
        <w:rPr>
          <w:szCs w:val="22"/>
        </w:rPr>
        <w:t xml:space="preserve">selon les deux formules de franchises ou </w:t>
      </w:r>
      <w:r w:rsidR="00547DEE" w:rsidRPr="00A62DA8">
        <w:rPr>
          <w:rFonts w:eastAsia="Calibri" w:cs="Arial"/>
          <w:szCs w:val="22"/>
        </w:rPr>
        <w:t>aux prestations supplémentaires éventuelles</w:t>
      </w:r>
      <w:r w:rsidR="00547DEE" w:rsidRPr="00A62DA8">
        <w:rPr>
          <w:szCs w:val="22"/>
        </w:rPr>
        <w:t xml:space="preserve"> </w:t>
      </w:r>
      <w:r w:rsidRPr="00A62DA8">
        <w:rPr>
          <w:szCs w:val="22"/>
        </w:rPr>
        <w:t>entraîner</w:t>
      </w:r>
      <w:r w:rsidR="0031722E" w:rsidRPr="00A62DA8">
        <w:rPr>
          <w:szCs w:val="22"/>
        </w:rPr>
        <w:t>a</w:t>
      </w:r>
      <w:r w:rsidRPr="00A62DA8">
        <w:rPr>
          <w:szCs w:val="22"/>
        </w:rPr>
        <w:t xml:space="preserve"> </w:t>
      </w:r>
      <w:r w:rsidR="003A0DDF" w:rsidRPr="00A62DA8">
        <w:rPr>
          <w:szCs w:val="22"/>
        </w:rPr>
        <w:t>l'irrégularité</w:t>
      </w:r>
      <w:r w:rsidRPr="00A62DA8">
        <w:rPr>
          <w:szCs w:val="22"/>
        </w:rPr>
        <w:t xml:space="preserve"> de son offre.</w:t>
      </w:r>
    </w:p>
    <w:p w14:paraId="49C680D1" w14:textId="4368EB77" w:rsidR="0031722E" w:rsidRPr="00A62DA8" w:rsidRDefault="0031722E" w:rsidP="00BD6450">
      <w:pPr>
        <w:keepLines/>
        <w:widowControl w:val="0"/>
        <w:spacing w:after="240"/>
        <w:jc w:val="both"/>
        <w:rPr>
          <w:szCs w:val="22"/>
        </w:rPr>
      </w:pPr>
      <w:r w:rsidRPr="00A62DA8">
        <w:rPr>
          <w:szCs w:val="22"/>
        </w:rPr>
        <w:t>Les variantes libres ne sont pas autorisées.</w:t>
      </w:r>
    </w:p>
    <w:p w14:paraId="2B1E16FD" w14:textId="726B4F13" w:rsidR="002F37B1" w:rsidRPr="00A62DA8" w:rsidRDefault="002F37B1" w:rsidP="00BD6450">
      <w:pPr>
        <w:keepLines/>
        <w:widowControl w:val="0"/>
        <w:spacing w:after="240"/>
        <w:jc w:val="both"/>
        <w:rPr>
          <w:szCs w:val="22"/>
        </w:rPr>
      </w:pPr>
      <w:bookmarkStart w:id="20" w:name="_Hlk159909160"/>
      <w:r w:rsidRPr="00A62DA8">
        <w:rPr>
          <w:szCs w:val="22"/>
        </w:rPr>
        <w:t>Il est rappelé que la prime HT intègre les catastrophes naturelles au taux en vigueur à</w:t>
      </w:r>
      <w:r w:rsidR="00E45D07" w:rsidRPr="00A62DA8">
        <w:rPr>
          <w:szCs w:val="22"/>
        </w:rPr>
        <w:t xml:space="preserve"> la date de dépôt de l’offre</w:t>
      </w:r>
      <w:r w:rsidRPr="00A62DA8">
        <w:rPr>
          <w:szCs w:val="22"/>
        </w:rPr>
        <w:t xml:space="preserve"> soit </w:t>
      </w:r>
      <w:r w:rsidR="00E45D07" w:rsidRPr="00A62DA8">
        <w:rPr>
          <w:szCs w:val="22"/>
        </w:rPr>
        <w:t>6</w:t>
      </w:r>
      <w:r w:rsidRPr="00A62DA8">
        <w:rPr>
          <w:szCs w:val="22"/>
        </w:rPr>
        <w:t xml:space="preserve"> %. </w:t>
      </w:r>
    </w:p>
    <w:bookmarkEnd w:id="20"/>
    <w:p w14:paraId="3633C784" w14:textId="77777777" w:rsidR="006442E9" w:rsidRPr="00A62DA8" w:rsidRDefault="00ED4A6E" w:rsidP="006442E9">
      <w:pPr>
        <w:pStyle w:val="08Titre11-"/>
      </w:pPr>
      <w:r w:rsidRPr="00A62DA8">
        <w:fldChar w:fldCharType="begin"/>
      </w:r>
      <w:r w:rsidRPr="00A62DA8">
        <w:instrText xml:space="preserve"> HYPERLINK "file:///C:\\Users\\ro.houdayer\\AppData\\Roaming\\Visiativ\\MoovappsDocument\\Tmp\\002-APP%20BASE%20VILLE%20CP%20DOMMAGES%20AUX%20BIENS%20(aoo).doc" \l "Franchises" </w:instrText>
      </w:r>
      <w:r w:rsidRPr="00A62DA8">
        <w:fldChar w:fldCharType="separate"/>
      </w:r>
      <w:r w:rsidR="006442E9" w:rsidRPr="00A62DA8">
        <w:rPr>
          <w:rStyle w:val="Lienhypertexte"/>
          <w:color w:val="436E91"/>
        </w:rPr>
        <w:t>Offre de base</w:t>
      </w:r>
      <w:r w:rsidRPr="00A62DA8">
        <w:rPr>
          <w:rStyle w:val="Lienhypertexte"/>
          <w:color w:val="436E91"/>
        </w:rPr>
        <w:fldChar w:fldCharType="end"/>
      </w:r>
      <w:r w:rsidR="006442E9" w:rsidRPr="00A62DA8">
        <w:t xml:space="preserve"> - Assurance automobile</w:t>
      </w:r>
    </w:p>
    <w:p w14:paraId="73AACCEA" w14:textId="19068DEB" w:rsidR="005419AC" w:rsidRPr="00A62DA8" w:rsidRDefault="005419AC" w:rsidP="005419AC">
      <w:pPr>
        <w:pStyle w:val="Titre2"/>
        <w:numPr>
          <w:ilvl w:val="0"/>
          <w:numId w:val="0"/>
        </w:numPr>
        <w:tabs>
          <w:tab w:val="clear" w:pos="851"/>
        </w:tabs>
        <w:spacing w:before="240" w:after="240"/>
        <w:jc w:val="both"/>
        <w:rPr>
          <w:rFonts w:eastAsia="Calibri" w:cs="Arial"/>
          <w:sz w:val="22"/>
          <w:szCs w:val="22"/>
          <w:u w:val="none"/>
        </w:rPr>
      </w:pPr>
      <w:r w:rsidRPr="00A62DA8">
        <w:rPr>
          <w:bCs w:val="0"/>
          <w:sz w:val="22"/>
          <w:szCs w:val="18"/>
          <w:u w:val="none"/>
        </w:rPr>
        <w:t xml:space="preserve">Le prix est </w:t>
      </w:r>
      <w:r w:rsidR="00B36132" w:rsidRPr="00A62DA8">
        <w:rPr>
          <w:bCs w:val="0"/>
          <w:sz w:val="22"/>
          <w:szCs w:val="18"/>
          <w:u w:val="none"/>
        </w:rPr>
        <w:t xml:space="preserve">un prix </w:t>
      </w:r>
      <w:r w:rsidRPr="00A62DA8">
        <w:rPr>
          <w:bCs w:val="0"/>
          <w:sz w:val="22"/>
          <w:szCs w:val="18"/>
          <w:u w:val="none"/>
        </w:rPr>
        <w:t xml:space="preserve">unitaire </w:t>
      </w:r>
      <w:r w:rsidR="00706B2C">
        <w:rPr>
          <w:bCs w:val="0"/>
          <w:sz w:val="22"/>
          <w:szCs w:val="18"/>
          <w:u w:val="none"/>
        </w:rPr>
        <w:t xml:space="preserve">par véhicule au regard du détail transmis </w:t>
      </w:r>
      <w:r w:rsidRPr="00A62DA8">
        <w:rPr>
          <w:rFonts w:eastAsia="Calibri" w:cs="Arial"/>
          <w:sz w:val="22"/>
          <w:szCs w:val="22"/>
          <w:u w:val="none"/>
        </w:rPr>
        <w:t>révisable en fonction de l'indice SRA publié par l'association SRA</w:t>
      </w:r>
      <w:r w:rsidR="00623C18" w:rsidRPr="00A62DA8">
        <w:rPr>
          <w:rFonts w:eastAsia="Calibri" w:cs="Arial"/>
          <w:sz w:val="22"/>
          <w:szCs w:val="22"/>
          <w:u w:val="none"/>
        </w:rPr>
        <w:t xml:space="preserve"> selon la formule prévue au cahier des clauses techniques particulières.</w:t>
      </w:r>
      <w:r w:rsidR="00865B65">
        <w:rPr>
          <w:rFonts w:eastAsia="Calibri" w:cs="Arial"/>
          <w:sz w:val="22"/>
          <w:szCs w:val="22"/>
          <w:u w:val="none"/>
        </w:rPr>
        <w:t xml:space="preserve"> </w:t>
      </w:r>
      <w:r w:rsidR="00865B65" w:rsidRPr="00865B65">
        <w:rPr>
          <w:rFonts w:eastAsia="Calibri" w:cs="Arial"/>
          <w:sz w:val="22"/>
          <w:szCs w:val="22"/>
          <w:u w:val="none"/>
        </w:rPr>
        <w:t xml:space="preserve">Il sera appliqué au nombre de véhicules assurés, incluant un prorata </w:t>
      </w:r>
      <w:proofErr w:type="spellStart"/>
      <w:r w:rsidR="00865B65" w:rsidRPr="00865B65">
        <w:rPr>
          <w:rFonts w:eastAsia="Calibri" w:cs="Arial"/>
          <w:sz w:val="22"/>
          <w:szCs w:val="22"/>
          <w:u w:val="none"/>
        </w:rPr>
        <w:t>temporis</w:t>
      </w:r>
      <w:proofErr w:type="spellEnd"/>
      <w:r w:rsidR="00865B65" w:rsidRPr="00865B65">
        <w:rPr>
          <w:rFonts w:eastAsia="Calibri" w:cs="Arial"/>
          <w:sz w:val="22"/>
          <w:szCs w:val="22"/>
          <w:u w:val="none"/>
        </w:rPr>
        <w:t xml:space="preserve"> en cas de cession d’assurance en cours d’année</w:t>
      </w:r>
    </w:p>
    <w:p w14:paraId="1849F1CF" w14:textId="4A537785" w:rsidR="00DC288C" w:rsidRDefault="00DC288C" w:rsidP="00D826F4">
      <w:pPr>
        <w:spacing w:after="120"/>
        <w:rPr>
          <w:rFonts w:eastAsia="Calibri"/>
        </w:rPr>
      </w:pPr>
      <w:r w:rsidRPr="00A62DA8">
        <w:rPr>
          <w:rFonts w:eastAsia="Calibri"/>
        </w:rPr>
        <w:t>Le détail des garanties souhaitées est mentionné dans le tableau ci-après.</w:t>
      </w:r>
    </w:p>
    <w:p w14:paraId="66D063F7" w14:textId="3956BA7E" w:rsidR="00262E1B" w:rsidRPr="007E74D3" w:rsidRDefault="00262E1B" w:rsidP="00D826F4">
      <w:pPr>
        <w:spacing w:after="120"/>
        <w:jc w:val="both"/>
        <w:rPr>
          <w:rFonts w:eastAsia="Calibri"/>
          <w:b/>
          <w:bCs/>
        </w:rPr>
      </w:pPr>
      <w:bookmarkStart w:id="21" w:name="_Hlk190169746"/>
      <w:r w:rsidRPr="007E74D3">
        <w:rPr>
          <w:rFonts w:eastAsia="Calibri"/>
          <w:b/>
          <w:bCs/>
        </w:rPr>
        <w:t xml:space="preserve">Sont </w:t>
      </w:r>
      <w:r>
        <w:rPr>
          <w:rFonts w:eastAsia="Calibri"/>
          <w:b/>
          <w:bCs/>
        </w:rPr>
        <w:t xml:space="preserve">seuls </w:t>
      </w:r>
      <w:r w:rsidRPr="007E74D3">
        <w:rPr>
          <w:rFonts w:eastAsia="Calibri"/>
          <w:b/>
          <w:bCs/>
        </w:rPr>
        <w:t>couverts au titre du présent contrat les véhicules soumis à obligation d’assurance conformément aux dispositions de l’article L 211-1 du Code des assurances</w:t>
      </w:r>
      <w:r>
        <w:rPr>
          <w:rFonts w:eastAsia="Calibri"/>
          <w:b/>
          <w:bCs/>
        </w:rPr>
        <w:t>. La garantie ne s’étend pas aux véhicules non soumis à cette obligation.</w:t>
      </w:r>
    </w:p>
    <w:bookmarkEnd w:id="21"/>
    <w:p w14:paraId="3ECF264F" w14:textId="0D58900B" w:rsidR="00522EA2" w:rsidRPr="00A62DA8" w:rsidRDefault="00522EA2" w:rsidP="00DC288C">
      <w:pPr>
        <w:spacing w:after="240"/>
        <w:rPr>
          <w:rFonts w:eastAsia="Calibri"/>
          <w:b/>
          <w:bCs/>
        </w:rPr>
      </w:pPr>
      <w:r w:rsidRPr="00A62DA8">
        <w:rPr>
          <w:rFonts w:eastAsia="Calibri"/>
          <w:b/>
          <w:bCs/>
          <w:u w:val="single"/>
        </w:rPr>
        <w:t>Véhicules hors véhicules pédagogiques légers ou lourds</w:t>
      </w:r>
      <w:r w:rsidRPr="00A62DA8">
        <w:rPr>
          <w:rFonts w:eastAsia="Calibri"/>
          <w:b/>
          <w:bCs/>
        </w:rPr>
        <w:t> :</w:t>
      </w:r>
    </w:p>
    <w:tbl>
      <w:tblPr>
        <w:tblW w:w="90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5419AC" w:rsidRPr="00A62DA8" w14:paraId="6BFE7668" w14:textId="77777777" w:rsidTr="00623C18">
        <w:tc>
          <w:tcPr>
            <w:tcW w:w="3119" w:type="dxa"/>
            <w:shd w:val="clear" w:color="auto" w:fill="auto"/>
            <w:vAlign w:val="center"/>
          </w:tcPr>
          <w:p w14:paraId="7A84354D" w14:textId="77777777" w:rsidR="005419AC" w:rsidRPr="00A62DA8" w:rsidRDefault="005419AC" w:rsidP="00623C18">
            <w:pPr>
              <w:keepLines/>
              <w:tabs>
                <w:tab w:val="left" w:pos="1152"/>
              </w:tabs>
              <w:spacing w:before="80" w:after="80"/>
              <w:rPr>
                <w:bCs/>
              </w:rPr>
            </w:pPr>
            <w:r w:rsidRPr="00A62DA8">
              <w:rPr>
                <w:b/>
                <w:color w:val="000000" w:themeColor="text1"/>
              </w:rPr>
              <w:t>Risques</w:t>
            </w:r>
          </w:p>
        </w:tc>
        <w:tc>
          <w:tcPr>
            <w:tcW w:w="5949" w:type="dxa"/>
            <w:shd w:val="clear" w:color="auto" w:fill="auto"/>
            <w:vAlign w:val="center"/>
          </w:tcPr>
          <w:p w14:paraId="3CFDB466" w14:textId="77777777" w:rsidR="005419AC" w:rsidRPr="00A62DA8" w:rsidRDefault="005419AC" w:rsidP="00623C18">
            <w:pPr>
              <w:keepLines/>
              <w:tabs>
                <w:tab w:val="num" w:pos="1807"/>
              </w:tabs>
              <w:spacing w:before="80" w:after="80"/>
              <w:jc w:val="center"/>
              <w:rPr>
                <w:bCs/>
              </w:rPr>
            </w:pPr>
            <w:r w:rsidRPr="00A62DA8">
              <w:rPr>
                <w:b/>
                <w:color w:val="000000" w:themeColor="text1"/>
              </w:rPr>
              <w:t>Véhicules concernés</w:t>
            </w:r>
          </w:p>
        </w:tc>
      </w:tr>
      <w:tr w:rsidR="005419AC" w:rsidRPr="00A62DA8" w14:paraId="60B89934" w14:textId="77777777" w:rsidTr="00623C18">
        <w:trPr>
          <w:trHeight w:val="70"/>
        </w:trPr>
        <w:tc>
          <w:tcPr>
            <w:tcW w:w="3119" w:type="dxa"/>
            <w:shd w:val="clear" w:color="auto" w:fill="auto"/>
            <w:vAlign w:val="center"/>
          </w:tcPr>
          <w:p w14:paraId="1C116D51" w14:textId="77777777" w:rsidR="005419AC" w:rsidRPr="00A62DA8" w:rsidRDefault="005419AC" w:rsidP="00623C18">
            <w:pPr>
              <w:keepNext/>
              <w:keepLines/>
              <w:spacing w:before="80" w:after="80"/>
            </w:pPr>
            <w:r w:rsidRPr="00A62DA8">
              <w:t>Responsabilité civile</w:t>
            </w:r>
          </w:p>
        </w:tc>
        <w:tc>
          <w:tcPr>
            <w:tcW w:w="5949" w:type="dxa"/>
            <w:shd w:val="clear" w:color="auto" w:fill="auto"/>
            <w:vAlign w:val="center"/>
          </w:tcPr>
          <w:p w14:paraId="639B87E0" w14:textId="77777777" w:rsidR="005419AC" w:rsidRPr="00A62DA8" w:rsidRDefault="005419AC" w:rsidP="00623C18">
            <w:pPr>
              <w:keepNext/>
              <w:keepLines/>
              <w:spacing w:before="80" w:after="80"/>
              <w:jc w:val="center"/>
              <w:rPr>
                <w:bCs/>
              </w:rPr>
            </w:pPr>
            <w:r w:rsidRPr="00A62DA8">
              <w:rPr>
                <w:bCs/>
              </w:rPr>
              <w:t>Tous</w:t>
            </w:r>
          </w:p>
        </w:tc>
      </w:tr>
      <w:tr w:rsidR="005419AC" w:rsidRPr="00A62DA8" w14:paraId="5DADD15D" w14:textId="77777777" w:rsidTr="00623C18">
        <w:trPr>
          <w:trHeight w:val="70"/>
        </w:trPr>
        <w:tc>
          <w:tcPr>
            <w:tcW w:w="3119" w:type="dxa"/>
            <w:shd w:val="clear" w:color="auto" w:fill="auto"/>
            <w:vAlign w:val="center"/>
          </w:tcPr>
          <w:p w14:paraId="24DA5142" w14:textId="77777777" w:rsidR="005419AC" w:rsidRPr="00A62DA8" w:rsidRDefault="005419AC" w:rsidP="00623C18">
            <w:pPr>
              <w:keepLines/>
              <w:tabs>
                <w:tab w:val="left" w:pos="1152"/>
              </w:tabs>
              <w:spacing w:before="80" w:after="80"/>
              <w:rPr>
                <w:bCs/>
              </w:rPr>
            </w:pPr>
            <w:r w:rsidRPr="00A62DA8">
              <w:rPr>
                <w:bCs/>
              </w:rPr>
              <w:t>Protection juridique</w:t>
            </w:r>
          </w:p>
        </w:tc>
        <w:tc>
          <w:tcPr>
            <w:tcW w:w="5949" w:type="dxa"/>
            <w:shd w:val="clear" w:color="auto" w:fill="auto"/>
            <w:vAlign w:val="center"/>
          </w:tcPr>
          <w:p w14:paraId="666C23FF" w14:textId="77777777" w:rsidR="005419AC" w:rsidRPr="00A62DA8" w:rsidRDefault="005419AC" w:rsidP="00623C18">
            <w:pPr>
              <w:keepLines/>
              <w:tabs>
                <w:tab w:val="left" w:pos="1152"/>
              </w:tabs>
              <w:spacing w:before="80" w:after="80"/>
              <w:jc w:val="center"/>
              <w:rPr>
                <w:bCs/>
              </w:rPr>
            </w:pPr>
            <w:r w:rsidRPr="00A62DA8">
              <w:rPr>
                <w:bCs/>
              </w:rPr>
              <w:t>Tous</w:t>
            </w:r>
          </w:p>
        </w:tc>
      </w:tr>
      <w:tr w:rsidR="005419AC" w:rsidRPr="00A62DA8" w14:paraId="4350CBD3" w14:textId="77777777" w:rsidTr="00623C18">
        <w:trPr>
          <w:trHeight w:val="70"/>
        </w:trPr>
        <w:tc>
          <w:tcPr>
            <w:tcW w:w="3119" w:type="dxa"/>
            <w:shd w:val="clear" w:color="auto" w:fill="auto"/>
            <w:vAlign w:val="center"/>
          </w:tcPr>
          <w:p w14:paraId="7045D3EB" w14:textId="77777777" w:rsidR="005419AC" w:rsidRPr="00A62DA8" w:rsidRDefault="005419AC" w:rsidP="00623C18">
            <w:pPr>
              <w:keepLines/>
              <w:tabs>
                <w:tab w:val="left" w:pos="1152"/>
              </w:tabs>
              <w:spacing w:before="80" w:after="80"/>
              <w:rPr>
                <w:bCs/>
              </w:rPr>
            </w:pPr>
            <w:r w:rsidRPr="00A62DA8">
              <w:rPr>
                <w:bCs/>
              </w:rPr>
              <w:t>Individuelle conducteur</w:t>
            </w:r>
          </w:p>
        </w:tc>
        <w:tc>
          <w:tcPr>
            <w:tcW w:w="5949" w:type="dxa"/>
            <w:shd w:val="clear" w:color="auto" w:fill="auto"/>
            <w:vAlign w:val="center"/>
          </w:tcPr>
          <w:p w14:paraId="41DFD73B" w14:textId="77777777" w:rsidR="005419AC" w:rsidRPr="00A62DA8" w:rsidRDefault="005419AC" w:rsidP="00623C18">
            <w:pPr>
              <w:keepLines/>
              <w:spacing w:before="80" w:after="80"/>
              <w:jc w:val="center"/>
              <w:rPr>
                <w:bCs/>
              </w:rPr>
            </w:pPr>
            <w:r w:rsidRPr="00A62DA8">
              <w:rPr>
                <w:bCs/>
              </w:rPr>
              <w:t>Tous sauf remorques</w:t>
            </w:r>
          </w:p>
        </w:tc>
      </w:tr>
      <w:tr w:rsidR="005419AC" w:rsidRPr="00A62DA8" w14:paraId="584007C0" w14:textId="77777777" w:rsidTr="00623C18">
        <w:tc>
          <w:tcPr>
            <w:tcW w:w="3119" w:type="dxa"/>
            <w:shd w:val="clear" w:color="auto" w:fill="auto"/>
            <w:vAlign w:val="center"/>
          </w:tcPr>
          <w:p w14:paraId="0DA82BE2" w14:textId="77777777" w:rsidR="005419AC" w:rsidRPr="00A62DA8" w:rsidRDefault="005419AC" w:rsidP="00623C18">
            <w:pPr>
              <w:keepLines/>
              <w:tabs>
                <w:tab w:val="left" w:pos="1152"/>
              </w:tabs>
              <w:spacing w:before="80" w:after="80"/>
              <w:rPr>
                <w:bCs/>
              </w:rPr>
            </w:pPr>
            <w:r w:rsidRPr="00A62DA8">
              <w:rPr>
                <w:bCs/>
              </w:rPr>
              <w:t>Vol</w:t>
            </w:r>
          </w:p>
        </w:tc>
        <w:tc>
          <w:tcPr>
            <w:tcW w:w="5949" w:type="dxa"/>
            <w:shd w:val="clear" w:color="auto" w:fill="auto"/>
            <w:vAlign w:val="center"/>
          </w:tcPr>
          <w:p w14:paraId="07A8227F"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6A915A27" w14:textId="77777777" w:rsidTr="00623C18">
        <w:tc>
          <w:tcPr>
            <w:tcW w:w="3119" w:type="dxa"/>
            <w:shd w:val="clear" w:color="auto" w:fill="auto"/>
            <w:vAlign w:val="center"/>
          </w:tcPr>
          <w:p w14:paraId="2B7631A2" w14:textId="77777777" w:rsidR="005419AC" w:rsidRPr="00A62DA8" w:rsidRDefault="005419AC" w:rsidP="00623C18">
            <w:pPr>
              <w:keepLines/>
              <w:tabs>
                <w:tab w:val="left" w:pos="1152"/>
              </w:tabs>
              <w:spacing w:before="80" w:after="80"/>
              <w:rPr>
                <w:bCs/>
              </w:rPr>
            </w:pPr>
            <w:r w:rsidRPr="00A62DA8">
              <w:rPr>
                <w:bCs/>
              </w:rPr>
              <w:t>Incendie</w:t>
            </w:r>
          </w:p>
        </w:tc>
        <w:tc>
          <w:tcPr>
            <w:tcW w:w="5949" w:type="dxa"/>
            <w:shd w:val="clear" w:color="auto" w:fill="auto"/>
            <w:vAlign w:val="center"/>
          </w:tcPr>
          <w:p w14:paraId="705AE85E"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2E7D41E5" w14:textId="77777777" w:rsidTr="00623C18">
        <w:tc>
          <w:tcPr>
            <w:tcW w:w="3119" w:type="dxa"/>
            <w:shd w:val="clear" w:color="auto" w:fill="auto"/>
            <w:vAlign w:val="center"/>
          </w:tcPr>
          <w:p w14:paraId="653C7BAF" w14:textId="77777777" w:rsidR="005419AC" w:rsidRPr="00A62DA8" w:rsidRDefault="005419AC" w:rsidP="00623C18">
            <w:pPr>
              <w:keepLines/>
              <w:tabs>
                <w:tab w:val="left" w:pos="1152"/>
              </w:tabs>
              <w:spacing w:before="80" w:after="80"/>
              <w:rPr>
                <w:bCs/>
              </w:rPr>
            </w:pPr>
            <w:r w:rsidRPr="00A62DA8">
              <w:rPr>
                <w:bCs/>
              </w:rPr>
              <w:t>Vandalisme</w:t>
            </w:r>
          </w:p>
        </w:tc>
        <w:tc>
          <w:tcPr>
            <w:tcW w:w="5949" w:type="dxa"/>
            <w:shd w:val="clear" w:color="auto" w:fill="auto"/>
            <w:vAlign w:val="center"/>
          </w:tcPr>
          <w:p w14:paraId="5C61C988"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494C994B" w14:textId="77777777" w:rsidTr="00623C18">
        <w:trPr>
          <w:trHeight w:val="78"/>
        </w:trPr>
        <w:tc>
          <w:tcPr>
            <w:tcW w:w="3119" w:type="dxa"/>
            <w:shd w:val="clear" w:color="auto" w:fill="auto"/>
            <w:vAlign w:val="center"/>
          </w:tcPr>
          <w:p w14:paraId="1655BFB7" w14:textId="77777777" w:rsidR="005419AC" w:rsidRPr="00A62DA8" w:rsidRDefault="005419AC" w:rsidP="00623C18">
            <w:pPr>
              <w:keepLines/>
              <w:tabs>
                <w:tab w:val="left" w:pos="1152"/>
              </w:tabs>
              <w:spacing w:before="80" w:after="80"/>
              <w:rPr>
                <w:bCs/>
              </w:rPr>
            </w:pPr>
            <w:r w:rsidRPr="00A62DA8">
              <w:rPr>
                <w:bCs/>
              </w:rPr>
              <w:t>Attentat</w:t>
            </w:r>
          </w:p>
        </w:tc>
        <w:tc>
          <w:tcPr>
            <w:tcW w:w="5949" w:type="dxa"/>
            <w:shd w:val="clear" w:color="auto" w:fill="auto"/>
            <w:vAlign w:val="center"/>
          </w:tcPr>
          <w:p w14:paraId="72A89AEE"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7F51D593" w14:textId="77777777" w:rsidTr="00623C18">
        <w:trPr>
          <w:trHeight w:val="214"/>
        </w:trPr>
        <w:tc>
          <w:tcPr>
            <w:tcW w:w="3119" w:type="dxa"/>
            <w:shd w:val="clear" w:color="auto" w:fill="auto"/>
            <w:vAlign w:val="center"/>
          </w:tcPr>
          <w:p w14:paraId="1AA19D67" w14:textId="77777777" w:rsidR="005419AC" w:rsidRPr="00A62DA8" w:rsidRDefault="005419AC" w:rsidP="00623C18">
            <w:pPr>
              <w:keepLines/>
              <w:tabs>
                <w:tab w:val="left" w:pos="1152"/>
              </w:tabs>
              <w:spacing w:before="80" w:after="80"/>
              <w:rPr>
                <w:bCs/>
              </w:rPr>
            </w:pPr>
            <w:r w:rsidRPr="00A62DA8">
              <w:rPr>
                <w:bCs/>
              </w:rPr>
              <w:t>Forces de la nature</w:t>
            </w:r>
          </w:p>
        </w:tc>
        <w:tc>
          <w:tcPr>
            <w:tcW w:w="5949" w:type="dxa"/>
            <w:shd w:val="clear" w:color="auto" w:fill="auto"/>
            <w:vAlign w:val="center"/>
          </w:tcPr>
          <w:p w14:paraId="45203303"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5E1133B6" w14:textId="77777777" w:rsidTr="00623C18">
        <w:trPr>
          <w:trHeight w:val="70"/>
        </w:trPr>
        <w:tc>
          <w:tcPr>
            <w:tcW w:w="3119" w:type="dxa"/>
            <w:shd w:val="clear" w:color="auto" w:fill="auto"/>
            <w:vAlign w:val="center"/>
          </w:tcPr>
          <w:p w14:paraId="017B604B" w14:textId="77777777" w:rsidR="005419AC" w:rsidRPr="00A62DA8" w:rsidRDefault="005419AC" w:rsidP="00623C18">
            <w:pPr>
              <w:keepLines/>
              <w:tabs>
                <w:tab w:val="left" w:pos="1152"/>
              </w:tabs>
              <w:spacing w:before="80" w:after="80"/>
              <w:rPr>
                <w:bCs/>
              </w:rPr>
            </w:pPr>
            <w:r w:rsidRPr="00A62DA8">
              <w:rPr>
                <w:bCs/>
              </w:rPr>
              <w:t>Bris de glaces</w:t>
            </w:r>
          </w:p>
        </w:tc>
        <w:tc>
          <w:tcPr>
            <w:tcW w:w="5949" w:type="dxa"/>
            <w:shd w:val="clear" w:color="auto" w:fill="auto"/>
            <w:vAlign w:val="center"/>
          </w:tcPr>
          <w:p w14:paraId="7529C255" w14:textId="77777777" w:rsidR="005419AC" w:rsidRPr="00A62DA8" w:rsidRDefault="005419AC" w:rsidP="00623C18">
            <w:pPr>
              <w:keepLines/>
              <w:spacing w:before="80" w:after="80"/>
              <w:jc w:val="center"/>
              <w:rPr>
                <w:bCs/>
              </w:rPr>
            </w:pPr>
            <w:r w:rsidRPr="00A62DA8">
              <w:rPr>
                <w:bCs/>
              </w:rPr>
              <w:t>Tous</w:t>
            </w:r>
          </w:p>
        </w:tc>
      </w:tr>
      <w:tr w:rsidR="005419AC" w:rsidRPr="00A62DA8" w14:paraId="43CC510C" w14:textId="77777777" w:rsidTr="00DD62AF">
        <w:trPr>
          <w:trHeight w:val="57"/>
        </w:trPr>
        <w:tc>
          <w:tcPr>
            <w:tcW w:w="3119" w:type="dxa"/>
            <w:shd w:val="clear" w:color="auto" w:fill="auto"/>
            <w:vAlign w:val="center"/>
          </w:tcPr>
          <w:p w14:paraId="54F9A3A9" w14:textId="7F220787" w:rsidR="005419AC" w:rsidRPr="00A62DA8" w:rsidRDefault="00623C18" w:rsidP="00DD62AF">
            <w:pPr>
              <w:keepLines/>
            </w:pPr>
            <w:r w:rsidRPr="00A62DA8">
              <w:t>D</w:t>
            </w:r>
            <w:r w:rsidR="005419AC" w:rsidRPr="00A62DA8">
              <w:t>ommages accidentels</w:t>
            </w:r>
          </w:p>
        </w:tc>
        <w:tc>
          <w:tcPr>
            <w:tcW w:w="5949" w:type="dxa"/>
            <w:shd w:val="clear" w:color="auto" w:fill="auto"/>
            <w:vAlign w:val="center"/>
          </w:tcPr>
          <w:p w14:paraId="3A62961E" w14:textId="4627FE20" w:rsidR="005419AC" w:rsidRPr="00A62DA8" w:rsidRDefault="005419AC" w:rsidP="00DD62AF">
            <w:pPr>
              <w:keepLines/>
              <w:tabs>
                <w:tab w:val="num" w:pos="1807"/>
              </w:tabs>
              <w:jc w:val="center"/>
              <w:rPr>
                <w:bCs/>
              </w:rPr>
            </w:pPr>
            <w:r w:rsidRPr="00A62DA8">
              <w:rPr>
                <w:bCs/>
              </w:rPr>
              <w:t xml:space="preserve">Tous </w:t>
            </w:r>
            <w:r w:rsidR="00623C18" w:rsidRPr="00A62DA8">
              <w:rPr>
                <w:bCs/>
              </w:rPr>
              <w:t xml:space="preserve">les véhicules </w:t>
            </w:r>
            <w:r w:rsidR="00E85EB1" w:rsidRPr="00A62DA8">
              <w:rPr>
                <w:bCs/>
              </w:rPr>
              <w:t xml:space="preserve">de tourisme de moins de 3,5T, utilitaire et engins légers </w:t>
            </w:r>
            <w:r w:rsidR="00522EA2" w:rsidRPr="00A62DA8">
              <w:rPr>
                <w:bCs/>
              </w:rPr>
              <w:t xml:space="preserve">de moins de 1,5 T, et </w:t>
            </w:r>
            <w:r w:rsidR="00E85EB1" w:rsidRPr="00A62DA8">
              <w:rPr>
                <w:bCs/>
              </w:rPr>
              <w:t>de</w:t>
            </w:r>
            <w:r w:rsidR="00623C18" w:rsidRPr="00A62DA8">
              <w:rPr>
                <w:bCs/>
              </w:rPr>
              <w:t xml:space="preserve"> moins de </w:t>
            </w:r>
            <w:r w:rsidR="00E85EB1" w:rsidRPr="00A62DA8">
              <w:rPr>
                <w:bCs/>
              </w:rPr>
              <w:t>5</w:t>
            </w:r>
            <w:r w:rsidR="00623C18" w:rsidRPr="00A62DA8">
              <w:rPr>
                <w:bCs/>
              </w:rPr>
              <w:t xml:space="preserve"> ans</w:t>
            </w:r>
          </w:p>
          <w:p w14:paraId="6BE977F7" w14:textId="4099FD98" w:rsidR="00E85EB1" w:rsidRPr="00A62DA8" w:rsidRDefault="00E85EB1" w:rsidP="00DD62AF">
            <w:pPr>
              <w:keepLines/>
              <w:tabs>
                <w:tab w:val="num" w:pos="1807"/>
              </w:tabs>
              <w:jc w:val="center"/>
              <w:rPr>
                <w:bCs/>
              </w:rPr>
            </w:pPr>
            <w:proofErr w:type="gramStart"/>
            <w:r w:rsidRPr="00A62DA8">
              <w:rPr>
                <w:bCs/>
              </w:rPr>
              <w:t>et</w:t>
            </w:r>
            <w:proofErr w:type="gramEnd"/>
          </w:p>
          <w:p w14:paraId="08085C5F" w14:textId="40317F6F" w:rsidR="00E85EB1" w:rsidRPr="00A62DA8" w:rsidRDefault="00E85EB1" w:rsidP="00DD62AF">
            <w:pPr>
              <w:keepLines/>
              <w:tabs>
                <w:tab w:val="num" w:pos="1807"/>
              </w:tabs>
              <w:jc w:val="center"/>
              <w:rPr>
                <w:bCs/>
              </w:rPr>
            </w:pPr>
            <w:r w:rsidRPr="00A62DA8">
              <w:rPr>
                <w:bCs/>
              </w:rPr>
              <w:t xml:space="preserve">Les poids lourds de + de 3,5 T et engins lourds </w:t>
            </w:r>
            <w:r w:rsidR="00522EA2" w:rsidRPr="00A62DA8">
              <w:rPr>
                <w:bCs/>
              </w:rPr>
              <w:t xml:space="preserve">de plus de 1,5 T, et </w:t>
            </w:r>
            <w:r w:rsidRPr="00A62DA8">
              <w:rPr>
                <w:bCs/>
              </w:rPr>
              <w:t>de moins de 8 ans</w:t>
            </w:r>
          </w:p>
        </w:tc>
      </w:tr>
      <w:tr w:rsidR="005419AC" w:rsidRPr="00A62DA8" w14:paraId="1D09F1F1" w14:textId="77777777" w:rsidTr="00623C18">
        <w:trPr>
          <w:trHeight w:val="81"/>
        </w:trPr>
        <w:tc>
          <w:tcPr>
            <w:tcW w:w="3119" w:type="dxa"/>
            <w:shd w:val="clear" w:color="auto" w:fill="auto"/>
            <w:vAlign w:val="center"/>
          </w:tcPr>
          <w:p w14:paraId="104E1D78" w14:textId="77777777" w:rsidR="005419AC" w:rsidRPr="00A62DA8" w:rsidRDefault="005419AC" w:rsidP="00623C18">
            <w:pPr>
              <w:keepLines/>
              <w:tabs>
                <w:tab w:val="left" w:pos="1152"/>
              </w:tabs>
              <w:spacing w:before="80" w:after="80"/>
              <w:rPr>
                <w:bCs/>
              </w:rPr>
            </w:pPr>
            <w:r w:rsidRPr="00A62DA8">
              <w:rPr>
                <w:bCs/>
              </w:rPr>
              <w:t>Contenu des véhicules</w:t>
            </w:r>
          </w:p>
        </w:tc>
        <w:tc>
          <w:tcPr>
            <w:tcW w:w="5949" w:type="dxa"/>
            <w:shd w:val="clear" w:color="auto" w:fill="auto"/>
            <w:vAlign w:val="center"/>
          </w:tcPr>
          <w:p w14:paraId="1FCD2B7C" w14:textId="77777777" w:rsidR="005419AC" w:rsidRPr="00A62DA8" w:rsidRDefault="005419AC" w:rsidP="00623C18">
            <w:pPr>
              <w:keepLines/>
              <w:tabs>
                <w:tab w:val="left" w:pos="1152"/>
              </w:tabs>
              <w:spacing w:before="80" w:after="80"/>
              <w:jc w:val="center"/>
              <w:rPr>
                <w:bCs/>
              </w:rPr>
            </w:pPr>
            <w:r w:rsidRPr="00A62DA8">
              <w:rPr>
                <w:bCs/>
              </w:rPr>
              <w:t>Tous sauf remorques</w:t>
            </w:r>
          </w:p>
        </w:tc>
      </w:tr>
      <w:tr w:rsidR="005419AC" w:rsidRPr="00A62DA8" w14:paraId="0A20FD68" w14:textId="77777777" w:rsidTr="00623C18">
        <w:tc>
          <w:tcPr>
            <w:tcW w:w="3119" w:type="dxa"/>
            <w:shd w:val="clear" w:color="auto" w:fill="auto"/>
            <w:vAlign w:val="center"/>
          </w:tcPr>
          <w:p w14:paraId="21935F61" w14:textId="77777777" w:rsidR="005419AC" w:rsidRPr="00A62DA8" w:rsidRDefault="005419AC" w:rsidP="00623C18">
            <w:pPr>
              <w:keepLines/>
              <w:tabs>
                <w:tab w:val="left" w:pos="1152"/>
              </w:tabs>
              <w:spacing w:before="80" w:after="80"/>
              <w:rPr>
                <w:bCs/>
              </w:rPr>
            </w:pPr>
            <w:r w:rsidRPr="00A62DA8">
              <w:rPr>
                <w:bCs/>
              </w:rPr>
              <w:t>Catastrophes naturelles</w:t>
            </w:r>
          </w:p>
        </w:tc>
        <w:tc>
          <w:tcPr>
            <w:tcW w:w="5949" w:type="dxa"/>
            <w:shd w:val="clear" w:color="auto" w:fill="auto"/>
            <w:vAlign w:val="center"/>
          </w:tcPr>
          <w:p w14:paraId="2DBEC1E3" w14:textId="77777777" w:rsidR="005419AC" w:rsidRPr="00A62DA8" w:rsidRDefault="005419AC" w:rsidP="00623C18">
            <w:pPr>
              <w:keepLines/>
              <w:tabs>
                <w:tab w:val="num" w:pos="1807"/>
              </w:tabs>
              <w:spacing w:before="80" w:after="80"/>
              <w:jc w:val="center"/>
              <w:rPr>
                <w:bCs/>
              </w:rPr>
            </w:pPr>
            <w:r w:rsidRPr="00A62DA8">
              <w:rPr>
                <w:bCs/>
              </w:rPr>
              <w:t>Tous</w:t>
            </w:r>
          </w:p>
        </w:tc>
      </w:tr>
      <w:tr w:rsidR="005419AC" w:rsidRPr="00A62DA8" w14:paraId="72C9D9CC" w14:textId="77777777" w:rsidTr="00D826F4">
        <w:trPr>
          <w:trHeight w:val="397"/>
        </w:trPr>
        <w:tc>
          <w:tcPr>
            <w:tcW w:w="3119" w:type="dxa"/>
            <w:shd w:val="clear" w:color="auto" w:fill="auto"/>
            <w:vAlign w:val="center"/>
          </w:tcPr>
          <w:p w14:paraId="2EA62D63" w14:textId="77777777" w:rsidR="005419AC" w:rsidRPr="00A62DA8" w:rsidRDefault="005419AC" w:rsidP="00623C18">
            <w:pPr>
              <w:keepLines/>
              <w:tabs>
                <w:tab w:val="left" w:pos="1152"/>
              </w:tabs>
              <w:rPr>
                <w:bCs/>
              </w:rPr>
            </w:pPr>
            <w:r w:rsidRPr="00A62DA8">
              <w:rPr>
                <w:bCs/>
              </w:rPr>
              <w:t>Assistance</w:t>
            </w:r>
          </w:p>
        </w:tc>
        <w:tc>
          <w:tcPr>
            <w:tcW w:w="5949" w:type="dxa"/>
            <w:shd w:val="clear" w:color="auto" w:fill="auto"/>
            <w:vAlign w:val="center"/>
          </w:tcPr>
          <w:p w14:paraId="3828080E" w14:textId="20289DA9" w:rsidR="005419AC" w:rsidRPr="00A62DA8" w:rsidRDefault="005419AC" w:rsidP="00623C18">
            <w:pPr>
              <w:keepLines/>
              <w:tabs>
                <w:tab w:val="left" w:pos="1152"/>
              </w:tabs>
              <w:jc w:val="center"/>
              <w:rPr>
                <w:bCs/>
              </w:rPr>
            </w:pPr>
            <w:r w:rsidRPr="00A62DA8">
              <w:rPr>
                <w:bCs/>
              </w:rPr>
              <w:t xml:space="preserve">Tous </w:t>
            </w:r>
          </w:p>
        </w:tc>
      </w:tr>
    </w:tbl>
    <w:p w14:paraId="1066D92E" w14:textId="77777777" w:rsidR="00522EA2" w:rsidRPr="00A62DA8" w:rsidRDefault="00522EA2">
      <w:pPr>
        <w:rPr>
          <w:b/>
          <w:szCs w:val="18"/>
          <w:u w:val="single"/>
        </w:rPr>
      </w:pPr>
      <w:r w:rsidRPr="00A62DA8">
        <w:rPr>
          <w:b/>
          <w:szCs w:val="18"/>
          <w:u w:val="single"/>
        </w:rPr>
        <w:br w:type="page"/>
      </w:r>
    </w:p>
    <w:p w14:paraId="417FACE8" w14:textId="46178C1C" w:rsidR="00522EA2" w:rsidRPr="00A62DA8" w:rsidRDefault="00522EA2" w:rsidP="00522EA2">
      <w:pPr>
        <w:keepLines/>
        <w:widowControl w:val="0"/>
        <w:spacing w:before="240" w:after="120"/>
        <w:jc w:val="both"/>
        <w:rPr>
          <w:b/>
          <w:szCs w:val="18"/>
          <w:u w:val="single"/>
        </w:rPr>
      </w:pPr>
      <w:r w:rsidRPr="00A62DA8">
        <w:rPr>
          <w:b/>
          <w:szCs w:val="18"/>
          <w:u w:val="single"/>
        </w:rPr>
        <w:lastRenderedPageBreak/>
        <w:fldChar w:fldCharType="begin"/>
      </w:r>
      <w:r w:rsidRPr="00A62DA8">
        <w:rPr>
          <w:b/>
          <w:szCs w:val="18"/>
          <w:u w:val="single"/>
        </w:rPr>
        <w:instrText>HYPERLINK "C:\\Users\\ro.houdayer\\AppData\\Roaming\\Visiativ\\MoovappsDocument\\AppData\\Local\\Temp\\7\\Dossier\\002-APP BASE VILLE CP AUTOMOBILE (aoo).doc" \l "Franchises"</w:instrText>
      </w:r>
      <w:r w:rsidRPr="00A62DA8">
        <w:rPr>
          <w:b/>
          <w:szCs w:val="18"/>
          <w:u w:val="single"/>
        </w:rPr>
      </w:r>
      <w:r w:rsidRPr="00A62DA8">
        <w:rPr>
          <w:b/>
          <w:szCs w:val="18"/>
          <w:u w:val="single"/>
        </w:rPr>
        <w:fldChar w:fldCharType="separate"/>
      </w:r>
      <w:r w:rsidRPr="00A62DA8">
        <w:rPr>
          <w:b/>
          <w:szCs w:val="18"/>
          <w:u w:val="single"/>
        </w:rPr>
        <w:t>Formules de franchises</w:t>
      </w:r>
      <w:r w:rsidRPr="00A62DA8">
        <w:rPr>
          <w:b/>
          <w:szCs w:val="18"/>
        </w:rPr>
        <w:t xml:space="preserve"> </w:t>
      </w:r>
    </w:p>
    <w:p w14:paraId="5A191134" w14:textId="77777777" w:rsidR="00522EA2" w:rsidRPr="00A62DA8" w:rsidRDefault="00522EA2" w:rsidP="00522EA2">
      <w:pPr>
        <w:keepLines/>
        <w:widowControl w:val="0"/>
        <w:spacing w:before="240" w:after="120"/>
        <w:jc w:val="both"/>
        <w:rPr>
          <w:b/>
          <w:szCs w:val="18"/>
        </w:rPr>
      </w:pPr>
      <w:r w:rsidRPr="00A62DA8">
        <w:rPr>
          <w:b/>
          <w:szCs w:val="18"/>
          <w:u w:val="single"/>
        </w:rPr>
        <w:fldChar w:fldCharType="end"/>
      </w:r>
      <w:r w:rsidRPr="00A62DA8">
        <w:rPr>
          <w:b/>
          <w:szCs w:val="18"/>
        </w:rPr>
        <w:t>Formule de franchise n° 1</w:t>
      </w:r>
    </w:p>
    <w:p w14:paraId="0EB5D854" w14:textId="77777777" w:rsidR="00522EA2" w:rsidRPr="00A62DA8" w:rsidRDefault="00522EA2" w:rsidP="00522EA2">
      <w:pPr>
        <w:keepNext/>
        <w:widowControl w:val="0"/>
        <w:jc w:val="both"/>
        <w:rPr>
          <w:iCs/>
          <w:szCs w:val="18"/>
        </w:rPr>
      </w:pPr>
      <w:r w:rsidRPr="00A62DA8">
        <w:rPr>
          <w:iCs/>
          <w:szCs w:val="18"/>
        </w:rPr>
        <w:t xml:space="preserve">Franchise </w:t>
      </w:r>
      <w:r w:rsidRPr="00A62DA8">
        <w:rPr>
          <w:b/>
          <w:bCs/>
          <w:iCs/>
          <w:szCs w:val="18"/>
        </w:rPr>
        <w:t>NEANT</w:t>
      </w:r>
      <w:r w:rsidRPr="00A62DA8">
        <w:rPr>
          <w:iCs/>
          <w:szCs w:val="18"/>
        </w:rPr>
        <w:t xml:space="preserve"> sauf vol, incendie, dommages accidentels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269"/>
      </w:tblGrid>
      <w:tr w:rsidR="00522EA2" w:rsidRPr="00A62DA8" w14:paraId="2E53ADB6" w14:textId="77777777" w:rsidTr="00E74B44">
        <w:tc>
          <w:tcPr>
            <w:tcW w:w="7792" w:type="dxa"/>
          </w:tcPr>
          <w:p w14:paraId="7138B939" w14:textId="77777777" w:rsidR="00522EA2" w:rsidRPr="00A62DA8" w:rsidRDefault="00522EA2" w:rsidP="00E74B44">
            <w:pPr>
              <w:keepNext/>
              <w:widowControl w:val="0"/>
              <w:jc w:val="both"/>
              <w:rPr>
                <w:i/>
                <w:iCs/>
                <w:szCs w:val="18"/>
              </w:rPr>
            </w:pPr>
            <w:r w:rsidRPr="00A62DA8">
              <w:rPr>
                <w:szCs w:val="18"/>
              </w:rPr>
              <w:t xml:space="preserve">Véhicules </w:t>
            </w:r>
            <w:r w:rsidRPr="00A62DA8">
              <w:rPr>
                <w:rFonts w:cs="Arial"/>
                <w:szCs w:val="22"/>
              </w:rPr>
              <w:t>≤</w:t>
            </w:r>
            <w:r w:rsidRPr="00A62DA8">
              <w:rPr>
                <w:szCs w:val="22"/>
              </w:rPr>
              <w:t xml:space="preserve"> à</w:t>
            </w:r>
            <w:r w:rsidRPr="00A62DA8">
              <w:rPr>
                <w:szCs w:val="18"/>
              </w:rPr>
              <w:t xml:space="preserve"> 3,5 T (sauf cyclos, engins de déplacement personnel motorisés et </w:t>
            </w:r>
            <w:proofErr w:type="spellStart"/>
            <w:r w:rsidRPr="00A62DA8">
              <w:rPr>
                <w:szCs w:val="18"/>
              </w:rPr>
              <w:t>cyclomobiles</w:t>
            </w:r>
            <w:proofErr w:type="spellEnd"/>
            <w:r w:rsidRPr="00A62DA8">
              <w:rPr>
                <w:szCs w:val="18"/>
              </w:rPr>
              <w:t xml:space="preserve"> légers) :</w:t>
            </w:r>
          </w:p>
        </w:tc>
        <w:tc>
          <w:tcPr>
            <w:tcW w:w="1269" w:type="dxa"/>
          </w:tcPr>
          <w:p w14:paraId="2826AE14" w14:textId="77777777" w:rsidR="00522EA2" w:rsidRPr="00A62DA8" w:rsidRDefault="00522EA2" w:rsidP="00E74B44">
            <w:pPr>
              <w:keepNext/>
              <w:widowControl w:val="0"/>
              <w:ind w:right="235"/>
              <w:jc w:val="right"/>
              <w:rPr>
                <w:b/>
                <w:bCs/>
                <w:szCs w:val="18"/>
              </w:rPr>
            </w:pPr>
          </w:p>
          <w:p w14:paraId="6EF0FE2B" w14:textId="77777777" w:rsidR="00522EA2" w:rsidRPr="00A62DA8" w:rsidRDefault="00522EA2" w:rsidP="00E74B44">
            <w:pPr>
              <w:keepNext/>
              <w:widowControl w:val="0"/>
              <w:ind w:right="235"/>
              <w:jc w:val="right"/>
              <w:rPr>
                <w:b/>
                <w:bCs/>
                <w:szCs w:val="18"/>
              </w:rPr>
            </w:pPr>
            <w:r w:rsidRPr="00A62DA8">
              <w:rPr>
                <w:b/>
                <w:bCs/>
                <w:szCs w:val="18"/>
              </w:rPr>
              <w:t>500 €</w:t>
            </w:r>
          </w:p>
        </w:tc>
      </w:tr>
      <w:tr w:rsidR="00522EA2" w:rsidRPr="00A62DA8" w14:paraId="4F175F59" w14:textId="77777777" w:rsidTr="00E74B44">
        <w:tc>
          <w:tcPr>
            <w:tcW w:w="7792" w:type="dxa"/>
          </w:tcPr>
          <w:p w14:paraId="5B3BDCC8" w14:textId="77777777" w:rsidR="00522EA2" w:rsidRPr="00A62DA8" w:rsidRDefault="00522EA2" w:rsidP="00E74B44">
            <w:pPr>
              <w:keepNext/>
              <w:widowControl w:val="0"/>
              <w:jc w:val="both"/>
              <w:rPr>
                <w:i/>
                <w:iCs/>
                <w:szCs w:val="18"/>
              </w:rPr>
            </w:pPr>
            <w:r w:rsidRPr="00A62DA8">
              <w:rPr>
                <w:szCs w:val="18"/>
              </w:rPr>
              <w:t>Véhicules de + 3,5 T :</w:t>
            </w:r>
          </w:p>
        </w:tc>
        <w:tc>
          <w:tcPr>
            <w:tcW w:w="1269" w:type="dxa"/>
          </w:tcPr>
          <w:p w14:paraId="2291D14E" w14:textId="77777777" w:rsidR="00522EA2" w:rsidRPr="00A62DA8" w:rsidRDefault="00522EA2" w:rsidP="00E74B44">
            <w:pPr>
              <w:keepNext/>
              <w:widowControl w:val="0"/>
              <w:ind w:right="235"/>
              <w:jc w:val="right"/>
              <w:rPr>
                <w:b/>
                <w:bCs/>
                <w:szCs w:val="18"/>
              </w:rPr>
            </w:pPr>
            <w:r w:rsidRPr="00A62DA8">
              <w:rPr>
                <w:b/>
                <w:bCs/>
                <w:szCs w:val="18"/>
              </w:rPr>
              <w:t>800 €</w:t>
            </w:r>
          </w:p>
        </w:tc>
      </w:tr>
      <w:tr w:rsidR="00522EA2" w:rsidRPr="00A62DA8" w14:paraId="740916FF" w14:textId="77777777" w:rsidTr="00E74B44">
        <w:tc>
          <w:tcPr>
            <w:tcW w:w="7792" w:type="dxa"/>
          </w:tcPr>
          <w:p w14:paraId="4EB1B425" w14:textId="77777777" w:rsidR="00522EA2" w:rsidRPr="00A62DA8" w:rsidRDefault="00522EA2" w:rsidP="00E74B44">
            <w:pPr>
              <w:keepNext/>
              <w:widowControl w:val="0"/>
              <w:jc w:val="both"/>
              <w:rPr>
                <w:i/>
                <w:iCs/>
                <w:szCs w:val="18"/>
              </w:rPr>
            </w:pPr>
            <w:r w:rsidRPr="00A62DA8">
              <w:rPr>
                <w:szCs w:val="18"/>
              </w:rPr>
              <w:t xml:space="preserve">Cyclos, engins de déplacement personnel motorisés et </w:t>
            </w:r>
            <w:proofErr w:type="spellStart"/>
            <w:r w:rsidRPr="00A62DA8">
              <w:rPr>
                <w:szCs w:val="18"/>
              </w:rPr>
              <w:t>cyclomobiles</w:t>
            </w:r>
            <w:proofErr w:type="spellEnd"/>
            <w:r w:rsidRPr="00A62DA8">
              <w:rPr>
                <w:szCs w:val="18"/>
              </w:rPr>
              <w:t xml:space="preserve"> légers :</w:t>
            </w:r>
          </w:p>
        </w:tc>
        <w:tc>
          <w:tcPr>
            <w:tcW w:w="1269" w:type="dxa"/>
          </w:tcPr>
          <w:p w14:paraId="1258CEFA" w14:textId="77777777" w:rsidR="00522EA2" w:rsidRPr="00A62DA8" w:rsidRDefault="00522EA2" w:rsidP="00E74B44">
            <w:pPr>
              <w:keepNext/>
              <w:widowControl w:val="0"/>
              <w:ind w:right="235"/>
              <w:jc w:val="right"/>
              <w:rPr>
                <w:b/>
                <w:bCs/>
                <w:szCs w:val="18"/>
              </w:rPr>
            </w:pPr>
            <w:r w:rsidRPr="00A62DA8">
              <w:rPr>
                <w:b/>
                <w:bCs/>
                <w:szCs w:val="18"/>
              </w:rPr>
              <w:t>75 €</w:t>
            </w:r>
          </w:p>
        </w:tc>
      </w:tr>
    </w:tbl>
    <w:p w14:paraId="1BC42E19" w14:textId="77777777" w:rsidR="00522EA2" w:rsidRPr="00A62DA8" w:rsidRDefault="00522EA2" w:rsidP="00522EA2">
      <w:pPr>
        <w:keepNext/>
        <w:widowControl w:val="0"/>
        <w:tabs>
          <w:tab w:val="left" w:pos="284"/>
          <w:tab w:val="right" w:pos="8647"/>
        </w:tabs>
        <w:spacing w:after="240"/>
        <w:jc w:val="both"/>
        <w:rPr>
          <w:b/>
          <w:szCs w:val="18"/>
        </w:rPr>
      </w:pPr>
      <w:r w:rsidRPr="00A62DA8">
        <w:rPr>
          <w:szCs w:val="18"/>
        </w:rPr>
        <w:t xml:space="preserve">Franchise maximum par événement : </w:t>
      </w:r>
      <w:r w:rsidRPr="00A62DA8">
        <w:rPr>
          <w:b/>
          <w:szCs w:val="18"/>
        </w:rPr>
        <w:t>2 000 €</w:t>
      </w:r>
    </w:p>
    <w:p w14:paraId="5029397E" w14:textId="77777777" w:rsidR="00522EA2" w:rsidRPr="00A62DA8" w:rsidRDefault="00522EA2" w:rsidP="00522EA2">
      <w:pPr>
        <w:keepNext/>
        <w:keepLines/>
        <w:widowControl w:val="0"/>
        <w:spacing w:before="240" w:after="120"/>
        <w:jc w:val="both"/>
        <w:rPr>
          <w:iCs/>
          <w:szCs w:val="18"/>
        </w:rPr>
      </w:pPr>
      <w:r w:rsidRPr="00A62DA8">
        <w:rPr>
          <w:b/>
          <w:szCs w:val="18"/>
        </w:rPr>
        <w:t>Formule de franchise n° 2</w:t>
      </w:r>
    </w:p>
    <w:p w14:paraId="588F6A64" w14:textId="77777777" w:rsidR="00522EA2" w:rsidRPr="00A62DA8" w:rsidRDefault="00522EA2" w:rsidP="00522EA2">
      <w:pPr>
        <w:keepNext/>
        <w:widowControl w:val="0"/>
        <w:jc w:val="both"/>
        <w:rPr>
          <w:iCs/>
          <w:szCs w:val="18"/>
        </w:rPr>
      </w:pPr>
      <w:r w:rsidRPr="00A62DA8">
        <w:rPr>
          <w:iCs/>
          <w:szCs w:val="18"/>
        </w:rPr>
        <w:t xml:space="preserve">Franchise </w:t>
      </w:r>
      <w:r w:rsidRPr="00A62DA8">
        <w:rPr>
          <w:b/>
          <w:bCs/>
          <w:iCs/>
          <w:szCs w:val="18"/>
        </w:rPr>
        <w:t>NEANT</w:t>
      </w:r>
      <w:r w:rsidRPr="00A62DA8">
        <w:rPr>
          <w:iCs/>
          <w:szCs w:val="18"/>
        </w:rPr>
        <w:t xml:space="preserve"> sauf vol, incendie, dommages accidentels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1269"/>
      </w:tblGrid>
      <w:tr w:rsidR="00522EA2" w:rsidRPr="00A62DA8" w14:paraId="17B89640" w14:textId="77777777" w:rsidTr="00E74B44">
        <w:tc>
          <w:tcPr>
            <w:tcW w:w="7792" w:type="dxa"/>
          </w:tcPr>
          <w:p w14:paraId="10F17372" w14:textId="77777777" w:rsidR="00522EA2" w:rsidRPr="00A62DA8" w:rsidRDefault="00522EA2" w:rsidP="00E74B44">
            <w:pPr>
              <w:keepNext/>
              <w:widowControl w:val="0"/>
              <w:jc w:val="both"/>
              <w:rPr>
                <w:i/>
                <w:iCs/>
                <w:szCs w:val="18"/>
              </w:rPr>
            </w:pPr>
            <w:r w:rsidRPr="00A62DA8">
              <w:rPr>
                <w:szCs w:val="18"/>
              </w:rPr>
              <w:t xml:space="preserve">Véhicules </w:t>
            </w:r>
            <w:r w:rsidRPr="00A62DA8">
              <w:rPr>
                <w:rFonts w:cs="Arial"/>
                <w:szCs w:val="22"/>
              </w:rPr>
              <w:t>≤</w:t>
            </w:r>
            <w:r w:rsidRPr="00A62DA8">
              <w:rPr>
                <w:szCs w:val="22"/>
              </w:rPr>
              <w:t xml:space="preserve"> à</w:t>
            </w:r>
            <w:r w:rsidRPr="00A62DA8">
              <w:rPr>
                <w:szCs w:val="18"/>
              </w:rPr>
              <w:t xml:space="preserve"> 3,5 T (sauf cyclos, engins de déplacement personnel motorisés et </w:t>
            </w:r>
            <w:proofErr w:type="spellStart"/>
            <w:r w:rsidRPr="00A62DA8">
              <w:rPr>
                <w:szCs w:val="18"/>
              </w:rPr>
              <w:t>cyclomobiles</w:t>
            </w:r>
            <w:proofErr w:type="spellEnd"/>
            <w:r w:rsidRPr="00A62DA8">
              <w:rPr>
                <w:szCs w:val="18"/>
              </w:rPr>
              <w:t xml:space="preserve"> légers) :</w:t>
            </w:r>
          </w:p>
        </w:tc>
        <w:tc>
          <w:tcPr>
            <w:tcW w:w="1269" w:type="dxa"/>
          </w:tcPr>
          <w:p w14:paraId="19E68C39" w14:textId="77777777" w:rsidR="00522EA2" w:rsidRPr="00A62DA8" w:rsidRDefault="00522EA2" w:rsidP="00E74B44">
            <w:pPr>
              <w:keepNext/>
              <w:widowControl w:val="0"/>
              <w:ind w:right="235"/>
              <w:jc w:val="right"/>
              <w:rPr>
                <w:b/>
                <w:bCs/>
                <w:szCs w:val="18"/>
              </w:rPr>
            </w:pPr>
          </w:p>
          <w:p w14:paraId="3C9E15D6" w14:textId="77777777" w:rsidR="00522EA2" w:rsidRPr="00A62DA8" w:rsidRDefault="00522EA2" w:rsidP="00E74B44">
            <w:pPr>
              <w:keepNext/>
              <w:widowControl w:val="0"/>
              <w:ind w:right="235"/>
              <w:jc w:val="right"/>
              <w:rPr>
                <w:b/>
                <w:bCs/>
                <w:szCs w:val="18"/>
              </w:rPr>
            </w:pPr>
            <w:r w:rsidRPr="00A62DA8">
              <w:rPr>
                <w:b/>
                <w:bCs/>
                <w:szCs w:val="18"/>
              </w:rPr>
              <w:t>800 €</w:t>
            </w:r>
          </w:p>
        </w:tc>
      </w:tr>
      <w:tr w:rsidR="00522EA2" w:rsidRPr="00A62DA8" w14:paraId="7EDFCCAA" w14:textId="77777777" w:rsidTr="00E74B44">
        <w:tc>
          <w:tcPr>
            <w:tcW w:w="7792" w:type="dxa"/>
          </w:tcPr>
          <w:p w14:paraId="1F68D11F" w14:textId="77777777" w:rsidR="00522EA2" w:rsidRPr="00A62DA8" w:rsidRDefault="00522EA2" w:rsidP="00E74B44">
            <w:pPr>
              <w:keepNext/>
              <w:widowControl w:val="0"/>
              <w:jc w:val="both"/>
              <w:rPr>
                <w:i/>
                <w:iCs/>
                <w:szCs w:val="18"/>
              </w:rPr>
            </w:pPr>
            <w:r w:rsidRPr="00A62DA8">
              <w:rPr>
                <w:szCs w:val="18"/>
              </w:rPr>
              <w:t>Véhicules de + 3,5 T :</w:t>
            </w:r>
          </w:p>
        </w:tc>
        <w:tc>
          <w:tcPr>
            <w:tcW w:w="1269" w:type="dxa"/>
          </w:tcPr>
          <w:p w14:paraId="132B4AC3" w14:textId="77777777" w:rsidR="00522EA2" w:rsidRPr="00A62DA8" w:rsidRDefault="00522EA2" w:rsidP="00E74B44">
            <w:pPr>
              <w:keepNext/>
              <w:widowControl w:val="0"/>
              <w:ind w:right="235"/>
              <w:jc w:val="right"/>
              <w:rPr>
                <w:b/>
                <w:bCs/>
                <w:szCs w:val="18"/>
              </w:rPr>
            </w:pPr>
            <w:r w:rsidRPr="00A62DA8">
              <w:rPr>
                <w:b/>
                <w:bCs/>
                <w:szCs w:val="18"/>
              </w:rPr>
              <w:t xml:space="preserve"> 1 500 €</w:t>
            </w:r>
          </w:p>
        </w:tc>
      </w:tr>
      <w:tr w:rsidR="00522EA2" w:rsidRPr="00A62DA8" w14:paraId="39EFA6B9" w14:textId="77777777" w:rsidTr="00E74B44">
        <w:tc>
          <w:tcPr>
            <w:tcW w:w="7792" w:type="dxa"/>
          </w:tcPr>
          <w:p w14:paraId="6ABB8DF1" w14:textId="77777777" w:rsidR="00522EA2" w:rsidRPr="00A62DA8" w:rsidRDefault="00522EA2" w:rsidP="00E74B44">
            <w:pPr>
              <w:keepNext/>
              <w:widowControl w:val="0"/>
              <w:jc w:val="both"/>
              <w:rPr>
                <w:i/>
                <w:iCs/>
                <w:szCs w:val="18"/>
              </w:rPr>
            </w:pPr>
            <w:r w:rsidRPr="00A62DA8">
              <w:rPr>
                <w:szCs w:val="18"/>
              </w:rPr>
              <w:t xml:space="preserve">Cyclos, engins de déplacement personnel motorisés et </w:t>
            </w:r>
            <w:proofErr w:type="spellStart"/>
            <w:r w:rsidRPr="00A62DA8">
              <w:rPr>
                <w:szCs w:val="18"/>
              </w:rPr>
              <w:t>cyclomobiles</w:t>
            </w:r>
            <w:proofErr w:type="spellEnd"/>
            <w:r w:rsidRPr="00A62DA8">
              <w:rPr>
                <w:szCs w:val="18"/>
              </w:rPr>
              <w:t xml:space="preserve"> légers :</w:t>
            </w:r>
          </w:p>
        </w:tc>
        <w:tc>
          <w:tcPr>
            <w:tcW w:w="1269" w:type="dxa"/>
          </w:tcPr>
          <w:p w14:paraId="38413DE1" w14:textId="77777777" w:rsidR="00522EA2" w:rsidRPr="00A62DA8" w:rsidRDefault="00522EA2" w:rsidP="00E74B44">
            <w:pPr>
              <w:keepNext/>
              <w:widowControl w:val="0"/>
              <w:ind w:right="235"/>
              <w:jc w:val="right"/>
              <w:rPr>
                <w:b/>
                <w:bCs/>
                <w:szCs w:val="18"/>
              </w:rPr>
            </w:pPr>
            <w:r w:rsidRPr="00A62DA8">
              <w:rPr>
                <w:b/>
                <w:bCs/>
                <w:szCs w:val="18"/>
              </w:rPr>
              <w:t>75 €</w:t>
            </w:r>
          </w:p>
        </w:tc>
      </w:tr>
    </w:tbl>
    <w:p w14:paraId="39DBD3B6" w14:textId="77777777" w:rsidR="00522EA2" w:rsidRPr="00A62DA8" w:rsidRDefault="00522EA2" w:rsidP="00522EA2">
      <w:pPr>
        <w:keepNext/>
        <w:widowControl w:val="0"/>
        <w:tabs>
          <w:tab w:val="left" w:pos="284"/>
          <w:tab w:val="right" w:pos="8647"/>
        </w:tabs>
        <w:spacing w:after="240"/>
        <w:jc w:val="both"/>
        <w:rPr>
          <w:b/>
          <w:szCs w:val="18"/>
        </w:rPr>
      </w:pPr>
      <w:r w:rsidRPr="00A62DA8">
        <w:rPr>
          <w:szCs w:val="18"/>
        </w:rPr>
        <w:t xml:space="preserve">Franchise maximum par événement : </w:t>
      </w:r>
      <w:r w:rsidRPr="00A62DA8">
        <w:rPr>
          <w:b/>
          <w:szCs w:val="18"/>
        </w:rPr>
        <w:t>4 000 €</w:t>
      </w:r>
    </w:p>
    <w:tbl>
      <w:tblPr>
        <w:tblW w:w="9072" w:type="dxa"/>
        <w:tblBorders>
          <w:top w:val="single" w:sz="2" w:space="0" w:color="A2C037"/>
          <w:left w:val="single" w:sz="2" w:space="0" w:color="A2C037"/>
          <w:bottom w:val="single" w:sz="2" w:space="0" w:color="A2C037"/>
          <w:right w:val="single" w:sz="2" w:space="0" w:color="A2C037"/>
          <w:insideH w:val="single" w:sz="2" w:space="0" w:color="A2C037"/>
          <w:insideV w:val="single" w:sz="2" w:space="0" w:color="A2C037"/>
        </w:tblBorders>
        <w:tblLayout w:type="fixed"/>
        <w:tblCellMar>
          <w:left w:w="71" w:type="dxa"/>
          <w:right w:w="71" w:type="dxa"/>
        </w:tblCellMar>
        <w:tblLook w:val="0000" w:firstRow="0" w:lastRow="0" w:firstColumn="0" w:lastColumn="0" w:noHBand="0" w:noVBand="0"/>
      </w:tblPr>
      <w:tblGrid>
        <w:gridCol w:w="3685"/>
        <w:gridCol w:w="2694"/>
        <w:gridCol w:w="2693"/>
      </w:tblGrid>
      <w:tr w:rsidR="00522EA2" w:rsidRPr="00A62DA8" w14:paraId="3AEFC68C" w14:textId="77777777" w:rsidTr="00E74B44">
        <w:trPr>
          <w:trHeight w:val="691"/>
        </w:trPr>
        <w:tc>
          <w:tcPr>
            <w:tcW w:w="3685" w:type="dxa"/>
            <w:tcBorders>
              <w:top w:val="nil"/>
              <w:left w:val="nil"/>
              <w:bottom w:val="single" w:sz="18" w:space="0" w:color="A2C037"/>
              <w:right w:val="single" w:sz="18" w:space="0" w:color="A2C037"/>
            </w:tcBorders>
            <w:shd w:val="clear" w:color="auto" w:fill="auto"/>
            <w:vAlign w:val="center"/>
          </w:tcPr>
          <w:p w14:paraId="402A90C5" w14:textId="77777777" w:rsidR="00522EA2" w:rsidRPr="00A62DA8" w:rsidRDefault="00522EA2" w:rsidP="00E74B44">
            <w:pPr>
              <w:widowControl w:val="0"/>
              <w:numPr>
                <w:ilvl w:val="12"/>
                <w:numId w:val="0"/>
              </w:numPr>
              <w:jc w:val="center"/>
              <w:rPr>
                <w:sz w:val="24"/>
              </w:rPr>
            </w:pPr>
          </w:p>
        </w:tc>
        <w:tc>
          <w:tcPr>
            <w:tcW w:w="2694"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3C00B015" w14:textId="77777777" w:rsidR="00522EA2" w:rsidRPr="00A62DA8" w:rsidRDefault="00522EA2" w:rsidP="00E74B44">
            <w:pPr>
              <w:widowControl w:val="0"/>
              <w:numPr>
                <w:ilvl w:val="12"/>
                <w:numId w:val="0"/>
              </w:numPr>
              <w:jc w:val="center"/>
              <w:rPr>
                <w:b/>
                <w:strike/>
                <w:color w:val="FFFFFF"/>
                <w:sz w:val="18"/>
              </w:rPr>
            </w:pPr>
            <w:r w:rsidRPr="00A62DA8">
              <w:rPr>
                <w:b/>
                <w:color w:val="FFFFFF"/>
                <w:szCs w:val="18"/>
              </w:rPr>
              <w:t>Formule n° 1</w:t>
            </w:r>
          </w:p>
        </w:tc>
        <w:tc>
          <w:tcPr>
            <w:tcW w:w="2693"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016FD94B" w14:textId="77777777" w:rsidR="00522EA2" w:rsidRPr="00A62DA8" w:rsidRDefault="00522EA2" w:rsidP="00E74B44">
            <w:pPr>
              <w:widowControl w:val="0"/>
              <w:numPr>
                <w:ilvl w:val="12"/>
                <w:numId w:val="0"/>
              </w:numPr>
              <w:ind w:left="-71"/>
              <w:jc w:val="center"/>
              <w:rPr>
                <w:b/>
                <w:color w:val="FFFFFF"/>
              </w:rPr>
            </w:pPr>
            <w:r w:rsidRPr="00A62DA8">
              <w:rPr>
                <w:b/>
                <w:color w:val="FFFFFF"/>
              </w:rPr>
              <w:t>Formule n° 2</w:t>
            </w:r>
          </w:p>
        </w:tc>
      </w:tr>
      <w:tr w:rsidR="00522EA2" w:rsidRPr="00A62DA8" w14:paraId="5340B410" w14:textId="77777777" w:rsidTr="00E74B44">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1BA0BA76" w14:textId="5C73898A" w:rsidR="00522EA2" w:rsidRPr="00A62DA8" w:rsidRDefault="00522EA2" w:rsidP="00E74B44">
            <w:pPr>
              <w:widowControl w:val="0"/>
              <w:numPr>
                <w:ilvl w:val="12"/>
                <w:numId w:val="0"/>
              </w:numPr>
              <w:spacing w:before="120" w:after="120"/>
              <w:rPr>
                <w:bCs/>
                <w:iCs/>
                <w:szCs w:val="22"/>
              </w:rPr>
            </w:pPr>
            <w:r w:rsidRPr="00A62DA8">
              <w:rPr>
                <w:bCs/>
                <w:iCs/>
                <w:szCs w:val="22"/>
              </w:rPr>
              <w:t>Prime HT annuelle</w:t>
            </w:r>
            <w:r w:rsidR="00CD324D">
              <w:rPr>
                <w:bCs/>
                <w:iCs/>
                <w:szCs w:val="22"/>
              </w:rPr>
              <w:t xml:space="preserve"> estimative sur la base du parc </w:t>
            </w:r>
            <w:r w:rsidR="00981A28">
              <w:rPr>
                <w:bCs/>
                <w:iCs/>
                <w:szCs w:val="22"/>
              </w:rPr>
              <w:t>transmis</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001DF865" w14:textId="77777777" w:rsidR="00522EA2" w:rsidRPr="00A62DA8" w:rsidRDefault="00522EA2" w:rsidP="00E74B44">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18CEDEA9" w14:textId="77777777" w:rsidR="00522EA2" w:rsidRPr="00A62DA8" w:rsidRDefault="00522EA2" w:rsidP="00E74B44">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r>
      <w:tr w:rsidR="00522EA2" w:rsidRPr="00A62DA8" w14:paraId="01605A47" w14:textId="77777777" w:rsidTr="00E74B44">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7448BAA2" w14:textId="77777777" w:rsidR="00522EA2" w:rsidRPr="00A62DA8" w:rsidRDefault="00522EA2" w:rsidP="00E74B44">
            <w:pPr>
              <w:widowControl w:val="0"/>
              <w:numPr>
                <w:ilvl w:val="12"/>
                <w:numId w:val="0"/>
              </w:numPr>
              <w:rPr>
                <w:bCs/>
                <w:iCs/>
                <w:szCs w:val="22"/>
              </w:rPr>
            </w:pPr>
            <w:r w:rsidRPr="00A62DA8">
              <w:rPr>
                <w:bCs/>
                <w:iCs/>
                <w:szCs w:val="22"/>
              </w:rPr>
              <w:t>Prime TTC annuelle</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252CCFB1" w14:textId="77777777" w:rsidR="00522EA2" w:rsidRPr="00A62DA8" w:rsidRDefault="00522EA2" w:rsidP="00E74B44">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43287013" w14:textId="77777777" w:rsidR="00522EA2" w:rsidRPr="00A62DA8" w:rsidRDefault="00522EA2" w:rsidP="00E74B44">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r>
    </w:tbl>
    <w:p w14:paraId="4BE12FC3" w14:textId="71CB339A" w:rsidR="00522EA2" w:rsidRPr="00A62DA8" w:rsidRDefault="00522EA2" w:rsidP="00C77235">
      <w:pPr>
        <w:keepLines/>
        <w:widowControl w:val="0"/>
        <w:spacing w:before="240" w:after="120"/>
        <w:jc w:val="both"/>
        <w:rPr>
          <w:rFonts w:eastAsia="Calibri"/>
          <w:b/>
          <w:bCs/>
        </w:rPr>
      </w:pPr>
      <w:r w:rsidRPr="00A62DA8">
        <w:rPr>
          <w:rFonts w:eastAsia="Calibri"/>
          <w:b/>
          <w:bCs/>
          <w:u w:val="single"/>
        </w:rPr>
        <w:t>Véhicules pédagogiques légers ou lourds</w:t>
      </w:r>
      <w:r w:rsidRPr="00A62DA8">
        <w:rPr>
          <w:rFonts w:eastAsia="Calibri"/>
          <w:b/>
          <w:bCs/>
        </w:rPr>
        <w:t> :</w:t>
      </w:r>
    </w:p>
    <w:tbl>
      <w:tblP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949"/>
      </w:tblGrid>
      <w:tr w:rsidR="00DD531C" w:rsidRPr="00A62DA8" w14:paraId="659834AC" w14:textId="77777777" w:rsidTr="000F7BA2">
        <w:tc>
          <w:tcPr>
            <w:tcW w:w="3119" w:type="dxa"/>
            <w:shd w:val="clear" w:color="auto" w:fill="auto"/>
            <w:vAlign w:val="center"/>
          </w:tcPr>
          <w:p w14:paraId="518B1440" w14:textId="77777777" w:rsidR="00DD531C" w:rsidRPr="00A62DA8" w:rsidRDefault="00DD531C" w:rsidP="00DD531C">
            <w:pPr>
              <w:keepLines/>
              <w:tabs>
                <w:tab w:val="left" w:pos="1152"/>
              </w:tabs>
              <w:spacing w:before="80" w:after="80"/>
              <w:rPr>
                <w:bCs/>
              </w:rPr>
            </w:pPr>
            <w:r w:rsidRPr="00A62DA8">
              <w:rPr>
                <w:b/>
                <w:color w:val="000000" w:themeColor="text1"/>
              </w:rPr>
              <w:t>Risques</w:t>
            </w:r>
          </w:p>
        </w:tc>
        <w:tc>
          <w:tcPr>
            <w:tcW w:w="5949" w:type="dxa"/>
            <w:shd w:val="clear" w:color="auto" w:fill="auto"/>
            <w:vAlign w:val="center"/>
          </w:tcPr>
          <w:p w14:paraId="5F94AC05" w14:textId="77777777" w:rsidR="00DD531C" w:rsidRPr="00A62DA8" w:rsidRDefault="00DD531C" w:rsidP="00DD531C">
            <w:pPr>
              <w:keepLines/>
              <w:tabs>
                <w:tab w:val="num" w:pos="1807"/>
              </w:tabs>
              <w:spacing w:before="80" w:after="80"/>
              <w:jc w:val="center"/>
              <w:rPr>
                <w:bCs/>
              </w:rPr>
            </w:pPr>
            <w:r w:rsidRPr="00A62DA8">
              <w:rPr>
                <w:b/>
                <w:color w:val="000000" w:themeColor="text1"/>
              </w:rPr>
              <w:t>Véhicules concernés</w:t>
            </w:r>
          </w:p>
        </w:tc>
      </w:tr>
      <w:tr w:rsidR="00DD531C" w:rsidRPr="00A62DA8" w14:paraId="31F29BD4" w14:textId="77777777" w:rsidTr="000F7BA2">
        <w:trPr>
          <w:trHeight w:val="70"/>
        </w:trPr>
        <w:tc>
          <w:tcPr>
            <w:tcW w:w="3119" w:type="dxa"/>
            <w:shd w:val="clear" w:color="auto" w:fill="auto"/>
            <w:vAlign w:val="center"/>
          </w:tcPr>
          <w:p w14:paraId="1B29AA2A" w14:textId="77777777" w:rsidR="00DD531C" w:rsidRPr="00A62DA8" w:rsidRDefault="00DD531C" w:rsidP="00DD531C">
            <w:pPr>
              <w:keepNext/>
              <w:keepLines/>
              <w:spacing w:before="80" w:after="80"/>
            </w:pPr>
            <w:r w:rsidRPr="00A62DA8">
              <w:t>Responsabilité civile</w:t>
            </w:r>
          </w:p>
        </w:tc>
        <w:tc>
          <w:tcPr>
            <w:tcW w:w="5949" w:type="dxa"/>
            <w:shd w:val="clear" w:color="auto" w:fill="auto"/>
            <w:vAlign w:val="center"/>
          </w:tcPr>
          <w:p w14:paraId="2871D484" w14:textId="77777777" w:rsidR="00DD531C" w:rsidRPr="00A62DA8" w:rsidRDefault="00DD531C" w:rsidP="00DD531C">
            <w:pPr>
              <w:keepNext/>
              <w:keepLines/>
              <w:spacing w:before="80" w:after="80"/>
              <w:jc w:val="center"/>
              <w:rPr>
                <w:bCs/>
              </w:rPr>
            </w:pPr>
            <w:r w:rsidRPr="00A62DA8">
              <w:rPr>
                <w:bCs/>
              </w:rPr>
              <w:t>Tous</w:t>
            </w:r>
          </w:p>
        </w:tc>
      </w:tr>
      <w:tr w:rsidR="00DD531C" w:rsidRPr="00A62DA8" w14:paraId="2DD19592" w14:textId="77777777" w:rsidTr="000F7BA2">
        <w:tc>
          <w:tcPr>
            <w:tcW w:w="3119" w:type="dxa"/>
            <w:shd w:val="clear" w:color="auto" w:fill="auto"/>
            <w:vAlign w:val="center"/>
          </w:tcPr>
          <w:p w14:paraId="3D5C9549" w14:textId="77777777" w:rsidR="00DD531C" w:rsidRPr="00A62DA8" w:rsidRDefault="00DD531C" w:rsidP="00DD531C">
            <w:pPr>
              <w:keepLines/>
              <w:tabs>
                <w:tab w:val="left" w:pos="1152"/>
              </w:tabs>
              <w:spacing w:before="80" w:after="80"/>
              <w:rPr>
                <w:bCs/>
              </w:rPr>
            </w:pPr>
            <w:r w:rsidRPr="00A62DA8">
              <w:rPr>
                <w:bCs/>
              </w:rPr>
              <w:t>Vol</w:t>
            </w:r>
          </w:p>
        </w:tc>
        <w:tc>
          <w:tcPr>
            <w:tcW w:w="5949" w:type="dxa"/>
            <w:shd w:val="clear" w:color="auto" w:fill="auto"/>
            <w:vAlign w:val="center"/>
          </w:tcPr>
          <w:p w14:paraId="23D7EDFC" w14:textId="77777777" w:rsidR="00DD531C" w:rsidRPr="00A62DA8" w:rsidRDefault="00DD531C" w:rsidP="00DD531C">
            <w:pPr>
              <w:keepLines/>
              <w:tabs>
                <w:tab w:val="num" w:pos="1807"/>
              </w:tabs>
              <w:spacing w:before="80" w:after="80"/>
              <w:jc w:val="center"/>
              <w:rPr>
                <w:bCs/>
              </w:rPr>
            </w:pPr>
            <w:r w:rsidRPr="00A62DA8">
              <w:rPr>
                <w:bCs/>
              </w:rPr>
              <w:t>Tous</w:t>
            </w:r>
          </w:p>
        </w:tc>
      </w:tr>
      <w:tr w:rsidR="00DD531C" w:rsidRPr="00A62DA8" w14:paraId="64CAEAB8" w14:textId="77777777" w:rsidTr="000F7BA2">
        <w:tc>
          <w:tcPr>
            <w:tcW w:w="3119" w:type="dxa"/>
            <w:shd w:val="clear" w:color="auto" w:fill="auto"/>
            <w:vAlign w:val="center"/>
          </w:tcPr>
          <w:p w14:paraId="5C63BE48" w14:textId="77777777" w:rsidR="00DD531C" w:rsidRPr="00A62DA8" w:rsidRDefault="00DD531C" w:rsidP="00DD531C">
            <w:pPr>
              <w:keepLines/>
              <w:tabs>
                <w:tab w:val="left" w:pos="1152"/>
              </w:tabs>
              <w:spacing w:before="80" w:after="80"/>
              <w:rPr>
                <w:bCs/>
              </w:rPr>
            </w:pPr>
            <w:r w:rsidRPr="00A62DA8">
              <w:rPr>
                <w:bCs/>
              </w:rPr>
              <w:t>Incendie</w:t>
            </w:r>
          </w:p>
        </w:tc>
        <w:tc>
          <w:tcPr>
            <w:tcW w:w="5949" w:type="dxa"/>
            <w:shd w:val="clear" w:color="auto" w:fill="auto"/>
            <w:vAlign w:val="center"/>
          </w:tcPr>
          <w:p w14:paraId="7987AB7E" w14:textId="77777777" w:rsidR="00DD531C" w:rsidRPr="00A62DA8" w:rsidRDefault="00DD531C" w:rsidP="00DD531C">
            <w:pPr>
              <w:keepLines/>
              <w:tabs>
                <w:tab w:val="num" w:pos="1807"/>
              </w:tabs>
              <w:spacing w:before="80" w:after="80"/>
              <w:jc w:val="center"/>
              <w:rPr>
                <w:bCs/>
              </w:rPr>
            </w:pPr>
            <w:r w:rsidRPr="00A62DA8">
              <w:rPr>
                <w:bCs/>
              </w:rPr>
              <w:t>Tous</w:t>
            </w:r>
          </w:p>
        </w:tc>
      </w:tr>
      <w:tr w:rsidR="00DD531C" w:rsidRPr="00A62DA8" w14:paraId="75F9580A" w14:textId="77777777" w:rsidTr="000F7BA2">
        <w:tc>
          <w:tcPr>
            <w:tcW w:w="3119" w:type="dxa"/>
            <w:shd w:val="clear" w:color="auto" w:fill="auto"/>
            <w:vAlign w:val="center"/>
          </w:tcPr>
          <w:p w14:paraId="579B8F0D" w14:textId="77777777" w:rsidR="00DD531C" w:rsidRPr="00A62DA8" w:rsidRDefault="00DD531C" w:rsidP="00DD531C">
            <w:pPr>
              <w:keepLines/>
              <w:tabs>
                <w:tab w:val="left" w:pos="1152"/>
              </w:tabs>
              <w:spacing w:before="80" w:after="80"/>
              <w:rPr>
                <w:bCs/>
              </w:rPr>
            </w:pPr>
            <w:r w:rsidRPr="00A62DA8">
              <w:rPr>
                <w:bCs/>
              </w:rPr>
              <w:t>Vandalisme</w:t>
            </w:r>
          </w:p>
        </w:tc>
        <w:tc>
          <w:tcPr>
            <w:tcW w:w="5949" w:type="dxa"/>
            <w:shd w:val="clear" w:color="auto" w:fill="auto"/>
            <w:vAlign w:val="center"/>
          </w:tcPr>
          <w:p w14:paraId="05CBC962" w14:textId="77777777" w:rsidR="00DD531C" w:rsidRPr="00A62DA8" w:rsidRDefault="00DD531C" w:rsidP="00DD531C">
            <w:pPr>
              <w:keepLines/>
              <w:tabs>
                <w:tab w:val="num" w:pos="1807"/>
              </w:tabs>
              <w:spacing w:before="80" w:after="80"/>
              <w:jc w:val="center"/>
              <w:rPr>
                <w:bCs/>
              </w:rPr>
            </w:pPr>
            <w:r w:rsidRPr="00A62DA8">
              <w:rPr>
                <w:bCs/>
              </w:rPr>
              <w:t>Tous</w:t>
            </w:r>
          </w:p>
        </w:tc>
      </w:tr>
      <w:tr w:rsidR="00DD531C" w:rsidRPr="00A62DA8" w14:paraId="665F6B1B" w14:textId="77777777" w:rsidTr="000F7BA2">
        <w:trPr>
          <w:trHeight w:val="214"/>
        </w:trPr>
        <w:tc>
          <w:tcPr>
            <w:tcW w:w="3119" w:type="dxa"/>
            <w:shd w:val="clear" w:color="auto" w:fill="auto"/>
            <w:vAlign w:val="center"/>
          </w:tcPr>
          <w:p w14:paraId="2BE12A02" w14:textId="77777777" w:rsidR="00DD531C" w:rsidRPr="00A62DA8" w:rsidRDefault="00DD531C" w:rsidP="00DD531C">
            <w:pPr>
              <w:keepLines/>
              <w:tabs>
                <w:tab w:val="left" w:pos="1152"/>
              </w:tabs>
              <w:spacing w:before="80" w:after="80"/>
              <w:rPr>
                <w:bCs/>
              </w:rPr>
            </w:pPr>
            <w:r w:rsidRPr="00A62DA8">
              <w:rPr>
                <w:bCs/>
              </w:rPr>
              <w:t>Forces de la nature</w:t>
            </w:r>
          </w:p>
        </w:tc>
        <w:tc>
          <w:tcPr>
            <w:tcW w:w="5949" w:type="dxa"/>
            <w:shd w:val="clear" w:color="auto" w:fill="auto"/>
            <w:vAlign w:val="center"/>
          </w:tcPr>
          <w:p w14:paraId="78155B60" w14:textId="77777777" w:rsidR="00DD531C" w:rsidRPr="00A62DA8" w:rsidRDefault="00DD531C" w:rsidP="00DD531C">
            <w:pPr>
              <w:keepLines/>
              <w:tabs>
                <w:tab w:val="num" w:pos="1807"/>
              </w:tabs>
              <w:spacing w:before="80" w:after="80"/>
              <w:jc w:val="center"/>
              <w:rPr>
                <w:bCs/>
              </w:rPr>
            </w:pPr>
            <w:r w:rsidRPr="00A62DA8">
              <w:rPr>
                <w:bCs/>
              </w:rPr>
              <w:t>Tous</w:t>
            </w:r>
          </w:p>
        </w:tc>
      </w:tr>
      <w:tr w:rsidR="00DD531C" w:rsidRPr="00A62DA8" w14:paraId="0779C712" w14:textId="77777777" w:rsidTr="000F7BA2">
        <w:trPr>
          <w:trHeight w:val="70"/>
        </w:trPr>
        <w:tc>
          <w:tcPr>
            <w:tcW w:w="3119" w:type="dxa"/>
            <w:shd w:val="clear" w:color="auto" w:fill="auto"/>
            <w:vAlign w:val="center"/>
          </w:tcPr>
          <w:p w14:paraId="759CE71D" w14:textId="77777777" w:rsidR="00DD531C" w:rsidRPr="00A62DA8" w:rsidRDefault="00DD531C" w:rsidP="00DD531C">
            <w:pPr>
              <w:keepLines/>
              <w:tabs>
                <w:tab w:val="left" w:pos="1152"/>
              </w:tabs>
              <w:spacing w:before="80" w:after="80"/>
              <w:rPr>
                <w:bCs/>
              </w:rPr>
            </w:pPr>
            <w:r w:rsidRPr="00A62DA8">
              <w:rPr>
                <w:bCs/>
              </w:rPr>
              <w:t>Bris de glaces</w:t>
            </w:r>
          </w:p>
        </w:tc>
        <w:tc>
          <w:tcPr>
            <w:tcW w:w="5949" w:type="dxa"/>
            <w:shd w:val="clear" w:color="auto" w:fill="auto"/>
            <w:vAlign w:val="center"/>
          </w:tcPr>
          <w:p w14:paraId="1F5B2A7D" w14:textId="77777777" w:rsidR="00DD531C" w:rsidRPr="00A62DA8" w:rsidRDefault="00DD531C" w:rsidP="00DD531C">
            <w:pPr>
              <w:keepLines/>
              <w:spacing w:before="80" w:after="80"/>
              <w:jc w:val="center"/>
              <w:rPr>
                <w:bCs/>
              </w:rPr>
            </w:pPr>
            <w:r w:rsidRPr="00A62DA8">
              <w:rPr>
                <w:bCs/>
              </w:rPr>
              <w:t>Tous</w:t>
            </w:r>
          </w:p>
        </w:tc>
      </w:tr>
      <w:tr w:rsidR="00DD531C" w:rsidRPr="00A62DA8" w14:paraId="512FD2D0" w14:textId="77777777" w:rsidTr="000F7BA2">
        <w:tc>
          <w:tcPr>
            <w:tcW w:w="3119" w:type="dxa"/>
            <w:shd w:val="clear" w:color="auto" w:fill="auto"/>
            <w:vAlign w:val="center"/>
          </w:tcPr>
          <w:p w14:paraId="5AB5E83C" w14:textId="77777777" w:rsidR="00DD531C" w:rsidRPr="00A62DA8" w:rsidRDefault="00DD531C" w:rsidP="00DD531C">
            <w:pPr>
              <w:keepLines/>
              <w:tabs>
                <w:tab w:val="left" w:pos="1152"/>
              </w:tabs>
              <w:spacing w:before="80" w:after="80"/>
              <w:rPr>
                <w:bCs/>
              </w:rPr>
            </w:pPr>
            <w:r w:rsidRPr="00A62DA8">
              <w:rPr>
                <w:bCs/>
              </w:rPr>
              <w:t>Catastrophes naturelles</w:t>
            </w:r>
          </w:p>
        </w:tc>
        <w:tc>
          <w:tcPr>
            <w:tcW w:w="5949" w:type="dxa"/>
            <w:shd w:val="clear" w:color="auto" w:fill="auto"/>
            <w:vAlign w:val="center"/>
          </w:tcPr>
          <w:p w14:paraId="0F9B3AEA" w14:textId="77777777" w:rsidR="00DD531C" w:rsidRPr="00A62DA8" w:rsidRDefault="00DD531C" w:rsidP="00DD531C">
            <w:pPr>
              <w:keepLines/>
              <w:tabs>
                <w:tab w:val="num" w:pos="1807"/>
              </w:tabs>
              <w:spacing w:before="80" w:after="80"/>
              <w:jc w:val="center"/>
              <w:rPr>
                <w:bCs/>
              </w:rPr>
            </w:pPr>
            <w:r w:rsidRPr="00A62DA8">
              <w:rPr>
                <w:bCs/>
              </w:rPr>
              <w:t>Tous</w:t>
            </w:r>
          </w:p>
        </w:tc>
      </w:tr>
    </w:tbl>
    <w:p w14:paraId="2E0782A2" w14:textId="12503962" w:rsidR="00522EA2" w:rsidRDefault="009A662A" w:rsidP="00C77235">
      <w:pPr>
        <w:keepLines/>
        <w:widowControl w:val="0"/>
        <w:spacing w:before="240" w:after="120"/>
        <w:jc w:val="both"/>
        <w:rPr>
          <w:b/>
          <w:szCs w:val="18"/>
        </w:rPr>
      </w:pPr>
      <w:r>
        <w:rPr>
          <w:b/>
          <w:szCs w:val="18"/>
        </w:rPr>
        <w:t xml:space="preserve">Formule n°1 : </w:t>
      </w:r>
      <w:r w:rsidR="00522EA2" w:rsidRPr="00A62DA8">
        <w:rPr>
          <w:b/>
          <w:szCs w:val="18"/>
        </w:rPr>
        <w:t xml:space="preserve">Franchise </w:t>
      </w:r>
      <w:r w:rsidR="00380901">
        <w:rPr>
          <w:b/>
          <w:szCs w:val="18"/>
        </w:rPr>
        <w:t xml:space="preserve">1 000 € pour l’ensemble des risques sauf Responsabilité civile. </w:t>
      </w:r>
    </w:p>
    <w:p w14:paraId="7ABFA183" w14:textId="16EB8865" w:rsidR="009A662A" w:rsidRPr="00A62DA8" w:rsidRDefault="009A662A" w:rsidP="00C77235">
      <w:pPr>
        <w:keepLines/>
        <w:widowControl w:val="0"/>
        <w:spacing w:before="240" w:after="120"/>
        <w:jc w:val="both"/>
        <w:rPr>
          <w:b/>
          <w:szCs w:val="18"/>
        </w:rPr>
      </w:pPr>
      <w:r>
        <w:rPr>
          <w:b/>
          <w:szCs w:val="18"/>
        </w:rPr>
        <w:t>Formule n°2 : F</w:t>
      </w:r>
      <w:r w:rsidRPr="009A662A">
        <w:rPr>
          <w:b/>
          <w:szCs w:val="18"/>
        </w:rPr>
        <w:t>ranchise</w:t>
      </w:r>
      <w:r>
        <w:rPr>
          <w:b/>
          <w:szCs w:val="18"/>
        </w:rPr>
        <w:t xml:space="preserve"> de 10 % du montant du dommage, mini 2 000 € maxi 4 000 €</w:t>
      </w:r>
      <w:r w:rsidR="00380901">
        <w:rPr>
          <w:b/>
          <w:szCs w:val="18"/>
        </w:rPr>
        <w:t xml:space="preserve"> pour l’ensemble des risques sauf Responsabilité civile.</w:t>
      </w:r>
    </w:p>
    <w:p w14:paraId="603F2E04" w14:textId="233647F5" w:rsidR="00522EA2" w:rsidRPr="00A62DA8" w:rsidRDefault="00522EA2" w:rsidP="00C77235">
      <w:pPr>
        <w:keepLines/>
        <w:widowControl w:val="0"/>
        <w:spacing w:before="240" w:after="120"/>
        <w:jc w:val="both"/>
        <w:rPr>
          <w:b/>
          <w:szCs w:val="18"/>
        </w:rPr>
      </w:pPr>
      <w:r w:rsidRPr="00A62DA8">
        <w:rPr>
          <w:b/>
          <w:szCs w:val="18"/>
        </w:rPr>
        <w:t>L’assureur détaillera en annexe les prix unitaire</w:t>
      </w:r>
      <w:r w:rsidR="00A62DA8" w:rsidRPr="00A62DA8">
        <w:rPr>
          <w:b/>
          <w:szCs w:val="18"/>
        </w:rPr>
        <w:t>s</w:t>
      </w:r>
      <w:r w:rsidRPr="00A62DA8">
        <w:rPr>
          <w:b/>
          <w:szCs w:val="18"/>
        </w:rPr>
        <w:t xml:space="preserve"> par type de véhicules concernant les véhicules pédagogiques</w:t>
      </w:r>
      <w:r w:rsidR="004347EA">
        <w:rPr>
          <w:b/>
          <w:szCs w:val="18"/>
        </w:rPr>
        <w:t xml:space="preserve"> au plus tard au moment de la signature du</w:t>
      </w:r>
      <w:r w:rsidR="00ED2DF8">
        <w:rPr>
          <w:b/>
          <w:szCs w:val="18"/>
        </w:rPr>
        <w:t xml:space="preserve"> contrat définitif d’assurance</w:t>
      </w:r>
      <w:r w:rsidRPr="00A62DA8">
        <w:rPr>
          <w:b/>
          <w:szCs w:val="18"/>
        </w:rPr>
        <w:t>.</w:t>
      </w:r>
    </w:p>
    <w:p w14:paraId="38FA17AB" w14:textId="1FC0C15F" w:rsidR="00522EA2" w:rsidRDefault="00522EA2" w:rsidP="00C77235">
      <w:pPr>
        <w:keepLines/>
        <w:widowControl w:val="0"/>
        <w:spacing w:before="240" w:after="120"/>
        <w:jc w:val="both"/>
        <w:rPr>
          <w:b/>
          <w:szCs w:val="18"/>
        </w:rPr>
      </w:pPr>
      <w:r w:rsidRPr="00A62DA8">
        <w:rPr>
          <w:b/>
          <w:szCs w:val="18"/>
        </w:rPr>
        <w:lastRenderedPageBreak/>
        <w:t xml:space="preserve">Il est à noter que ces véhicules sont utilisés de manière temporaire. La prime correspondant à leur utilisation sera calculée au prorata </w:t>
      </w:r>
      <w:proofErr w:type="spellStart"/>
      <w:r w:rsidRPr="00A62DA8">
        <w:rPr>
          <w:b/>
          <w:szCs w:val="18"/>
        </w:rPr>
        <w:t>temporis</w:t>
      </w:r>
      <w:proofErr w:type="spellEnd"/>
      <w:r w:rsidRPr="00A62DA8">
        <w:rPr>
          <w:b/>
          <w:szCs w:val="18"/>
        </w:rPr>
        <w:t>.</w:t>
      </w:r>
    </w:p>
    <w:tbl>
      <w:tblPr>
        <w:tblW w:w="9072" w:type="dxa"/>
        <w:tblBorders>
          <w:top w:val="single" w:sz="2" w:space="0" w:color="A2C037"/>
          <w:left w:val="single" w:sz="2" w:space="0" w:color="A2C037"/>
          <w:bottom w:val="single" w:sz="2" w:space="0" w:color="A2C037"/>
          <w:right w:val="single" w:sz="2" w:space="0" w:color="A2C037"/>
          <w:insideH w:val="single" w:sz="2" w:space="0" w:color="A2C037"/>
          <w:insideV w:val="single" w:sz="2" w:space="0" w:color="A2C037"/>
        </w:tblBorders>
        <w:tblLayout w:type="fixed"/>
        <w:tblCellMar>
          <w:left w:w="71" w:type="dxa"/>
          <w:right w:w="71" w:type="dxa"/>
        </w:tblCellMar>
        <w:tblLook w:val="0000" w:firstRow="0" w:lastRow="0" w:firstColumn="0" w:lastColumn="0" w:noHBand="0" w:noVBand="0"/>
      </w:tblPr>
      <w:tblGrid>
        <w:gridCol w:w="3685"/>
        <w:gridCol w:w="2694"/>
        <w:gridCol w:w="2693"/>
      </w:tblGrid>
      <w:tr w:rsidR="00380901" w:rsidRPr="00A62DA8" w14:paraId="38883863" w14:textId="77777777" w:rsidTr="00DF54C9">
        <w:trPr>
          <w:trHeight w:val="691"/>
        </w:trPr>
        <w:tc>
          <w:tcPr>
            <w:tcW w:w="3685" w:type="dxa"/>
            <w:tcBorders>
              <w:top w:val="nil"/>
              <w:left w:val="nil"/>
              <w:bottom w:val="single" w:sz="18" w:space="0" w:color="A2C037"/>
              <w:right w:val="single" w:sz="18" w:space="0" w:color="A2C037"/>
            </w:tcBorders>
            <w:shd w:val="clear" w:color="auto" w:fill="auto"/>
            <w:vAlign w:val="center"/>
          </w:tcPr>
          <w:p w14:paraId="1CD2D762" w14:textId="77777777" w:rsidR="00380901" w:rsidRPr="00A62DA8" w:rsidRDefault="00380901" w:rsidP="00DF54C9">
            <w:pPr>
              <w:widowControl w:val="0"/>
              <w:numPr>
                <w:ilvl w:val="12"/>
                <w:numId w:val="0"/>
              </w:numPr>
              <w:jc w:val="center"/>
              <w:rPr>
                <w:sz w:val="24"/>
              </w:rPr>
            </w:pPr>
          </w:p>
        </w:tc>
        <w:tc>
          <w:tcPr>
            <w:tcW w:w="2694"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5F9D96E1" w14:textId="77777777" w:rsidR="00380901" w:rsidRPr="00A62DA8" w:rsidRDefault="00380901" w:rsidP="00DF54C9">
            <w:pPr>
              <w:widowControl w:val="0"/>
              <w:numPr>
                <w:ilvl w:val="12"/>
                <w:numId w:val="0"/>
              </w:numPr>
              <w:jc w:val="center"/>
              <w:rPr>
                <w:b/>
                <w:strike/>
                <w:color w:val="FFFFFF"/>
                <w:sz w:val="18"/>
              </w:rPr>
            </w:pPr>
            <w:r w:rsidRPr="00A62DA8">
              <w:rPr>
                <w:b/>
                <w:color w:val="FFFFFF"/>
                <w:szCs w:val="18"/>
              </w:rPr>
              <w:t>Formule n° 1</w:t>
            </w:r>
          </w:p>
        </w:tc>
        <w:tc>
          <w:tcPr>
            <w:tcW w:w="2693" w:type="dxa"/>
            <w:tcBorders>
              <w:top w:val="single" w:sz="18" w:space="0" w:color="A2C037"/>
              <w:left w:val="single" w:sz="18" w:space="0" w:color="A2C037"/>
              <w:bottom w:val="single" w:sz="18" w:space="0" w:color="A2C037"/>
              <w:right w:val="single" w:sz="18" w:space="0" w:color="A2C037"/>
            </w:tcBorders>
            <w:shd w:val="clear" w:color="auto" w:fill="436E91"/>
            <w:vAlign w:val="center"/>
          </w:tcPr>
          <w:p w14:paraId="3BB20C22" w14:textId="77777777" w:rsidR="00380901" w:rsidRPr="00A62DA8" w:rsidRDefault="00380901" w:rsidP="00DF54C9">
            <w:pPr>
              <w:widowControl w:val="0"/>
              <w:numPr>
                <w:ilvl w:val="12"/>
                <w:numId w:val="0"/>
              </w:numPr>
              <w:ind w:left="-71"/>
              <w:jc w:val="center"/>
              <w:rPr>
                <w:b/>
                <w:color w:val="FFFFFF"/>
              </w:rPr>
            </w:pPr>
            <w:r w:rsidRPr="00A62DA8">
              <w:rPr>
                <w:b/>
                <w:color w:val="FFFFFF"/>
              </w:rPr>
              <w:t>Formule n° 2</w:t>
            </w:r>
          </w:p>
        </w:tc>
      </w:tr>
      <w:tr w:rsidR="00380901" w:rsidRPr="00A62DA8" w14:paraId="0CDD0B54" w14:textId="77777777" w:rsidTr="00DF54C9">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5CE8051B" w14:textId="77777777" w:rsidR="00380901" w:rsidRPr="00A62DA8" w:rsidRDefault="00380901" w:rsidP="00DF54C9">
            <w:pPr>
              <w:widowControl w:val="0"/>
              <w:numPr>
                <w:ilvl w:val="12"/>
                <w:numId w:val="0"/>
              </w:numPr>
              <w:spacing w:before="120" w:after="120"/>
              <w:rPr>
                <w:bCs/>
                <w:iCs/>
                <w:szCs w:val="22"/>
              </w:rPr>
            </w:pPr>
            <w:r w:rsidRPr="00A62DA8">
              <w:rPr>
                <w:bCs/>
                <w:iCs/>
                <w:szCs w:val="22"/>
              </w:rPr>
              <w:t>Prime HT annuelle</w:t>
            </w:r>
            <w:r>
              <w:rPr>
                <w:bCs/>
                <w:iCs/>
                <w:szCs w:val="22"/>
              </w:rPr>
              <w:t xml:space="preserve"> estimative sur la base du parc transmis</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4C18C02A" w14:textId="77777777" w:rsidR="00380901" w:rsidRPr="00A62DA8" w:rsidRDefault="00380901" w:rsidP="00DF54C9">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6C90DF8D" w14:textId="77777777" w:rsidR="00380901" w:rsidRPr="00A62DA8" w:rsidRDefault="00380901" w:rsidP="00DF54C9">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r>
      <w:tr w:rsidR="00380901" w:rsidRPr="00A62DA8" w14:paraId="6A2D1212" w14:textId="77777777" w:rsidTr="00DF54C9">
        <w:trPr>
          <w:cantSplit/>
          <w:trHeight w:val="729"/>
        </w:trPr>
        <w:tc>
          <w:tcPr>
            <w:tcW w:w="3685"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17084699" w14:textId="77777777" w:rsidR="00380901" w:rsidRPr="00A62DA8" w:rsidRDefault="00380901" w:rsidP="00DF54C9">
            <w:pPr>
              <w:widowControl w:val="0"/>
              <w:numPr>
                <w:ilvl w:val="12"/>
                <w:numId w:val="0"/>
              </w:numPr>
              <w:rPr>
                <w:bCs/>
                <w:iCs/>
                <w:szCs w:val="22"/>
              </w:rPr>
            </w:pPr>
            <w:r w:rsidRPr="00A62DA8">
              <w:rPr>
                <w:bCs/>
                <w:iCs/>
                <w:szCs w:val="22"/>
              </w:rPr>
              <w:t>Prime TTC annuelle</w:t>
            </w:r>
          </w:p>
        </w:tc>
        <w:tc>
          <w:tcPr>
            <w:tcW w:w="2694"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33890E16" w14:textId="77777777" w:rsidR="00380901" w:rsidRPr="00A62DA8" w:rsidRDefault="00380901" w:rsidP="00DF54C9">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c>
          <w:tcPr>
            <w:tcW w:w="2693" w:type="dxa"/>
            <w:tcBorders>
              <w:top w:val="single" w:sz="18" w:space="0" w:color="A2C037"/>
              <w:left w:val="single" w:sz="18" w:space="0" w:color="A2C037"/>
              <w:bottom w:val="single" w:sz="18" w:space="0" w:color="A2C037"/>
              <w:right w:val="single" w:sz="18" w:space="0" w:color="A2C037"/>
            </w:tcBorders>
            <w:shd w:val="clear" w:color="auto" w:fill="auto"/>
            <w:vAlign w:val="center"/>
          </w:tcPr>
          <w:p w14:paraId="2BEE25CE" w14:textId="77777777" w:rsidR="00380901" w:rsidRPr="00A62DA8" w:rsidRDefault="00380901" w:rsidP="00DF54C9">
            <w:pPr>
              <w:widowControl w:val="0"/>
              <w:numPr>
                <w:ilvl w:val="12"/>
                <w:numId w:val="0"/>
              </w:numPr>
              <w:spacing w:before="120" w:after="120"/>
              <w:jc w:val="center"/>
              <w:rPr>
                <w:b/>
                <w:szCs w:val="22"/>
              </w:rPr>
            </w:pPr>
            <w:r w:rsidRPr="00A62DA8">
              <w:rPr>
                <w:b/>
                <w:noProof/>
                <w:szCs w:val="18"/>
              </w:rPr>
              <w:t xml:space="preserve">....................... </w:t>
            </w:r>
            <w:r w:rsidRPr="00A62DA8">
              <w:rPr>
                <w:b/>
                <w:szCs w:val="18"/>
              </w:rPr>
              <w:t>€</w:t>
            </w:r>
          </w:p>
        </w:tc>
      </w:tr>
    </w:tbl>
    <w:p w14:paraId="18D88AD3" w14:textId="0AEE6B20" w:rsidR="00A905ED" w:rsidRPr="00A62DA8" w:rsidRDefault="00A905ED" w:rsidP="0096695C">
      <w:pPr>
        <w:widowControl w:val="0"/>
        <w:tabs>
          <w:tab w:val="left" w:pos="1985"/>
          <w:tab w:val="right" w:leader="dot" w:pos="9214"/>
        </w:tabs>
        <w:spacing w:before="240"/>
        <w:jc w:val="both"/>
        <w:rPr>
          <w:b/>
          <w:sz w:val="2"/>
          <w:szCs w:val="2"/>
        </w:rPr>
      </w:pPr>
      <w:bookmarkStart w:id="22" w:name="_Hlk29799213"/>
      <w:bookmarkStart w:id="23" w:name="_Hlk98431538"/>
    </w:p>
    <w:p w14:paraId="095250F7" w14:textId="5DA5AC6B" w:rsidR="006442E9" w:rsidRPr="00A62DA8" w:rsidRDefault="006442E9" w:rsidP="001269C8">
      <w:pPr>
        <w:widowControl w:val="0"/>
        <w:tabs>
          <w:tab w:val="left" w:pos="1985"/>
          <w:tab w:val="right" w:leader="dot" w:pos="9214"/>
        </w:tabs>
        <w:spacing w:before="240" w:after="240"/>
        <w:jc w:val="both"/>
        <w:rPr>
          <w:bCs/>
          <w:szCs w:val="22"/>
        </w:rPr>
      </w:pPr>
      <w:r w:rsidRPr="00A62DA8">
        <w:rPr>
          <w:b/>
          <w:szCs w:val="22"/>
        </w:rPr>
        <w:t>NOM DE LA COMPAGNIE</w:t>
      </w:r>
      <w:r w:rsidRPr="00A62DA8">
        <w:rPr>
          <w:bCs/>
          <w:szCs w:val="22"/>
        </w:rPr>
        <w:t xml:space="preserve"> : </w:t>
      </w:r>
      <w:r w:rsidRPr="00A62DA8">
        <w:rPr>
          <w:bCs/>
          <w:szCs w:val="22"/>
        </w:rPr>
        <w:tab/>
      </w:r>
    </w:p>
    <w:p w14:paraId="31D089CA" w14:textId="04A44561" w:rsidR="006442E9" w:rsidRPr="00A62DA8" w:rsidRDefault="006442E9" w:rsidP="001269C8">
      <w:pPr>
        <w:pStyle w:val="08Titre11-"/>
        <w:rPr>
          <w:rStyle w:val="Lienhypertexte"/>
          <w:color w:val="436E91"/>
        </w:rPr>
      </w:pPr>
      <w:bookmarkStart w:id="24" w:name="_Ref448158264"/>
      <w:bookmarkEnd w:id="22"/>
      <w:bookmarkEnd w:id="23"/>
      <w:r w:rsidRPr="00A62DA8">
        <w:rPr>
          <w:rStyle w:val="Lienhypertexte"/>
          <w:color w:val="436E91"/>
        </w:rPr>
        <w:t>Prestation supplémentaire éventuelle n°</w:t>
      </w:r>
      <w:r w:rsidR="00AA27EC" w:rsidRPr="00A62DA8">
        <w:rPr>
          <w:rStyle w:val="Lienhypertexte"/>
          <w:color w:val="436E91"/>
        </w:rPr>
        <w:t> </w:t>
      </w:r>
      <w:r w:rsidRPr="00A62DA8">
        <w:rPr>
          <w:rStyle w:val="Lienhypertexte"/>
          <w:color w:val="436E91"/>
        </w:rPr>
        <w:t xml:space="preserve">1 - Assurance </w:t>
      </w:r>
      <w:bookmarkEnd w:id="24"/>
      <w:r w:rsidR="001269C8" w:rsidRPr="00A62DA8">
        <w:rPr>
          <w:rStyle w:val="Lienhypertexte"/>
          <w:color w:val="436E91"/>
        </w:rPr>
        <w:t>« </w:t>
      </w:r>
      <w:r w:rsidR="00C77235" w:rsidRPr="00A62DA8">
        <w:rPr>
          <w:rStyle w:val="Lienhypertexte"/>
          <w:color w:val="436E91"/>
        </w:rPr>
        <w:t>m</w:t>
      </w:r>
      <w:r w:rsidR="001269C8" w:rsidRPr="00A62DA8">
        <w:rPr>
          <w:rStyle w:val="Lienhypertexte"/>
          <w:color w:val="436E91"/>
        </w:rPr>
        <w:t>archandises transportées »</w:t>
      </w:r>
    </w:p>
    <w:p w14:paraId="6CC762D5" w14:textId="040FC160" w:rsidR="00151720" w:rsidRPr="00A62DA8" w:rsidRDefault="00151720" w:rsidP="00151720">
      <w:pPr>
        <w:pStyle w:val="Titre2"/>
        <w:numPr>
          <w:ilvl w:val="0"/>
          <w:numId w:val="0"/>
        </w:numPr>
        <w:tabs>
          <w:tab w:val="clear" w:pos="851"/>
        </w:tabs>
        <w:spacing w:before="240" w:after="240"/>
        <w:jc w:val="both"/>
        <w:rPr>
          <w:rFonts w:eastAsia="Calibri" w:cs="Arial"/>
          <w:sz w:val="22"/>
          <w:szCs w:val="22"/>
          <w:u w:val="none"/>
        </w:rPr>
      </w:pPr>
      <w:r w:rsidRPr="00A62DA8">
        <w:rPr>
          <w:bCs w:val="0"/>
          <w:sz w:val="22"/>
          <w:szCs w:val="18"/>
          <w:u w:val="none"/>
        </w:rPr>
        <w:t>Le prix est</w:t>
      </w:r>
      <w:r w:rsidR="009E35C9" w:rsidRPr="00A62DA8">
        <w:rPr>
          <w:bCs w:val="0"/>
          <w:sz w:val="22"/>
          <w:szCs w:val="18"/>
          <w:u w:val="none"/>
        </w:rPr>
        <w:t xml:space="preserve"> un prix</w:t>
      </w:r>
      <w:r w:rsidRPr="00A62DA8">
        <w:rPr>
          <w:bCs w:val="0"/>
          <w:sz w:val="22"/>
          <w:szCs w:val="18"/>
          <w:u w:val="none"/>
        </w:rPr>
        <w:t xml:space="preserve"> forfaitaire </w:t>
      </w:r>
      <w:r w:rsidRPr="00A62DA8">
        <w:rPr>
          <w:rFonts w:eastAsia="Calibri" w:cs="Arial"/>
          <w:sz w:val="22"/>
          <w:szCs w:val="22"/>
          <w:u w:val="none"/>
        </w:rPr>
        <w:t>révisable en fonction de l'indice SRA publié par l'association SRA</w:t>
      </w:r>
      <w:r w:rsidR="00C77235" w:rsidRPr="00A62DA8">
        <w:rPr>
          <w:rFonts w:eastAsia="Calibri" w:cs="Arial"/>
          <w:sz w:val="22"/>
          <w:szCs w:val="22"/>
          <w:u w:val="none"/>
        </w:rPr>
        <w:t xml:space="preserve"> selon la formule prévue au cahier des clauses techniques particulières.</w:t>
      </w:r>
    </w:p>
    <w:p w14:paraId="08BD1DE3" w14:textId="3985B16F" w:rsidR="001269C8" w:rsidRPr="00A62DA8" w:rsidRDefault="001269C8" w:rsidP="00151720">
      <w:pPr>
        <w:widowControl w:val="0"/>
        <w:numPr>
          <w:ilvl w:val="12"/>
          <w:numId w:val="0"/>
        </w:numPr>
        <w:jc w:val="both"/>
        <w:rPr>
          <w:szCs w:val="24"/>
        </w:rPr>
      </w:pPr>
      <w:r w:rsidRPr="00A62DA8">
        <w:rPr>
          <w:szCs w:val="24"/>
        </w:rPr>
        <w:t>Le détail des garanties est prévu aux conditions particulières.</w:t>
      </w:r>
    </w:p>
    <w:p w14:paraId="58F4B741" w14:textId="4EF894AC" w:rsidR="001269C8" w:rsidRPr="00A62DA8" w:rsidRDefault="001269C8" w:rsidP="001269C8">
      <w:pPr>
        <w:widowControl w:val="0"/>
        <w:numPr>
          <w:ilvl w:val="12"/>
          <w:numId w:val="0"/>
        </w:numPr>
        <w:spacing w:after="240"/>
        <w:jc w:val="both"/>
        <w:rPr>
          <w:szCs w:val="24"/>
        </w:rPr>
      </w:pPr>
      <w:r w:rsidRPr="00A62DA8">
        <w:rPr>
          <w:szCs w:val="24"/>
        </w:rPr>
        <w:t>La garantie est acquise sans franchise.</w:t>
      </w:r>
    </w:p>
    <w:p w14:paraId="1401E110" w14:textId="2A41D6CC" w:rsidR="00366C7E" w:rsidRPr="00A62DA8"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A62DA8" w14:paraId="3F5299F8" w14:textId="77777777" w:rsidTr="00693D2D">
        <w:trPr>
          <w:trHeight w:val="546"/>
        </w:trPr>
        <w:tc>
          <w:tcPr>
            <w:tcW w:w="5812" w:type="dxa"/>
            <w:shd w:val="clear" w:color="auto" w:fill="auto"/>
            <w:vAlign w:val="center"/>
          </w:tcPr>
          <w:p w14:paraId="2723E8CC" w14:textId="1A5996E6" w:rsidR="00366C7E" w:rsidRPr="00A62DA8" w:rsidRDefault="00366C7E" w:rsidP="00693D2D">
            <w:pPr>
              <w:pStyle w:val="Pieddepage"/>
              <w:keepNext/>
              <w:keepLines/>
              <w:widowControl w:val="0"/>
              <w:tabs>
                <w:tab w:val="clear" w:pos="4536"/>
                <w:tab w:val="clear" w:pos="9072"/>
                <w:tab w:val="left" w:pos="1134"/>
                <w:tab w:val="left" w:pos="4710"/>
              </w:tabs>
              <w:spacing w:before="40" w:after="40"/>
              <w:ind w:left="179"/>
              <w:rPr>
                <w:noProof/>
                <w:szCs w:val="22"/>
              </w:rPr>
            </w:pPr>
            <w:r w:rsidRPr="00A62DA8">
              <w:rPr>
                <w:noProof/>
                <w:szCs w:val="22"/>
              </w:rPr>
              <w:t xml:space="preserve">Prime HT annuelle </w:t>
            </w:r>
          </w:p>
        </w:tc>
        <w:tc>
          <w:tcPr>
            <w:tcW w:w="3236" w:type="dxa"/>
            <w:shd w:val="clear" w:color="auto" w:fill="auto"/>
            <w:vAlign w:val="center"/>
          </w:tcPr>
          <w:p w14:paraId="27A6A69D" w14:textId="77777777" w:rsidR="00366C7E" w:rsidRPr="00A62DA8" w:rsidRDefault="00366C7E" w:rsidP="00693D2D">
            <w:pPr>
              <w:keepNext/>
              <w:keepLines/>
              <w:widowControl w:val="0"/>
              <w:spacing w:before="40" w:after="40"/>
              <w:ind w:left="35"/>
              <w:rPr>
                <w:szCs w:val="22"/>
                <w:u w:val="single"/>
              </w:rPr>
            </w:pPr>
            <w:r w:rsidRPr="00A62DA8">
              <w:rPr>
                <w:noProof/>
                <w:szCs w:val="22"/>
              </w:rPr>
              <w:t xml:space="preserve">= </w:t>
            </w:r>
            <w:r w:rsidRPr="00A62DA8">
              <w:rPr>
                <w:b/>
                <w:noProof/>
                <w:szCs w:val="22"/>
              </w:rPr>
              <w:t>…………….… €</w:t>
            </w:r>
          </w:p>
        </w:tc>
      </w:tr>
      <w:tr w:rsidR="00366C7E" w:rsidRPr="00A62DA8" w14:paraId="35DE3D67" w14:textId="77777777" w:rsidTr="00693D2D">
        <w:trPr>
          <w:trHeight w:val="546"/>
        </w:trPr>
        <w:tc>
          <w:tcPr>
            <w:tcW w:w="5812" w:type="dxa"/>
            <w:shd w:val="clear" w:color="auto" w:fill="auto"/>
            <w:vAlign w:val="center"/>
          </w:tcPr>
          <w:p w14:paraId="5EE99D21" w14:textId="77777777" w:rsidR="00366C7E" w:rsidRPr="00A62DA8" w:rsidRDefault="00366C7E" w:rsidP="00693D2D">
            <w:pPr>
              <w:keepNext/>
              <w:keepLines/>
              <w:widowControl w:val="0"/>
              <w:spacing w:before="40" w:after="40"/>
              <w:ind w:left="179"/>
              <w:rPr>
                <w:szCs w:val="22"/>
              </w:rPr>
            </w:pPr>
            <w:r w:rsidRPr="00A62DA8">
              <w:rPr>
                <w:szCs w:val="22"/>
                <w:lang w:val="en-GB"/>
              </w:rPr>
              <w:t xml:space="preserve">Prime TTC </w:t>
            </w:r>
            <w:proofErr w:type="spellStart"/>
            <w:r w:rsidRPr="00A62DA8">
              <w:rPr>
                <w:szCs w:val="22"/>
                <w:lang w:val="en-GB"/>
              </w:rPr>
              <w:t>annuelle</w:t>
            </w:r>
            <w:proofErr w:type="spellEnd"/>
          </w:p>
        </w:tc>
        <w:tc>
          <w:tcPr>
            <w:tcW w:w="3236" w:type="dxa"/>
            <w:shd w:val="clear" w:color="auto" w:fill="auto"/>
            <w:vAlign w:val="center"/>
          </w:tcPr>
          <w:p w14:paraId="433DD341" w14:textId="374697FF" w:rsidR="00366C7E" w:rsidRPr="00A62DA8" w:rsidRDefault="00366C7E" w:rsidP="00693D2D">
            <w:pPr>
              <w:keepNext/>
              <w:keepLines/>
              <w:widowControl w:val="0"/>
              <w:spacing w:before="40" w:after="40"/>
              <w:ind w:left="35"/>
              <w:jc w:val="both"/>
              <w:rPr>
                <w:szCs w:val="22"/>
              </w:rPr>
            </w:pPr>
            <w:r w:rsidRPr="00A62DA8">
              <w:rPr>
                <w:szCs w:val="22"/>
              </w:rPr>
              <w:t xml:space="preserve">= </w:t>
            </w:r>
            <w:r w:rsidRPr="00A62DA8">
              <w:rPr>
                <w:b/>
                <w:szCs w:val="22"/>
              </w:rPr>
              <w:t>……..….…….. €</w:t>
            </w:r>
            <w:r w:rsidRPr="00A62DA8">
              <w:rPr>
                <w:szCs w:val="22"/>
                <w:u w:val="single"/>
              </w:rPr>
              <w:t xml:space="preserve"> </w:t>
            </w:r>
          </w:p>
        </w:tc>
      </w:tr>
    </w:tbl>
    <w:p w14:paraId="6AF9153A" w14:textId="77777777" w:rsidR="006442E9" w:rsidRPr="00A62DA8" w:rsidRDefault="006442E9" w:rsidP="00621455">
      <w:pPr>
        <w:widowControl w:val="0"/>
        <w:tabs>
          <w:tab w:val="left" w:pos="1985"/>
          <w:tab w:val="right" w:leader="dot" w:pos="9214"/>
        </w:tabs>
        <w:spacing w:before="120" w:after="240"/>
        <w:jc w:val="both"/>
        <w:rPr>
          <w:bCs/>
          <w:szCs w:val="22"/>
        </w:rPr>
      </w:pPr>
      <w:r w:rsidRPr="00A62DA8">
        <w:rPr>
          <w:b/>
          <w:szCs w:val="22"/>
        </w:rPr>
        <w:t>NOM DE LA COMPAGNIE</w:t>
      </w:r>
      <w:r w:rsidRPr="00A62DA8">
        <w:rPr>
          <w:bCs/>
          <w:szCs w:val="22"/>
        </w:rPr>
        <w:t xml:space="preserve"> : </w:t>
      </w:r>
      <w:r w:rsidRPr="00A62DA8">
        <w:rPr>
          <w:bCs/>
          <w:szCs w:val="22"/>
        </w:rPr>
        <w:tab/>
      </w:r>
    </w:p>
    <w:p w14:paraId="05A5C8EA" w14:textId="4E8A3A17" w:rsidR="001269C8" w:rsidRPr="00A62DA8" w:rsidRDefault="001269C8" w:rsidP="001269C8">
      <w:pPr>
        <w:pStyle w:val="08Titre11-"/>
        <w:rPr>
          <w:rStyle w:val="Lienhypertexte"/>
          <w:color w:val="436E91"/>
        </w:rPr>
      </w:pPr>
      <w:r w:rsidRPr="00A62DA8">
        <w:rPr>
          <w:rStyle w:val="Lienhypertexte"/>
          <w:color w:val="436E91"/>
        </w:rPr>
        <w:t>Prestation supplémentaire éventuelle n</w:t>
      </w:r>
      <w:r w:rsidR="006C124D" w:rsidRPr="00A62DA8">
        <w:rPr>
          <w:rStyle w:val="Lienhypertexte"/>
          <w:color w:val="436E91"/>
        </w:rPr>
        <w:t>° </w:t>
      </w:r>
      <w:r w:rsidR="00522EA2" w:rsidRPr="00A62DA8">
        <w:rPr>
          <w:rStyle w:val="Lienhypertexte"/>
          <w:color w:val="436E91"/>
        </w:rPr>
        <w:t>2</w:t>
      </w:r>
      <w:r w:rsidRPr="00A62DA8">
        <w:rPr>
          <w:rStyle w:val="Lienhypertexte"/>
          <w:color w:val="436E91"/>
        </w:rPr>
        <w:t xml:space="preserve"> - Assurance « </w:t>
      </w:r>
      <w:r w:rsidR="00C77235" w:rsidRPr="00A62DA8">
        <w:rPr>
          <w:rStyle w:val="Lienhypertexte"/>
          <w:color w:val="436E91"/>
        </w:rPr>
        <w:t>a</w:t>
      </w:r>
      <w:r w:rsidRPr="00A62DA8">
        <w:rPr>
          <w:rStyle w:val="Lienhypertexte"/>
          <w:color w:val="436E91"/>
        </w:rPr>
        <w:t>uto-mission représentants légaux »</w:t>
      </w:r>
    </w:p>
    <w:p w14:paraId="531191BC" w14:textId="26BBDDF5" w:rsidR="00C77235" w:rsidRPr="00A62DA8" w:rsidRDefault="00151720" w:rsidP="00C77235">
      <w:pPr>
        <w:pStyle w:val="Titre2"/>
        <w:numPr>
          <w:ilvl w:val="0"/>
          <w:numId w:val="0"/>
        </w:numPr>
        <w:tabs>
          <w:tab w:val="clear" w:pos="851"/>
        </w:tabs>
        <w:spacing w:before="240" w:after="240"/>
        <w:jc w:val="both"/>
        <w:rPr>
          <w:rFonts w:eastAsia="Calibri" w:cs="Arial"/>
          <w:sz w:val="22"/>
          <w:szCs w:val="22"/>
          <w:u w:val="none"/>
        </w:rPr>
      </w:pPr>
      <w:r w:rsidRPr="00A62DA8">
        <w:rPr>
          <w:bCs w:val="0"/>
          <w:sz w:val="22"/>
          <w:szCs w:val="18"/>
          <w:u w:val="none"/>
        </w:rPr>
        <w:t xml:space="preserve">Le prix est </w:t>
      </w:r>
      <w:r w:rsidR="009E35C9" w:rsidRPr="00A62DA8">
        <w:rPr>
          <w:bCs w:val="0"/>
          <w:sz w:val="22"/>
          <w:szCs w:val="18"/>
          <w:u w:val="none"/>
        </w:rPr>
        <w:t xml:space="preserve">un prix </w:t>
      </w:r>
      <w:r w:rsidRPr="00A62DA8">
        <w:rPr>
          <w:bCs w:val="0"/>
          <w:sz w:val="22"/>
          <w:szCs w:val="18"/>
          <w:u w:val="none"/>
        </w:rPr>
        <w:t xml:space="preserve">forfaitaire </w:t>
      </w:r>
      <w:r w:rsidRPr="00A62DA8">
        <w:rPr>
          <w:rFonts w:eastAsia="Calibri" w:cs="Arial"/>
          <w:sz w:val="22"/>
          <w:szCs w:val="22"/>
          <w:u w:val="none"/>
        </w:rPr>
        <w:t xml:space="preserve">révisable en fonction de l'indice SRA publié par l'association </w:t>
      </w:r>
      <w:r w:rsidR="00C77235" w:rsidRPr="00A62DA8">
        <w:rPr>
          <w:rFonts w:eastAsia="Calibri" w:cs="Arial"/>
          <w:sz w:val="22"/>
          <w:szCs w:val="22"/>
          <w:u w:val="none"/>
        </w:rPr>
        <w:t>SRA selon la formule prévue au cahier des clauses techniques particulières.</w:t>
      </w:r>
    </w:p>
    <w:p w14:paraId="44197F5E" w14:textId="128352F1" w:rsidR="001269C8" w:rsidRPr="00A62DA8" w:rsidRDefault="001269C8" w:rsidP="006C124D">
      <w:pPr>
        <w:widowControl w:val="0"/>
        <w:numPr>
          <w:ilvl w:val="12"/>
          <w:numId w:val="0"/>
        </w:numPr>
        <w:jc w:val="both"/>
        <w:rPr>
          <w:szCs w:val="24"/>
        </w:rPr>
      </w:pPr>
      <w:r w:rsidRPr="00A62DA8">
        <w:rPr>
          <w:szCs w:val="24"/>
        </w:rPr>
        <w:t>Le détail des garanties est prévu aux conditions particulières.</w:t>
      </w:r>
    </w:p>
    <w:p w14:paraId="21380221" w14:textId="77777777" w:rsidR="001269C8" w:rsidRDefault="001269C8" w:rsidP="001269C8">
      <w:pPr>
        <w:widowControl w:val="0"/>
        <w:numPr>
          <w:ilvl w:val="12"/>
          <w:numId w:val="0"/>
        </w:numPr>
        <w:spacing w:after="240"/>
        <w:jc w:val="both"/>
        <w:rPr>
          <w:szCs w:val="24"/>
        </w:rPr>
      </w:pPr>
      <w:r w:rsidRPr="00A62DA8">
        <w:rPr>
          <w:szCs w:val="24"/>
        </w:rPr>
        <w:t>La garantie est acquise sans franchise.</w:t>
      </w:r>
    </w:p>
    <w:p w14:paraId="2D1E4E28" w14:textId="5FAAA3C6" w:rsidR="00473F5C" w:rsidRDefault="00473F5C" w:rsidP="001269C8">
      <w:pPr>
        <w:widowControl w:val="0"/>
        <w:numPr>
          <w:ilvl w:val="12"/>
          <w:numId w:val="0"/>
        </w:numPr>
        <w:spacing w:after="240"/>
        <w:jc w:val="both"/>
        <w:rPr>
          <w:szCs w:val="24"/>
        </w:rPr>
      </w:pPr>
      <w:r w:rsidRPr="00473F5C">
        <w:rPr>
          <w:b/>
          <w:bCs/>
          <w:szCs w:val="24"/>
        </w:rPr>
        <w:t>Le candidat devra tarifer les deux formules ci-après</w:t>
      </w:r>
      <w:r>
        <w:rPr>
          <w:szCs w:val="24"/>
        </w:rPr>
        <w:t xml:space="preserve"> : </w:t>
      </w:r>
    </w:p>
    <w:p w14:paraId="5EA94189" w14:textId="75B4A0EA" w:rsidR="00473F5C" w:rsidRPr="00473F5C" w:rsidRDefault="00473F5C" w:rsidP="00621455">
      <w:pPr>
        <w:widowControl w:val="0"/>
        <w:numPr>
          <w:ilvl w:val="12"/>
          <w:numId w:val="0"/>
        </w:numPr>
        <w:spacing w:after="120"/>
        <w:jc w:val="both"/>
        <w:rPr>
          <w:b/>
          <w:bCs/>
          <w:szCs w:val="24"/>
        </w:rPr>
      </w:pPr>
      <w:r w:rsidRPr="00473F5C">
        <w:rPr>
          <w:b/>
          <w:bCs/>
          <w:szCs w:val="24"/>
          <w:u w:val="single"/>
        </w:rPr>
        <w:t>Formule n°1</w:t>
      </w:r>
      <w:r>
        <w:rPr>
          <w:szCs w:val="24"/>
        </w:rPr>
        <w:t xml:space="preserve"> : garantie limitée aux </w:t>
      </w:r>
      <w:r w:rsidR="003E6916">
        <w:rPr>
          <w:szCs w:val="24"/>
        </w:rPr>
        <w:t xml:space="preserve">13 </w:t>
      </w:r>
      <w:r>
        <w:rPr>
          <w:szCs w:val="24"/>
        </w:rPr>
        <w:t xml:space="preserve">présidents et </w:t>
      </w:r>
      <w:r w:rsidR="003E6916">
        <w:rPr>
          <w:szCs w:val="24"/>
        </w:rPr>
        <w:t xml:space="preserve">24 </w:t>
      </w:r>
      <w:r>
        <w:rPr>
          <w:szCs w:val="24"/>
        </w:rPr>
        <w:t xml:space="preserve">élus du bureau, </w:t>
      </w:r>
      <w:r w:rsidRPr="00473F5C">
        <w:rPr>
          <w:b/>
          <w:bCs/>
          <w:szCs w:val="24"/>
        </w:rPr>
        <w:t>soit 37 personnes</w:t>
      </w:r>
    </w:p>
    <w:p w14:paraId="0996F23D" w14:textId="50069DEB" w:rsidR="00366C7E" w:rsidRPr="00A62DA8"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A62DA8" w14:paraId="78806AB0" w14:textId="77777777" w:rsidTr="00693D2D">
        <w:trPr>
          <w:trHeight w:val="546"/>
        </w:trPr>
        <w:tc>
          <w:tcPr>
            <w:tcW w:w="5812" w:type="dxa"/>
            <w:shd w:val="clear" w:color="auto" w:fill="auto"/>
            <w:vAlign w:val="center"/>
          </w:tcPr>
          <w:p w14:paraId="7ED7BDBC" w14:textId="77777777" w:rsidR="00366C7E" w:rsidRPr="00A62DA8" w:rsidRDefault="00366C7E" w:rsidP="00693D2D">
            <w:pPr>
              <w:pStyle w:val="Pieddepage"/>
              <w:keepNext/>
              <w:keepLines/>
              <w:widowControl w:val="0"/>
              <w:tabs>
                <w:tab w:val="clear" w:pos="4536"/>
                <w:tab w:val="clear" w:pos="9072"/>
                <w:tab w:val="left" w:pos="1134"/>
                <w:tab w:val="left" w:pos="4710"/>
              </w:tabs>
              <w:spacing w:before="40" w:after="40"/>
              <w:ind w:left="179"/>
              <w:rPr>
                <w:noProof/>
                <w:szCs w:val="22"/>
              </w:rPr>
            </w:pPr>
            <w:r w:rsidRPr="00A62DA8">
              <w:rPr>
                <w:noProof/>
                <w:szCs w:val="22"/>
              </w:rPr>
              <w:t xml:space="preserve">Prime HT annuelle </w:t>
            </w:r>
          </w:p>
        </w:tc>
        <w:tc>
          <w:tcPr>
            <w:tcW w:w="3236" w:type="dxa"/>
            <w:shd w:val="clear" w:color="auto" w:fill="auto"/>
            <w:vAlign w:val="center"/>
          </w:tcPr>
          <w:p w14:paraId="3596E29D" w14:textId="77777777" w:rsidR="00366C7E" w:rsidRPr="00A62DA8" w:rsidRDefault="00366C7E" w:rsidP="00693D2D">
            <w:pPr>
              <w:keepNext/>
              <w:keepLines/>
              <w:widowControl w:val="0"/>
              <w:spacing w:before="40" w:after="40"/>
              <w:ind w:left="35"/>
              <w:rPr>
                <w:szCs w:val="22"/>
                <w:u w:val="single"/>
              </w:rPr>
            </w:pPr>
            <w:r w:rsidRPr="00A62DA8">
              <w:rPr>
                <w:noProof/>
                <w:szCs w:val="22"/>
              </w:rPr>
              <w:t xml:space="preserve">= </w:t>
            </w:r>
            <w:r w:rsidRPr="00A62DA8">
              <w:rPr>
                <w:b/>
                <w:noProof/>
                <w:szCs w:val="22"/>
              </w:rPr>
              <w:t>…………….… €</w:t>
            </w:r>
          </w:p>
        </w:tc>
      </w:tr>
      <w:tr w:rsidR="00366C7E" w:rsidRPr="00A62DA8" w14:paraId="0EF0B5FF" w14:textId="77777777" w:rsidTr="00693D2D">
        <w:trPr>
          <w:trHeight w:val="546"/>
        </w:trPr>
        <w:tc>
          <w:tcPr>
            <w:tcW w:w="5812" w:type="dxa"/>
            <w:shd w:val="clear" w:color="auto" w:fill="auto"/>
            <w:vAlign w:val="center"/>
          </w:tcPr>
          <w:p w14:paraId="7189D0FB" w14:textId="77777777" w:rsidR="00366C7E" w:rsidRPr="00A62DA8" w:rsidRDefault="00366C7E" w:rsidP="00693D2D">
            <w:pPr>
              <w:keepNext/>
              <w:keepLines/>
              <w:widowControl w:val="0"/>
              <w:spacing w:before="40" w:after="40"/>
              <w:ind w:left="179"/>
              <w:rPr>
                <w:szCs w:val="22"/>
              </w:rPr>
            </w:pPr>
            <w:r w:rsidRPr="00A62DA8">
              <w:rPr>
                <w:szCs w:val="22"/>
                <w:lang w:val="en-GB"/>
              </w:rPr>
              <w:t xml:space="preserve">Prime TTC </w:t>
            </w:r>
            <w:proofErr w:type="spellStart"/>
            <w:r w:rsidRPr="00A62DA8">
              <w:rPr>
                <w:szCs w:val="22"/>
                <w:lang w:val="en-GB"/>
              </w:rPr>
              <w:t>annuelle</w:t>
            </w:r>
            <w:proofErr w:type="spellEnd"/>
          </w:p>
        </w:tc>
        <w:tc>
          <w:tcPr>
            <w:tcW w:w="3236" w:type="dxa"/>
            <w:shd w:val="clear" w:color="auto" w:fill="auto"/>
            <w:vAlign w:val="center"/>
          </w:tcPr>
          <w:p w14:paraId="4F230E84" w14:textId="366807F9" w:rsidR="00366C7E" w:rsidRPr="00A62DA8" w:rsidRDefault="00366C7E" w:rsidP="00693D2D">
            <w:pPr>
              <w:keepNext/>
              <w:keepLines/>
              <w:widowControl w:val="0"/>
              <w:spacing w:before="40" w:after="40"/>
              <w:ind w:left="35"/>
              <w:jc w:val="both"/>
              <w:rPr>
                <w:szCs w:val="22"/>
              </w:rPr>
            </w:pPr>
            <w:r w:rsidRPr="00A62DA8">
              <w:rPr>
                <w:szCs w:val="22"/>
              </w:rPr>
              <w:t xml:space="preserve">= </w:t>
            </w:r>
            <w:r w:rsidRPr="00A62DA8">
              <w:rPr>
                <w:b/>
                <w:szCs w:val="22"/>
              </w:rPr>
              <w:t>……..….…….. €</w:t>
            </w:r>
            <w:r w:rsidRPr="00A62DA8">
              <w:rPr>
                <w:szCs w:val="22"/>
                <w:u w:val="single"/>
              </w:rPr>
              <w:t xml:space="preserve"> </w:t>
            </w:r>
          </w:p>
        </w:tc>
      </w:tr>
    </w:tbl>
    <w:p w14:paraId="676867E7" w14:textId="77777777" w:rsidR="001269C8" w:rsidRDefault="001269C8" w:rsidP="001269C8">
      <w:pPr>
        <w:widowControl w:val="0"/>
        <w:tabs>
          <w:tab w:val="left" w:pos="1985"/>
          <w:tab w:val="right" w:leader="dot" w:pos="9214"/>
        </w:tabs>
        <w:spacing w:before="240" w:after="240"/>
        <w:jc w:val="both"/>
        <w:rPr>
          <w:bCs/>
          <w:szCs w:val="22"/>
        </w:rPr>
      </w:pPr>
      <w:r w:rsidRPr="00A62DA8">
        <w:rPr>
          <w:b/>
          <w:szCs w:val="22"/>
        </w:rPr>
        <w:t>NOM DE LA COMPAGNIE</w:t>
      </w:r>
      <w:r w:rsidRPr="00A62DA8">
        <w:rPr>
          <w:bCs/>
          <w:szCs w:val="22"/>
        </w:rPr>
        <w:t xml:space="preserve"> : </w:t>
      </w:r>
      <w:r w:rsidRPr="00A62DA8">
        <w:rPr>
          <w:bCs/>
          <w:szCs w:val="22"/>
        </w:rPr>
        <w:tab/>
      </w:r>
    </w:p>
    <w:p w14:paraId="7CD3DDF9" w14:textId="3A6B299F" w:rsidR="00473F5C" w:rsidRDefault="00473F5C" w:rsidP="00473F5C">
      <w:pPr>
        <w:widowControl w:val="0"/>
        <w:numPr>
          <w:ilvl w:val="12"/>
          <w:numId w:val="0"/>
        </w:numPr>
        <w:spacing w:after="240"/>
        <w:jc w:val="both"/>
        <w:rPr>
          <w:b/>
          <w:bCs/>
          <w:szCs w:val="24"/>
        </w:rPr>
      </w:pPr>
      <w:r w:rsidRPr="00473F5C">
        <w:rPr>
          <w:b/>
          <w:bCs/>
          <w:szCs w:val="24"/>
          <w:u w:val="single"/>
        </w:rPr>
        <w:lastRenderedPageBreak/>
        <w:t>Formule n°</w:t>
      </w:r>
      <w:r>
        <w:rPr>
          <w:b/>
          <w:bCs/>
          <w:szCs w:val="24"/>
          <w:u w:val="single"/>
        </w:rPr>
        <w:t>2</w:t>
      </w:r>
      <w:r>
        <w:rPr>
          <w:szCs w:val="24"/>
        </w:rPr>
        <w:t xml:space="preserve"> : garantie étendue à l’ensemble des élus, </w:t>
      </w:r>
      <w:r w:rsidRPr="00473F5C">
        <w:rPr>
          <w:b/>
          <w:bCs/>
          <w:szCs w:val="24"/>
        </w:rPr>
        <w:t>soit 3</w:t>
      </w:r>
      <w:r w:rsidR="001F17B0">
        <w:rPr>
          <w:b/>
          <w:bCs/>
          <w:szCs w:val="24"/>
        </w:rPr>
        <w:t>13</w:t>
      </w:r>
      <w:r w:rsidRPr="00473F5C">
        <w:rPr>
          <w:b/>
          <w:bCs/>
          <w:szCs w:val="24"/>
        </w:rPr>
        <w:t xml:space="preserve"> personnes</w:t>
      </w:r>
      <w:r w:rsidR="003E6916">
        <w:rPr>
          <w:b/>
          <w:bCs/>
          <w:szCs w:val="24"/>
        </w:rPr>
        <w:t>.</w:t>
      </w:r>
    </w:p>
    <w:p w14:paraId="7A9DF4D9" w14:textId="77777777" w:rsidR="00473F5C" w:rsidRPr="00A62DA8" w:rsidRDefault="00473F5C" w:rsidP="00473F5C">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473F5C" w:rsidRPr="00A62DA8" w14:paraId="7D0D38D8" w14:textId="77777777" w:rsidTr="00FD6B69">
        <w:trPr>
          <w:trHeight w:val="546"/>
        </w:trPr>
        <w:tc>
          <w:tcPr>
            <w:tcW w:w="5812" w:type="dxa"/>
            <w:shd w:val="clear" w:color="auto" w:fill="auto"/>
            <w:vAlign w:val="center"/>
          </w:tcPr>
          <w:p w14:paraId="18C71D46" w14:textId="77777777" w:rsidR="00473F5C" w:rsidRPr="00A62DA8" w:rsidRDefault="00473F5C" w:rsidP="00FD6B69">
            <w:pPr>
              <w:pStyle w:val="Pieddepage"/>
              <w:keepNext/>
              <w:keepLines/>
              <w:widowControl w:val="0"/>
              <w:tabs>
                <w:tab w:val="clear" w:pos="4536"/>
                <w:tab w:val="clear" w:pos="9072"/>
                <w:tab w:val="left" w:pos="1134"/>
                <w:tab w:val="left" w:pos="4710"/>
              </w:tabs>
              <w:spacing w:before="40" w:after="40"/>
              <w:ind w:left="179"/>
              <w:rPr>
                <w:noProof/>
                <w:szCs w:val="22"/>
              </w:rPr>
            </w:pPr>
            <w:r w:rsidRPr="00A62DA8">
              <w:rPr>
                <w:noProof/>
                <w:szCs w:val="22"/>
              </w:rPr>
              <w:t xml:space="preserve">Prime HT annuelle </w:t>
            </w:r>
          </w:p>
        </w:tc>
        <w:tc>
          <w:tcPr>
            <w:tcW w:w="3236" w:type="dxa"/>
            <w:shd w:val="clear" w:color="auto" w:fill="auto"/>
            <w:vAlign w:val="center"/>
          </w:tcPr>
          <w:p w14:paraId="29BAC466" w14:textId="77777777" w:rsidR="00473F5C" w:rsidRPr="00A62DA8" w:rsidRDefault="00473F5C" w:rsidP="00FD6B69">
            <w:pPr>
              <w:keepNext/>
              <w:keepLines/>
              <w:widowControl w:val="0"/>
              <w:spacing w:before="40" w:after="40"/>
              <w:ind w:left="35"/>
              <w:rPr>
                <w:szCs w:val="22"/>
                <w:u w:val="single"/>
              </w:rPr>
            </w:pPr>
            <w:r w:rsidRPr="00A62DA8">
              <w:rPr>
                <w:noProof/>
                <w:szCs w:val="22"/>
              </w:rPr>
              <w:t xml:space="preserve">= </w:t>
            </w:r>
            <w:r w:rsidRPr="00A62DA8">
              <w:rPr>
                <w:b/>
                <w:noProof/>
                <w:szCs w:val="22"/>
              </w:rPr>
              <w:t>…………….… €</w:t>
            </w:r>
          </w:p>
        </w:tc>
      </w:tr>
      <w:tr w:rsidR="00473F5C" w:rsidRPr="00A62DA8" w14:paraId="638B14B5" w14:textId="77777777" w:rsidTr="00FD6B69">
        <w:trPr>
          <w:trHeight w:val="546"/>
        </w:trPr>
        <w:tc>
          <w:tcPr>
            <w:tcW w:w="5812" w:type="dxa"/>
            <w:shd w:val="clear" w:color="auto" w:fill="auto"/>
            <w:vAlign w:val="center"/>
          </w:tcPr>
          <w:p w14:paraId="7F4AB4B8" w14:textId="77777777" w:rsidR="00473F5C" w:rsidRPr="00A62DA8" w:rsidRDefault="00473F5C" w:rsidP="00FD6B69">
            <w:pPr>
              <w:keepNext/>
              <w:keepLines/>
              <w:widowControl w:val="0"/>
              <w:spacing w:before="40" w:after="40"/>
              <w:ind w:left="179"/>
              <w:rPr>
                <w:szCs w:val="22"/>
              </w:rPr>
            </w:pPr>
            <w:r w:rsidRPr="00A62DA8">
              <w:rPr>
                <w:szCs w:val="22"/>
                <w:lang w:val="en-GB"/>
              </w:rPr>
              <w:t xml:space="preserve">Prime TTC </w:t>
            </w:r>
            <w:proofErr w:type="spellStart"/>
            <w:r w:rsidRPr="00A62DA8">
              <w:rPr>
                <w:szCs w:val="22"/>
                <w:lang w:val="en-GB"/>
              </w:rPr>
              <w:t>annuelle</w:t>
            </w:r>
            <w:proofErr w:type="spellEnd"/>
          </w:p>
        </w:tc>
        <w:tc>
          <w:tcPr>
            <w:tcW w:w="3236" w:type="dxa"/>
            <w:shd w:val="clear" w:color="auto" w:fill="auto"/>
            <w:vAlign w:val="center"/>
          </w:tcPr>
          <w:p w14:paraId="7003F997" w14:textId="77777777" w:rsidR="00473F5C" w:rsidRPr="00A62DA8" w:rsidRDefault="00473F5C" w:rsidP="00FD6B69">
            <w:pPr>
              <w:keepNext/>
              <w:keepLines/>
              <w:widowControl w:val="0"/>
              <w:spacing w:before="40" w:after="40"/>
              <w:ind w:left="35"/>
              <w:jc w:val="both"/>
              <w:rPr>
                <w:szCs w:val="22"/>
              </w:rPr>
            </w:pPr>
            <w:r w:rsidRPr="00A62DA8">
              <w:rPr>
                <w:szCs w:val="22"/>
              </w:rPr>
              <w:t xml:space="preserve">= </w:t>
            </w:r>
            <w:r w:rsidRPr="00A62DA8">
              <w:rPr>
                <w:b/>
                <w:szCs w:val="22"/>
              </w:rPr>
              <w:t>……..….…….. €</w:t>
            </w:r>
            <w:r w:rsidRPr="00A62DA8">
              <w:rPr>
                <w:szCs w:val="22"/>
                <w:u w:val="single"/>
              </w:rPr>
              <w:t xml:space="preserve"> </w:t>
            </w:r>
          </w:p>
        </w:tc>
      </w:tr>
    </w:tbl>
    <w:p w14:paraId="69A65186" w14:textId="77777777" w:rsidR="00473F5C" w:rsidRDefault="00473F5C" w:rsidP="00473F5C">
      <w:pPr>
        <w:widowControl w:val="0"/>
        <w:tabs>
          <w:tab w:val="left" w:pos="1985"/>
          <w:tab w:val="right" w:leader="dot" w:pos="9214"/>
        </w:tabs>
        <w:spacing w:before="240" w:after="240"/>
        <w:jc w:val="both"/>
        <w:rPr>
          <w:bCs/>
          <w:szCs w:val="22"/>
        </w:rPr>
      </w:pPr>
      <w:r w:rsidRPr="00A62DA8">
        <w:rPr>
          <w:b/>
          <w:szCs w:val="22"/>
        </w:rPr>
        <w:t>NOM DE LA COMPAGNIE</w:t>
      </w:r>
      <w:r w:rsidRPr="00A62DA8">
        <w:rPr>
          <w:bCs/>
          <w:szCs w:val="22"/>
        </w:rPr>
        <w:t xml:space="preserve"> : </w:t>
      </w:r>
      <w:r w:rsidRPr="00A62DA8">
        <w:rPr>
          <w:bCs/>
          <w:szCs w:val="22"/>
        </w:rPr>
        <w:tab/>
      </w:r>
    </w:p>
    <w:p w14:paraId="56B1C795" w14:textId="04A69B57" w:rsidR="001269C8" w:rsidRPr="00A62DA8" w:rsidRDefault="001269C8" w:rsidP="001269C8">
      <w:pPr>
        <w:pStyle w:val="08Titre11-"/>
        <w:rPr>
          <w:rStyle w:val="Lienhypertexte"/>
          <w:color w:val="436E91"/>
        </w:rPr>
      </w:pPr>
      <w:r w:rsidRPr="00A62DA8">
        <w:rPr>
          <w:rStyle w:val="Lienhypertexte"/>
          <w:color w:val="436E91"/>
        </w:rPr>
        <w:t>Prestation supplémentaire éventuelle n°</w:t>
      </w:r>
      <w:r w:rsidR="00AA27EC" w:rsidRPr="00A62DA8">
        <w:rPr>
          <w:rStyle w:val="Lienhypertexte"/>
          <w:color w:val="436E91"/>
        </w:rPr>
        <w:t> </w:t>
      </w:r>
      <w:r w:rsidR="00522EA2" w:rsidRPr="00A62DA8">
        <w:rPr>
          <w:rStyle w:val="Lienhypertexte"/>
          <w:color w:val="436E91"/>
        </w:rPr>
        <w:t>3</w:t>
      </w:r>
      <w:r w:rsidRPr="00A62DA8">
        <w:rPr>
          <w:rStyle w:val="Lienhypertexte"/>
          <w:color w:val="436E91"/>
        </w:rPr>
        <w:t xml:space="preserve"> - Assurance « </w:t>
      </w:r>
      <w:r w:rsidR="00C77235" w:rsidRPr="00A62DA8">
        <w:rPr>
          <w:rStyle w:val="Lienhypertexte"/>
          <w:color w:val="436E91"/>
        </w:rPr>
        <w:t>a</w:t>
      </w:r>
      <w:r w:rsidRPr="00A62DA8">
        <w:rPr>
          <w:rStyle w:val="Lienhypertexte"/>
          <w:color w:val="436E91"/>
        </w:rPr>
        <w:t>uto-mission préposés »</w:t>
      </w:r>
    </w:p>
    <w:p w14:paraId="34027D91" w14:textId="351D2D08" w:rsidR="00151720" w:rsidRPr="00A62DA8" w:rsidRDefault="00151720" w:rsidP="00151720">
      <w:pPr>
        <w:pStyle w:val="Titre2"/>
        <w:numPr>
          <w:ilvl w:val="0"/>
          <w:numId w:val="0"/>
        </w:numPr>
        <w:tabs>
          <w:tab w:val="clear" w:pos="851"/>
        </w:tabs>
        <w:spacing w:before="240" w:after="240"/>
        <w:jc w:val="both"/>
        <w:rPr>
          <w:rFonts w:eastAsia="Calibri" w:cs="Arial"/>
          <w:sz w:val="22"/>
          <w:szCs w:val="22"/>
          <w:u w:val="none"/>
        </w:rPr>
      </w:pPr>
      <w:r w:rsidRPr="00A62DA8">
        <w:rPr>
          <w:bCs w:val="0"/>
          <w:sz w:val="22"/>
          <w:szCs w:val="18"/>
          <w:u w:val="none"/>
        </w:rPr>
        <w:t xml:space="preserve">Le prix est </w:t>
      </w:r>
      <w:r w:rsidR="009E35C9" w:rsidRPr="00A62DA8">
        <w:rPr>
          <w:bCs w:val="0"/>
          <w:sz w:val="22"/>
          <w:szCs w:val="18"/>
          <w:u w:val="none"/>
        </w:rPr>
        <w:t xml:space="preserve">un prix </w:t>
      </w:r>
      <w:r w:rsidRPr="00A62DA8">
        <w:rPr>
          <w:bCs w:val="0"/>
          <w:sz w:val="22"/>
          <w:szCs w:val="18"/>
          <w:u w:val="none"/>
        </w:rPr>
        <w:t xml:space="preserve">forfaitaire </w:t>
      </w:r>
      <w:r w:rsidRPr="00A62DA8">
        <w:rPr>
          <w:rFonts w:eastAsia="Calibri" w:cs="Arial"/>
          <w:sz w:val="22"/>
          <w:szCs w:val="22"/>
          <w:u w:val="none"/>
        </w:rPr>
        <w:t>révisable en fonction de l'indice SRA publié par l'association SRA</w:t>
      </w:r>
      <w:r w:rsidR="00C77235" w:rsidRPr="00A62DA8">
        <w:rPr>
          <w:rFonts w:eastAsia="Calibri" w:cs="Arial"/>
          <w:sz w:val="22"/>
          <w:szCs w:val="22"/>
          <w:u w:val="none"/>
        </w:rPr>
        <w:t xml:space="preserve"> selon la formule prévue au cahier des clauses techniques particulières.</w:t>
      </w:r>
    </w:p>
    <w:p w14:paraId="151E64BB" w14:textId="3E3BC4D2" w:rsidR="00E85EB1" w:rsidRDefault="00E85EB1" w:rsidP="00E85EB1">
      <w:pPr>
        <w:rPr>
          <w:rFonts w:eastAsia="Calibri"/>
          <w:b/>
          <w:bCs/>
        </w:rPr>
      </w:pPr>
      <w:r w:rsidRPr="00A62DA8">
        <w:rPr>
          <w:rFonts w:eastAsia="Calibri"/>
          <w:b/>
          <w:bCs/>
        </w:rPr>
        <w:t xml:space="preserve">Plafond kilométrique de </w:t>
      </w:r>
      <w:r w:rsidR="00380901">
        <w:rPr>
          <w:rFonts w:eastAsia="Calibri"/>
          <w:b/>
          <w:bCs/>
        </w:rPr>
        <w:t>3</w:t>
      </w:r>
      <w:r w:rsidRPr="00A62DA8">
        <w:rPr>
          <w:rFonts w:eastAsia="Calibri"/>
          <w:b/>
          <w:bCs/>
        </w:rPr>
        <w:t>0 000 km / an</w:t>
      </w:r>
    </w:p>
    <w:p w14:paraId="1BBB8B01" w14:textId="68FCB966" w:rsidR="00380901" w:rsidRPr="00A62DA8" w:rsidRDefault="00380901" w:rsidP="00E85EB1">
      <w:pPr>
        <w:rPr>
          <w:rFonts w:eastAsia="Calibri"/>
          <w:b/>
          <w:bCs/>
        </w:rPr>
      </w:pPr>
      <w:r>
        <w:rPr>
          <w:rFonts w:eastAsia="Calibri"/>
          <w:b/>
          <w:bCs/>
        </w:rPr>
        <w:t xml:space="preserve">Au-delà, l’assureur indiquera le taux de régularisation : </w:t>
      </w:r>
      <w:proofErr w:type="gramStart"/>
      <w:r>
        <w:rPr>
          <w:rFonts w:eastAsia="Calibri"/>
          <w:b/>
          <w:bCs/>
        </w:rPr>
        <w:t>…….</w:t>
      </w:r>
      <w:proofErr w:type="gramEnd"/>
      <w:r>
        <w:rPr>
          <w:rFonts w:eastAsia="Calibri"/>
          <w:b/>
          <w:bCs/>
        </w:rPr>
        <w:t xml:space="preserve">. € / km parcouru  </w:t>
      </w:r>
    </w:p>
    <w:p w14:paraId="7D427B96" w14:textId="77777777" w:rsidR="001269C8" w:rsidRPr="00A62DA8" w:rsidRDefault="001269C8" w:rsidP="00151720">
      <w:pPr>
        <w:widowControl w:val="0"/>
        <w:numPr>
          <w:ilvl w:val="12"/>
          <w:numId w:val="0"/>
        </w:numPr>
        <w:jc w:val="both"/>
        <w:rPr>
          <w:szCs w:val="24"/>
        </w:rPr>
      </w:pPr>
      <w:r w:rsidRPr="00A62DA8">
        <w:rPr>
          <w:szCs w:val="24"/>
        </w:rPr>
        <w:t>Le détail des garanties est prévu aux conditions particulières.</w:t>
      </w:r>
    </w:p>
    <w:p w14:paraId="7A8C2F3C" w14:textId="77777777" w:rsidR="001269C8" w:rsidRPr="00A62DA8" w:rsidRDefault="001269C8" w:rsidP="001269C8">
      <w:pPr>
        <w:widowControl w:val="0"/>
        <w:numPr>
          <w:ilvl w:val="12"/>
          <w:numId w:val="0"/>
        </w:numPr>
        <w:spacing w:after="240"/>
        <w:jc w:val="both"/>
        <w:rPr>
          <w:szCs w:val="24"/>
        </w:rPr>
      </w:pPr>
      <w:r w:rsidRPr="00A62DA8">
        <w:rPr>
          <w:szCs w:val="24"/>
        </w:rPr>
        <w:t>La garantie est acquise sans franchise.</w:t>
      </w:r>
    </w:p>
    <w:p w14:paraId="69A0F6AA" w14:textId="40C05158" w:rsidR="00366C7E" w:rsidRPr="00A62DA8" w:rsidRDefault="00366C7E" w:rsidP="00366C7E">
      <w:pPr>
        <w:pStyle w:val="Paragraphedeliste"/>
        <w:numPr>
          <w:ilvl w:val="0"/>
          <w:numId w:val="31"/>
        </w:numPr>
        <w:spacing w:before="120"/>
        <w:jc w:val="both"/>
        <w:rPr>
          <w:sz w:val="2"/>
          <w:szCs w:val="2"/>
        </w:rPr>
      </w:pPr>
    </w:p>
    <w:tbl>
      <w:tblPr>
        <w:tblW w:w="0" w:type="auto"/>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5812"/>
        <w:gridCol w:w="3236"/>
      </w:tblGrid>
      <w:tr w:rsidR="00366C7E" w:rsidRPr="00A62DA8" w14:paraId="71FFBD5C" w14:textId="77777777" w:rsidTr="00693D2D">
        <w:trPr>
          <w:trHeight w:val="546"/>
        </w:trPr>
        <w:tc>
          <w:tcPr>
            <w:tcW w:w="5812" w:type="dxa"/>
            <w:shd w:val="clear" w:color="auto" w:fill="auto"/>
            <w:vAlign w:val="center"/>
          </w:tcPr>
          <w:p w14:paraId="5F23D39D" w14:textId="77777777" w:rsidR="00366C7E" w:rsidRPr="00A62DA8" w:rsidRDefault="00366C7E" w:rsidP="00693D2D">
            <w:pPr>
              <w:pStyle w:val="Pieddepage"/>
              <w:keepNext/>
              <w:keepLines/>
              <w:widowControl w:val="0"/>
              <w:tabs>
                <w:tab w:val="clear" w:pos="4536"/>
                <w:tab w:val="clear" w:pos="9072"/>
                <w:tab w:val="left" w:pos="1134"/>
                <w:tab w:val="left" w:pos="4710"/>
              </w:tabs>
              <w:spacing w:before="40" w:after="40"/>
              <w:ind w:left="179"/>
              <w:rPr>
                <w:noProof/>
                <w:szCs w:val="22"/>
              </w:rPr>
            </w:pPr>
            <w:r w:rsidRPr="00A62DA8">
              <w:rPr>
                <w:noProof/>
                <w:szCs w:val="22"/>
              </w:rPr>
              <w:t xml:space="preserve">Prime HT annuelle </w:t>
            </w:r>
          </w:p>
        </w:tc>
        <w:tc>
          <w:tcPr>
            <w:tcW w:w="3236" w:type="dxa"/>
            <w:shd w:val="clear" w:color="auto" w:fill="auto"/>
            <w:vAlign w:val="center"/>
          </w:tcPr>
          <w:p w14:paraId="7C7A1189" w14:textId="77777777" w:rsidR="00366C7E" w:rsidRPr="00A62DA8" w:rsidRDefault="00366C7E" w:rsidP="00693D2D">
            <w:pPr>
              <w:keepNext/>
              <w:keepLines/>
              <w:widowControl w:val="0"/>
              <w:spacing w:before="40" w:after="40"/>
              <w:ind w:left="35"/>
              <w:rPr>
                <w:szCs w:val="22"/>
                <w:u w:val="single"/>
              </w:rPr>
            </w:pPr>
            <w:r w:rsidRPr="00A62DA8">
              <w:rPr>
                <w:noProof/>
                <w:szCs w:val="22"/>
              </w:rPr>
              <w:t xml:space="preserve">= </w:t>
            </w:r>
            <w:r w:rsidRPr="00A62DA8">
              <w:rPr>
                <w:b/>
                <w:noProof/>
                <w:szCs w:val="22"/>
              </w:rPr>
              <w:t>…………….… €</w:t>
            </w:r>
          </w:p>
        </w:tc>
      </w:tr>
      <w:tr w:rsidR="00366C7E" w:rsidRPr="00A62DA8" w14:paraId="0A75AD03" w14:textId="77777777" w:rsidTr="00693D2D">
        <w:trPr>
          <w:trHeight w:val="546"/>
        </w:trPr>
        <w:tc>
          <w:tcPr>
            <w:tcW w:w="5812" w:type="dxa"/>
            <w:shd w:val="clear" w:color="auto" w:fill="auto"/>
            <w:vAlign w:val="center"/>
          </w:tcPr>
          <w:p w14:paraId="7B1077B7" w14:textId="77777777" w:rsidR="00366C7E" w:rsidRPr="00A62DA8" w:rsidRDefault="00366C7E" w:rsidP="00693D2D">
            <w:pPr>
              <w:keepNext/>
              <w:keepLines/>
              <w:widowControl w:val="0"/>
              <w:spacing w:before="40" w:after="40"/>
              <w:ind w:left="179"/>
              <w:rPr>
                <w:szCs w:val="22"/>
              </w:rPr>
            </w:pPr>
            <w:r w:rsidRPr="00A62DA8">
              <w:rPr>
                <w:szCs w:val="22"/>
                <w:lang w:val="en-GB"/>
              </w:rPr>
              <w:t xml:space="preserve">Prime TTC </w:t>
            </w:r>
            <w:proofErr w:type="spellStart"/>
            <w:r w:rsidRPr="00A62DA8">
              <w:rPr>
                <w:szCs w:val="22"/>
                <w:lang w:val="en-GB"/>
              </w:rPr>
              <w:t>annuelle</w:t>
            </w:r>
            <w:proofErr w:type="spellEnd"/>
          </w:p>
        </w:tc>
        <w:tc>
          <w:tcPr>
            <w:tcW w:w="3236" w:type="dxa"/>
            <w:shd w:val="clear" w:color="auto" w:fill="auto"/>
            <w:vAlign w:val="center"/>
          </w:tcPr>
          <w:p w14:paraId="41CDAD14" w14:textId="55FC07B3" w:rsidR="00366C7E" w:rsidRPr="00A62DA8" w:rsidRDefault="00366C7E" w:rsidP="00693D2D">
            <w:pPr>
              <w:keepNext/>
              <w:keepLines/>
              <w:widowControl w:val="0"/>
              <w:spacing w:before="40" w:after="40"/>
              <w:ind w:left="35"/>
              <w:jc w:val="both"/>
              <w:rPr>
                <w:szCs w:val="22"/>
              </w:rPr>
            </w:pPr>
            <w:r w:rsidRPr="00A62DA8">
              <w:rPr>
                <w:szCs w:val="22"/>
              </w:rPr>
              <w:t xml:space="preserve">= </w:t>
            </w:r>
            <w:r w:rsidRPr="00A62DA8">
              <w:rPr>
                <w:b/>
                <w:szCs w:val="22"/>
              </w:rPr>
              <w:t>……..….…….. €</w:t>
            </w:r>
            <w:r w:rsidRPr="00A62DA8">
              <w:rPr>
                <w:szCs w:val="22"/>
                <w:u w:val="single"/>
              </w:rPr>
              <w:t xml:space="preserve"> </w:t>
            </w:r>
          </w:p>
        </w:tc>
      </w:tr>
    </w:tbl>
    <w:p w14:paraId="4DFB0200" w14:textId="77777777" w:rsidR="001269C8" w:rsidRPr="00A62DA8" w:rsidRDefault="001269C8" w:rsidP="001269C8">
      <w:pPr>
        <w:widowControl w:val="0"/>
        <w:tabs>
          <w:tab w:val="left" w:pos="1985"/>
          <w:tab w:val="right" w:leader="dot" w:pos="9214"/>
        </w:tabs>
        <w:spacing w:before="240" w:after="240"/>
        <w:jc w:val="both"/>
        <w:rPr>
          <w:bCs/>
          <w:szCs w:val="22"/>
        </w:rPr>
      </w:pPr>
      <w:r w:rsidRPr="00A62DA8">
        <w:rPr>
          <w:b/>
          <w:szCs w:val="22"/>
        </w:rPr>
        <w:t>NOM DE LA COMPAGNIE</w:t>
      </w:r>
      <w:r w:rsidRPr="00A62DA8">
        <w:rPr>
          <w:bCs/>
          <w:szCs w:val="22"/>
        </w:rPr>
        <w:t xml:space="preserve"> : </w:t>
      </w:r>
      <w:r w:rsidRPr="00A62DA8">
        <w:rPr>
          <w:bCs/>
          <w:szCs w:val="22"/>
        </w:rPr>
        <w:tab/>
      </w:r>
    </w:p>
    <w:p w14:paraId="0D42B906" w14:textId="6B7DE75B" w:rsidR="006442E9" w:rsidRPr="00A62DA8" w:rsidRDefault="006442E9" w:rsidP="003A3738">
      <w:pPr>
        <w:pStyle w:val="08Titre11-"/>
        <w:spacing w:after="240"/>
        <w:rPr>
          <w:rStyle w:val="Lienhypertexte"/>
          <w:color w:val="436E91"/>
        </w:rPr>
      </w:pPr>
      <w:bookmarkStart w:id="25" w:name="_Ref448158318"/>
      <w:r w:rsidRPr="00A62DA8">
        <w:rPr>
          <w:rStyle w:val="Lienhypertexte"/>
          <w:color w:val="436E91"/>
        </w:rPr>
        <w:t>Prestation supplémentaire éventuelle n°</w:t>
      </w:r>
      <w:r w:rsidR="00AA27EC" w:rsidRPr="00A62DA8">
        <w:rPr>
          <w:rStyle w:val="Lienhypertexte"/>
          <w:color w:val="436E91"/>
        </w:rPr>
        <w:t> </w:t>
      </w:r>
      <w:r w:rsidR="00522EA2" w:rsidRPr="00A62DA8">
        <w:rPr>
          <w:rStyle w:val="Lienhypertexte"/>
          <w:color w:val="436E91"/>
        </w:rPr>
        <w:t xml:space="preserve">4 </w:t>
      </w:r>
      <w:r w:rsidRPr="00A62DA8">
        <w:rPr>
          <w:rStyle w:val="Lienhypertexte"/>
          <w:color w:val="436E91"/>
        </w:rPr>
        <w:t xml:space="preserve">- Assurance </w:t>
      </w:r>
      <w:r w:rsidR="001269C8" w:rsidRPr="00A62DA8">
        <w:rPr>
          <w:rStyle w:val="Lienhypertexte"/>
          <w:color w:val="436E91"/>
        </w:rPr>
        <w:t>« </w:t>
      </w:r>
      <w:r w:rsidR="00C77235" w:rsidRPr="00A62DA8">
        <w:rPr>
          <w:rStyle w:val="Lienhypertexte"/>
          <w:color w:val="436E91"/>
        </w:rPr>
        <w:t>t</w:t>
      </w:r>
      <w:r w:rsidR="001269C8" w:rsidRPr="00A62DA8">
        <w:rPr>
          <w:rStyle w:val="Lienhypertexte"/>
          <w:color w:val="436E91"/>
        </w:rPr>
        <w:t>ous risques engins »</w:t>
      </w:r>
      <w:r w:rsidRPr="00A62DA8">
        <w:rPr>
          <w:rStyle w:val="Lienhypertexte"/>
          <w:color w:val="436E91"/>
        </w:rPr>
        <w:t xml:space="preserve"> </w:t>
      </w:r>
      <w:bookmarkEnd w:id="25"/>
    </w:p>
    <w:p w14:paraId="236679F3" w14:textId="77777777" w:rsidR="0037703A" w:rsidRDefault="0037703A" w:rsidP="0037703A">
      <w:pPr>
        <w:pStyle w:val="Titre2"/>
        <w:numPr>
          <w:ilvl w:val="0"/>
          <w:numId w:val="0"/>
        </w:numPr>
        <w:tabs>
          <w:tab w:val="clear" w:pos="851"/>
        </w:tabs>
        <w:spacing w:after="240"/>
        <w:jc w:val="both"/>
        <w:rPr>
          <w:rFonts w:eastAsia="Calibri" w:cs="Arial"/>
          <w:sz w:val="22"/>
          <w:szCs w:val="22"/>
          <w:u w:val="none"/>
        </w:rPr>
      </w:pPr>
      <w:r w:rsidRPr="00C23D4A">
        <w:rPr>
          <w:bCs w:val="0"/>
          <w:sz w:val="22"/>
          <w:szCs w:val="18"/>
          <w:u w:val="none"/>
        </w:rPr>
        <w:t>Le prix est</w:t>
      </w:r>
      <w:r>
        <w:rPr>
          <w:bCs w:val="0"/>
          <w:sz w:val="22"/>
          <w:szCs w:val="18"/>
          <w:u w:val="none"/>
        </w:rPr>
        <w:t xml:space="preserve"> un prix</w:t>
      </w:r>
      <w:r w:rsidRPr="00C23D4A">
        <w:rPr>
          <w:bCs w:val="0"/>
          <w:sz w:val="22"/>
          <w:szCs w:val="18"/>
          <w:u w:val="none"/>
        </w:rPr>
        <w:t xml:space="preserve"> </w:t>
      </w:r>
      <w:r>
        <w:rPr>
          <w:bCs w:val="0"/>
          <w:sz w:val="22"/>
          <w:szCs w:val="18"/>
          <w:u w:val="none"/>
        </w:rPr>
        <w:t>forfaitaire</w:t>
      </w:r>
      <w:r w:rsidRPr="00C23D4A">
        <w:rPr>
          <w:bCs w:val="0"/>
          <w:sz w:val="22"/>
          <w:szCs w:val="18"/>
          <w:u w:val="none"/>
        </w:rPr>
        <w:t xml:space="preserve"> </w:t>
      </w:r>
      <w:r w:rsidRPr="00C23D4A">
        <w:rPr>
          <w:rFonts w:eastAsia="Calibri" w:cs="Arial"/>
          <w:sz w:val="22"/>
          <w:szCs w:val="22"/>
          <w:u w:val="none"/>
        </w:rPr>
        <w:t xml:space="preserve">révisable en fonction de l'indice </w:t>
      </w:r>
      <w:r>
        <w:rPr>
          <w:rFonts w:eastAsia="Calibri" w:cs="Arial"/>
          <w:sz w:val="22"/>
          <w:szCs w:val="22"/>
          <w:u w:val="none"/>
        </w:rPr>
        <w:t>« bris de machine » selon la formule prévue au cahier des clauses techniques particulières.</w:t>
      </w:r>
    </w:p>
    <w:p w14:paraId="765E8A1C" w14:textId="77777777" w:rsidR="00522EA2" w:rsidRPr="00A62DA8" w:rsidRDefault="00522EA2" w:rsidP="00522EA2">
      <w:pPr>
        <w:widowControl w:val="0"/>
        <w:numPr>
          <w:ilvl w:val="12"/>
          <w:numId w:val="0"/>
        </w:numPr>
        <w:jc w:val="both"/>
        <w:rPr>
          <w:szCs w:val="24"/>
        </w:rPr>
      </w:pPr>
      <w:r w:rsidRPr="00A62DA8">
        <w:rPr>
          <w:szCs w:val="24"/>
        </w:rPr>
        <w:t>Le détail des garanties est prévu aux conditions particulières.</w:t>
      </w:r>
    </w:p>
    <w:p w14:paraId="23E53A87" w14:textId="77777777" w:rsidR="00522EA2" w:rsidRPr="00A62DA8" w:rsidRDefault="00522EA2" w:rsidP="00522EA2">
      <w:pPr>
        <w:widowControl w:val="0"/>
        <w:numPr>
          <w:ilvl w:val="12"/>
          <w:numId w:val="0"/>
        </w:numPr>
        <w:spacing w:after="240"/>
        <w:jc w:val="both"/>
        <w:rPr>
          <w:b/>
          <w:bCs/>
          <w:szCs w:val="24"/>
        </w:rPr>
      </w:pPr>
      <w:r w:rsidRPr="00A62DA8">
        <w:rPr>
          <w:szCs w:val="24"/>
        </w:rPr>
        <w:t xml:space="preserve">La franchise est </w:t>
      </w:r>
      <w:proofErr w:type="gramStart"/>
      <w:r w:rsidRPr="00A62DA8">
        <w:rPr>
          <w:szCs w:val="24"/>
        </w:rPr>
        <w:t xml:space="preserve">de </w:t>
      </w:r>
      <w:r w:rsidRPr="00A62DA8">
        <w:rPr>
          <w:b/>
          <w:bCs/>
          <w:szCs w:val="24"/>
        </w:rPr>
        <w:t xml:space="preserve"> 1</w:t>
      </w:r>
      <w:proofErr w:type="gramEnd"/>
      <w:r w:rsidRPr="00A62DA8">
        <w:rPr>
          <w:b/>
          <w:bCs/>
          <w:szCs w:val="24"/>
        </w:rPr>
        <w:t xml:space="preserve"> 000 €</w:t>
      </w:r>
      <w:r w:rsidRPr="00A62DA8">
        <w:rPr>
          <w:szCs w:val="24"/>
        </w:rPr>
        <w:t xml:space="preserve"> par sinistre sauf pour la garantie des frais de remplacement, pour laquelle est appliquée une franchise de </w:t>
      </w:r>
      <w:r w:rsidRPr="00A62DA8">
        <w:rPr>
          <w:b/>
          <w:bCs/>
          <w:szCs w:val="24"/>
        </w:rPr>
        <w:t>3 jours ouvrés.</w:t>
      </w:r>
    </w:p>
    <w:tbl>
      <w:tblPr>
        <w:tblW w:w="9214" w:type="dxa"/>
        <w:tblInd w:w="-23" w:type="dxa"/>
        <w:tblBorders>
          <w:top w:val="single" w:sz="18" w:space="0" w:color="A2C037"/>
          <w:left w:val="single" w:sz="18" w:space="0" w:color="A2C037"/>
          <w:bottom w:val="single" w:sz="18" w:space="0" w:color="A2C037"/>
          <w:right w:val="single" w:sz="18" w:space="0" w:color="A2C037"/>
        </w:tblBorders>
        <w:tblLook w:val="04A0" w:firstRow="1" w:lastRow="0" w:firstColumn="1" w:lastColumn="0" w:noHBand="0" w:noVBand="1"/>
      </w:tblPr>
      <w:tblGrid>
        <w:gridCol w:w="6226"/>
        <w:gridCol w:w="2988"/>
      </w:tblGrid>
      <w:tr w:rsidR="00522EA2" w:rsidRPr="00A62DA8" w14:paraId="0757332E" w14:textId="77777777" w:rsidTr="00E74B44">
        <w:trPr>
          <w:trHeight w:val="567"/>
        </w:trPr>
        <w:tc>
          <w:tcPr>
            <w:tcW w:w="6226" w:type="dxa"/>
            <w:shd w:val="clear" w:color="auto" w:fill="auto"/>
            <w:vAlign w:val="center"/>
          </w:tcPr>
          <w:p w14:paraId="0AEFB7B7" w14:textId="4F7338CA" w:rsidR="00522EA2" w:rsidRPr="00A62DA8" w:rsidRDefault="0037703A" w:rsidP="00E74B44">
            <w:pPr>
              <w:pStyle w:val="Pieddepage"/>
              <w:widowControl w:val="0"/>
              <w:tabs>
                <w:tab w:val="clear" w:pos="4536"/>
                <w:tab w:val="clear" w:pos="9072"/>
                <w:tab w:val="left" w:pos="1134"/>
                <w:tab w:val="left" w:pos="4710"/>
              </w:tabs>
              <w:ind w:left="37"/>
              <w:rPr>
                <w:noProof/>
                <w:szCs w:val="18"/>
              </w:rPr>
            </w:pPr>
            <w:r>
              <w:rPr>
                <w:noProof/>
                <w:szCs w:val="18"/>
              </w:rPr>
              <w:t>Prime HT annuelle</w:t>
            </w:r>
            <w:r w:rsidR="00522EA2" w:rsidRPr="00A62DA8">
              <w:rPr>
                <w:bCs/>
                <w:szCs w:val="22"/>
              </w:rPr>
              <w:t xml:space="preserve"> :</w:t>
            </w:r>
          </w:p>
        </w:tc>
        <w:tc>
          <w:tcPr>
            <w:tcW w:w="2988" w:type="dxa"/>
            <w:shd w:val="clear" w:color="auto" w:fill="auto"/>
            <w:vAlign w:val="center"/>
          </w:tcPr>
          <w:p w14:paraId="29679F4E" w14:textId="1DF60139" w:rsidR="00522EA2" w:rsidRPr="00A62DA8" w:rsidRDefault="00522EA2" w:rsidP="00E74B44">
            <w:pPr>
              <w:widowControl w:val="0"/>
              <w:ind w:left="174" w:hanging="146"/>
              <w:rPr>
                <w:szCs w:val="18"/>
                <w:u w:val="single"/>
              </w:rPr>
            </w:pPr>
            <w:r w:rsidRPr="00A62DA8">
              <w:rPr>
                <w:noProof/>
                <w:szCs w:val="18"/>
              </w:rPr>
              <w:t xml:space="preserve">= </w:t>
            </w:r>
            <w:r w:rsidRPr="00A62DA8">
              <w:rPr>
                <w:b/>
                <w:noProof/>
                <w:szCs w:val="18"/>
              </w:rPr>
              <w:t xml:space="preserve">....................... </w:t>
            </w:r>
            <w:r w:rsidR="0037703A">
              <w:rPr>
                <w:b/>
                <w:noProof/>
                <w:szCs w:val="18"/>
              </w:rPr>
              <w:t>€</w:t>
            </w:r>
          </w:p>
        </w:tc>
      </w:tr>
      <w:tr w:rsidR="00522EA2" w:rsidRPr="00A62DA8" w14:paraId="6ED32F1E" w14:textId="77777777" w:rsidTr="00E74B44">
        <w:trPr>
          <w:trHeight w:val="567"/>
        </w:trPr>
        <w:tc>
          <w:tcPr>
            <w:tcW w:w="6226" w:type="dxa"/>
            <w:shd w:val="clear" w:color="auto" w:fill="auto"/>
            <w:vAlign w:val="center"/>
          </w:tcPr>
          <w:p w14:paraId="375315E5" w14:textId="77777777" w:rsidR="00522EA2" w:rsidRPr="00A62DA8" w:rsidRDefault="00522EA2" w:rsidP="00E74B44">
            <w:pPr>
              <w:widowControl w:val="0"/>
              <w:ind w:left="37"/>
              <w:rPr>
                <w:szCs w:val="18"/>
              </w:rPr>
            </w:pPr>
            <w:r w:rsidRPr="00A62DA8">
              <w:rPr>
                <w:szCs w:val="18"/>
                <w:lang w:val="en-GB"/>
              </w:rPr>
              <w:t xml:space="preserve">Prime TTC </w:t>
            </w:r>
            <w:proofErr w:type="spellStart"/>
            <w:r w:rsidRPr="00A62DA8">
              <w:rPr>
                <w:szCs w:val="18"/>
                <w:lang w:val="en-GB"/>
              </w:rPr>
              <w:t>annuelle</w:t>
            </w:r>
            <w:proofErr w:type="spellEnd"/>
          </w:p>
        </w:tc>
        <w:tc>
          <w:tcPr>
            <w:tcW w:w="2988" w:type="dxa"/>
            <w:shd w:val="clear" w:color="auto" w:fill="auto"/>
            <w:vAlign w:val="center"/>
          </w:tcPr>
          <w:p w14:paraId="097BD626" w14:textId="77777777" w:rsidR="00522EA2" w:rsidRPr="00A62DA8" w:rsidRDefault="00522EA2" w:rsidP="00E74B44">
            <w:pPr>
              <w:widowControl w:val="0"/>
              <w:ind w:left="174" w:hanging="146"/>
              <w:jc w:val="both"/>
              <w:rPr>
                <w:szCs w:val="18"/>
              </w:rPr>
            </w:pPr>
            <w:r w:rsidRPr="00A62DA8">
              <w:rPr>
                <w:szCs w:val="18"/>
                <w:lang w:val="en-GB"/>
              </w:rPr>
              <w:t xml:space="preserve">= </w:t>
            </w:r>
            <w:r w:rsidRPr="00A62DA8">
              <w:rPr>
                <w:b/>
                <w:noProof/>
                <w:szCs w:val="18"/>
              </w:rPr>
              <w:t>.......................</w:t>
            </w:r>
            <w:r w:rsidRPr="00A62DA8">
              <w:rPr>
                <w:b/>
                <w:szCs w:val="18"/>
                <w:lang w:val="en-GB"/>
              </w:rPr>
              <w:t xml:space="preserve"> </w:t>
            </w:r>
            <w:r w:rsidRPr="00A62DA8">
              <w:rPr>
                <w:b/>
                <w:szCs w:val="18"/>
              </w:rPr>
              <w:t>€</w:t>
            </w:r>
          </w:p>
        </w:tc>
      </w:tr>
    </w:tbl>
    <w:p w14:paraId="18B3C059" w14:textId="0CF9E0A8" w:rsidR="006442E9" w:rsidRPr="00A62DA8" w:rsidRDefault="006442E9" w:rsidP="003A3738">
      <w:pPr>
        <w:widowControl w:val="0"/>
        <w:tabs>
          <w:tab w:val="left" w:pos="1985"/>
          <w:tab w:val="right" w:leader="dot" w:pos="9214"/>
        </w:tabs>
        <w:spacing w:before="240" w:after="240"/>
        <w:jc w:val="both"/>
        <w:rPr>
          <w:bCs/>
          <w:szCs w:val="22"/>
        </w:rPr>
      </w:pPr>
      <w:r w:rsidRPr="00A62DA8">
        <w:rPr>
          <w:b/>
          <w:szCs w:val="22"/>
        </w:rPr>
        <w:t>NOM DE LA COMPAGNIE</w:t>
      </w:r>
      <w:r w:rsidRPr="00A62DA8">
        <w:rPr>
          <w:bCs/>
          <w:szCs w:val="22"/>
        </w:rPr>
        <w:t xml:space="preserve"> : </w:t>
      </w:r>
      <w:r w:rsidRPr="00A62DA8">
        <w:rPr>
          <w:bCs/>
          <w:szCs w:val="22"/>
        </w:rPr>
        <w:tab/>
      </w:r>
    </w:p>
    <w:p w14:paraId="52A71985" w14:textId="77777777" w:rsidR="00553EC7" w:rsidRPr="00A62DA8" w:rsidRDefault="00553EC7" w:rsidP="00553EC7">
      <w:pPr>
        <w:pStyle w:val="06-TitreARTICLEAE"/>
        <w:keepLines/>
      </w:pPr>
      <w:bookmarkStart w:id="26" w:name="_Hlk91671983"/>
      <w:bookmarkEnd w:id="19"/>
      <w:r w:rsidRPr="00A62DA8">
        <w:t>ENGAGEMENT DU PLACEMENT DE LA TOTALITE DU CONTRAT</w:t>
      </w:r>
    </w:p>
    <w:p w14:paraId="6F8ADC41" w14:textId="77777777" w:rsidR="00553EC7" w:rsidRPr="00A62DA8" w:rsidRDefault="00553EC7" w:rsidP="00553EC7">
      <w:pPr>
        <w:keepLines/>
        <w:widowControl w:val="0"/>
        <w:spacing w:before="240"/>
        <w:jc w:val="both"/>
        <w:rPr>
          <w:szCs w:val="22"/>
        </w:rPr>
      </w:pPr>
      <w:r w:rsidRPr="00A62DA8">
        <w:rPr>
          <w:szCs w:val="22"/>
        </w:rPr>
        <w:t>Le signataire de la présente proposition certifie avoir placé aux conditions ci-avant l'intégralité du contrat (100 % de la co-assurance) à la date de remise de son offre.</w:t>
      </w:r>
    </w:p>
    <w:p w14:paraId="5F988F54" w14:textId="77777777" w:rsidR="00FC1D44" w:rsidRPr="00A62DA8" w:rsidRDefault="00553EC7" w:rsidP="00553EC7">
      <w:pPr>
        <w:keepLines/>
        <w:widowControl w:val="0"/>
        <w:jc w:val="both"/>
        <w:rPr>
          <w:szCs w:val="22"/>
        </w:rPr>
      </w:pPr>
      <w:r w:rsidRPr="00A62DA8">
        <w:rPr>
          <w:szCs w:val="22"/>
        </w:rPr>
        <w:lastRenderedPageBreak/>
        <w:t>En cas de proposition en coassurance qui ne couvre qu'une part du risque, l’offre sera considérée comme irrégulière au sens de l’article L. 2152-2 du Code de la commande publique.</w:t>
      </w:r>
    </w:p>
    <w:bookmarkEnd w:id="26"/>
    <w:p w14:paraId="54ABE258" w14:textId="178EE29E" w:rsidR="004D73DF" w:rsidRPr="00A62DA8" w:rsidRDefault="004D73DF" w:rsidP="00BD6450">
      <w:pPr>
        <w:pStyle w:val="06-TitreARTICLEAE"/>
        <w:keepLines/>
      </w:pPr>
      <w:r w:rsidRPr="00A62DA8">
        <w:t>OBSERVATIONS - AMENDEMENTS</w:t>
      </w:r>
    </w:p>
    <w:p w14:paraId="5243B129" w14:textId="1B56101D" w:rsidR="004D73DF" w:rsidRPr="00A62DA8" w:rsidRDefault="004D73DF" w:rsidP="008A2C3B">
      <w:pPr>
        <w:keepLines/>
        <w:widowControl w:val="0"/>
        <w:spacing w:before="240"/>
        <w:jc w:val="both"/>
        <w:rPr>
          <w:szCs w:val="22"/>
        </w:rPr>
      </w:pPr>
      <w:r w:rsidRPr="00A62DA8">
        <w:rPr>
          <w:rFonts w:cs="Arial"/>
          <w:szCs w:val="22"/>
          <w:u w:val="single"/>
        </w:rPr>
        <w:t>Rappel</w:t>
      </w:r>
      <w:r w:rsidRPr="00A62DA8">
        <w:rPr>
          <w:rFonts w:cs="Arial"/>
          <w:szCs w:val="22"/>
        </w:rPr>
        <w:t> : le cahier des clauses techniques particulières</w:t>
      </w:r>
      <w:r w:rsidR="009B64AE" w:rsidRPr="00A62DA8">
        <w:rPr>
          <w:rFonts w:cs="Arial"/>
          <w:szCs w:val="22"/>
        </w:rPr>
        <w:t>,</w:t>
      </w:r>
      <w:r w:rsidRPr="00A62DA8">
        <w:rPr>
          <w:rFonts w:cs="Arial"/>
          <w:szCs w:val="22"/>
        </w:rPr>
        <w:t xml:space="preserve"> composé des conditions particulières </w:t>
      </w:r>
      <w:r w:rsidRPr="00A62DA8">
        <w:rPr>
          <w:szCs w:val="18"/>
        </w:rPr>
        <w:t>et</w:t>
      </w:r>
      <w:r w:rsidRPr="00A62DA8">
        <w:rPr>
          <w:rFonts w:cs="Arial"/>
          <w:szCs w:val="22"/>
        </w:rPr>
        <w:t xml:space="preserve"> des conditions générales PROTECTAS</w:t>
      </w:r>
      <w:r w:rsidR="009B64AE" w:rsidRPr="00A62DA8">
        <w:rPr>
          <w:rFonts w:cs="Arial"/>
          <w:szCs w:val="22"/>
        </w:rPr>
        <w:t>,</w:t>
      </w:r>
      <w:r w:rsidRPr="00A62DA8">
        <w:rPr>
          <w:rFonts w:cs="Arial"/>
          <w:szCs w:val="22"/>
        </w:rPr>
        <w:t xml:space="preserve"> </w:t>
      </w:r>
      <w:r w:rsidR="009B64AE" w:rsidRPr="00A62DA8">
        <w:rPr>
          <w:rFonts w:cs="Arial"/>
          <w:szCs w:val="22"/>
        </w:rPr>
        <w:t>a</w:t>
      </w:r>
      <w:r w:rsidRPr="00A62DA8">
        <w:rPr>
          <w:rFonts w:cs="Arial"/>
          <w:szCs w:val="22"/>
        </w:rPr>
        <w:t xml:space="preserve"> pour objet de définir les garanties du contrat, et ce, par dérogation à toute autre stipulation contraire ou restrictive.</w:t>
      </w:r>
    </w:p>
    <w:p w14:paraId="636533A8" w14:textId="77777777" w:rsidR="004D73DF" w:rsidRPr="00A62DA8" w:rsidRDefault="004D73DF" w:rsidP="000B4A7F">
      <w:pPr>
        <w:keepNext/>
        <w:keepLines/>
        <w:widowControl w:val="0"/>
        <w:spacing w:before="240" w:after="240"/>
        <w:jc w:val="both"/>
        <w:rPr>
          <w:bCs/>
          <w:szCs w:val="22"/>
        </w:rPr>
      </w:pPr>
      <w:r w:rsidRPr="00A62DA8">
        <w:rPr>
          <w:rFonts w:cs="Arial"/>
          <w:bCs/>
          <w:szCs w:val="22"/>
        </w:rPr>
        <w:t xml:space="preserve">Le candidat souhaite-t-il émettre des observations, amendements, réserves ou commentaires aux stipulations du cahier des clauses techniques particulières ? </w:t>
      </w:r>
    </w:p>
    <w:tbl>
      <w:tblPr>
        <w:tblW w:w="0" w:type="auto"/>
        <w:tblInd w:w="1418" w:type="dxa"/>
        <w:tblLook w:val="0000" w:firstRow="0" w:lastRow="0" w:firstColumn="0" w:lastColumn="0" w:noHBand="0" w:noVBand="0"/>
      </w:tblPr>
      <w:tblGrid>
        <w:gridCol w:w="850"/>
        <w:gridCol w:w="709"/>
        <w:gridCol w:w="2498"/>
        <w:gridCol w:w="904"/>
        <w:gridCol w:w="709"/>
      </w:tblGrid>
      <w:tr w:rsidR="003E537D" w:rsidRPr="00A62DA8" w14:paraId="215D9553" w14:textId="77777777" w:rsidTr="003E537D">
        <w:tc>
          <w:tcPr>
            <w:tcW w:w="850" w:type="dxa"/>
            <w:tcBorders>
              <w:top w:val="nil"/>
              <w:left w:val="nil"/>
              <w:bottom w:val="nil"/>
              <w:right w:val="single" w:sz="12" w:space="0" w:color="auto"/>
            </w:tcBorders>
          </w:tcPr>
          <w:p w14:paraId="4B4DD113" w14:textId="243B105A" w:rsidR="000B4A7F" w:rsidRPr="00A62DA8" w:rsidRDefault="000B4A7F" w:rsidP="00AF1364">
            <w:pPr>
              <w:keepLines/>
              <w:ind w:right="-1"/>
              <w:jc w:val="both"/>
              <w:rPr>
                <w:szCs w:val="22"/>
              </w:rPr>
            </w:pPr>
            <w:r w:rsidRPr="00A62DA8">
              <w:rPr>
                <w:szCs w:val="22"/>
              </w:rPr>
              <w:t xml:space="preserve">OUI </w:t>
            </w:r>
          </w:p>
        </w:tc>
        <w:tc>
          <w:tcPr>
            <w:tcW w:w="709" w:type="dxa"/>
            <w:tcBorders>
              <w:top w:val="single" w:sz="12" w:space="0" w:color="auto"/>
              <w:left w:val="single" w:sz="12" w:space="0" w:color="auto"/>
              <w:bottom w:val="single" w:sz="12" w:space="0" w:color="auto"/>
              <w:right w:val="single" w:sz="12" w:space="0" w:color="auto"/>
            </w:tcBorders>
            <w:vAlign w:val="center"/>
          </w:tcPr>
          <w:p w14:paraId="035AAEA8" w14:textId="77777777" w:rsidR="000B4A7F" w:rsidRPr="00A62DA8" w:rsidRDefault="000B4A7F" w:rsidP="00AF1364">
            <w:pPr>
              <w:keepLines/>
              <w:ind w:right="-1"/>
              <w:jc w:val="center"/>
              <w:rPr>
                <w:b/>
                <w:bCs/>
                <w:szCs w:val="22"/>
              </w:rPr>
            </w:pPr>
          </w:p>
        </w:tc>
        <w:tc>
          <w:tcPr>
            <w:tcW w:w="2498" w:type="dxa"/>
            <w:tcBorders>
              <w:top w:val="nil"/>
              <w:left w:val="single" w:sz="12" w:space="0" w:color="auto"/>
              <w:bottom w:val="nil"/>
              <w:right w:val="nil"/>
            </w:tcBorders>
          </w:tcPr>
          <w:p w14:paraId="48EB13F6" w14:textId="77777777" w:rsidR="000B4A7F" w:rsidRPr="00A62DA8" w:rsidRDefault="000B4A7F" w:rsidP="00AF1364">
            <w:pPr>
              <w:keepLines/>
              <w:ind w:right="-1"/>
              <w:rPr>
                <w:szCs w:val="22"/>
              </w:rPr>
            </w:pPr>
          </w:p>
        </w:tc>
        <w:tc>
          <w:tcPr>
            <w:tcW w:w="904" w:type="dxa"/>
            <w:tcBorders>
              <w:top w:val="nil"/>
              <w:left w:val="nil"/>
              <w:bottom w:val="nil"/>
              <w:right w:val="single" w:sz="12" w:space="0" w:color="auto"/>
            </w:tcBorders>
          </w:tcPr>
          <w:p w14:paraId="7D698F4B" w14:textId="2D37435A" w:rsidR="000B4A7F" w:rsidRPr="00A62DA8" w:rsidRDefault="000B4A7F" w:rsidP="00AF1364">
            <w:pPr>
              <w:keepLines/>
              <w:ind w:right="-1"/>
              <w:rPr>
                <w:szCs w:val="22"/>
              </w:rPr>
            </w:pPr>
            <w:r w:rsidRPr="00A62DA8">
              <w:rPr>
                <w:szCs w:val="22"/>
              </w:rPr>
              <w:t xml:space="preserve">NON </w:t>
            </w:r>
          </w:p>
        </w:tc>
        <w:tc>
          <w:tcPr>
            <w:tcW w:w="709" w:type="dxa"/>
            <w:tcBorders>
              <w:top w:val="single" w:sz="12" w:space="0" w:color="auto"/>
              <w:left w:val="single" w:sz="12" w:space="0" w:color="auto"/>
              <w:bottom w:val="single" w:sz="12" w:space="0" w:color="auto"/>
              <w:right w:val="single" w:sz="12" w:space="0" w:color="auto"/>
            </w:tcBorders>
            <w:vAlign w:val="center"/>
          </w:tcPr>
          <w:p w14:paraId="55AB22A9" w14:textId="77777777" w:rsidR="000B4A7F" w:rsidRPr="00A62DA8" w:rsidRDefault="000B4A7F" w:rsidP="00AF1364">
            <w:pPr>
              <w:keepLines/>
              <w:ind w:right="-1"/>
              <w:jc w:val="center"/>
              <w:rPr>
                <w:b/>
                <w:bCs/>
                <w:szCs w:val="22"/>
              </w:rPr>
            </w:pPr>
          </w:p>
        </w:tc>
      </w:tr>
    </w:tbl>
    <w:p w14:paraId="28581899" w14:textId="77777777" w:rsidR="004D73DF" w:rsidRPr="00A62DA8" w:rsidRDefault="004D73DF" w:rsidP="000B4A7F">
      <w:pPr>
        <w:keepNext/>
        <w:keepLines/>
        <w:widowControl w:val="0"/>
        <w:spacing w:before="240"/>
        <w:jc w:val="both"/>
        <w:rPr>
          <w:szCs w:val="22"/>
        </w:rPr>
      </w:pPr>
      <w:r w:rsidRPr="00A62DA8">
        <w:rPr>
          <w:rFonts w:cs="Arial"/>
          <w:b/>
          <w:bCs/>
          <w:szCs w:val="22"/>
        </w:rPr>
        <w:t xml:space="preserve">Cocher la case « Non » </w:t>
      </w:r>
      <w:r w:rsidRPr="00A62DA8">
        <w:rPr>
          <w:rFonts w:cs="Arial"/>
          <w:b/>
          <w:bCs/>
          <w:szCs w:val="22"/>
          <w:u w:val="single"/>
        </w:rPr>
        <w:t>manifestera l'acceptation intégrale</w:t>
      </w:r>
      <w:r w:rsidRPr="00A62DA8">
        <w:rPr>
          <w:rFonts w:cs="Arial"/>
          <w:b/>
          <w:bCs/>
          <w:szCs w:val="22"/>
        </w:rPr>
        <w:t xml:space="preserve"> par l'assureur des stipulations du cahier des clauses techniques particulières. </w:t>
      </w:r>
    </w:p>
    <w:p w14:paraId="63D9F74E" w14:textId="77777777" w:rsidR="004D73DF" w:rsidRPr="00A62DA8" w:rsidRDefault="004D73DF" w:rsidP="00E748BF">
      <w:pPr>
        <w:keepLines/>
        <w:widowControl w:val="0"/>
        <w:spacing w:before="240"/>
        <w:jc w:val="both"/>
        <w:rPr>
          <w:szCs w:val="22"/>
        </w:rPr>
      </w:pPr>
      <w:r w:rsidRPr="00A62DA8">
        <w:rPr>
          <w:szCs w:val="22"/>
        </w:rPr>
        <w:t xml:space="preserve">Dans </w:t>
      </w:r>
      <w:r w:rsidRPr="00A62DA8">
        <w:rPr>
          <w:rFonts w:cs="Arial"/>
          <w:szCs w:val="22"/>
        </w:rPr>
        <w:t>cette</w:t>
      </w:r>
      <w:r w:rsidRPr="00A62DA8">
        <w:rPr>
          <w:szCs w:val="22"/>
        </w:rPr>
        <w:t xml:space="preserve"> hypothèse, </w:t>
      </w:r>
      <w:r w:rsidRPr="00A62DA8">
        <w:rPr>
          <w:rFonts w:cs="Arial"/>
          <w:szCs w:val="22"/>
        </w:rPr>
        <w:t>le contrat émis par l’assureur sera composé, par ordre de prévalence décroissant, des pièces suivantes :</w:t>
      </w:r>
    </w:p>
    <w:p w14:paraId="328D1A4C" w14:textId="52E669A4" w:rsidR="004D73DF" w:rsidRPr="00A62DA8" w:rsidRDefault="006210B4" w:rsidP="00A7597B">
      <w:pPr>
        <w:pStyle w:val="Paragraphedeliste"/>
        <w:keepLines/>
        <w:numPr>
          <w:ilvl w:val="0"/>
          <w:numId w:val="5"/>
        </w:numPr>
        <w:tabs>
          <w:tab w:val="left" w:pos="284"/>
        </w:tabs>
        <w:ind w:left="284" w:hanging="284"/>
        <w:contextualSpacing/>
        <w:jc w:val="both"/>
        <w:rPr>
          <w:szCs w:val="22"/>
        </w:rPr>
      </w:pPr>
      <w:proofErr w:type="gramStart"/>
      <w:r w:rsidRPr="00A62DA8">
        <w:rPr>
          <w:rFonts w:cs="Arial"/>
          <w:szCs w:val="22"/>
        </w:rPr>
        <w:t>l</w:t>
      </w:r>
      <w:r w:rsidR="004D73DF" w:rsidRPr="00A62DA8">
        <w:rPr>
          <w:rFonts w:cs="Arial"/>
          <w:szCs w:val="22"/>
        </w:rPr>
        <w:t>’acte</w:t>
      </w:r>
      <w:proofErr w:type="gramEnd"/>
      <w:r w:rsidR="004D73DF" w:rsidRPr="00A62DA8">
        <w:rPr>
          <w:rFonts w:cs="Arial"/>
          <w:szCs w:val="22"/>
        </w:rPr>
        <w:t xml:space="preserve"> d’engagement </w:t>
      </w:r>
      <w:r w:rsidR="004D73DF" w:rsidRPr="00A62DA8">
        <w:rPr>
          <w:szCs w:val="22"/>
        </w:rPr>
        <w:t>valant cahier des clauses administratives particulières et ses annexes « attestation compagnie d'assurance » et « convention de gestion »,</w:t>
      </w:r>
    </w:p>
    <w:p w14:paraId="4B860806" w14:textId="492061CF" w:rsidR="004D73DF" w:rsidRPr="00A62DA8" w:rsidRDefault="006210B4" w:rsidP="00A7597B">
      <w:pPr>
        <w:pStyle w:val="Paragraphedeliste"/>
        <w:keepLines/>
        <w:numPr>
          <w:ilvl w:val="0"/>
          <w:numId w:val="5"/>
        </w:numPr>
        <w:tabs>
          <w:tab w:val="left" w:pos="284"/>
        </w:tabs>
        <w:spacing w:before="240" w:after="120"/>
        <w:ind w:left="284" w:hanging="284"/>
        <w:contextualSpacing/>
        <w:jc w:val="both"/>
        <w:rPr>
          <w:szCs w:val="22"/>
        </w:rPr>
      </w:pPr>
      <w:proofErr w:type="gramStart"/>
      <w:r w:rsidRPr="00A62DA8">
        <w:rPr>
          <w:szCs w:val="22"/>
        </w:rPr>
        <w:t>l</w:t>
      </w:r>
      <w:r w:rsidR="004D73DF" w:rsidRPr="00A62DA8">
        <w:rPr>
          <w:szCs w:val="22"/>
        </w:rPr>
        <w:t>e</w:t>
      </w:r>
      <w:proofErr w:type="gramEnd"/>
      <w:r w:rsidR="004D73DF" w:rsidRPr="00A62DA8">
        <w:rPr>
          <w:szCs w:val="22"/>
        </w:rPr>
        <w:t xml:space="preserve"> cahier des clauses techniques particulières composé des conditions particulières et des conditions générales PROTECTAS</w:t>
      </w:r>
    </w:p>
    <w:tbl>
      <w:tblPr>
        <w:tblStyle w:val="Grilledutableau"/>
        <w:tblW w:w="0" w:type="auto"/>
        <w:tblInd w:w="-142" w:type="dxa"/>
        <w:tblLook w:val="04A0" w:firstRow="1" w:lastRow="0" w:firstColumn="1" w:lastColumn="0" w:noHBand="0" w:noVBand="1"/>
      </w:tblPr>
      <w:tblGrid>
        <w:gridCol w:w="8680"/>
        <w:gridCol w:w="518"/>
      </w:tblGrid>
      <w:tr w:rsidR="009D18D3" w:rsidRPr="00A62DA8" w14:paraId="32B3DD40" w14:textId="5DD289BD" w:rsidTr="00496B32">
        <w:tc>
          <w:tcPr>
            <w:tcW w:w="8685" w:type="dxa"/>
            <w:tcBorders>
              <w:top w:val="nil"/>
              <w:left w:val="nil"/>
              <w:bottom w:val="nil"/>
              <w:right w:val="single" w:sz="12" w:space="0" w:color="auto"/>
            </w:tcBorders>
            <w:vAlign w:val="center"/>
          </w:tcPr>
          <w:p w14:paraId="68FC50C7" w14:textId="77777777" w:rsidR="009D18D3" w:rsidRPr="00A62DA8" w:rsidRDefault="009D18D3" w:rsidP="003E537D">
            <w:pPr>
              <w:keepLines/>
              <w:widowControl w:val="0"/>
              <w:spacing w:before="100" w:after="100"/>
              <w:rPr>
                <w:rFonts w:cs="Arial"/>
                <w:b/>
                <w:bCs/>
                <w:szCs w:val="22"/>
              </w:rPr>
            </w:pPr>
            <w:r w:rsidRPr="00A62DA8">
              <w:rPr>
                <w:rFonts w:cs="Arial"/>
                <w:b/>
                <w:bCs/>
                <w:szCs w:val="22"/>
              </w:rPr>
              <w:t>Si le candidat coche la case « Oui », il doit préciser le nombre d’observations :</w:t>
            </w:r>
          </w:p>
        </w:tc>
        <w:tc>
          <w:tcPr>
            <w:tcW w:w="518" w:type="dxa"/>
            <w:tcBorders>
              <w:top w:val="single" w:sz="12" w:space="0" w:color="auto"/>
              <w:left w:val="single" w:sz="12" w:space="0" w:color="auto"/>
              <w:bottom w:val="single" w:sz="12" w:space="0" w:color="auto"/>
              <w:right w:val="single" w:sz="12" w:space="0" w:color="auto"/>
            </w:tcBorders>
            <w:vAlign w:val="center"/>
          </w:tcPr>
          <w:p w14:paraId="70FB110B" w14:textId="7B9AD6D0" w:rsidR="009D18D3" w:rsidRPr="00A62DA8" w:rsidRDefault="009D18D3" w:rsidP="00496B32">
            <w:pPr>
              <w:keepLines/>
              <w:widowControl w:val="0"/>
              <w:jc w:val="center"/>
              <w:rPr>
                <w:rFonts w:cs="Arial"/>
                <w:b/>
                <w:bCs/>
                <w:szCs w:val="22"/>
              </w:rPr>
            </w:pPr>
          </w:p>
        </w:tc>
      </w:tr>
    </w:tbl>
    <w:p w14:paraId="62ECFCC6" w14:textId="77777777" w:rsidR="004D73DF" w:rsidRPr="00A62DA8" w:rsidRDefault="004D73DF" w:rsidP="002F5AE9">
      <w:pPr>
        <w:keepLines/>
        <w:widowControl w:val="0"/>
        <w:spacing w:before="120"/>
        <w:jc w:val="both"/>
        <w:rPr>
          <w:szCs w:val="22"/>
        </w:rPr>
      </w:pPr>
      <w:r w:rsidRPr="00A62DA8">
        <w:rPr>
          <w:rFonts w:cs="Arial"/>
          <w:b/>
          <w:bCs/>
          <w:szCs w:val="22"/>
        </w:rPr>
        <w:t>Les observations éventuelles doivent être énumérées précisément et exhaustivement dans une annexe au présent acte d'engagement.</w:t>
      </w:r>
    </w:p>
    <w:p w14:paraId="72417B2A" w14:textId="77777777" w:rsidR="004D73DF" w:rsidRPr="00A62DA8" w:rsidRDefault="004D73DF" w:rsidP="00BD6450">
      <w:pPr>
        <w:keepLines/>
        <w:widowControl w:val="0"/>
        <w:spacing w:before="240"/>
        <w:jc w:val="both"/>
        <w:rPr>
          <w:szCs w:val="22"/>
        </w:rPr>
      </w:pPr>
      <w:r w:rsidRPr="00A62DA8">
        <w:rPr>
          <w:rFonts w:cs="Arial"/>
          <w:szCs w:val="22"/>
          <w:u w:val="single"/>
        </w:rPr>
        <w:t>Attention</w:t>
      </w:r>
      <w:r w:rsidRPr="00A62DA8">
        <w:rPr>
          <w:rFonts w:cs="Arial"/>
          <w:szCs w:val="22"/>
        </w:rPr>
        <w:t xml:space="preserve"> : Indiquer qu’un projet se substitue à tout le cahier des clauses techniques particulières ou à une partie substantielle de celui-ci n’est pas une observation. Dans cette hypothèse, il conviendra de </w:t>
      </w:r>
      <w:r w:rsidRPr="00A62DA8">
        <w:rPr>
          <w:rFonts w:cs="Arial"/>
          <w:bCs/>
          <w:szCs w:val="22"/>
        </w:rPr>
        <w:t>lister</w:t>
      </w:r>
      <w:r w:rsidRPr="00A62DA8">
        <w:rPr>
          <w:rFonts w:cs="Arial"/>
          <w:szCs w:val="22"/>
        </w:rPr>
        <w:t>, en qualité de réserves ou amendements, toutes les stipulations de ce projet dérogeant au cahier des clauses techniques particulières ou le complétant. Le non-respect de cette règle entrainera l'irrégularité de l'offre.</w:t>
      </w:r>
    </w:p>
    <w:p w14:paraId="211F2B2B" w14:textId="40A2EE84" w:rsidR="004D73DF" w:rsidRPr="00A62DA8" w:rsidRDefault="004D73DF" w:rsidP="008A2C3B">
      <w:pPr>
        <w:keepLines/>
        <w:widowControl w:val="0"/>
        <w:spacing w:before="240"/>
        <w:jc w:val="both"/>
        <w:rPr>
          <w:rFonts w:cs="Arial"/>
          <w:b/>
          <w:bCs/>
          <w:szCs w:val="22"/>
        </w:rPr>
      </w:pPr>
      <w:r w:rsidRPr="00A62DA8">
        <w:rPr>
          <w:rFonts w:cs="Arial"/>
          <w:b/>
          <w:bCs/>
          <w:szCs w:val="22"/>
        </w:rPr>
        <w:t>Lors de l’émission du contrat, le cahier des clauses techniques particulières ne pourra être complété ou modifié que des seuls amendements, observations</w:t>
      </w:r>
      <w:r w:rsidR="00B84AA2" w:rsidRPr="00A62DA8">
        <w:rPr>
          <w:rFonts w:cs="Arial"/>
          <w:b/>
          <w:bCs/>
          <w:szCs w:val="22"/>
        </w:rPr>
        <w:t>, réserves</w:t>
      </w:r>
      <w:r w:rsidRPr="00A62DA8">
        <w:rPr>
          <w:rFonts w:cs="Arial"/>
          <w:b/>
          <w:bCs/>
          <w:szCs w:val="22"/>
        </w:rPr>
        <w:t xml:space="preserve"> et commentaires mentionnés au présent article et acceptés par l’acheteur.</w:t>
      </w:r>
    </w:p>
    <w:p w14:paraId="3AEAC47B" w14:textId="77777777" w:rsidR="004471B6" w:rsidRPr="00A62DA8" w:rsidRDefault="004471B6" w:rsidP="004471B6">
      <w:pPr>
        <w:widowControl w:val="0"/>
        <w:spacing w:before="120"/>
        <w:jc w:val="both"/>
        <w:rPr>
          <w:rFonts w:cs="Arial"/>
          <w:szCs w:val="22"/>
        </w:rPr>
      </w:pPr>
      <w:r w:rsidRPr="00A62DA8">
        <w:rPr>
          <w:rFonts w:cs="Arial"/>
          <w:bCs/>
          <w:szCs w:val="22"/>
        </w:rPr>
        <w:t>Ainsi</w:t>
      </w:r>
      <w:r w:rsidRPr="00A62DA8">
        <w:rPr>
          <w:rFonts w:cs="Arial"/>
          <w:szCs w:val="22"/>
        </w:rPr>
        <w:t>, le contrat émis par l’assureur sera composé, par ordre de prévalence décroissant, des pièces suivantes :</w:t>
      </w:r>
    </w:p>
    <w:p w14:paraId="5B8066CB" w14:textId="77777777" w:rsidR="004471B6" w:rsidRPr="00A62DA8" w:rsidRDefault="004471B6" w:rsidP="00A7597B">
      <w:pPr>
        <w:keepLines/>
        <w:widowControl w:val="0"/>
        <w:numPr>
          <w:ilvl w:val="0"/>
          <w:numId w:val="28"/>
        </w:numPr>
        <w:tabs>
          <w:tab w:val="left" w:pos="284"/>
        </w:tabs>
        <w:spacing w:before="40"/>
        <w:ind w:left="284" w:hanging="284"/>
        <w:jc w:val="both"/>
        <w:rPr>
          <w:szCs w:val="22"/>
        </w:rPr>
      </w:pPr>
      <w:proofErr w:type="gramStart"/>
      <w:r w:rsidRPr="00A62DA8">
        <w:rPr>
          <w:szCs w:val="22"/>
        </w:rPr>
        <w:t>l’acte</w:t>
      </w:r>
      <w:proofErr w:type="gramEnd"/>
      <w:r w:rsidRPr="00A62DA8">
        <w:rPr>
          <w:szCs w:val="22"/>
        </w:rPr>
        <w:t xml:space="preserve"> d'engagement valant cahier des clauses administratives particulières et ses annexes « attestation compagnie d'assurance » et « convention de gestion »,</w:t>
      </w:r>
    </w:p>
    <w:p w14:paraId="67F457DB" w14:textId="77777777" w:rsidR="004471B6" w:rsidRPr="00A62DA8" w:rsidRDefault="004471B6" w:rsidP="00A7597B">
      <w:pPr>
        <w:keepLines/>
        <w:widowControl w:val="0"/>
        <w:numPr>
          <w:ilvl w:val="0"/>
          <w:numId w:val="28"/>
        </w:numPr>
        <w:tabs>
          <w:tab w:val="left" w:pos="284"/>
        </w:tabs>
        <w:spacing w:before="40"/>
        <w:ind w:left="284" w:hanging="284"/>
        <w:jc w:val="both"/>
        <w:rPr>
          <w:szCs w:val="22"/>
        </w:rPr>
      </w:pPr>
      <w:proofErr w:type="gramStart"/>
      <w:r w:rsidRPr="00A62DA8">
        <w:rPr>
          <w:rFonts w:cs="Arial"/>
          <w:bCs/>
          <w:szCs w:val="22"/>
        </w:rPr>
        <w:t>les</w:t>
      </w:r>
      <w:proofErr w:type="gramEnd"/>
      <w:r w:rsidRPr="00A62DA8">
        <w:rPr>
          <w:rFonts w:cs="Arial"/>
          <w:bCs/>
          <w:szCs w:val="22"/>
        </w:rPr>
        <w:t xml:space="preserve"> observations, amendements, réserves ou commentaires aux stipulations du cahier des clauses techniques particulières éventuellement formulés par le candidat,</w:t>
      </w:r>
    </w:p>
    <w:p w14:paraId="23DB4BCB" w14:textId="77777777" w:rsidR="004471B6" w:rsidRPr="00A62DA8" w:rsidRDefault="004471B6" w:rsidP="00A7597B">
      <w:pPr>
        <w:keepLines/>
        <w:widowControl w:val="0"/>
        <w:numPr>
          <w:ilvl w:val="0"/>
          <w:numId w:val="28"/>
        </w:numPr>
        <w:tabs>
          <w:tab w:val="left" w:pos="284"/>
        </w:tabs>
        <w:spacing w:before="40"/>
        <w:ind w:left="284" w:hanging="284"/>
        <w:jc w:val="both"/>
        <w:rPr>
          <w:szCs w:val="22"/>
        </w:rPr>
      </w:pPr>
      <w:proofErr w:type="gramStart"/>
      <w:r w:rsidRPr="00A62DA8">
        <w:rPr>
          <w:szCs w:val="22"/>
        </w:rPr>
        <w:t>le</w:t>
      </w:r>
      <w:proofErr w:type="gramEnd"/>
      <w:r w:rsidRPr="00A62DA8">
        <w:rPr>
          <w:szCs w:val="22"/>
        </w:rPr>
        <w:t xml:space="preserve"> cahier des clauses techniques particulières composé des conditions particulières et des conditions générales PROTECTAS.</w:t>
      </w:r>
    </w:p>
    <w:p w14:paraId="5D1B5EBA" w14:textId="77777777" w:rsidR="00871DB5" w:rsidRPr="00A62DA8" w:rsidRDefault="005D73EF" w:rsidP="00BD6450">
      <w:pPr>
        <w:pStyle w:val="06-TitreARTICLEAE"/>
        <w:keepLines/>
      </w:pPr>
      <w:r w:rsidRPr="00A62DA8">
        <w:lastRenderedPageBreak/>
        <w:t>ENGAGEMENT SUR LA SITUATION JURIDIQUE ET FISCALE</w:t>
      </w:r>
    </w:p>
    <w:p w14:paraId="7961BEB9" w14:textId="77777777" w:rsidR="002C6972" w:rsidRPr="00A62DA8" w:rsidRDefault="002C6972" w:rsidP="002C6972">
      <w:pPr>
        <w:keepLines/>
        <w:widowControl w:val="0"/>
        <w:spacing w:before="240"/>
        <w:jc w:val="both"/>
        <w:rPr>
          <w:rFonts w:ascii="Calibri" w:hAnsi="Calibri"/>
        </w:rPr>
      </w:pPr>
      <w:bookmarkStart w:id="27" w:name="_Hlk29476075"/>
      <w:r w:rsidRPr="00A62DA8">
        <w:t>Le candidat retenu s’engage à fournir à l’acheteur, tous les 6 mois à compter de la notification et jusqu’au terme du marché, les documents prévus à l’article D. 8222-5 ou D. 8222-7 ou D. 8254-2 à D. 8254-5 et à l’article R. 1263-12 du Code du travail.</w:t>
      </w:r>
    </w:p>
    <w:p w14:paraId="35DEBFDC" w14:textId="77777777" w:rsidR="002C6972" w:rsidRPr="00A62DA8" w:rsidRDefault="002C6972" w:rsidP="002C6972">
      <w:pPr>
        <w:jc w:val="both"/>
      </w:pPr>
      <w:r w:rsidRPr="00A62DA8">
        <w:t>L'acheteur pourra résilier le marché aux torts de l'assureur si ce dernier refuse de produire ces pièces, après mise en demeure d'un délai minimum d'un mois.</w:t>
      </w:r>
    </w:p>
    <w:p w14:paraId="3D73301E" w14:textId="77777777" w:rsidR="002C6972" w:rsidRPr="00A62DA8" w:rsidRDefault="002C6972" w:rsidP="002C6972">
      <w:pPr>
        <w:keepLines/>
        <w:widowControl w:val="0"/>
        <w:spacing w:before="240"/>
        <w:jc w:val="both"/>
      </w:pPr>
      <w:r w:rsidRPr="00A62DA8">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7"/>
      <w:r w:rsidRPr="00A62DA8">
        <w:t>le contrat pourra être rompu sans indemnité, aux frais et risques de l'entrepreneur.</w:t>
      </w:r>
    </w:p>
    <w:p w14:paraId="2CACCACB" w14:textId="77777777" w:rsidR="00FA19D5" w:rsidRPr="00A62DA8" w:rsidRDefault="00FA19D5" w:rsidP="00BD6450">
      <w:pPr>
        <w:pStyle w:val="06-TitreARTICLEAE"/>
        <w:keepLines/>
      </w:pPr>
      <w:r w:rsidRPr="00A62DA8">
        <w:t>PROTECTION DES DONNEES A CARACTERE PERSONNEL</w:t>
      </w:r>
    </w:p>
    <w:p w14:paraId="5BE715DC" w14:textId="6851D24C" w:rsidR="0087089F" w:rsidRPr="007E74D3" w:rsidRDefault="0087089F" w:rsidP="007E74D3">
      <w:pPr>
        <w:spacing w:before="120"/>
        <w:jc w:val="both"/>
        <w:rPr>
          <w:rFonts w:asciiTheme="majorHAnsi" w:hAnsiTheme="majorHAnsi" w:cstheme="majorHAnsi"/>
        </w:rPr>
      </w:pPr>
      <w:r w:rsidRPr="007E74D3">
        <w:rPr>
          <w:rFonts w:asciiTheme="majorHAnsi" w:hAnsiTheme="majorHAnsi" w:cstheme="majorHAnsi"/>
        </w:rPr>
        <w:t>Cet article a pour objet de définir les conditions dans lesquelles le titulaire (qualifiable juridiquement de sous-traitant au sens du RGPD) s’engage à effectuer pour le compte de la CMANA (qualifiable juridiquement de responsable de traitement au sens du RGPD) les opérations de traitement de données à caractère personnel rendues nécessaires pour l’exécution des prestations définies dans le cadre du marché.</w:t>
      </w:r>
    </w:p>
    <w:p w14:paraId="4B3E838B"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t>La qualification de sous-traitant et de responsable de traitement sera évaluée au cas par cas, traitement par traitement, avant le démarrage des prestations. La CMANA et le titulaire peuvent convenir de qualifier autrement leurs rôles en matière de traitement de données personnelles selon la nature des activités.</w:t>
      </w:r>
    </w:p>
    <w:p w14:paraId="3849578B" w14:textId="77777777" w:rsidR="0087089F" w:rsidRPr="007E74D3" w:rsidRDefault="0087089F" w:rsidP="007E74D3">
      <w:pPr>
        <w:spacing w:after="120"/>
        <w:jc w:val="both"/>
        <w:rPr>
          <w:rFonts w:asciiTheme="majorHAnsi" w:hAnsiTheme="majorHAnsi" w:cstheme="majorHAnsi"/>
        </w:rPr>
      </w:pPr>
      <w:r w:rsidRPr="007E74D3">
        <w:rPr>
          <w:rFonts w:asciiTheme="majorHAnsi" w:hAnsiTheme="majorHAnsi" w:cstheme="majorHAnsi"/>
        </w:rPr>
        <w:t>Dans le cadre de leurs relations contractuelles, le titulaire, en tant que sous-traitant, s’engage à respecter les réglementations en vigueur applicables, en particulier :</w:t>
      </w:r>
    </w:p>
    <w:p w14:paraId="70B0467C"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La loi n°78-17 du 6 janvier 1978</w:t>
      </w:r>
      <w:r w:rsidRPr="007E74D3">
        <w:rPr>
          <w:rFonts w:asciiTheme="majorHAnsi" w:hAnsiTheme="majorHAnsi" w:cstheme="majorHAnsi"/>
        </w:rPr>
        <w:t xml:space="preserve"> modifiée, relative à l’informatique, aux fichiers et aux libertés, et ses décrets d’application ;</w:t>
      </w:r>
    </w:p>
    <w:p w14:paraId="358CFED4"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Le règlement (UE) 2016/679</w:t>
      </w:r>
      <w:r w:rsidRPr="007E74D3">
        <w:rPr>
          <w:rFonts w:asciiTheme="majorHAnsi" w:hAnsiTheme="majorHAnsi" w:cstheme="majorHAnsi"/>
        </w:rPr>
        <w:t xml:space="preserve"> du 27 avril 2016 relatif à la protection des personnes physiques à l’égard du traitement des données à caractère personnel et à la libre circulation de ces données (RGPD).</w:t>
      </w:r>
    </w:p>
    <w:p w14:paraId="7D18E78C" w14:textId="70FA2D2D" w:rsidR="0087089F" w:rsidRPr="007E74D3" w:rsidRDefault="0087089F" w:rsidP="007E74D3">
      <w:pPr>
        <w:pStyle w:val="Paragraphedeliste"/>
        <w:numPr>
          <w:ilvl w:val="6"/>
          <w:numId w:val="38"/>
        </w:numPr>
        <w:tabs>
          <w:tab w:val="left" w:pos="284"/>
        </w:tabs>
        <w:ind w:left="284" w:hanging="284"/>
        <w:jc w:val="both"/>
        <w:rPr>
          <w:rFonts w:asciiTheme="majorHAnsi" w:hAnsiTheme="majorHAnsi" w:cstheme="majorHAnsi"/>
          <w:u w:val="single"/>
        </w:rPr>
      </w:pPr>
      <w:r w:rsidRPr="007E74D3">
        <w:rPr>
          <w:rFonts w:asciiTheme="majorHAnsi" w:hAnsiTheme="majorHAnsi" w:cstheme="majorHAnsi"/>
          <w:b/>
          <w:bCs/>
          <w:u w:val="single"/>
        </w:rPr>
        <w:t>Traitement des données personnelles pour la gestion administrative du marché</w:t>
      </w:r>
    </w:p>
    <w:p w14:paraId="3F77F293" w14:textId="77777777" w:rsidR="0087089F" w:rsidRPr="007E74D3" w:rsidRDefault="0087089F" w:rsidP="007E74D3">
      <w:pPr>
        <w:spacing w:before="120"/>
        <w:jc w:val="both"/>
        <w:rPr>
          <w:rFonts w:asciiTheme="majorHAnsi" w:hAnsiTheme="majorHAnsi" w:cstheme="majorHAnsi"/>
        </w:rPr>
      </w:pPr>
      <w:r w:rsidRPr="007E74D3">
        <w:rPr>
          <w:rFonts w:asciiTheme="majorHAnsi" w:hAnsiTheme="majorHAnsi" w:cstheme="majorHAnsi"/>
        </w:rPr>
        <w:t>Dans le cadre de son activité, la CMANA constitue et alimente une base de données contenant des données personnelles du titulaire ou de son personnel : identité, coordonnées (adresse, téléphone, email, numéro SIREN), vie professionnelle (profession, catégorie économique), et éléments de facturation (produit, service, prix, conditions de livraison et de paiement, références bancaires).</w:t>
      </w:r>
    </w:p>
    <w:p w14:paraId="54044AAC" w14:textId="180D93BB" w:rsidR="00DD62AF" w:rsidRDefault="00DD62AF">
      <w:pPr>
        <w:rPr>
          <w:rFonts w:asciiTheme="majorHAnsi" w:hAnsiTheme="majorHAnsi" w:cstheme="majorHAnsi"/>
        </w:rPr>
      </w:pPr>
    </w:p>
    <w:p w14:paraId="77A1D009" w14:textId="2D7370B3" w:rsidR="0087089F" w:rsidRPr="007E74D3" w:rsidRDefault="0087089F" w:rsidP="0087089F">
      <w:pPr>
        <w:jc w:val="both"/>
        <w:rPr>
          <w:rFonts w:asciiTheme="majorHAnsi" w:hAnsiTheme="majorHAnsi" w:cstheme="majorHAnsi"/>
        </w:rPr>
      </w:pPr>
      <w:r w:rsidRPr="007E74D3">
        <w:rPr>
          <w:rFonts w:asciiTheme="majorHAnsi" w:hAnsiTheme="majorHAnsi" w:cstheme="majorHAnsi"/>
        </w:rPr>
        <w:t>Les informations collectées permettent à la CMANA de gérer les opérations administratives et financières nécessaires au suivi des contrats, commandes et règlements, ainsi qu’au traitement des litiges éventuels. Enfin, elles contribuent aux activités de promotion et de soutien à la formation professionnelle et aux métiers de l’artisanat en Nouvelle-Aquitaine</w:t>
      </w:r>
      <w:r w:rsidR="00D826F4">
        <w:rPr>
          <w:rFonts w:asciiTheme="majorHAnsi" w:hAnsiTheme="majorHAnsi" w:cstheme="majorHAnsi"/>
        </w:rPr>
        <w:t>.</w:t>
      </w:r>
    </w:p>
    <w:p w14:paraId="15B6D2EC"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t>La base juridique des traitements repose sur une obligation légale et/ou l’exécution du marché et/ou l’intérêt légitime de la CMANA. Les données sont conservées pour la durée nécessaire, selon les obligations légales de la CMANA en matière de durée d’utilité administrative.</w:t>
      </w:r>
    </w:p>
    <w:p w14:paraId="21C65FB5"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t>Les données sont destinées aux :</w:t>
      </w:r>
    </w:p>
    <w:p w14:paraId="52527087"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rPr>
        <w:t>Membres de l’équipe projet CMANA en charge de la gestion du marché.</w:t>
      </w:r>
    </w:p>
    <w:p w14:paraId="3FB3D9B6"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rPr>
        <w:t>Personnes ou organismes destinataires des prestations de la CMANA.</w:t>
      </w:r>
    </w:p>
    <w:p w14:paraId="71B3FFD1"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rPr>
        <w:t>Organismes publics, uniquement pour se conformer aux obligations légales.</w:t>
      </w:r>
    </w:p>
    <w:p w14:paraId="2169F9ED"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lastRenderedPageBreak/>
        <w:t>La CMANA agit en tant que responsable de traitement, et le personnel du titulaire est considéré comme les personnes concernées par la collecte, conformément aux réglementations applicables en France et en UE. La CMANA s’engage à respecter ses obligations légales, notamment en matière de flux transfrontaliers hors de l’UE, et à mettre en œuvre des mesures appropriées pour protéger les données.</w:t>
      </w:r>
    </w:p>
    <w:p w14:paraId="68113703" w14:textId="77777777" w:rsidR="000A7484" w:rsidRPr="007E74D3" w:rsidRDefault="000A7484" w:rsidP="0087089F">
      <w:pPr>
        <w:jc w:val="both"/>
        <w:rPr>
          <w:rFonts w:asciiTheme="majorHAnsi" w:hAnsiTheme="majorHAnsi" w:cstheme="majorHAnsi"/>
        </w:rPr>
      </w:pPr>
    </w:p>
    <w:p w14:paraId="79A5BC74" w14:textId="1637E1AF" w:rsidR="0087089F" w:rsidRPr="007E74D3" w:rsidRDefault="0087089F" w:rsidP="007E74D3">
      <w:pPr>
        <w:pStyle w:val="Paragraphedeliste"/>
        <w:numPr>
          <w:ilvl w:val="6"/>
          <w:numId w:val="38"/>
        </w:numPr>
        <w:tabs>
          <w:tab w:val="left" w:pos="284"/>
        </w:tabs>
        <w:ind w:left="284" w:hanging="284"/>
        <w:jc w:val="both"/>
        <w:rPr>
          <w:rFonts w:asciiTheme="majorHAnsi" w:hAnsiTheme="majorHAnsi" w:cstheme="majorHAnsi"/>
          <w:b/>
          <w:bCs/>
          <w:u w:val="single"/>
        </w:rPr>
      </w:pPr>
      <w:r w:rsidRPr="007E74D3">
        <w:rPr>
          <w:rFonts w:asciiTheme="majorHAnsi" w:hAnsiTheme="majorHAnsi" w:cstheme="majorHAnsi"/>
          <w:b/>
          <w:bCs/>
          <w:u w:val="single"/>
        </w:rPr>
        <w:t>Conditions de traitement des données dans l’exécution des prestations</w:t>
      </w:r>
    </w:p>
    <w:p w14:paraId="663BB9A8" w14:textId="77777777" w:rsidR="0087089F" w:rsidRPr="007E74D3" w:rsidRDefault="0087089F" w:rsidP="007E74D3">
      <w:pPr>
        <w:spacing w:before="120"/>
        <w:jc w:val="both"/>
        <w:rPr>
          <w:rFonts w:asciiTheme="majorHAnsi" w:hAnsiTheme="majorHAnsi" w:cstheme="majorHAnsi"/>
        </w:rPr>
      </w:pPr>
      <w:r w:rsidRPr="007E74D3">
        <w:rPr>
          <w:rFonts w:asciiTheme="majorHAnsi" w:hAnsiTheme="majorHAnsi" w:cstheme="majorHAnsi"/>
        </w:rPr>
        <w:t>Le titulaire propose des services assurés par un personnel compétent et formé, notamment pour respecter les règlementations en vigueur en matière de protection des données.</w:t>
      </w:r>
    </w:p>
    <w:p w14:paraId="1C4E4444"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t>L’objet du marché peut entraîner la constitution d’une base de données des utilisateurs de la prestation. Sous réserve d’une autre qualification convenue entre les parties, le titulaire, en tant que sous-traitant, est amené à traiter les données pour le compte et sur les instructions de la CMANA, responsable de traitement.</w:t>
      </w:r>
    </w:p>
    <w:p w14:paraId="019D9D34" w14:textId="77777777" w:rsidR="0087089F" w:rsidRPr="007E74D3" w:rsidRDefault="0087089F" w:rsidP="007E74D3">
      <w:pPr>
        <w:spacing w:after="120"/>
        <w:jc w:val="both"/>
        <w:rPr>
          <w:rFonts w:asciiTheme="majorHAnsi" w:hAnsiTheme="majorHAnsi" w:cstheme="majorHAnsi"/>
        </w:rPr>
      </w:pPr>
      <w:r w:rsidRPr="007E74D3">
        <w:rPr>
          <w:rFonts w:asciiTheme="majorHAnsi" w:hAnsiTheme="majorHAnsi" w:cstheme="majorHAnsi"/>
        </w:rPr>
        <w:t>En application de l’article 28 du RGPD, les obligations des parties seront précisées dans un accord sur la protection des données, conclu avant la passation du bon de commande initial.</w:t>
      </w:r>
    </w:p>
    <w:p w14:paraId="16A485B9" w14:textId="77777777" w:rsidR="0087089F" w:rsidRPr="007E74D3" w:rsidRDefault="0087089F" w:rsidP="007E74D3">
      <w:pPr>
        <w:spacing w:after="120"/>
        <w:jc w:val="both"/>
        <w:rPr>
          <w:rFonts w:asciiTheme="majorHAnsi" w:hAnsiTheme="majorHAnsi" w:cstheme="majorHAnsi"/>
        </w:rPr>
      </w:pPr>
      <w:r w:rsidRPr="007E74D3">
        <w:rPr>
          <w:rFonts w:asciiTheme="majorHAnsi" w:hAnsiTheme="majorHAnsi" w:cstheme="majorHAnsi"/>
        </w:rPr>
        <w:t>En complément, le titulaire s’engage à :</w:t>
      </w:r>
    </w:p>
    <w:p w14:paraId="40AAB5AB"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Confidentialité</w:t>
      </w:r>
      <w:r w:rsidRPr="007E74D3">
        <w:rPr>
          <w:rFonts w:asciiTheme="majorHAnsi" w:hAnsiTheme="majorHAnsi" w:cstheme="majorHAnsi"/>
        </w:rPr>
        <w:t xml:space="preserve"> : Ne pas divulguer d’informations obtenues durant l’exécution du marché, à quiconque en dehors des équipes autorisées de la CMANA ou des opérateurs externes autorisés.</w:t>
      </w:r>
    </w:p>
    <w:p w14:paraId="70082D95"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Hébergement</w:t>
      </w:r>
      <w:r w:rsidRPr="007E74D3">
        <w:rPr>
          <w:rFonts w:asciiTheme="majorHAnsi" w:hAnsiTheme="majorHAnsi" w:cstheme="majorHAnsi"/>
        </w:rPr>
        <w:t xml:space="preserve"> : Les données traitées dans le cadre du marché doivent être hébergées en France ou dans l’UE. Tout transfert en dehors de l’UE nécessite le respect des règles RGPD, notamment les articles 44 et suivants (décision d'adéquation, clauses types, ou dérogations autorisées par la CNIL).</w:t>
      </w:r>
    </w:p>
    <w:p w14:paraId="04C9A82A"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Mesures de sécurité</w:t>
      </w:r>
      <w:r w:rsidRPr="007E74D3">
        <w:rPr>
          <w:rFonts w:asciiTheme="majorHAnsi" w:hAnsiTheme="majorHAnsi" w:cstheme="majorHAnsi"/>
        </w:rPr>
        <w:t xml:space="preserve"> : Mettre en œuvre toutes les mesures techniques et organisationnelles nécessaires pour protéger les données, tenant compte de l'état des connaissances, des coûts, et des risques pour les droits et libertés des individus.</w:t>
      </w:r>
    </w:p>
    <w:p w14:paraId="474510A0"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Notification des violations</w:t>
      </w:r>
      <w:r w:rsidRPr="007E74D3">
        <w:rPr>
          <w:rFonts w:asciiTheme="majorHAnsi" w:hAnsiTheme="majorHAnsi" w:cstheme="majorHAnsi"/>
        </w:rPr>
        <w:t xml:space="preserve"> : Notifier la CMANA dans les plus brefs délais de toute violation de données (accès non autorisé, divulgation accidentelle ou illicite, etc.).</w:t>
      </w:r>
    </w:p>
    <w:p w14:paraId="3F9B9AE6" w14:textId="77777777" w:rsidR="0087089F" w:rsidRPr="007E74D3" w:rsidRDefault="0087089F" w:rsidP="007E74D3">
      <w:pPr>
        <w:numPr>
          <w:ilvl w:val="0"/>
          <w:numId w:val="37"/>
        </w:numPr>
        <w:tabs>
          <w:tab w:val="clear" w:pos="720"/>
          <w:tab w:val="left" w:pos="284"/>
        </w:tabs>
        <w:spacing w:after="160" w:line="259" w:lineRule="auto"/>
        <w:ind w:left="284" w:hanging="284"/>
        <w:jc w:val="both"/>
        <w:rPr>
          <w:rFonts w:asciiTheme="majorHAnsi" w:hAnsiTheme="majorHAnsi" w:cstheme="majorHAnsi"/>
        </w:rPr>
      </w:pPr>
      <w:r w:rsidRPr="007E74D3">
        <w:rPr>
          <w:rFonts w:asciiTheme="majorHAnsi" w:hAnsiTheme="majorHAnsi" w:cstheme="majorHAnsi"/>
          <w:b/>
          <w:bCs/>
        </w:rPr>
        <w:t>Assistance pour l’analyse d’impact</w:t>
      </w:r>
      <w:r w:rsidRPr="007E74D3">
        <w:rPr>
          <w:rFonts w:asciiTheme="majorHAnsi" w:hAnsiTheme="majorHAnsi" w:cstheme="majorHAnsi"/>
        </w:rPr>
        <w:t xml:space="preserve"> : Lorsque le traitement présente un risque élevé pour les droits et libertés des individus, assister la CMANA dans l’analyse d’impact (PIA).</w:t>
      </w:r>
    </w:p>
    <w:p w14:paraId="3816980A" w14:textId="691E515E" w:rsidR="0087089F" w:rsidRPr="007E74D3" w:rsidRDefault="0087089F" w:rsidP="007E74D3">
      <w:pPr>
        <w:pStyle w:val="Paragraphedeliste"/>
        <w:numPr>
          <w:ilvl w:val="6"/>
          <w:numId w:val="38"/>
        </w:numPr>
        <w:tabs>
          <w:tab w:val="left" w:pos="284"/>
        </w:tabs>
        <w:ind w:left="284" w:hanging="284"/>
        <w:jc w:val="both"/>
        <w:rPr>
          <w:rFonts w:asciiTheme="majorHAnsi" w:hAnsiTheme="majorHAnsi" w:cstheme="majorHAnsi"/>
          <w:b/>
          <w:bCs/>
          <w:u w:val="single"/>
        </w:rPr>
      </w:pPr>
      <w:r w:rsidRPr="007E74D3">
        <w:rPr>
          <w:rFonts w:asciiTheme="majorHAnsi" w:hAnsiTheme="majorHAnsi" w:cstheme="majorHAnsi"/>
          <w:b/>
          <w:bCs/>
          <w:u w:val="single"/>
        </w:rPr>
        <w:t>Engagements de protection des données par la CMANA et le Titulaire</w:t>
      </w:r>
    </w:p>
    <w:p w14:paraId="2DB7C0B4" w14:textId="77777777" w:rsidR="0087089F" w:rsidRPr="007E74D3" w:rsidRDefault="0087089F" w:rsidP="007E74D3">
      <w:pPr>
        <w:spacing w:before="120"/>
        <w:jc w:val="both"/>
        <w:rPr>
          <w:rFonts w:asciiTheme="majorHAnsi" w:hAnsiTheme="majorHAnsi" w:cstheme="majorHAnsi"/>
        </w:rPr>
      </w:pPr>
      <w:r w:rsidRPr="007E74D3">
        <w:rPr>
          <w:rFonts w:asciiTheme="majorHAnsi" w:hAnsiTheme="majorHAnsi" w:cstheme="majorHAnsi"/>
        </w:rPr>
        <w:t>De même, la CMA NA et le Titulaire s’engagent à mettre en œuvre toute mesure technique et organisationnelle appropriée pour protéger les données à caractère personnel. Enfin, la CMA NA et le Titulaire s’engagent à respecter les droits des personnes concernées par les données à caractère personnel traitées (droit à l’information, droit d’accès, droit d’opposition, droit de rectification, droit à la portabilité, droit à l’effacement, droit de réclamation, droit de recours devant une autorité, droit à la limitation du traitement, droit de ne pas faire l’objet d’une décision individuelle automatisée, y compris le profilage, et celui de définir des directives relatives au sort des données post-mortem). Les données collectées ne sont en aucun cas louées ou vendues à des tiers.</w:t>
      </w:r>
    </w:p>
    <w:p w14:paraId="7D6884FD" w14:textId="77777777" w:rsidR="0087089F" w:rsidRPr="007E74D3" w:rsidRDefault="0087089F" w:rsidP="0087089F">
      <w:pPr>
        <w:jc w:val="both"/>
        <w:rPr>
          <w:rFonts w:asciiTheme="majorHAnsi" w:hAnsiTheme="majorHAnsi" w:cstheme="majorHAnsi"/>
        </w:rPr>
      </w:pPr>
      <w:r w:rsidRPr="007E74D3">
        <w:rPr>
          <w:rFonts w:asciiTheme="majorHAnsi" w:hAnsiTheme="majorHAnsi" w:cstheme="majorHAnsi"/>
        </w:rPr>
        <w:t xml:space="preserve">Les Parties s’engagent à notifier au bénéficiaire responsable de traitement dans les meilleurs délais après en avoir pris connaissance, de toute violation de donnée à caractère personnel, soit toute violation </w:t>
      </w:r>
      <w:proofErr w:type="gramStart"/>
      <w:r w:rsidRPr="007E74D3">
        <w:rPr>
          <w:rFonts w:asciiTheme="majorHAnsi" w:hAnsiTheme="majorHAnsi" w:cstheme="majorHAnsi"/>
        </w:rPr>
        <w:t>de la sécurité entraînant</w:t>
      </w:r>
      <w:proofErr w:type="gramEnd"/>
      <w:r w:rsidRPr="007E74D3">
        <w:rPr>
          <w:rFonts w:asciiTheme="majorHAnsi" w:hAnsiTheme="majorHAnsi" w:cstheme="majorHAnsi"/>
        </w:rPr>
        <w:t>, de manière accidentelle ou illicite, la destruction, la perte, l'altération, la divulgation non autorisée de données à caractère personnel transmises, conservées ou traitées d'une autre manière, ou l'accès non autorisé à de telles données.</w:t>
      </w:r>
    </w:p>
    <w:p w14:paraId="7B6CF29C" w14:textId="77777777" w:rsidR="00D826F4" w:rsidRDefault="00D826F4">
      <w:pPr>
        <w:rPr>
          <w:rFonts w:asciiTheme="majorHAnsi" w:hAnsiTheme="majorHAnsi" w:cstheme="majorHAnsi"/>
        </w:rPr>
      </w:pPr>
      <w:r>
        <w:rPr>
          <w:rFonts w:asciiTheme="majorHAnsi" w:hAnsiTheme="majorHAnsi" w:cstheme="majorHAnsi"/>
        </w:rPr>
        <w:br w:type="page"/>
      </w:r>
    </w:p>
    <w:p w14:paraId="2DC2E8AE" w14:textId="064E0D9D" w:rsidR="0087089F" w:rsidRPr="007E74D3" w:rsidRDefault="0087089F" w:rsidP="0087089F">
      <w:pPr>
        <w:jc w:val="both"/>
        <w:rPr>
          <w:rFonts w:asciiTheme="majorHAnsi" w:hAnsiTheme="majorHAnsi" w:cstheme="majorHAnsi"/>
        </w:rPr>
      </w:pPr>
      <w:r w:rsidRPr="007E74D3">
        <w:rPr>
          <w:rFonts w:asciiTheme="majorHAnsi" w:hAnsiTheme="majorHAnsi" w:cstheme="majorHAnsi"/>
        </w:rPr>
        <w:lastRenderedPageBreak/>
        <w:t xml:space="preserve">Pour toutes questions concernant la gestion des données personnelles ou afin d’exercer ses droits tels que le droit d’accès, le droit à la rectification ou le droit de suppression, les Parties peuvent se rapprocher du Délégué à la Protection des Données (DPO) de la CMA NA via l’adresse suivante : </w:t>
      </w:r>
      <w:r w:rsidRPr="007E74D3">
        <w:rPr>
          <w:rFonts w:asciiTheme="majorHAnsi" w:hAnsiTheme="majorHAnsi" w:cstheme="majorHAnsi"/>
          <w:b/>
          <w:bCs/>
          <w:color w:val="436E91" w:themeColor="accent1"/>
        </w:rPr>
        <w:t xml:space="preserve">dpo@cma-nouvelleaquitaine.fr. </w:t>
      </w:r>
      <w:r w:rsidRPr="007E74D3">
        <w:rPr>
          <w:rFonts w:asciiTheme="majorHAnsi" w:hAnsiTheme="majorHAnsi" w:cstheme="majorHAnsi"/>
        </w:rPr>
        <w:t>En cas de réponse insatisfaisante, ils peuvent introduire une réclamation auprès de la Commission informatique et libertés.</w:t>
      </w:r>
    </w:p>
    <w:p w14:paraId="45A8C498" w14:textId="31C0A8D3" w:rsidR="00FA19D5" w:rsidRPr="00A62DA8" w:rsidRDefault="00FA19D5" w:rsidP="007E74D3">
      <w:pPr>
        <w:keepLines/>
        <w:widowControl w:val="0"/>
        <w:spacing w:before="240"/>
        <w:jc w:val="both"/>
        <w:rPr>
          <w:rFonts w:cs="Arial"/>
          <w:color w:val="000000"/>
          <w:szCs w:val="22"/>
        </w:rPr>
      </w:pPr>
    </w:p>
    <w:p w14:paraId="6B1D956E" w14:textId="77777777" w:rsidR="00D06A2A" w:rsidRPr="00A62DA8" w:rsidRDefault="0084564A" w:rsidP="006210B4">
      <w:pPr>
        <w:keepLines/>
        <w:pageBreakBefore/>
        <w:widowControl w:val="0"/>
        <w:shd w:val="clear" w:color="auto" w:fill="436E91"/>
        <w:spacing w:after="480"/>
        <w:jc w:val="center"/>
        <w:rPr>
          <w:b/>
          <w:bCs/>
          <w:color w:val="FFFFFF"/>
          <w:sz w:val="24"/>
        </w:rPr>
      </w:pPr>
      <w:r w:rsidRPr="00A62DA8">
        <w:rPr>
          <w:b/>
          <w:bCs/>
          <w:color w:val="FFFFFF"/>
          <w:sz w:val="24"/>
        </w:rPr>
        <w:lastRenderedPageBreak/>
        <w:t>ENGAGEMENT DU CANDIDAT</w:t>
      </w:r>
    </w:p>
    <w:p w14:paraId="5DAEB66F" w14:textId="77777777" w:rsidR="00745338" w:rsidRPr="00A62DA8" w:rsidRDefault="00745338" w:rsidP="00745338">
      <w:pPr>
        <w:keepLines/>
        <w:widowControl w:val="0"/>
        <w:rPr>
          <w:szCs w:val="18"/>
        </w:rPr>
      </w:pPr>
      <w:r w:rsidRPr="00A62DA8">
        <w:rPr>
          <w:szCs w:val="18"/>
        </w:rPr>
        <w:t>Fait en un seul original,</w:t>
      </w:r>
    </w:p>
    <w:p w14:paraId="1299A003" w14:textId="77777777" w:rsidR="00745338" w:rsidRPr="00A62DA8" w:rsidRDefault="00745338" w:rsidP="00745338">
      <w:pPr>
        <w:keepLines/>
        <w:widowControl w:val="0"/>
        <w:tabs>
          <w:tab w:val="right" w:leader="dot" w:pos="4395"/>
          <w:tab w:val="left" w:pos="5245"/>
        </w:tabs>
        <w:spacing w:before="240"/>
        <w:ind w:left="992"/>
        <w:rPr>
          <w:szCs w:val="18"/>
        </w:rPr>
      </w:pPr>
      <w:r w:rsidRPr="00A62DA8">
        <w:rPr>
          <w:szCs w:val="18"/>
        </w:rPr>
        <w:t xml:space="preserve">A </w:t>
      </w:r>
      <w:r w:rsidRPr="00A62DA8">
        <w:rPr>
          <w:szCs w:val="18"/>
        </w:rPr>
        <w:tab/>
        <w:t xml:space="preserve">, </w:t>
      </w:r>
      <w:r w:rsidRPr="00A62DA8">
        <w:rPr>
          <w:szCs w:val="18"/>
        </w:rPr>
        <w:tab/>
        <w:t>le ...... / ...... / ......</w:t>
      </w:r>
    </w:p>
    <w:p w14:paraId="109873D0" w14:textId="77777777" w:rsidR="0084564A" w:rsidRPr="00A62DA8" w:rsidRDefault="0084564A" w:rsidP="002D5AD3">
      <w:pPr>
        <w:pStyle w:val="Corpsdetexte3"/>
        <w:keepLines/>
        <w:spacing w:before="240"/>
        <w:rPr>
          <w:sz w:val="22"/>
          <w:szCs w:val="22"/>
        </w:rPr>
      </w:pPr>
      <w:r w:rsidRPr="00A62DA8">
        <w:rPr>
          <w:sz w:val="22"/>
          <w:szCs w:val="22"/>
        </w:rPr>
        <w:t>Signature du candidat</w:t>
      </w:r>
    </w:p>
    <w:p w14:paraId="439FBC24" w14:textId="4FFD12E9" w:rsidR="0084564A" w:rsidRPr="00A62DA8" w:rsidRDefault="0084564A" w:rsidP="00BD6450">
      <w:pPr>
        <w:keepLines/>
        <w:widowControl w:val="0"/>
        <w:tabs>
          <w:tab w:val="right" w:leader="dot" w:pos="3969"/>
          <w:tab w:val="left" w:pos="5245"/>
        </w:tabs>
        <w:rPr>
          <w:szCs w:val="18"/>
        </w:rPr>
      </w:pPr>
      <w:r w:rsidRPr="00A62DA8">
        <w:rPr>
          <w:szCs w:val="18"/>
        </w:rPr>
        <w:t>(</w:t>
      </w:r>
      <w:r w:rsidR="00C81A09" w:rsidRPr="00A62DA8">
        <w:rPr>
          <w:szCs w:val="18"/>
        </w:rPr>
        <w:t>Précédée</w:t>
      </w:r>
      <w:r w:rsidRPr="00A62DA8">
        <w:rPr>
          <w:szCs w:val="18"/>
        </w:rPr>
        <w:t xml:space="preserve"> de la mention </w:t>
      </w:r>
      <w:r w:rsidR="00496B32" w:rsidRPr="00A62DA8">
        <w:rPr>
          <w:szCs w:val="18"/>
        </w:rPr>
        <w:t>« </w:t>
      </w:r>
      <w:r w:rsidRPr="00A62DA8">
        <w:rPr>
          <w:szCs w:val="18"/>
        </w:rPr>
        <w:t>lu et approuvé</w:t>
      </w:r>
      <w:r w:rsidR="00496B32" w:rsidRPr="00A62DA8">
        <w:rPr>
          <w:szCs w:val="18"/>
        </w:rPr>
        <w:t> »</w:t>
      </w:r>
      <w:r w:rsidR="00C81A09" w:rsidRPr="00A62DA8">
        <w:rPr>
          <w:szCs w:val="18"/>
        </w:rPr>
        <w:t>)</w:t>
      </w:r>
    </w:p>
    <w:p w14:paraId="6B1110CA" w14:textId="77777777" w:rsidR="0084564A" w:rsidRPr="00A62DA8" w:rsidRDefault="0084564A" w:rsidP="006210B4">
      <w:pPr>
        <w:keepLines/>
        <w:widowControl w:val="0"/>
        <w:tabs>
          <w:tab w:val="right" w:leader="dot" w:pos="3969"/>
          <w:tab w:val="left" w:pos="5245"/>
        </w:tabs>
        <w:spacing w:before="480"/>
        <w:rPr>
          <w:szCs w:val="18"/>
        </w:rPr>
      </w:pPr>
      <w:r w:rsidRPr="00A62DA8">
        <w:rPr>
          <w:szCs w:val="18"/>
        </w:rPr>
        <w:t>Cachet commercial</w:t>
      </w:r>
    </w:p>
    <w:p w14:paraId="090DF9C2" w14:textId="414DB0E6" w:rsidR="0084564A" w:rsidRPr="00A62DA8" w:rsidRDefault="0084564A" w:rsidP="006210B4">
      <w:pPr>
        <w:keepLines/>
        <w:widowControl w:val="0"/>
        <w:tabs>
          <w:tab w:val="right" w:leader="dot" w:pos="3969"/>
          <w:tab w:val="left" w:pos="5245"/>
        </w:tabs>
        <w:spacing w:before="720"/>
        <w:jc w:val="both"/>
        <w:rPr>
          <w:b/>
          <w:bCs/>
          <w:i/>
          <w:iCs/>
          <w:sz w:val="20"/>
        </w:rPr>
      </w:pPr>
      <w:r w:rsidRPr="00A62DA8">
        <w:rPr>
          <w:b/>
          <w:bCs/>
          <w:i/>
          <w:iCs/>
          <w:sz w:val="20"/>
        </w:rPr>
        <w:t>En cas de groupement, la signature du mandataire engage tous les membres du groupement</w:t>
      </w:r>
      <w:r w:rsidR="00496B32" w:rsidRPr="00A62DA8">
        <w:rPr>
          <w:b/>
          <w:bCs/>
          <w:i/>
          <w:iCs/>
          <w:sz w:val="20"/>
        </w:rPr>
        <w:t>.</w:t>
      </w:r>
    </w:p>
    <w:p w14:paraId="75F2F262" w14:textId="77777777" w:rsidR="0084564A" w:rsidRPr="00A62DA8" w:rsidRDefault="0084564A" w:rsidP="006210B4">
      <w:pPr>
        <w:keepLines/>
        <w:widowControl w:val="0"/>
        <w:shd w:val="clear" w:color="auto" w:fill="A2C037"/>
        <w:spacing w:before="480"/>
        <w:jc w:val="center"/>
        <w:rPr>
          <w:b/>
          <w:bCs/>
          <w:color w:val="FFFFFF"/>
          <w:sz w:val="24"/>
        </w:rPr>
      </w:pPr>
      <w:r w:rsidRPr="00A62DA8">
        <w:rPr>
          <w:b/>
          <w:bCs/>
          <w:color w:val="FFFFFF"/>
          <w:sz w:val="24"/>
        </w:rPr>
        <w:t>ACCEPTATION DE L'OFFRE</w:t>
      </w:r>
      <w:r w:rsidR="00566986" w:rsidRPr="00A62DA8">
        <w:rPr>
          <w:b/>
          <w:bCs/>
          <w:color w:val="FFFFFF"/>
          <w:sz w:val="24"/>
        </w:rPr>
        <w:t xml:space="preserve"> PAR LE POUVOIR ADJUDICATEUR</w:t>
      </w:r>
    </w:p>
    <w:p w14:paraId="7E6E97AF" w14:textId="0EF6E610" w:rsidR="00D06A2A" w:rsidRPr="00A62DA8" w:rsidRDefault="00D06A2A" w:rsidP="00BF3CB7">
      <w:pPr>
        <w:keepLines/>
        <w:widowControl w:val="0"/>
        <w:spacing w:before="480" w:after="240"/>
        <w:rPr>
          <w:szCs w:val="18"/>
        </w:rPr>
      </w:pPr>
      <w:r w:rsidRPr="00A62DA8">
        <w:rPr>
          <w:szCs w:val="18"/>
        </w:rPr>
        <w:t>Est acceptée la présente offre pour valoir acte d'engagement,</w:t>
      </w: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62DA8" w14:paraId="651E5B62" w14:textId="77777777" w:rsidTr="00BF3CB7">
        <w:tc>
          <w:tcPr>
            <w:tcW w:w="9048" w:type="dxa"/>
            <w:shd w:val="clear" w:color="auto" w:fill="auto"/>
          </w:tcPr>
          <w:p w14:paraId="414709F1" w14:textId="6BFE6E0D" w:rsidR="00BF3CB7" w:rsidRPr="00A62DA8" w:rsidRDefault="00BF3CB7" w:rsidP="00D50DED">
            <w:pPr>
              <w:widowControl w:val="0"/>
              <w:numPr>
                <w:ilvl w:val="0"/>
                <w:numId w:val="6"/>
              </w:numPr>
              <w:tabs>
                <w:tab w:val="left" w:pos="453"/>
              </w:tabs>
              <w:spacing w:before="120"/>
              <w:ind w:left="448" w:hanging="357"/>
              <w:rPr>
                <w:szCs w:val="22"/>
              </w:rPr>
            </w:pPr>
            <w:bookmarkStart w:id="28" w:name="_Hlk29550435"/>
            <w:r w:rsidRPr="00A62DA8">
              <w:rPr>
                <w:szCs w:val="22"/>
              </w:rPr>
              <w:t xml:space="preserve">Selon l'offre de base - Assurance automobile et la formule de franchise </w:t>
            </w:r>
          </w:p>
          <w:p w14:paraId="2B2E2C2A" w14:textId="77777777" w:rsidR="00BF3CB7" w:rsidRPr="00A62DA8" w:rsidRDefault="00BF3CB7" w:rsidP="00D50DED">
            <w:pPr>
              <w:widowControl w:val="0"/>
              <w:numPr>
                <w:ilvl w:val="0"/>
                <w:numId w:val="6"/>
              </w:numPr>
              <w:tabs>
                <w:tab w:val="left" w:pos="739"/>
              </w:tabs>
              <w:spacing w:before="120"/>
              <w:ind w:left="454" w:firstLine="0"/>
              <w:rPr>
                <w:sz w:val="12"/>
                <w:szCs w:val="22"/>
                <w:u w:val="single"/>
              </w:rPr>
            </w:pPr>
            <w:proofErr w:type="gramStart"/>
            <w:r w:rsidRPr="00A62DA8">
              <w:rPr>
                <w:szCs w:val="22"/>
              </w:rPr>
              <w:t>n</w:t>
            </w:r>
            <w:proofErr w:type="gramEnd"/>
            <w:r w:rsidRPr="00A62DA8">
              <w:rPr>
                <w:szCs w:val="22"/>
              </w:rPr>
              <w:t>° 1</w:t>
            </w:r>
          </w:p>
          <w:p w14:paraId="17570F41" w14:textId="77777777" w:rsidR="00BF3CB7" w:rsidRPr="00A62DA8" w:rsidRDefault="00BF3CB7" w:rsidP="00D50DED">
            <w:pPr>
              <w:widowControl w:val="0"/>
              <w:numPr>
                <w:ilvl w:val="0"/>
                <w:numId w:val="6"/>
              </w:numPr>
              <w:tabs>
                <w:tab w:val="left" w:pos="739"/>
              </w:tabs>
              <w:spacing w:before="120"/>
              <w:ind w:left="454" w:firstLine="0"/>
              <w:rPr>
                <w:szCs w:val="22"/>
              </w:rPr>
            </w:pPr>
            <w:proofErr w:type="gramStart"/>
            <w:r w:rsidRPr="00A62DA8">
              <w:rPr>
                <w:szCs w:val="22"/>
              </w:rPr>
              <w:t>n</w:t>
            </w:r>
            <w:proofErr w:type="gramEnd"/>
            <w:r w:rsidRPr="00A62DA8">
              <w:rPr>
                <w:szCs w:val="22"/>
              </w:rPr>
              <w:t>° 2</w:t>
            </w:r>
          </w:p>
          <w:p w14:paraId="1E688A57" w14:textId="085F2A32" w:rsidR="00BF3CB7" w:rsidRPr="00A62DA8" w:rsidRDefault="00BF3CB7" w:rsidP="00621455">
            <w:pPr>
              <w:pStyle w:val="Pieddepage"/>
              <w:widowControl w:val="0"/>
              <w:tabs>
                <w:tab w:val="clear" w:pos="4536"/>
                <w:tab w:val="clear" w:pos="9072"/>
                <w:tab w:val="left" w:pos="1134"/>
                <w:tab w:val="left" w:pos="4710"/>
              </w:tabs>
              <w:spacing w:before="120"/>
              <w:ind w:left="454"/>
              <w:jc w:val="both"/>
              <w:rPr>
                <w:b/>
                <w:szCs w:val="22"/>
              </w:rPr>
            </w:pPr>
            <w:r w:rsidRPr="00A62DA8">
              <w:rPr>
                <w:szCs w:val="22"/>
              </w:rPr>
              <w:t xml:space="preserve">Pour un montant annuel TTC </w:t>
            </w:r>
            <w:r w:rsidR="0087089F">
              <w:rPr>
                <w:szCs w:val="22"/>
              </w:rPr>
              <w:t xml:space="preserve">selon liste transmise </w:t>
            </w:r>
            <w:r w:rsidRPr="00A62DA8">
              <w:rPr>
                <w:szCs w:val="22"/>
              </w:rPr>
              <w:t xml:space="preserve">de : </w:t>
            </w:r>
            <w:r w:rsidR="00F101CC" w:rsidRPr="00A62DA8">
              <w:rPr>
                <w:b/>
                <w:szCs w:val="22"/>
              </w:rPr>
              <w:t>........................... €</w:t>
            </w:r>
            <w:r w:rsidR="0023595F" w:rsidRPr="00A62DA8">
              <w:rPr>
                <w:b/>
                <w:szCs w:val="22"/>
              </w:rPr>
              <w:t xml:space="preserve"> </w:t>
            </w:r>
          </w:p>
          <w:p w14:paraId="0BD77E8B" w14:textId="07F13B69" w:rsidR="00522EA2" w:rsidRPr="00A62DA8" w:rsidRDefault="00522EA2" w:rsidP="00621455">
            <w:pPr>
              <w:pStyle w:val="Pieddepage"/>
              <w:widowControl w:val="0"/>
              <w:tabs>
                <w:tab w:val="clear" w:pos="4536"/>
                <w:tab w:val="clear" w:pos="9072"/>
                <w:tab w:val="left" w:pos="1134"/>
                <w:tab w:val="left" w:pos="4710"/>
              </w:tabs>
              <w:spacing w:after="120"/>
              <w:ind w:left="454"/>
              <w:jc w:val="both"/>
              <w:rPr>
                <w:sz w:val="12"/>
                <w:szCs w:val="22"/>
                <w:u w:val="single"/>
              </w:rPr>
            </w:pPr>
            <w:r w:rsidRPr="00A62DA8">
              <w:rPr>
                <w:szCs w:val="22"/>
              </w:rPr>
              <w:t xml:space="preserve">Pour les véhicules pédagogiques, une prime TTC de : </w:t>
            </w:r>
            <w:r w:rsidRPr="00A62DA8">
              <w:rPr>
                <w:b/>
                <w:szCs w:val="22"/>
              </w:rPr>
              <w:t>........................... €</w:t>
            </w:r>
          </w:p>
        </w:tc>
      </w:tr>
      <w:bookmarkEnd w:id="28"/>
    </w:tbl>
    <w:p w14:paraId="58A4A3FA" w14:textId="77777777" w:rsidR="00BF3CB7" w:rsidRPr="00A62DA8" w:rsidRDefault="00BF3CB7" w:rsidP="00BF3CB7">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62DA8" w14:paraId="2DD19A8C" w14:textId="77777777" w:rsidTr="00BF3CB7">
        <w:tc>
          <w:tcPr>
            <w:tcW w:w="9048" w:type="dxa"/>
            <w:shd w:val="clear" w:color="auto" w:fill="auto"/>
          </w:tcPr>
          <w:p w14:paraId="1EE9998B" w14:textId="74E698E0" w:rsidR="00BF3CB7" w:rsidRPr="00A62DA8" w:rsidRDefault="00AA7781" w:rsidP="00A7224C">
            <w:pPr>
              <w:widowControl w:val="0"/>
              <w:numPr>
                <w:ilvl w:val="0"/>
                <w:numId w:val="6"/>
              </w:numPr>
              <w:tabs>
                <w:tab w:val="left" w:pos="453"/>
              </w:tabs>
              <w:spacing w:before="120"/>
              <w:ind w:left="448" w:hanging="357"/>
              <w:rPr>
                <w:szCs w:val="22"/>
              </w:rPr>
            </w:pPr>
            <w:bookmarkStart w:id="29" w:name="_Hlk29482823"/>
            <w:proofErr w:type="gramStart"/>
            <w:r w:rsidRPr="00A62DA8">
              <w:rPr>
                <w:szCs w:val="22"/>
              </w:rPr>
              <w:t>a</w:t>
            </w:r>
            <w:r w:rsidR="00BF3CB7" w:rsidRPr="00A62DA8">
              <w:rPr>
                <w:szCs w:val="22"/>
              </w:rPr>
              <w:t>vec</w:t>
            </w:r>
            <w:proofErr w:type="gramEnd"/>
            <w:r w:rsidR="00BF3CB7" w:rsidRPr="00A62DA8">
              <w:rPr>
                <w:szCs w:val="22"/>
              </w:rPr>
              <w:t xml:space="preserve"> la prestation supplémentaire éventuelle n°</w:t>
            </w:r>
            <w:r w:rsidR="00F101CC" w:rsidRPr="00A62DA8">
              <w:t> </w:t>
            </w:r>
            <w:r w:rsidR="00BF3CB7" w:rsidRPr="00A62DA8">
              <w:rPr>
                <w:szCs w:val="22"/>
              </w:rPr>
              <w:t>1 - Assurance « marchandises transportées »</w:t>
            </w:r>
          </w:p>
          <w:p w14:paraId="68AF72BD" w14:textId="3DB0A5BC" w:rsidR="00BF3CB7" w:rsidRPr="00A62DA8" w:rsidRDefault="00BF3CB7" w:rsidP="00D50DED">
            <w:pPr>
              <w:pStyle w:val="Pieddepage"/>
              <w:widowControl w:val="0"/>
              <w:tabs>
                <w:tab w:val="clear" w:pos="4536"/>
                <w:tab w:val="clear" w:pos="9072"/>
                <w:tab w:val="left" w:pos="1134"/>
                <w:tab w:val="left" w:pos="4710"/>
              </w:tabs>
              <w:spacing w:before="120" w:after="120"/>
              <w:ind w:left="454"/>
              <w:jc w:val="both"/>
              <w:rPr>
                <w:sz w:val="12"/>
                <w:szCs w:val="22"/>
                <w:u w:val="single"/>
              </w:rPr>
            </w:pPr>
            <w:r w:rsidRPr="00A62DA8">
              <w:rPr>
                <w:szCs w:val="22"/>
              </w:rPr>
              <w:t xml:space="preserve">Pour un montant annuel TTC de : </w:t>
            </w:r>
            <w:r w:rsidR="00F101CC" w:rsidRPr="00A62DA8">
              <w:rPr>
                <w:b/>
                <w:szCs w:val="22"/>
              </w:rPr>
              <w:t>........................... €</w:t>
            </w:r>
            <w:r w:rsidR="008147AE" w:rsidRPr="00A62DA8">
              <w:rPr>
                <w:b/>
                <w:szCs w:val="22"/>
              </w:rPr>
              <w:t xml:space="preserve"> </w:t>
            </w:r>
          </w:p>
        </w:tc>
      </w:tr>
      <w:bookmarkEnd w:id="29"/>
    </w:tbl>
    <w:p w14:paraId="5D22B730" w14:textId="77777777" w:rsidR="00BF3CB7" w:rsidRPr="00A62DA8" w:rsidRDefault="00BF3CB7" w:rsidP="00BF3CB7">
      <w:pPr>
        <w:widowControl w:val="0"/>
        <w:jc w:val="both"/>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62DA8" w14:paraId="4123238C" w14:textId="77777777" w:rsidTr="00BF3CB7">
        <w:tc>
          <w:tcPr>
            <w:tcW w:w="9048" w:type="dxa"/>
            <w:shd w:val="clear" w:color="auto" w:fill="auto"/>
          </w:tcPr>
          <w:p w14:paraId="0BEEE403" w14:textId="58D1F511" w:rsidR="00BF3CB7" w:rsidRPr="00A62DA8" w:rsidRDefault="00AA7781" w:rsidP="00A7224C">
            <w:pPr>
              <w:widowControl w:val="0"/>
              <w:numPr>
                <w:ilvl w:val="0"/>
                <w:numId w:val="6"/>
              </w:numPr>
              <w:tabs>
                <w:tab w:val="left" w:pos="453"/>
              </w:tabs>
              <w:spacing w:before="120"/>
              <w:ind w:left="448" w:hanging="357"/>
              <w:rPr>
                <w:szCs w:val="22"/>
              </w:rPr>
            </w:pPr>
            <w:proofErr w:type="gramStart"/>
            <w:r w:rsidRPr="00A62DA8">
              <w:rPr>
                <w:szCs w:val="22"/>
              </w:rPr>
              <w:t>a</w:t>
            </w:r>
            <w:r w:rsidR="00BF3CB7" w:rsidRPr="00A62DA8">
              <w:rPr>
                <w:szCs w:val="22"/>
              </w:rPr>
              <w:t>vec</w:t>
            </w:r>
            <w:proofErr w:type="gramEnd"/>
            <w:r w:rsidR="00BF3CB7" w:rsidRPr="00A62DA8">
              <w:rPr>
                <w:szCs w:val="22"/>
              </w:rPr>
              <w:t xml:space="preserve"> la prestation supplémentaire éventuelle n°</w:t>
            </w:r>
            <w:r w:rsidR="00F101CC" w:rsidRPr="00A62DA8">
              <w:rPr>
                <w:szCs w:val="22"/>
              </w:rPr>
              <w:t> </w:t>
            </w:r>
            <w:r w:rsidR="00522EA2" w:rsidRPr="00A62DA8">
              <w:rPr>
                <w:szCs w:val="22"/>
              </w:rPr>
              <w:t>2</w:t>
            </w:r>
            <w:r w:rsidR="00BF3CB7" w:rsidRPr="00A62DA8">
              <w:rPr>
                <w:szCs w:val="22"/>
              </w:rPr>
              <w:t xml:space="preserve"> - Assurance « auto-mission représentants légaux »</w:t>
            </w:r>
            <w:r w:rsidR="00616A38">
              <w:rPr>
                <w:szCs w:val="22"/>
              </w:rPr>
              <w:t xml:space="preserve"> formule de garantie n°…</w:t>
            </w:r>
          </w:p>
          <w:p w14:paraId="4F45BAFC" w14:textId="4F0DC451" w:rsidR="00BF3CB7" w:rsidRPr="00A62DA8" w:rsidRDefault="00BF3CB7" w:rsidP="00D50DED">
            <w:pPr>
              <w:pStyle w:val="Pieddepage"/>
              <w:widowControl w:val="0"/>
              <w:tabs>
                <w:tab w:val="clear" w:pos="4536"/>
                <w:tab w:val="clear" w:pos="9072"/>
                <w:tab w:val="left" w:pos="1134"/>
                <w:tab w:val="left" w:pos="4710"/>
              </w:tabs>
              <w:spacing w:before="120" w:after="120"/>
              <w:ind w:left="454"/>
              <w:jc w:val="both"/>
              <w:rPr>
                <w:sz w:val="12"/>
                <w:szCs w:val="22"/>
                <w:u w:val="single"/>
              </w:rPr>
            </w:pPr>
            <w:r w:rsidRPr="00A62DA8">
              <w:rPr>
                <w:szCs w:val="22"/>
              </w:rPr>
              <w:t xml:space="preserve">Pour un montant annuel TTC de : </w:t>
            </w:r>
            <w:r w:rsidR="00F101CC" w:rsidRPr="00A62DA8">
              <w:rPr>
                <w:b/>
                <w:szCs w:val="22"/>
              </w:rPr>
              <w:t>........................... €</w:t>
            </w:r>
            <w:r w:rsidR="008147AE" w:rsidRPr="00A62DA8">
              <w:rPr>
                <w:b/>
                <w:szCs w:val="22"/>
              </w:rPr>
              <w:t xml:space="preserve"> </w:t>
            </w:r>
          </w:p>
        </w:tc>
      </w:tr>
    </w:tbl>
    <w:p w14:paraId="7C178F11" w14:textId="60625A96" w:rsidR="00BF3CB7" w:rsidRPr="00A62DA8" w:rsidRDefault="00BF3CB7" w:rsidP="00BF3CB7">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65399" w:rsidRPr="00A62DA8" w14:paraId="3519520F" w14:textId="77777777" w:rsidTr="00F101CC">
        <w:tc>
          <w:tcPr>
            <w:tcW w:w="9048" w:type="dxa"/>
            <w:tcBorders>
              <w:top w:val="single" w:sz="18" w:space="0" w:color="A2C037"/>
              <w:left w:val="single" w:sz="18" w:space="0" w:color="A2C037"/>
              <w:bottom w:val="single" w:sz="18" w:space="0" w:color="A2C037"/>
              <w:right w:val="single" w:sz="18" w:space="0" w:color="A2C037"/>
            </w:tcBorders>
            <w:shd w:val="clear" w:color="auto" w:fill="auto"/>
          </w:tcPr>
          <w:p w14:paraId="6D444B4B" w14:textId="7D2A5FD6" w:rsidR="00B65399" w:rsidRPr="00A62DA8" w:rsidRDefault="00AA7781" w:rsidP="00A7224C">
            <w:pPr>
              <w:widowControl w:val="0"/>
              <w:numPr>
                <w:ilvl w:val="0"/>
                <w:numId w:val="6"/>
              </w:numPr>
              <w:tabs>
                <w:tab w:val="left" w:pos="453"/>
              </w:tabs>
              <w:spacing w:before="120"/>
              <w:ind w:left="448" w:hanging="357"/>
              <w:rPr>
                <w:szCs w:val="22"/>
              </w:rPr>
            </w:pPr>
            <w:proofErr w:type="gramStart"/>
            <w:r w:rsidRPr="00A62DA8">
              <w:rPr>
                <w:szCs w:val="22"/>
              </w:rPr>
              <w:t>a</w:t>
            </w:r>
            <w:r w:rsidR="00B65399" w:rsidRPr="00A62DA8">
              <w:rPr>
                <w:szCs w:val="22"/>
              </w:rPr>
              <w:t>vec</w:t>
            </w:r>
            <w:proofErr w:type="gramEnd"/>
            <w:r w:rsidR="00B65399" w:rsidRPr="00A62DA8">
              <w:rPr>
                <w:szCs w:val="22"/>
              </w:rPr>
              <w:t xml:space="preserve"> la prestation supplémentaire éventuelle n°</w:t>
            </w:r>
            <w:r w:rsidR="00F101CC" w:rsidRPr="00A62DA8">
              <w:rPr>
                <w:szCs w:val="22"/>
              </w:rPr>
              <w:t> </w:t>
            </w:r>
            <w:r w:rsidR="00522EA2" w:rsidRPr="00A62DA8">
              <w:rPr>
                <w:szCs w:val="22"/>
              </w:rPr>
              <w:t>3</w:t>
            </w:r>
            <w:r w:rsidR="00B65399" w:rsidRPr="00A62DA8">
              <w:rPr>
                <w:szCs w:val="22"/>
              </w:rPr>
              <w:t xml:space="preserve"> - Assurance « auto-mission préposés »</w:t>
            </w:r>
          </w:p>
          <w:p w14:paraId="204FEBE4" w14:textId="6FF32496" w:rsidR="00B65399" w:rsidRPr="00A62DA8" w:rsidRDefault="00B65399" w:rsidP="00D50DED">
            <w:pPr>
              <w:widowControl w:val="0"/>
              <w:tabs>
                <w:tab w:val="left" w:pos="453"/>
              </w:tabs>
              <w:spacing w:before="120" w:after="120"/>
              <w:ind w:left="454"/>
              <w:jc w:val="both"/>
              <w:rPr>
                <w:sz w:val="12"/>
                <w:szCs w:val="12"/>
              </w:rPr>
            </w:pPr>
            <w:r w:rsidRPr="00A62DA8">
              <w:rPr>
                <w:szCs w:val="22"/>
              </w:rPr>
              <w:t xml:space="preserve">Pour un montant annuel TTC de : </w:t>
            </w:r>
            <w:r w:rsidR="00F101CC" w:rsidRPr="00A62DA8">
              <w:rPr>
                <w:b/>
                <w:szCs w:val="22"/>
              </w:rPr>
              <w:t>........................... €</w:t>
            </w:r>
            <w:r w:rsidR="008147AE" w:rsidRPr="00A62DA8">
              <w:rPr>
                <w:b/>
                <w:szCs w:val="22"/>
              </w:rPr>
              <w:t xml:space="preserve"> </w:t>
            </w:r>
          </w:p>
        </w:tc>
      </w:tr>
    </w:tbl>
    <w:p w14:paraId="4ED9D610" w14:textId="77777777" w:rsidR="00B65399" w:rsidRPr="00A62DA8" w:rsidRDefault="00B65399" w:rsidP="00BF3CB7">
      <w:pPr>
        <w:widowControl w:val="0"/>
        <w:rPr>
          <w:szCs w:val="22"/>
        </w:rPr>
      </w:pPr>
    </w:p>
    <w:tbl>
      <w:tblPr>
        <w:tblW w:w="0" w:type="auto"/>
        <w:tblInd w:w="-23"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48"/>
      </w:tblGrid>
      <w:tr w:rsidR="00BF3CB7" w:rsidRPr="00A62DA8" w14:paraId="2DAFD0B7" w14:textId="77777777" w:rsidTr="00F101CC">
        <w:tc>
          <w:tcPr>
            <w:tcW w:w="9048" w:type="dxa"/>
            <w:shd w:val="clear" w:color="auto" w:fill="auto"/>
          </w:tcPr>
          <w:p w14:paraId="2ED87DE2" w14:textId="3B7493F9" w:rsidR="00BF3CB7" w:rsidRPr="00A62DA8" w:rsidRDefault="00AA7781" w:rsidP="00A7224C">
            <w:pPr>
              <w:widowControl w:val="0"/>
              <w:numPr>
                <w:ilvl w:val="0"/>
                <w:numId w:val="6"/>
              </w:numPr>
              <w:tabs>
                <w:tab w:val="left" w:pos="453"/>
              </w:tabs>
              <w:spacing w:before="120"/>
              <w:ind w:left="448" w:hanging="357"/>
              <w:rPr>
                <w:szCs w:val="22"/>
              </w:rPr>
            </w:pPr>
            <w:bookmarkStart w:id="30" w:name="_Hlk29539317"/>
            <w:proofErr w:type="gramStart"/>
            <w:r w:rsidRPr="00A62DA8">
              <w:rPr>
                <w:szCs w:val="22"/>
              </w:rPr>
              <w:t>a</w:t>
            </w:r>
            <w:r w:rsidR="00BF3CB7" w:rsidRPr="00A62DA8">
              <w:rPr>
                <w:szCs w:val="22"/>
              </w:rPr>
              <w:t>vec</w:t>
            </w:r>
            <w:proofErr w:type="gramEnd"/>
            <w:r w:rsidR="00BF3CB7" w:rsidRPr="00A62DA8">
              <w:rPr>
                <w:szCs w:val="22"/>
              </w:rPr>
              <w:t xml:space="preserve"> la </w:t>
            </w:r>
            <w:r w:rsidR="00B65399" w:rsidRPr="00A62DA8">
              <w:rPr>
                <w:szCs w:val="22"/>
              </w:rPr>
              <w:t>p</w:t>
            </w:r>
            <w:r w:rsidR="00BF3CB7" w:rsidRPr="00A62DA8">
              <w:rPr>
                <w:szCs w:val="22"/>
              </w:rPr>
              <w:t>restation supplémentaire éventuelle n°</w:t>
            </w:r>
            <w:r w:rsidR="00F101CC" w:rsidRPr="00A62DA8">
              <w:rPr>
                <w:szCs w:val="22"/>
              </w:rPr>
              <w:t> </w:t>
            </w:r>
            <w:r w:rsidR="00522EA2" w:rsidRPr="00A62DA8">
              <w:rPr>
                <w:szCs w:val="22"/>
              </w:rPr>
              <w:t>4</w:t>
            </w:r>
            <w:r w:rsidR="00BF3CB7" w:rsidRPr="00A62DA8">
              <w:rPr>
                <w:szCs w:val="22"/>
              </w:rPr>
              <w:t xml:space="preserve"> - Assurance </w:t>
            </w:r>
            <w:r w:rsidR="00B65399" w:rsidRPr="00A62DA8">
              <w:rPr>
                <w:szCs w:val="22"/>
              </w:rPr>
              <w:t>« </w:t>
            </w:r>
            <w:r w:rsidR="00BF3CB7" w:rsidRPr="00A62DA8">
              <w:rPr>
                <w:szCs w:val="22"/>
              </w:rPr>
              <w:t>tous risques engins</w:t>
            </w:r>
            <w:r w:rsidR="00B65399" w:rsidRPr="00A62DA8">
              <w:rPr>
                <w:szCs w:val="22"/>
              </w:rPr>
              <w:t> »</w:t>
            </w:r>
          </w:p>
          <w:p w14:paraId="192EA655" w14:textId="32985E7C" w:rsidR="00BF3CB7" w:rsidRPr="00A62DA8" w:rsidRDefault="00BF3CB7" w:rsidP="00D50DED">
            <w:pPr>
              <w:pStyle w:val="Pieddepage"/>
              <w:widowControl w:val="0"/>
              <w:tabs>
                <w:tab w:val="clear" w:pos="4536"/>
                <w:tab w:val="clear" w:pos="9072"/>
                <w:tab w:val="left" w:pos="1134"/>
                <w:tab w:val="left" w:pos="4710"/>
              </w:tabs>
              <w:spacing w:before="120" w:after="120"/>
              <w:ind w:left="454"/>
              <w:jc w:val="both"/>
              <w:rPr>
                <w:sz w:val="12"/>
                <w:szCs w:val="22"/>
                <w:u w:val="single"/>
              </w:rPr>
            </w:pPr>
            <w:r w:rsidRPr="00A62DA8">
              <w:rPr>
                <w:szCs w:val="22"/>
              </w:rPr>
              <w:t xml:space="preserve">Pour un montant annuel TTC de : </w:t>
            </w:r>
            <w:r w:rsidR="00F101CC" w:rsidRPr="00A62DA8">
              <w:rPr>
                <w:b/>
                <w:szCs w:val="22"/>
              </w:rPr>
              <w:t>........................... €</w:t>
            </w:r>
          </w:p>
        </w:tc>
      </w:tr>
      <w:bookmarkEnd w:id="30"/>
    </w:tbl>
    <w:p w14:paraId="4CE6BB0C" w14:textId="77777777" w:rsidR="00BF3CB7" w:rsidRPr="00A62DA8" w:rsidRDefault="00BF3CB7" w:rsidP="00BF3CB7">
      <w:pPr>
        <w:widowControl w:val="0"/>
        <w:rPr>
          <w:szCs w:val="22"/>
        </w:rPr>
      </w:pPr>
    </w:p>
    <w:p w14:paraId="56FE5B25" w14:textId="77777777" w:rsidR="00D96762" w:rsidRPr="00A62DA8" w:rsidRDefault="00D96762" w:rsidP="00D96762">
      <w:pPr>
        <w:keepLines/>
        <w:widowControl w:val="0"/>
        <w:tabs>
          <w:tab w:val="right" w:leader="dot" w:pos="4395"/>
          <w:tab w:val="left" w:pos="5245"/>
        </w:tabs>
        <w:spacing w:before="400"/>
        <w:ind w:left="992"/>
        <w:rPr>
          <w:szCs w:val="18"/>
        </w:rPr>
      </w:pPr>
      <w:bookmarkStart w:id="31" w:name="_Hlk93139935"/>
      <w:r w:rsidRPr="00A62DA8">
        <w:rPr>
          <w:szCs w:val="18"/>
        </w:rPr>
        <w:lastRenderedPageBreak/>
        <w:t xml:space="preserve">A </w:t>
      </w:r>
      <w:r w:rsidRPr="00A62DA8">
        <w:rPr>
          <w:szCs w:val="18"/>
        </w:rPr>
        <w:tab/>
        <w:t xml:space="preserve">, </w:t>
      </w:r>
      <w:r w:rsidRPr="00A62DA8">
        <w:rPr>
          <w:szCs w:val="18"/>
        </w:rPr>
        <w:tab/>
        <w:t>le ...... / ...... / ......</w:t>
      </w:r>
    </w:p>
    <w:bookmarkEnd w:id="31"/>
    <w:p w14:paraId="3BEDCA67" w14:textId="77777777" w:rsidR="00B32A4C" w:rsidRPr="00A62DA8" w:rsidRDefault="00990618" w:rsidP="002D5AD3">
      <w:pPr>
        <w:pStyle w:val="Corpsdetexte3"/>
        <w:keepLines/>
        <w:spacing w:before="240"/>
        <w:rPr>
          <w:sz w:val="22"/>
          <w:szCs w:val="22"/>
        </w:rPr>
      </w:pPr>
      <w:r w:rsidRPr="00A62DA8">
        <w:rPr>
          <w:sz w:val="22"/>
          <w:szCs w:val="22"/>
        </w:rPr>
        <w:t>Signature du</w:t>
      </w:r>
      <w:r w:rsidR="00B32A4C" w:rsidRPr="00A62DA8">
        <w:rPr>
          <w:sz w:val="22"/>
          <w:szCs w:val="22"/>
        </w:rPr>
        <w:t xml:space="preserve"> représentant du pouvoir adjudicateur,</w:t>
      </w:r>
    </w:p>
    <w:p w14:paraId="2133C658" w14:textId="77777777" w:rsidR="00D96762" w:rsidRPr="00A62DA8" w:rsidRDefault="00D96762" w:rsidP="00D96762">
      <w:pPr>
        <w:pStyle w:val="Corpsdetexte3"/>
        <w:keepLines/>
        <w:spacing w:before="960" w:after="480"/>
        <w:rPr>
          <w:sz w:val="22"/>
          <w:szCs w:val="22"/>
        </w:rPr>
      </w:pPr>
      <w:r w:rsidRPr="00A62DA8">
        <w:rPr>
          <w:sz w:val="22"/>
          <w:szCs w:val="22"/>
        </w:rPr>
        <w:t>Le pouvoir adjudicateur certifie que le présent marché a été transmis au représentant de l'Etat le ..............................................</w:t>
      </w: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025"/>
      </w:tblGrid>
      <w:tr w:rsidR="00AD0380" w:rsidRPr="00A62DA8" w14:paraId="1563A0B7" w14:textId="77777777" w:rsidTr="002D5AD3">
        <w:tc>
          <w:tcPr>
            <w:tcW w:w="9025" w:type="dxa"/>
            <w:shd w:val="clear" w:color="auto" w:fill="auto"/>
          </w:tcPr>
          <w:p w14:paraId="70D779AC" w14:textId="1439BEF0" w:rsidR="00B82D76" w:rsidRPr="00A62DA8" w:rsidRDefault="00B82D76" w:rsidP="002D5AD3">
            <w:pPr>
              <w:keepLines/>
              <w:widowControl w:val="0"/>
              <w:spacing w:before="240" w:after="240"/>
              <w:jc w:val="center"/>
              <w:rPr>
                <w:sz w:val="24"/>
              </w:rPr>
            </w:pPr>
            <w:r w:rsidRPr="00A62DA8">
              <w:rPr>
                <w:b/>
                <w:sz w:val="24"/>
              </w:rPr>
              <w:t xml:space="preserve">Date d'effet du marché : </w:t>
            </w:r>
            <w:r w:rsidR="00D2557F" w:rsidRPr="00A62DA8">
              <w:rPr>
                <w:b/>
                <w:sz w:val="24"/>
              </w:rPr>
              <w:t>01</w:t>
            </w:r>
            <w:r w:rsidR="00DC50FA" w:rsidRPr="00A62DA8">
              <w:rPr>
                <w:b/>
                <w:sz w:val="24"/>
              </w:rPr>
              <w:t>/</w:t>
            </w:r>
            <w:r w:rsidR="00D2557F" w:rsidRPr="00A62DA8">
              <w:rPr>
                <w:b/>
                <w:sz w:val="24"/>
              </w:rPr>
              <w:t>0</w:t>
            </w:r>
            <w:r w:rsidR="00134BA8">
              <w:rPr>
                <w:b/>
                <w:sz w:val="24"/>
              </w:rPr>
              <w:t>7</w:t>
            </w:r>
            <w:r w:rsidR="00DC50FA" w:rsidRPr="00A62DA8">
              <w:rPr>
                <w:b/>
                <w:sz w:val="24"/>
              </w:rPr>
              <w:t>/20</w:t>
            </w:r>
            <w:r w:rsidR="00D2557F" w:rsidRPr="00A62DA8">
              <w:rPr>
                <w:b/>
                <w:sz w:val="24"/>
              </w:rPr>
              <w:t>2</w:t>
            </w:r>
            <w:r w:rsidR="00242FBB" w:rsidRPr="00A62DA8">
              <w:rPr>
                <w:b/>
                <w:sz w:val="24"/>
              </w:rPr>
              <w:t>5</w:t>
            </w:r>
          </w:p>
        </w:tc>
      </w:tr>
    </w:tbl>
    <w:p w14:paraId="2A194F3E" w14:textId="77777777" w:rsidR="00D06A2A" w:rsidRPr="00A62DA8" w:rsidRDefault="00D06A2A" w:rsidP="00BD6450">
      <w:pPr>
        <w:keepLines/>
        <w:widowControl w:val="0"/>
        <w:rPr>
          <w:sz w:val="24"/>
        </w:rPr>
      </w:pPr>
    </w:p>
    <w:p w14:paraId="2801D14C" w14:textId="77777777" w:rsidR="00D06A2A" w:rsidRPr="00A62DA8" w:rsidRDefault="00D06A2A" w:rsidP="00BD6450">
      <w:pPr>
        <w:keepLines/>
        <w:widowControl w:val="0"/>
        <w:rPr>
          <w:sz w:val="24"/>
        </w:rPr>
        <w:sectPr w:rsidR="00D06A2A" w:rsidRPr="00A62DA8" w:rsidSect="00A43056">
          <w:footerReference w:type="default" r:id="rId13"/>
          <w:footnotePr>
            <w:numRestart w:val="eachSect"/>
          </w:footnotePr>
          <w:pgSz w:w="11907" w:h="16840" w:code="9"/>
          <w:pgMar w:top="1418" w:right="1418" w:bottom="1418" w:left="1418" w:header="720" w:footer="567" w:gutter="0"/>
          <w:pgNumType w:start="1"/>
          <w:cols w:space="720"/>
          <w:docGrid w:linePitch="299"/>
        </w:sectPr>
      </w:pPr>
    </w:p>
    <w:p w14:paraId="7136A788" w14:textId="2D698176" w:rsidR="00A601F0" w:rsidRPr="00A62DA8" w:rsidRDefault="00A601F0" w:rsidP="00D2557F">
      <w:pPr>
        <w:pStyle w:val="05-TitreAnnexes"/>
        <w:keepLines/>
        <w:shd w:val="clear" w:color="auto" w:fill="436E91"/>
        <w:rPr>
          <w:u w:val="single"/>
        </w:rPr>
      </w:pPr>
      <w:bookmarkStart w:id="33" w:name="Attestation"/>
      <w:r w:rsidRPr="00A62DA8">
        <w:lastRenderedPageBreak/>
        <w:t xml:space="preserve">ANNEXE N° 1 </w:t>
      </w:r>
      <w:r w:rsidRPr="00A62DA8">
        <w:rPr>
          <w:rFonts w:cs="Arial"/>
        </w:rPr>
        <w:t>À</w:t>
      </w:r>
      <w:r w:rsidRPr="00A62DA8">
        <w:t xml:space="preserve"> L'ACTE D'ENGAGEMENT</w:t>
      </w:r>
      <w:r w:rsidR="00496B32" w:rsidRPr="00A62DA8">
        <w:br/>
      </w:r>
      <w:r w:rsidRPr="00A62DA8">
        <w:rPr>
          <w:u w:val="single"/>
        </w:rPr>
        <w:t>ATTESTATION DE LA COMPAGNIE D'ASSURANCE</w:t>
      </w:r>
    </w:p>
    <w:bookmarkEnd w:id="33"/>
    <w:p w14:paraId="72170293" w14:textId="77777777" w:rsidR="008B3425" w:rsidRPr="00A62DA8" w:rsidRDefault="008B3425" w:rsidP="00BD6450">
      <w:pPr>
        <w:pStyle w:val="Corpsdetexte3"/>
        <w:keepLines/>
        <w:tabs>
          <w:tab w:val="right" w:leader="dot" w:pos="10064"/>
        </w:tabs>
        <w:spacing w:before="1440" w:line="480" w:lineRule="auto"/>
        <w:rPr>
          <w:sz w:val="22"/>
          <w:szCs w:val="18"/>
        </w:rPr>
      </w:pPr>
      <w:r w:rsidRPr="00A62DA8">
        <w:rPr>
          <w:sz w:val="22"/>
          <w:szCs w:val="18"/>
        </w:rPr>
        <w:t xml:space="preserve">La compagnie d'assurance </w:t>
      </w:r>
      <w:r w:rsidRPr="00A62DA8">
        <w:rPr>
          <w:sz w:val="22"/>
          <w:szCs w:val="18"/>
        </w:rPr>
        <w:tab/>
      </w:r>
    </w:p>
    <w:p w14:paraId="77CABD7B" w14:textId="77777777" w:rsidR="008B3425" w:rsidRPr="00A62DA8" w:rsidRDefault="008B3425" w:rsidP="00BD6450">
      <w:pPr>
        <w:pStyle w:val="Corpsdetexte3"/>
        <w:keepLines/>
        <w:tabs>
          <w:tab w:val="right" w:leader="dot" w:pos="10064"/>
        </w:tabs>
        <w:spacing w:line="480" w:lineRule="auto"/>
        <w:rPr>
          <w:sz w:val="22"/>
          <w:szCs w:val="22"/>
        </w:rPr>
      </w:pPr>
      <w:proofErr w:type="gramStart"/>
      <w:r w:rsidRPr="00A62DA8">
        <w:rPr>
          <w:sz w:val="22"/>
          <w:szCs w:val="18"/>
        </w:rPr>
        <w:t>dont</w:t>
      </w:r>
      <w:proofErr w:type="gramEnd"/>
      <w:r w:rsidRPr="00A62DA8">
        <w:rPr>
          <w:sz w:val="22"/>
          <w:szCs w:val="18"/>
        </w:rPr>
        <w:t xml:space="preserve"> le siège social est situé à </w:t>
      </w:r>
      <w:r w:rsidRPr="00A62DA8">
        <w:rPr>
          <w:sz w:val="22"/>
          <w:szCs w:val="18"/>
        </w:rPr>
        <w:tab/>
      </w:r>
    </w:p>
    <w:p w14:paraId="37D41018" w14:textId="4067E9E3" w:rsidR="00D06A2A" w:rsidRPr="00A62DA8" w:rsidRDefault="00D06A2A" w:rsidP="00BD6450">
      <w:pPr>
        <w:pStyle w:val="Corpsdetexte3"/>
        <w:keepLines/>
        <w:tabs>
          <w:tab w:val="left" w:pos="8505"/>
        </w:tabs>
        <w:spacing w:after="720" w:line="480" w:lineRule="auto"/>
        <w:rPr>
          <w:sz w:val="22"/>
          <w:szCs w:val="18"/>
        </w:rPr>
      </w:pPr>
      <w:proofErr w:type="gramStart"/>
      <w:r w:rsidRPr="00A62DA8">
        <w:rPr>
          <w:sz w:val="22"/>
          <w:szCs w:val="18"/>
        </w:rPr>
        <w:t>reconnaît</w:t>
      </w:r>
      <w:proofErr w:type="gramEnd"/>
      <w:r w:rsidRPr="00A62DA8">
        <w:rPr>
          <w:sz w:val="22"/>
          <w:szCs w:val="18"/>
        </w:rPr>
        <w:t xml:space="preserve"> avoir reçu l'intégralité du cahier des charges correspondant au lot n° </w:t>
      </w:r>
      <w:r w:rsidR="00D26B01" w:rsidRPr="00A62DA8">
        <w:rPr>
          <w:sz w:val="22"/>
          <w:szCs w:val="18"/>
        </w:rPr>
        <w:t>3</w:t>
      </w:r>
      <w:r w:rsidR="00AA7781" w:rsidRPr="00A62DA8">
        <w:rPr>
          <w:sz w:val="22"/>
          <w:szCs w:val="18"/>
        </w:rPr>
        <w:t xml:space="preserve"> - assurance</w:t>
      </w:r>
      <w:r w:rsidRPr="00A62DA8">
        <w:rPr>
          <w:sz w:val="22"/>
          <w:szCs w:val="18"/>
        </w:rPr>
        <w:t xml:space="preserve"> </w:t>
      </w:r>
      <w:r w:rsidR="00E72DFC" w:rsidRPr="00A62DA8">
        <w:rPr>
          <w:b/>
          <w:bCs/>
          <w:sz w:val="22"/>
          <w:szCs w:val="18"/>
        </w:rPr>
        <w:t>«</w:t>
      </w:r>
      <w:r w:rsidR="00E72DFC" w:rsidRPr="00A62DA8">
        <w:rPr>
          <w:sz w:val="22"/>
          <w:szCs w:val="18"/>
        </w:rPr>
        <w:t> </w:t>
      </w:r>
      <w:r w:rsidR="00AA7781" w:rsidRPr="00A62DA8">
        <w:rPr>
          <w:b/>
          <w:sz w:val="22"/>
          <w:szCs w:val="18"/>
        </w:rPr>
        <w:t>f</w:t>
      </w:r>
      <w:r w:rsidR="00D26B01" w:rsidRPr="00A62DA8">
        <w:rPr>
          <w:b/>
          <w:sz w:val="22"/>
          <w:szCs w:val="18"/>
        </w:rPr>
        <w:t>lotte automobile</w:t>
      </w:r>
      <w:r w:rsidR="0086101B" w:rsidRPr="00A62DA8">
        <w:rPr>
          <w:b/>
          <w:sz w:val="22"/>
          <w:szCs w:val="18"/>
        </w:rPr>
        <w:t xml:space="preserve"> et risques annexes</w:t>
      </w:r>
      <w:r w:rsidR="00E72DFC" w:rsidRPr="00A62DA8">
        <w:rPr>
          <w:b/>
          <w:caps/>
          <w:sz w:val="22"/>
          <w:szCs w:val="18"/>
        </w:rPr>
        <w:t> »</w:t>
      </w:r>
      <w:r w:rsidRPr="00A62DA8">
        <w:rPr>
          <w:sz w:val="22"/>
          <w:szCs w:val="18"/>
        </w:rPr>
        <w:t xml:space="preserve"> </w:t>
      </w:r>
      <w:r w:rsidR="00E72DFC" w:rsidRPr="00A62DA8">
        <w:rPr>
          <w:sz w:val="22"/>
          <w:szCs w:val="18"/>
        </w:rPr>
        <w:t>d</w:t>
      </w:r>
      <w:r w:rsidRPr="00A62DA8">
        <w:rPr>
          <w:sz w:val="22"/>
          <w:szCs w:val="18"/>
        </w:rPr>
        <w:t>e la</w:t>
      </w:r>
      <w:r w:rsidR="00CA036E" w:rsidRPr="00A62DA8">
        <w:rPr>
          <w:sz w:val="22"/>
          <w:szCs w:val="18"/>
        </w:rPr>
        <w:t xml:space="preserve"> </w:t>
      </w:r>
      <w:r w:rsidR="00693D2D" w:rsidRPr="00A62DA8">
        <w:rPr>
          <w:sz w:val="22"/>
          <w:szCs w:val="18"/>
        </w:rPr>
        <w:t>Chambre de métiers et de l’Artisanat de Région Nouvelle-Aquitaine</w:t>
      </w:r>
      <w:r w:rsidR="00242FBB" w:rsidRPr="00A62DA8">
        <w:rPr>
          <w:sz w:val="22"/>
          <w:szCs w:val="18"/>
        </w:rPr>
        <w:t xml:space="preserve"> </w:t>
      </w:r>
      <w:r w:rsidRPr="00A62DA8">
        <w:rPr>
          <w:sz w:val="22"/>
          <w:szCs w:val="18"/>
        </w:rPr>
        <w:t>comportant</w:t>
      </w:r>
      <w:r w:rsidR="00E72DFC" w:rsidRPr="00A62DA8">
        <w:rPr>
          <w:sz w:val="22"/>
          <w:szCs w:val="18"/>
        </w:rPr>
        <w:t> </w:t>
      </w:r>
      <w:r w:rsidRPr="00A62DA8">
        <w:rPr>
          <w:sz w:val="22"/>
          <w:szCs w:val="18"/>
        </w:rPr>
        <w:t>:</w:t>
      </w:r>
    </w:p>
    <w:tbl>
      <w:tblPr>
        <w:tblStyle w:val="Grilledutableau"/>
        <w:tblW w:w="9072" w:type="dxa"/>
        <w:tblInd w:w="-15" w:type="dxa"/>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none" w:sz="0" w:space="0" w:color="auto"/>
          <w:insideV w:val="none" w:sz="0" w:space="0" w:color="auto"/>
        </w:tblBorders>
        <w:tblLook w:val="04A0" w:firstRow="1" w:lastRow="0" w:firstColumn="1" w:lastColumn="0" w:noHBand="0" w:noVBand="1"/>
      </w:tblPr>
      <w:tblGrid>
        <w:gridCol w:w="9072"/>
      </w:tblGrid>
      <w:tr w:rsidR="0086101B" w:rsidRPr="00A62DA8" w14:paraId="6A726DFE" w14:textId="77777777" w:rsidTr="009F5267">
        <w:tc>
          <w:tcPr>
            <w:tcW w:w="9072" w:type="dxa"/>
          </w:tcPr>
          <w:p w14:paraId="67C0CC81" w14:textId="77777777" w:rsidR="0086101B" w:rsidRPr="00A62DA8" w:rsidRDefault="0086101B" w:rsidP="00AF1364">
            <w:pPr>
              <w:keepLines/>
              <w:widowControl w:val="0"/>
              <w:tabs>
                <w:tab w:val="left" w:pos="8364"/>
              </w:tabs>
              <w:spacing w:before="140" w:after="140"/>
              <w:ind w:left="454"/>
              <w:rPr>
                <w:bCs/>
                <w:szCs w:val="18"/>
              </w:rPr>
            </w:pPr>
            <w:r w:rsidRPr="00A62DA8">
              <w:rPr>
                <w:bCs/>
                <w:szCs w:val="18"/>
              </w:rPr>
              <w:t>1 / Acte d'engagement valant cahier des clauses administratives particulières</w:t>
            </w:r>
          </w:p>
        </w:tc>
      </w:tr>
      <w:tr w:rsidR="0086101B" w:rsidRPr="00A62DA8" w14:paraId="6E90EAB4" w14:textId="77777777" w:rsidTr="009F5267">
        <w:tc>
          <w:tcPr>
            <w:tcW w:w="9072" w:type="dxa"/>
          </w:tcPr>
          <w:p w14:paraId="42F29026" w14:textId="77777777" w:rsidR="0086101B" w:rsidRPr="00A62DA8" w:rsidRDefault="0086101B" w:rsidP="00AF1364">
            <w:pPr>
              <w:keepLines/>
              <w:widowControl w:val="0"/>
              <w:spacing w:before="140" w:after="140"/>
              <w:ind w:left="454"/>
              <w:rPr>
                <w:bCs/>
                <w:szCs w:val="18"/>
              </w:rPr>
            </w:pPr>
            <w:r w:rsidRPr="00A62DA8">
              <w:rPr>
                <w:bCs/>
                <w:szCs w:val="18"/>
              </w:rPr>
              <w:t>2 / Annexe n° 1 à l'acte d'engagement « attestation compagnie d'assurance »</w:t>
            </w:r>
          </w:p>
        </w:tc>
      </w:tr>
      <w:tr w:rsidR="0086101B" w:rsidRPr="00A62DA8" w14:paraId="461DF686" w14:textId="77777777" w:rsidTr="009F5267">
        <w:tc>
          <w:tcPr>
            <w:tcW w:w="9072" w:type="dxa"/>
          </w:tcPr>
          <w:p w14:paraId="4888E09E" w14:textId="77777777" w:rsidR="0086101B" w:rsidRPr="00A62DA8" w:rsidRDefault="0086101B" w:rsidP="00AF1364">
            <w:pPr>
              <w:keepLines/>
              <w:widowControl w:val="0"/>
              <w:spacing w:before="140" w:after="140"/>
              <w:ind w:left="454"/>
              <w:rPr>
                <w:bCs/>
                <w:szCs w:val="18"/>
              </w:rPr>
            </w:pPr>
            <w:r w:rsidRPr="00A62DA8">
              <w:rPr>
                <w:bCs/>
                <w:szCs w:val="18"/>
              </w:rPr>
              <w:t>3 / Annexe n° 2 à l'acte d'engagement « convention de gestion »</w:t>
            </w:r>
          </w:p>
        </w:tc>
      </w:tr>
      <w:tr w:rsidR="0086101B" w:rsidRPr="00A62DA8" w14:paraId="0EA68678" w14:textId="77777777" w:rsidTr="009F5267">
        <w:tc>
          <w:tcPr>
            <w:tcW w:w="9072" w:type="dxa"/>
          </w:tcPr>
          <w:p w14:paraId="06874674" w14:textId="77777777" w:rsidR="0086101B" w:rsidRPr="00A62DA8" w:rsidRDefault="0086101B" w:rsidP="00AF1364">
            <w:pPr>
              <w:keepLines/>
              <w:widowControl w:val="0"/>
              <w:spacing w:before="140" w:after="140"/>
              <w:ind w:left="454"/>
              <w:rPr>
                <w:bCs/>
                <w:szCs w:val="18"/>
              </w:rPr>
            </w:pPr>
            <w:r w:rsidRPr="00A62DA8">
              <w:rPr>
                <w:bCs/>
                <w:szCs w:val="18"/>
              </w:rPr>
              <w:t>4 / Cahier des clauses techniques particulières</w:t>
            </w:r>
          </w:p>
        </w:tc>
      </w:tr>
      <w:tr w:rsidR="0086101B" w:rsidRPr="00A62DA8" w14:paraId="6D1341C5" w14:textId="77777777" w:rsidTr="009F5267">
        <w:tc>
          <w:tcPr>
            <w:tcW w:w="9072" w:type="dxa"/>
          </w:tcPr>
          <w:p w14:paraId="25815128" w14:textId="77777777" w:rsidR="0086101B" w:rsidRPr="00A62DA8" w:rsidRDefault="0086101B" w:rsidP="00AF1364">
            <w:pPr>
              <w:keepLines/>
              <w:widowControl w:val="0"/>
              <w:tabs>
                <w:tab w:val="left" w:pos="8364"/>
              </w:tabs>
              <w:spacing w:before="140" w:after="140"/>
              <w:ind w:left="454"/>
              <w:rPr>
                <w:bCs/>
                <w:szCs w:val="18"/>
              </w:rPr>
            </w:pPr>
            <w:r w:rsidRPr="00A62DA8">
              <w:rPr>
                <w:bCs/>
                <w:szCs w:val="18"/>
              </w:rPr>
              <w:t>5 / Dossier technique</w:t>
            </w:r>
          </w:p>
        </w:tc>
      </w:tr>
    </w:tbl>
    <w:p w14:paraId="01407421" w14:textId="77777777" w:rsidR="00D06A2A" w:rsidRPr="00A62DA8" w:rsidRDefault="00D06A2A" w:rsidP="00BD6450">
      <w:pPr>
        <w:pStyle w:val="Corpsdetexte3"/>
        <w:keepLines/>
        <w:spacing w:before="1120" w:line="360" w:lineRule="auto"/>
        <w:rPr>
          <w:b/>
          <w:sz w:val="22"/>
          <w:szCs w:val="18"/>
        </w:rPr>
      </w:pPr>
      <w:r w:rsidRPr="00A62DA8">
        <w:rPr>
          <w:b/>
          <w:sz w:val="22"/>
          <w:szCs w:val="18"/>
        </w:rPr>
        <w:t xml:space="preserve">La compagnie précitée </w:t>
      </w:r>
      <w:r w:rsidR="006E4E70" w:rsidRPr="00A62DA8">
        <w:rPr>
          <w:b/>
          <w:sz w:val="22"/>
          <w:szCs w:val="18"/>
        </w:rPr>
        <w:t>atteste</w:t>
      </w:r>
      <w:r w:rsidRPr="00A62DA8">
        <w:rPr>
          <w:b/>
          <w:sz w:val="22"/>
          <w:szCs w:val="18"/>
        </w:rPr>
        <w:t xml:space="preserve"> qu'elle dispose des agréments administratifs relatifs aux branches concernées par la présente assurance conformément au Code des assurances.</w:t>
      </w:r>
    </w:p>
    <w:p w14:paraId="6D888BB9" w14:textId="77777777" w:rsidR="00D06A2A" w:rsidRPr="00A62DA8" w:rsidRDefault="00D06A2A" w:rsidP="00BD6450">
      <w:pPr>
        <w:pStyle w:val="Corpsdetexte3"/>
        <w:keepLines/>
        <w:spacing w:before="1280"/>
        <w:ind w:left="4536"/>
        <w:rPr>
          <w:sz w:val="22"/>
          <w:szCs w:val="18"/>
        </w:rPr>
      </w:pPr>
      <w:r w:rsidRPr="00A62DA8">
        <w:rPr>
          <w:sz w:val="22"/>
          <w:szCs w:val="18"/>
        </w:rPr>
        <w:t>Nom et signature du responsable du dossier</w:t>
      </w:r>
    </w:p>
    <w:p w14:paraId="084774F6" w14:textId="7797B8C1" w:rsidR="00D06A2A" w:rsidRPr="00A62DA8" w:rsidRDefault="00D06A2A" w:rsidP="00BD6450">
      <w:pPr>
        <w:pStyle w:val="Corpsdetexte3"/>
        <w:keepLines/>
        <w:tabs>
          <w:tab w:val="right" w:leader="dot" w:pos="8505"/>
        </w:tabs>
        <w:spacing w:before="240"/>
        <w:ind w:left="4536"/>
        <w:rPr>
          <w:sz w:val="22"/>
          <w:szCs w:val="18"/>
        </w:rPr>
      </w:pPr>
      <w:r w:rsidRPr="00A62DA8">
        <w:rPr>
          <w:sz w:val="22"/>
          <w:szCs w:val="18"/>
        </w:rPr>
        <w:t xml:space="preserve">A </w:t>
      </w:r>
      <w:r w:rsidR="00E72DFC" w:rsidRPr="00A62DA8">
        <w:rPr>
          <w:sz w:val="22"/>
          <w:szCs w:val="18"/>
        </w:rPr>
        <w:tab/>
      </w:r>
      <w:r w:rsidRPr="00A62DA8">
        <w:rPr>
          <w:sz w:val="22"/>
          <w:szCs w:val="18"/>
        </w:rPr>
        <w:t xml:space="preserve">, </w:t>
      </w:r>
    </w:p>
    <w:p w14:paraId="185A9FEC" w14:textId="77777777" w:rsidR="00FC1D44" w:rsidRPr="00A62DA8" w:rsidRDefault="00D06A2A" w:rsidP="00BD6450">
      <w:pPr>
        <w:pStyle w:val="Corpsdetexte3"/>
        <w:keepLines/>
        <w:tabs>
          <w:tab w:val="right" w:leader="dot" w:pos="7371"/>
        </w:tabs>
        <w:spacing w:before="240"/>
        <w:ind w:left="4536"/>
        <w:rPr>
          <w:sz w:val="22"/>
          <w:szCs w:val="18"/>
        </w:rPr>
      </w:pPr>
      <w:proofErr w:type="gramStart"/>
      <w:r w:rsidRPr="00A62DA8">
        <w:rPr>
          <w:sz w:val="22"/>
          <w:szCs w:val="18"/>
        </w:rPr>
        <w:t>le</w:t>
      </w:r>
      <w:proofErr w:type="gramEnd"/>
      <w:r w:rsidRPr="00A62DA8">
        <w:rPr>
          <w:sz w:val="22"/>
          <w:szCs w:val="18"/>
        </w:rPr>
        <w:t xml:space="preserve"> </w:t>
      </w:r>
      <w:r w:rsidR="00E72DFC" w:rsidRPr="00A62DA8">
        <w:rPr>
          <w:sz w:val="22"/>
          <w:szCs w:val="18"/>
        </w:rPr>
        <w:tab/>
      </w:r>
    </w:p>
    <w:p w14:paraId="1BCC8311" w14:textId="28567887" w:rsidR="00C97E1C" w:rsidRPr="00A62DA8" w:rsidRDefault="00C97E1C" w:rsidP="00BD6450">
      <w:pPr>
        <w:pStyle w:val="Corpsdetexte3"/>
        <w:keepLines/>
        <w:sectPr w:rsidR="00C97E1C" w:rsidRPr="00A62DA8" w:rsidSect="00A43056">
          <w:footerReference w:type="default" r:id="rId14"/>
          <w:footnotePr>
            <w:numRestart w:val="eachSect"/>
          </w:footnotePr>
          <w:pgSz w:w="11907" w:h="16840" w:code="9"/>
          <w:pgMar w:top="1418" w:right="1418" w:bottom="1418" w:left="1418" w:header="720" w:footer="567" w:gutter="0"/>
          <w:cols w:space="720"/>
          <w:docGrid w:linePitch="299"/>
        </w:sectPr>
      </w:pPr>
    </w:p>
    <w:p w14:paraId="246473F3" w14:textId="77777777" w:rsidR="007F43D6" w:rsidRPr="00A62DA8" w:rsidRDefault="007F43D6" w:rsidP="007F43D6">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b/>
          <w:color w:val="FFFFFF"/>
          <w:sz w:val="32"/>
          <w:szCs w:val="32"/>
        </w:rPr>
      </w:pPr>
      <w:r w:rsidRPr="00A62DA8">
        <w:rPr>
          <w:b/>
          <w:color w:val="FFFFFF"/>
          <w:sz w:val="32"/>
          <w:szCs w:val="32"/>
        </w:rPr>
        <w:lastRenderedPageBreak/>
        <w:t xml:space="preserve">ANNEXE N° 2 </w:t>
      </w:r>
      <w:r w:rsidRPr="00A62DA8">
        <w:rPr>
          <w:rFonts w:cs="Arial"/>
          <w:b/>
          <w:color w:val="FFFFFF"/>
          <w:sz w:val="32"/>
          <w:szCs w:val="32"/>
        </w:rPr>
        <w:t>À</w:t>
      </w:r>
      <w:r w:rsidRPr="00A62DA8">
        <w:rPr>
          <w:b/>
          <w:color w:val="FFFFFF"/>
          <w:sz w:val="32"/>
          <w:szCs w:val="32"/>
        </w:rPr>
        <w:t xml:space="preserve"> L'ACTE D'ENGAGEMENT</w:t>
      </w:r>
    </w:p>
    <w:p w14:paraId="3CC0FC82" w14:textId="77777777" w:rsidR="007F43D6" w:rsidRPr="00A62DA8" w:rsidRDefault="007F43D6" w:rsidP="007F43D6">
      <w:pPr>
        <w:keepLines/>
        <w:pBdr>
          <w:top w:val="single" w:sz="4" w:space="10" w:color="auto"/>
          <w:left w:val="single" w:sz="4" w:space="4" w:color="auto"/>
          <w:bottom w:val="single" w:sz="4" w:space="10" w:color="auto"/>
          <w:right w:val="single" w:sz="4" w:space="4" w:color="auto"/>
        </w:pBdr>
        <w:shd w:val="clear" w:color="auto" w:fill="436E91"/>
        <w:tabs>
          <w:tab w:val="left" w:pos="708"/>
          <w:tab w:val="center" w:pos="4536"/>
          <w:tab w:val="right" w:pos="9072"/>
        </w:tabs>
        <w:jc w:val="center"/>
        <w:rPr>
          <w:rFonts w:cs="Arial"/>
          <w:b/>
          <w:color w:val="FFFFFF"/>
          <w:sz w:val="32"/>
          <w:szCs w:val="32"/>
        </w:rPr>
      </w:pPr>
      <w:bookmarkStart w:id="34" w:name="Convention_gestion"/>
      <w:r w:rsidRPr="00A62DA8">
        <w:rPr>
          <w:rFonts w:cs="Arial"/>
          <w:b/>
          <w:color w:val="FFFFFF"/>
          <w:sz w:val="32"/>
          <w:szCs w:val="32"/>
          <w:u w:val="single"/>
        </w:rPr>
        <w:t>CONVENTION DE GESTION</w:t>
      </w:r>
    </w:p>
    <w:bookmarkEnd w:id="34"/>
    <w:p w14:paraId="705AC4BF" w14:textId="77777777" w:rsidR="007F43D6" w:rsidRPr="00A62DA8" w:rsidRDefault="007F43D6" w:rsidP="00E82D5A">
      <w:pPr>
        <w:keepLines/>
        <w:tabs>
          <w:tab w:val="left" w:pos="708"/>
          <w:tab w:val="center" w:pos="4536"/>
          <w:tab w:val="right" w:pos="9072"/>
        </w:tabs>
        <w:spacing w:before="260" w:after="260"/>
        <w:jc w:val="center"/>
        <w:rPr>
          <w:rFonts w:asciiTheme="minorHAnsi" w:hAnsiTheme="minorHAnsi" w:cstheme="minorHAnsi"/>
          <w:b/>
          <w:bCs/>
          <w:i/>
          <w:spacing w:val="-4"/>
          <w:sz w:val="20"/>
        </w:rPr>
      </w:pPr>
      <w:r w:rsidRPr="00A62DA8">
        <w:rPr>
          <w:rFonts w:asciiTheme="minorHAnsi" w:hAnsiTheme="minorHAnsi" w:cstheme="minorHAnsi"/>
          <w:b/>
          <w:bCs/>
          <w:i/>
          <w:spacing w:val="-4"/>
          <w:sz w:val="20"/>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tbl>
      <w:tblPr>
        <w:tblStyle w:val="Grilledutableau"/>
        <w:tblW w:w="0" w:type="auto"/>
        <w:tblBorders>
          <w:top w:val="single" w:sz="12" w:space="0" w:color="A2C037" w:themeColor="accent6"/>
          <w:left w:val="single" w:sz="12" w:space="0" w:color="A2C037" w:themeColor="accent6"/>
          <w:bottom w:val="single" w:sz="12" w:space="0" w:color="A2C037" w:themeColor="accent6"/>
          <w:right w:val="single" w:sz="12" w:space="0" w:color="A2C037" w:themeColor="accent6"/>
          <w:insideH w:val="single" w:sz="12" w:space="0" w:color="A2C037" w:themeColor="accent6"/>
          <w:insideV w:val="single" w:sz="12" w:space="0" w:color="A2C037" w:themeColor="accent6"/>
        </w:tblBorders>
        <w:tblLayout w:type="fixed"/>
        <w:tblLook w:val="04A0" w:firstRow="1" w:lastRow="0" w:firstColumn="1" w:lastColumn="0" w:noHBand="0" w:noVBand="1"/>
      </w:tblPr>
      <w:tblGrid>
        <w:gridCol w:w="671"/>
        <w:gridCol w:w="68"/>
        <w:gridCol w:w="5448"/>
        <w:gridCol w:w="1600"/>
        <w:gridCol w:w="762"/>
        <w:gridCol w:w="1181"/>
        <w:gridCol w:w="36"/>
        <w:gridCol w:w="709"/>
        <w:gridCol w:w="436"/>
        <w:gridCol w:w="698"/>
        <w:gridCol w:w="1701"/>
        <w:gridCol w:w="664"/>
      </w:tblGrid>
      <w:tr w:rsidR="00A21E7F" w:rsidRPr="00A62DA8" w14:paraId="459FDD9A" w14:textId="77777777" w:rsidTr="00201854">
        <w:trPr>
          <w:cantSplit/>
          <w:trHeight w:val="571"/>
        </w:trPr>
        <w:tc>
          <w:tcPr>
            <w:tcW w:w="739" w:type="dxa"/>
            <w:gridSpan w:val="2"/>
            <w:vMerge w:val="restart"/>
            <w:tcBorders>
              <w:top w:val="sing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306E7F98" w14:textId="77777777" w:rsidR="00A21E7F" w:rsidRPr="00A62DA8"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62DA8">
              <w:rPr>
                <w:rFonts w:asciiTheme="minorHAnsi" w:hAnsiTheme="minorHAnsi" w:cstheme="minorHAnsi"/>
                <w:i/>
                <w:color w:val="FFFFFF" w:themeColor="background1"/>
                <w:spacing w:val="-4"/>
                <w:sz w:val="18"/>
                <w:szCs w:val="18"/>
              </w:rPr>
              <w:t>Note de couverture</w:t>
            </w:r>
          </w:p>
        </w:tc>
        <w:tc>
          <w:tcPr>
            <w:tcW w:w="7048" w:type="dxa"/>
            <w:gridSpan w:val="2"/>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A21C08A" w14:textId="77777777" w:rsidR="00A21E7F" w:rsidRPr="00A62DA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62DA8">
              <w:rPr>
                <w:rFonts w:asciiTheme="minorHAnsi" w:hAnsiTheme="minorHAnsi" w:cstheme="minorHAnsi"/>
                <w:spacing w:val="-4"/>
                <w:sz w:val="20"/>
              </w:rPr>
              <w:t>Le candidat accepte que l’acte d’engagement vaille note de couverture à compter de la notification du marché.</w:t>
            </w:r>
            <w:r w:rsidRPr="00A62DA8">
              <w:rPr>
                <w:rFonts w:asciiTheme="minorHAnsi" w:hAnsiTheme="minorHAnsi" w:cstheme="minorHAnsi"/>
                <w:iCs/>
                <w:spacing w:val="-4"/>
                <w:sz w:val="20"/>
              </w:rPr>
              <w:t xml:space="preserve"> (</w:t>
            </w:r>
            <w:proofErr w:type="gramStart"/>
            <w:r w:rsidRPr="00A62DA8">
              <w:rPr>
                <w:rFonts w:asciiTheme="minorHAnsi" w:hAnsiTheme="minorHAnsi" w:cstheme="minorHAnsi"/>
                <w:iCs/>
                <w:spacing w:val="-4"/>
                <w:sz w:val="20"/>
              </w:rPr>
              <w:t>pas</w:t>
            </w:r>
            <w:proofErr w:type="gramEnd"/>
            <w:r w:rsidRPr="00A62DA8">
              <w:rPr>
                <w:rFonts w:asciiTheme="minorHAnsi" w:hAnsiTheme="minorHAnsi" w:cstheme="minorHAnsi"/>
                <w:iCs/>
                <w:spacing w:val="-4"/>
                <w:sz w:val="20"/>
              </w:rPr>
              <w:t xml:space="preserve"> de point pour cette question)</w:t>
            </w:r>
          </w:p>
        </w:tc>
        <w:tc>
          <w:tcPr>
            <w:tcW w:w="2688" w:type="dxa"/>
            <w:gridSpan w:val="4"/>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E42B34"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OUI</w:t>
            </w:r>
          </w:p>
        </w:tc>
        <w:tc>
          <w:tcPr>
            <w:tcW w:w="2835" w:type="dxa"/>
            <w:gridSpan w:val="3"/>
            <w:tcBorders>
              <w:top w:val="sing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1B5A1ECB"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NON</w:t>
            </w:r>
          </w:p>
        </w:tc>
        <w:tc>
          <w:tcPr>
            <w:tcW w:w="664" w:type="dxa"/>
            <w:tcBorders>
              <w:top w:val="sing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6B5C0E5C"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0,00</w:t>
            </w:r>
          </w:p>
        </w:tc>
      </w:tr>
      <w:tr w:rsidR="00A21E7F" w:rsidRPr="00A62DA8" w14:paraId="368E6DA8" w14:textId="77777777" w:rsidTr="00201854">
        <w:trPr>
          <w:cantSplit/>
          <w:trHeight w:val="380"/>
        </w:trPr>
        <w:tc>
          <w:tcPr>
            <w:tcW w:w="739" w:type="dxa"/>
            <w:gridSpan w:val="2"/>
            <w:vMerge/>
            <w:tcBorders>
              <w:top w:val="sing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2105324A" w14:textId="77777777" w:rsidR="00A21E7F" w:rsidRPr="00A62DA8" w:rsidRDefault="00A21E7F">
            <w:pPr>
              <w:rPr>
                <w:rFonts w:asciiTheme="minorHAnsi" w:hAnsiTheme="minorHAnsi" w:cstheme="minorHAnsi"/>
                <w:i/>
                <w:color w:val="FFFFFF" w:themeColor="background1"/>
                <w:spacing w:val="-4"/>
                <w:sz w:val="18"/>
                <w:szCs w:val="18"/>
              </w:rPr>
            </w:pPr>
          </w:p>
        </w:tc>
        <w:tc>
          <w:tcPr>
            <w:tcW w:w="7048"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5F671673" w14:textId="77777777" w:rsidR="00A21E7F" w:rsidRPr="00A62DA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62DA8">
              <w:rPr>
                <w:rFonts w:asciiTheme="minorHAnsi" w:hAnsiTheme="minorHAnsi" w:cstheme="minorHAnsi"/>
                <w:spacing w:val="-4"/>
                <w:sz w:val="20"/>
              </w:rPr>
              <w:t xml:space="preserve">Si NON, délai de remise de la note de couverture à compter de la notification du marché : </w:t>
            </w:r>
            <w:r w:rsidRPr="00A62DA8">
              <w:rPr>
                <w:rFonts w:asciiTheme="minorHAnsi" w:hAnsiTheme="minorHAnsi" w:cstheme="minorHAnsi"/>
                <w:iCs/>
                <w:spacing w:val="-4"/>
                <w:sz w:val="20"/>
              </w:rPr>
              <w:t>(pas de point pour cette question)</w:t>
            </w:r>
          </w:p>
        </w:tc>
        <w:tc>
          <w:tcPr>
            <w:tcW w:w="5523"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0D52441"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sidRPr="00A62DA8">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5BDC895C"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0,00</w:t>
            </w:r>
          </w:p>
        </w:tc>
      </w:tr>
      <w:tr w:rsidR="00A21E7F" w:rsidRPr="00A62DA8" w14:paraId="6116B1E8" w14:textId="77777777" w:rsidTr="00201854">
        <w:trPr>
          <w:cantSplit/>
          <w:trHeight w:val="305"/>
        </w:trPr>
        <w:tc>
          <w:tcPr>
            <w:tcW w:w="739" w:type="dxa"/>
            <w:gridSpan w:val="2"/>
            <w:vMerge w:val="restart"/>
            <w:tcBorders>
              <w:top w:val="double"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436E91" w:themeFill="accent1"/>
            <w:textDirection w:val="btLr"/>
            <w:vAlign w:val="center"/>
            <w:hideMark/>
          </w:tcPr>
          <w:p w14:paraId="11119AB4" w14:textId="77777777" w:rsidR="00A21E7F" w:rsidRPr="00A62DA8" w:rsidRDefault="00A21E7F">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62DA8">
              <w:rPr>
                <w:rFonts w:asciiTheme="minorHAnsi" w:hAnsiTheme="minorHAnsi" w:cstheme="minorHAnsi"/>
                <w:i/>
                <w:color w:val="FFFFFF" w:themeColor="background1"/>
                <w:spacing w:val="-4"/>
                <w:sz w:val="18"/>
                <w:szCs w:val="18"/>
              </w:rPr>
              <w:t>Contrat définitif</w:t>
            </w:r>
          </w:p>
        </w:tc>
        <w:tc>
          <w:tcPr>
            <w:tcW w:w="7048" w:type="dxa"/>
            <w:gridSpan w:val="2"/>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6B68A89B" w14:textId="77777777" w:rsidR="00A21E7F" w:rsidRPr="00A62DA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62DA8">
              <w:rPr>
                <w:rFonts w:asciiTheme="minorHAnsi" w:hAnsiTheme="minorHAnsi" w:cstheme="minorHAnsi"/>
                <w:spacing w:val="-4"/>
                <w:sz w:val="20"/>
              </w:rPr>
              <w:t>Le candidat accepte que le marché vaille police d’assurance et n’émettra pas de pièce complémentaire</w:t>
            </w:r>
            <w:r w:rsidRPr="00A62DA8">
              <w:rPr>
                <w:rFonts w:asciiTheme="minorHAnsi" w:hAnsiTheme="minorHAnsi" w:cstheme="minorHAnsi"/>
                <w:iCs/>
                <w:spacing w:val="-4"/>
                <w:sz w:val="20"/>
              </w:rPr>
              <w:t xml:space="preserve"> (pas de point pour cette question)</w:t>
            </w:r>
          </w:p>
        </w:tc>
        <w:tc>
          <w:tcPr>
            <w:tcW w:w="2688" w:type="dxa"/>
            <w:gridSpan w:val="4"/>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29192B82"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OUI</w:t>
            </w:r>
          </w:p>
        </w:tc>
        <w:tc>
          <w:tcPr>
            <w:tcW w:w="2835" w:type="dxa"/>
            <w:gridSpan w:val="3"/>
            <w:tcBorders>
              <w:top w:val="double" w:sz="12" w:space="0" w:color="A2C037" w:themeColor="accent6"/>
              <w:left w:val="single" w:sz="12" w:space="0" w:color="A2C037" w:themeColor="accent6"/>
              <w:bottom w:val="dotted" w:sz="12" w:space="0" w:color="A2C037" w:themeColor="accent6"/>
              <w:right w:val="single" w:sz="12" w:space="0" w:color="A2C037" w:themeColor="accent6"/>
            </w:tcBorders>
            <w:vAlign w:val="center"/>
            <w:hideMark/>
          </w:tcPr>
          <w:p w14:paraId="45A6F4F7"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NON</w:t>
            </w:r>
          </w:p>
        </w:tc>
        <w:tc>
          <w:tcPr>
            <w:tcW w:w="664" w:type="dxa"/>
            <w:tcBorders>
              <w:top w:val="double" w:sz="12" w:space="0" w:color="A2C037" w:themeColor="accent6"/>
              <w:left w:val="single" w:sz="12" w:space="0" w:color="A2C037" w:themeColor="accent6"/>
              <w:bottom w:val="dotted" w:sz="12" w:space="0" w:color="A2C037" w:themeColor="accent6"/>
              <w:right w:val="single" w:sz="12" w:space="0" w:color="A2C037" w:themeColor="accent6"/>
            </w:tcBorders>
            <w:shd w:val="clear" w:color="auto" w:fill="E09926" w:themeFill="accent2"/>
            <w:vAlign w:val="center"/>
            <w:hideMark/>
          </w:tcPr>
          <w:p w14:paraId="3110804C"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0,00</w:t>
            </w:r>
          </w:p>
        </w:tc>
      </w:tr>
      <w:tr w:rsidR="00A21E7F" w:rsidRPr="00A62DA8" w14:paraId="5C2F8CE0" w14:textId="77777777" w:rsidTr="00201854">
        <w:trPr>
          <w:cantSplit/>
          <w:trHeight w:val="543"/>
        </w:trPr>
        <w:tc>
          <w:tcPr>
            <w:tcW w:w="739" w:type="dxa"/>
            <w:gridSpan w:val="2"/>
            <w:vMerge/>
            <w:tcBorders>
              <w:top w:val="double"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3EB40A5E" w14:textId="77777777" w:rsidR="00A21E7F" w:rsidRPr="00A62DA8" w:rsidRDefault="00A21E7F">
            <w:pPr>
              <w:rPr>
                <w:rFonts w:asciiTheme="minorHAnsi" w:hAnsiTheme="minorHAnsi" w:cstheme="minorHAnsi"/>
                <w:i/>
                <w:color w:val="FFFFFF" w:themeColor="background1"/>
                <w:spacing w:val="-4"/>
                <w:sz w:val="18"/>
                <w:szCs w:val="18"/>
              </w:rPr>
            </w:pPr>
          </w:p>
        </w:tc>
        <w:tc>
          <w:tcPr>
            <w:tcW w:w="7048" w:type="dxa"/>
            <w:gridSpan w:val="2"/>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1BFE8002" w14:textId="77777777" w:rsidR="00A21E7F" w:rsidRPr="00A62DA8" w:rsidRDefault="00A21E7F" w:rsidP="00277968">
            <w:pPr>
              <w:keepLines/>
              <w:tabs>
                <w:tab w:val="left" w:pos="708"/>
                <w:tab w:val="center" w:pos="4536"/>
                <w:tab w:val="right" w:pos="9072"/>
              </w:tabs>
              <w:spacing w:before="60" w:after="60"/>
              <w:rPr>
                <w:rFonts w:asciiTheme="minorHAnsi" w:hAnsiTheme="minorHAnsi" w:cstheme="minorHAnsi"/>
                <w:spacing w:val="-4"/>
                <w:sz w:val="20"/>
              </w:rPr>
            </w:pPr>
            <w:r w:rsidRPr="00A62DA8">
              <w:rPr>
                <w:rFonts w:asciiTheme="minorHAnsi" w:hAnsiTheme="minorHAnsi" w:cstheme="minorHAnsi"/>
                <w:spacing w:val="-4"/>
                <w:sz w:val="20"/>
              </w:rPr>
              <w:t xml:space="preserve">Si NON, délai de remise de la police à compter de la notification du marché : </w:t>
            </w:r>
            <w:r w:rsidRPr="00A62DA8">
              <w:rPr>
                <w:rFonts w:asciiTheme="minorHAnsi" w:hAnsiTheme="minorHAnsi" w:cstheme="minorHAnsi"/>
                <w:iCs/>
                <w:spacing w:val="-4"/>
                <w:sz w:val="20"/>
              </w:rPr>
              <w:t>(pas de point pour cette question)</w:t>
            </w:r>
          </w:p>
        </w:tc>
        <w:tc>
          <w:tcPr>
            <w:tcW w:w="5523" w:type="dxa"/>
            <w:gridSpan w:val="7"/>
            <w:tcBorders>
              <w:top w:val="dotted" w:sz="12" w:space="0" w:color="A2C037" w:themeColor="accent6"/>
              <w:left w:val="single" w:sz="12" w:space="0" w:color="A2C037" w:themeColor="accent6"/>
              <w:bottom w:val="double" w:sz="12" w:space="0" w:color="A2C037" w:themeColor="accent6"/>
              <w:right w:val="single" w:sz="12" w:space="0" w:color="A2C037" w:themeColor="accent6"/>
            </w:tcBorders>
            <w:vAlign w:val="center"/>
            <w:hideMark/>
          </w:tcPr>
          <w:p w14:paraId="0D8187A0"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spacing w:val="-4"/>
                <w:sz w:val="20"/>
              </w:rPr>
            </w:pPr>
            <w:r w:rsidRPr="00A62DA8">
              <w:rPr>
                <w:rFonts w:asciiTheme="minorHAnsi" w:hAnsiTheme="minorHAnsi" w:cstheme="minorHAnsi"/>
                <w:iCs/>
                <w:spacing w:val="-4"/>
                <w:sz w:val="20"/>
              </w:rPr>
              <w:t>......... jours</w:t>
            </w:r>
          </w:p>
        </w:tc>
        <w:tc>
          <w:tcPr>
            <w:tcW w:w="664" w:type="dxa"/>
            <w:tcBorders>
              <w:top w:val="dotted" w:sz="12" w:space="0" w:color="A2C037" w:themeColor="accent6"/>
              <w:left w:val="single" w:sz="12" w:space="0" w:color="A2C037" w:themeColor="accent6"/>
              <w:bottom w:val="double" w:sz="12" w:space="0" w:color="A2C037" w:themeColor="accent6"/>
              <w:right w:val="single" w:sz="12" w:space="0" w:color="A2C037" w:themeColor="accent6"/>
            </w:tcBorders>
            <w:shd w:val="clear" w:color="auto" w:fill="E09926" w:themeFill="accent2"/>
            <w:vAlign w:val="center"/>
            <w:hideMark/>
          </w:tcPr>
          <w:p w14:paraId="3D3CAFC2" w14:textId="77777777" w:rsidR="00A21E7F" w:rsidRPr="00A62DA8" w:rsidRDefault="00A21E7F"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0,00</w:t>
            </w:r>
          </w:p>
        </w:tc>
      </w:tr>
      <w:tr w:rsidR="007F43D6" w:rsidRPr="00A62DA8" w14:paraId="6DBE1486" w14:textId="77777777" w:rsidTr="005D1D30">
        <w:trPr>
          <w:trHeight w:val="665"/>
        </w:trPr>
        <w:tc>
          <w:tcPr>
            <w:tcW w:w="671" w:type="dxa"/>
            <w:shd w:val="clear" w:color="auto" w:fill="436E91" w:themeFill="accent1"/>
            <w:textDirection w:val="btLr"/>
            <w:vAlign w:val="center"/>
          </w:tcPr>
          <w:p w14:paraId="1BA36750" w14:textId="2CBF9A05" w:rsidR="007F43D6" w:rsidRPr="00A62DA8" w:rsidRDefault="005D1D30"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8"/>
                <w:sz w:val="18"/>
                <w:szCs w:val="18"/>
              </w:rPr>
            </w:pPr>
            <w:r w:rsidRPr="00A62DA8">
              <w:rPr>
                <w:rFonts w:asciiTheme="minorHAnsi" w:hAnsiTheme="minorHAnsi" w:cstheme="minorHAnsi"/>
                <w:i/>
                <w:color w:val="FFFFFF" w:themeColor="background1"/>
                <w:spacing w:val="-8"/>
                <w:sz w:val="18"/>
                <w:szCs w:val="18"/>
              </w:rPr>
              <w:t>Constats</w:t>
            </w:r>
          </w:p>
        </w:tc>
        <w:tc>
          <w:tcPr>
            <w:tcW w:w="5516" w:type="dxa"/>
            <w:gridSpan w:val="2"/>
            <w:vAlign w:val="center"/>
          </w:tcPr>
          <w:p w14:paraId="66BF30E4" w14:textId="77777777" w:rsidR="007F43D6" w:rsidRPr="00A62DA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A62DA8">
              <w:rPr>
                <w:rFonts w:asciiTheme="minorHAnsi" w:hAnsiTheme="minorHAnsi" w:cstheme="minorHAnsi"/>
                <w:iCs/>
                <w:spacing w:val="-4"/>
                <w:sz w:val="20"/>
              </w:rPr>
              <w:t>Le candidat fournira des constats amiables pré-imprimés avec ses coordonnées.</w:t>
            </w:r>
          </w:p>
        </w:tc>
        <w:tc>
          <w:tcPr>
            <w:tcW w:w="3543" w:type="dxa"/>
            <w:gridSpan w:val="3"/>
            <w:vAlign w:val="center"/>
          </w:tcPr>
          <w:p w14:paraId="4FC389F2"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3580" w:type="dxa"/>
            <w:gridSpan w:val="5"/>
            <w:vAlign w:val="center"/>
          </w:tcPr>
          <w:p w14:paraId="1B8FF111"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shd w:val="clear" w:color="auto" w:fill="E09926" w:themeFill="accent2"/>
            <w:vAlign w:val="center"/>
          </w:tcPr>
          <w:p w14:paraId="7C1FDF15" w14:textId="6E71D2D0"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1,</w:t>
            </w:r>
            <w:r w:rsidR="005D1D30" w:rsidRPr="00A62DA8">
              <w:rPr>
                <w:rFonts w:asciiTheme="minorHAnsi" w:hAnsiTheme="minorHAnsi" w:cstheme="minorHAnsi"/>
                <w:i/>
                <w:spacing w:val="-4"/>
                <w:sz w:val="20"/>
              </w:rPr>
              <w:t>5</w:t>
            </w:r>
            <w:r w:rsidRPr="00A62DA8">
              <w:rPr>
                <w:rFonts w:asciiTheme="minorHAnsi" w:hAnsiTheme="minorHAnsi" w:cstheme="minorHAnsi"/>
                <w:i/>
                <w:spacing w:val="-4"/>
                <w:sz w:val="20"/>
              </w:rPr>
              <w:t>0</w:t>
            </w:r>
          </w:p>
        </w:tc>
      </w:tr>
      <w:tr w:rsidR="007F43D6" w:rsidRPr="00A62DA8" w14:paraId="74BA5736" w14:textId="77777777" w:rsidTr="00201854">
        <w:tc>
          <w:tcPr>
            <w:tcW w:w="671" w:type="dxa"/>
            <w:vMerge w:val="restart"/>
            <w:tcBorders>
              <w:top w:val="double" w:sz="12" w:space="0" w:color="A2C037" w:themeColor="accent6"/>
            </w:tcBorders>
            <w:shd w:val="clear" w:color="auto" w:fill="436E91" w:themeFill="accent1"/>
            <w:textDirection w:val="btLr"/>
            <w:vAlign w:val="center"/>
          </w:tcPr>
          <w:p w14:paraId="12E0A754" w14:textId="77777777" w:rsidR="007F43D6" w:rsidRPr="00A62DA8" w:rsidRDefault="007F43D6" w:rsidP="00693D2D">
            <w:pPr>
              <w:keepLines/>
              <w:tabs>
                <w:tab w:val="left" w:pos="708"/>
                <w:tab w:val="center" w:pos="4536"/>
                <w:tab w:val="right" w:pos="9072"/>
              </w:tabs>
              <w:spacing w:before="30" w:after="30"/>
              <w:ind w:left="22"/>
              <w:jc w:val="center"/>
              <w:rPr>
                <w:rFonts w:asciiTheme="minorHAnsi" w:hAnsiTheme="minorHAnsi" w:cstheme="minorHAnsi"/>
                <w:i/>
                <w:color w:val="FFFFFF" w:themeColor="background1"/>
                <w:spacing w:val="-6"/>
                <w:sz w:val="18"/>
                <w:szCs w:val="18"/>
              </w:rPr>
            </w:pPr>
            <w:r w:rsidRPr="00A62DA8">
              <w:rPr>
                <w:rFonts w:asciiTheme="minorHAnsi" w:hAnsiTheme="minorHAnsi" w:cstheme="minorHAnsi"/>
                <w:i/>
                <w:color w:val="FFFFFF" w:themeColor="background1"/>
                <w:spacing w:val="-6"/>
                <w:sz w:val="18"/>
                <w:szCs w:val="18"/>
              </w:rPr>
              <w:t>Gestion des sinistres - Indemnisation</w:t>
            </w:r>
          </w:p>
        </w:tc>
        <w:tc>
          <w:tcPr>
            <w:tcW w:w="5516" w:type="dxa"/>
            <w:gridSpan w:val="2"/>
            <w:tcBorders>
              <w:top w:val="double" w:sz="12" w:space="0" w:color="A2C037" w:themeColor="accent6"/>
              <w:bottom w:val="single" w:sz="12" w:space="0" w:color="A2C037" w:themeColor="accent6"/>
            </w:tcBorders>
            <w:vAlign w:val="center"/>
          </w:tcPr>
          <w:p w14:paraId="4F7FF4C4" w14:textId="77777777" w:rsidR="007F43D6" w:rsidRPr="00A62DA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A62DA8">
              <w:rPr>
                <w:rFonts w:asciiTheme="minorHAnsi" w:hAnsiTheme="minorHAnsi" w:cstheme="minorHAnsi"/>
                <w:iCs/>
                <w:spacing w:val="-4"/>
                <w:sz w:val="20"/>
              </w:rPr>
              <w:t>Délai sous lequel le candidat saisira l’expert :</w:t>
            </w:r>
          </w:p>
        </w:tc>
        <w:tc>
          <w:tcPr>
            <w:tcW w:w="2362" w:type="dxa"/>
            <w:gridSpan w:val="2"/>
            <w:tcBorders>
              <w:top w:val="double" w:sz="12" w:space="0" w:color="A2C037" w:themeColor="accent6"/>
              <w:bottom w:val="single" w:sz="12" w:space="0" w:color="A2C037" w:themeColor="accent6"/>
            </w:tcBorders>
            <w:vAlign w:val="center"/>
          </w:tcPr>
          <w:p w14:paraId="7ADDE654"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Moins de 2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1,00</w:t>
            </w:r>
          </w:p>
        </w:tc>
        <w:tc>
          <w:tcPr>
            <w:tcW w:w="2362" w:type="dxa"/>
            <w:gridSpan w:val="4"/>
            <w:tcBorders>
              <w:top w:val="double" w:sz="12" w:space="0" w:color="A2C037" w:themeColor="accent6"/>
              <w:bottom w:val="single" w:sz="12" w:space="0" w:color="A2C037" w:themeColor="accent6"/>
            </w:tcBorders>
            <w:vAlign w:val="center"/>
          </w:tcPr>
          <w:p w14:paraId="2DDA30A2"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De 2 à 5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0,50</w:t>
            </w:r>
          </w:p>
        </w:tc>
        <w:tc>
          <w:tcPr>
            <w:tcW w:w="2399" w:type="dxa"/>
            <w:gridSpan w:val="2"/>
            <w:tcBorders>
              <w:top w:val="double" w:sz="12" w:space="0" w:color="A2C037" w:themeColor="accent6"/>
              <w:bottom w:val="single" w:sz="12" w:space="0" w:color="A2C037" w:themeColor="accent6"/>
            </w:tcBorders>
            <w:vAlign w:val="center"/>
          </w:tcPr>
          <w:p w14:paraId="2688841B"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Cs/>
                <w:spacing w:val="-4"/>
                <w:sz w:val="20"/>
              </w:rPr>
              <w:t>Plus de 5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0,25</w:t>
            </w:r>
          </w:p>
        </w:tc>
        <w:tc>
          <w:tcPr>
            <w:tcW w:w="664" w:type="dxa"/>
            <w:tcBorders>
              <w:top w:val="double" w:sz="12" w:space="0" w:color="A2C037" w:themeColor="accent6"/>
              <w:bottom w:val="single" w:sz="12" w:space="0" w:color="A2C037" w:themeColor="accent6"/>
            </w:tcBorders>
            <w:shd w:val="clear" w:color="auto" w:fill="E09926" w:themeFill="accent2"/>
            <w:vAlign w:val="center"/>
          </w:tcPr>
          <w:p w14:paraId="5E40BDB3"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1,00</w:t>
            </w:r>
          </w:p>
        </w:tc>
      </w:tr>
      <w:tr w:rsidR="007F43D6" w:rsidRPr="00A62DA8" w14:paraId="23954DB5" w14:textId="77777777" w:rsidTr="00201854">
        <w:tc>
          <w:tcPr>
            <w:tcW w:w="671" w:type="dxa"/>
            <w:vMerge/>
            <w:shd w:val="clear" w:color="auto" w:fill="436E91" w:themeFill="accent1"/>
            <w:vAlign w:val="center"/>
          </w:tcPr>
          <w:p w14:paraId="2BB0B4FE"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single" w:sz="12" w:space="0" w:color="A2C037" w:themeColor="accent6"/>
            </w:tcBorders>
            <w:vAlign w:val="center"/>
          </w:tcPr>
          <w:p w14:paraId="351C5036" w14:textId="77777777" w:rsidR="007F43D6" w:rsidRPr="00A62DA8" w:rsidRDefault="007F43D6" w:rsidP="00277968">
            <w:pPr>
              <w:keepLines/>
              <w:tabs>
                <w:tab w:val="left" w:pos="708"/>
                <w:tab w:val="center" w:pos="4536"/>
                <w:tab w:val="right" w:pos="9072"/>
              </w:tabs>
              <w:spacing w:before="60" w:after="60"/>
              <w:rPr>
                <w:rFonts w:asciiTheme="minorHAnsi" w:hAnsiTheme="minorHAnsi" w:cstheme="minorHAnsi"/>
                <w:iCs/>
                <w:spacing w:val="-4"/>
                <w:sz w:val="20"/>
              </w:rPr>
            </w:pPr>
            <w:r w:rsidRPr="00A62DA8">
              <w:rPr>
                <w:rFonts w:asciiTheme="minorHAnsi" w:hAnsiTheme="minorHAnsi" w:cstheme="minorHAnsi"/>
                <w:iCs/>
                <w:spacing w:val="-4"/>
                <w:sz w:val="20"/>
              </w:rPr>
              <w:t>Le candidat est signataire des conventions IRSA et IRCA.</w:t>
            </w:r>
            <w:r w:rsidRPr="00A62DA8">
              <w:rPr>
                <w:rFonts w:asciiTheme="minorHAnsi" w:hAnsiTheme="minorHAnsi" w:cstheme="minorHAnsi"/>
                <w:iCs/>
                <w:spacing w:val="-4"/>
                <w:sz w:val="20"/>
              </w:rPr>
              <w:br/>
              <w:t>Si NON, indiquer les mesures éventuellement mises en place pour assurer une qualité de services équivalente (0,50 maxi)</w:t>
            </w:r>
          </w:p>
        </w:tc>
        <w:tc>
          <w:tcPr>
            <w:tcW w:w="3579" w:type="dxa"/>
            <w:gridSpan w:val="4"/>
            <w:tcBorders>
              <w:top w:val="single" w:sz="12" w:space="0" w:color="A2C037" w:themeColor="accent6"/>
            </w:tcBorders>
            <w:vAlign w:val="center"/>
          </w:tcPr>
          <w:p w14:paraId="1A3DFC97"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3544" w:type="dxa"/>
            <w:gridSpan w:val="4"/>
            <w:tcBorders>
              <w:top w:val="single" w:sz="12" w:space="0" w:color="A2C037" w:themeColor="accent6"/>
            </w:tcBorders>
            <w:vAlign w:val="center"/>
          </w:tcPr>
          <w:p w14:paraId="570FDF95"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tcBorders>
              <w:top w:val="single" w:sz="12" w:space="0" w:color="A2C037" w:themeColor="accent6"/>
            </w:tcBorders>
            <w:shd w:val="clear" w:color="auto" w:fill="E09926" w:themeFill="accent2"/>
            <w:vAlign w:val="center"/>
          </w:tcPr>
          <w:p w14:paraId="17012FD9" w14:textId="15883D49"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1,</w:t>
            </w:r>
            <w:r w:rsidR="005D1D30" w:rsidRPr="00A62DA8">
              <w:rPr>
                <w:rFonts w:asciiTheme="minorHAnsi" w:hAnsiTheme="minorHAnsi" w:cstheme="minorHAnsi"/>
                <w:i/>
                <w:spacing w:val="-4"/>
                <w:sz w:val="20"/>
              </w:rPr>
              <w:t>5</w:t>
            </w:r>
            <w:r w:rsidRPr="00A62DA8">
              <w:rPr>
                <w:rFonts w:asciiTheme="minorHAnsi" w:hAnsiTheme="minorHAnsi" w:cstheme="minorHAnsi"/>
                <w:i/>
                <w:spacing w:val="-4"/>
                <w:sz w:val="20"/>
              </w:rPr>
              <w:t>0</w:t>
            </w:r>
          </w:p>
        </w:tc>
      </w:tr>
      <w:tr w:rsidR="007F43D6" w:rsidRPr="00A62DA8" w14:paraId="465355DC" w14:textId="77777777" w:rsidTr="00201854">
        <w:trPr>
          <w:trHeight w:val="538"/>
        </w:trPr>
        <w:tc>
          <w:tcPr>
            <w:tcW w:w="671" w:type="dxa"/>
            <w:vMerge/>
            <w:shd w:val="clear" w:color="auto" w:fill="436E91" w:themeFill="accent1"/>
            <w:textDirection w:val="btLr"/>
            <w:vAlign w:val="center"/>
          </w:tcPr>
          <w:p w14:paraId="31D2E33C"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bottom w:val="single" w:sz="12" w:space="0" w:color="A2C037" w:themeColor="accent6"/>
            </w:tcBorders>
            <w:vAlign w:val="center"/>
          </w:tcPr>
          <w:p w14:paraId="02643D68" w14:textId="5FD8A50A" w:rsidR="007F43D6" w:rsidRPr="00A62DA8" w:rsidRDefault="007F43D6" w:rsidP="00277968">
            <w:pPr>
              <w:keepLines/>
              <w:tabs>
                <w:tab w:val="left" w:pos="708"/>
                <w:tab w:val="center" w:pos="4536"/>
                <w:tab w:val="right" w:pos="9072"/>
              </w:tabs>
              <w:spacing w:before="60" w:after="60"/>
              <w:rPr>
                <w:rFonts w:asciiTheme="minorHAnsi" w:hAnsiTheme="minorHAnsi" w:cstheme="minorHAnsi"/>
                <w:i/>
                <w:spacing w:val="-4"/>
                <w:sz w:val="20"/>
              </w:rPr>
            </w:pPr>
            <w:r w:rsidRPr="00A62DA8">
              <w:rPr>
                <w:rFonts w:asciiTheme="minorHAnsi" w:hAnsiTheme="minorHAnsi" w:cstheme="minorHAnsi"/>
                <w:spacing w:val="-4"/>
                <w:sz w:val="20"/>
              </w:rPr>
              <w:t xml:space="preserve">Délai sous </w:t>
            </w:r>
            <w:r w:rsidR="00921658" w:rsidRPr="00A62DA8">
              <w:rPr>
                <w:rFonts w:asciiTheme="minorHAnsi" w:hAnsiTheme="minorHAnsi" w:cstheme="minorHAnsi"/>
                <w:spacing w:val="-4"/>
                <w:sz w:val="20"/>
              </w:rPr>
              <w:t>le</w:t>
            </w:r>
            <w:r w:rsidRPr="00A62DA8">
              <w:rPr>
                <w:rFonts w:asciiTheme="minorHAnsi" w:hAnsiTheme="minorHAnsi" w:cstheme="minorHAnsi"/>
                <w:spacing w:val="-4"/>
                <w:sz w:val="20"/>
              </w:rPr>
              <w:t>quel le candidat s'engage à procéder au règlement de l'indemnité à compter de l’accord amiable sur le montant de l’indemnité :</w:t>
            </w:r>
          </w:p>
        </w:tc>
        <w:tc>
          <w:tcPr>
            <w:tcW w:w="2362" w:type="dxa"/>
            <w:gridSpan w:val="2"/>
            <w:tcBorders>
              <w:bottom w:val="single" w:sz="12" w:space="0" w:color="A2C037" w:themeColor="accent6"/>
            </w:tcBorders>
            <w:vAlign w:val="center"/>
          </w:tcPr>
          <w:p w14:paraId="5A9472A1"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Moins de 5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1,00</w:t>
            </w:r>
          </w:p>
        </w:tc>
        <w:tc>
          <w:tcPr>
            <w:tcW w:w="2362" w:type="dxa"/>
            <w:gridSpan w:val="4"/>
            <w:tcBorders>
              <w:bottom w:val="single" w:sz="12" w:space="0" w:color="A2C037" w:themeColor="accent6"/>
            </w:tcBorders>
            <w:vAlign w:val="center"/>
          </w:tcPr>
          <w:p w14:paraId="0BFE7F02"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De 5 à 15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0,50</w:t>
            </w:r>
          </w:p>
        </w:tc>
        <w:tc>
          <w:tcPr>
            <w:tcW w:w="2399" w:type="dxa"/>
            <w:gridSpan w:val="2"/>
            <w:tcBorders>
              <w:bottom w:val="single" w:sz="12" w:space="0" w:color="A2C037" w:themeColor="accent6"/>
            </w:tcBorders>
            <w:vAlign w:val="center"/>
          </w:tcPr>
          <w:p w14:paraId="3D5B2527"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Plus de 15 jours</w:t>
            </w:r>
            <w:r w:rsidRPr="00A62DA8">
              <w:rPr>
                <w:rFonts w:asciiTheme="minorHAnsi" w:hAnsiTheme="minorHAnsi" w:cstheme="minorHAnsi"/>
                <w:iCs/>
                <w:spacing w:val="-4"/>
                <w:sz w:val="20"/>
              </w:rPr>
              <w:br/>
            </w:r>
            <w:r w:rsidRPr="00A62DA8">
              <w:rPr>
                <w:rFonts w:asciiTheme="minorHAnsi" w:hAnsiTheme="minorHAnsi" w:cstheme="minorHAnsi"/>
                <w:i/>
                <w:spacing w:val="-4"/>
                <w:sz w:val="20"/>
              </w:rPr>
              <w:t>0,25</w:t>
            </w:r>
          </w:p>
        </w:tc>
        <w:tc>
          <w:tcPr>
            <w:tcW w:w="664" w:type="dxa"/>
            <w:tcBorders>
              <w:bottom w:val="single" w:sz="12" w:space="0" w:color="A2C037" w:themeColor="accent6"/>
            </w:tcBorders>
            <w:shd w:val="clear" w:color="auto" w:fill="E09926" w:themeFill="accent2"/>
            <w:vAlign w:val="center"/>
          </w:tcPr>
          <w:p w14:paraId="6CAD1033" w14:textId="77777777" w:rsidR="007F43D6" w:rsidRPr="00A62DA8" w:rsidRDefault="007F43D6" w:rsidP="00277968">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1,00</w:t>
            </w:r>
          </w:p>
        </w:tc>
      </w:tr>
      <w:tr w:rsidR="007F43D6" w:rsidRPr="00A62DA8" w14:paraId="233FE2C0" w14:textId="77777777" w:rsidTr="00201854">
        <w:trPr>
          <w:trHeight w:val="538"/>
        </w:trPr>
        <w:tc>
          <w:tcPr>
            <w:tcW w:w="671" w:type="dxa"/>
            <w:vMerge/>
            <w:tcBorders>
              <w:bottom w:val="double" w:sz="12" w:space="0" w:color="A2C037" w:themeColor="accent6"/>
            </w:tcBorders>
            <w:shd w:val="clear" w:color="auto" w:fill="436E91" w:themeFill="accent1"/>
            <w:textDirection w:val="btLr"/>
            <w:vAlign w:val="center"/>
          </w:tcPr>
          <w:p w14:paraId="0611B0F7"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bottom w:val="double" w:sz="12" w:space="0" w:color="A2C037" w:themeColor="accent6"/>
            </w:tcBorders>
            <w:vAlign w:val="center"/>
          </w:tcPr>
          <w:p w14:paraId="6FBEB79D" w14:textId="77777777" w:rsidR="007F43D6" w:rsidRPr="00A62DA8" w:rsidRDefault="007F43D6" w:rsidP="00E82D5A">
            <w:pPr>
              <w:keepLines/>
              <w:tabs>
                <w:tab w:val="left" w:pos="708"/>
                <w:tab w:val="center" w:pos="4536"/>
                <w:tab w:val="right" w:pos="9072"/>
              </w:tabs>
              <w:spacing w:before="60" w:after="60"/>
              <w:rPr>
                <w:rFonts w:asciiTheme="minorHAnsi" w:hAnsiTheme="minorHAnsi" w:cstheme="minorHAnsi"/>
                <w:spacing w:val="-4"/>
                <w:sz w:val="20"/>
              </w:rPr>
            </w:pPr>
            <w:r w:rsidRPr="00A62DA8">
              <w:rPr>
                <w:rFonts w:asciiTheme="minorHAnsi" w:hAnsiTheme="minorHAnsi" w:cstheme="minorHAnsi"/>
                <w:spacing w:val="-4"/>
                <w:sz w:val="20"/>
              </w:rPr>
              <w:t>Le candidat accepte de préfinancer les franchises vis-à-vis des garagistes avec remboursement trimestriel par l'assuré.</w:t>
            </w:r>
          </w:p>
        </w:tc>
        <w:tc>
          <w:tcPr>
            <w:tcW w:w="3579" w:type="dxa"/>
            <w:gridSpan w:val="4"/>
            <w:tcBorders>
              <w:bottom w:val="double" w:sz="12" w:space="0" w:color="A2C037" w:themeColor="accent6"/>
            </w:tcBorders>
            <w:vAlign w:val="center"/>
          </w:tcPr>
          <w:p w14:paraId="0296F19C" w14:textId="77777777" w:rsidR="007F43D6" w:rsidRPr="00A62DA8" w:rsidRDefault="007F43D6" w:rsidP="00E82D5A">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3544" w:type="dxa"/>
            <w:gridSpan w:val="4"/>
            <w:tcBorders>
              <w:bottom w:val="double" w:sz="12" w:space="0" w:color="A2C037" w:themeColor="accent6"/>
            </w:tcBorders>
            <w:vAlign w:val="center"/>
          </w:tcPr>
          <w:p w14:paraId="73BF8C9D" w14:textId="77777777" w:rsidR="007F43D6" w:rsidRPr="00A62DA8" w:rsidRDefault="007F43D6" w:rsidP="00E82D5A">
            <w:pPr>
              <w:keepLines/>
              <w:tabs>
                <w:tab w:val="left" w:pos="708"/>
                <w:tab w:val="center" w:pos="4536"/>
                <w:tab w:val="right" w:pos="9072"/>
              </w:tabs>
              <w:spacing w:before="60" w:after="6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tcBorders>
              <w:bottom w:val="double" w:sz="12" w:space="0" w:color="A2C037" w:themeColor="accent6"/>
            </w:tcBorders>
            <w:shd w:val="clear" w:color="auto" w:fill="E09926" w:themeFill="accent2"/>
            <w:vAlign w:val="center"/>
          </w:tcPr>
          <w:p w14:paraId="168263EB" w14:textId="77777777" w:rsidR="007F43D6" w:rsidRPr="00A62DA8" w:rsidRDefault="007F43D6" w:rsidP="00E82D5A">
            <w:pPr>
              <w:keepLines/>
              <w:tabs>
                <w:tab w:val="left" w:pos="708"/>
                <w:tab w:val="center" w:pos="4536"/>
                <w:tab w:val="right" w:pos="9072"/>
              </w:tabs>
              <w:spacing w:before="60" w:after="60"/>
              <w:jc w:val="center"/>
              <w:rPr>
                <w:rFonts w:asciiTheme="minorHAnsi" w:hAnsiTheme="minorHAnsi" w:cstheme="minorHAnsi"/>
                <w:i/>
                <w:spacing w:val="-4"/>
                <w:sz w:val="20"/>
              </w:rPr>
            </w:pPr>
            <w:r w:rsidRPr="00A62DA8">
              <w:rPr>
                <w:rFonts w:asciiTheme="minorHAnsi" w:hAnsiTheme="minorHAnsi" w:cstheme="minorHAnsi"/>
                <w:i/>
                <w:spacing w:val="-4"/>
                <w:sz w:val="20"/>
              </w:rPr>
              <w:t>1,00</w:t>
            </w:r>
          </w:p>
        </w:tc>
      </w:tr>
      <w:tr w:rsidR="007F43D6" w:rsidRPr="00A62DA8" w14:paraId="0B46684B" w14:textId="77777777" w:rsidTr="00201854">
        <w:tc>
          <w:tcPr>
            <w:tcW w:w="671" w:type="dxa"/>
            <w:vMerge w:val="restart"/>
            <w:tcBorders>
              <w:top w:val="double" w:sz="12" w:space="0" w:color="A2C037" w:themeColor="accent6"/>
            </w:tcBorders>
            <w:shd w:val="clear" w:color="auto" w:fill="436E91" w:themeFill="accent1"/>
            <w:textDirection w:val="btLr"/>
            <w:vAlign w:val="center"/>
          </w:tcPr>
          <w:p w14:paraId="64EA91F3"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r w:rsidRPr="00A62DA8">
              <w:rPr>
                <w:rFonts w:asciiTheme="minorHAnsi" w:hAnsiTheme="minorHAnsi" w:cstheme="minorHAnsi"/>
                <w:i/>
                <w:color w:val="FFFFFF" w:themeColor="background1"/>
                <w:spacing w:val="-4"/>
                <w:sz w:val="18"/>
                <w:szCs w:val="18"/>
              </w:rPr>
              <w:lastRenderedPageBreak/>
              <w:t>Site extranet</w:t>
            </w:r>
          </w:p>
        </w:tc>
        <w:tc>
          <w:tcPr>
            <w:tcW w:w="5516" w:type="dxa"/>
            <w:gridSpan w:val="2"/>
            <w:tcBorders>
              <w:top w:val="double" w:sz="12" w:space="0" w:color="A2C037" w:themeColor="accent6"/>
              <w:bottom w:val="dotted" w:sz="12" w:space="0" w:color="A2C037" w:themeColor="accent6"/>
            </w:tcBorders>
            <w:vAlign w:val="center"/>
          </w:tcPr>
          <w:p w14:paraId="15EE0BF2"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Le candidat propose de mettre à disposition de l’assuré un site extranet.</w:t>
            </w:r>
          </w:p>
        </w:tc>
        <w:tc>
          <w:tcPr>
            <w:tcW w:w="3579" w:type="dxa"/>
            <w:gridSpan w:val="4"/>
            <w:tcBorders>
              <w:top w:val="double" w:sz="12" w:space="0" w:color="A2C037" w:themeColor="accent6"/>
              <w:bottom w:val="dotted" w:sz="12" w:space="0" w:color="A2C037" w:themeColor="accent6"/>
            </w:tcBorders>
            <w:vAlign w:val="center"/>
          </w:tcPr>
          <w:p w14:paraId="684CEF45"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Cs/>
                <w:spacing w:val="-4"/>
                <w:sz w:val="20"/>
              </w:rPr>
              <w:t>OUI</w:t>
            </w:r>
          </w:p>
        </w:tc>
        <w:tc>
          <w:tcPr>
            <w:tcW w:w="3544" w:type="dxa"/>
            <w:gridSpan w:val="4"/>
            <w:tcBorders>
              <w:top w:val="double" w:sz="12" w:space="0" w:color="A2C037" w:themeColor="accent6"/>
              <w:bottom w:val="dotted" w:sz="12" w:space="0" w:color="A2C037" w:themeColor="accent6"/>
            </w:tcBorders>
            <w:vAlign w:val="center"/>
          </w:tcPr>
          <w:p w14:paraId="6A841849"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68A489C6"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0,50</w:t>
            </w:r>
          </w:p>
        </w:tc>
      </w:tr>
      <w:tr w:rsidR="007F43D6" w:rsidRPr="00A62DA8" w14:paraId="3A0E5D67" w14:textId="77777777" w:rsidTr="00201854">
        <w:trPr>
          <w:trHeight w:val="340"/>
        </w:trPr>
        <w:tc>
          <w:tcPr>
            <w:tcW w:w="671" w:type="dxa"/>
            <w:vMerge/>
            <w:shd w:val="clear" w:color="auto" w:fill="436E91" w:themeFill="accent1"/>
            <w:vAlign w:val="center"/>
          </w:tcPr>
          <w:p w14:paraId="271BC649"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restart"/>
            <w:tcBorders>
              <w:top w:val="dotted" w:sz="4" w:space="0" w:color="A2C037" w:themeColor="accent6"/>
            </w:tcBorders>
            <w:vAlign w:val="center"/>
          </w:tcPr>
          <w:p w14:paraId="6F92AB78"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Si OUI, ce site extranet permet :</w:t>
            </w:r>
          </w:p>
          <w:p w14:paraId="68C90956"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(Si NON, 0 point pour chaque élément)</w:t>
            </w:r>
          </w:p>
        </w:tc>
        <w:tc>
          <w:tcPr>
            <w:tcW w:w="3579" w:type="dxa"/>
            <w:gridSpan w:val="4"/>
            <w:tcBorders>
              <w:top w:val="dotted" w:sz="12" w:space="0" w:color="A2C037" w:themeColor="accent6"/>
              <w:bottom w:val="dotted" w:sz="12" w:space="0" w:color="A2C037" w:themeColor="accent6"/>
            </w:tcBorders>
            <w:vAlign w:val="center"/>
          </w:tcPr>
          <w:p w14:paraId="03781411"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spacing w:val="-4"/>
                <w:sz w:val="20"/>
              </w:rPr>
              <w:t>La saisie des mouvements dans le parc automobile assuré (entrées et sorties de véhicules)</w:t>
            </w:r>
          </w:p>
        </w:tc>
        <w:tc>
          <w:tcPr>
            <w:tcW w:w="1843" w:type="dxa"/>
            <w:gridSpan w:val="3"/>
            <w:tcBorders>
              <w:top w:val="dotted" w:sz="12" w:space="0" w:color="A2C037" w:themeColor="accent6"/>
              <w:bottom w:val="dotted" w:sz="12" w:space="0" w:color="A2C037" w:themeColor="accent6"/>
            </w:tcBorders>
            <w:vAlign w:val="center"/>
          </w:tcPr>
          <w:p w14:paraId="30A69244"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0145F620"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3FFDEAC"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4DBED357" w14:textId="77777777" w:rsidTr="00201854">
        <w:trPr>
          <w:trHeight w:val="340"/>
        </w:trPr>
        <w:tc>
          <w:tcPr>
            <w:tcW w:w="671" w:type="dxa"/>
            <w:vMerge/>
            <w:shd w:val="clear" w:color="auto" w:fill="436E91" w:themeFill="accent1"/>
            <w:vAlign w:val="center"/>
          </w:tcPr>
          <w:p w14:paraId="5422139B"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tcBorders>
              <w:top w:val="dotted" w:sz="4" w:space="0" w:color="A2C037" w:themeColor="accent6"/>
            </w:tcBorders>
            <w:vAlign w:val="center"/>
          </w:tcPr>
          <w:p w14:paraId="3A56FD52"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36410EBA" w14:textId="77777777" w:rsidR="007F43D6" w:rsidRPr="00A62DA8" w:rsidRDefault="007F43D6" w:rsidP="00693D2D">
            <w:pPr>
              <w:keepLines/>
              <w:tabs>
                <w:tab w:val="left" w:pos="708"/>
                <w:tab w:val="center" w:pos="4536"/>
                <w:tab w:val="right" w:pos="9072"/>
              </w:tabs>
              <w:spacing w:before="20" w:after="20"/>
              <w:jc w:val="center"/>
            </w:pPr>
            <w:r w:rsidRPr="00A62DA8">
              <w:rPr>
                <w:rFonts w:asciiTheme="minorHAnsi" w:hAnsiTheme="minorHAnsi" w:cstheme="minorHAnsi"/>
                <w:spacing w:val="-4"/>
                <w:sz w:val="20"/>
              </w:rPr>
              <w:t>L’émission de constats amiables pré-imprimés avec les coordonnées de l’assureur</w:t>
            </w:r>
          </w:p>
        </w:tc>
        <w:tc>
          <w:tcPr>
            <w:tcW w:w="1843" w:type="dxa"/>
            <w:gridSpan w:val="3"/>
            <w:tcBorders>
              <w:top w:val="dotted" w:sz="12" w:space="0" w:color="A2C037" w:themeColor="accent6"/>
              <w:bottom w:val="dotted" w:sz="12" w:space="0" w:color="A2C037" w:themeColor="accent6"/>
            </w:tcBorders>
            <w:vAlign w:val="center"/>
          </w:tcPr>
          <w:p w14:paraId="78DECA89"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160CE93A"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85C0880"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4892544D" w14:textId="77777777" w:rsidTr="00201854">
        <w:trPr>
          <w:trHeight w:val="337"/>
        </w:trPr>
        <w:tc>
          <w:tcPr>
            <w:tcW w:w="671" w:type="dxa"/>
            <w:vMerge/>
            <w:shd w:val="clear" w:color="auto" w:fill="436E91" w:themeFill="accent1"/>
            <w:vAlign w:val="center"/>
          </w:tcPr>
          <w:p w14:paraId="2CBE9D54"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ign w:val="center"/>
          </w:tcPr>
          <w:p w14:paraId="27A6687F"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3603A6D4"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spacing w:val="-4"/>
                <w:sz w:val="20"/>
              </w:rPr>
              <w:t>L’accès aux relevés détaillés de la sinistralité</w:t>
            </w:r>
          </w:p>
        </w:tc>
        <w:tc>
          <w:tcPr>
            <w:tcW w:w="1843" w:type="dxa"/>
            <w:gridSpan w:val="3"/>
            <w:tcBorders>
              <w:top w:val="dotted" w:sz="12" w:space="0" w:color="A2C037" w:themeColor="accent6"/>
              <w:bottom w:val="dotted" w:sz="12" w:space="0" w:color="A2C037" w:themeColor="accent6"/>
            </w:tcBorders>
            <w:vAlign w:val="center"/>
          </w:tcPr>
          <w:p w14:paraId="4523F2ED"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0F2B34C2"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0793B4F8"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687A7B28" w14:textId="77777777" w:rsidTr="00201854">
        <w:trPr>
          <w:trHeight w:val="337"/>
        </w:trPr>
        <w:tc>
          <w:tcPr>
            <w:tcW w:w="671" w:type="dxa"/>
            <w:vMerge/>
            <w:shd w:val="clear" w:color="auto" w:fill="436E91" w:themeFill="accent1"/>
            <w:vAlign w:val="center"/>
          </w:tcPr>
          <w:p w14:paraId="30B8EF61"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vAlign w:val="center"/>
          </w:tcPr>
          <w:p w14:paraId="41C43B2C"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201EE625"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spacing w:val="-4"/>
                <w:sz w:val="20"/>
              </w:rPr>
              <w:t>La saisie des déclarations de sinistres et de compléments</w:t>
            </w:r>
          </w:p>
        </w:tc>
        <w:tc>
          <w:tcPr>
            <w:tcW w:w="1843" w:type="dxa"/>
            <w:gridSpan w:val="3"/>
            <w:tcBorders>
              <w:top w:val="dotted" w:sz="12" w:space="0" w:color="A2C037" w:themeColor="accent6"/>
              <w:bottom w:val="dotted" w:sz="12" w:space="0" w:color="A2C037" w:themeColor="accent6"/>
            </w:tcBorders>
            <w:vAlign w:val="center"/>
          </w:tcPr>
          <w:p w14:paraId="5C6FE724"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4C0337C7"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327FB61E"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2A096894" w14:textId="77777777" w:rsidTr="00201854">
        <w:trPr>
          <w:trHeight w:val="337"/>
        </w:trPr>
        <w:tc>
          <w:tcPr>
            <w:tcW w:w="671" w:type="dxa"/>
            <w:vMerge/>
            <w:shd w:val="clear" w:color="auto" w:fill="436E91" w:themeFill="accent1"/>
            <w:vAlign w:val="center"/>
          </w:tcPr>
          <w:p w14:paraId="3DD39AB4"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vMerge/>
            <w:tcBorders>
              <w:bottom w:val="dotted" w:sz="12" w:space="0" w:color="A2C037" w:themeColor="accent6"/>
            </w:tcBorders>
            <w:vAlign w:val="center"/>
          </w:tcPr>
          <w:p w14:paraId="79E2B7D0"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p>
        </w:tc>
        <w:tc>
          <w:tcPr>
            <w:tcW w:w="3579" w:type="dxa"/>
            <w:gridSpan w:val="4"/>
            <w:tcBorders>
              <w:top w:val="dotted" w:sz="12" w:space="0" w:color="A2C037" w:themeColor="accent6"/>
              <w:bottom w:val="dotted" w:sz="12" w:space="0" w:color="A2C037" w:themeColor="accent6"/>
            </w:tcBorders>
            <w:vAlign w:val="center"/>
          </w:tcPr>
          <w:p w14:paraId="09B2B142"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spacing w:val="-4"/>
                <w:sz w:val="20"/>
              </w:rPr>
              <w:t>L’accès aux dossiers sinistres en cours</w:t>
            </w:r>
          </w:p>
        </w:tc>
        <w:tc>
          <w:tcPr>
            <w:tcW w:w="1843" w:type="dxa"/>
            <w:gridSpan w:val="3"/>
            <w:tcBorders>
              <w:top w:val="dotted" w:sz="12" w:space="0" w:color="A2C037" w:themeColor="accent6"/>
              <w:bottom w:val="dotted" w:sz="12" w:space="0" w:color="A2C037" w:themeColor="accent6"/>
            </w:tcBorders>
            <w:vAlign w:val="center"/>
          </w:tcPr>
          <w:p w14:paraId="2746ECD9"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OUI</w:t>
            </w:r>
          </w:p>
        </w:tc>
        <w:tc>
          <w:tcPr>
            <w:tcW w:w="1701" w:type="dxa"/>
            <w:tcBorders>
              <w:top w:val="dotted" w:sz="12" w:space="0" w:color="A2C037" w:themeColor="accent6"/>
              <w:bottom w:val="dotted" w:sz="12" w:space="0" w:color="A2C037" w:themeColor="accent6"/>
            </w:tcBorders>
            <w:vAlign w:val="center"/>
          </w:tcPr>
          <w:p w14:paraId="66F8F953"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881E3B4"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1F863691" w14:textId="77777777" w:rsidTr="00201854">
        <w:tc>
          <w:tcPr>
            <w:tcW w:w="671" w:type="dxa"/>
            <w:vMerge/>
            <w:tcBorders>
              <w:bottom w:val="double" w:sz="4" w:space="0" w:color="A2C037" w:themeColor="accent6"/>
            </w:tcBorders>
            <w:shd w:val="clear" w:color="auto" w:fill="436E91" w:themeFill="accent1"/>
            <w:vAlign w:val="center"/>
          </w:tcPr>
          <w:p w14:paraId="45FDB6BA"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double" w:sz="12" w:space="0" w:color="A2C037" w:themeColor="accent6"/>
            </w:tcBorders>
            <w:vAlign w:val="center"/>
          </w:tcPr>
          <w:p w14:paraId="3157E9EB"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 xml:space="preserve">Si OUI, à la résiliation ou au terme du contrat, le candidat s’engage à restituer l’ensemble des éléments enregistrés par l’assuré sur la plateforme extranet sous format numérique. </w:t>
            </w:r>
            <w:r w:rsidRPr="00A62DA8">
              <w:rPr>
                <w:rFonts w:asciiTheme="minorHAnsi" w:hAnsiTheme="minorHAnsi" w:cstheme="minorHAnsi"/>
                <w:spacing w:val="-4"/>
                <w:sz w:val="20"/>
              </w:rPr>
              <w:br/>
              <w:t>(</w:t>
            </w:r>
            <w:proofErr w:type="gramStart"/>
            <w:r w:rsidRPr="00A62DA8">
              <w:rPr>
                <w:rFonts w:asciiTheme="minorHAnsi" w:hAnsiTheme="minorHAnsi" w:cstheme="minorHAnsi"/>
                <w:spacing w:val="-4"/>
                <w:sz w:val="20"/>
              </w:rPr>
              <w:t>si</w:t>
            </w:r>
            <w:proofErr w:type="gramEnd"/>
            <w:r w:rsidRPr="00A62DA8">
              <w:rPr>
                <w:rFonts w:asciiTheme="minorHAnsi" w:hAnsiTheme="minorHAnsi" w:cstheme="minorHAnsi"/>
                <w:spacing w:val="-4"/>
                <w:sz w:val="20"/>
              </w:rPr>
              <w:t xml:space="preserve"> NON, 0 point)</w:t>
            </w:r>
          </w:p>
        </w:tc>
        <w:tc>
          <w:tcPr>
            <w:tcW w:w="3579" w:type="dxa"/>
            <w:gridSpan w:val="4"/>
            <w:tcBorders>
              <w:top w:val="dotted" w:sz="12" w:space="0" w:color="A2C037" w:themeColor="accent6"/>
              <w:bottom w:val="double" w:sz="12" w:space="0" w:color="A2C037" w:themeColor="accent6"/>
            </w:tcBorders>
            <w:vAlign w:val="center"/>
          </w:tcPr>
          <w:p w14:paraId="14B5A8E0"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Cs/>
                <w:spacing w:val="-4"/>
                <w:sz w:val="20"/>
              </w:rPr>
              <w:t>OUI</w:t>
            </w:r>
          </w:p>
        </w:tc>
        <w:tc>
          <w:tcPr>
            <w:tcW w:w="3544" w:type="dxa"/>
            <w:gridSpan w:val="4"/>
            <w:tcBorders>
              <w:top w:val="dotted" w:sz="12" w:space="0" w:color="A2C037" w:themeColor="accent6"/>
              <w:bottom w:val="double" w:sz="12" w:space="0" w:color="A2C037" w:themeColor="accent6"/>
            </w:tcBorders>
            <w:vAlign w:val="center"/>
          </w:tcPr>
          <w:p w14:paraId="181C5E50"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uble" w:sz="12" w:space="0" w:color="A2C037" w:themeColor="accent6"/>
            </w:tcBorders>
            <w:shd w:val="clear" w:color="auto" w:fill="E09926" w:themeFill="accent2"/>
            <w:vAlign w:val="center"/>
          </w:tcPr>
          <w:p w14:paraId="135ADABD"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0,25</w:t>
            </w:r>
          </w:p>
        </w:tc>
      </w:tr>
      <w:tr w:rsidR="007F43D6" w:rsidRPr="00A62DA8" w14:paraId="430BF029" w14:textId="77777777" w:rsidTr="00201854">
        <w:trPr>
          <w:trHeight w:val="405"/>
        </w:trPr>
        <w:tc>
          <w:tcPr>
            <w:tcW w:w="671" w:type="dxa"/>
            <w:vMerge w:val="restart"/>
            <w:tcBorders>
              <w:top w:val="double" w:sz="12" w:space="0" w:color="A2C037" w:themeColor="accent6"/>
            </w:tcBorders>
            <w:shd w:val="clear" w:color="auto" w:fill="436E91" w:themeFill="accent1"/>
            <w:textDirection w:val="btLr"/>
            <w:vAlign w:val="center"/>
          </w:tcPr>
          <w:p w14:paraId="7AE80B19"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6"/>
                <w:sz w:val="18"/>
                <w:szCs w:val="18"/>
              </w:rPr>
            </w:pPr>
            <w:r w:rsidRPr="00A62DA8">
              <w:rPr>
                <w:rFonts w:asciiTheme="minorHAnsi" w:hAnsiTheme="minorHAnsi" w:cstheme="minorHAnsi"/>
                <w:i/>
                <w:color w:val="FFFFFF" w:themeColor="background1"/>
                <w:spacing w:val="-6"/>
                <w:sz w:val="18"/>
                <w:szCs w:val="18"/>
              </w:rPr>
              <w:t>Prévention</w:t>
            </w:r>
          </w:p>
        </w:tc>
        <w:tc>
          <w:tcPr>
            <w:tcW w:w="5516" w:type="dxa"/>
            <w:gridSpan w:val="2"/>
            <w:tcBorders>
              <w:top w:val="double" w:sz="12" w:space="0" w:color="A2C037" w:themeColor="accent6"/>
              <w:bottom w:val="dotted" w:sz="12" w:space="0" w:color="A2C037" w:themeColor="accent6"/>
            </w:tcBorders>
            <w:vAlign w:val="center"/>
          </w:tcPr>
          <w:p w14:paraId="32FEC7A7"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Le candidat propose la mise en œuvre d'un programme de prévention.</w:t>
            </w:r>
          </w:p>
        </w:tc>
        <w:tc>
          <w:tcPr>
            <w:tcW w:w="3579" w:type="dxa"/>
            <w:gridSpan w:val="4"/>
            <w:tcBorders>
              <w:top w:val="double" w:sz="12" w:space="0" w:color="A2C037" w:themeColor="accent6"/>
              <w:bottom w:val="dotted" w:sz="12" w:space="0" w:color="A2C037" w:themeColor="accent6"/>
            </w:tcBorders>
            <w:vAlign w:val="center"/>
          </w:tcPr>
          <w:p w14:paraId="733E1806"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OUI</w:t>
            </w:r>
          </w:p>
        </w:tc>
        <w:tc>
          <w:tcPr>
            <w:tcW w:w="3544" w:type="dxa"/>
            <w:gridSpan w:val="4"/>
            <w:tcBorders>
              <w:top w:val="double" w:sz="12" w:space="0" w:color="A2C037" w:themeColor="accent6"/>
              <w:bottom w:val="dotted" w:sz="12" w:space="0" w:color="A2C037" w:themeColor="accent6"/>
            </w:tcBorders>
            <w:vAlign w:val="center"/>
          </w:tcPr>
          <w:p w14:paraId="302C8D86"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spacing w:val="-4"/>
                <w:sz w:val="20"/>
              </w:rPr>
            </w:pPr>
            <w:r w:rsidRPr="00A62DA8">
              <w:rPr>
                <w:rFonts w:asciiTheme="minorHAnsi" w:hAnsiTheme="minorHAnsi" w:cstheme="minorHAnsi"/>
                <w:iCs/>
                <w:spacing w:val="-4"/>
                <w:sz w:val="20"/>
              </w:rPr>
              <w:t>NON</w:t>
            </w:r>
          </w:p>
        </w:tc>
        <w:tc>
          <w:tcPr>
            <w:tcW w:w="664" w:type="dxa"/>
            <w:tcBorders>
              <w:top w:val="double" w:sz="12" w:space="0" w:color="A2C037" w:themeColor="accent6"/>
              <w:bottom w:val="dotted" w:sz="12" w:space="0" w:color="A2C037" w:themeColor="accent6"/>
            </w:tcBorders>
            <w:shd w:val="clear" w:color="auto" w:fill="E09926" w:themeFill="accent2"/>
            <w:vAlign w:val="center"/>
          </w:tcPr>
          <w:p w14:paraId="383E2486"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1,00</w:t>
            </w:r>
          </w:p>
        </w:tc>
      </w:tr>
      <w:tr w:rsidR="007F43D6" w:rsidRPr="00A62DA8" w14:paraId="4832EF28" w14:textId="77777777" w:rsidTr="00201854">
        <w:trPr>
          <w:trHeight w:val="532"/>
        </w:trPr>
        <w:tc>
          <w:tcPr>
            <w:tcW w:w="671" w:type="dxa"/>
            <w:vMerge/>
            <w:shd w:val="clear" w:color="auto" w:fill="436E91" w:themeFill="accent1"/>
            <w:textDirection w:val="btLr"/>
            <w:vAlign w:val="center"/>
          </w:tcPr>
          <w:p w14:paraId="3C0939AC"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dotted" w:sz="12" w:space="0" w:color="A2C037" w:themeColor="accent6"/>
            </w:tcBorders>
            <w:vAlign w:val="center"/>
          </w:tcPr>
          <w:p w14:paraId="48F66116"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 xml:space="preserve">Si OUI, ce programme comporte des formations gratuites. </w:t>
            </w:r>
          </w:p>
          <w:p w14:paraId="2EF76E85"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w:t>
            </w:r>
            <w:proofErr w:type="gramStart"/>
            <w:r w:rsidRPr="00A62DA8">
              <w:rPr>
                <w:rFonts w:asciiTheme="minorHAnsi" w:hAnsiTheme="minorHAnsi" w:cstheme="minorHAnsi"/>
                <w:spacing w:val="-4"/>
                <w:sz w:val="20"/>
              </w:rPr>
              <w:t>si</w:t>
            </w:r>
            <w:proofErr w:type="gramEnd"/>
            <w:r w:rsidRPr="00A62DA8">
              <w:rPr>
                <w:rFonts w:asciiTheme="minorHAnsi" w:hAnsiTheme="minorHAnsi" w:cstheme="minorHAnsi"/>
                <w:spacing w:val="-4"/>
                <w:sz w:val="20"/>
              </w:rPr>
              <w:t xml:space="preserve"> NON, 0 point)</w:t>
            </w:r>
          </w:p>
        </w:tc>
        <w:tc>
          <w:tcPr>
            <w:tcW w:w="3579" w:type="dxa"/>
            <w:gridSpan w:val="4"/>
            <w:tcBorders>
              <w:top w:val="dotted" w:sz="12" w:space="0" w:color="A2C037" w:themeColor="accent6"/>
              <w:bottom w:val="dotted" w:sz="12" w:space="0" w:color="A2C037" w:themeColor="accent6"/>
            </w:tcBorders>
            <w:vAlign w:val="center"/>
          </w:tcPr>
          <w:p w14:paraId="6557C2E0"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OUI</w:t>
            </w:r>
          </w:p>
        </w:tc>
        <w:tc>
          <w:tcPr>
            <w:tcW w:w="3544" w:type="dxa"/>
            <w:gridSpan w:val="4"/>
            <w:tcBorders>
              <w:top w:val="dotted" w:sz="12" w:space="0" w:color="A2C037" w:themeColor="accent6"/>
              <w:bottom w:val="dotted" w:sz="12" w:space="0" w:color="A2C037" w:themeColor="accent6"/>
            </w:tcBorders>
            <w:vAlign w:val="center"/>
          </w:tcPr>
          <w:p w14:paraId="72DBEE0E"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r w:rsidRPr="00A62DA8">
              <w:rPr>
                <w:rFonts w:asciiTheme="minorHAnsi" w:hAnsiTheme="minorHAnsi" w:cstheme="minorHAnsi"/>
                <w:iCs/>
                <w:spacing w:val="-4"/>
                <w:sz w:val="20"/>
              </w:rPr>
              <w:t>NON</w:t>
            </w:r>
          </w:p>
        </w:tc>
        <w:tc>
          <w:tcPr>
            <w:tcW w:w="664" w:type="dxa"/>
            <w:tcBorders>
              <w:top w:val="dotted" w:sz="12" w:space="0" w:color="A2C037" w:themeColor="accent6"/>
              <w:bottom w:val="dotted" w:sz="12" w:space="0" w:color="A2C037" w:themeColor="accent6"/>
            </w:tcBorders>
            <w:shd w:val="clear" w:color="auto" w:fill="E09926" w:themeFill="accent2"/>
            <w:vAlign w:val="center"/>
          </w:tcPr>
          <w:p w14:paraId="7A487163"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0,50</w:t>
            </w:r>
          </w:p>
        </w:tc>
      </w:tr>
      <w:tr w:rsidR="007F43D6" w:rsidRPr="00A62DA8" w14:paraId="2C108037" w14:textId="77777777" w:rsidTr="00201854">
        <w:trPr>
          <w:trHeight w:val="532"/>
        </w:trPr>
        <w:tc>
          <w:tcPr>
            <w:tcW w:w="671" w:type="dxa"/>
            <w:vMerge/>
            <w:tcBorders>
              <w:bottom w:val="single" w:sz="12" w:space="0" w:color="A2C037" w:themeColor="accent6"/>
            </w:tcBorders>
            <w:shd w:val="clear" w:color="auto" w:fill="436E91" w:themeFill="accent1"/>
            <w:textDirection w:val="btLr"/>
            <w:vAlign w:val="center"/>
          </w:tcPr>
          <w:p w14:paraId="650DA5AC" w14:textId="77777777" w:rsidR="007F43D6" w:rsidRPr="00A62DA8" w:rsidRDefault="007F43D6" w:rsidP="00693D2D">
            <w:pPr>
              <w:keepLines/>
              <w:tabs>
                <w:tab w:val="left" w:pos="708"/>
                <w:tab w:val="center" w:pos="4536"/>
                <w:tab w:val="right" w:pos="9072"/>
              </w:tabs>
              <w:spacing w:before="30" w:after="30"/>
              <w:jc w:val="center"/>
              <w:rPr>
                <w:rFonts w:asciiTheme="minorHAnsi" w:hAnsiTheme="minorHAnsi" w:cstheme="minorHAnsi"/>
                <w:i/>
                <w:color w:val="FFFFFF" w:themeColor="background1"/>
                <w:spacing w:val="-4"/>
                <w:sz w:val="18"/>
                <w:szCs w:val="18"/>
              </w:rPr>
            </w:pPr>
          </w:p>
        </w:tc>
        <w:tc>
          <w:tcPr>
            <w:tcW w:w="5516" w:type="dxa"/>
            <w:gridSpan w:val="2"/>
            <w:tcBorders>
              <w:top w:val="dotted" w:sz="12" w:space="0" w:color="A2C037" w:themeColor="accent6"/>
              <w:bottom w:val="single" w:sz="12" w:space="0" w:color="A2C037" w:themeColor="accent6"/>
            </w:tcBorders>
            <w:vAlign w:val="center"/>
          </w:tcPr>
          <w:p w14:paraId="5799B703" w14:textId="77777777" w:rsidR="007F43D6" w:rsidRPr="00A62DA8" w:rsidRDefault="007F43D6" w:rsidP="00693D2D">
            <w:pPr>
              <w:keepLines/>
              <w:tabs>
                <w:tab w:val="left" w:pos="708"/>
                <w:tab w:val="center" w:pos="4536"/>
                <w:tab w:val="right" w:pos="9072"/>
              </w:tabs>
              <w:spacing w:before="20" w:after="20"/>
              <w:rPr>
                <w:rFonts w:asciiTheme="minorHAnsi" w:hAnsiTheme="minorHAnsi" w:cstheme="minorHAnsi"/>
                <w:spacing w:val="-4"/>
                <w:sz w:val="20"/>
              </w:rPr>
            </w:pPr>
            <w:r w:rsidRPr="00A62DA8">
              <w:rPr>
                <w:rFonts w:asciiTheme="minorHAnsi" w:hAnsiTheme="minorHAnsi" w:cstheme="minorHAnsi"/>
                <w:spacing w:val="-4"/>
                <w:sz w:val="20"/>
              </w:rPr>
              <w:t xml:space="preserve">Si des formations sont gratuites, préciser lesquelles. </w:t>
            </w:r>
            <w:r w:rsidRPr="00A62DA8">
              <w:rPr>
                <w:rFonts w:asciiTheme="minorHAnsi" w:hAnsiTheme="minorHAnsi" w:cstheme="minorHAnsi"/>
                <w:spacing w:val="-4"/>
                <w:sz w:val="20"/>
              </w:rPr>
              <w:br/>
              <w:t>(</w:t>
            </w:r>
            <w:proofErr w:type="gramStart"/>
            <w:r w:rsidRPr="00A62DA8">
              <w:rPr>
                <w:rFonts w:asciiTheme="minorHAnsi" w:hAnsiTheme="minorHAnsi" w:cstheme="minorHAnsi"/>
                <w:spacing w:val="-4"/>
                <w:sz w:val="20"/>
              </w:rPr>
              <w:t>si</w:t>
            </w:r>
            <w:proofErr w:type="gramEnd"/>
            <w:r w:rsidRPr="00A62DA8">
              <w:rPr>
                <w:rFonts w:asciiTheme="minorHAnsi" w:hAnsiTheme="minorHAnsi" w:cstheme="minorHAnsi"/>
                <w:spacing w:val="-4"/>
                <w:sz w:val="20"/>
              </w:rPr>
              <w:t xml:space="preserve"> NON, 0 point)</w:t>
            </w:r>
          </w:p>
        </w:tc>
        <w:tc>
          <w:tcPr>
            <w:tcW w:w="7123" w:type="dxa"/>
            <w:gridSpan w:val="8"/>
            <w:tcBorders>
              <w:top w:val="dotted" w:sz="12" w:space="0" w:color="A2C037" w:themeColor="accent6"/>
              <w:bottom w:val="single" w:sz="12" w:space="0" w:color="A2C037" w:themeColor="accent6"/>
            </w:tcBorders>
            <w:vAlign w:val="center"/>
          </w:tcPr>
          <w:p w14:paraId="3F0ECDC6" w14:textId="613426AA"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Cs/>
                <w:spacing w:val="-4"/>
                <w:sz w:val="20"/>
              </w:rPr>
            </w:pPr>
          </w:p>
        </w:tc>
        <w:tc>
          <w:tcPr>
            <w:tcW w:w="664" w:type="dxa"/>
            <w:tcBorders>
              <w:top w:val="dotted" w:sz="12" w:space="0" w:color="A2C037" w:themeColor="accent6"/>
              <w:bottom w:val="single" w:sz="12" w:space="0" w:color="A2C037" w:themeColor="accent6"/>
            </w:tcBorders>
            <w:shd w:val="clear" w:color="auto" w:fill="E09926" w:themeFill="accent2"/>
            <w:vAlign w:val="center"/>
          </w:tcPr>
          <w:p w14:paraId="35F8FD0C" w14:textId="77777777" w:rsidR="007F43D6" w:rsidRPr="00A62DA8" w:rsidRDefault="007F43D6" w:rsidP="00693D2D">
            <w:pPr>
              <w:keepLines/>
              <w:tabs>
                <w:tab w:val="left" w:pos="708"/>
                <w:tab w:val="center" w:pos="4536"/>
                <w:tab w:val="right" w:pos="9072"/>
              </w:tabs>
              <w:spacing w:before="20" w:after="20"/>
              <w:jc w:val="center"/>
              <w:rPr>
                <w:rFonts w:asciiTheme="minorHAnsi" w:hAnsiTheme="minorHAnsi" w:cstheme="minorHAnsi"/>
                <w:i/>
                <w:spacing w:val="-4"/>
                <w:sz w:val="20"/>
              </w:rPr>
            </w:pPr>
            <w:r w:rsidRPr="00A62DA8">
              <w:rPr>
                <w:rFonts w:asciiTheme="minorHAnsi" w:hAnsiTheme="minorHAnsi" w:cstheme="minorHAnsi"/>
                <w:i/>
                <w:spacing w:val="-4"/>
                <w:sz w:val="20"/>
              </w:rPr>
              <w:t>0,50</w:t>
            </w:r>
          </w:p>
        </w:tc>
      </w:tr>
    </w:tbl>
    <w:p w14:paraId="10138311" w14:textId="77777777" w:rsidR="007F43D6" w:rsidRPr="00A62DA8" w:rsidRDefault="007F43D6" w:rsidP="00E82D5A">
      <w:pPr>
        <w:keepLines/>
        <w:widowControl w:val="0"/>
        <w:spacing w:before="160"/>
        <w:rPr>
          <w:rFonts w:asciiTheme="minorHAnsi" w:hAnsiTheme="minorHAnsi" w:cstheme="minorHAnsi"/>
          <w:spacing w:val="-4"/>
          <w:sz w:val="20"/>
        </w:rPr>
      </w:pPr>
      <w:r w:rsidRPr="00A62DA8">
        <w:rPr>
          <w:rFonts w:asciiTheme="minorHAnsi" w:hAnsiTheme="minorHAnsi" w:cstheme="minorHAnsi"/>
          <w:spacing w:val="-4"/>
          <w:sz w:val="20"/>
        </w:rPr>
        <w:t>Quel(le) sera la période / le trimestre retenu(e) pour l’application de l’indexation ? (</w:t>
      </w:r>
      <w:proofErr w:type="gramStart"/>
      <w:r w:rsidRPr="00A62DA8">
        <w:rPr>
          <w:rFonts w:asciiTheme="minorHAnsi" w:hAnsiTheme="minorHAnsi" w:cstheme="minorHAnsi"/>
          <w:spacing w:val="-4"/>
          <w:sz w:val="20"/>
        </w:rPr>
        <w:t>pas</w:t>
      </w:r>
      <w:proofErr w:type="gramEnd"/>
      <w:r w:rsidRPr="00A62DA8">
        <w:rPr>
          <w:rFonts w:asciiTheme="minorHAnsi" w:hAnsiTheme="minorHAnsi" w:cstheme="minorHAnsi"/>
          <w:spacing w:val="-4"/>
          <w:sz w:val="20"/>
        </w:rPr>
        <w:t xml:space="preserve"> de point pour cette question) : </w:t>
      </w:r>
    </w:p>
    <w:p w14:paraId="0634FEA2" w14:textId="6B5229D6" w:rsidR="00CA22FF" w:rsidRPr="00A62DA8" w:rsidRDefault="00CA22FF" w:rsidP="00E82D5A">
      <w:pPr>
        <w:keepLines/>
        <w:widowControl w:val="0"/>
        <w:spacing w:before="120"/>
        <w:rPr>
          <w:rFonts w:asciiTheme="minorHAnsi" w:hAnsiTheme="minorHAnsi" w:cstheme="minorHAnsi"/>
          <w:spacing w:val="-4"/>
          <w:sz w:val="20"/>
        </w:rPr>
      </w:pPr>
      <w:r w:rsidRPr="00A62DA8">
        <w:rPr>
          <w:rFonts w:asciiTheme="minorHAnsi" w:hAnsiTheme="minorHAnsi" w:cstheme="minorHAnsi"/>
          <w:spacing w:val="-4"/>
          <w:sz w:val="20"/>
        </w:rPr>
        <w:t xml:space="preserve">Indice SRA : </w:t>
      </w:r>
    </w:p>
    <w:p w14:paraId="5797E8C8" w14:textId="77777777" w:rsidR="007F43D6" w:rsidRPr="00A62DA8" w:rsidRDefault="007F43D6" w:rsidP="007F43D6">
      <w:pPr>
        <w:pStyle w:val="14Conventionquestion"/>
        <w:numPr>
          <w:ilvl w:val="1"/>
          <w:numId w:val="30"/>
        </w:numPr>
        <w:spacing w:before="0" w:after="0"/>
        <w:ind w:left="993" w:hanging="284"/>
        <w:rPr>
          <w:sz w:val="20"/>
        </w:rPr>
      </w:pPr>
      <w:r w:rsidRPr="00A62DA8">
        <w:rPr>
          <w:sz w:val="20"/>
        </w:rPr>
        <w:t>Taux horaire de la main d'œuvre : .................. période, année : .....................</w:t>
      </w:r>
    </w:p>
    <w:p w14:paraId="79CA370A" w14:textId="77777777" w:rsidR="007F43D6" w:rsidRPr="00A62DA8" w:rsidRDefault="007F43D6" w:rsidP="007F43D6">
      <w:pPr>
        <w:pStyle w:val="14Conventionquestion"/>
        <w:numPr>
          <w:ilvl w:val="1"/>
          <w:numId w:val="30"/>
        </w:numPr>
        <w:spacing w:before="0" w:after="0"/>
        <w:ind w:left="993" w:hanging="284"/>
        <w:rPr>
          <w:sz w:val="20"/>
        </w:rPr>
      </w:pPr>
      <w:r w:rsidRPr="00A62DA8">
        <w:rPr>
          <w:sz w:val="20"/>
        </w:rPr>
        <w:t>Prix de vente des ingrédients de la peinture : .................. période, année : .....................</w:t>
      </w:r>
    </w:p>
    <w:p w14:paraId="5DAE7A89" w14:textId="77777777" w:rsidR="007F43D6" w:rsidRPr="00A62DA8" w:rsidRDefault="007F43D6" w:rsidP="007F43D6">
      <w:pPr>
        <w:pStyle w:val="14Conventionquestion"/>
        <w:numPr>
          <w:ilvl w:val="1"/>
          <w:numId w:val="30"/>
        </w:numPr>
        <w:spacing w:before="0" w:after="0"/>
        <w:ind w:left="993" w:hanging="284"/>
        <w:rPr>
          <w:sz w:val="20"/>
        </w:rPr>
      </w:pPr>
      <w:r w:rsidRPr="00A62DA8">
        <w:rPr>
          <w:sz w:val="20"/>
        </w:rPr>
        <w:t>Prix des pièces de rechange : .................. trimestre, année : .....................</w:t>
      </w:r>
    </w:p>
    <w:p w14:paraId="62B35BF3" w14:textId="6815C0A9" w:rsidR="00CA22FF" w:rsidRPr="00A62DA8" w:rsidRDefault="00CA22FF" w:rsidP="00E82D5A">
      <w:pPr>
        <w:keepLines/>
        <w:widowControl w:val="0"/>
        <w:spacing w:before="120"/>
        <w:rPr>
          <w:rFonts w:asciiTheme="minorHAnsi" w:hAnsiTheme="minorHAnsi" w:cstheme="minorHAnsi"/>
          <w:spacing w:val="-4"/>
          <w:sz w:val="20"/>
        </w:rPr>
      </w:pPr>
      <w:r w:rsidRPr="00A62DA8">
        <w:rPr>
          <w:rFonts w:asciiTheme="minorHAnsi" w:hAnsiTheme="minorHAnsi" w:cstheme="minorHAnsi"/>
          <w:spacing w:val="-4"/>
          <w:sz w:val="20"/>
        </w:rPr>
        <w:t xml:space="preserve">Indice bris de machine : Indice du ....... </w:t>
      </w:r>
      <w:proofErr w:type="gramStart"/>
      <w:r w:rsidRPr="00A62DA8">
        <w:rPr>
          <w:rFonts w:asciiTheme="minorHAnsi" w:hAnsiTheme="minorHAnsi" w:cstheme="minorHAnsi"/>
          <w:spacing w:val="-4"/>
          <w:sz w:val="20"/>
        </w:rPr>
        <w:t>trimestre</w:t>
      </w:r>
      <w:proofErr w:type="gramEnd"/>
    </w:p>
    <w:p w14:paraId="4F163534" w14:textId="77777777" w:rsidR="007F43D6" w:rsidRPr="00A62DA8" w:rsidRDefault="007F43D6" w:rsidP="007F43D6">
      <w:pPr>
        <w:keepLines/>
        <w:widowControl w:val="0"/>
        <w:spacing w:before="120"/>
        <w:ind w:left="284"/>
        <w:jc w:val="center"/>
        <w:rPr>
          <w:szCs w:val="22"/>
        </w:rPr>
      </w:pPr>
      <w:r w:rsidRPr="00A62DA8">
        <w:rPr>
          <w:szCs w:val="22"/>
        </w:rPr>
        <w:t>Fait à ________________________, le ____________________</w:t>
      </w:r>
    </w:p>
    <w:p w14:paraId="0A151F90" w14:textId="4535595E" w:rsidR="007E21DF" w:rsidRDefault="007F43D6" w:rsidP="00F629EC">
      <w:pPr>
        <w:keepLines/>
        <w:widowControl w:val="0"/>
        <w:spacing w:before="360"/>
        <w:ind w:left="284"/>
        <w:jc w:val="center"/>
        <w:rPr>
          <w:szCs w:val="22"/>
        </w:rPr>
      </w:pPr>
      <w:r w:rsidRPr="00A62DA8">
        <w:rPr>
          <w:b/>
          <w:szCs w:val="18"/>
        </w:rPr>
        <w:t>Signature du candidat</w:t>
      </w:r>
    </w:p>
    <w:sectPr w:rsidR="007E21DF" w:rsidSect="005E62E7">
      <w:footerReference w:type="default" r:id="rId15"/>
      <w:pgSz w:w="16838" w:h="11906" w:orient="landscape"/>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647F5" w14:textId="77777777" w:rsidR="00485FB9" w:rsidRDefault="00485FB9">
      <w:r>
        <w:separator/>
      </w:r>
    </w:p>
  </w:endnote>
  <w:endnote w:type="continuationSeparator" w:id="0">
    <w:p w14:paraId="24802FB3" w14:textId="77777777" w:rsidR="00485FB9" w:rsidRDefault="00485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0F2B4" w14:textId="77777777" w:rsidR="00693D2D" w:rsidRDefault="00693D2D">
    <w:pPr>
      <w:pStyle w:val="Pieddepage"/>
      <w:framePr w:w="576" w:wrap="auto" w:vAnchor="page" w:hAnchor="page" w:x="1" w:y="16161"/>
      <w:jc w:val="right"/>
      <w:rPr>
        <w:rStyle w:val="Numrodepage"/>
      </w:rPr>
    </w:pPr>
  </w:p>
  <w:p w14:paraId="546BA793" w14:textId="30F94352" w:rsidR="00693D2D" w:rsidRDefault="00693D2D">
    <w:pPr>
      <w:pStyle w:val="Pieddepage"/>
      <w:jc w:val="center"/>
      <w:rPr>
        <w:sz w:val="18"/>
      </w:rPr>
    </w:pPr>
    <w:r>
      <w:rPr>
        <w:sz w:val="18"/>
      </w:rPr>
      <w:t xml:space="preserve">SOMMAIRE ASSURANCE FLOTTE AUTOMOBILE ET RISQUES ANNEXES - page </w:t>
    </w:r>
    <w:r>
      <w:rPr>
        <w:rStyle w:val="Numrodepage"/>
        <w:sz w:val="18"/>
      </w:rPr>
      <w:fldChar w:fldCharType="begin"/>
    </w:r>
    <w:r>
      <w:rPr>
        <w:rStyle w:val="Numrodepage"/>
        <w:sz w:val="18"/>
      </w:rPr>
      <w:instrText xml:space="preserve"> PAGE </w:instrText>
    </w:r>
    <w:r>
      <w:rPr>
        <w:rStyle w:val="Numrodepage"/>
        <w:sz w:val="18"/>
      </w:rPr>
      <w:fldChar w:fldCharType="separate"/>
    </w:r>
    <w:r>
      <w:rPr>
        <w:rStyle w:val="Numrodepage"/>
        <w:noProof/>
        <w:sz w:val="18"/>
      </w:rPr>
      <w:t>1</w:t>
    </w:r>
    <w:r>
      <w:rPr>
        <w:rStyle w:val="Numrodepage"/>
        <w:sz w:val="18"/>
      </w:rPr>
      <w:fldChar w:fldCharType="end"/>
    </w:r>
    <w:r>
      <w:rPr>
        <w:rStyle w:val="Numrodepage"/>
        <w:sz w:val="18"/>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824CD" w14:textId="79789408" w:rsidR="00693D2D" w:rsidRDefault="00693D2D">
    <w:pPr>
      <w:pStyle w:val="Pieddepage"/>
      <w:tabs>
        <w:tab w:val="clear" w:pos="4536"/>
        <w:tab w:val="clear" w:pos="9072"/>
      </w:tabs>
      <w:jc w:val="center"/>
      <w:rPr>
        <w:rFonts w:cs="Arial"/>
        <w:sz w:val="18"/>
      </w:rPr>
    </w:pPr>
    <w:bookmarkStart w:id="32" w:name="_Hlk89240467"/>
    <w:r>
      <w:rPr>
        <w:rFonts w:cs="Arial"/>
        <w:sz w:val="18"/>
      </w:rPr>
      <w:t xml:space="preserve">ACTE </w:t>
    </w:r>
    <w:r w:rsidRPr="004E2628">
      <w:rPr>
        <w:rFonts w:cs="Arial"/>
        <w:sz w:val="18"/>
      </w:rPr>
      <w:t>D'ENGAGEMENT VALANT CAHIER DES CLAUSES ADMINISTRATIVES PARTICULIERES</w:t>
    </w:r>
    <w:r w:rsidRPr="004E2628">
      <w:rPr>
        <w:rFonts w:cs="Arial"/>
        <w:sz w:val="18"/>
      </w:rPr>
      <w:br/>
    </w:r>
    <w:bookmarkEnd w:id="32"/>
    <w:r w:rsidRPr="004E2628">
      <w:rPr>
        <w:rFonts w:cs="Arial"/>
        <w:sz w:val="18"/>
      </w:rPr>
      <w:t xml:space="preserve"> ASSURANCE </w:t>
    </w:r>
    <w:r>
      <w:rPr>
        <w:rFonts w:cs="Arial"/>
        <w:sz w:val="18"/>
      </w:rPr>
      <w:t>FLOTTE AUTOMOBILE</w:t>
    </w:r>
    <w:r w:rsidRPr="004E2628">
      <w:rPr>
        <w:rFonts w:cs="Arial"/>
        <w:sz w:val="18"/>
      </w:rPr>
      <w:t xml:space="preserve"> ET</w:t>
    </w:r>
    <w:r>
      <w:rPr>
        <w:rFonts w:cs="Arial"/>
        <w:sz w:val="18"/>
      </w:rPr>
      <w:t xml:space="preserve"> RISQUES </w:t>
    </w:r>
    <w:proofErr w:type="gramStart"/>
    <w:r>
      <w:rPr>
        <w:rFonts w:cs="Arial"/>
        <w:sz w:val="18"/>
      </w:rPr>
      <w:t>ANNEXES  -</w:t>
    </w:r>
    <w:proofErr w:type="gramEnd"/>
    <w:r>
      <w:rPr>
        <w:rFonts w:cs="Arial"/>
        <w:sz w:val="18"/>
      </w:rPr>
      <w:t xml:space="preserve">  page </w:t>
    </w:r>
    <w:r>
      <w:rPr>
        <w:rStyle w:val="Numrodepage"/>
        <w:rFonts w:cs="Arial"/>
        <w:sz w:val="18"/>
      </w:rPr>
      <w:fldChar w:fldCharType="begin"/>
    </w:r>
    <w:r>
      <w:rPr>
        <w:rStyle w:val="Numrodepage"/>
        <w:rFonts w:cs="Arial"/>
        <w:sz w:val="18"/>
      </w:rPr>
      <w:instrText xml:space="preserve"> PAGE </w:instrText>
    </w:r>
    <w:r>
      <w:rPr>
        <w:rStyle w:val="Numrodepage"/>
        <w:rFonts w:cs="Arial"/>
        <w:sz w:val="18"/>
      </w:rPr>
      <w:fldChar w:fldCharType="separate"/>
    </w:r>
    <w:r>
      <w:rPr>
        <w:rStyle w:val="Numrodepage"/>
        <w:rFonts w:cs="Arial"/>
        <w:noProof/>
        <w:sz w:val="18"/>
      </w:rPr>
      <w:t>1</w:t>
    </w:r>
    <w:r>
      <w:rPr>
        <w:rStyle w:val="Numrodepage"/>
        <w:rFonts w:cs="Arial"/>
        <w:sz w:val="18"/>
      </w:rPr>
      <w:fldChar w:fldCharType="end"/>
    </w:r>
    <w:r>
      <w:rPr>
        <w:rStyle w:val="Numrodepage"/>
        <w:rFonts w:cs="Arial"/>
        <w:sz w:val="18"/>
      </w:rPr>
      <w:t>/</w:t>
    </w:r>
    <w:r>
      <w:rPr>
        <w:rStyle w:val="Numrodepage"/>
        <w:rFonts w:cs="Arial"/>
        <w:sz w:val="18"/>
      </w:rPr>
      <w:fldChar w:fldCharType="begin"/>
    </w:r>
    <w:r>
      <w:rPr>
        <w:rStyle w:val="Numrodepage"/>
        <w:rFonts w:cs="Arial"/>
        <w:sz w:val="18"/>
      </w:rPr>
      <w:instrText xml:space="preserve"> SECTIONPAGES   \* MERGEFORMAT </w:instrText>
    </w:r>
    <w:r>
      <w:rPr>
        <w:rStyle w:val="Numrodepage"/>
        <w:rFonts w:cs="Arial"/>
        <w:sz w:val="18"/>
      </w:rPr>
      <w:fldChar w:fldCharType="separate"/>
    </w:r>
    <w:r w:rsidR="008A2AAA">
      <w:rPr>
        <w:rStyle w:val="Numrodepage"/>
        <w:rFonts w:cs="Arial"/>
        <w:noProof/>
        <w:sz w:val="18"/>
      </w:rPr>
      <w:t>15</w:t>
    </w:r>
    <w:r>
      <w:rPr>
        <w:rStyle w:val="Numrodepage"/>
        <w:rFonts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9673A" w14:textId="77777777" w:rsidR="00693D2D" w:rsidRDefault="00693D2D">
    <w:pPr>
      <w:pStyle w:val="Pieddepage"/>
      <w:framePr w:w="576" w:wrap="around" w:vAnchor="page" w:hAnchor="page" w:x="1" w:y="16161"/>
      <w:ind w:firstLine="360"/>
      <w:jc w:val="right"/>
      <w:rPr>
        <w:rStyle w:val="Numrodepage"/>
      </w:rPr>
    </w:pPr>
  </w:p>
  <w:p w14:paraId="01B9FC2C" w14:textId="0842F9C2" w:rsidR="00693D2D" w:rsidRDefault="00693D2D">
    <w:pPr>
      <w:pStyle w:val="Pieddepage"/>
      <w:jc w:val="center"/>
      <w:rPr>
        <w:sz w:val="18"/>
      </w:rPr>
    </w:pPr>
    <w:r w:rsidRPr="0001374F">
      <w:rPr>
        <w:rFonts w:cs="Arial"/>
        <w:sz w:val="18"/>
      </w:rPr>
      <w:t>ANNEXE N° 1 À L'ACTE D'ENGAGEMENT -</w:t>
    </w:r>
    <w:r w:rsidRPr="0001374F">
      <w:rPr>
        <w:sz w:val="18"/>
      </w:rPr>
      <w:t xml:space="preserve"> ATTESTATION</w:t>
    </w:r>
    <w:r>
      <w:rPr>
        <w:sz w:val="18"/>
      </w:rPr>
      <w:t xml:space="preserve"> COMPAGNIE D'ASSURANCE </w:t>
    </w:r>
    <w:r>
      <w:rPr>
        <w:sz w:val="18"/>
      </w:rPr>
      <w:br/>
      <w:t>ASSURANCE FLOTTE AUTOMOBILE ET RISQUES ANNEXES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3E3B9" w14:textId="77777777" w:rsidR="00693D2D" w:rsidRDefault="00693D2D">
    <w:pPr>
      <w:pStyle w:val="Pieddepage"/>
      <w:framePr w:w="576" w:wrap="around" w:vAnchor="page" w:hAnchor="page" w:x="1" w:y="16161"/>
      <w:ind w:firstLine="360"/>
      <w:jc w:val="right"/>
      <w:rPr>
        <w:rStyle w:val="Numrodepage"/>
      </w:rPr>
    </w:pPr>
  </w:p>
  <w:p w14:paraId="0C4B0A1B" w14:textId="5C326CC0" w:rsidR="00693D2D" w:rsidRDefault="00920FE3" w:rsidP="005E62E7">
    <w:pPr>
      <w:pStyle w:val="Pieddepage"/>
      <w:tabs>
        <w:tab w:val="clear" w:pos="4536"/>
        <w:tab w:val="clear" w:pos="9072"/>
      </w:tabs>
      <w:jc w:val="center"/>
      <w:rPr>
        <w:sz w:val="18"/>
      </w:rPr>
    </w:pPr>
    <w:r w:rsidRPr="00920FE3">
      <w:rPr>
        <w:rFonts w:cs="Arial"/>
        <w:sz w:val="18"/>
      </w:rPr>
      <w:t>CMA Nouvelle-Aquitaine</w:t>
    </w:r>
    <w:r w:rsidR="00693D2D" w:rsidRPr="00920FE3">
      <w:rPr>
        <w:rFonts w:cs="Arial"/>
        <w:sz w:val="18"/>
      </w:rPr>
      <w:t xml:space="preserve"> - </w:t>
    </w:r>
    <w:bookmarkStart w:id="35" w:name="_Hlk89245037"/>
    <w:r w:rsidR="00693D2D" w:rsidRPr="00920FE3">
      <w:rPr>
        <w:rFonts w:cs="Arial"/>
        <w:sz w:val="18"/>
      </w:rPr>
      <w:t>ANNEXE</w:t>
    </w:r>
    <w:r w:rsidR="00693D2D" w:rsidRPr="0001374F">
      <w:rPr>
        <w:rFonts w:cs="Arial"/>
        <w:sz w:val="18"/>
      </w:rPr>
      <w:t xml:space="preserve"> N° 2 À L'ACTE D'ENGAGEMENT </w:t>
    </w:r>
    <w:bookmarkEnd w:id="35"/>
    <w:r w:rsidR="00693D2D" w:rsidRPr="0001374F">
      <w:rPr>
        <w:rFonts w:cs="Arial"/>
        <w:sz w:val="18"/>
      </w:rPr>
      <w:br/>
      <w:t>CONVENTION DE G</w:t>
    </w:r>
    <w:r w:rsidR="00693D2D">
      <w:rPr>
        <w:rFonts w:cs="Arial"/>
        <w:sz w:val="18"/>
      </w:rPr>
      <w:t xml:space="preserve">ESTION ASSURANCE </w:t>
    </w:r>
    <w:r w:rsidR="00693D2D">
      <w:rPr>
        <w:sz w:val="18"/>
      </w:rPr>
      <w:t xml:space="preserve">FLOTTE AUTOMOBILE </w:t>
    </w:r>
    <w:r w:rsidR="00693D2D">
      <w:rPr>
        <w:rFonts w:cs="Arial"/>
        <w:sz w:val="18"/>
      </w:rPr>
      <w:t xml:space="preserve">ET RISQUES </w:t>
    </w:r>
    <w:proofErr w:type="gramStart"/>
    <w:r w:rsidR="00693D2D">
      <w:rPr>
        <w:rFonts w:cs="Arial"/>
        <w:sz w:val="18"/>
      </w:rPr>
      <w:t>ANNEXES  -</w:t>
    </w:r>
    <w:proofErr w:type="gramEnd"/>
    <w:r w:rsidR="00693D2D">
      <w:rPr>
        <w:rFonts w:cs="Arial"/>
        <w:sz w:val="18"/>
      </w:rPr>
      <w:t xml:space="preserve">  page </w:t>
    </w:r>
    <w:r w:rsidR="00693D2D">
      <w:rPr>
        <w:rStyle w:val="Numrodepage"/>
        <w:rFonts w:cs="Arial"/>
        <w:sz w:val="18"/>
      </w:rPr>
      <w:fldChar w:fldCharType="begin"/>
    </w:r>
    <w:r w:rsidR="00693D2D">
      <w:rPr>
        <w:rStyle w:val="Numrodepage"/>
        <w:rFonts w:cs="Arial"/>
        <w:sz w:val="18"/>
      </w:rPr>
      <w:instrText xml:space="preserve"> PAGE </w:instrText>
    </w:r>
    <w:r w:rsidR="00693D2D">
      <w:rPr>
        <w:rStyle w:val="Numrodepage"/>
        <w:rFonts w:cs="Arial"/>
        <w:sz w:val="18"/>
      </w:rPr>
      <w:fldChar w:fldCharType="separate"/>
    </w:r>
    <w:r w:rsidR="00693D2D">
      <w:rPr>
        <w:rStyle w:val="Numrodepage"/>
        <w:rFonts w:cs="Arial"/>
        <w:sz w:val="18"/>
      </w:rPr>
      <w:t>2</w:t>
    </w:r>
    <w:r w:rsidR="00693D2D">
      <w:rPr>
        <w:rStyle w:val="Numrodepage"/>
        <w:rFonts w:cs="Arial"/>
        <w:sz w:val="18"/>
      </w:rPr>
      <w:fldChar w:fldCharType="end"/>
    </w:r>
    <w:r w:rsidR="00693D2D">
      <w:rPr>
        <w:rStyle w:val="Numrodepage"/>
        <w:rFonts w:cs="Arial"/>
        <w:sz w:val="18"/>
      </w:rPr>
      <w:t>/</w:t>
    </w:r>
    <w:r w:rsidR="00693D2D">
      <w:rPr>
        <w:rStyle w:val="Numrodepage"/>
        <w:rFonts w:cs="Arial"/>
        <w:sz w:val="18"/>
      </w:rPr>
      <w:fldChar w:fldCharType="begin"/>
    </w:r>
    <w:r w:rsidR="00693D2D">
      <w:rPr>
        <w:rStyle w:val="Numrodepage"/>
        <w:rFonts w:cs="Arial"/>
        <w:sz w:val="18"/>
      </w:rPr>
      <w:instrText xml:space="preserve"> SECTIONPAGES   \* MERGEFORMAT </w:instrText>
    </w:r>
    <w:r w:rsidR="00693D2D">
      <w:rPr>
        <w:rStyle w:val="Numrodepage"/>
        <w:rFonts w:cs="Arial"/>
        <w:sz w:val="18"/>
      </w:rPr>
      <w:fldChar w:fldCharType="separate"/>
    </w:r>
    <w:r w:rsidR="008A2AAA">
      <w:rPr>
        <w:rStyle w:val="Numrodepage"/>
        <w:rFonts w:cs="Arial"/>
        <w:noProof/>
        <w:sz w:val="18"/>
      </w:rPr>
      <w:t>2</w:t>
    </w:r>
    <w:r w:rsidR="00693D2D">
      <w:rPr>
        <w:rStyle w:val="Numrodepage"/>
        <w:rFonts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85D22" w14:textId="77777777" w:rsidR="00485FB9" w:rsidRDefault="00485FB9">
      <w:r>
        <w:separator/>
      </w:r>
    </w:p>
  </w:footnote>
  <w:footnote w:type="continuationSeparator" w:id="0">
    <w:p w14:paraId="78944F9B" w14:textId="77777777" w:rsidR="00485FB9" w:rsidRDefault="00485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hint="default"/>
        <w:b/>
        <w:i w:val="0"/>
        <w:sz w:val="22"/>
        <w:szCs w:val="22"/>
      </w:rPr>
    </w:lvl>
    <w:lvl w:ilvl="1">
      <w:start w:val="1"/>
      <w:numFmt w:val="none"/>
      <w:lvlText w:val="%1.1 -"/>
      <w:lvlJc w:val="left"/>
      <w:pPr>
        <w:ind w:left="973" w:hanging="831"/>
      </w:pPr>
      <w:rPr>
        <w:rFonts w:hint="default"/>
        <w:b/>
      </w:rPr>
    </w:lvl>
    <w:lvl w:ilvl="2">
      <w:start w:val="1"/>
      <w:numFmt w:val="decimal"/>
      <w:pStyle w:val="08Titre11-"/>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1343C9"/>
    <w:multiLevelType w:val="hybridMultilevel"/>
    <w:tmpl w:val="7DA49E4C"/>
    <w:lvl w:ilvl="0" w:tplc="FBBE687C">
      <w:start w:val="459"/>
      <w:numFmt w:val="bullet"/>
      <w:lvlText w:val=""/>
      <w:lvlJc w:val="left"/>
      <w:pPr>
        <w:ind w:left="720" w:hanging="360"/>
      </w:pPr>
      <w:rPr>
        <w:rFonts w:ascii="Wingdings 2" w:eastAsia="Times New Roman" w:hAnsi="Wingdings 2" w:cs="Times New Roman" w:hint="default"/>
        <w:sz w:val="28"/>
        <w:szCs w:val="28"/>
      </w:rPr>
    </w:lvl>
    <w:lvl w:ilvl="1" w:tplc="F72CFB14" w:tentative="1">
      <w:start w:val="1"/>
      <w:numFmt w:val="bullet"/>
      <w:lvlText w:val="o"/>
      <w:lvlJc w:val="left"/>
      <w:pPr>
        <w:ind w:left="1440" w:hanging="360"/>
      </w:pPr>
      <w:rPr>
        <w:rFonts w:ascii="Courier New" w:hAnsi="Courier New" w:cs="Courier New" w:hint="default"/>
      </w:rPr>
    </w:lvl>
    <w:lvl w:ilvl="2" w:tplc="BB16D40C" w:tentative="1">
      <w:start w:val="1"/>
      <w:numFmt w:val="bullet"/>
      <w:lvlText w:val=""/>
      <w:lvlJc w:val="left"/>
      <w:pPr>
        <w:ind w:left="2160" w:hanging="360"/>
      </w:pPr>
      <w:rPr>
        <w:rFonts w:ascii="Wingdings" w:hAnsi="Wingdings" w:hint="default"/>
      </w:rPr>
    </w:lvl>
    <w:lvl w:ilvl="3" w:tplc="6D304162" w:tentative="1">
      <w:start w:val="1"/>
      <w:numFmt w:val="bullet"/>
      <w:lvlText w:val=""/>
      <w:lvlJc w:val="left"/>
      <w:pPr>
        <w:ind w:left="2880" w:hanging="360"/>
      </w:pPr>
      <w:rPr>
        <w:rFonts w:ascii="Symbol" w:hAnsi="Symbol" w:hint="default"/>
      </w:rPr>
    </w:lvl>
    <w:lvl w:ilvl="4" w:tplc="B5D8C4E6" w:tentative="1">
      <w:start w:val="1"/>
      <w:numFmt w:val="bullet"/>
      <w:lvlText w:val="o"/>
      <w:lvlJc w:val="left"/>
      <w:pPr>
        <w:ind w:left="3600" w:hanging="360"/>
      </w:pPr>
      <w:rPr>
        <w:rFonts w:ascii="Courier New" w:hAnsi="Courier New" w:cs="Courier New" w:hint="default"/>
      </w:rPr>
    </w:lvl>
    <w:lvl w:ilvl="5" w:tplc="376EE698" w:tentative="1">
      <w:start w:val="1"/>
      <w:numFmt w:val="bullet"/>
      <w:lvlText w:val=""/>
      <w:lvlJc w:val="left"/>
      <w:pPr>
        <w:ind w:left="4320" w:hanging="360"/>
      </w:pPr>
      <w:rPr>
        <w:rFonts w:ascii="Wingdings" w:hAnsi="Wingdings" w:hint="default"/>
      </w:rPr>
    </w:lvl>
    <w:lvl w:ilvl="6" w:tplc="10E21470" w:tentative="1">
      <w:start w:val="1"/>
      <w:numFmt w:val="bullet"/>
      <w:lvlText w:val=""/>
      <w:lvlJc w:val="left"/>
      <w:pPr>
        <w:ind w:left="5040" w:hanging="360"/>
      </w:pPr>
      <w:rPr>
        <w:rFonts w:ascii="Symbol" w:hAnsi="Symbol" w:hint="default"/>
      </w:rPr>
    </w:lvl>
    <w:lvl w:ilvl="7" w:tplc="7F26548C" w:tentative="1">
      <w:start w:val="1"/>
      <w:numFmt w:val="bullet"/>
      <w:lvlText w:val="o"/>
      <w:lvlJc w:val="left"/>
      <w:pPr>
        <w:ind w:left="5760" w:hanging="360"/>
      </w:pPr>
      <w:rPr>
        <w:rFonts w:ascii="Courier New" w:hAnsi="Courier New" w:cs="Courier New" w:hint="default"/>
      </w:rPr>
    </w:lvl>
    <w:lvl w:ilvl="8" w:tplc="DE7E19AE" w:tentative="1">
      <w:start w:val="1"/>
      <w:numFmt w:val="bullet"/>
      <w:lvlText w:val=""/>
      <w:lvlJc w:val="left"/>
      <w:pPr>
        <w:ind w:left="6480" w:hanging="360"/>
      </w:pPr>
      <w:rPr>
        <w:rFonts w:ascii="Wingdings" w:hAnsi="Wingdings" w:hint="default"/>
      </w:rPr>
    </w:lvl>
  </w:abstractNum>
  <w:abstractNum w:abstractNumId="3" w15:restartNumberingAfterBreak="0">
    <w:nsid w:val="02EB307F"/>
    <w:multiLevelType w:val="singleLevel"/>
    <w:tmpl w:val="354ACC58"/>
    <w:lvl w:ilvl="0">
      <w:numFmt w:val="bullet"/>
      <w:lvlText w:val="-"/>
      <w:lvlJc w:val="left"/>
      <w:pPr>
        <w:ind w:left="3054" w:hanging="360"/>
      </w:pPr>
      <w:rPr>
        <w:rFonts w:hint="default"/>
        <w:b w:val="0"/>
        <w:bCs w:val="0"/>
      </w:rPr>
    </w:lvl>
  </w:abstractNum>
  <w:abstractNum w:abstractNumId="4" w15:restartNumberingAfterBreak="0">
    <w:nsid w:val="048B0B05"/>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5" w15:restartNumberingAfterBreak="0">
    <w:nsid w:val="0D040532"/>
    <w:multiLevelType w:val="multilevel"/>
    <w:tmpl w:val="46D49E18"/>
    <w:lvl w:ilvl="0">
      <w:start w:val="1"/>
      <w:numFmt w:val="upperLetter"/>
      <w:pStyle w:val="Titre1"/>
      <w:lvlText w:val="TITRE %1 /"/>
      <w:lvlJc w:val="left"/>
      <w:pPr>
        <w:tabs>
          <w:tab w:val="num" w:pos="1418"/>
        </w:tabs>
        <w:ind w:left="1418" w:hanging="1418"/>
      </w:pPr>
      <w:rPr>
        <w:rFonts w:ascii="Arial" w:hAnsi="Arial" w:hint="default"/>
        <w:b/>
        <w:i w:val="0"/>
        <w:strike w:val="0"/>
        <w:dstrike w:val="0"/>
        <w:vanish w:val="0"/>
        <w:color w:val="000000"/>
        <w:sz w:val="22"/>
        <w:szCs w:val="28"/>
        <w:vertAlign w:val="baseline"/>
      </w:rPr>
    </w:lvl>
    <w:lvl w:ilvl="1">
      <w:start w:val="1"/>
      <w:numFmt w:val="decimal"/>
      <w:lvlText w:val="%2 / "/>
      <w:lvlJc w:val="left"/>
      <w:pPr>
        <w:tabs>
          <w:tab w:val="num" w:pos="1134"/>
        </w:tabs>
        <w:ind w:left="1134" w:hanging="567"/>
      </w:pPr>
      <w:rPr>
        <w:rFonts w:ascii="Arial" w:hAnsi="Arial" w:hint="default"/>
        <w:b/>
        <w:i w:val="0"/>
        <w:caps/>
        <w:strike w:val="0"/>
        <w:dstrike w:val="0"/>
        <w:vanish w:val="0"/>
        <w:color w:val="000000"/>
        <w:sz w:val="24"/>
        <w:vertAlign w:val="baseline"/>
      </w:rPr>
    </w:lvl>
    <w:lvl w:ilvl="2">
      <w:start w:val="1"/>
      <w:numFmt w:val="decimal"/>
      <w:lvlText w:val="%2.%3 -"/>
      <w:lvlJc w:val="left"/>
      <w:pPr>
        <w:tabs>
          <w:tab w:val="num" w:pos="1985"/>
        </w:tabs>
        <w:ind w:left="1985" w:hanging="851"/>
      </w:pPr>
      <w:rPr>
        <w:rFonts w:hint="default"/>
        <w:b/>
      </w:rPr>
    </w:lvl>
    <w:lvl w:ilvl="3">
      <w:start w:val="1"/>
      <w:numFmt w:val="decimal"/>
      <w:lvlText w:val="%2.%3.%4 -"/>
      <w:lvlJc w:val="left"/>
      <w:pPr>
        <w:tabs>
          <w:tab w:val="num" w:pos="2835"/>
        </w:tabs>
        <w:ind w:left="2835" w:hanging="850"/>
      </w:pPr>
      <w:rPr>
        <w:rFonts w:hint="default"/>
      </w:rPr>
    </w:lvl>
    <w:lvl w:ilvl="4">
      <w:start w:val="1"/>
      <w:numFmt w:val="decimal"/>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6" w15:restartNumberingAfterBreak="0">
    <w:nsid w:val="10734DD0"/>
    <w:multiLevelType w:val="hybridMultilevel"/>
    <w:tmpl w:val="D54690B8"/>
    <w:lvl w:ilvl="0" w:tplc="40AC6CEE">
      <w:start w:val="3"/>
      <w:numFmt w:val="bullet"/>
      <w:lvlText w:val="-"/>
      <w:lvlJc w:val="left"/>
      <w:pPr>
        <w:ind w:left="720" w:hanging="360"/>
      </w:pPr>
      <w:rPr>
        <w:rFonts w:ascii="Arial" w:eastAsia="Times New Roman" w:hAnsi="Arial" w:cs="Arial" w:hint="default"/>
      </w:rPr>
    </w:lvl>
    <w:lvl w:ilvl="1" w:tplc="4862674E" w:tentative="1">
      <w:start w:val="1"/>
      <w:numFmt w:val="bullet"/>
      <w:lvlText w:val="o"/>
      <w:lvlJc w:val="left"/>
      <w:pPr>
        <w:ind w:left="1440" w:hanging="360"/>
      </w:pPr>
      <w:rPr>
        <w:rFonts w:ascii="Courier New" w:hAnsi="Courier New" w:cs="Courier New" w:hint="default"/>
      </w:rPr>
    </w:lvl>
    <w:lvl w:ilvl="2" w:tplc="A6EE7B3A" w:tentative="1">
      <w:start w:val="1"/>
      <w:numFmt w:val="bullet"/>
      <w:lvlText w:val=""/>
      <w:lvlJc w:val="left"/>
      <w:pPr>
        <w:ind w:left="2160" w:hanging="360"/>
      </w:pPr>
      <w:rPr>
        <w:rFonts w:ascii="Wingdings" w:hAnsi="Wingdings" w:hint="default"/>
      </w:rPr>
    </w:lvl>
    <w:lvl w:ilvl="3" w:tplc="CB984032" w:tentative="1">
      <w:start w:val="1"/>
      <w:numFmt w:val="bullet"/>
      <w:lvlText w:val=""/>
      <w:lvlJc w:val="left"/>
      <w:pPr>
        <w:ind w:left="2880" w:hanging="360"/>
      </w:pPr>
      <w:rPr>
        <w:rFonts w:ascii="Symbol" w:hAnsi="Symbol" w:hint="default"/>
      </w:rPr>
    </w:lvl>
    <w:lvl w:ilvl="4" w:tplc="14206034" w:tentative="1">
      <w:start w:val="1"/>
      <w:numFmt w:val="bullet"/>
      <w:lvlText w:val="o"/>
      <w:lvlJc w:val="left"/>
      <w:pPr>
        <w:ind w:left="3600" w:hanging="360"/>
      </w:pPr>
      <w:rPr>
        <w:rFonts w:ascii="Courier New" w:hAnsi="Courier New" w:cs="Courier New" w:hint="default"/>
      </w:rPr>
    </w:lvl>
    <w:lvl w:ilvl="5" w:tplc="4370A282" w:tentative="1">
      <w:start w:val="1"/>
      <w:numFmt w:val="bullet"/>
      <w:lvlText w:val=""/>
      <w:lvlJc w:val="left"/>
      <w:pPr>
        <w:ind w:left="4320" w:hanging="360"/>
      </w:pPr>
      <w:rPr>
        <w:rFonts w:ascii="Wingdings" w:hAnsi="Wingdings" w:hint="default"/>
      </w:rPr>
    </w:lvl>
    <w:lvl w:ilvl="6" w:tplc="EAD691FA" w:tentative="1">
      <w:start w:val="1"/>
      <w:numFmt w:val="bullet"/>
      <w:lvlText w:val=""/>
      <w:lvlJc w:val="left"/>
      <w:pPr>
        <w:ind w:left="5040" w:hanging="360"/>
      </w:pPr>
      <w:rPr>
        <w:rFonts w:ascii="Symbol" w:hAnsi="Symbol" w:hint="default"/>
      </w:rPr>
    </w:lvl>
    <w:lvl w:ilvl="7" w:tplc="AC303B96" w:tentative="1">
      <w:start w:val="1"/>
      <w:numFmt w:val="bullet"/>
      <w:lvlText w:val="o"/>
      <w:lvlJc w:val="left"/>
      <w:pPr>
        <w:ind w:left="5760" w:hanging="360"/>
      </w:pPr>
      <w:rPr>
        <w:rFonts w:ascii="Courier New" w:hAnsi="Courier New" w:cs="Courier New" w:hint="default"/>
      </w:rPr>
    </w:lvl>
    <w:lvl w:ilvl="8" w:tplc="64C086B2" w:tentative="1">
      <w:start w:val="1"/>
      <w:numFmt w:val="bullet"/>
      <w:lvlText w:val=""/>
      <w:lvlJc w:val="left"/>
      <w:pPr>
        <w:ind w:left="6480" w:hanging="360"/>
      </w:pPr>
      <w:rPr>
        <w:rFonts w:ascii="Wingdings" w:hAnsi="Wingdings" w:hint="default"/>
      </w:rPr>
    </w:lvl>
  </w:abstractNum>
  <w:abstractNum w:abstractNumId="7" w15:restartNumberingAfterBreak="0">
    <w:nsid w:val="16835C7F"/>
    <w:multiLevelType w:val="multilevel"/>
    <w:tmpl w:val="93A83F1A"/>
    <w:lvl w:ilvl="0">
      <w:start w:val="1"/>
      <w:numFmt w:val="upperLetter"/>
      <w:lvlText w:val="TITRE %1 /"/>
      <w:lvlJc w:val="left"/>
      <w:pPr>
        <w:tabs>
          <w:tab w:val="num" w:pos="1418"/>
        </w:tabs>
        <w:ind w:left="1418" w:hanging="1418"/>
      </w:pPr>
      <w:rPr>
        <w:rFonts w:ascii="Arial" w:hAnsi="Arial" w:hint="default"/>
        <w:b/>
        <w:i w:val="0"/>
        <w:strike w:val="0"/>
        <w:dstrike w:val="0"/>
        <w:vanish w:val="0"/>
        <w:color w:val="FFFFFF"/>
        <w:sz w:val="26"/>
        <w:vertAlign w:val="baseline"/>
      </w:rPr>
    </w:lvl>
    <w:lvl w:ilvl="1">
      <w:start w:val="1"/>
      <w:numFmt w:val="decimal"/>
      <w:pStyle w:val="Titre2"/>
      <w:lvlText w:val="%2 / "/>
      <w:lvlJc w:val="left"/>
      <w:pPr>
        <w:tabs>
          <w:tab w:val="num" w:pos="567"/>
        </w:tabs>
        <w:ind w:left="567" w:hanging="567"/>
      </w:pPr>
      <w:rPr>
        <w:rFonts w:ascii="Arial" w:hAnsi="Arial" w:hint="default"/>
        <w:b/>
        <w:i w:val="0"/>
        <w:caps/>
        <w:strike w:val="0"/>
        <w:dstrike w:val="0"/>
        <w:vanish w:val="0"/>
        <w:color w:val="FFFFFF"/>
        <w:sz w:val="24"/>
        <w:u w:val="none"/>
        <w:vertAlign w:val="baseline"/>
      </w:rPr>
    </w:lvl>
    <w:lvl w:ilvl="2">
      <w:start w:val="1"/>
      <w:numFmt w:val="decimal"/>
      <w:pStyle w:val="Titre3"/>
      <w:lvlText w:val="%2.%3 -"/>
      <w:lvlJc w:val="left"/>
      <w:pPr>
        <w:tabs>
          <w:tab w:val="num" w:pos="1702"/>
        </w:tabs>
        <w:ind w:left="1702" w:hanging="851"/>
      </w:pPr>
      <w:rPr>
        <w:rFonts w:hint="default"/>
        <w:b/>
      </w:rPr>
    </w:lvl>
    <w:lvl w:ilvl="3">
      <w:start w:val="1"/>
      <w:numFmt w:val="decimal"/>
      <w:pStyle w:val="Titre4"/>
      <w:lvlText w:val="%2.%3.%4 -"/>
      <w:lvlJc w:val="left"/>
      <w:pPr>
        <w:tabs>
          <w:tab w:val="num" w:pos="2694"/>
        </w:tabs>
        <w:ind w:left="2694" w:hanging="850"/>
      </w:pPr>
      <w:rPr>
        <w:rFonts w:hint="default"/>
        <w:b w:val="0"/>
      </w:rPr>
    </w:lvl>
    <w:lvl w:ilvl="4">
      <w:start w:val="1"/>
      <w:numFmt w:val="decimal"/>
      <w:pStyle w:val="Titre5"/>
      <w:lvlText w:val="%2.%3.%4.%5"/>
      <w:lvlJc w:val="left"/>
      <w:pPr>
        <w:tabs>
          <w:tab w:val="num" w:pos="3827"/>
        </w:tabs>
        <w:ind w:left="3827" w:hanging="992"/>
      </w:pPr>
      <w:rPr>
        <w:rFonts w:hint="default"/>
        <w:b w:val="0"/>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8" w15:restartNumberingAfterBreak="0">
    <w:nsid w:val="188B451D"/>
    <w:multiLevelType w:val="hybridMultilevel"/>
    <w:tmpl w:val="7116E9BA"/>
    <w:lvl w:ilvl="0" w:tplc="B3AC8180">
      <w:start w:val="1"/>
      <w:numFmt w:val="bullet"/>
      <w:lvlText w:val=""/>
      <w:lvlJc w:val="left"/>
      <w:pPr>
        <w:ind w:left="1146" w:hanging="360"/>
      </w:pPr>
      <w:rPr>
        <w:rFonts w:ascii="Symbol" w:hAnsi="Symbol" w:hint="default"/>
        <w:b w:val="0"/>
        <w:i w:val="0"/>
        <w:sz w:val="24"/>
        <w:u w:val="none"/>
      </w:rPr>
    </w:lvl>
    <w:lvl w:ilvl="1" w:tplc="872ACA38" w:tentative="1">
      <w:start w:val="1"/>
      <w:numFmt w:val="bullet"/>
      <w:lvlText w:val="o"/>
      <w:lvlJc w:val="left"/>
      <w:pPr>
        <w:ind w:left="1866" w:hanging="360"/>
      </w:pPr>
      <w:rPr>
        <w:rFonts w:ascii="Courier New" w:hAnsi="Courier New" w:cs="Courier New" w:hint="default"/>
      </w:rPr>
    </w:lvl>
    <w:lvl w:ilvl="2" w:tplc="7F8C8294" w:tentative="1">
      <w:start w:val="1"/>
      <w:numFmt w:val="bullet"/>
      <w:lvlText w:val=""/>
      <w:lvlJc w:val="left"/>
      <w:pPr>
        <w:ind w:left="2586" w:hanging="360"/>
      </w:pPr>
      <w:rPr>
        <w:rFonts w:ascii="Wingdings" w:hAnsi="Wingdings" w:hint="default"/>
      </w:rPr>
    </w:lvl>
    <w:lvl w:ilvl="3" w:tplc="F510241A" w:tentative="1">
      <w:start w:val="1"/>
      <w:numFmt w:val="bullet"/>
      <w:lvlText w:val=""/>
      <w:lvlJc w:val="left"/>
      <w:pPr>
        <w:ind w:left="3306" w:hanging="360"/>
      </w:pPr>
      <w:rPr>
        <w:rFonts w:ascii="Symbol" w:hAnsi="Symbol" w:hint="default"/>
      </w:rPr>
    </w:lvl>
    <w:lvl w:ilvl="4" w:tplc="7B562154" w:tentative="1">
      <w:start w:val="1"/>
      <w:numFmt w:val="bullet"/>
      <w:lvlText w:val="o"/>
      <w:lvlJc w:val="left"/>
      <w:pPr>
        <w:ind w:left="4026" w:hanging="360"/>
      </w:pPr>
      <w:rPr>
        <w:rFonts w:ascii="Courier New" w:hAnsi="Courier New" w:cs="Courier New" w:hint="default"/>
      </w:rPr>
    </w:lvl>
    <w:lvl w:ilvl="5" w:tplc="01A80474" w:tentative="1">
      <w:start w:val="1"/>
      <w:numFmt w:val="bullet"/>
      <w:lvlText w:val=""/>
      <w:lvlJc w:val="left"/>
      <w:pPr>
        <w:ind w:left="4746" w:hanging="360"/>
      </w:pPr>
      <w:rPr>
        <w:rFonts w:ascii="Wingdings" w:hAnsi="Wingdings" w:hint="default"/>
      </w:rPr>
    </w:lvl>
    <w:lvl w:ilvl="6" w:tplc="204EBCB4" w:tentative="1">
      <w:start w:val="1"/>
      <w:numFmt w:val="bullet"/>
      <w:lvlText w:val=""/>
      <w:lvlJc w:val="left"/>
      <w:pPr>
        <w:ind w:left="5466" w:hanging="360"/>
      </w:pPr>
      <w:rPr>
        <w:rFonts w:ascii="Symbol" w:hAnsi="Symbol" w:hint="default"/>
      </w:rPr>
    </w:lvl>
    <w:lvl w:ilvl="7" w:tplc="F4C6F6B2" w:tentative="1">
      <w:start w:val="1"/>
      <w:numFmt w:val="bullet"/>
      <w:lvlText w:val="o"/>
      <w:lvlJc w:val="left"/>
      <w:pPr>
        <w:ind w:left="6186" w:hanging="360"/>
      </w:pPr>
      <w:rPr>
        <w:rFonts w:ascii="Courier New" w:hAnsi="Courier New" w:cs="Courier New" w:hint="default"/>
      </w:rPr>
    </w:lvl>
    <w:lvl w:ilvl="8" w:tplc="AD46C3B0" w:tentative="1">
      <w:start w:val="1"/>
      <w:numFmt w:val="bullet"/>
      <w:lvlText w:val=""/>
      <w:lvlJc w:val="left"/>
      <w:pPr>
        <w:ind w:left="6906" w:hanging="360"/>
      </w:pPr>
      <w:rPr>
        <w:rFonts w:ascii="Wingdings" w:hAnsi="Wingdings" w:hint="default"/>
      </w:rPr>
    </w:lvl>
  </w:abstractNum>
  <w:abstractNum w:abstractNumId="9" w15:restartNumberingAfterBreak="0">
    <w:nsid w:val="19712C9F"/>
    <w:multiLevelType w:val="hybridMultilevel"/>
    <w:tmpl w:val="18F82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46B31"/>
    <w:multiLevelType w:val="hybridMultilevel"/>
    <w:tmpl w:val="F9A4ACF4"/>
    <w:lvl w:ilvl="0" w:tplc="79041E70">
      <w:start w:val="1"/>
      <w:numFmt w:val="bullet"/>
      <w:lvlText w:val=""/>
      <w:lvlJc w:val="left"/>
      <w:pPr>
        <w:ind w:left="720" w:hanging="360"/>
      </w:pPr>
      <w:rPr>
        <w:rFonts w:ascii="Symbol" w:hAnsi="Symbol" w:hint="default"/>
      </w:rPr>
    </w:lvl>
    <w:lvl w:ilvl="1" w:tplc="30523026">
      <w:start w:val="1"/>
      <w:numFmt w:val="bullet"/>
      <w:lvlText w:val="o"/>
      <w:lvlJc w:val="left"/>
      <w:pPr>
        <w:ind w:left="1440" w:hanging="360"/>
      </w:pPr>
      <w:rPr>
        <w:rFonts w:ascii="Courier New" w:hAnsi="Courier New" w:cs="Courier New" w:hint="default"/>
      </w:rPr>
    </w:lvl>
    <w:lvl w:ilvl="2" w:tplc="74428428" w:tentative="1">
      <w:start w:val="1"/>
      <w:numFmt w:val="bullet"/>
      <w:lvlText w:val=""/>
      <w:lvlJc w:val="left"/>
      <w:pPr>
        <w:ind w:left="2160" w:hanging="360"/>
      </w:pPr>
      <w:rPr>
        <w:rFonts w:ascii="Wingdings" w:hAnsi="Wingdings" w:hint="default"/>
      </w:rPr>
    </w:lvl>
    <w:lvl w:ilvl="3" w:tplc="8A64B33A" w:tentative="1">
      <w:start w:val="1"/>
      <w:numFmt w:val="bullet"/>
      <w:lvlText w:val=""/>
      <w:lvlJc w:val="left"/>
      <w:pPr>
        <w:ind w:left="2880" w:hanging="360"/>
      </w:pPr>
      <w:rPr>
        <w:rFonts w:ascii="Symbol" w:hAnsi="Symbol" w:hint="default"/>
      </w:rPr>
    </w:lvl>
    <w:lvl w:ilvl="4" w:tplc="25DCE2C0" w:tentative="1">
      <w:start w:val="1"/>
      <w:numFmt w:val="bullet"/>
      <w:lvlText w:val="o"/>
      <w:lvlJc w:val="left"/>
      <w:pPr>
        <w:ind w:left="3600" w:hanging="360"/>
      </w:pPr>
      <w:rPr>
        <w:rFonts w:ascii="Courier New" w:hAnsi="Courier New" w:cs="Courier New" w:hint="default"/>
      </w:rPr>
    </w:lvl>
    <w:lvl w:ilvl="5" w:tplc="8E443664" w:tentative="1">
      <w:start w:val="1"/>
      <w:numFmt w:val="bullet"/>
      <w:lvlText w:val=""/>
      <w:lvlJc w:val="left"/>
      <w:pPr>
        <w:ind w:left="4320" w:hanging="360"/>
      </w:pPr>
      <w:rPr>
        <w:rFonts w:ascii="Wingdings" w:hAnsi="Wingdings" w:hint="default"/>
      </w:rPr>
    </w:lvl>
    <w:lvl w:ilvl="6" w:tplc="046263E0" w:tentative="1">
      <w:start w:val="1"/>
      <w:numFmt w:val="bullet"/>
      <w:lvlText w:val=""/>
      <w:lvlJc w:val="left"/>
      <w:pPr>
        <w:ind w:left="5040" w:hanging="360"/>
      </w:pPr>
      <w:rPr>
        <w:rFonts w:ascii="Symbol" w:hAnsi="Symbol" w:hint="default"/>
      </w:rPr>
    </w:lvl>
    <w:lvl w:ilvl="7" w:tplc="15F22678" w:tentative="1">
      <w:start w:val="1"/>
      <w:numFmt w:val="bullet"/>
      <w:lvlText w:val="o"/>
      <w:lvlJc w:val="left"/>
      <w:pPr>
        <w:ind w:left="5760" w:hanging="360"/>
      </w:pPr>
      <w:rPr>
        <w:rFonts w:ascii="Courier New" w:hAnsi="Courier New" w:cs="Courier New" w:hint="default"/>
      </w:rPr>
    </w:lvl>
    <w:lvl w:ilvl="8" w:tplc="2BEC541C" w:tentative="1">
      <w:start w:val="1"/>
      <w:numFmt w:val="bullet"/>
      <w:lvlText w:val=""/>
      <w:lvlJc w:val="left"/>
      <w:pPr>
        <w:ind w:left="6480" w:hanging="360"/>
      </w:pPr>
      <w:rPr>
        <w:rFonts w:ascii="Wingdings" w:hAnsi="Wingdings" w:hint="default"/>
      </w:rPr>
    </w:lvl>
  </w:abstractNum>
  <w:abstractNum w:abstractNumId="11" w15:restartNumberingAfterBreak="0">
    <w:nsid w:val="1E8C0AE5"/>
    <w:multiLevelType w:val="hybridMultilevel"/>
    <w:tmpl w:val="5178EBA0"/>
    <w:lvl w:ilvl="0" w:tplc="40AC6CEE">
      <w:start w:val="3"/>
      <w:numFmt w:val="bullet"/>
      <w:lvlText w:val="-"/>
      <w:lvlJc w:val="left"/>
      <w:pPr>
        <w:ind w:left="740" w:hanging="360"/>
      </w:pPr>
      <w:rPr>
        <w:rFonts w:ascii="Arial" w:eastAsia="Times New Roman" w:hAnsi="Arial" w:cs="Aria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2" w15:restartNumberingAfterBreak="0">
    <w:nsid w:val="24046FDA"/>
    <w:multiLevelType w:val="hybridMultilevel"/>
    <w:tmpl w:val="AAAE7FBA"/>
    <w:lvl w:ilvl="0" w:tplc="040C000D">
      <w:start w:val="1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6D11C6"/>
    <w:multiLevelType w:val="multilevel"/>
    <w:tmpl w:val="7C54120A"/>
    <w:name w:val="Liste Protectas AE2"/>
    <w:lvl w:ilvl="0">
      <w:start w:val="1"/>
      <w:numFmt w:val="decimal"/>
      <w:lvlText w:val="ARTICLE %1 /"/>
      <w:lvlJc w:val="left"/>
      <w:pPr>
        <w:ind w:left="360" w:hanging="36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
      <w:lvlJc w:val="left"/>
      <w:pPr>
        <w:ind w:left="973" w:hanging="831"/>
      </w:pPr>
      <w:rPr>
        <w:rFonts w:hint="default"/>
        <w:b/>
      </w:rPr>
    </w:lvl>
    <w:lvl w:ilvl="2">
      <w:start w:val="1"/>
      <w:numFmt w:val="decimal"/>
      <w:pStyle w:val="09Titre111-"/>
      <w:lvlText w:val="%1.%2.%3-"/>
      <w:lvlJc w:val="left"/>
      <w:pPr>
        <w:ind w:left="1588" w:hanging="868"/>
      </w:pPr>
      <w:rPr>
        <w:rFonts w:hint="default"/>
      </w:rPr>
    </w:lvl>
    <w:lvl w:ilvl="3">
      <w:start w:val="1"/>
      <w:numFmt w:val="decimal"/>
      <w:pStyle w:val="10-Titre1111-"/>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4A63AE9"/>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5" w15:restartNumberingAfterBreak="0">
    <w:nsid w:val="25F904D2"/>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16" w15:restartNumberingAfterBreak="0">
    <w:nsid w:val="284E6276"/>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17" w15:restartNumberingAfterBreak="0">
    <w:nsid w:val="28DC402C"/>
    <w:multiLevelType w:val="hybridMultilevel"/>
    <w:tmpl w:val="6332D59C"/>
    <w:lvl w:ilvl="0" w:tplc="827A0CA8">
      <w:start w:val="1"/>
      <w:numFmt w:val="decimal"/>
      <w:pStyle w:val="13ConventionTitres"/>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9DC12CA"/>
    <w:multiLevelType w:val="hybridMultilevel"/>
    <w:tmpl w:val="EE5E4B5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30A20682">
      <w:start w:val="1"/>
      <w:numFmt w:val="decimal"/>
      <w:lvlText w:val="%7."/>
      <w:lvlJc w:val="left"/>
      <w:pPr>
        <w:ind w:left="5040" w:hanging="360"/>
      </w:pPr>
      <w:rPr>
        <w:b/>
        <w:bCs/>
      </w:r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C9054A4"/>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20" w15:restartNumberingAfterBreak="0">
    <w:nsid w:val="2DA127B5"/>
    <w:multiLevelType w:val="hybridMultilevel"/>
    <w:tmpl w:val="F4121FD2"/>
    <w:lvl w:ilvl="0" w:tplc="95C63310">
      <w:start w:val="1"/>
      <w:numFmt w:val="bullet"/>
      <w:lvlText w:val=""/>
      <w:lvlJc w:val="left"/>
      <w:pPr>
        <w:ind w:left="1146" w:hanging="360"/>
      </w:pPr>
      <w:rPr>
        <w:rFonts w:ascii="Symbol" w:hAnsi="Symbol" w:hint="default"/>
        <w:b w:val="0"/>
        <w:i w:val="0"/>
        <w:strike w:val="0"/>
        <w:dstrike w:val="0"/>
        <w:sz w:val="24"/>
        <w:u w:val="none"/>
        <w:effect w:val="none"/>
      </w:rPr>
    </w:lvl>
    <w:lvl w:ilvl="1" w:tplc="6AF227FE">
      <w:start w:val="1"/>
      <w:numFmt w:val="decimal"/>
      <w:lvlText w:val="%2."/>
      <w:lvlJc w:val="left"/>
      <w:pPr>
        <w:tabs>
          <w:tab w:val="num" w:pos="1440"/>
        </w:tabs>
        <w:ind w:left="1440" w:hanging="360"/>
      </w:pPr>
      <w:rPr>
        <w:rFonts w:cs="Times New Roman"/>
      </w:rPr>
    </w:lvl>
    <w:lvl w:ilvl="2" w:tplc="9D3C7652">
      <w:start w:val="1"/>
      <w:numFmt w:val="decimal"/>
      <w:lvlText w:val="%3."/>
      <w:lvlJc w:val="left"/>
      <w:pPr>
        <w:tabs>
          <w:tab w:val="num" w:pos="2160"/>
        </w:tabs>
        <w:ind w:left="2160" w:hanging="360"/>
      </w:pPr>
      <w:rPr>
        <w:rFonts w:cs="Times New Roman"/>
      </w:rPr>
    </w:lvl>
    <w:lvl w:ilvl="3" w:tplc="A768E1C6">
      <w:start w:val="1"/>
      <w:numFmt w:val="decimal"/>
      <w:lvlText w:val="%4."/>
      <w:lvlJc w:val="left"/>
      <w:pPr>
        <w:tabs>
          <w:tab w:val="num" w:pos="2880"/>
        </w:tabs>
        <w:ind w:left="2880" w:hanging="360"/>
      </w:pPr>
      <w:rPr>
        <w:rFonts w:cs="Times New Roman"/>
      </w:rPr>
    </w:lvl>
    <w:lvl w:ilvl="4" w:tplc="22C67BCE">
      <w:start w:val="1"/>
      <w:numFmt w:val="decimal"/>
      <w:lvlText w:val="%5."/>
      <w:lvlJc w:val="left"/>
      <w:pPr>
        <w:tabs>
          <w:tab w:val="num" w:pos="3600"/>
        </w:tabs>
        <w:ind w:left="3600" w:hanging="360"/>
      </w:pPr>
      <w:rPr>
        <w:rFonts w:cs="Times New Roman"/>
      </w:rPr>
    </w:lvl>
    <w:lvl w:ilvl="5" w:tplc="F184EDD6">
      <w:start w:val="1"/>
      <w:numFmt w:val="decimal"/>
      <w:lvlText w:val="%6."/>
      <w:lvlJc w:val="left"/>
      <w:pPr>
        <w:tabs>
          <w:tab w:val="num" w:pos="4320"/>
        </w:tabs>
        <w:ind w:left="4320" w:hanging="360"/>
      </w:pPr>
      <w:rPr>
        <w:rFonts w:cs="Times New Roman"/>
      </w:rPr>
    </w:lvl>
    <w:lvl w:ilvl="6" w:tplc="D870D1EC">
      <w:start w:val="1"/>
      <w:numFmt w:val="decimal"/>
      <w:lvlText w:val="%7."/>
      <w:lvlJc w:val="left"/>
      <w:pPr>
        <w:tabs>
          <w:tab w:val="num" w:pos="5040"/>
        </w:tabs>
        <w:ind w:left="5040" w:hanging="360"/>
      </w:pPr>
      <w:rPr>
        <w:rFonts w:cs="Times New Roman"/>
      </w:rPr>
    </w:lvl>
    <w:lvl w:ilvl="7" w:tplc="E2C66950">
      <w:start w:val="1"/>
      <w:numFmt w:val="decimal"/>
      <w:lvlText w:val="%8."/>
      <w:lvlJc w:val="left"/>
      <w:pPr>
        <w:tabs>
          <w:tab w:val="num" w:pos="5760"/>
        </w:tabs>
        <w:ind w:left="5760" w:hanging="360"/>
      </w:pPr>
      <w:rPr>
        <w:rFonts w:cs="Times New Roman"/>
      </w:rPr>
    </w:lvl>
    <w:lvl w:ilvl="8" w:tplc="BDFAA0B8">
      <w:start w:val="1"/>
      <w:numFmt w:val="decimal"/>
      <w:lvlText w:val="%9."/>
      <w:lvlJc w:val="left"/>
      <w:pPr>
        <w:tabs>
          <w:tab w:val="num" w:pos="6480"/>
        </w:tabs>
        <w:ind w:left="6480" w:hanging="360"/>
      </w:pPr>
      <w:rPr>
        <w:rFonts w:cs="Times New Roman"/>
      </w:rPr>
    </w:lvl>
  </w:abstractNum>
  <w:abstractNum w:abstractNumId="21" w15:restartNumberingAfterBreak="0">
    <w:nsid w:val="2EB33841"/>
    <w:multiLevelType w:val="multilevel"/>
    <w:tmpl w:val="389C1F7C"/>
    <w:lvl w:ilvl="0">
      <w:start w:val="1"/>
      <w:numFmt w:val="decimal"/>
      <w:lvlText w:val="ARTICLE %1 /"/>
      <w:lvlJc w:val="left"/>
      <w:pPr>
        <w:ind w:left="360" w:hanging="360"/>
      </w:pPr>
      <w:rPr>
        <w:rFonts w:ascii="Arial" w:hAnsi="Arial" w:hint="default"/>
        <w:b/>
        <w:i w:val="0"/>
        <w:sz w:val="24"/>
      </w:rPr>
    </w:lvl>
    <w:lvl w:ilvl="1">
      <w:start w:val="1"/>
      <w:numFmt w:val="decimal"/>
      <w:lvlText w:val="%2 /"/>
      <w:lvlJc w:val="left"/>
      <w:pPr>
        <w:ind w:left="973" w:hanging="831"/>
      </w:pPr>
      <w:rPr>
        <w:rFonts w:hint="default"/>
        <w:b/>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EFD5C64"/>
    <w:multiLevelType w:val="hybridMultilevel"/>
    <w:tmpl w:val="5E0A1B86"/>
    <w:lvl w:ilvl="0" w:tplc="040C0011">
      <w:start w:val="1"/>
      <w:numFmt w:val="decimal"/>
      <w:lvlText w:val="%1)"/>
      <w:lvlJc w:val="left"/>
      <w:pPr>
        <w:ind w:left="740" w:hanging="360"/>
      </w:p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1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15:restartNumberingAfterBreak="0">
    <w:nsid w:val="325F2A6E"/>
    <w:multiLevelType w:val="multilevel"/>
    <w:tmpl w:val="F830E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080895"/>
    <w:multiLevelType w:val="multilevel"/>
    <w:tmpl w:val="D106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B71AD2"/>
    <w:multiLevelType w:val="hybridMultilevel"/>
    <w:tmpl w:val="3064D4B8"/>
    <w:lvl w:ilvl="0" w:tplc="BF300AEE">
      <w:start w:val="1"/>
      <w:numFmt w:val="bullet"/>
      <w:pStyle w:val="14Conventionquestion"/>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236006"/>
    <w:multiLevelType w:val="hybridMultilevel"/>
    <w:tmpl w:val="D1EE0E9E"/>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27" w15:restartNumberingAfterBreak="0">
    <w:nsid w:val="67836978"/>
    <w:multiLevelType w:val="hybridMultilevel"/>
    <w:tmpl w:val="7DA2253E"/>
    <w:lvl w:ilvl="0" w:tplc="3D2A08AC">
      <w:start w:val="1"/>
      <w:numFmt w:val="bullet"/>
      <w:lvlText w:val=""/>
      <w:lvlJc w:val="left"/>
      <w:pPr>
        <w:tabs>
          <w:tab w:val="num" w:pos="928"/>
        </w:tabs>
        <w:ind w:left="851" w:hanging="283"/>
      </w:pPr>
      <w:rPr>
        <w:rFonts w:ascii="Symbol" w:hAnsi="Symbo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3E2CA44">
      <w:start w:val="4"/>
      <w:numFmt w:val="bullet"/>
      <w:lvlText w:val="-"/>
      <w:lvlJc w:val="left"/>
      <w:pPr>
        <w:tabs>
          <w:tab w:val="num" w:pos="1784"/>
        </w:tabs>
        <w:ind w:left="1784" w:hanging="420"/>
      </w:pPr>
      <w:rPr>
        <w:rFonts w:ascii="Arial" w:eastAsia="Times New Roman" w:hAnsi="Arial" w:cs="Arial" w:hint="default"/>
      </w:rPr>
    </w:lvl>
    <w:lvl w:ilvl="2" w:tplc="2E944DD8" w:tentative="1">
      <w:start w:val="1"/>
      <w:numFmt w:val="bullet"/>
      <w:lvlText w:val=""/>
      <w:lvlJc w:val="left"/>
      <w:pPr>
        <w:tabs>
          <w:tab w:val="num" w:pos="2444"/>
        </w:tabs>
        <w:ind w:left="2444" w:hanging="360"/>
      </w:pPr>
      <w:rPr>
        <w:rFonts w:ascii="Wingdings" w:hAnsi="Wingdings" w:hint="default"/>
      </w:rPr>
    </w:lvl>
    <w:lvl w:ilvl="3" w:tplc="EF9278F0" w:tentative="1">
      <w:start w:val="1"/>
      <w:numFmt w:val="bullet"/>
      <w:lvlText w:val=""/>
      <w:lvlJc w:val="left"/>
      <w:pPr>
        <w:tabs>
          <w:tab w:val="num" w:pos="3164"/>
        </w:tabs>
        <w:ind w:left="3164" w:hanging="360"/>
      </w:pPr>
      <w:rPr>
        <w:rFonts w:ascii="Symbol" w:hAnsi="Symbol" w:hint="default"/>
      </w:rPr>
    </w:lvl>
    <w:lvl w:ilvl="4" w:tplc="F66877CE" w:tentative="1">
      <w:start w:val="1"/>
      <w:numFmt w:val="bullet"/>
      <w:lvlText w:val="o"/>
      <w:lvlJc w:val="left"/>
      <w:pPr>
        <w:tabs>
          <w:tab w:val="num" w:pos="3884"/>
        </w:tabs>
        <w:ind w:left="3884" w:hanging="360"/>
      </w:pPr>
      <w:rPr>
        <w:rFonts w:ascii="Courier New" w:hAnsi="Courier New" w:hint="default"/>
      </w:rPr>
    </w:lvl>
    <w:lvl w:ilvl="5" w:tplc="B1EE63BC" w:tentative="1">
      <w:start w:val="1"/>
      <w:numFmt w:val="bullet"/>
      <w:lvlText w:val=""/>
      <w:lvlJc w:val="left"/>
      <w:pPr>
        <w:tabs>
          <w:tab w:val="num" w:pos="4604"/>
        </w:tabs>
        <w:ind w:left="4604" w:hanging="360"/>
      </w:pPr>
      <w:rPr>
        <w:rFonts w:ascii="Wingdings" w:hAnsi="Wingdings" w:hint="default"/>
      </w:rPr>
    </w:lvl>
    <w:lvl w:ilvl="6" w:tplc="91C6FBD0" w:tentative="1">
      <w:start w:val="1"/>
      <w:numFmt w:val="bullet"/>
      <w:lvlText w:val=""/>
      <w:lvlJc w:val="left"/>
      <w:pPr>
        <w:tabs>
          <w:tab w:val="num" w:pos="5324"/>
        </w:tabs>
        <w:ind w:left="5324" w:hanging="360"/>
      </w:pPr>
      <w:rPr>
        <w:rFonts w:ascii="Symbol" w:hAnsi="Symbol" w:hint="default"/>
      </w:rPr>
    </w:lvl>
    <w:lvl w:ilvl="7" w:tplc="0DFAABBC" w:tentative="1">
      <w:start w:val="1"/>
      <w:numFmt w:val="bullet"/>
      <w:lvlText w:val="o"/>
      <w:lvlJc w:val="left"/>
      <w:pPr>
        <w:tabs>
          <w:tab w:val="num" w:pos="6044"/>
        </w:tabs>
        <w:ind w:left="6044" w:hanging="360"/>
      </w:pPr>
      <w:rPr>
        <w:rFonts w:ascii="Courier New" w:hAnsi="Courier New" w:hint="default"/>
      </w:rPr>
    </w:lvl>
    <w:lvl w:ilvl="8" w:tplc="D4127392"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7F87435"/>
    <w:multiLevelType w:val="hybridMultilevel"/>
    <w:tmpl w:val="46C6967A"/>
    <w:lvl w:ilvl="0" w:tplc="49769AFC">
      <w:numFmt w:val="bullet"/>
      <w:lvlText w:val=""/>
      <w:lvlJc w:val="left"/>
      <w:pPr>
        <w:ind w:left="536" w:hanging="360"/>
      </w:pPr>
      <w:rPr>
        <w:rFonts w:ascii="Wingdings" w:eastAsia="Times New Roman" w:hAnsi="Wingdings" w:cs="Times New Roman" w:hint="default"/>
      </w:rPr>
    </w:lvl>
    <w:lvl w:ilvl="1" w:tplc="040C0003" w:tentative="1">
      <w:start w:val="1"/>
      <w:numFmt w:val="bullet"/>
      <w:lvlText w:val="o"/>
      <w:lvlJc w:val="left"/>
      <w:pPr>
        <w:ind w:left="1256" w:hanging="360"/>
      </w:pPr>
      <w:rPr>
        <w:rFonts w:ascii="Courier New" w:hAnsi="Courier New" w:cs="Courier New" w:hint="default"/>
      </w:rPr>
    </w:lvl>
    <w:lvl w:ilvl="2" w:tplc="040C0005" w:tentative="1">
      <w:start w:val="1"/>
      <w:numFmt w:val="bullet"/>
      <w:lvlText w:val=""/>
      <w:lvlJc w:val="left"/>
      <w:pPr>
        <w:ind w:left="1976" w:hanging="360"/>
      </w:pPr>
      <w:rPr>
        <w:rFonts w:ascii="Wingdings" w:hAnsi="Wingdings" w:hint="default"/>
      </w:rPr>
    </w:lvl>
    <w:lvl w:ilvl="3" w:tplc="040C0001" w:tentative="1">
      <w:start w:val="1"/>
      <w:numFmt w:val="bullet"/>
      <w:lvlText w:val=""/>
      <w:lvlJc w:val="left"/>
      <w:pPr>
        <w:ind w:left="2696" w:hanging="360"/>
      </w:pPr>
      <w:rPr>
        <w:rFonts w:ascii="Symbol" w:hAnsi="Symbol" w:hint="default"/>
      </w:rPr>
    </w:lvl>
    <w:lvl w:ilvl="4" w:tplc="040C0003" w:tentative="1">
      <w:start w:val="1"/>
      <w:numFmt w:val="bullet"/>
      <w:lvlText w:val="o"/>
      <w:lvlJc w:val="left"/>
      <w:pPr>
        <w:ind w:left="3416" w:hanging="360"/>
      </w:pPr>
      <w:rPr>
        <w:rFonts w:ascii="Courier New" w:hAnsi="Courier New" w:cs="Courier New" w:hint="default"/>
      </w:rPr>
    </w:lvl>
    <w:lvl w:ilvl="5" w:tplc="040C0005" w:tentative="1">
      <w:start w:val="1"/>
      <w:numFmt w:val="bullet"/>
      <w:lvlText w:val=""/>
      <w:lvlJc w:val="left"/>
      <w:pPr>
        <w:ind w:left="4136" w:hanging="360"/>
      </w:pPr>
      <w:rPr>
        <w:rFonts w:ascii="Wingdings" w:hAnsi="Wingdings" w:hint="default"/>
      </w:rPr>
    </w:lvl>
    <w:lvl w:ilvl="6" w:tplc="040C0001" w:tentative="1">
      <w:start w:val="1"/>
      <w:numFmt w:val="bullet"/>
      <w:lvlText w:val=""/>
      <w:lvlJc w:val="left"/>
      <w:pPr>
        <w:ind w:left="4856" w:hanging="360"/>
      </w:pPr>
      <w:rPr>
        <w:rFonts w:ascii="Symbol" w:hAnsi="Symbol" w:hint="default"/>
      </w:rPr>
    </w:lvl>
    <w:lvl w:ilvl="7" w:tplc="040C0003" w:tentative="1">
      <w:start w:val="1"/>
      <w:numFmt w:val="bullet"/>
      <w:lvlText w:val="o"/>
      <w:lvlJc w:val="left"/>
      <w:pPr>
        <w:ind w:left="5576" w:hanging="360"/>
      </w:pPr>
      <w:rPr>
        <w:rFonts w:ascii="Courier New" w:hAnsi="Courier New" w:cs="Courier New" w:hint="default"/>
      </w:rPr>
    </w:lvl>
    <w:lvl w:ilvl="8" w:tplc="040C0005" w:tentative="1">
      <w:start w:val="1"/>
      <w:numFmt w:val="bullet"/>
      <w:lvlText w:val=""/>
      <w:lvlJc w:val="left"/>
      <w:pPr>
        <w:ind w:left="6296" w:hanging="360"/>
      </w:pPr>
      <w:rPr>
        <w:rFonts w:ascii="Wingdings" w:hAnsi="Wingdings" w:hint="default"/>
      </w:rPr>
    </w:lvl>
  </w:abstractNum>
  <w:abstractNum w:abstractNumId="29" w15:restartNumberingAfterBreak="0">
    <w:nsid w:val="6B170F21"/>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30" w15:restartNumberingAfterBreak="0">
    <w:nsid w:val="6BD632A4"/>
    <w:multiLevelType w:val="hybridMultilevel"/>
    <w:tmpl w:val="17A0D998"/>
    <w:lvl w:ilvl="0" w:tplc="26C47F28">
      <w:start w:val="1"/>
      <w:numFmt w:val="decimal"/>
      <w:lvlText w:val="%1 /"/>
      <w:lvlJc w:val="left"/>
      <w:pPr>
        <w:ind w:left="862" w:hanging="360"/>
      </w:pPr>
      <w:rPr>
        <w:rFonts w:hint="default"/>
      </w:rPr>
    </w:lvl>
    <w:lvl w:ilvl="1" w:tplc="B1DE0D88">
      <w:start w:val="1"/>
      <w:numFmt w:val="decimal"/>
      <w:lvlText w:val="%2."/>
      <w:lvlJc w:val="left"/>
      <w:pPr>
        <w:tabs>
          <w:tab w:val="num" w:pos="1440"/>
        </w:tabs>
        <w:ind w:left="1440" w:hanging="360"/>
      </w:pPr>
    </w:lvl>
    <w:lvl w:ilvl="2" w:tplc="9740DC9C">
      <w:start w:val="1"/>
      <w:numFmt w:val="decimal"/>
      <w:lvlText w:val="%3."/>
      <w:lvlJc w:val="left"/>
      <w:pPr>
        <w:tabs>
          <w:tab w:val="num" w:pos="2160"/>
        </w:tabs>
        <w:ind w:left="2160" w:hanging="360"/>
      </w:pPr>
    </w:lvl>
    <w:lvl w:ilvl="3" w:tplc="F0101674">
      <w:start w:val="1"/>
      <w:numFmt w:val="decimal"/>
      <w:lvlText w:val="%4."/>
      <w:lvlJc w:val="left"/>
      <w:pPr>
        <w:tabs>
          <w:tab w:val="num" w:pos="2880"/>
        </w:tabs>
        <w:ind w:left="2880" w:hanging="360"/>
      </w:pPr>
    </w:lvl>
    <w:lvl w:ilvl="4" w:tplc="C546AADA">
      <w:start w:val="1"/>
      <w:numFmt w:val="decimal"/>
      <w:lvlText w:val="%5."/>
      <w:lvlJc w:val="left"/>
      <w:pPr>
        <w:tabs>
          <w:tab w:val="num" w:pos="3600"/>
        </w:tabs>
        <w:ind w:left="3600" w:hanging="360"/>
      </w:pPr>
    </w:lvl>
    <w:lvl w:ilvl="5" w:tplc="E2242572">
      <w:start w:val="1"/>
      <w:numFmt w:val="decimal"/>
      <w:lvlText w:val="%6."/>
      <w:lvlJc w:val="left"/>
      <w:pPr>
        <w:tabs>
          <w:tab w:val="num" w:pos="4320"/>
        </w:tabs>
        <w:ind w:left="4320" w:hanging="360"/>
      </w:pPr>
    </w:lvl>
    <w:lvl w:ilvl="6" w:tplc="03F083D8">
      <w:start w:val="1"/>
      <w:numFmt w:val="decimal"/>
      <w:lvlText w:val="%7."/>
      <w:lvlJc w:val="left"/>
      <w:pPr>
        <w:tabs>
          <w:tab w:val="num" w:pos="5040"/>
        </w:tabs>
        <w:ind w:left="5040" w:hanging="360"/>
      </w:pPr>
    </w:lvl>
    <w:lvl w:ilvl="7" w:tplc="5C34A088">
      <w:start w:val="1"/>
      <w:numFmt w:val="decimal"/>
      <w:lvlText w:val="%8."/>
      <w:lvlJc w:val="left"/>
      <w:pPr>
        <w:tabs>
          <w:tab w:val="num" w:pos="5760"/>
        </w:tabs>
        <w:ind w:left="5760" w:hanging="360"/>
      </w:pPr>
    </w:lvl>
    <w:lvl w:ilvl="8" w:tplc="2878C78C">
      <w:start w:val="1"/>
      <w:numFmt w:val="decimal"/>
      <w:lvlText w:val="%9."/>
      <w:lvlJc w:val="left"/>
      <w:pPr>
        <w:tabs>
          <w:tab w:val="num" w:pos="6480"/>
        </w:tabs>
        <w:ind w:left="6480" w:hanging="360"/>
      </w:pPr>
    </w:lvl>
  </w:abstractNum>
  <w:abstractNum w:abstractNumId="31" w15:restartNumberingAfterBreak="0">
    <w:nsid w:val="734A2155"/>
    <w:multiLevelType w:val="multilevel"/>
    <w:tmpl w:val="FDC4F99A"/>
    <w:lvl w:ilvl="0">
      <w:start w:val="3"/>
      <w:numFmt w:val="bullet"/>
      <w:lvlText w:val="-"/>
      <w:lvlJc w:val="left"/>
      <w:pPr>
        <w:tabs>
          <w:tab w:val="num" w:pos="720"/>
        </w:tabs>
        <w:ind w:left="720" w:hanging="360"/>
      </w:pPr>
      <w:rPr>
        <w:rFonts w:ascii="Arial" w:eastAsia="Times New Roman" w:hAnsi="Arial" w:cs="Aria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9015DD"/>
    <w:multiLevelType w:val="multilevel"/>
    <w:tmpl w:val="F67E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17E60"/>
    <w:multiLevelType w:val="hybridMultilevel"/>
    <w:tmpl w:val="41FCC294"/>
    <w:lvl w:ilvl="0" w:tplc="415CB732">
      <w:start w:val="1"/>
      <w:numFmt w:val="decimal"/>
      <w:lvlText w:val="%1."/>
      <w:lvlJc w:val="left"/>
      <w:pPr>
        <w:ind w:left="644" w:hanging="360"/>
      </w:pPr>
      <w:rPr>
        <w:rFonts w:cs="Times New Roman" w:hint="default"/>
      </w:rPr>
    </w:lvl>
    <w:lvl w:ilvl="1" w:tplc="040C0019" w:tentative="1">
      <w:start w:val="1"/>
      <w:numFmt w:val="lowerLetter"/>
      <w:lvlText w:val="%2."/>
      <w:lvlJc w:val="left"/>
      <w:pPr>
        <w:ind w:left="1364" w:hanging="360"/>
      </w:pPr>
      <w:rPr>
        <w:rFonts w:cs="Times New Roman"/>
      </w:rPr>
    </w:lvl>
    <w:lvl w:ilvl="2" w:tplc="040C001B" w:tentative="1">
      <w:start w:val="1"/>
      <w:numFmt w:val="lowerRoman"/>
      <w:lvlText w:val="%3."/>
      <w:lvlJc w:val="right"/>
      <w:pPr>
        <w:ind w:left="2084" w:hanging="180"/>
      </w:pPr>
      <w:rPr>
        <w:rFonts w:cs="Times New Roman"/>
      </w:rPr>
    </w:lvl>
    <w:lvl w:ilvl="3" w:tplc="040C000F" w:tentative="1">
      <w:start w:val="1"/>
      <w:numFmt w:val="decimal"/>
      <w:lvlText w:val="%4."/>
      <w:lvlJc w:val="left"/>
      <w:pPr>
        <w:ind w:left="2804" w:hanging="360"/>
      </w:pPr>
      <w:rPr>
        <w:rFonts w:cs="Times New Roman"/>
      </w:rPr>
    </w:lvl>
    <w:lvl w:ilvl="4" w:tplc="040C0019" w:tentative="1">
      <w:start w:val="1"/>
      <w:numFmt w:val="lowerLetter"/>
      <w:lvlText w:val="%5."/>
      <w:lvlJc w:val="left"/>
      <w:pPr>
        <w:ind w:left="3524" w:hanging="360"/>
      </w:pPr>
      <w:rPr>
        <w:rFonts w:cs="Times New Roman"/>
      </w:rPr>
    </w:lvl>
    <w:lvl w:ilvl="5" w:tplc="040C001B" w:tentative="1">
      <w:start w:val="1"/>
      <w:numFmt w:val="lowerRoman"/>
      <w:lvlText w:val="%6."/>
      <w:lvlJc w:val="right"/>
      <w:pPr>
        <w:ind w:left="4244" w:hanging="180"/>
      </w:pPr>
      <w:rPr>
        <w:rFonts w:cs="Times New Roman"/>
      </w:rPr>
    </w:lvl>
    <w:lvl w:ilvl="6" w:tplc="040C000F" w:tentative="1">
      <w:start w:val="1"/>
      <w:numFmt w:val="decimal"/>
      <w:lvlText w:val="%7."/>
      <w:lvlJc w:val="left"/>
      <w:pPr>
        <w:ind w:left="4964" w:hanging="360"/>
      </w:pPr>
      <w:rPr>
        <w:rFonts w:cs="Times New Roman"/>
      </w:rPr>
    </w:lvl>
    <w:lvl w:ilvl="7" w:tplc="040C0019" w:tentative="1">
      <w:start w:val="1"/>
      <w:numFmt w:val="lowerLetter"/>
      <w:lvlText w:val="%8."/>
      <w:lvlJc w:val="left"/>
      <w:pPr>
        <w:ind w:left="5684" w:hanging="360"/>
      </w:pPr>
      <w:rPr>
        <w:rFonts w:cs="Times New Roman"/>
      </w:rPr>
    </w:lvl>
    <w:lvl w:ilvl="8" w:tplc="040C001B" w:tentative="1">
      <w:start w:val="1"/>
      <w:numFmt w:val="lowerRoman"/>
      <w:lvlText w:val="%9."/>
      <w:lvlJc w:val="right"/>
      <w:pPr>
        <w:ind w:left="6404" w:hanging="180"/>
      </w:pPr>
      <w:rPr>
        <w:rFonts w:cs="Times New Roman"/>
      </w:rPr>
    </w:lvl>
  </w:abstractNum>
  <w:abstractNum w:abstractNumId="34" w15:restartNumberingAfterBreak="0">
    <w:nsid w:val="7CB92058"/>
    <w:multiLevelType w:val="multilevel"/>
    <w:tmpl w:val="BDF27688"/>
    <w:lvl w:ilvl="0">
      <w:start w:val="1"/>
      <w:numFmt w:val="decimal"/>
      <w:lvlText w:val="ARTICLE %1 /"/>
      <w:lvlJc w:val="left"/>
      <w:pPr>
        <w:ind w:left="360" w:hanging="360"/>
      </w:pPr>
      <w:rPr>
        <w:rFonts w:ascii="Arial Gras" w:hAnsi="Arial Gras" w:cs="Arial" w:hint="default"/>
        <w:b/>
        <w:i w:val="0"/>
        <w:color w:val="auto"/>
        <w:sz w:val="24"/>
        <w:szCs w:val="22"/>
        <w14:shadow w14:blurRad="0" w14:dist="0" w14:dir="0" w14:sx="0" w14:sy="0" w14:kx="0" w14:ky="0" w14:algn="none">
          <w14:srgbClr w14:val="000000"/>
        </w14:shadow>
        <w14:textOutline w14:w="0" w14:cap="rnd" w14:cmpd="sng" w14:algn="ctr">
          <w14:noFill/>
          <w14:prstDash w14:val="solid"/>
          <w14:bevel/>
        </w14:textOutline>
        <w14:textFill>
          <w14:solidFill>
            <w14:srgbClr w14:val="FFFFFF"/>
          </w14:solidFill>
        </w14:textFill>
      </w:rPr>
    </w:lvl>
    <w:lvl w:ilvl="1">
      <w:start w:val="1"/>
      <w:numFmt w:val="decimal"/>
      <w:pStyle w:val="Style2"/>
      <w:lvlText w:val="%1.%2 -"/>
      <w:lvlJc w:val="left"/>
      <w:pPr>
        <w:ind w:left="973" w:hanging="831"/>
      </w:pPr>
      <w:rPr>
        <w:rFonts w:hint="default"/>
        <w:b/>
        <w:color w:val="436E91"/>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EBC4968"/>
    <w:multiLevelType w:val="singleLevel"/>
    <w:tmpl w:val="EBE687D0"/>
    <w:lvl w:ilvl="0">
      <w:start w:val="1"/>
      <w:numFmt w:val="bullet"/>
      <w:lvlText w:val=""/>
      <w:lvlJc w:val="left"/>
      <w:pPr>
        <w:ind w:left="720" w:hanging="360"/>
      </w:pPr>
      <w:rPr>
        <w:rFonts w:ascii="Symbol" w:hAnsi="Symbol" w:hint="default"/>
        <w:b w:val="0"/>
        <w:i w:val="0"/>
        <w:sz w:val="24"/>
        <w:u w:val="none"/>
      </w:rPr>
    </w:lvl>
  </w:abstractNum>
  <w:num w:numId="1" w16cid:durableId="896555563">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2" w16cid:durableId="1784228036">
    <w:abstractNumId w:val="35"/>
  </w:num>
  <w:num w:numId="3" w16cid:durableId="338312032">
    <w:abstractNumId w:val="34"/>
  </w:num>
  <w:num w:numId="4" w16cid:durableId="1051349447">
    <w:abstractNumId w:val="21"/>
  </w:num>
  <w:num w:numId="5" w16cid:durableId="1531333511">
    <w:abstractNumId w:val="6"/>
  </w:num>
  <w:num w:numId="6" w16cid:durableId="328607803">
    <w:abstractNumId w:val="2"/>
  </w:num>
  <w:num w:numId="7" w16cid:durableId="18493245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84595691">
    <w:abstractNumId w:val="28"/>
  </w:num>
  <w:num w:numId="9" w16cid:durableId="391582024">
    <w:abstractNumId w:val="5"/>
  </w:num>
  <w:num w:numId="10" w16cid:durableId="498233182">
    <w:abstractNumId w:val="13"/>
  </w:num>
  <w:num w:numId="11" w16cid:durableId="1903518710">
    <w:abstractNumId w:val="1"/>
  </w:num>
  <w:num w:numId="12" w16cid:durableId="1996298459">
    <w:abstractNumId w:val="7"/>
  </w:num>
  <w:num w:numId="13" w16cid:durableId="32535944">
    <w:abstractNumId w:val="1"/>
    <w:lvlOverride w:ilvl="0">
      <w:lvl w:ilvl="0">
        <w:start w:val="1"/>
        <w:numFmt w:val="decimal"/>
        <w:pStyle w:val="06-TitreARTICLEAE"/>
        <w:lvlText w:val="ARTICLE %1 /"/>
        <w:lvlJc w:val="left"/>
        <w:pPr>
          <w:ind w:left="360" w:hanging="360"/>
        </w:pPr>
        <w:rPr>
          <w:rFonts w:ascii="Arial" w:hAnsi="Arial" w:hint="default"/>
          <w:b/>
          <w:i w:val="0"/>
          <w:sz w:val="22"/>
          <w:szCs w:val="22"/>
        </w:rPr>
      </w:lvl>
    </w:lvlOverride>
    <w:lvlOverride w:ilvl="1">
      <w:lvl w:ilvl="1">
        <w:start w:val="1"/>
        <w:numFmt w:val="none"/>
        <w:lvlText w:val="%1.1 -"/>
        <w:lvlJc w:val="left"/>
        <w:pPr>
          <w:ind w:left="973" w:hanging="831"/>
        </w:pPr>
        <w:rPr>
          <w:rFonts w:hint="default"/>
          <w:b/>
        </w:rPr>
      </w:lvl>
    </w:lvlOverride>
    <w:lvlOverride w:ilvl="2">
      <w:lvl w:ilvl="2">
        <w:start w:val="1"/>
        <w:numFmt w:val="decimal"/>
        <w:pStyle w:val="08Titre11-"/>
        <w:lvlText w:val="%1%2.%3-"/>
        <w:lvlJc w:val="left"/>
        <w:pPr>
          <w:ind w:left="1588" w:hanging="868"/>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16cid:durableId="310015269">
    <w:abstractNumId w:val="26"/>
  </w:num>
  <w:num w:numId="15" w16cid:durableId="1820608153">
    <w:abstractNumId w:val="15"/>
  </w:num>
  <w:num w:numId="16" w16cid:durableId="773474220">
    <w:abstractNumId w:val="19"/>
  </w:num>
  <w:num w:numId="17" w16cid:durableId="478964270">
    <w:abstractNumId w:val="14"/>
  </w:num>
  <w:num w:numId="18" w16cid:durableId="1898323104">
    <w:abstractNumId w:val="3"/>
  </w:num>
  <w:num w:numId="19" w16cid:durableId="312368022">
    <w:abstractNumId w:val="16"/>
  </w:num>
  <w:num w:numId="20" w16cid:durableId="1530944900">
    <w:abstractNumId w:val="4"/>
  </w:num>
  <w:num w:numId="21" w16cid:durableId="1748107612">
    <w:abstractNumId w:val="29"/>
  </w:num>
  <w:num w:numId="22" w16cid:durableId="1229225536">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1216335">
    <w:abstractNumId w:val="7"/>
  </w:num>
  <w:num w:numId="24" w16cid:durableId="1647466001">
    <w:abstractNumId w:val="30"/>
  </w:num>
  <w:num w:numId="25" w16cid:durableId="359739909">
    <w:abstractNumId w:val="20"/>
  </w:num>
  <w:num w:numId="26" w16cid:durableId="293877873">
    <w:abstractNumId w:val="8"/>
  </w:num>
  <w:num w:numId="27" w16cid:durableId="41099318">
    <w:abstractNumId w:val="12"/>
  </w:num>
  <w:num w:numId="28" w16cid:durableId="1685475437">
    <w:abstractNumId w:val="33"/>
  </w:num>
  <w:num w:numId="29" w16cid:durableId="1482381292">
    <w:abstractNumId w:val="17"/>
  </w:num>
  <w:num w:numId="30" w16cid:durableId="1179932984">
    <w:abstractNumId w:val="25"/>
  </w:num>
  <w:num w:numId="31" w16cid:durableId="1491555113">
    <w:abstractNumId w:val="9"/>
  </w:num>
  <w:num w:numId="32" w16cid:durableId="1485123819">
    <w:abstractNumId w:val="23"/>
  </w:num>
  <w:num w:numId="33" w16cid:durableId="556009232">
    <w:abstractNumId w:val="32"/>
  </w:num>
  <w:num w:numId="34" w16cid:durableId="736319884">
    <w:abstractNumId w:val="24"/>
  </w:num>
  <w:num w:numId="35" w16cid:durableId="1968852566">
    <w:abstractNumId w:val="11"/>
  </w:num>
  <w:num w:numId="36" w16cid:durableId="950740744">
    <w:abstractNumId w:val="22"/>
  </w:num>
  <w:num w:numId="37" w16cid:durableId="444036282">
    <w:abstractNumId w:val="31"/>
  </w:num>
  <w:num w:numId="38" w16cid:durableId="100771161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5E"/>
    <w:rsid w:val="000002FB"/>
    <w:rsid w:val="00002349"/>
    <w:rsid w:val="0001374F"/>
    <w:rsid w:val="00015EA1"/>
    <w:rsid w:val="00024B05"/>
    <w:rsid w:val="00024CFB"/>
    <w:rsid w:val="0002608F"/>
    <w:rsid w:val="00026994"/>
    <w:rsid w:val="000315F4"/>
    <w:rsid w:val="00034E03"/>
    <w:rsid w:val="00037938"/>
    <w:rsid w:val="00041F5A"/>
    <w:rsid w:val="000465CB"/>
    <w:rsid w:val="00050561"/>
    <w:rsid w:val="0005352B"/>
    <w:rsid w:val="00055926"/>
    <w:rsid w:val="0005717C"/>
    <w:rsid w:val="000576F6"/>
    <w:rsid w:val="00061859"/>
    <w:rsid w:val="00064510"/>
    <w:rsid w:val="00064B95"/>
    <w:rsid w:val="00070200"/>
    <w:rsid w:val="000724C8"/>
    <w:rsid w:val="00077684"/>
    <w:rsid w:val="0008114C"/>
    <w:rsid w:val="00085B8F"/>
    <w:rsid w:val="00093AA7"/>
    <w:rsid w:val="000952B0"/>
    <w:rsid w:val="00096F90"/>
    <w:rsid w:val="000A1C86"/>
    <w:rsid w:val="000A2B7D"/>
    <w:rsid w:val="000A2FE4"/>
    <w:rsid w:val="000A4647"/>
    <w:rsid w:val="000A7484"/>
    <w:rsid w:val="000B07B1"/>
    <w:rsid w:val="000B19D3"/>
    <w:rsid w:val="000B2822"/>
    <w:rsid w:val="000B4A7F"/>
    <w:rsid w:val="000B577A"/>
    <w:rsid w:val="000C5CA5"/>
    <w:rsid w:val="000D0B64"/>
    <w:rsid w:val="000D13CD"/>
    <w:rsid w:val="000D380F"/>
    <w:rsid w:val="000D7427"/>
    <w:rsid w:val="000E53A8"/>
    <w:rsid w:val="000F1108"/>
    <w:rsid w:val="000F3BBF"/>
    <w:rsid w:val="000F5D92"/>
    <w:rsid w:val="000F6898"/>
    <w:rsid w:val="000F7661"/>
    <w:rsid w:val="00103C31"/>
    <w:rsid w:val="00110EEE"/>
    <w:rsid w:val="00111380"/>
    <w:rsid w:val="00114668"/>
    <w:rsid w:val="001163D0"/>
    <w:rsid w:val="00117EA7"/>
    <w:rsid w:val="00120BD8"/>
    <w:rsid w:val="001213D8"/>
    <w:rsid w:val="001244F4"/>
    <w:rsid w:val="001269C8"/>
    <w:rsid w:val="00133CB5"/>
    <w:rsid w:val="00134BA8"/>
    <w:rsid w:val="00150C72"/>
    <w:rsid w:val="00151720"/>
    <w:rsid w:val="00152C92"/>
    <w:rsid w:val="00154A3D"/>
    <w:rsid w:val="001550EB"/>
    <w:rsid w:val="00156069"/>
    <w:rsid w:val="001616E5"/>
    <w:rsid w:val="00161B59"/>
    <w:rsid w:val="001625B3"/>
    <w:rsid w:val="00166BD7"/>
    <w:rsid w:val="001672F1"/>
    <w:rsid w:val="0017023E"/>
    <w:rsid w:val="001733CC"/>
    <w:rsid w:val="001779C1"/>
    <w:rsid w:val="00181E53"/>
    <w:rsid w:val="00183A16"/>
    <w:rsid w:val="00184D8B"/>
    <w:rsid w:val="00186671"/>
    <w:rsid w:val="001910DA"/>
    <w:rsid w:val="0019163D"/>
    <w:rsid w:val="00197231"/>
    <w:rsid w:val="001A3BAB"/>
    <w:rsid w:val="001A4E48"/>
    <w:rsid w:val="001A52CA"/>
    <w:rsid w:val="001A54D8"/>
    <w:rsid w:val="001A7738"/>
    <w:rsid w:val="001B0A89"/>
    <w:rsid w:val="001B2901"/>
    <w:rsid w:val="001B2ABD"/>
    <w:rsid w:val="001C0884"/>
    <w:rsid w:val="001C0C8D"/>
    <w:rsid w:val="001C1375"/>
    <w:rsid w:val="001C396F"/>
    <w:rsid w:val="001C42E9"/>
    <w:rsid w:val="001D0F78"/>
    <w:rsid w:val="001D7F10"/>
    <w:rsid w:val="001E31EF"/>
    <w:rsid w:val="001F17B0"/>
    <w:rsid w:val="001F1DC2"/>
    <w:rsid w:val="001F1DE4"/>
    <w:rsid w:val="001F25B6"/>
    <w:rsid w:val="001F7751"/>
    <w:rsid w:val="00201854"/>
    <w:rsid w:val="002027A0"/>
    <w:rsid w:val="00204969"/>
    <w:rsid w:val="002118B4"/>
    <w:rsid w:val="00211941"/>
    <w:rsid w:val="00216C1B"/>
    <w:rsid w:val="002212AF"/>
    <w:rsid w:val="0022264E"/>
    <w:rsid w:val="00230E21"/>
    <w:rsid w:val="0023595F"/>
    <w:rsid w:val="002360B2"/>
    <w:rsid w:val="00240432"/>
    <w:rsid w:val="00242FBB"/>
    <w:rsid w:val="00245DFC"/>
    <w:rsid w:val="0025085E"/>
    <w:rsid w:val="00252C85"/>
    <w:rsid w:val="00253E70"/>
    <w:rsid w:val="002625A8"/>
    <w:rsid w:val="00262E1B"/>
    <w:rsid w:val="00265D9F"/>
    <w:rsid w:val="00270F32"/>
    <w:rsid w:val="002756F1"/>
    <w:rsid w:val="00277968"/>
    <w:rsid w:val="0028063C"/>
    <w:rsid w:val="002812FA"/>
    <w:rsid w:val="002901AC"/>
    <w:rsid w:val="00291A5A"/>
    <w:rsid w:val="00292BEF"/>
    <w:rsid w:val="00292DE3"/>
    <w:rsid w:val="00297D46"/>
    <w:rsid w:val="002A0312"/>
    <w:rsid w:val="002A144B"/>
    <w:rsid w:val="002A1739"/>
    <w:rsid w:val="002A345D"/>
    <w:rsid w:val="002B7FC1"/>
    <w:rsid w:val="002C1B13"/>
    <w:rsid w:val="002C6972"/>
    <w:rsid w:val="002D0103"/>
    <w:rsid w:val="002D3D08"/>
    <w:rsid w:val="002D5AD3"/>
    <w:rsid w:val="002D6A05"/>
    <w:rsid w:val="002E3D78"/>
    <w:rsid w:val="002E6755"/>
    <w:rsid w:val="002F32B5"/>
    <w:rsid w:val="002F37B1"/>
    <w:rsid w:val="002F45B0"/>
    <w:rsid w:val="002F5AE9"/>
    <w:rsid w:val="002F77C1"/>
    <w:rsid w:val="002F7B77"/>
    <w:rsid w:val="00305478"/>
    <w:rsid w:val="003104F8"/>
    <w:rsid w:val="00311474"/>
    <w:rsid w:val="00311764"/>
    <w:rsid w:val="00312771"/>
    <w:rsid w:val="00314304"/>
    <w:rsid w:val="0031722E"/>
    <w:rsid w:val="003207BE"/>
    <w:rsid w:val="00320920"/>
    <w:rsid w:val="003213E9"/>
    <w:rsid w:val="0033437E"/>
    <w:rsid w:val="00335E0A"/>
    <w:rsid w:val="00341600"/>
    <w:rsid w:val="003436F9"/>
    <w:rsid w:val="0034495A"/>
    <w:rsid w:val="00346431"/>
    <w:rsid w:val="003516FC"/>
    <w:rsid w:val="0035552A"/>
    <w:rsid w:val="00355C00"/>
    <w:rsid w:val="00360557"/>
    <w:rsid w:val="0036482C"/>
    <w:rsid w:val="00366C7E"/>
    <w:rsid w:val="003715DD"/>
    <w:rsid w:val="00372C8D"/>
    <w:rsid w:val="00375DE1"/>
    <w:rsid w:val="0037703A"/>
    <w:rsid w:val="00377FAF"/>
    <w:rsid w:val="00380901"/>
    <w:rsid w:val="00392B8B"/>
    <w:rsid w:val="003943F4"/>
    <w:rsid w:val="00396E6F"/>
    <w:rsid w:val="003976E3"/>
    <w:rsid w:val="003A0DDF"/>
    <w:rsid w:val="003A1061"/>
    <w:rsid w:val="003A15A6"/>
    <w:rsid w:val="003A3738"/>
    <w:rsid w:val="003A725F"/>
    <w:rsid w:val="003B4C90"/>
    <w:rsid w:val="003B5D29"/>
    <w:rsid w:val="003B69F2"/>
    <w:rsid w:val="003C0FCA"/>
    <w:rsid w:val="003C1632"/>
    <w:rsid w:val="003C3647"/>
    <w:rsid w:val="003D491E"/>
    <w:rsid w:val="003D669C"/>
    <w:rsid w:val="003D77D5"/>
    <w:rsid w:val="003E29E7"/>
    <w:rsid w:val="003E537D"/>
    <w:rsid w:val="003E6916"/>
    <w:rsid w:val="003E7A0E"/>
    <w:rsid w:val="003F2045"/>
    <w:rsid w:val="003F4768"/>
    <w:rsid w:val="00400286"/>
    <w:rsid w:val="00403ABC"/>
    <w:rsid w:val="0041211F"/>
    <w:rsid w:val="0041255F"/>
    <w:rsid w:val="00413FBE"/>
    <w:rsid w:val="00414CEF"/>
    <w:rsid w:val="004173BC"/>
    <w:rsid w:val="00421011"/>
    <w:rsid w:val="00424F2E"/>
    <w:rsid w:val="00432AC0"/>
    <w:rsid w:val="004347EA"/>
    <w:rsid w:val="0044552C"/>
    <w:rsid w:val="004471B6"/>
    <w:rsid w:val="00450619"/>
    <w:rsid w:val="00451B2E"/>
    <w:rsid w:val="00457777"/>
    <w:rsid w:val="004614DF"/>
    <w:rsid w:val="004637AB"/>
    <w:rsid w:val="00463F53"/>
    <w:rsid w:val="0046471B"/>
    <w:rsid w:val="00464DE5"/>
    <w:rsid w:val="00465058"/>
    <w:rsid w:val="004655E8"/>
    <w:rsid w:val="00471A2E"/>
    <w:rsid w:val="00473F5C"/>
    <w:rsid w:val="004764EC"/>
    <w:rsid w:val="00481051"/>
    <w:rsid w:val="00482032"/>
    <w:rsid w:val="00483AF5"/>
    <w:rsid w:val="00484CD8"/>
    <w:rsid w:val="004853FA"/>
    <w:rsid w:val="00485FB9"/>
    <w:rsid w:val="0048660E"/>
    <w:rsid w:val="004879C0"/>
    <w:rsid w:val="00493C32"/>
    <w:rsid w:val="00494665"/>
    <w:rsid w:val="00496B32"/>
    <w:rsid w:val="00497BC9"/>
    <w:rsid w:val="004A1A14"/>
    <w:rsid w:val="004B33AF"/>
    <w:rsid w:val="004B4068"/>
    <w:rsid w:val="004B7498"/>
    <w:rsid w:val="004B7D8F"/>
    <w:rsid w:val="004C257E"/>
    <w:rsid w:val="004C49B5"/>
    <w:rsid w:val="004C6F45"/>
    <w:rsid w:val="004C7ED4"/>
    <w:rsid w:val="004D4BDE"/>
    <w:rsid w:val="004D73DF"/>
    <w:rsid w:val="004E0ABD"/>
    <w:rsid w:val="004E1F9A"/>
    <w:rsid w:val="004E2628"/>
    <w:rsid w:val="004F3938"/>
    <w:rsid w:val="004F581D"/>
    <w:rsid w:val="00500BE1"/>
    <w:rsid w:val="00511009"/>
    <w:rsid w:val="00512E06"/>
    <w:rsid w:val="00516648"/>
    <w:rsid w:val="00522EA2"/>
    <w:rsid w:val="00523E8B"/>
    <w:rsid w:val="0053001E"/>
    <w:rsid w:val="00532A66"/>
    <w:rsid w:val="00532B57"/>
    <w:rsid w:val="005339B9"/>
    <w:rsid w:val="00540C6B"/>
    <w:rsid w:val="005419AC"/>
    <w:rsid w:val="00542BF8"/>
    <w:rsid w:val="00547DEE"/>
    <w:rsid w:val="00553EC7"/>
    <w:rsid w:val="005572E7"/>
    <w:rsid w:val="005577D1"/>
    <w:rsid w:val="00557A63"/>
    <w:rsid w:val="00566986"/>
    <w:rsid w:val="0058439B"/>
    <w:rsid w:val="0059038B"/>
    <w:rsid w:val="00594AAA"/>
    <w:rsid w:val="005973F8"/>
    <w:rsid w:val="005A2834"/>
    <w:rsid w:val="005A6A11"/>
    <w:rsid w:val="005B18AA"/>
    <w:rsid w:val="005B3AE9"/>
    <w:rsid w:val="005B73BD"/>
    <w:rsid w:val="005C2436"/>
    <w:rsid w:val="005C583B"/>
    <w:rsid w:val="005C61AD"/>
    <w:rsid w:val="005C71E9"/>
    <w:rsid w:val="005C7285"/>
    <w:rsid w:val="005D1D30"/>
    <w:rsid w:val="005D63FA"/>
    <w:rsid w:val="005D69C2"/>
    <w:rsid w:val="005D73EF"/>
    <w:rsid w:val="005E1B91"/>
    <w:rsid w:val="005E4A39"/>
    <w:rsid w:val="005E62E7"/>
    <w:rsid w:val="005E78B2"/>
    <w:rsid w:val="005F1ECF"/>
    <w:rsid w:val="005F467C"/>
    <w:rsid w:val="006002EF"/>
    <w:rsid w:val="0060769F"/>
    <w:rsid w:val="006126D4"/>
    <w:rsid w:val="00616A38"/>
    <w:rsid w:val="006210B4"/>
    <w:rsid w:val="00621455"/>
    <w:rsid w:val="00621FDD"/>
    <w:rsid w:val="0062340B"/>
    <w:rsid w:val="00623C18"/>
    <w:rsid w:val="00626DE1"/>
    <w:rsid w:val="00627176"/>
    <w:rsid w:val="006302D2"/>
    <w:rsid w:val="00636686"/>
    <w:rsid w:val="00640A2C"/>
    <w:rsid w:val="00640A46"/>
    <w:rsid w:val="006424E3"/>
    <w:rsid w:val="006442E9"/>
    <w:rsid w:val="00645FA1"/>
    <w:rsid w:val="00647BAA"/>
    <w:rsid w:val="00650A96"/>
    <w:rsid w:val="0065260F"/>
    <w:rsid w:val="00652CCD"/>
    <w:rsid w:val="00653423"/>
    <w:rsid w:val="006548A5"/>
    <w:rsid w:val="006549FD"/>
    <w:rsid w:val="006552A2"/>
    <w:rsid w:val="00663865"/>
    <w:rsid w:val="00670B30"/>
    <w:rsid w:val="00670D1F"/>
    <w:rsid w:val="00672084"/>
    <w:rsid w:val="00677B2E"/>
    <w:rsid w:val="006817DF"/>
    <w:rsid w:val="00682CAA"/>
    <w:rsid w:val="00683B17"/>
    <w:rsid w:val="00686574"/>
    <w:rsid w:val="00686D9F"/>
    <w:rsid w:val="00691608"/>
    <w:rsid w:val="00693D2D"/>
    <w:rsid w:val="00694FB8"/>
    <w:rsid w:val="006954B2"/>
    <w:rsid w:val="006A127F"/>
    <w:rsid w:val="006A4DF9"/>
    <w:rsid w:val="006B3EDA"/>
    <w:rsid w:val="006B4180"/>
    <w:rsid w:val="006C124D"/>
    <w:rsid w:val="006C2464"/>
    <w:rsid w:val="006C256E"/>
    <w:rsid w:val="006C28CE"/>
    <w:rsid w:val="006C48EE"/>
    <w:rsid w:val="006C7594"/>
    <w:rsid w:val="006D28B5"/>
    <w:rsid w:val="006D5097"/>
    <w:rsid w:val="006D5551"/>
    <w:rsid w:val="006D5EE2"/>
    <w:rsid w:val="006D686F"/>
    <w:rsid w:val="006D7AFC"/>
    <w:rsid w:val="006E08B0"/>
    <w:rsid w:val="006E3B31"/>
    <w:rsid w:val="006E429E"/>
    <w:rsid w:val="006E4E70"/>
    <w:rsid w:val="006F0488"/>
    <w:rsid w:val="006F0FA0"/>
    <w:rsid w:val="006F20A7"/>
    <w:rsid w:val="00700056"/>
    <w:rsid w:val="007033B9"/>
    <w:rsid w:val="00706B2C"/>
    <w:rsid w:val="00707CAB"/>
    <w:rsid w:val="007156C8"/>
    <w:rsid w:val="00715D3E"/>
    <w:rsid w:val="00723F5E"/>
    <w:rsid w:val="0072638C"/>
    <w:rsid w:val="007265ED"/>
    <w:rsid w:val="007301C0"/>
    <w:rsid w:val="00741F33"/>
    <w:rsid w:val="007421FF"/>
    <w:rsid w:val="00745338"/>
    <w:rsid w:val="0075387E"/>
    <w:rsid w:val="00753FF1"/>
    <w:rsid w:val="00756808"/>
    <w:rsid w:val="00763B7F"/>
    <w:rsid w:val="00765D72"/>
    <w:rsid w:val="0076606B"/>
    <w:rsid w:val="00771AD4"/>
    <w:rsid w:val="00772A5E"/>
    <w:rsid w:val="007809ED"/>
    <w:rsid w:val="00783314"/>
    <w:rsid w:val="0078632E"/>
    <w:rsid w:val="007867BC"/>
    <w:rsid w:val="00793948"/>
    <w:rsid w:val="007A0D63"/>
    <w:rsid w:val="007A3701"/>
    <w:rsid w:val="007A3C6E"/>
    <w:rsid w:val="007A3EB3"/>
    <w:rsid w:val="007A5EEE"/>
    <w:rsid w:val="007A6A90"/>
    <w:rsid w:val="007B51D6"/>
    <w:rsid w:val="007B7BAF"/>
    <w:rsid w:val="007C6FBC"/>
    <w:rsid w:val="007C75EF"/>
    <w:rsid w:val="007D0340"/>
    <w:rsid w:val="007D1E7A"/>
    <w:rsid w:val="007D5764"/>
    <w:rsid w:val="007D68CF"/>
    <w:rsid w:val="007E0B0A"/>
    <w:rsid w:val="007E0F29"/>
    <w:rsid w:val="007E21DF"/>
    <w:rsid w:val="007E74D3"/>
    <w:rsid w:val="007E7EEC"/>
    <w:rsid w:val="007F0B57"/>
    <w:rsid w:val="007F1599"/>
    <w:rsid w:val="007F43D6"/>
    <w:rsid w:val="007F570D"/>
    <w:rsid w:val="007F61C7"/>
    <w:rsid w:val="008147AE"/>
    <w:rsid w:val="008150DE"/>
    <w:rsid w:val="00815FF4"/>
    <w:rsid w:val="008231CF"/>
    <w:rsid w:val="00826C60"/>
    <w:rsid w:val="0083231D"/>
    <w:rsid w:val="00835F5F"/>
    <w:rsid w:val="00836A87"/>
    <w:rsid w:val="00836DD1"/>
    <w:rsid w:val="00842574"/>
    <w:rsid w:val="0084564A"/>
    <w:rsid w:val="00850822"/>
    <w:rsid w:val="00852ADB"/>
    <w:rsid w:val="0086101B"/>
    <w:rsid w:val="00865246"/>
    <w:rsid w:val="00865AE6"/>
    <w:rsid w:val="00865B65"/>
    <w:rsid w:val="00866284"/>
    <w:rsid w:val="008672F6"/>
    <w:rsid w:val="008701BE"/>
    <w:rsid w:val="0087089F"/>
    <w:rsid w:val="00871DB5"/>
    <w:rsid w:val="0088229C"/>
    <w:rsid w:val="00884F86"/>
    <w:rsid w:val="00887562"/>
    <w:rsid w:val="008904E0"/>
    <w:rsid w:val="00890AD9"/>
    <w:rsid w:val="00890C15"/>
    <w:rsid w:val="00893E9F"/>
    <w:rsid w:val="00893F96"/>
    <w:rsid w:val="00895C05"/>
    <w:rsid w:val="008A2AAA"/>
    <w:rsid w:val="008A2C3B"/>
    <w:rsid w:val="008A7772"/>
    <w:rsid w:val="008B171B"/>
    <w:rsid w:val="008B3425"/>
    <w:rsid w:val="008B37DF"/>
    <w:rsid w:val="008C0D4F"/>
    <w:rsid w:val="008C115F"/>
    <w:rsid w:val="008C1695"/>
    <w:rsid w:val="008D3280"/>
    <w:rsid w:val="008E2D01"/>
    <w:rsid w:val="008F5608"/>
    <w:rsid w:val="008F62CC"/>
    <w:rsid w:val="00902F78"/>
    <w:rsid w:val="009054FF"/>
    <w:rsid w:val="0091371C"/>
    <w:rsid w:val="009201B0"/>
    <w:rsid w:val="00920FE3"/>
    <w:rsid w:val="00921658"/>
    <w:rsid w:val="00925532"/>
    <w:rsid w:val="00932E88"/>
    <w:rsid w:val="00933208"/>
    <w:rsid w:val="00934567"/>
    <w:rsid w:val="009355CF"/>
    <w:rsid w:val="0094120D"/>
    <w:rsid w:val="009428BD"/>
    <w:rsid w:val="009450E4"/>
    <w:rsid w:val="009513C5"/>
    <w:rsid w:val="00953213"/>
    <w:rsid w:val="0096695C"/>
    <w:rsid w:val="00970C9A"/>
    <w:rsid w:val="00975E15"/>
    <w:rsid w:val="00980170"/>
    <w:rsid w:val="00981A28"/>
    <w:rsid w:val="00981D92"/>
    <w:rsid w:val="009838F1"/>
    <w:rsid w:val="00986D45"/>
    <w:rsid w:val="00990618"/>
    <w:rsid w:val="009A22DB"/>
    <w:rsid w:val="009A662A"/>
    <w:rsid w:val="009B02C7"/>
    <w:rsid w:val="009B191D"/>
    <w:rsid w:val="009B308F"/>
    <w:rsid w:val="009B4793"/>
    <w:rsid w:val="009B5502"/>
    <w:rsid w:val="009B64AE"/>
    <w:rsid w:val="009C041A"/>
    <w:rsid w:val="009C5C2C"/>
    <w:rsid w:val="009C66CD"/>
    <w:rsid w:val="009C77D1"/>
    <w:rsid w:val="009D18D3"/>
    <w:rsid w:val="009D6935"/>
    <w:rsid w:val="009E134D"/>
    <w:rsid w:val="009E2DEA"/>
    <w:rsid w:val="009E35C9"/>
    <w:rsid w:val="009F3216"/>
    <w:rsid w:val="009F5267"/>
    <w:rsid w:val="009F7F20"/>
    <w:rsid w:val="00A024C6"/>
    <w:rsid w:val="00A05C7F"/>
    <w:rsid w:val="00A062DA"/>
    <w:rsid w:val="00A11768"/>
    <w:rsid w:val="00A14915"/>
    <w:rsid w:val="00A15283"/>
    <w:rsid w:val="00A16277"/>
    <w:rsid w:val="00A21E7F"/>
    <w:rsid w:val="00A23767"/>
    <w:rsid w:val="00A255A5"/>
    <w:rsid w:val="00A26FB9"/>
    <w:rsid w:val="00A2735D"/>
    <w:rsid w:val="00A31881"/>
    <w:rsid w:val="00A364BC"/>
    <w:rsid w:val="00A41960"/>
    <w:rsid w:val="00A43056"/>
    <w:rsid w:val="00A45943"/>
    <w:rsid w:val="00A46205"/>
    <w:rsid w:val="00A47E2E"/>
    <w:rsid w:val="00A5144F"/>
    <w:rsid w:val="00A53D4B"/>
    <w:rsid w:val="00A55A59"/>
    <w:rsid w:val="00A601F0"/>
    <w:rsid w:val="00A61FA3"/>
    <w:rsid w:val="00A62DA8"/>
    <w:rsid w:val="00A71986"/>
    <w:rsid w:val="00A7224C"/>
    <w:rsid w:val="00A7226B"/>
    <w:rsid w:val="00A752AC"/>
    <w:rsid w:val="00A7597B"/>
    <w:rsid w:val="00A85905"/>
    <w:rsid w:val="00A905ED"/>
    <w:rsid w:val="00A91CE0"/>
    <w:rsid w:val="00A91E72"/>
    <w:rsid w:val="00A9433F"/>
    <w:rsid w:val="00AA27EC"/>
    <w:rsid w:val="00AA4DEA"/>
    <w:rsid w:val="00AA7781"/>
    <w:rsid w:val="00AB0929"/>
    <w:rsid w:val="00AB386E"/>
    <w:rsid w:val="00AB5D86"/>
    <w:rsid w:val="00AB6556"/>
    <w:rsid w:val="00AC0AF3"/>
    <w:rsid w:val="00AC15CF"/>
    <w:rsid w:val="00AC234C"/>
    <w:rsid w:val="00AD0380"/>
    <w:rsid w:val="00AD156D"/>
    <w:rsid w:val="00AD2C3B"/>
    <w:rsid w:val="00AE5085"/>
    <w:rsid w:val="00AE58F4"/>
    <w:rsid w:val="00AE5956"/>
    <w:rsid w:val="00AF1364"/>
    <w:rsid w:val="00AF7B34"/>
    <w:rsid w:val="00B04A19"/>
    <w:rsid w:val="00B114C8"/>
    <w:rsid w:val="00B1336D"/>
    <w:rsid w:val="00B20292"/>
    <w:rsid w:val="00B22DB4"/>
    <w:rsid w:val="00B22EDD"/>
    <w:rsid w:val="00B302DA"/>
    <w:rsid w:val="00B32A4C"/>
    <w:rsid w:val="00B33733"/>
    <w:rsid w:val="00B36132"/>
    <w:rsid w:val="00B37C78"/>
    <w:rsid w:val="00B37DF6"/>
    <w:rsid w:val="00B52CF7"/>
    <w:rsid w:val="00B60650"/>
    <w:rsid w:val="00B60CEB"/>
    <w:rsid w:val="00B618F8"/>
    <w:rsid w:val="00B65399"/>
    <w:rsid w:val="00B67136"/>
    <w:rsid w:val="00B71A5D"/>
    <w:rsid w:val="00B76900"/>
    <w:rsid w:val="00B81AC1"/>
    <w:rsid w:val="00B82D76"/>
    <w:rsid w:val="00B83C04"/>
    <w:rsid w:val="00B84AA2"/>
    <w:rsid w:val="00B85994"/>
    <w:rsid w:val="00B95260"/>
    <w:rsid w:val="00BA3F32"/>
    <w:rsid w:val="00BA7532"/>
    <w:rsid w:val="00BA7FA7"/>
    <w:rsid w:val="00BB1B59"/>
    <w:rsid w:val="00BB4A0A"/>
    <w:rsid w:val="00BB6375"/>
    <w:rsid w:val="00BC113C"/>
    <w:rsid w:val="00BC1737"/>
    <w:rsid w:val="00BC7B27"/>
    <w:rsid w:val="00BD5092"/>
    <w:rsid w:val="00BD5D4F"/>
    <w:rsid w:val="00BD6450"/>
    <w:rsid w:val="00BE1BB8"/>
    <w:rsid w:val="00BE1FB2"/>
    <w:rsid w:val="00BE42A0"/>
    <w:rsid w:val="00BE469C"/>
    <w:rsid w:val="00BF3CB7"/>
    <w:rsid w:val="00C04890"/>
    <w:rsid w:val="00C20251"/>
    <w:rsid w:val="00C20B8E"/>
    <w:rsid w:val="00C21C3E"/>
    <w:rsid w:val="00C2342E"/>
    <w:rsid w:val="00C235E4"/>
    <w:rsid w:val="00C23D4A"/>
    <w:rsid w:val="00C272BF"/>
    <w:rsid w:val="00C27F3F"/>
    <w:rsid w:val="00C3001F"/>
    <w:rsid w:val="00C3329E"/>
    <w:rsid w:val="00C41343"/>
    <w:rsid w:val="00C5441C"/>
    <w:rsid w:val="00C54EE9"/>
    <w:rsid w:val="00C560E2"/>
    <w:rsid w:val="00C57372"/>
    <w:rsid w:val="00C610A8"/>
    <w:rsid w:val="00C63353"/>
    <w:rsid w:val="00C63D0E"/>
    <w:rsid w:val="00C64162"/>
    <w:rsid w:val="00C64BFF"/>
    <w:rsid w:val="00C67FBD"/>
    <w:rsid w:val="00C72794"/>
    <w:rsid w:val="00C73C52"/>
    <w:rsid w:val="00C77235"/>
    <w:rsid w:val="00C81A09"/>
    <w:rsid w:val="00C832A6"/>
    <w:rsid w:val="00C84DAB"/>
    <w:rsid w:val="00C87E5F"/>
    <w:rsid w:val="00C96542"/>
    <w:rsid w:val="00C96977"/>
    <w:rsid w:val="00C97242"/>
    <w:rsid w:val="00C97E1C"/>
    <w:rsid w:val="00CA036E"/>
    <w:rsid w:val="00CA09C4"/>
    <w:rsid w:val="00CA22FF"/>
    <w:rsid w:val="00CB0665"/>
    <w:rsid w:val="00CB08F9"/>
    <w:rsid w:val="00CB31AA"/>
    <w:rsid w:val="00CB44C0"/>
    <w:rsid w:val="00CB65C7"/>
    <w:rsid w:val="00CB7BD7"/>
    <w:rsid w:val="00CC0CAD"/>
    <w:rsid w:val="00CC4B4D"/>
    <w:rsid w:val="00CD2736"/>
    <w:rsid w:val="00CD324D"/>
    <w:rsid w:val="00CE1175"/>
    <w:rsid w:val="00CE4B01"/>
    <w:rsid w:val="00CE57FC"/>
    <w:rsid w:val="00CE6BC5"/>
    <w:rsid w:val="00CF1788"/>
    <w:rsid w:val="00D02CC7"/>
    <w:rsid w:val="00D06A2A"/>
    <w:rsid w:val="00D110F8"/>
    <w:rsid w:val="00D14F19"/>
    <w:rsid w:val="00D22361"/>
    <w:rsid w:val="00D23F74"/>
    <w:rsid w:val="00D24B73"/>
    <w:rsid w:val="00D2557F"/>
    <w:rsid w:val="00D26B01"/>
    <w:rsid w:val="00D30636"/>
    <w:rsid w:val="00D31E33"/>
    <w:rsid w:val="00D33024"/>
    <w:rsid w:val="00D34E77"/>
    <w:rsid w:val="00D42BD1"/>
    <w:rsid w:val="00D44CD4"/>
    <w:rsid w:val="00D50DED"/>
    <w:rsid w:val="00D5341D"/>
    <w:rsid w:val="00D53598"/>
    <w:rsid w:val="00D559DC"/>
    <w:rsid w:val="00D57E20"/>
    <w:rsid w:val="00D6170F"/>
    <w:rsid w:val="00D62BC8"/>
    <w:rsid w:val="00D724C5"/>
    <w:rsid w:val="00D81AA0"/>
    <w:rsid w:val="00D826F4"/>
    <w:rsid w:val="00D87538"/>
    <w:rsid w:val="00D915F7"/>
    <w:rsid w:val="00D96762"/>
    <w:rsid w:val="00D97258"/>
    <w:rsid w:val="00DA3C10"/>
    <w:rsid w:val="00DA7BDB"/>
    <w:rsid w:val="00DB3345"/>
    <w:rsid w:val="00DB3C3B"/>
    <w:rsid w:val="00DC288C"/>
    <w:rsid w:val="00DC4697"/>
    <w:rsid w:val="00DC50FA"/>
    <w:rsid w:val="00DC6832"/>
    <w:rsid w:val="00DD531C"/>
    <w:rsid w:val="00DD62AF"/>
    <w:rsid w:val="00DD75C1"/>
    <w:rsid w:val="00DE4E99"/>
    <w:rsid w:val="00DE5A90"/>
    <w:rsid w:val="00DF1B14"/>
    <w:rsid w:val="00DF1B88"/>
    <w:rsid w:val="00DF4564"/>
    <w:rsid w:val="00DF67B2"/>
    <w:rsid w:val="00E0204F"/>
    <w:rsid w:val="00E03A2A"/>
    <w:rsid w:val="00E05CD1"/>
    <w:rsid w:val="00E14FDA"/>
    <w:rsid w:val="00E23C8A"/>
    <w:rsid w:val="00E447AE"/>
    <w:rsid w:val="00E45D07"/>
    <w:rsid w:val="00E46671"/>
    <w:rsid w:val="00E62688"/>
    <w:rsid w:val="00E645BE"/>
    <w:rsid w:val="00E6659E"/>
    <w:rsid w:val="00E72805"/>
    <w:rsid w:val="00E72DFC"/>
    <w:rsid w:val="00E748BF"/>
    <w:rsid w:val="00E801F6"/>
    <w:rsid w:val="00E80ABB"/>
    <w:rsid w:val="00E82D5A"/>
    <w:rsid w:val="00E85EB1"/>
    <w:rsid w:val="00E9042B"/>
    <w:rsid w:val="00E937A3"/>
    <w:rsid w:val="00E94BEA"/>
    <w:rsid w:val="00E9547C"/>
    <w:rsid w:val="00E95EFF"/>
    <w:rsid w:val="00EA09DE"/>
    <w:rsid w:val="00EA1A5B"/>
    <w:rsid w:val="00EA1CE9"/>
    <w:rsid w:val="00EA2910"/>
    <w:rsid w:val="00EA4664"/>
    <w:rsid w:val="00EA7594"/>
    <w:rsid w:val="00EA7808"/>
    <w:rsid w:val="00EB0CB2"/>
    <w:rsid w:val="00EC02C7"/>
    <w:rsid w:val="00EC38DE"/>
    <w:rsid w:val="00EC3AB7"/>
    <w:rsid w:val="00EC46CF"/>
    <w:rsid w:val="00EC6D18"/>
    <w:rsid w:val="00ED0749"/>
    <w:rsid w:val="00ED0D6E"/>
    <w:rsid w:val="00ED2DF8"/>
    <w:rsid w:val="00ED4A6E"/>
    <w:rsid w:val="00ED7CB5"/>
    <w:rsid w:val="00EE260A"/>
    <w:rsid w:val="00EE34A7"/>
    <w:rsid w:val="00EE635A"/>
    <w:rsid w:val="00EF0AB0"/>
    <w:rsid w:val="00EF7E82"/>
    <w:rsid w:val="00F02A3E"/>
    <w:rsid w:val="00F061FB"/>
    <w:rsid w:val="00F064F2"/>
    <w:rsid w:val="00F10116"/>
    <w:rsid w:val="00F101CC"/>
    <w:rsid w:val="00F10B25"/>
    <w:rsid w:val="00F11631"/>
    <w:rsid w:val="00F12068"/>
    <w:rsid w:val="00F16FEF"/>
    <w:rsid w:val="00F17C87"/>
    <w:rsid w:val="00F20645"/>
    <w:rsid w:val="00F31959"/>
    <w:rsid w:val="00F345E6"/>
    <w:rsid w:val="00F355C9"/>
    <w:rsid w:val="00F43357"/>
    <w:rsid w:val="00F43AF8"/>
    <w:rsid w:val="00F5423B"/>
    <w:rsid w:val="00F561E2"/>
    <w:rsid w:val="00F57716"/>
    <w:rsid w:val="00F6068A"/>
    <w:rsid w:val="00F629EC"/>
    <w:rsid w:val="00F758B6"/>
    <w:rsid w:val="00F924E8"/>
    <w:rsid w:val="00F927B3"/>
    <w:rsid w:val="00F9437D"/>
    <w:rsid w:val="00F9711E"/>
    <w:rsid w:val="00FA19D5"/>
    <w:rsid w:val="00FA24B6"/>
    <w:rsid w:val="00FA6F09"/>
    <w:rsid w:val="00FA79F1"/>
    <w:rsid w:val="00FB1EFF"/>
    <w:rsid w:val="00FB4026"/>
    <w:rsid w:val="00FC0987"/>
    <w:rsid w:val="00FC1D44"/>
    <w:rsid w:val="00FC6DF9"/>
    <w:rsid w:val="00FC7255"/>
    <w:rsid w:val="00FD13B0"/>
    <w:rsid w:val="00FD13CA"/>
    <w:rsid w:val="00FD3B97"/>
    <w:rsid w:val="00FE0876"/>
    <w:rsid w:val="00FE21AB"/>
    <w:rsid w:val="00FE51D2"/>
    <w:rsid w:val="00FE5951"/>
    <w:rsid w:val="00FF05B7"/>
    <w:rsid w:val="00FF133F"/>
    <w:rsid w:val="00FF1833"/>
    <w:rsid w:val="00FF550B"/>
    <w:rsid w:val="00FF587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EA1E2A"/>
  <w15:chartTrackingRefBased/>
  <w15:docId w15:val="{E0ADBE69-20B3-401B-8742-50F6E0865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9"/>
    <w:lsdException w:name="heading 7" w:uiPriority="9"/>
    <w:lsdException w:name="heading 8" w:uiPriority="9"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5ED"/>
    <w:rPr>
      <w:rFonts w:ascii="Arial" w:hAnsi="Arial"/>
      <w:sz w:val="22"/>
    </w:rPr>
  </w:style>
  <w:style w:type="paragraph" w:styleId="Titre1">
    <w:name w:val="heading 1"/>
    <w:aliases w:val="Style 1"/>
    <w:basedOn w:val="Normal"/>
    <w:next w:val="Normal"/>
    <w:link w:val="Titre1Car"/>
    <w:qFormat/>
    <w:rsid w:val="005572E7"/>
    <w:pPr>
      <w:numPr>
        <w:numId w:val="9"/>
      </w:numPr>
      <w:shd w:val="clear" w:color="auto" w:fill="A2C037"/>
      <w:outlineLvl w:val="0"/>
    </w:pPr>
    <w:rPr>
      <w:rFonts w:cs="Arial"/>
      <w:b/>
      <w:color w:val="FFFFFF"/>
      <w:szCs w:val="24"/>
    </w:rPr>
  </w:style>
  <w:style w:type="paragraph" w:styleId="Titre2">
    <w:name w:val="heading 2"/>
    <w:aliases w:val="Style 3"/>
    <w:basedOn w:val="Normal"/>
    <w:next w:val="Normal"/>
    <w:qFormat/>
    <w:rsid w:val="00D559DC"/>
    <w:pPr>
      <w:widowControl w:val="0"/>
      <w:numPr>
        <w:ilvl w:val="1"/>
        <w:numId w:val="12"/>
      </w:numPr>
      <w:tabs>
        <w:tab w:val="left" w:pos="851"/>
      </w:tabs>
      <w:outlineLvl w:val="1"/>
    </w:pPr>
    <w:rPr>
      <w:bCs/>
      <w:sz w:val="24"/>
      <w:u w:val="single"/>
    </w:rPr>
  </w:style>
  <w:style w:type="paragraph" w:styleId="Titre3">
    <w:name w:val="heading 3"/>
    <w:aliases w:val="Style 4"/>
    <w:basedOn w:val="Normal"/>
    <w:next w:val="Normal"/>
    <w:qFormat/>
    <w:rsid w:val="00D559DC"/>
    <w:pPr>
      <w:keepNext/>
      <w:widowControl w:val="0"/>
      <w:numPr>
        <w:ilvl w:val="2"/>
        <w:numId w:val="12"/>
      </w:numPr>
      <w:tabs>
        <w:tab w:val="clear" w:pos="1702"/>
        <w:tab w:val="left" w:pos="1701"/>
      </w:tabs>
      <w:outlineLvl w:val="2"/>
    </w:pPr>
    <w:rPr>
      <w:rFonts w:cs="Arial"/>
      <w:i/>
      <w:sz w:val="24"/>
      <w:u w:val="single"/>
    </w:rPr>
  </w:style>
  <w:style w:type="paragraph" w:styleId="Titre4">
    <w:name w:val="heading 4"/>
    <w:basedOn w:val="Normal"/>
    <w:next w:val="Normal"/>
    <w:rsid w:val="00D559DC"/>
    <w:pPr>
      <w:keepNext/>
      <w:widowControl w:val="0"/>
      <w:numPr>
        <w:ilvl w:val="3"/>
        <w:numId w:val="12"/>
      </w:numPr>
      <w:outlineLvl w:val="3"/>
    </w:pPr>
    <w:rPr>
      <w:i/>
      <w:sz w:val="24"/>
    </w:rPr>
  </w:style>
  <w:style w:type="paragraph" w:styleId="Titre5">
    <w:name w:val="heading 5"/>
    <w:basedOn w:val="Normal"/>
    <w:next w:val="Normal"/>
    <w:rsid w:val="00D33024"/>
    <w:pPr>
      <w:keepNext/>
      <w:numPr>
        <w:ilvl w:val="4"/>
        <w:numId w:val="12"/>
      </w:numPr>
      <w:tabs>
        <w:tab w:val="left" w:pos="6521"/>
      </w:tabs>
      <w:outlineLvl w:val="4"/>
    </w:pPr>
    <w:rPr>
      <w:sz w:val="36"/>
    </w:rPr>
  </w:style>
  <w:style w:type="paragraph" w:styleId="Titre6">
    <w:name w:val="heading 6"/>
    <w:basedOn w:val="Normal"/>
    <w:next w:val="Normal"/>
    <w:pPr>
      <w:keepNext/>
      <w:widowControl w:val="0"/>
      <w:outlineLvl w:val="5"/>
    </w:pPr>
    <w:rPr>
      <w:b/>
      <w:sz w:val="32"/>
      <w:u w:val="single"/>
    </w:rPr>
  </w:style>
  <w:style w:type="paragraph" w:styleId="Titre7">
    <w:name w:val="heading 7"/>
    <w:basedOn w:val="Normal"/>
    <w:next w:val="Normal"/>
    <w:pPr>
      <w:keepNext/>
      <w:widowControl w:val="0"/>
      <w:jc w:val="center"/>
      <w:outlineLvl w:val="6"/>
    </w:pPr>
    <w:rPr>
      <w:b/>
      <w:sz w:val="32"/>
    </w:rPr>
  </w:style>
  <w:style w:type="paragraph" w:styleId="Titre8">
    <w:name w:val="heading 8"/>
    <w:basedOn w:val="Normal"/>
    <w:next w:val="Normal"/>
    <w:qFormat/>
    <w:pPr>
      <w:keepNext/>
      <w:widowControl w:val="0"/>
      <w:tabs>
        <w:tab w:val="left" w:pos="2268"/>
      </w:tabs>
      <w:ind w:left="567"/>
      <w:outlineLvl w:val="7"/>
    </w:pPr>
    <w:rPr>
      <w:sz w:val="24"/>
    </w:rPr>
  </w:style>
  <w:style w:type="paragraph" w:styleId="Titre9">
    <w:name w:val="heading 9"/>
    <w:basedOn w:val="Normal"/>
    <w:next w:val="Normal"/>
    <w:pPr>
      <w:keepNext/>
      <w:outlineLvl w:val="8"/>
    </w:pPr>
    <w:rPr>
      <w:rFonts w:ascii="Courier New" w:hAnsi="Courier New"/>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link w:val="RetraitcorpsdetexteCar"/>
    <w:uiPriority w:val="99"/>
    <w:semiHidden/>
    <w:pPr>
      <w:ind w:left="2410"/>
    </w:pPr>
    <w:rPr>
      <w:rFonts w:ascii="Courier" w:hAnsi="Courier"/>
      <w:sz w:val="24"/>
    </w:rPr>
  </w:style>
  <w:style w:type="paragraph" w:styleId="Retraitcorpsdetexte2">
    <w:name w:val="Body Text Indent 2"/>
    <w:basedOn w:val="Normal"/>
    <w:semiHidden/>
    <w:pPr>
      <w:widowControl w:val="0"/>
      <w:tabs>
        <w:tab w:val="left" w:pos="2160"/>
      </w:tabs>
      <w:ind w:left="2160"/>
      <w:jc w:val="both"/>
    </w:pPr>
    <w:rPr>
      <w:rFonts w:ascii="Courier" w:hAnsi="Courier"/>
      <w:sz w:val="24"/>
    </w:rPr>
  </w:style>
  <w:style w:type="paragraph" w:styleId="Retraitcorpsdetexte3">
    <w:name w:val="Body Text Indent 3"/>
    <w:basedOn w:val="Normal"/>
    <w:semiHidden/>
    <w:pPr>
      <w:widowControl w:val="0"/>
      <w:ind w:left="2552"/>
    </w:pPr>
    <w:rPr>
      <w:rFonts w:ascii="Courier" w:hAnsi="Courier"/>
      <w:sz w:val="24"/>
    </w:rPr>
  </w:style>
  <w:style w:type="paragraph" w:styleId="Normalcentr">
    <w:name w:val="Block Text"/>
    <w:basedOn w:val="Normal"/>
    <w:semiHidden/>
    <w:pPr>
      <w:widowControl w:val="0"/>
      <w:ind w:left="2268" w:right="170" w:hanging="908"/>
      <w:jc w:val="both"/>
    </w:pPr>
    <w:rPr>
      <w:rFonts w:ascii="Courier" w:hAnsi="Courier"/>
      <w:sz w:val="24"/>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framePr w:w="9072" w:hSpace="284" w:vSpace="284" w:wrap="auto" w:hAnchor="margin" w:xAlign="center"/>
      <w:widowControl w:val="0"/>
      <w:pBdr>
        <w:top w:val="single" w:sz="6" w:space="1" w:color="auto"/>
        <w:left w:val="single" w:sz="6" w:space="1" w:color="auto"/>
        <w:bottom w:val="single" w:sz="6" w:space="1" w:color="auto"/>
        <w:right w:val="single" w:sz="6" w:space="1" w:color="auto"/>
      </w:pBdr>
      <w:ind w:right="8"/>
      <w:jc w:val="center"/>
    </w:pPr>
    <w:rPr>
      <w:b/>
      <w:sz w:val="52"/>
    </w:rPr>
  </w:style>
  <w:style w:type="paragraph" w:styleId="Corpsdetexte3">
    <w:name w:val="Body Text 3"/>
    <w:basedOn w:val="Normal"/>
    <w:link w:val="Corpsdetexte3Car"/>
    <w:uiPriority w:val="99"/>
    <w:semiHidden/>
    <w:pPr>
      <w:widowControl w:val="0"/>
      <w:jc w:val="both"/>
    </w:pPr>
    <w:rPr>
      <w:sz w:val="24"/>
    </w:rPr>
  </w:style>
  <w:style w:type="paragraph" w:styleId="Titre">
    <w:name w:val="Title"/>
    <w:basedOn w:val="Normal"/>
    <w:pPr>
      <w:widowControl w:val="0"/>
      <w:pBdr>
        <w:top w:val="single" w:sz="6" w:space="12" w:color="auto"/>
        <w:left w:val="single" w:sz="6" w:space="12" w:color="auto"/>
        <w:bottom w:val="single" w:sz="6" w:space="12" w:color="auto"/>
        <w:right w:val="single" w:sz="6" w:space="12" w:color="auto"/>
      </w:pBdr>
      <w:ind w:left="680" w:right="680"/>
      <w:jc w:val="center"/>
    </w:pPr>
    <w:rPr>
      <w:b/>
      <w:sz w:val="40"/>
    </w:rPr>
  </w:style>
  <w:style w:type="paragraph" w:styleId="Corpsdetexte2">
    <w:name w:val="Body Text 2"/>
    <w:basedOn w:val="Normal"/>
    <w:link w:val="Corpsdetexte2Car"/>
    <w:uiPriority w:val="99"/>
    <w:semiHidden/>
    <w:pPr>
      <w:widowControl w:val="0"/>
      <w:jc w:val="center"/>
    </w:pPr>
    <w:rPr>
      <w:b/>
      <w:i/>
      <w:sz w:val="30"/>
      <w:u w:val="single"/>
    </w:rPr>
  </w:style>
  <w:style w:type="paragraph" w:styleId="Sous-titre">
    <w:name w:val="Subtitle"/>
    <w:basedOn w:val="Normal"/>
    <w:qFormat/>
    <w:pPr>
      <w:widowControl w:val="0"/>
      <w:jc w:val="right"/>
    </w:pPr>
    <w:rPr>
      <w:sz w:val="24"/>
    </w:rPr>
  </w:style>
  <w:style w:type="character" w:styleId="Marquedecommentaire">
    <w:name w:val="annotation reference"/>
    <w:semiHidden/>
    <w:rsid w:val="00D33024"/>
    <w:rPr>
      <w:sz w:val="16"/>
    </w:rPr>
  </w:style>
  <w:style w:type="character" w:styleId="Lienhypertexte">
    <w:name w:val="Hyperlink"/>
    <w:uiPriority w:val="99"/>
    <w:unhideWhenUsed/>
    <w:rsid w:val="00D33024"/>
    <w:rPr>
      <w:color w:val="0000FF"/>
      <w:u w:val="single"/>
    </w:rPr>
  </w:style>
  <w:style w:type="paragraph" w:styleId="Textedebulles">
    <w:name w:val="Balloon Text"/>
    <w:basedOn w:val="Normal"/>
    <w:link w:val="TextedebullesCar"/>
    <w:uiPriority w:val="99"/>
    <w:semiHidden/>
    <w:unhideWhenUsed/>
    <w:rsid w:val="00481051"/>
    <w:rPr>
      <w:rFonts w:ascii="Tahoma" w:hAnsi="Tahoma" w:cs="Tahoma"/>
      <w:sz w:val="16"/>
      <w:szCs w:val="16"/>
    </w:rPr>
  </w:style>
  <w:style w:type="character" w:customStyle="1" w:styleId="TextedebullesCar">
    <w:name w:val="Texte de bulles Car"/>
    <w:link w:val="Textedebulles"/>
    <w:uiPriority w:val="99"/>
    <w:semiHidden/>
    <w:rsid w:val="00481051"/>
    <w:rPr>
      <w:rFonts w:ascii="Tahoma" w:hAnsi="Tahoma" w:cs="Tahoma"/>
      <w:sz w:val="16"/>
      <w:szCs w:val="16"/>
    </w:rPr>
  </w:style>
  <w:style w:type="character" w:styleId="Lienhypertextesuivivisit">
    <w:name w:val="FollowedHyperlink"/>
    <w:uiPriority w:val="99"/>
    <w:semiHidden/>
    <w:unhideWhenUsed/>
    <w:rsid w:val="004A1A14"/>
    <w:rPr>
      <w:color w:val="800080"/>
      <w:u w:val="single"/>
    </w:rPr>
  </w:style>
  <w:style w:type="character" w:customStyle="1" w:styleId="En-tteCar">
    <w:name w:val="En-tête Car"/>
    <w:basedOn w:val="Policepardfaut"/>
    <w:link w:val="En-tte"/>
    <w:rsid w:val="002D3D08"/>
  </w:style>
  <w:style w:type="paragraph" w:styleId="Paragraphedeliste">
    <w:name w:val="List Paragraph"/>
    <w:basedOn w:val="Normal"/>
    <w:uiPriority w:val="34"/>
    <w:qFormat/>
    <w:rsid w:val="00CB44C0"/>
    <w:pPr>
      <w:ind w:left="708"/>
    </w:pPr>
  </w:style>
  <w:style w:type="paragraph" w:styleId="Commentaire">
    <w:name w:val="annotation text"/>
    <w:basedOn w:val="Normal"/>
    <w:link w:val="CommentaireCar"/>
    <w:uiPriority w:val="99"/>
    <w:unhideWhenUsed/>
    <w:rsid w:val="0058439B"/>
  </w:style>
  <w:style w:type="character" w:customStyle="1" w:styleId="CommentaireCar">
    <w:name w:val="Commentaire Car"/>
    <w:basedOn w:val="Policepardfaut"/>
    <w:link w:val="Commentaire"/>
    <w:uiPriority w:val="99"/>
    <w:rsid w:val="0058439B"/>
  </w:style>
  <w:style w:type="paragraph" w:styleId="Objetducommentaire">
    <w:name w:val="annotation subject"/>
    <w:basedOn w:val="Commentaire"/>
    <w:next w:val="Commentaire"/>
    <w:link w:val="ObjetducommentaireCar"/>
    <w:uiPriority w:val="99"/>
    <w:semiHidden/>
    <w:unhideWhenUsed/>
    <w:rsid w:val="0058439B"/>
    <w:rPr>
      <w:b/>
      <w:bCs/>
    </w:rPr>
  </w:style>
  <w:style w:type="character" w:customStyle="1" w:styleId="ObjetducommentaireCar">
    <w:name w:val="Objet du commentaire Car"/>
    <w:link w:val="Objetducommentaire"/>
    <w:uiPriority w:val="99"/>
    <w:semiHidden/>
    <w:rsid w:val="0058439B"/>
    <w:rPr>
      <w:b/>
      <w:bCs/>
    </w:rPr>
  </w:style>
  <w:style w:type="character" w:customStyle="1" w:styleId="Corpsdetexte3Car">
    <w:name w:val="Corps de texte 3 Car"/>
    <w:link w:val="Corpsdetexte3"/>
    <w:uiPriority w:val="99"/>
    <w:semiHidden/>
    <w:locked/>
    <w:rsid w:val="00B32A4C"/>
    <w:rPr>
      <w:rFonts w:ascii="Arial" w:hAnsi="Arial"/>
      <w:sz w:val="24"/>
    </w:rPr>
  </w:style>
  <w:style w:type="character" w:customStyle="1" w:styleId="Titre1Car">
    <w:name w:val="Titre 1 Car"/>
    <w:aliases w:val="Style 1 Car"/>
    <w:link w:val="Titre1"/>
    <w:rsid w:val="005572E7"/>
    <w:rPr>
      <w:rFonts w:ascii="Arial" w:hAnsi="Arial" w:cs="Arial"/>
      <w:b/>
      <w:color w:val="FFFFFF"/>
      <w:sz w:val="22"/>
      <w:szCs w:val="24"/>
      <w:shd w:val="clear" w:color="auto" w:fill="A2C037"/>
    </w:rPr>
  </w:style>
  <w:style w:type="table" w:styleId="Grilledutableau">
    <w:name w:val="Table Grid"/>
    <w:basedOn w:val="TableauNormal"/>
    <w:uiPriority w:val="39"/>
    <w:rsid w:val="00BA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rsid w:val="00683B17"/>
    <w:rPr>
      <w:b/>
      <w:bCs/>
      <w:i/>
      <w:iCs/>
      <w:spacing w:val="5"/>
    </w:rPr>
  </w:style>
  <w:style w:type="paragraph" w:customStyle="1" w:styleId="Style2">
    <w:name w:val="Style 2"/>
    <w:basedOn w:val="Titre2"/>
    <w:next w:val="Titre3"/>
    <w:qFormat/>
    <w:rsid w:val="0084564A"/>
    <w:pPr>
      <w:numPr>
        <w:numId w:val="3"/>
      </w:numPr>
      <w:ind w:left="851" w:hanging="709"/>
    </w:pPr>
    <w:rPr>
      <w:rFonts w:ascii="Arial Gras" w:hAnsi="Arial Gras"/>
      <w:smallCaps/>
      <w:color w:val="436E91"/>
    </w:rPr>
  </w:style>
  <w:style w:type="character" w:styleId="Accentuationintense">
    <w:name w:val="Intense Emphasis"/>
    <w:uiPriority w:val="21"/>
    <w:rsid w:val="00683B17"/>
    <w:rPr>
      <w:i/>
      <w:iCs/>
      <w:color w:val="4472C4"/>
    </w:rPr>
  </w:style>
  <w:style w:type="character" w:customStyle="1" w:styleId="PieddepageCar">
    <w:name w:val="Pied de page Car"/>
    <w:link w:val="Pieddepage"/>
    <w:semiHidden/>
    <w:locked/>
    <w:rsid w:val="00683B17"/>
  </w:style>
  <w:style w:type="paragraph" w:customStyle="1" w:styleId="01NomTakaclient">
    <w:name w:val="01 Nom Takaclient"/>
    <w:basedOn w:val="Normal"/>
    <w:qFormat/>
    <w:rsid w:val="00015EA1"/>
    <w:pPr>
      <w:widowControl w:val="0"/>
      <w:pBdr>
        <w:top w:val="single" w:sz="18" w:space="12" w:color="436E91"/>
        <w:left w:val="single" w:sz="18" w:space="0" w:color="436E91"/>
        <w:bottom w:val="single" w:sz="18" w:space="12" w:color="436E91"/>
        <w:right w:val="single" w:sz="18" w:space="6" w:color="436E91"/>
      </w:pBdr>
      <w:spacing w:before="240" w:after="240"/>
      <w:jc w:val="center"/>
    </w:pPr>
    <w:rPr>
      <w:b/>
      <w:color w:val="436E91"/>
      <w:sz w:val="48"/>
    </w:rPr>
  </w:style>
  <w:style w:type="paragraph" w:customStyle="1" w:styleId="02Nomdulot">
    <w:name w:val="02 Nom du lot"/>
    <w:basedOn w:val="Normal"/>
    <w:qFormat/>
    <w:rsid w:val="00015EA1"/>
    <w:pPr>
      <w:widowControl w:val="0"/>
      <w:pBdr>
        <w:top w:val="single" w:sz="4" w:space="10" w:color="436E91"/>
        <w:left w:val="single" w:sz="4" w:space="4" w:color="436E91"/>
        <w:bottom w:val="single" w:sz="4" w:space="10" w:color="436E91"/>
        <w:right w:val="single" w:sz="4" w:space="4" w:color="436E91"/>
      </w:pBdr>
      <w:shd w:val="clear" w:color="auto" w:fill="A2C037"/>
      <w:spacing w:before="840" w:after="480"/>
      <w:ind w:right="-142"/>
      <w:jc w:val="center"/>
    </w:pPr>
    <w:rPr>
      <w:b/>
      <w:bCs/>
      <w:color w:val="FFFFFF"/>
      <w:sz w:val="40"/>
      <w:szCs w:val="40"/>
    </w:rPr>
  </w:style>
  <w:style w:type="paragraph" w:customStyle="1" w:styleId="03Numlot">
    <w:name w:val="03 Num lot"/>
    <w:basedOn w:val="Normal"/>
    <w:qFormat/>
    <w:rsid w:val="00015EA1"/>
    <w:pPr>
      <w:widowControl w:val="0"/>
      <w:ind w:right="-312"/>
      <w:jc w:val="center"/>
    </w:pPr>
    <w:rPr>
      <w:bCs/>
      <w:color w:val="000000"/>
      <w:sz w:val="40"/>
    </w:rPr>
  </w:style>
  <w:style w:type="paragraph" w:customStyle="1" w:styleId="04TitreAECPDTSIN">
    <w:name w:val="04 Titre AE / CP / DT / SIN"/>
    <w:basedOn w:val="Normal"/>
    <w:qFormat/>
    <w:rsid w:val="00015EA1"/>
    <w:pPr>
      <w:widowControl w:val="0"/>
      <w:shd w:val="clear" w:color="auto" w:fill="436E91"/>
      <w:spacing w:before="240" w:after="480"/>
      <w:jc w:val="center"/>
    </w:pPr>
    <w:rPr>
      <w:color w:val="FFFFFF"/>
      <w:sz w:val="40"/>
      <w:szCs w:val="40"/>
    </w:rPr>
  </w:style>
  <w:style w:type="paragraph" w:customStyle="1" w:styleId="05-TitreAnnexes">
    <w:name w:val="05 - Titre Annexes"/>
    <w:basedOn w:val="Normal"/>
    <w:qFormat/>
    <w:rsid w:val="00015EA1"/>
    <w:pPr>
      <w:widowControl w:val="0"/>
      <w:pBdr>
        <w:top w:val="single" w:sz="2" w:space="10" w:color="436E91"/>
        <w:left w:val="single" w:sz="2" w:space="4" w:color="436E91"/>
        <w:bottom w:val="single" w:sz="2" w:space="10" w:color="436E91"/>
        <w:right w:val="single" w:sz="2" w:space="4" w:color="436E91"/>
      </w:pBdr>
      <w:shd w:val="clear" w:color="auto" w:fill="A2C037"/>
      <w:jc w:val="center"/>
    </w:pPr>
    <w:rPr>
      <w:b/>
      <w:color w:val="FFFFFF"/>
      <w:sz w:val="36"/>
    </w:rPr>
  </w:style>
  <w:style w:type="paragraph" w:customStyle="1" w:styleId="06-TitreARTICLEAE">
    <w:name w:val="06 - Titre ARTICLE / (AE)"/>
    <w:basedOn w:val="Titre1"/>
    <w:qFormat/>
    <w:rsid w:val="00E72DFC"/>
    <w:pPr>
      <w:keepNext/>
      <w:widowControl w:val="0"/>
      <w:numPr>
        <w:numId w:val="11"/>
      </w:numPr>
      <w:tabs>
        <w:tab w:val="left" w:pos="1701"/>
      </w:tabs>
      <w:spacing w:before="720"/>
      <w:ind w:left="357" w:hanging="357"/>
    </w:pPr>
    <w:rPr>
      <w:rFonts w:ascii="Arial Gras" w:hAnsi="Arial Gras"/>
      <w:szCs w:val="22"/>
    </w:rPr>
  </w:style>
  <w:style w:type="paragraph" w:customStyle="1" w:styleId="08Titre11-">
    <w:name w:val="08 Titre 1.1 -"/>
    <w:basedOn w:val="Titre3"/>
    <w:qFormat/>
    <w:rsid w:val="006424E3"/>
    <w:pPr>
      <w:numPr>
        <w:numId w:val="13"/>
      </w:numPr>
      <w:tabs>
        <w:tab w:val="left" w:pos="567"/>
        <w:tab w:val="left" w:pos="1701"/>
      </w:tabs>
      <w:spacing w:before="240"/>
      <w:ind w:left="567" w:hanging="567"/>
      <w:jc w:val="both"/>
    </w:pPr>
    <w:rPr>
      <w:b/>
      <w:i w:val="0"/>
      <w:smallCaps/>
      <w:color w:val="436E91"/>
      <w:sz w:val="22"/>
      <w:szCs w:val="18"/>
    </w:rPr>
  </w:style>
  <w:style w:type="paragraph" w:customStyle="1" w:styleId="09Titre111-">
    <w:name w:val="09 Titre 1.1.1 -"/>
    <w:basedOn w:val="Titre4"/>
    <w:qFormat/>
    <w:rsid w:val="00015EA1"/>
    <w:pPr>
      <w:numPr>
        <w:ilvl w:val="2"/>
        <w:numId w:val="10"/>
      </w:numPr>
      <w:tabs>
        <w:tab w:val="left" w:pos="1985"/>
      </w:tabs>
      <w:jc w:val="both"/>
    </w:pPr>
    <w:rPr>
      <w:i w:val="0"/>
      <w:sz w:val="22"/>
      <w:szCs w:val="22"/>
      <w:u w:val="single"/>
    </w:rPr>
  </w:style>
  <w:style w:type="paragraph" w:customStyle="1" w:styleId="10-Titre1111-">
    <w:name w:val="10 - Titre 1.1.1.1 -"/>
    <w:basedOn w:val="Titre5"/>
    <w:qFormat/>
    <w:rsid w:val="00015EA1"/>
    <w:pPr>
      <w:widowControl w:val="0"/>
      <w:numPr>
        <w:ilvl w:val="3"/>
        <w:numId w:val="10"/>
      </w:numPr>
      <w:tabs>
        <w:tab w:val="clear" w:pos="6521"/>
      </w:tabs>
    </w:pPr>
    <w:rPr>
      <w:i/>
      <w:sz w:val="24"/>
    </w:rPr>
  </w:style>
  <w:style w:type="paragraph" w:customStyle="1" w:styleId="11-11textebrut">
    <w:name w:val="11 - 1.1 texte brut"/>
    <w:basedOn w:val="Titre6"/>
    <w:qFormat/>
    <w:rsid w:val="00015EA1"/>
    <w:pPr>
      <w:tabs>
        <w:tab w:val="num" w:pos="1134"/>
      </w:tabs>
      <w:ind w:left="1134" w:hanging="567"/>
      <w:jc w:val="both"/>
    </w:pPr>
    <w:rPr>
      <w:rFonts w:cs="Arial"/>
      <w:b w:val="0"/>
      <w:sz w:val="22"/>
      <w:szCs w:val="22"/>
      <w:u w:val="none"/>
    </w:rPr>
  </w:style>
  <w:style w:type="paragraph" w:customStyle="1" w:styleId="12-11textebrutGRAS">
    <w:name w:val="12 - 1.1 texte brut GRAS"/>
    <w:basedOn w:val="11-11textebrut"/>
    <w:qFormat/>
    <w:rsid w:val="00015EA1"/>
    <w:rPr>
      <w:b/>
      <w:bCs/>
    </w:rPr>
  </w:style>
  <w:style w:type="character" w:customStyle="1" w:styleId="Corpsdetexte2Car">
    <w:name w:val="Corps de texte 2 Car"/>
    <w:basedOn w:val="Policepardfaut"/>
    <w:link w:val="Corpsdetexte2"/>
    <w:uiPriority w:val="99"/>
    <w:semiHidden/>
    <w:locked/>
    <w:rsid w:val="00335E0A"/>
    <w:rPr>
      <w:rFonts w:ascii="Arial" w:hAnsi="Arial"/>
      <w:b/>
      <w:i/>
      <w:sz w:val="30"/>
      <w:u w:val="single"/>
    </w:rPr>
  </w:style>
  <w:style w:type="character" w:customStyle="1" w:styleId="RetraitcorpsdetexteCar">
    <w:name w:val="Retrait corps de texte Car"/>
    <w:basedOn w:val="Policepardfaut"/>
    <w:link w:val="Retraitcorpsdetexte"/>
    <w:uiPriority w:val="99"/>
    <w:semiHidden/>
    <w:locked/>
    <w:rsid w:val="00707CAB"/>
    <w:rPr>
      <w:rFonts w:ascii="Courier" w:hAnsi="Courier"/>
      <w:sz w:val="24"/>
    </w:rPr>
  </w:style>
  <w:style w:type="character" w:styleId="Textedelespacerserv">
    <w:name w:val="Placeholder Text"/>
    <w:basedOn w:val="Policepardfaut"/>
    <w:uiPriority w:val="99"/>
    <w:semiHidden/>
    <w:rsid w:val="001672F1"/>
    <w:rPr>
      <w:color w:val="808080"/>
    </w:rPr>
  </w:style>
  <w:style w:type="paragraph" w:customStyle="1" w:styleId="13ConventionTitres">
    <w:name w:val="13 Convention Titres"/>
    <w:basedOn w:val="Normal"/>
    <w:qFormat/>
    <w:rsid w:val="00F061FB"/>
    <w:pPr>
      <w:keepNext/>
      <w:keepLines/>
      <w:numPr>
        <w:numId w:val="29"/>
      </w:numPr>
      <w:shd w:val="clear" w:color="auto" w:fill="A2C037" w:themeFill="accent6"/>
      <w:spacing w:before="360" w:after="120"/>
      <w:ind w:left="357" w:hanging="357"/>
    </w:pPr>
    <w:rPr>
      <w:rFonts w:ascii="Arial Gras" w:hAnsi="Arial Gras"/>
      <w:b/>
      <w:smallCaps/>
      <w:color w:val="FFFFFF" w:themeColor="background1"/>
    </w:rPr>
  </w:style>
  <w:style w:type="paragraph" w:customStyle="1" w:styleId="14Conventionquestion">
    <w:name w:val="14 Convention question"/>
    <w:basedOn w:val="Normal"/>
    <w:qFormat/>
    <w:rsid w:val="00F061FB"/>
    <w:pPr>
      <w:numPr>
        <w:numId w:val="30"/>
      </w:numPr>
      <w:spacing w:before="240" w:after="240"/>
      <w:jc w:val="both"/>
    </w:pPr>
  </w:style>
  <w:style w:type="paragraph" w:styleId="Rvision">
    <w:name w:val="Revision"/>
    <w:hidden/>
    <w:uiPriority w:val="99"/>
    <w:semiHidden/>
    <w:rsid w:val="00494665"/>
    <w:rPr>
      <w:rFonts w:ascii="Arial" w:hAnsi="Arial"/>
      <w:sz w:val="22"/>
    </w:rPr>
  </w:style>
  <w:style w:type="paragraph" w:customStyle="1" w:styleId="ParagrapheIndent2">
    <w:name w:val="ParagrapheIndent2"/>
    <w:basedOn w:val="Normal"/>
    <w:next w:val="Normal"/>
    <w:qFormat/>
    <w:rsid w:val="007D1E7A"/>
    <w:rPr>
      <w:rFonts w:eastAsia="Arial" w:cs="Arial"/>
      <w:sz w:val="20"/>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099665">
      <w:bodyDiv w:val="1"/>
      <w:marLeft w:val="0"/>
      <w:marRight w:val="0"/>
      <w:marTop w:val="0"/>
      <w:marBottom w:val="0"/>
      <w:divBdr>
        <w:top w:val="none" w:sz="0" w:space="0" w:color="auto"/>
        <w:left w:val="none" w:sz="0" w:space="0" w:color="auto"/>
        <w:bottom w:val="none" w:sz="0" w:space="0" w:color="auto"/>
        <w:right w:val="none" w:sz="0" w:space="0" w:color="auto"/>
      </w:divBdr>
    </w:div>
    <w:div w:id="214314179">
      <w:bodyDiv w:val="1"/>
      <w:marLeft w:val="0"/>
      <w:marRight w:val="0"/>
      <w:marTop w:val="0"/>
      <w:marBottom w:val="0"/>
      <w:divBdr>
        <w:top w:val="none" w:sz="0" w:space="0" w:color="auto"/>
        <w:left w:val="none" w:sz="0" w:space="0" w:color="auto"/>
        <w:bottom w:val="none" w:sz="0" w:space="0" w:color="auto"/>
        <w:right w:val="none" w:sz="0" w:space="0" w:color="auto"/>
      </w:divBdr>
    </w:div>
    <w:div w:id="225265981">
      <w:bodyDiv w:val="1"/>
      <w:marLeft w:val="0"/>
      <w:marRight w:val="0"/>
      <w:marTop w:val="0"/>
      <w:marBottom w:val="0"/>
      <w:divBdr>
        <w:top w:val="none" w:sz="0" w:space="0" w:color="auto"/>
        <w:left w:val="none" w:sz="0" w:space="0" w:color="auto"/>
        <w:bottom w:val="none" w:sz="0" w:space="0" w:color="auto"/>
        <w:right w:val="none" w:sz="0" w:space="0" w:color="auto"/>
      </w:divBdr>
    </w:div>
    <w:div w:id="244192096">
      <w:bodyDiv w:val="1"/>
      <w:marLeft w:val="0"/>
      <w:marRight w:val="0"/>
      <w:marTop w:val="0"/>
      <w:marBottom w:val="0"/>
      <w:divBdr>
        <w:top w:val="none" w:sz="0" w:space="0" w:color="auto"/>
        <w:left w:val="none" w:sz="0" w:space="0" w:color="auto"/>
        <w:bottom w:val="none" w:sz="0" w:space="0" w:color="auto"/>
        <w:right w:val="none" w:sz="0" w:space="0" w:color="auto"/>
      </w:divBdr>
    </w:div>
    <w:div w:id="282737110">
      <w:bodyDiv w:val="1"/>
      <w:marLeft w:val="0"/>
      <w:marRight w:val="0"/>
      <w:marTop w:val="0"/>
      <w:marBottom w:val="0"/>
      <w:divBdr>
        <w:top w:val="none" w:sz="0" w:space="0" w:color="auto"/>
        <w:left w:val="none" w:sz="0" w:space="0" w:color="auto"/>
        <w:bottom w:val="none" w:sz="0" w:space="0" w:color="auto"/>
        <w:right w:val="none" w:sz="0" w:space="0" w:color="auto"/>
      </w:divBdr>
    </w:div>
    <w:div w:id="518006620">
      <w:bodyDiv w:val="1"/>
      <w:marLeft w:val="0"/>
      <w:marRight w:val="0"/>
      <w:marTop w:val="0"/>
      <w:marBottom w:val="0"/>
      <w:divBdr>
        <w:top w:val="none" w:sz="0" w:space="0" w:color="auto"/>
        <w:left w:val="none" w:sz="0" w:space="0" w:color="auto"/>
        <w:bottom w:val="none" w:sz="0" w:space="0" w:color="auto"/>
        <w:right w:val="none" w:sz="0" w:space="0" w:color="auto"/>
      </w:divBdr>
    </w:div>
    <w:div w:id="895704517">
      <w:bodyDiv w:val="1"/>
      <w:marLeft w:val="0"/>
      <w:marRight w:val="0"/>
      <w:marTop w:val="0"/>
      <w:marBottom w:val="0"/>
      <w:divBdr>
        <w:top w:val="none" w:sz="0" w:space="0" w:color="auto"/>
        <w:left w:val="none" w:sz="0" w:space="0" w:color="auto"/>
        <w:bottom w:val="none" w:sz="0" w:space="0" w:color="auto"/>
        <w:right w:val="none" w:sz="0" w:space="0" w:color="auto"/>
      </w:divBdr>
    </w:div>
    <w:div w:id="973608711">
      <w:bodyDiv w:val="1"/>
      <w:marLeft w:val="0"/>
      <w:marRight w:val="0"/>
      <w:marTop w:val="0"/>
      <w:marBottom w:val="0"/>
      <w:divBdr>
        <w:top w:val="none" w:sz="0" w:space="0" w:color="auto"/>
        <w:left w:val="none" w:sz="0" w:space="0" w:color="auto"/>
        <w:bottom w:val="none" w:sz="0" w:space="0" w:color="auto"/>
        <w:right w:val="none" w:sz="0" w:space="0" w:color="auto"/>
      </w:divBdr>
    </w:div>
    <w:div w:id="1094278478">
      <w:bodyDiv w:val="1"/>
      <w:marLeft w:val="0"/>
      <w:marRight w:val="0"/>
      <w:marTop w:val="0"/>
      <w:marBottom w:val="0"/>
      <w:divBdr>
        <w:top w:val="none" w:sz="0" w:space="0" w:color="auto"/>
        <w:left w:val="none" w:sz="0" w:space="0" w:color="auto"/>
        <w:bottom w:val="none" w:sz="0" w:space="0" w:color="auto"/>
        <w:right w:val="none" w:sz="0" w:space="0" w:color="auto"/>
      </w:divBdr>
    </w:div>
    <w:div w:id="1125000528">
      <w:bodyDiv w:val="1"/>
      <w:marLeft w:val="0"/>
      <w:marRight w:val="0"/>
      <w:marTop w:val="0"/>
      <w:marBottom w:val="0"/>
      <w:divBdr>
        <w:top w:val="none" w:sz="0" w:space="0" w:color="auto"/>
        <w:left w:val="none" w:sz="0" w:space="0" w:color="auto"/>
        <w:bottom w:val="none" w:sz="0" w:space="0" w:color="auto"/>
        <w:right w:val="none" w:sz="0" w:space="0" w:color="auto"/>
      </w:divBdr>
    </w:div>
    <w:div w:id="1304119755">
      <w:bodyDiv w:val="1"/>
      <w:marLeft w:val="0"/>
      <w:marRight w:val="0"/>
      <w:marTop w:val="0"/>
      <w:marBottom w:val="0"/>
      <w:divBdr>
        <w:top w:val="none" w:sz="0" w:space="0" w:color="auto"/>
        <w:left w:val="none" w:sz="0" w:space="0" w:color="auto"/>
        <w:bottom w:val="none" w:sz="0" w:space="0" w:color="auto"/>
        <w:right w:val="none" w:sz="0" w:space="0" w:color="auto"/>
      </w:divBdr>
    </w:div>
    <w:div w:id="1427850308">
      <w:bodyDiv w:val="1"/>
      <w:marLeft w:val="0"/>
      <w:marRight w:val="0"/>
      <w:marTop w:val="0"/>
      <w:marBottom w:val="0"/>
      <w:divBdr>
        <w:top w:val="none" w:sz="0" w:space="0" w:color="auto"/>
        <w:left w:val="none" w:sz="0" w:space="0" w:color="auto"/>
        <w:bottom w:val="none" w:sz="0" w:space="0" w:color="auto"/>
        <w:right w:val="none" w:sz="0" w:space="0" w:color="auto"/>
      </w:divBdr>
    </w:div>
    <w:div w:id="1638993434">
      <w:bodyDiv w:val="1"/>
      <w:marLeft w:val="0"/>
      <w:marRight w:val="0"/>
      <w:marTop w:val="0"/>
      <w:marBottom w:val="0"/>
      <w:divBdr>
        <w:top w:val="none" w:sz="0" w:space="0" w:color="auto"/>
        <w:left w:val="none" w:sz="0" w:space="0" w:color="auto"/>
        <w:bottom w:val="none" w:sz="0" w:space="0" w:color="auto"/>
        <w:right w:val="none" w:sz="0" w:space="0" w:color="auto"/>
      </w:divBdr>
    </w:div>
    <w:div w:id="1718356347">
      <w:bodyDiv w:val="1"/>
      <w:marLeft w:val="0"/>
      <w:marRight w:val="0"/>
      <w:marTop w:val="0"/>
      <w:marBottom w:val="0"/>
      <w:divBdr>
        <w:top w:val="none" w:sz="0" w:space="0" w:color="auto"/>
        <w:left w:val="none" w:sz="0" w:space="0" w:color="auto"/>
        <w:bottom w:val="none" w:sz="0" w:space="0" w:color="auto"/>
        <w:right w:val="none" w:sz="0" w:space="0" w:color="auto"/>
      </w:divBdr>
    </w:div>
    <w:div w:id="1783457796">
      <w:bodyDiv w:val="1"/>
      <w:marLeft w:val="0"/>
      <w:marRight w:val="0"/>
      <w:marTop w:val="0"/>
      <w:marBottom w:val="0"/>
      <w:divBdr>
        <w:top w:val="none" w:sz="0" w:space="0" w:color="auto"/>
        <w:left w:val="none" w:sz="0" w:space="0" w:color="auto"/>
        <w:bottom w:val="none" w:sz="0" w:space="0" w:color="auto"/>
        <w:right w:val="none" w:sz="0" w:space="0" w:color="auto"/>
      </w:divBdr>
    </w:div>
    <w:div w:id="1809979132">
      <w:bodyDiv w:val="1"/>
      <w:marLeft w:val="0"/>
      <w:marRight w:val="0"/>
      <w:marTop w:val="0"/>
      <w:marBottom w:val="0"/>
      <w:divBdr>
        <w:top w:val="none" w:sz="0" w:space="0" w:color="auto"/>
        <w:left w:val="none" w:sz="0" w:space="0" w:color="auto"/>
        <w:bottom w:val="none" w:sz="0" w:space="0" w:color="auto"/>
        <w:right w:val="none" w:sz="0" w:space="0" w:color="auto"/>
      </w:divBdr>
    </w:div>
    <w:div w:id="1890990111">
      <w:bodyDiv w:val="1"/>
      <w:marLeft w:val="0"/>
      <w:marRight w:val="0"/>
      <w:marTop w:val="0"/>
      <w:marBottom w:val="0"/>
      <w:divBdr>
        <w:top w:val="none" w:sz="0" w:space="0" w:color="auto"/>
        <w:left w:val="none" w:sz="0" w:space="0" w:color="auto"/>
        <w:bottom w:val="none" w:sz="0" w:space="0" w:color="auto"/>
        <w:right w:val="none" w:sz="0" w:space="0" w:color="auto"/>
      </w:divBdr>
    </w:div>
    <w:div w:id="2049724028">
      <w:bodyDiv w:val="1"/>
      <w:marLeft w:val="0"/>
      <w:marRight w:val="0"/>
      <w:marTop w:val="0"/>
      <w:marBottom w:val="0"/>
      <w:divBdr>
        <w:top w:val="none" w:sz="0" w:space="0" w:color="auto"/>
        <w:left w:val="none" w:sz="0" w:space="0" w:color="auto"/>
        <w:bottom w:val="none" w:sz="0" w:space="0" w:color="auto"/>
        <w:right w:val="none" w:sz="0" w:space="0" w:color="auto"/>
      </w:divBdr>
    </w:div>
    <w:div w:id="21142019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eme-Protectas">
  <a:themeElements>
    <a:clrScheme name="Protectas">
      <a:dk1>
        <a:sysClr val="windowText" lastClr="000000"/>
      </a:dk1>
      <a:lt1>
        <a:sysClr val="window" lastClr="FFFFFF"/>
      </a:lt1>
      <a:dk2>
        <a:srgbClr val="44546A"/>
      </a:dk2>
      <a:lt2>
        <a:srgbClr val="E7E6E6"/>
      </a:lt2>
      <a:accent1>
        <a:srgbClr val="436E91"/>
      </a:accent1>
      <a:accent2>
        <a:srgbClr val="E09926"/>
      </a:accent2>
      <a:accent3>
        <a:srgbClr val="6DA6B9"/>
      </a:accent3>
      <a:accent4>
        <a:srgbClr val="D9D9D9"/>
      </a:accent4>
      <a:accent5>
        <a:srgbClr val="7F7F7F"/>
      </a:accent5>
      <a:accent6>
        <a:srgbClr val="A2C037"/>
      </a:accent6>
      <a:hlink>
        <a:srgbClr val="386539"/>
      </a:hlink>
      <a:folHlink>
        <a:srgbClr val="436E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03F06-482D-4AA0-86D8-091A1B791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618A8B-40BA-47E7-A694-AA698BF1AD26}">
  <ds:schemaRefs>
    <ds:schemaRef ds:uri="http://schemas.microsoft.com/sharepoint/v3/contenttype/forms"/>
  </ds:schemaRefs>
</ds:datastoreItem>
</file>

<file path=customXml/itemProps3.xml><?xml version="1.0" encoding="utf-8"?>
<ds:datastoreItem xmlns:ds="http://schemas.openxmlformats.org/officeDocument/2006/customXml" ds:itemID="{35B671FB-6689-4391-9BBD-6A7D1CE19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4745</Words>
  <Characters>26103</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30787</CharactersWithSpaces>
  <SharedDoc>false</SharedDoc>
  <HLinks>
    <vt:vector size="6" baseType="variant">
      <vt:variant>
        <vt:i4>2162746</vt:i4>
      </vt:variant>
      <vt:variant>
        <vt:i4>3</vt:i4>
      </vt:variant>
      <vt:variant>
        <vt:i4>0</vt:i4>
      </vt:variant>
      <vt:variant>
        <vt:i4>5</vt:i4>
      </vt:variant>
      <vt:variant>
        <vt:lpwstr>002-APP%20BASE%20VILLE%20CP%20DOMMAGES%20AUX%20BIENS%20(aoo).doc</vt:lpwstr>
      </vt:variant>
      <vt:variant>
        <vt:lpwstr>Franchises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iard@protectas.fr</dc:creator>
  <cp:keywords/>
  <dc:description/>
  <cp:lastModifiedBy>Sérine GADOUCHE</cp:lastModifiedBy>
  <cp:revision>60</cp:revision>
  <cp:lastPrinted>2020-02-03T14:28:00Z</cp:lastPrinted>
  <dcterms:created xsi:type="dcterms:W3CDTF">2024-09-03T07:40:00Z</dcterms:created>
  <dcterms:modified xsi:type="dcterms:W3CDTF">2025-02-24T09:11:00Z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d45b04-b48d-41ef-8ae8-c246086b38a8_Enabled">
    <vt:lpwstr>true</vt:lpwstr>
  </property>
  <property fmtid="{D5CDD505-2E9C-101B-9397-08002B2CF9AE}" pid="3" name="MSIP_Label_93d45b04-b48d-41ef-8ae8-c246086b38a8_SetDate">
    <vt:lpwstr>2024-10-17T05:56:43Z</vt:lpwstr>
  </property>
  <property fmtid="{D5CDD505-2E9C-101B-9397-08002B2CF9AE}" pid="4" name="MSIP_Label_93d45b04-b48d-41ef-8ae8-c246086b38a8_Method">
    <vt:lpwstr>Standard</vt:lpwstr>
  </property>
  <property fmtid="{D5CDD505-2E9C-101B-9397-08002B2CF9AE}" pid="5" name="MSIP_Label_93d45b04-b48d-41ef-8ae8-c246086b38a8_Name">
    <vt:lpwstr>defa4170-0d19-0005-0004-bc88714345d2</vt:lpwstr>
  </property>
  <property fmtid="{D5CDD505-2E9C-101B-9397-08002B2CF9AE}" pid="6" name="MSIP_Label_93d45b04-b48d-41ef-8ae8-c246086b38a8_SiteId">
    <vt:lpwstr>f2a69424-583d-4537-8e59-ecaf6313b6fe</vt:lpwstr>
  </property>
  <property fmtid="{D5CDD505-2E9C-101B-9397-08002B2CF9AE}" pid="7" name="MSIP_Label_93d45b04-b48d-41ef-8ae8-c246086b38a8_ActionId">
    <vt:lpwstr>7720a91b-7187-42fb-b2c7-108fdc581b1a</vt:lpwstr>
  </property>
  <property fmtid="{D5CDD505-2E9C-101B-9397-08002B2CF9AE}" pid="8" name="MSIP_Label_93d45b04-b48d-41ef-8ae8-c246086b38a8_ContentBits">
    <vt:lpwstr>0</vt:lpwstr>
  </property>
</Properties>
</file>