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3ED060E4" w:rsidR="00F105F6" w:rsidRPr="00CE2760" w:rsidRDefault="00E80B87"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 xml:space="preserve">prestation  «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794A33B5"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del w:id="0" w:author="FOLACCI Marlene" w:date="2025-02-20T14:34:00Z" w16du:dateUtc="2025-02-20T13:34:00Z">
        <w:r w:rsidRPr="00FE2BF6" w:rsidDel="00FE2BF6">
          <w:rPr>
            <w:rFonts w:ascii="Verdana" w:hAnsi="Verdana"/>
            <w:color w:val="FFFFFF" w:themeColor="background1"/>
            <w:highlight w:val="yellow"/>
            <w:rPrChange w:id="1" w:author="FOLACCI Marlene" w:date="2025-02-20T14:34:00Z" w16du:dateUtc="2025-02-20T13:34:00Z">
              <w:rPr>
                <w:rFonts w:ascii="Verdana" w:hAnsi="Verdana"/>
                <w:color w:val="FF0000"/>
                <w:highlight w:val="yellow"/>
              </w:rPr>
            </w:rPrChange>
          </w:rPr>
          <w:delText>(</w:delText>
        </w:r>
        <w:r w:rsidR="00B8123B" w:rsidRPr="00FE2BF6" w:rsidDel="00FE2BF6">
          <w:rPr>
            <w:rFonts w:ascii="Verdana" w:hAnsi="Verdana"/>
            <w:caps w:val="0"/>
            <w:color w:val="FFFFFF" w:themeColor="background1"/>
            <w:sz w:val="20"/>
            <w:szCs w:val="20"/>
            <w:highlight w:val="yellow"/>
            <w:rPrChange w:id="2" w:author="FOLACCI Marlene" w:date="2025-02-20T14:34:00Z" w16du:dateUtc="2025-02-20T13:34:00Z">
              <w:rPr>
                <w:rFonts w:ascii="Verdana" w:hAnsi="Verdana"/>
                <w:caps w:val="0"/>
                <w:color w:val="FF0000"/>
                <w:sz w:val="20"/>
                <w:szCs w:val="20"/>
                <w:highlight w:val="yellow"/>
              </w:rPr>
            </w:rPrChange>
          </w:rPr>
          <w:delText xml:space="preserve">nom </w:delText>
        </w:r>
        <w:r w:rsidRPr="00FE2BF6" w:rsidDel="00FE2BF6">
          <w:rPr>
            <w:rFonts w:ascii="Verdana" w:hAnsi="Verdana"/>
            <w:caps w:val="0"/>
            <w:color w:val="FFFFFF" w:themeColor="background1"/>
            <w:sz w:val="20"/>
            <w:szCs w:val="20"/>
            <w:highlight w:val="yellow"/>
            <w:rPrChange w:id="3" w:author="FOLACCI Marlene" w:date="2025-02-20T14:34:00Z" w16du:dateUtc="2025-02-20T13:34:00Z">
              <w:rPr>
                <w:rFonts w:ascii="Verdana" w:hAnsi="Verdana"/>
                <w:caps w:val="0"/>
                <w:color w:val="FF0000"/>
                <w:sz w:val="20"/>
                <w:szCs w:val="20"/>
                <w:highlight w:val="yellow"/>
              </w:rPr>
            </w:rPrChange>
          </w:rPr>
          <w:delText>de la région)</w:delText>
        </w:r>
      </w:del>
      <w:ins w:id="4" w:author="FOLACCI Marlene" w:date="2025-02-20T14:34:00Z" w16du:dateUtc="2025-02-20T13:34:00Z">
        <w:r w:rsidR="00FE2BF6" w:rsidRPr="00FE2BF6">
          <w:rPr>
            <w:rFonts w:ascii="Verdana" w:hAnsi="Verdana"/>
            <w:color w:val="FFFFFF" w:themeColor="background1"/>
            <w:rPrChange w:id="5" w:author="FOLACCI Marlene" w:date="2025-02-20T14:34:00Z" w16du:dateUtc="2025-02-20T13:34:00Z">
              <w:rPr>
                <w:rFonts w:ascii="Verdana" w:hAnsi="Verdana"/>
                <w:color w:val="FF0000"/>
              </w:rPr>
            </w:rPrChange>
          </w:rPr>
          <w:t>Corse</w:t>
        </w:r>
      </w:ins>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1 et 2</w:t>
            </w:r>
            <w:r w:rsidRPr="00AE00DC">
              <w:rPr>
                <w:rFonts w:ascii="Arial" w:hAnsi="Arial" w:cs="Arial"/>
                <w:bCs/>
              </w:rPr>
              <w:t xml:space="preserve">  »).</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0AE8F803" w:rsidR="00C835C3" w:rsidRPr="00CE2760" w:rsidRDefault="00555C33"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2329853B">
                <wp:simplePos x="0" y="0"/>
                <wp:positionH relativeFrom="column">
                  <wp:posOffset>5045710</wp:posOffset>
                </wp:positionH>
                <wp:positionV relativeFrom="paragraph">
                  <wp:posOffset>101600</wp:posOffset>
                </wp:positionV>
                <wp:extent cx="720090" cy="269875"/>
                <wp:effectExtent l="0" t="0" r="0" b="0"/>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7C5CD" id="Rectangle 126" o:spid="_x0000_s1026" style="position:absolute;margin-left:397.3pt;margin-top:8pt;width:56.7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"/>
            </w:pict>
          </mc:Fallback>
        </mc:AlternateContent>
      </w: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57A3007A" w14:textId="77777777"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6"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6"/>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7" w:name="_Hlk184975590"/>
      <w:r w:rsidRPr="00CE2760">
        <w:rPr>
          <w:rFonts w:ascii="Verdana" w:hAnsi="Verdana" w:cs="Arial"/>
        </w:rPr>
        <w:t>Comme indiqué à l’article V.4.1.1 du Contrat, les locaux affectés par le Titulaire à l’exécution du marché sont soit :</w:t>
      </w:r>
    </w:p>
    <w:p w14:paraId="0BC56F5A" w14:textId="7DC90C8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ceux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FE2BF6">
        <w:rPr>
          <w:rFonts w:ascii="Verdana" w:hAnsi="Verdana" w:cs="Arial"/>
          <w:rPrChange w:id="8" w:author="FOLACCI Marlene" w:date="2025-02-20T14:34:00Z" w16du:dateUtc="2025-02-20T13:34:00Z">
            <w:rPr>
              <w:rFonts w:ascii="Verdana" w:hAnsi="Verdana" w:cs="Arial"/>
              <w:highlight w:val="yellow"/>
            </w:rPr>
          </w:rPrChange>
        </w:rPr>
        <w:t>communes</w:t>
      </w:r>
      <w:r w:rsidRPr="00FE2BF6">
        <w:rPr>
          <w:rFonts w:ascii="Verdana" w:hAnsi="Verdana" w:cs="Arial"/>
        </w:rPr>
        <w:t xml:space="preserve"> définies</w:t>
      </w:r>
      <w:r w:rsidRPr="00CE2760">
        <w:rPr>
          <w:rFonts w:ascii="Verdana" w:hAnsi="Verdana" w:cs="Arial"/>
        </w:rPr>
        <w:t xml:space="preserve"> à l’annexe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ceux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les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7"/>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(cadre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1E65F3BF"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le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77777777"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ou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xml:space="preserve">- 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lastRenderedPageBreak/>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OLACCI Marlene">
    <w15:presenceInfo w15:providerId="AD" w15:userId="S::marlene.folacci@francetravail.fr::3992d4cc-5257-4c5f-bc16-b51f8904f5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1098"/>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2BF6"/>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1257</Words>
  <Characters>7072</Characters>
  <Application>Microsoft Office Word</Application>
  <DocSecurity>0</DocSecurity>
  <Lines>58</Lines>
  <Paragraphs>16</Paragraphs>
  <ScaleCrop>false</ScaleCrop>
  <Company>ANPE</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FOLACCI Marlene</cp:lastModifiedBy>
  <cp:revision>2</cp:revision>
  <cp:lastPrinted>2019-04-09T11:39:00Z</cp:lastPrinted>
  <dcterms:created xsi:type="dcterms:W3CDTF">2025-02-20T13:34:00Z</dcterms:created>
  <dcterms:modified xsi:type="dcterms:W3CDTF">2025-02-20T13:34:00Z</dcterms:modified>
</cp:coreProperties>
</file>