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C59C1" w14:textId="77777777" w:rsidR="00CB1CA0" w:rsidRDefault="00CB1CA0">
      <w:pPr>
        <w:spacing w:after="40" w:line="240" w:lineRule="exact"/>
      </w:pPr>
    </w:p>
    <w:p w14:paraId="2D5BFBDC" w14:textId="77777777" w:rsidR="00CB1CA0" w:rsidRDefault="00150BED">
      <w:pPr>
        <w:ind w:left="3620" w:right="3640"/>
        <w:rPr>
          <w:sz w:val="2"/>
        </w:rPr>
      </w:pPr>
      <w:r>
        <w:pict w14:anchorId="46F8AF8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2.25pt;height:79.5pt">
            <v:imagedata r:id="rId7" o:title=""/>
          </v:shape>
        </w:pict>
      </w:r>
    </w:p>
    <w:p w14:paraId="3CD9E9FC" w14:textId="77777777" w:rsidR="00CB1CA0" w:rsidRDefault="00CB1CA0">
      <w:pPr>
        <w:spacing w:after="16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CB1CA0" w14:paraId="7C6E5E37" w14:textId="77777777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0EF231D4" w14:textId="77777777" w:rsidR="00CB1CA0" w:rsidRDefault="002A303B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312159C5" w14:textId="77777777" w:rsidR="00CB1CA0" w:rsidRDefault="002A303B">
      <w:pPr>
        <w:spacing w:line="240" w:lineRule="exact"/>
      </w:pPr>
      <w:r>
        <w:t xml:space="preserve"> </w:t>
      </w:r>
    </w:p>
    <w:p w14:paraId="677DA2B8" w14:textId="77777777" w:rsidR="00CB1CA0" w:rsidRDefault="00CB1CA0">
      <w:pPr>
        <w:spacing w:after="120" w:line="240" w:lineRule="exact"/>
      </w:pPr>
    </w:p>
    <w:p w14:paraId="59D869F9" w14:textId="0C083F07" w:rsidR="00CB1CA0" w:rsidRDefault="002A303B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 xml:space="preserve">ACCORD-CADRE DE </w:t>
      </w:r>
      <w:r w:rsidR="00C62A99">
        <w:rPr>
          <w:rFonts w:ascii="Trebuchet MS" w:eastAsia="Trebuchet MS" w:hAnsi="Trebuchet MS" w:cs="Trebuchet MS"/>
          <w:b/>
          <w:color w:val="000000"/>
          <w:sz w:val="28"/>
          <w:lang w:val="fr-FR"/>
        </w:rPr>
        <w:t>SERVICES</w:t>
      </w:r>
    </w:p>
    <w:p w14:paraId="5E665C55" w14:textId="77777777" w:rsidR="00CB1CA0" w:rsidRDefault="00CB1CA0">
      <w:pPr>
        <w:spacing w:line="240" w:lineRule="exact"/>
      </w:pPr>
    </w:p>
    <w:p w14:paraId="17F111C8" w14:textId="77777777" w:rsidR="00CB1CA0" w:rsidRDefault="00CB1CA0">
      <w:pPr>
        <w:spacing w:line="240" w:lineRule="exact"/>
      </w:pPr>
    </w:p>
    <w:p w14:paraId="1643E486" w14:textId="77777777" w:rsidR="00CB1CA0" w:rsidRDefault="00CB1CA0">
      <w:pPr>
        <w:spacing w:line="240" w:lineRule="exact"/>
      </w:pPr>
    </w:p>
    <w:p w14:paraId="45A2AB5E" w14:textId="77777777" w:rsidR="00CB1CA0" w:rsidRDefault="00CB1CA0">
      <w:pPr>
        <w:spacing w:line="240" w:lineRule="exact"/>
      </w:pPr>
    </w:p>
    <w:p w14:paraId="0C9501F4" w14:textId="77777777" w:rsidR="00CB1CA0" w:rsidRDefault="00CB1CA0">
      <w:pPr>
        <w:spacing w:line="240" w:lineRule="exact"/>
      </w:pPr>
    </w:p>
    <w:p w14:paraId="4B78A816" w14:textId="77777777" w:rsidR="00CB1CA0" w:rsidRDefault="00CB1CA0">
      <w:pPr>
        <w:spacing w:line="240" w:lineRule="exact"/>
      </w:pPr>
    </w:p>
    <w:p w14:paraId="6ED5218A" w14:textId="77777777" w:rsidR="00CB1CA0" w:rsidRDefault="00CB1CA0">
      <w:pPr>
        <w:spacing w:line="240" w:lineRule="exact"/>
      </w:pPr>
    </w:p>
    <w:p w14:paraId="0174AB44" w14:textId="77777777" w:rsidR="00CB1CA0" w:rsidRDefault="00CB1CA0">
      <w:pPr>
        <w:spacing w:after="180" w:line="240" w:lineRule="exact"/>
      </w:pPr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CB1CA0" w14:paraId="31D6E740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49B7043D" w14:textId="0CAEC16C" w:rsidR="00CB1CA0" w:rsidRDefault="00534BEE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Canal du Nord – </w:t>
            </w:r>
            <w:r w:rsidR="0019648A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Prestations 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de réparation </w:t>
            </w:r>
            <w:r w:rsidR="00272FCE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et de </w:t>
            </w:r>
            <w:r w:rsidR="00CA381C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traitement</w:t>
            </w:r>
            <w:r w:rsidR="00272FCE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des vannes</w:t>
            </w:r>
          </w:p>
          <w:p w14:paraId="73DAF431" w14:textId="273EF5F9" w:rsidR="006657C0" w:rsidRPr="009B2B56" w:rsidRDefault="006657C0" w:rsidP="006657C0">
            <w:pPr>
              <w:pStyle w:val="Standard"/>
              <w:tabs>
                <w:tab w:val="left" w:pos="5104"/>
              </w:tabs>
              <w:jc w:val="center"/>
              <w:rPr>
                <w:b/>
              </w:rPr>
            </w:pPr>
            <w:r w:rsidRPr="009B2B56">
              <w:rPr>
                <w:rFonts w:ascii="Trebuchet MS" w:eastAsia="Trebuchet MS" w:hAnsi="Trebuchet MS" w:cs="Trebuchet MS"/>
                <w:b/>
                <w:color w:val="000000"/>
                <w:kern w:val="0"/>
                <w:lang w:eastAsia="en-US" w:bidi="ar-SA"/>
              </w:rPr>
              <w:t xml:space="preserve">Lot 1 : </w:t>
            </w:r>
            <w:r w:rsidR="00AE68DE">
              <w:rPr>
                <w:rFonts w:ascii="Trebuchet MS" w:eastAsia="Trebuchet MS" w:hAnsi="Trebuchet MS" w:cs="Trebuchet MS"/>
                <w:b/>
                <w:color w:val="000000"/>
                <w:kern w:val="0"/>
                <w:lang w:eastAsia="en-US" w:bidi="ar-SA"/>
              </w:rPr>
              <w:t>R</w:t>
            </w:r>
            <w:r w:rsidRPr="009B2B56">
              <w:rPr>
                <w:rFonts w:ascii="Trebuchet MS" w:eastAsia="Trebuchet MS" w:hAnsi="Trebuchet MS" w:cs="Trebuchet MS"/>
                <w:b/>
                <w:color w:val="000000"/>
                <w:kern w:val="0"/>
                <w:lang w:eastAsia="en-US" w:bidi="ar-SA"/>
              </w:rPr>
              <w:t>éparations des vannes</w:t>
            </w:r>
          </w:p>
        </w:tc>
      </w:tr>
    </w:tbl>
    <w:p w14:paraId="1C725366" w14:textId="77777777" w:rsidR="00CB1CA0" w:rsidRDefault="002A303B">
      <w:pPr>
        <w:spacing w:line="240" w:lineRule="exact"/>
      </w:pPr>
      <w:r>
        <w:t xml:space="preserve"> </w:t>
      </w:r>
    </w:p>
    <w:p w14:paraId="68F63F07" w14:textId="77777777" w:rsidR="00CB1CA0" w:rsidRDefault="00CB1CA0">
      <w:pPr>
        <w:spacing w:line="240" w:lineRule="exact"/>
      </w:pPr>
    </w:p>
    <w:p w14:paraId="49DCDA9D" w14:textId="77777777" w:rsidR="00CB1CA0" w:rsidRDefault="00CB1CA0">
      <w:pPr>
        <w:spacing w:line="240" w:lineRule="exact"/>
      </w:pPr>
    </w:p>
    <w:p w14:paraId="38BBA887" w14:textId="77777777" w:rsidR="00CB1CA0" w:rsidRDefault="00CB1CA0">
      <w:pPr>
        <w:spacing w:line="240" w:lineRule="exact"/>
      </w:pPr>
    </w:p>
    <w:p w14:paraId="123D27AD" w14:textId="77777777" w:rsidR="00CB1CA0" w:rsidRDefault="00CB1CA0">
      <w:pPr>
        <w:spacing w:line="240" w:lineRule="exact"/>
      </w:pPr>
    </w:p>
    <w:p w14:paraId="4F27C926" w14:textId="77777777" w:rsidR="00CB1CA0" w:rsidRDefault="00CB1CA0">
      <w:pPr>
        <w:spacing w:after="40" w:line="240" w:lineRule="exact"/>
      </w:pPr>
    </w:p>
    <w:p w14:paraId="445CA493" w14:textId="77777777" w:rsidR="00CB1CA0" w:rsidRDefault="002A303B">
      <w:pPr>
        <w:spacing w:after="60"/>
        <w:ind w:left="1800" w:right="170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CB1CA0" w14:paraId="23F5D886" w14:textId="77777777">
        <w:trPr>
          <w:trHeight w:val="90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27937" w14:textId="77777777" w:rsidR="00CB1CA0" w:rsidRDefault="002A303B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90F658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74CC2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8908E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AE8EE0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ABE173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F4A37D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30BA6B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6C63B4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39B925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80A897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D09520" w14:textId="77777777" w:rsidR="00CB1CA0" w:rsidRDefault="00CB1CA0">
            <w:pPr>
              <w:rPr>
                <w:sz w:val="2"/>
              </w:rPr>
            </w:pPr>
          </w:p>
        </w:tc>
      </w:tr>
      <w:tr w:rsidR="00CB1CA0" w14:paraId="6F649796" w14:textId="77777777">
        <w:trPr>
          <w:trHeight w:val="252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98055BD" w14:textId="77777777" w:rsidR="00CB1CA0" w:rsidRDefault="00CB1CA0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65EAF5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394CA" w14:textId="77777777" w:rsidR="00CB1CA0" w:rsidRDefault="002A303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FF6C7" w14:textId="77777777" w:rsidR="00CB1CA0" w:rsidRDefault="002A303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B119F" w14:textId="77777777" w:rsidR="00CB1CA0" w:rsidRDefault="002A303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FFF18" w14:textId="77777777" w:rsidR="00CB1CA0" w:rsidRDefault="002A303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9F8A3" w14:textId="77777777" w:rsidR="00CB1CA0" w:rsidRDefault="002A303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4528A" w14:textId="77777777" w:rsidR="00CB1CA0" w:rsidRDefault="002A303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F635B" w14:textId="77777777" w:rsidR="00CB1CA0" w:rsidRDefault="002A303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37120" w14:textId="77777777" w:rsidR="00CB1CA0" w:rsidRDefault="002A303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7B502" w14:textId="77777777" w:rsidR="00CB1CA0" w:rsidRDefault="002A303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80C82" w14:textId="77777777" w:rsidR="00CB1CA0" w:rsidRDefault="002A303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CB1CA0" w14:paraId="75A187E4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11856D3" w14:textId="77777777" w:rsidR="00CB1CA0" w:rsidRDefault="00CB1CA0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C77D8C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2833BD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558A66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AB5E1B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461B4F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9275F2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C3B35B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C4A05F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492F28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A2F8C9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2EF60A" w14:textId="77777777" w:rsidR="00CB1CA0" w:rsidRDefault="00CB1CA0">
            <w:pPr>
              <w:rPr>
                <w:sz w:val="2"/>
              </w:rPr>
            </w:pPr>
          </w:p>
        </w:tc>
      </w:tr>
    </w:tbl>
    <w:p w14:paraId="50E720C0" w14:textId="77777777" w:rsidR="00CB1CA0" w:rsidRDefault="002A303B">
      <w:pPr>
        <w:spacing w:after="40" w:line="240" w:lineRule="exact"/>
      </w:pPr>
      <w:r>
        <w:t xml:space="preserve"> 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CB1CA0" w14:paraId="61B206A3" w14:textId="77777777">
        <w:trPr>
          <w:trHeight w:val="360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04762" w14:textId="77777777" w:rsidR="00CB1CA0" w:rsidRDefault="002A303B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1F4814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CFA10" w14:textId="77777777" w:rsidR="00CB1CA0" w:rsidRDefault="002A303B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05B5785B" w14:textId="77777777" w:rsidR="00CB1CA0" w:rsidRDefault="002A303B">
      <w:pPr>
        <w:spacing w:line="240" w:lineRule="exact"/>
      </w:pPr>
      <w:r>
        <w:t xml:space="preserve"> </w:t>
      </w:r>
    </w:p>
    <w:p w14:paraId="1DD6E612" w14:textId="77777777" w:rsidR="00CB1CA0" w:rsidRDefault="00CB1CA0">
      <w:pPr>
        <w:spacing w:after="100" w:line="240" w:lineRule="exact"/>
      </w:pPr>
    </w:p>
    <w:p w14:paraId="5844FE0E" w14:textId="77777777" w:rsidR="00CB1CA0" w:rsidRDefault="002A303B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VOIES NAVIGABLES DE FRANCE </w:t>
      </w:r>
    </w:p>
    <w:p w14:paraId="69D33DCB" w14:textId="77777777" w:rsidR="00CB1CA0" w:rsidRDefault="002A303B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37, rue du Plat</w:t>
      </w:r>
    </w:p>
    <w:p w14:paraId="67F6855C" w14:textId="77777777" w:rsidR="00CB1CA0" w:rsidRDefault="002A303B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BP 725</w:t>
      </w:r>
    </w:p>
    <w:p w14:paraId="77671AD9" w14:textId="77777777" w:rsidR="00CB1CA0" w:rsidRDefault="002A303B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59034 LILLE Cedex</w:t>
      </w:r>
    </w:p>
    <w:p w14:paraId="6F71F276" w14:textId="77777777" w:rsidR="00CB1CA0" w:rsidRDefault="00CB1CA0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p w14:paraId="0F6B0029" w14:textId="77777777" w:rsidR="000A59AA" w:rsidRDefault="000A59AA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p w14:paraId="497DDD69" w14:textId="3AC533E4" w:rsidR="000A59AA" w:rsidRDefault="000A59AA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0A59AA">
          <w:pgSz w:w="11900" w:h="16840"/>
          <w:pgMar w:top="1134" w:right="1134" w:bottom="1134" w:left="1134" w:header="1134" w:footer="1134" w:gutter="0"/>
          <w:cols w:space="708"/>
        </w:sectPr>
      </w:pPr>
      <w:r>
        <w:rPr>
          <w:rFonts w:ascii="Trebuchet MS" w:eastAsia="Trebuchet MS" w:hAnsi="Trebuchet MS" w:cs="Trebuchet MS"/>
          <w:color w:val="000000"/>
          <w:lang w:val="fr-FR"/>
        </w:rPr>
        <w:t xml:space="preserve">Mois m0 : </w:t>
      </w:r>
      <w:r w:rsidR="00790E99">
        <w:rPr>
          <w:rFonts w:ascii="Trebuchet MS" w:eastAsia="Trebuchet MS" w:hAnsi="Trebuchet MS" w:cs="Trebuchet MS"/>
          <w:color w:val="000000"/>
          <w:lang w:val="fr-FR"/>
        </w:rPr>
        <w:t xml:space="preserve">Février </w:t>
      </w:r>
      <w:r w:rsidR="001B67AA">
        <w:rPr>
          <w:rFonts w:ascii="Trebuchet MS" w:eastAsia="Trebuchet MS" w:hAnsi="Trebuchet MS" w:cs="Trebuchet MS"/>
          <w:color w:val="000000"/>
          <w:lang w:val="fr-FR"/>
        </w:rPr>
        <w:t>2025</w:t>
      </w:r>
    </w:p>
    <w:p w14:paraId="7CA3D23E" w14:textId="77777777" w:rsidR="00CB1CA0" w:rsidRDefault="00CB1CA0">
      <w:pPr>
        <w:spacing w:line="20" w:lineRule="exact"/>
        <w:rPr>
          <w:sz w:val="2"/>
        </w:rPr>
      </w:pPr>
    </w:p>
    <w:p w14:paraId="33C59135" w14:textId="77777777" w:rsidR="00CB1CA0" w:rsidRDefault="002A303B">
      <w:pPr>
        <w:spacing w:after="120"/>
        <w:ind w:left="20" w:right="2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SOMMAIRE</w:t>
      </w:r>
    </w:p>
    <w:p w14:paraId="3D605B52" w14:textId="77777777" w:rsidR="00CB1CA0" w:rsidRDefault="00CB1CA0">
      <w:pPr>
        <w:spacing w:after="80" w:line="240" w:lineRule="exact"/>
      </w:pPr>
    </w:p>
    <w:p w14:paraId="349C340E" w14:textId="28EB821C" w:rsidR="00CB1CA0" w:rsidRDefault="002A303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r>
        <w:rPr>
          <w:rFonts w:ascii="Trebuchet MS" w:eastAsia="Trebuchet MS" w:hAnsi="Trebuchet MS" w:cs="Trebuchet MS"/>
          <w:color w:val="000000"/>
          <w:lang w:val="fr-FR"/>
        </w:rPr>
        <w:t>1 - Identification de l'acheteur</w:t>
      </w:r>
      <w:r>
        <w:rPr>
          <w:rFonts w:ascii="Trebuchet MS" w:eastAsia="Trebuchet MS" w:hAnsi="Trebuchet MS" w:cs="Trebuchet MS"/>
        </w:rPr>
        <w:tab/>
      </w:r>
      <w:r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_Toc256000000 \h </w:instrText>
      </w:r>
      <w:r>
        <w:rPr>
          <w:rFonts w:ascii="Trebuchet MS" w:eastAsia="Trebuchet MS" w:hAnsi="Trebuchet MS" w:cs="Trebuchet MS"/>
        </w:rPr>
      </w:r>
      <w:r>
        <w:rPr>
          <w:rFonts w:ascii="Trebuchet MS" w:eastAsia="Trebuchet MS" w:hAnsi="Trebuchet MS" w:cs="Trebuchet MS"/>
        </w:rPr>
        <w:fldChar w:fldCharType="separate"/>
      </w:r>
      <w:r w:rsidR="00236FD3">
        <w:rPr>
          <w:rFonts w:ascii="Trebuchet MS" w:eastAsia="Trebuchet MS" w:hAnsi="Trebuchet MS" w:cs="Trebuchet MS"/>
          <w:noProof/>
        </w:rPr>
        <w:t>3</w:t>
      </w:r>
      <w:r>
        <w:rPr>
          <w:rFonts w:ascii="Trebuchet MS" w:eastAsia="Trebuchet MS" w:hAnsi="Trebuchet MS" w:cs="Trebuchet MS"/>
        </w:rPr>
        <w:fldChar w:fldCharType="end"/>
      </w:r>
    </w:p>
    <w:p w14:paraId="6785B9B3" w14:textId="73828E6F" w:rsidR="00CB1CA0" w:rsidRDefault="002A303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2 - Identification du co-contractant</w:t>
      </w:r>
      <w:r>
        <w:rPr>
          <w:rFonts w:ascii="Trebuchet MS" w:eastAsia="Trebuchet MS" w:hAnsi="Trebuchet MS" w:cs="Trebuchet MS"/>
        </w:rPr>
        <w:tab/>
      </w:r>
      <w:r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_Toc256000001 \h </w:instrText>
      </w:r>
      <w:r>
        <w:rPr>
          <w:rFonts w:ascii="Trebuchet MS" w:eastAsia="Trebuchet MS" w:hAnsi="Trebuchet MS" w:cs="Trebuchet MS"/>
        </w:rPr>
      </w:r>
      <w:r>
        <w:rPr>
          <w:rFonts w:ascii="Trebuchet MS" w:eastAsia="Trebuchet MS" w:hAnsi="Trebuchet MS" w:cs="Trebuchet MS"/>
        </w:rPr>
        <w:fldChar w:fldCharType="separate"/>
      </w:r>
      <w:r w:rsidR="00236FD3">
        <w:rPr>
          <w:rFonts w:ascii="Trebuchet MS" w:eastAsia="Trebuchet MS" w:hAnsi="Trebuchet MS" w:cs="Trebuchet MS"/>
          <w:noProof/>
        </w:rPr>
        <w:t>3</w:t>
      </w:r>
      <w:r>
        <w:rPr>
          <w:rFonts w:ascii="Trebuchet MS" w:eastAsia="Trebuchet MS" w:hAnsi="Trebuchet MS" w:cs="Trebuchet MS"/>
        </w:rPr>
        <w:fldChar w:fldCharType="end"/>
      </w:r>
    </w:p>
    <w:p w14:paraId="10320636" w14:textId="6125E657" w:rsidR="00CB1CA0" w:rsidRDefault="002A303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3 - Dispositions générales</w:t>
      </w:r>
      <w:r>
        <w:rPr>
          <w:rFonts w:ascii="Trebuchet MS" w:eastAsia="Trebuchet MS" w:hAnsi="Trebuchet MS" w:cs="Trebuchet MS"/>
        </w:rPr>
        <w:tab/>
      </w:r>
      <w:r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_Toc256000002 \h </w:instrText>
      </w:r>
      <w:r>
        <w:rPr>
          <w:rFonts w:ascii="Trebuchet MS" w:eastAsia="Trebuchet MS" w:hAnsi="Trebuchet MS" w:cs="Trebuchet MS"/>
        </w:rPr>
      </w:r>
      <w:r>
        <w:rPr>
          <w:rFonts w:ascii="Trebuchet MS" w:eastAsia="Trebuchet MS" w:hAnsi="Trebuchet MS" w:cs="Trebuchet MS"/>
        </w:rPr>
        <w:fldChar w:fldCharType="separate"/>
      </w:r>
      <w:r w:rsidR="00236FD3">
        <w:rPr>
          <w:rFonts w:ascii="Trebuchet MS" w:eastAsia="Trebuchet MS" w:hAnsi="Trebuchet MS" w:cs="Trebuchet MS"/>
          <w:noProof/>
        </w:rPr>
        <w:t>4</w:t>
      </w:r>
      <w:r>
        <w:rPr>
          <w:rFonts w:ascii="Trebuchet MS" w:eastAsia="Trebuchet MS" w:hAnsi="Trebuchet MS" w:cs="Trebuchet MS"/>
        </w:rPr>
        <w:fldChar w:fldCharType="end"/>
      </w:r>
    </w:p>
    <w:p w14:paraId="6A24F498" w14:textId="296D5591" w:rsidR="00CB1CA0" w:rsidRDefault="002A303B">
      <w:pPr>
        <w:pStyle w:val="TM2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3.1 - Objet</w:t>
      </w:r>
      <w:r>
        <w:rPr>
          <w:rFonts w:ascii="Trebuchet MS" w:eastAsia="Trebuchet MS" w:hAnsi="Trebuchet MS" w:cs="Trebuchet MS"/>
        </w:rPr>
        <w:tab/>
      </w:r>
      <w:r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_Toc256000003 \h </w:instrText>
      </w:r>
      <w:r>
        <w:rPr>
          <w:rFonts w:ascii="Trebuchet MS" w:eastAsia="Trebuchet MS" w:hAnsi="Trebuchet MS" w:cs="Trebuchet MS"/>
        </w:rPr>
      </w:r>
      <w:r>
        <w:rPr>
          <w:rFonts w:ascii="Trebuchet MS" w:eastAsia="Trebuchet MS" w:hAnsi="Trebuchet MS" w:cs="Trebuchet MS"/>
        </w:rPr>
        <w:fldChar w:fldCharType="separate"/>
      </w:r>
      <w:r w:rsidR="00236FD3">
        <w:rPr>
          <w:rFonts w:ascii="Trebuchet MS" w:eastAsia="Trebuchet MS" w:hAnsi="Trebuchet MS" w:cs="Trebuchet MS"/>
          <w:noProof/>
        </w:rPr>
        <w:t>4</w:t>
      </w:r>
      <w:r>
        <w:rPr>
          <w:rFonts w:ascii="Trebuchet MS" w:eastAsia="Trebuchet MS" w:hAnsi="Trebuchet MS" w:cs="Trebuchet MS"/>
        </w:rPr>
        <w:fldChar w:fldCharType="end"/>
      </w:r>
    </w:p>
    <w:p w14:paraId="26C86727" w14:textId="402A72AE" w:rsidR="00CB1CA0" w:rsidRDefault="002A303B">
      <w:pPr>
        <w:pStyle w:val="TM2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3.2 - Mode de passation</w:t>
      </w:r>
      <w:r>
        <w:rPr>
          <w:rFonts w:ascii="Trebuchet MS" w:eastAsia="Trebuchet MS" w:hAnsi="Trebuchet MS" w:cs="Trebuchet MS"/>
        </w:rPr>
        <w:tab/>
      </w:r>
      <w:r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_Toc256000004 \h </w:instrText>
      </w:r>
      <w:r>
        <w:rPr>
          <w:rFonts w:ascii="Trebuchet MS" w:eastAsia="Trebuchet MS" w:hAnsi="Trebuchet MS" w:cs="Trebuchet MS"/>
        </w:rPr>
      </w:r>
      <w:r>
        <w:rPr>
          <w:rFonts w:ascii="Trebuchet MS" w:eastAsia="Trebuchet MS" w:hAnsi="Trebuchet MS" w:cs="Trebuchet MS"/>
        </w:rPr>
        <w:fldChar w:fldCharType="separate"/>
      </w:r>
      <w:r w:rsidR="00236FD3">
        <w:rPr>
          <w:rFonts w:ascii="Trebuchet MS" w:eastAsia="Trebuchet MS" w:hAnsi="Trebuchet MS" w:cs="Trebuchet MS"/>
          <w:noProof/>
        </w:rPr>
        <w:t>4</w:t>
      </w:r>
      <w:r>
        <w:rPr>
          <w:rFonts w:ascii="Trebuchet MS" w:eastAsia="Trebuchet MS" w:hAnsi="Trebuchet MS" w:cs="Trebuchet MS"/>
        </w:rPr>
        <w:fldChar w:fldCharType="end"/>
      </w:r>
    </w:p>
    <w:p w14:paraId="712A0746" w14:textId="04B06178" w:rsidR="00CB1CA0" w:rsidRDefault="002A303B">
      <w:pPr>
        <w:pStyle w:val="TM2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3.3 - Forme de contrat</w:t>
      </w:r>
      <w:r>
        <w:rPr>
          <w:rFonts w:ascii="Trebuchet MS" w:eastAsia="Trebuchet MS" w:hAnsi="Trebuchet MS" w:cs="Trebuchet MS"/>
        </w:rPr>
        <w:tab/>
      </w:r>
      <w:r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_Toc256000005 \h </w:instrText>
      </w:r>
      <w:r>
        <w:rPr>
          <w:rFonts w:ascii="Trebuchet MS" w:eastAsia="Trebuchet MS" w:hAnsi="Trebuchet MS" w:cs="Trebuchet MS"/>
        </w:rPr>
      </w:r>
      <w:r>
        <w:rPr>
          <w:rFonts w:ascii="Trebuchet MS" w:eastAsia="Trebuchet MS" w:hAnsi="Trebuchet MS" w:cs="Trebuchet MS"/>
        </w:rPr>
        <w:fldChar w:fldCharType="separate"/>
      </w:r>
      <w:r w:rsidR="00236FD3">
        <w:rPr>
          <w:rFonts w:ascii="Trebuchet MS" w:eastAsia="Trebuchet MS" w:hAnsi="Trebuchet MS" w:cs="Trebuchet MS"/>
          <w:noProof/>
        </w:rPr>
        <w:t>4</w:t>
      </w:r>
      <w:r>
        <w:rPr>
          <w:rFonts w:ascii="Trebuchet MS" w:eastAsia="Trebuchet MS" w:hAnsi="Trebuchet MS" w:cs="Trebuchet MS"/>
        </w:rPr>
        <w:fldChar w:fldCharType="end"/>
      </w:r>
    </w:p>
    <w:p w14:paraId="74660CE6" w14:textId="4699139C" w:rsidR="00CB1CA0" w:rsidRDefault="002A303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4 - Prix</w:t>
      </w:r>
      <w:r>
        <w:rPr>
          <w:rFonts w:ascii="Trebuchet MS" w:eastAsia="Trebuchet MS" w:hAnsi="Trebuchet MS" w:cs="Trebuchet MS"/>
        </w:rPr>
        <w:tab/>
      </w:r>
      <w:r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_Toc256000006 \h </w:instrText>
      </w:r>
      <w:r>
        <w:rPr>
          <w:rFonts w:ascii="Trebuchet MS" w:eastAsia="Trebuchet MS" w:hAnsi="Trebuchet MS" w:cs="Trebuchet MS"/>
        </w:rPr>
      </w:r>
      <w:r>
        <w:rPr>
          <w:rFonts w:ascii="Trebuchet MS" w:eastAsia="Trebuchet MS" w:hAnsi="Trebuchet MS" w:cs="Trebuchet MS"/>
        </w:rPr>
        <w:fldChar w:fldCharType="separate"/>
      </w:r>
      <w:r w:rsidR="00236FD3">
        <w:rPr>
          <w:rFonts w:ascii="Trebuchet MS" w:eastAsia="Trebuchet MS" w:hAnsi="Trebuchet MS" w:cs="Trebuchet MS"/>
          <w:noProof/>
        </w:rPr>
        <w:t>5</w:t>
      </w:r>
      <w:r>
        <w:rPr>
          <w:rFonts w:ascii="Trebuchet MS" w:eastAsia="Trebuchet MS" w:hAnsi="Trebuchet MS" w:cs="Trebuchet MS"/>
        </w:rPr>
        <w:fldChar w:fldCharType="end"/>
      </w:r>
    </w:p>
    <w:p w14:paraId="0A09D928" w14:textId="76B1E989" w:rsidR="00CB1CA0" w:rsidRDefault="002A303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5 - Durée de l'accord-cadre</w:t>
      </w:r>
      <w:r>
        <w:rPr>
          <w:rFonts w:ascii="Trebuchet MS" w:eastAsia="Trebuchet MS" w:hAnsi="Trebuchet MS" w:cs="Trebuchet MS"/>
        </w:rPr>
        <w:tab/>
      </w:r>
      <w:r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_Toc256000007 \h </w:instrText>
      </w:r>
      <w:r>
        <w:rPr>
          <w:rFonts w:ascii="Trebuchet MS" w:eastAsia="Trebuchet MS" w:hAnsi="Trebuchet MS" w:cs="Trebuchet MS"/>
        </w:rPr>
      </w:r>
      <w:r>
        <w:rPr>
          <w:rFonts w:ascii="Trebuchet MS" w:eastAsia="Trebuchet MS" w:hAnsi="Trebuchet MS" w:cs="Trebuchet MS"/>
        </w:rPr>
        <w:fldChar w:fldCharType="separate"/>
      </w:r>
      <w:r w:rsidR="00236FD3">
        <w:rPr>
          <w:rFonts w:ascii="Trebuchet MS" w:eastAsia="Trebuchet MS" w:hAnsi="Trebuchet MS" w:cs="Trebuchet MS"/>
          <w:noProof/>
        </w:rPr>
        <w:t>5</w:t>
      </w:r>
      <w:r>
        <w:rPr>
          <w:rFonts w:ascii="Trebuchet MS" w:eastAsia="Trebuchet MS" w:hAnsi="Trebuchet MS" w:cs="Trebuchet MS"/>
        </w:rPr>
        <w:fldChar w:fldCharType="end"/>
      </w:r>
    </w:p>
    <w:p w14:paraId="36DC81EA" w14:textId="4EB54585" w:rsidR="00CB1CA0" w:rsidRDefault="002A303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6 - Paiement</w:t>
      </w:r>
      <w:r>
        <w:rPr>
          <w:rFonts w:ascii="Trebuchet MS" w:eastAsia="Trebuchet MS" w:hAnsi="Trebuchet MS" w:cs="Trebuchet MS"/>
        </w:rPr>
        <w:tab/>
      </w:r>
      <w:r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_Toc256000008 \h </w:instrText>
      </w:r>
      <w:r>
        <w:rPr>
          <w:rFonts w:ascii="Trebuchet MS" w:eastAsia="Trebuchet MS" w:hAnsi="Trebuchet MS" w:cs="Trebuchet MS"/>
        </w:rPr>
      </w:r>
      <w:r>
        <w:rPr>
          <w:rFonts w:ascii="Trebuchet MS" w:eastAsia="Trebuchet MS" w:hAnsi="Trebuchet MS" w:cs="Trebuchet MS"/>
        </w:rPr>
        <w:fldChar w:fldCharType="separate"/>
      </w:r>
      <w:r w:rsidR="00236FD3">
        <w:rPr>
          <w:rFonts w:ascii="Trebuchet MS" w:eastAsia="Trebuchet MS" w:hAnsi="Trebuchet MS" w:cs="Trebuchet MS"/>
          <w:noProof/>
        </w:rPr>
        <w:t>5</w:t>
      </w:r>
      <w:r>
        <w:rPr>
          <w:rFonts w:ascii="Trebuchet MS" w:eastAsia="Trebuchet MS" w:hAnsi="Trebuchet MS" w:cs="Trebuchet MS"/>
        </w:rPr>
        <w:fldChar w:fldCharType="end"/>
      </w:r>
    </w:p>
    <w:p w14:paraId="4470B231" w14:textId="6DEFD0B6" w:rsidR="00CB1CA0" w:rsidRDefault="002A303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7 - Avance</w:t>
      </w:r>
      <w:r>
        <w:rPr>
          <w:rFonts w:ascii="Trebuchet MS" w:eastAsia="Trebuchet MS" w:hAnsi="Trebuchet MS" w:cs="Trebuchet MS"/>
        </w:rPr>
        <w:tab/>
      </w:r>
      <w:r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_Toc256000009 \h </w:instrText>
      </w:r>
      <w:r>
        <w:rPr>
          <w:rFonts w:ascii="Trebuchet MS" w:eastAsia="Trebuchet MS" w:hAnsi="Trebuchet MS" w:cs="Trebuchet MS"/>
        </w:rPr>
      </w:r>
      <w:r>
        <w:rPr>
          <w:rFonts w:ascii="Trebuchet MS" w:eastAsia="Trebuchet MS" w:hAnsi="Trebuchet MS" w:cs="Trebuchet MS"/>
        </w:rPr>
        <w:fldChar w:fldCharType="separate"/>
      </w:r>
      <w:r w:rsidR="00236FD3">
        <w:rPr>
          <w:rFonts w:ascii="Trebuchet MS" w:eastAsia="Trebuchet MS" w:hAnsi="Trebuchet MS" w:cs="Trebuchet MS"/>
          <w:noProof/>
        </w:rPr>
        <w:t>6</w:t>
      </w:r>
      <w:r>
        <w:rPr>
          <w:rFonts w:ascii="Trebuchet MS" w:eastAsia="Trebuchet MS" w:hAnsi="Trebuchet MS" w:cs="Trebuchet MS"/>
        </w:rPr>
        <w:fldChar w:fldCharType="end"/>
      </w:r>
    </w:p>
    <w:p w14:paraId="3270E6E1" w14:textId="7E60D755" w:rsidR="00CB1CA0" w:rsidRDefault="002A303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8 - Nomenclature(s)</w:t>
      </w:r>
      <w:r>
        <w:rPr>
          <w:rFonts w:ascii="Trebuchet MS" w:eastAsia="Trebuchet MS" w:hAnsi="Trebuchet MS" w:cs="Trebuchet MS"/>
        </w:rPr>
        <w:tab/>
      </w:r>
      <w:r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_Toc256000010 \h </w:instrText>
      </w:r>
      <w:r>
        <w:rPr>
          <w:rFonts w:ascii="Trebuchet MS" w:eastAsia="Trebuchet MS" w:hAnsi="Trebuchet MS" w:cs="Trebuchet MS"/>
        </w:rPr>
      </w:r>
      <w:r>
        <w:rPr>
          <w:rFonts w:ascii="Trebuchet MS" w:eastAsia="Trebuchet MS" w:hAnsi="Trebuchet MS" w:cs="Trebuchet MS"/>
        </w:rPr>
        <w:fldChar w:fldCharType="separate"/>
      </w:r>
      <w:r w:rsidR="00236FD3">
        <w:rPr>
          <w:rFonts w:ascii="Trebuchet MS" w:eastAsia="Trebuchet MS" w:hAnsi="Trebuchet MS" w:cs="Trebuchet MS"/>
          <w:noProof/>
        </w:rPr>
        <w:t>6</w:t>
      </w:r>
      <w:r>
        <w:rPr>
          <w:rFonts w:ascii="Trebuchet MS" w:eastAsia="Trebuchet MS" w:hAnsi="Trebuchet MS" w:cs="Trebuchet MS"/>
        </w:rPr>
        <w:fldChar w:fldCharType="end"/>
      </w:r>
    </w:p>
    <w:p w14:paraId="305620DA" w14:textId="66191C83" w:rsidR="00CB1CA0" w:rsidRDefault="002A303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9 - Signature</w:t>
      </w:r>
      <w:r>
        <w:rPr>
          <w:rFonts w:ascii="Trebuchet MS" w:eastAsia="Trebuchet MS" w:hAnsi="Trebuchet MS" w:cs="Trebuchet MS"/>
        </w:rPr>
        <w:tab/>
      </w:r>
      <w:r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_Toc256000011 \h </w:instrText>
      </w:r>
      <w:r>
        <w:rPr>
          <w:rFonts w:ascii="Trebuchet MS" w:eastAsia="Trebuchet MS" w:hAnsi="Trebuchet MS" w:cs="Trebuchet MS"/>
        </w:rPr>
      </w:r>
      <w:r>
        <w:rPr>
          <w:rFonts w:ascii="Trebuchet MS" w:eastAsia="Trebuchet MS" w:hAnsi="Trebuchet MS" w:cs="Trebuchet MS"/>
        </w:rPr>
        <w:fldChar w:fldCharType="separate"/>
      </w:r>
      <w:r w:rsidR="00236FD3">
        <w:rPr>
          <w:rFonts w:ascii="Trebuchet MS" w:eastAsia="Trebuchet MS" w:hAnsi="Trebuchet MS" w:cs="Trebuchet MS"/>
          <w:noProof/>
        </w:rPr>
        <w:t>6</w:t>
      </w:r>
      <w:r>
        <w:rPr>
          <w:rFonts w:ascii="Trebuchet MS" w:eastAsia="Trebuchet MS" w:hAnsi="Trebuchet MS" w:cs="Trebuchet MS"/>
        </w:rPr>
        <w:fldChar w:fldCharType="end"/>
      </w:r>
    </w:p>
    <w:p w14:paraId="7337203C" w14:textId="60B70B50" w:rsidR="00CB1CA0" w:rsidRDefault="002A303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ANNEXE N° 1 : DÉSIGNATION DES CO-TRAITANTS ET RÉPARTITION DES PRESTATIONS</w:t>
      </w:r>
      <w:r>
        <w:rPr>
          <w:rFonts w:ascii="Trebuchet MS" w:eastAsia="Trebuchet MS" w:hAnsi="Trebuchet MS" w:cs="Trebuchet MS"/>
        </w:rPr>
        <w:tab/>
      </w:r>
      <w:r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_Toc256000012 \h </w:instrText>
      </w:r>
      <w:r>
        <w:rPr>
          <w:rFonts w:ascii="Trebuchet MS" w:eastAsia="Trebuchet MS" w:hAnsi="Trebuchet MS" w:cs="Trebuchet MS"/>
        </w:rPr>
      </w:r>
      <w:r>
        <w:rPr>
          <w:rFonts w:ascii="Trebuchet MS" w:eastAsia="Trebuchet MS" w:hAnsi="Trebuchet MS" w:cs="Trebuchet MS"/>
        </w:rPr>
        <w:fldChar w:fldCharType="separate"/>
      </w:r>
      <w:r w:rsidR="00236FD3">
        <w:rPr>
          <w:rFonts w:ascii="Trebuchet MS" w:eastAsia="Trebuchet MS" w:hAnsi="Trebuchet MS" w:cs="Trebuchet MS"/>
          <w:noProof/>
        </w:rPr>
        <w:t>8</w:t>
      </w:r>
      <w:r>
        <w:rPr>
          <w:rFonts w:ascii="Trebuchet MS" w:eastAsia="Trebuchet MS" w:hAnsi="Trebuchet MS" w:cs="Trebuchet MS"/>
        </w:rPr>
        <w:fldChar w:fldCharType="end"/>
      </w:r>
    </w:p>
    <w:p w14:paraId="24DCA438" w14:textId="77777777" w:rsidR="00CB1CA0" w:rsidRDefault="002A303B">
      <w:pPr>
        <w:spacing w:after="140"/>
        <w:ind w:left="20" w:right="2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CB1CA0">
          <w:pgSz w:w="11900" w:h="16840"/>
          <w:pgMar w:top="1134" w:right="1134" w:bottom="1134" w:left="1134" w:header="1134" w:footer="1134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3F94CD17" w14:textId="77777777" w:rsidR="00CB1CA0" w:rsidRDefault="00CB1CA0">
      <w:pPr>
        <w:spacing w:line="20" w:lineRule="exact"/>
        <w:rPr>
          <w:sz w:val="2"/>
        </w:rPr>
      </w:pPr>
    </w:p>
    <w:p w14:paraId="1D029E29" w14:textId="2E75468C" w:rsidR="00743BA2" w:rsidRDefault="00743BA2" w:rsidP="00743BA2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0" w:name="_Toc256000000"/>
      <w:r>
        <w:rPr>
          <w:rFonts w:ascii="Trebuchet MS" w:eastAsia="Trebuchet MS" w:hAnsi="Trebuchet MS" w:cs="Trebuchet MS"/>
          <w:color w:val="000000"/>
          <w:sz w:val="28"/>
          <w:lang w:val="fr-FR"/>
        </w:rPr>
        <w:t>1 – Préambule</w:t>
      </w:r>
      <w:r w:rsidR="00BA39B6">
        <w:rPr>
          <w:rFonts w:ascii="Trebuchet MS" w:eastAsia="Trebuchet MS" w:hAnsi="Trebuchet MS" w:cs="Trebuchet MS"/>
          <w:color w:val="000000"/>
          <w:sz w:val="28"/>
          <w:lang w:val="fr-FR"/>
        </w:rPr>
        <w:t> : liste des lots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951"/>
        <w:gridCol w:w="7821"/>
      </w:tblGrid>
      <w:tr w:rsidR="00743BA2" w14:paraId="1C136042" w14:textId="77777777" w:rsidTr="00743BA2">
        <w:tc>
          <w:tcPr>
            <w:tcW w:w="1951" w:type="dxa"/>
            <w:shd w:val="clear" w:color="auto" w:fill="BFBFBF" w:themeFill="background1" w:themeFillShade="BF"/>
          </w:tcPr>
          <w:p w14:paraId="70933576" w14:textId="6190B5F9" w:rsidR="00743BA2" w:rsidRPr="00743BA2" w:rsidRDefault="00743BA2" w:rsidP="00743BA2">
            <w:pPr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43BA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Lots</w:t>
            </w:r>
          </w:p>
        </w:tc>
        <w:tc>
          <w:tcPr>
            <w:tcW w:w="7821" w:type="dxa"/>
            <w:shd w:val="clear" w:color="auto" w:fill="BFBFBF" w:themeFill="background1" w:themeFillShade="BF"/>
          </w:tcPr>
          <w:p w14:paraId="5A76D698" w14:textId="61D4C123" w:rsidR="00743BA2" w:rsidRPr="00743BA2" w:rsidRDefault="00743BA2" w:rsidP="00743BA2">
            <w:pPr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43BA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743BA2" w14:paraId="46F3D223" w14:textId="77777777" w:rsidTr="00743BA2">
        <w:tc>
          <w:tcPr>
            <w:tcW w:w="1951" w:type="dxa"/>
          </w:tcPr>
          <w:p w14:paraId="2E60920E" w14:textId="0414E002" w:rsidR="00743BA2" w:rsidRPr="00743BA2" w:rsidRDefault="00743BA2" w:rsidP="006657C0">
            <w:pPr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43BA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7821" w:type="dxa"/>
          </w:tcPr>
          <w:p w14:paraId="49CFE0E7" w14:textId="001CEAFE" w:rsidR="00743BA2" w:rsidRPr="006657C0" w:rsidRDefault="00997096" w:rsidP="006657C0">
            <w:pPr>
              <w:pStyle w:val="Standard"/>
              <w:tabs>
                <w:tab w:val="left" w:pos="5104"/>
              </w:tabs>
              <w:rPr>
                <w:rFonts w:ascii="Trebuchet MS" w:eastAsia="Trebuchet MS" w:hAnsi="Trebuchet MS" w:cs="Trebuchet MS"/>
                <w:color w:val="000000"/>
                <w:kern w:val="0"/>
                <w:sz w:val="20"/>
                <w:lang w:eastAsia="en-US" w:bidi="ar-SA"/>
              </w:rPr>
            </w:pPr>
            <w:r>
              <w:rPr>
                <w:rFonts w:ascii="Trebuchet MS" w:eastAsia="Trebuchet MS" w:hAnsi="Trebuchet MS" w:cs="Trebuchet MS"/>
                <w:color w:val="000000"/>
                <w:kern w:val="0"/>
                <w:sz w:val="20"/>
                <w:lang w:eastAsia="en-US" w:bidi="ar-SA"/>
              </w:rPr>
              <w:t>R</w:t>
            </w:r>
            <w:r w:rsidR="006657C0" w:rsidRPr="006657C0">
              <w:rPr>
                <w:rFonts w:ascii="Trebuchet MS" w:eastAsia="Trebuchet MS" w:hAnsi="Trebuchet MS" w:cs="Trebuchet MS"/>
                <w:color w:val="000000"/>
                <w:kern w:val="0"/>
                <w:sz w:val="20"/>
                <w:lang w:eastAsia="en-US" w:bidi="ar-SA"/>
              </w:rPr>
              <w:t>éparations des vannes</w:t>
            </w:r>
          </w:p>
        </w:tc>
      </w:tr>
    </w:tbl>
    <w:p w14:paraId="66813FB7" w14:textId="46E3C3BA" w:rsidR="00743BA2" w:rsidRPr="00BA39B6" w:rsidRDefault="00743BA2" w:rsidP="00BA39B6">
      <w:pPr>
        <w:rPr>
          <w:rFonts w:eastAsia="Trebuchet MS"/>
          <w:lang w:val="fr-FR"/>
        </w:rPr>
      </w:pPr>
      <w:r>
        <w:rPr>
          <w:rFonts w:ascii="Arial" w:hAnsi="Arial" w:cs="Arial"/>
          <w:color w:val="333333"/>
        </w:rPr>
        <w:br/>
      </w:r>
    </w:p>
    <w:p w14:paraId="5D88EFFD" w14:textId="77777777" w:rsidR="00743BA2" w:rsidRDefault="00743BA2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</w:p>
    <w:p w14:paraId="4A8CAF8A" w14:textId="50CCE1F4" w:rsidR="00CB1CA0" w:rsidRDefault="00BA39B6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color w:val="000000"/>
          <w:sz w:val="28"/>
          <w:lang w:val="fr-FR"/>
        </w:rPr>
        <w:t>2</w:t>
      </w:r>
      <w:r w:rsidR="002A303B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Identification de l'acheteur</w:t>
      </w:r>
      <w:bookmarkEnd w:id="0"/>
    </w:p>
    <w:p w14:paraId="12372637" w14:textId="77777777" w:rsidR="00CB1CA0" w:rsidRDefault="002A303B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VOIES NAVIGABLES DE FRANCE</w:t>
      </w:r>
    </w:p>
    <w:p w14:paraId="68C1C0BA" w14:textId="77777777" w:rsidR="00CB1CA0" w:rsidRDefault="002A303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Le Représentant du Pouvoir Adjudicateur</w:t>
      </w:r>
    </w:p>
    <w:p w14:paraId="6C0B9AFA" w14:textId="4C297FC7" w:rsidR="00CB1CA0" w:rsidRDefault="002A303B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Ordonnateur : </w:t>
      </w:r>
      <w:del w:id="1" w:author="FRANCOIS Fanny" w:date="2025-02-20T08:13:00Z">
        <w:r w:rsidDel="00150BED">
          <w:rPr>
            <w:color w:val="000000"/>
            <w:lang w:val="fr-FR"/>
          </w:rPr>
          <w:delText>Monsieur Le Directeur Général</w:delText>
        </w:r>
      </w:del>
      <w:ins w:id="2" w:author="FRANCOIS Fanny" w:date="2025-02-20T08:13:00Z">
        <w:r w:rsidR="00150BED">
          <w:rPr>
            <w:color w:val="000000"/>
            <w:lang w:val="fr-FR"/>
          </w:rPr>
          <w:t xml:space="preserve">Madame </w:t>
        </w:r>
      </w:ins>
      <w:ins w:id="3" w:author="FRANCOIS Fanny" w:date="2025-02-20T08:14:00Z">
        <w:r w:rsidR="00150BED">
          <w:rPr>
            <w:color w:val="000000"/>
            <w:lang w:val="fr-FR"/>
          </w:rPr>
          <w:t>La Directrice Générale</w:t>
        </w:r>
      </w:ins>
      <w:r>
        <w:rPr>
          <w:color w:val="000000"/>
          <w:lang w:val="fr-FR"/>
        </w:rPr>
        <w:t xml:space="preserve"> de Voies Navigables de France</w:t>
      </w:r>
    </w:p>
    <w:p w14:paraId="144548E2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l'Agent Comptable de Voies Navigables de France, 175 rue Ludovic Boutleux</w:t>
      </w:r>
    </w:p>
    <w:p w14:paraId="4109B47C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BP 30820</w:t>
      </w:r>
    </w:p>
    <w:p w14:paraId="2C5DBD3C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62408 BETHUNE</w:t>
      </w:r>
    </w:p>
    <w:p w14:paraId="23316584" w14:textId="77777777" w:rsidR="00CB1CA0" w:rsidRDefault="00CB1CA0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</w:p>
    <w:p w14:paraId="39102DB4" w14:textId="77777777" w:rsidR="00CB1CA0" w:rsidRDefault="002A303B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maîtrise d'œuvre sera assurée par le maître de l'ouvrage lui-même.</w:t>
      </w:r>
    </w:p>
    <w:p w14:paraId="3CB6276F" w14:textId="663B0F29" w:rsidR="00CB1CA0" w:rsidRDefault="00BA39B6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4" w:name="_Toc256000001"/>
      <w:r>
        <w:rPr>
          <w:rFonts w:ascii="Trebuchet MS" w:eastAsia="Trebuchet MS" w:hAnsi="Trebuchet MS" w:cs="Trebuchet MS"/>
          <w:color w:val="000000"/>
          <w:sz w:val="28"/>
          <w:lang w:val="fr-FR"/>
        </w:rPr>
        <w:t>3</w:t>
      </w:r>
      <w:r w:rsidR="002A303B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Identification du co-contractant</w:t>
      </w:r>
      <w:bookmarkEnd w:id="4"/>
    </w:p>
    <w:p w14:paraId="281F5D8D" w14:textId="0924563C" w:rsidR="00162F09" w:rsidRDefault="002A303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Après avoir pris connaissance des pièces constitutives de l'accord-cadre indiquées à l'article "pièces contractuelles" du Cahier des clauses administratives particulières </w:t>
      </w:r>
      <w:r w:rsidR="00534BEE">
        <w:rPr>
          <w:color w:val="000000"/>
          <w:lang w:val="fr-FR"/>
        </w:rPr>
        <w:t xml:space="preserve">de la présente consultation </w:t>
      </w:r>
      <w:r>
        <w:rPr>
          <w:color w:val="000000"/>
          <w:lang w:val="fr-FR"/>
        </w:rPr>
        <w:t xml:space="preserve">qui fait référence au </w:t>
      </w:r>
      <w:r w:rsidRPr="00652553">
        <w:rPr>
          <w:color w:val="000000"/>
          <w:lang w:val="fr-FR"/>
        </w:rPr>
        <w:t xml:space="preserve">CCAG - </w:t>
      </w:r>
      <w:r w:rsidR="00575282" w:rsidRPr="00652553">
        <w:rPr>
          <w:color w:val="000000"/>
          <w:lang w:val="fr-FR"/>
        </w:rPr>
        <w:t>Fournitures courantes et services</w:t>
      </w:r>
      <w:r w:rsidR="00575282">
        <w:rPr>
          <w:color w:val="000000"/>
          <w:lang w:val="fr-FR"/>
        </w:rPr>
        <w:t xml:space="preserve"> </w:t>
      </w:r>
    </w:p>
    <w:p w14:paraId="38B3A1CB" w14:textId="77777777" w:rsidR="00162F09" w:rsidRDefault="00162F09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</w:p>
    <w:p w14:paraId="3313AD62" w14:textId="294AE157" w:rsidR="00CB1CA0" w:rsidRDefault="002A303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conformément à leurs clauses et stipulations ;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B1CA0" w14:paraId="4C07819D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EF5D33" w14:textId="77777777" w:rsidR="00CB1CA0" w:rsidRDefault="00150BED">
            <w:pPr>
              <w:rPr>
                <w:sz w:val="2"/>
              </w:rPr>
            </w:pPr>
            <w:r>
              <w:pict w14:anchorId="4D7209EF">
                <v:shape id="_x0000_i1026" type="#_x0000_t75" style="width:14.25pt;height:14.25pt">
                  <v:imagedata r:id="rId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D723C7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845041" w14:textId="77777777" w:rsidR="00CB1CA0" w:rsidRDefault="002A303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5704401F" w14:textId="77777777" w:rsidR="00CB1CA0" w:rsidRDefault="00CB1CA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591CD3A1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M ........................................................................................................</w:t>
      </w:r>
    </w:p>
    <w:p w14:paraId="41EFB6AF" w14:textId="77777777" w:rsidR="00CB1CA0" w:rsidRDefault="002A303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Agissant en qualité de ...............................................................................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B1CA0" w14:paraId="746F9470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402055" w14:textId="77777777" w:rsidR="00CB1CA0" w:rsidRDefault="00150BED">
            <w:pPr>
              <w:rPr>
                <w:sz w:val="2"/>
              </w:rPr>
            </w:pPr>
            <w:r>
              <w:pict w14:anchorId="2AF3EB65">
                <v:shape id="_x0000_i1027" type="#_x0000_t75" style="width:14.25pt;height:14.25pt">
                  <v:imagedata r:id="rId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251EAA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164C07" w14:textId="77777777" w:rsidR="00CB1CA0" w:rsidRDefault="002A303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14:paraId="779E7C1A" w14:textId="77777777" w:rsidR="00CB1CA0" w:rsidRDefault="00CB1CA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160BF58C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commercial et dénomination sociale ........................................................</w:t>
      </w:r>
    </w:p>
    <w:p w14:paraId="63D7B853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65C73865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Adresse .................................................................................................</w:t>
      </w:r>
    </w:p>
    <w:p w14:paraId="26CB5847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6206709C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Courriel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................................................................................</w:t>
      </w:r>
    </w:p>
    <w:p w14:paraId="2C1B0231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téléphone .................</w:t>
      </w:r>
    </w:p>
    <w:p w14:paraId="232FCC66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SIRET ......................</w:t>
      </w:r>
    </w:p>
    <w:p w14:paraId="7BC11A2D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APE ...................................................</w:t>
      </w:r>
    </w:p>
    <w:p w14:paraId="3A16283C" w14:textId="77777777" w:rsidR="00CB1CA0" w:rsidRDefault="002A303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TVA intracommunautaire 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B1CA0" w14:paraId="2A630AAC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12513F" w14:textId="77777777" w:rsidR="00CB1CA0" w:rsidRDefault="00150BED">
            <w:pPr>
              <w:rPr>
                <w:sz w:val="2"/>
              </w:rPr>
            </w:pPr>
            <w:r>
              <w:pict w14:anchorId="6A9A45CD">
                <v:shape id="_x0000_i1028" type="#_x0000_t75" style="width:14.25pt;height:14.25pt">
                  <v:imagedata r:id="rId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C3DAB7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AA9000" w14:textId="77777777" w:rsidR="00CB1CA0" w:rsidRDefault="002A303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</w:tbl>
    <w:p w14:paraId="349D2494" w14:textId="77777777" w:rsidR="00CB1CA0" w:rsidRDefault="00CB1CA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0B911AAC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Nom commercial et dénomination sociale ........................................................</w:t>
      </w:r>
    </w:p>
    <w:p w14:paraId="58B8EC99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49597CF1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Adresse .................................................................................................</w:t>
      </w:r>
    </w:p>
    <w:p w14:paraId="091AF322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69EE2110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Courriel </w:t>
      </w:r>
      <w:r>
        <w:rPr>
          <w:color w:val="000000"/>
          <w:sz w:val="16"/>
          <w:vertAlign w:val="superscript"/>
          <w:lang w:val="fr-FR"/>
        </w:rPr>
        <w:t>2</w:t>
      </w:r>
      <w:r>
        <w:rPr>
          <w:color w:val="000000"/>
          <w:lang w:val="fr-FR"/>
        </w:rPr>
        <w:t xml:space="preserve"> ................................................................................</w:t>
      </w:r>
    </w:p>
    <w:p w14:paraId="6F77481D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téléphone .................</w:t>
      </w:r>
    </w:p>
    <w:p w14:paraId="4E16708D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SIRET ......................</w:t>
      </w:r>
    </w:p>
    <w:p w14:paraId="4DE8C057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APE ...................................................</w:t>
      </w:r>
    </w:p>
    <w:p w14:paraId="0EDB2563" w14:textId="3DDF014D" w:rsidR="00CB1CA0" w:rsidRDefault="002A303B" w:rsidP="0095765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TVA intracommunautaire ..............................................................</w:t>
      </w:r>
    </w:p>
    <w:p w14:paraId="0A046C6D" w14:textId="77777777" w:rsidR="00957656" w:rsidRPr="00957656" w:rsidRDefault="00957656" w:rsidP="00957656">
      <w:pPr>
        <w:rPr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B1CA0" w14:paraId="002A38E2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360C94" w14:textId="77777777" w:rsidR="00CB1CA0" w:rsidRDefault="00150BED">
            <w:pPr>
              <w:rPr>
                <w:sz w:val="2"/>
              </w:rPr>
            </w:pPr>
            <w:r>
              <w:pict w14:anchorId="3B74A795">
                <v:shape id="_x0000_i1029" type="#_x0000_t75" style="width:14.25pt;height:14.25pt">
                  <v:imagedata r:id="rId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8D336E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FAB622" w14:textId="77777777" w:rsidR="00CB1CA0" w:rsidRDefault="002A303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6ED4D365" w14:textId="77777777" w:rsidR="00CB1CA0" w:rsidRDefault="00CB1CA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75BECAB7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M ........................................................................................................</w:t>
      </w:r>
    </w:p>
    <w:p w14:paraId="3373D4D4" w14:textId="77777777" w:rsidR="00CB1CA0" w:rsidRDefault="002A303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Agissant en qualité de ...............................................................................</w:t>
      </w:r>
    </w:p>
    <w:p w14:paraId="7DB896B6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2D7AD22F" w14:textId="77777777" w:rsidR="00CB1CA0" w:rsidRDefault="00CB1CA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B1CA0" w14:paraId="540736FB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DE1789" w14:textId="77777777" w:rsidR="00CB1CA0" w:rsidRDefault="00150BED">
            <w:pPr>
              <w:rPr>
                <w:sz w:val="2"/>
              </w:rPr>
            </w:pPr>
            <w:r>
              <w:pict w14:anchorId="054DDE5E">
                <v:shape id="_x0000_i1030" type="#_x0000_t75" style="width:14.25pt;height:14.25pt">
                  <v:imagedata r:id="rId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39C107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AF16B7" w14:textId="77777777" w:rsidR="00CB1CA0" w:rsidRDefault="002A303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33D5267B" w14:textId="77777777" w:rsidR="00CB1CA0" w:rsidRDefault="002A303B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B1CA0" w14:paraId="68E3E792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321AB9" w14:textId="77777777" w:rsidR="00CB1CA0" w:rsidRDefault="00150BED">
            <w:pPr>
              <w:rPr>
                <w:sz w:val="2"/>
              </w:rPr>
            </w:pPr>
            <w:r>
              <w:pict w14:anchorId="17586A75">
                <v:shape id="_x0000_i1031" type="#_x0000_t75" style="width:14.25pt;height:14.25pt">
                  <v:imagedata r:id="rId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37DD1D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2A53F6" w14:textId="77777777" w:rsidR="00CB1CA0" w:rsidRDefault="002A303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0A37B8C3" w14:textId="77777777" w:rsidR="00CB1CA0" w:rsidRDefault="002A303B">
      <w:pPr>
        <w:spacing w:line="240" w:lineRule="exact"/>
      </w:pPr>
      <w:r>
        <w:t xml:space="preserve"> </w:t>
      </w:r>
    </w:p>
    <w:p w14:paraId="16B7D9D3" w14:textId="77777777" w:rsidR="00CB1CA0" w:rsidRDefault="00CB1CA0">
      <w:pPr>
        <w:spacing w:line="240" w:lineRule="exact"/>
      </w:pPr>
    </w:p>
    <w:p w14:paraId="262C23FC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commercial et dénomination sociale ........................................................</w:t>
      </w:r>
    </w:p>
    <w:p w14:paraId="066D3418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26744361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Adresse .................................................................................................</w:t>
      </w:r>
    </w:p>
    <w:p w14:paraId="55499EBA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045B3225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Courriel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................................................................................</w:t>
      </w:r>
    </w:p>
    <w:p w14:paraId="399F707C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téléphone .................</w:t>
      </w:r>
    </w:p>
    <w:p w14:paraId="34AB23FB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SIRET ......................</w:t>
      </w:r>
    </w:p>
    <w:p w14:paraId="24903358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APE ...................................................</w:t>
      </w:r>
    </w:p>
    <w:p w14:paraId="4B0E84AB" w14:textId="77777777" w:rsidR="00CB1CA0" w:rsidRDefault="002A303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TVA intracommunautaire ..............................................................</w:t>
      </w:r>
    </w:p>
    <w:p w14:paraId="07047BD3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2</w:t>
      </w:r>
      <w:r>
        <w:rPr>
          <w:color w:val="000000"/>
          <w:lang w:val="fr-FR"/>
        </w:rPr>
        <w:t>, sur la base de l'offre du groupement,</w:t>
      </w:r>
    </w:p>
    <w:p w14:paraId="520F101D" w14:textId="77777777" w:rsidR="00CB1CA0" w:rsidRDefault="00CB1CA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26EA06CC" w14:textId="77777777" w:rsidR="00CB1CA0" w:rsidRDefault="002A303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7B1386EA" w14:textId="2EA2FA13" w:rsidR="00CB1CA0" w:rsidRDefault="002A303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</w:t>
      </w:r>
      <w:r w:rsidR="00C0414D">
        <w:rPr>
          <w:color w:val="000000"/>
          <w:lang w:val="fr-FR"/>
        </w:rPr>
        <w:t>8</w:t>
      </w:r>
      <w:r>
        <w:rPr>
          <w:color w:val="000000"/>
          <w:lang w:val="fr-FR"/>
        </w:rPr>
        <w:t>0 jours à compter de la date limite de réception des offres fixée par le règlement de la consultation.</w:t>
      </w:r>
    </w:p>
    <w:p w14:paraId="372BB1CC" w14:textId="43586DF6" w:rsidR="00CB1CA0" w:rsidRDefault="00BA39B6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5" w:name="_Toc256000002"/>
      <w:r>
        <w:rPr>
          <w:rFonts w:ascii="Trebuchet MS" w:eastAsia="Trebuchet MS" w:hAnsi="Trebuchet MS" w:cs="Trebuchet MS"/>
          <w:color w:val="000000"/>
          <w:sz w:val="28"/>
          <w:lang w:val="fr-FR"/>
        </w:rPr>
        <w:t>4</w:t>
      </w:r>
      <w:r w:rsidR="002A303B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Dispositions générales</w:t>
      </w:r>
      <w:bookmarkEnd w:id="5"/>
    </w:p>
    <w:p w14:paraId="2250C371" w14:textId="5746692B" w:rsidR="00CB1CA0" w:rsidRDefault="00BA39B6">
      <w:pPr>
        <w:pStyle w:val="Titre2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_Toc256000003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</w:t>
      </w:r>
      <w:r w:rsidR="002A303B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.1 - Objet</w:t>
      </w:r>
      <w:bookmarkEnd w:id="6"/>
    </w:p>
    <w:p w14:paraId="0F6681D9" w14:textId="77777777" w:rsidR="00CB1CA0" w:rsidRDefault="002A303B">
      <w:pPr>
        <w:pStyle w:val="ParagrapheIndent2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34438CBC" w14:textId="5B41FD38" w:rsidR="00C57B88" w:rsidRDefault="00CD0174" w:rsidP="00C57B88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CD0174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Canal du Nord – </w:t>
      </w:r>
      <w:r w:rsidR="00C62A99">
        <w:rPr>
          <w:rFonts w:ascii="Trebuchet MS" w:eastAsia="Trebuchet MS" w:hAnsi="Trebuchet MS" w:cs="Trebuchet MS"/>
          <w:color w:val="000000"/>
          <w:sz w:val="20"/>
          <w:lang w:val="fr-FR"/>
        </w:rPr>
        <w:t>R</w:t>
      </w:r>
      <w:r w:rsidRPr="00CD0174">
        <w:rPr>
          <w:rFonts w:ascii="Trebuchet MS" w:eastAsia="Trebuchet MS" w:hAnsi="Trebuchet MS" w:cs="Trebuchet MS"/>
          <w:color w:val="000000"/>
          <w:sz w:val="20"/>
          <w:lang w:val="fr-FR"/>
        </w:rPr>
        <w:t>éparation</w:t>
      </w:r>
      <w:r w:rsidR="006A155F">
        <w:rPr>
          <w:rFonts w:ascii="Trebuchet MS" w:eastAsia="Trebuchet MS" w:hAnsi="Trebuchet MS" w:cs="Trebuchet MS"/>
          <w:color w:val="000000"/>
          <w:sz w:val="20"/>
          <w:lang w:val="fr-FR"/>
        </w:rPr>
        <w:t>s</w:t>
      </w:r>
      <w:r w:rsidR="00831969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et de traitement</w:t>
      </w:r>
      <w:r w:rsidRPr="00CD0174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des vannes</w:t>
      </w:r>
      <w:r w:rsidR="009B2B56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- </w:t>
      </w:r>
      <w:r w:rsidR="009B2B56" w:rsidRPr="009B2B56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Lot 1 : </w:t>
      </w:r>
      <w:r w:rsidR="00C62A99">
        <w:rPr>
          <w:rFonts w:ascii="Trebuchet MS" w:eastAsia="Trebuchet MS" w:hAnsi="Trebuchet MS" w:cs="Trebuchet MS"/>
          <w:color w:val="000000"/>
          <w:sz w:val="20"/>
          <w:lang w:val="fr-FR"/>
        </w:rPr>
        <w:t>R</w:t>
      </w:r>
      <w:r w:rsidR="009B2B56" w:rsidRPr="009B2B56">
        <w:rPr>
          <w:rFonts w:ascii="Trebuchet MS" w:eastAsia="Trebuchet MS" w:hAnsi="Trebuchet MS" w:cs="Trebuchet MS"/>
          <w:color w:val="000000"/>
          <w:sz w:val="20"/>
          <w:lang w:val="fr-FR"/>
        </w:rPr>
        <w:t>éparations des vannes</w:t>
      </w:r>
    </w:p>
    <w:p w14:paraId="63896019" w14:textId="77777777" w:rsidR="00CD0174" w:rsidRPr="00CD0174" w:rsidRDefault="00CD0174" w:rsidP="00C57B88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6A0038DE" w14:textId="29BC51C3" w:rsidR="00CB1CA0" w:rsidRDefault="00BA39B6">
      <w:pPr>
        <w:pStyle w:val="Titre2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7" w:name="_Toc256000004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</w:t>
      </w:r>
      <w:r w:rsidR="002A303B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.2 - Mode de passation</w:t>
      </w:r>
      <w:bookmarkEnd w:id="7"/>
    </w:p>
    <w:p w14:paraId="3F9B60A0" w14:textId="77777777" w:rsidR="00002ABD" w:rsidRPr="00002ABD" w:rsidRDefault="00002ABD" w:rsidP="00002ABD">
      <w:pPr>
        <w:pStyle w:val="ParagrapheIndent2"/>
        <w:spacing w:after="240" w:line="232" w:lineRule="exact"/>
        <w:ind w:left="20" w:right="20"/>
        <w:jc w:val="both"/>
        <w:rPr>
          <w:color w:val="000000"/>
          <w:lang w:val="fr-FR"/>
        </w:rPr>
      </w:pPr>
      <w:bookmarkStart w:id="8" w:name="_Hlk188455636"/>
      <w:r w:rsidRPr="00002ABD">
        <w:rPr>
          <w:color w:val="000000"/>
          <w:lang w:val="fr-FR"/>
        </w:rPr>
        <w:t>La procédure de passation utilisée est : l'appel d'offres ouvert. Elle est soumise aux dispositions des articles L. 2124-2, R. 2124-2 1° et R. 2161-2 à R. 2161-5 du Code de la commande publique.</w:t>
      </w:r>
      <w:bookmarkEnd w:id="8"/>
    </w:p>
    <w:p w14:paraId="04B4E794" w14:textId="70712E29" w:rsidR="00CB1CA0" w:rsidRDefault="00BA39B6">
      <w:pPr>
        <w:pStyle w:val="Titre2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9" w:name="_Toc256000005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</w:t>
      </w:r>
      <w:r w:rsidR="002A303B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.3 - Forme de contrat</w:t>
      </w:r>
      <w:bookmarkEnd w:id="9"/>
    </w:p>
    <w:p w14:paraId="2B24C8F2" w14:textId="1E39D19E" w:rsidR="00CB1CA0" w:rsidRDefault="002A303B">
      <w:pPr>
        <w:pStyle w:val="ParagrapheIndent2"/>
        <w:spacing w:line="232" w:lineRule="exact"/>
        <w:ind w:left="20" w:right="20"/>
        <w:jc w:val="both"/>
        <w:rPr>
          <w:color w:val="000000"/>
          <w:lang w:val="fr-FR"/>
        </w:rPr>
        <w:sectPr w:rsidR="00CB1CA0">
          <w:footerReference w:type="default" r:id="rId9"/>
          <w:pgSz w:w="11900" w:h="16840"/>
          <w:pgMar w:top="1134" w:right="1134" w:bottom="1126" w:left="1134" w:header="1134" w:footer="1126" w:gutter="0"/>
          <w:cols w:space="708"/>
        </w:sectPr>
      </w:pPr>
      <w:r>
        <w:rPr>
          <w:color w:val="000000"/>
          <w:lang w:val="fr-FR"/>
        </w:rPr>
        <w:t xml:space="preserve">L'accord-cadre avec </w:t>
      </w:r>
      <w:r w:rsidR="00466EB5">
        <w:rPr>
          <w:color w:val="000000"/>
          <w:lang w:val="fr-FR"/>
        </w:rPr>
        <w:t>montant</w:t>
      </w:r>
      <w:r>
        <w:rPr>
          <w:color w:val="000000"/>
          <w:lang w:val="fr-FR"/>
        </w:rPr>
        <w:t xml:space="preserve">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  <w:r>
        <w:rPr>
          <w:color w:val="000000"/>
          <w:lang w:val="fr-FR"/>
        </w:rPr>
        <w:cr/>
      </w:r>
    </w:p>
    <w:p w14:paraId="3D3DBDE3" w14:textId="77777777" w:rsidR="00CB1CA0" w:rsidRDefault="00CB1CA0">
      <w:pPr>
        <w:spacing w:line="20" w:lineRule="exact"/>
        <w:rPr>
          <w:sz w:val="2"/>
        </w:rPr>
      </w:pPr>
    </w:p>
    <w:p w14:paraId="04AA7C5E" w14:textId="7119EE0D" w:rsidR="00CB1CA0" w:rsidRDefault="00BA39B6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0" w:name="_Toc256000006"/>
      <w:r>
        <w:rPr>
          <w:rFonts w:ascii="Trebuchet MS" w:eastAsia="Trebuchet MS" w:hAnsi="Trebuchet MS" w:cs="Trebuchet MS"/>
          <w:color w:val="000000"/>
          <w:sz w:val="28"/>
          <w:lang w:val="fr-FR"/>
        </w:rPr>
        <w:t>5</w:t>
      </w:r>
      <w:r w:rsidR="002A303B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Prix</w:t>
      </w:r>
      <w:bookmarkEnd w:id="10"/>
    </w:p>
    <w:p w14:paraId="1B71DFE4" w14:textId="77777777" w:rsidR="00CB1CA0" w:rsidRDefault="002A303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14:paraId="7AA6FB13" w14:textId="0C1347BE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montant total des prestations </w:t>
      </w:r>
      <w:r w:rsidR="00AC1F84">
        <w:rPr>
          <w:color w:val="000000"/>
          <w:lang w:val="fr-FR"/>
        </w:rPr>
        <w:t>par période</w:t>
      </w:r>
      <w:r>
        <w:rPr>
          <w:color w:val="000000"/>
          <w:lang w:val="fr-FR"/>
        </w:rPr>
        <w:t xml:space="preserve"> de l'accord-cadre</w:t>
      </w:r>
      <w:r w:rsidR="00DD5C39">
        <w:rPr>
          <w:color w:val="000000"/>
          <w:lang w:val="fr-FR"/>
        </w:rPr>
        <w:t xml:space="preserve"> (</w:t>
      </w:r>
      <w:r w:rsidR="00B54064">
        <w:rPr>
          <w:color w:val="000000"/>
          <w:lang w:val="fr-FR"/>
        </w:rPr>
        <w:t xml:space="preserve">2 </w:t>
      </w:r>
      <w:r w:rsidR="00DD5C39">
        <w:rPr>
          <w:color w:val="000000"/>
          <w:lang w:val="fr-FR"/>
        </w:rPr>
        <w:t>ans)</w:t>
      </w:r>
      <w:r>
        <w:rPr>
          <w:color w:val="000000"/>
          <w:lang w:val="fr-FR"/>
        </w:rPr>
        <w:t xml:space="preserve"> est défini comme suit :</w:t>
      </w:r>
    </w:p>
    <w:p w14:paraId="72FB1284" w14:textId="77777777" w:rsidR="00CB1CA0" w:rsidRDefault="00CB1CA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817" w:type="dxa"/>
        <w:tblLayout w:type="fixed"/>
        <w:tblLook w:val="04A0" w:firstRow="1" w:lastRow="0" w:firstColumn="1" w:lastColumn="0" w:noHBand="0" w:noVBand="1"/>
      </w:tblPr>
      <w:tblGrid>
        <w:gridCol w:w="992"/>
        <w:gridCol w:w="2694"/>
        <w:gridCol w:w="2268"/>
        <w:gridCol w:w="2254"/>
      </w:tblGrid>
      <w:tr w:rsidR="0058614D" w14:paraId="269CC454" w14:textId="77777777" w:rsidTr="00536061">
        <w:trPr>
          <w:trHeight w:val="306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</w:tcPr>
          <w:p w14:paraId="6C297EEF" w14:textId="68DFAF4D" w:rsidR="0058614D" w:rsidRDefault="0058614D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253A8" w14:textId="699A409F" w:rsidR="0058614D" w:rsidRDefault="00AF11C1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5017B1" w14:textId="77777777" w:rsidR="0058614D" w:rsidRDefault="0058614D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Minimum HT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A9BBF7" w14:textId="09E9A140" w:rsidR="0058614D" w:rsidRDefault="0058614D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HT</w:t>
            </w:r>
            <w:r w:rsidR="00B5406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/2 ans</w:t>
            </w:r>
          </w:p>
        </w:tc>
      </w:tr>
      <w:tr w:rsidR="0058614D" w14:paraId="6EC9854E" w14:textId="77777777" w:rsidTr="00536061">
        <w:trPr>
          <w:trHeight w:val="360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</w:tcPr>
          <w:p w14:paraId="47000C31" w14:textId="2611248D" w:rsidR="0058614D" w:rsidRDefault="0058614D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249CEF" w14:textId="28D497E4" w:rsidR="0058614D" w:rsidRDefault="00AF11C1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Réparations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A5758A" w14:textId="3801F3AB" w:rsidR="0058614D" w:rsidRPr="00DE637C" w:rsidRDefault="0064381E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/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9AD426" w14:textId="5207537F" w:rsidR="0058614D" w:rsidRPr="00DE637C" w:rsidRDefault="00F1498B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</w:t>
            </w:r>
            <w:r w:rsidR="00C62A9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</w:t>
            </w:r>
            <w:r w:rsidR="0058614D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</w:t>
            </w:r>
            <w:r w:rsidR="0058614D" w:rsidRPr="001562C3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 000.00 €</w:t>
            </w:r>
          </w:p>
        </w:tc>
      </w:tr>
    </w:tbl>
    <w:p w14:paraId="69A7A227" w14:textId="77777777" w:rsidR="00CB1CA0" w:rsidRDefault="002A303B">
      <w:pPr>
        <w:spacing w:line="240" w:lineRule="exact"/>
      </w:pPr>
      <w:r>
        <w:t xml:space="preserve"> </w:t>
      </w:r>
    </w:p>
    <w:p w14:paraId="5F049DB0" w14:textId="3D8730D2" w:rsidR="00CB1CA0" w:rsidRPr="00F1498B" w:rsidRDefault="00F1498B">
      <w:pPr>
        <w:spacing w:after="80" w:line="240" w:lineRule="exact"/>
        <w:rPr>
          <w:rFonts w:ascii="Trebuchet MS" w:eastAsia="Trebuchet MS" w:hAnsi="Trebuchet MS" w:cs="Trebuchet MS"/>
          <w:color w:val="000000"/>
          <w:sz w:val="20"/>
          <w:lang w:val="fr-FR"/>
        </w:rPr>
      </w:pPr>
      <w:bookmarkStart w:id="11" w:name="_Hlk188455669"/>
      <w:r w:rsidRPr="00F1498B">
        <w:rPr>
          <w:rFonts w:ascii="Trebuchet MS" w:eastAsia="Trebuchet MS" w:hAnsi="Trebuchet MS" w:cs="Trebuchet MS"/>
          <w:color w:val="000000"/>
          <w:sz w:val="20"/>
          <w:lang w:val="fr-FR"/>
        </w:rPr>
        <w:t>Le montant total de l’accord-cadre sur sa durée globale</w:t>
      </w:r>
      <w:r w:rsidR="00516326">
        <w:rPr>
          <w:rFonts w:ascii="Trebuchet MS" w:eastAsia="Trebuchet MS" w:hAnsi="Trebuchet MS" w:cs="Trebuchet MS"/>
          <w:color w:val="000000"/>
          <w:sz w:val="20"/>
          <w:lang w:val="fr-FR"/>
        </w:rPr>
        <w:t>,</w:t>
      </w:r>
      <w:r w:rsidRPr="00F1498B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reconduction comprise (4 ans) est fixé à 1 100 000€HT. </w:t>
      </w:r>
    </w:p>
    <w:p w14:paraId="4F225BE0" w14:textId="2B87FEAD" w:rsidR="00CB1CA0" w:rsidRDefault="00BA39B6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2" w:name="_Toc256000007"/>
      <w:bookmarkEnd w:id="11"/>
      <w:r>
        <w:rPr>
          <w:rFonts w:ascii="Trebuchet MS" w:eastAsia="Trebuchet MS" w:hAnsi="Trebuchet MS" w:cs="Trebuchet MS"/>
          <w:color w:val="000000"/>
          <w:sz w:val="28"/>
          <w:lang w:val="fr-FR"/>
        </w:rPr>
        <w:t>6</w:t>
      </w:r>
      <w:r w:rsidR="002A303B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Durée de l'accord-cadre</w:t>
      </w:r>
      <w:bookmarkEnd w:id="12"/>
    </w:p>
    <w:p w14:paraId="3FE05539" w14:textId="5FD78524" w:rsidR="004704A4" w:rsidRDefault="004704A4" w:rsidP="004704A4">
      <w:pPr>
        <w:pStyle w:val="ParagrapheIndent2"/>
        <w:spacing w:after="240"/>
        <w:ind w:left="20" w:right="20"/>
        <w:jc w:val="both"/>
        <w:rPr>
          <w:color w:val="000000"/>
          <w:lang w:val="fr-FR"/>
        </w:rPr>
      </w:pPr>
      <w:bookmarkStart w:id="13" w:name="_Hlk173161231"/>
      <w:bookmarkStart w:id="14" w:name="_Toc256000008"/>
      <w:r>
        <w:rPr>
          <w:color w:val="000000"/>
          <w:lang w:val="fr-FR"/>
        </w:rPr>
        <w:t xml:space="preserve">L'accord-cadre est conclu pour une durée de </w:t>
      </w:r>
      <w:r w:rsidR="00DD5C39">
        <w:rPr>
          <w:color w:val="000000"/>
          <w:lang w:val="fr-FR"/>
        </w:rPr>
        <w:t>2</w:t>
      </w:r>
      <w:r>
        <w:rPr>
          <w:color w:val="000000"/>
          <w:lang w:val="fr-FR"/>
        </w:rPr>
        <w:t xml:space="preserve"> an</w:t>
      </w:r>
      <w:r w:rsidR="00B54064">
        <w:rPr>
          <w:color w:val="000000"/>
          <w:lang w:val="fr-FR"/>
        </w:rPr>
        <w:t>s</w:t>
      </w:r>
      <w:r>
        <w:rPr>
          <w:color w:val="000000"/>
          <w:lang w:val="fr-FR"/>
        </w:rPr>
        <w:t xml:space="preserve"> renouvelable </w:t>
      </w:r>
      <w:r w:rsidR="00DD5C39">
        <w:rPr>
          <w:color w:val="000000"/>
          <w:lang w:val="fr-FR"/>
        </w:rPr>
        <w:t>1</w:t>
      </w:r>
      <w:r>
        <w:rPr>
          <w:color w:val="000000"/>
          <w:lang w:val="fr-FR"/>
        </w:rPr>
        <w:t xml:space="preserve"> fois par reconduction tacite à compter de la date de notification.</w:t>
      </w:r>
      <w:r w:rsidR="00C62A99">
        <w:rPr>
          <w:color w:val="000000"/>
          <w:lang w:val="fr-FR"/>
        </w:rPr>
        <w:t xml:space="preserve"> </w:t>
      </w:r>
      <w:bookmarkStart w:id="15" w:name="_Hlk181097192"/>
      <w:r w:rsidR="00C62A99" w:rsidRPr="00C62A99">
        <w:rPr>
          <w:color w:val="000000"/>
          <w:lang w:val="fr-FR"/>
        </w:rPr>
        <w:t xml:space="preserve">Toutefois, si </w:t>
      </w:r>
      <w:bookmarkStart w:id="16" w:name="_Hlk181098047"/>
      <w:r w:rsidR="00C62A99" w:rsidRPr="00C62A99">
        <w:rPr>
          <w:color w:val="000000"/>
          <w:lang w:val="fr-FR"/>
        </w:rPr>
        <w:t>le montant maximum, pour la période en cours est atteint avant la fin de sa durée, l’accord-cadre sera reconduit de manière anticipée à compter de la date à laquelle le montant maximum est atteint, par reconduction expresse signée du pouvoir adjudicateur et notifiée au titulaire du marché.</w:t>
      </w:r>
      <w:bookmarkEnd w:id="15"/>
      <w:bookmarkEnd w:id="16"/>
    </w:p>
    <w:bookmarkEnd w:id="13"/>
    <w:p w14:paraId="0E98A562" w14:textId="77777777" w:rsidR="002B3082" w:rsidRDefault="002B3082" w:rsidP="002B3082">
      <w:pPr>
        <w:pStyle w:val="ParagrapheIndent2"/>
        <w:spacing w:after="240"/>
        <w:ind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est conclu à compter de la date de notification du contrat.</w:t>
      </w:r>
    </w:p>
    <w:p w14:paraId="110D58BA" w14:textId="6E67EE29" w:rsidR="002B3082" w:rsidRPr="0065103E" w:rsidRDefault="002B3082" w:rsidP="002B3082">
      <w:pPr>
        <w:pStyle w:val="ParagrapheIndent2"/>
        <w:spacing w:after="240" w:line="232" w:lineRule="exact"/>
        <w:ind w:left="20" w:right="20"/>
        <w:jc w:val="both"/>
        <w:rPr>
          <w:color w:val="000000"/>
          <w:lang w:val="fr-FR"/>
        </w:rPr>
      </w:pPr>
      <w:r w:rsidRPr="0065103E">
        <w:rPr>
          <w:color w:val="000000"/>
          <w:lang w:val="fr-FR"/>
        </w:rPr>
        <w:t xml:space="preserve">Une prolongation du délai d'exécution peut être accordée par le pouvoir adjudicateur dans les conditions de </w:t>
      </w:r>
      <w:r w:rsidRPr="006A155F">
        <w:rPr>
          <w:color w:val="000000"/>
          <w:lang w:val="fr-FR"/>
        </w:rPr>
        <w:t>l'article 1</w:t>
      </w:r>
      <w:r w:rsidR="00162F09" w:rsidRPr="006A155F">
        <w:rPr>
          <w:color w:val="000000"/>
          <w:lang w:val="fr-FR"/>
        </w:rPr>
        <w:t>3.3</w:t>
      </w:r>
      <w:r w:rsidRPr="006A155F">
        <w:rPr>
          <w:color w:val="000000"/>
          <w:lang w:val="fr-FR"/>
        </w:rPr>
        <w:t>du CCAG-</w:t>
      </w:r>
      <w:r w:rsidR="00162F09" w:rsidRPr="006A155F">
        <w:rPr>
          <w:color w:val="000000"/>
          <w:lang w:val="fr-FR"/>
        </w:rPr>
        <w:t xml:space="preserve"> Fournitures courantes et services</w:t>
      </w:r>
      <w:r w:rsidRPr="006A155F">
        <w:rPr>
          <w:color w:val="000000"/>
          <w:lang w:val="fr-FR"/>
        </w:rPr>
        <w:t>.</w:t>
      </w:r>
    </w:p>
    <w:p w14:paraId="62CDDCB3" w14:textId="77777777" w:rsidR="002B3082" w:rsidRPr="002B3082" w:rsidRDefault="002B3082" w:rsidP="002B3082">
      <w:pPr>
        <w:rPr>
          <w:lang w:val="fr-FR"/>
        </w:rPr>
      </w:pPr>
    </w:p>
    <w:p w14:paraId="46A5777E" w14:textId="4E6F3ECF" w:rsidR="00CB1CA0" w:rsidRDefault="00BA39B6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color w:val="000000"/>
          <w:sz w:val="28"/>
          <w:lang w:val="fr-FR"/>
        </w:rPr>
        <w:t>7</w:t>
      </w:r>
      <w:r w:rsidR="002A303B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Paiement</w:t>
      </w:r>
      <w:bookmarkEnd w:id="14"/>
    </w:p>
    <w:p w14:paraId="54E5F56A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1504B8C7" w14:textId="77777777" w:rsidR="00CB1CA0" w:rsidRDefault="00CB1CA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713178E4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Ouvert au nom de :</w:t>
      </w:r>
    </w:p>
    <w:p w14:paraId="11F7B16D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pour les prestations suivantes : ........................................................................</w:t>
      </w:r>
    </w:p>
    <w:p w14:paraId="665E59F8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Domiciliation : ............................................................................................</w:t>
      </w:r>
    </w:p>
    <w:p w14:paraId="4CAE61D9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banque : _____ Code guichet : _____ N° de compte : ___________ Clé RIB : __</w:t>
      </w:r>
    </w:p>
    <w:p w14:paraId="58ECAB1B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IBAN : ____ ____ ____ ____ ____ ____ ___</w:t>
      </w:r>
    </w:p>
    <w:p w14:paraId="0A6D0C85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BIC : ___________</w:t>
      </w:r>
    </w:p>
    <w:p w14:paraId="1485F866" w14:textId="77777777" w:rsidR="00CB1CA0" w:rsidRDefault="00CB1CA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72972FBA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Ouvert au nom de :</w:t>
      </w:r>
    </w:p>
    <w:p w14:paraId="2D0EE822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pour les prestations suivantes : ........................................................................</w:t>
      </w:r>
    </w:p>
    <w:p w14:paraId="2FEC3A0B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Domiciliation : ............................................................................................</w:t>
      </w:r>
    </w:p>
    <w:p w14:paraId="147B7BBC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banque : _____ Code guichet : _____ N° de compte : ___________ Clé RIB : __</w:t>
      </w:r>
    </w:p>
    <w:p w14:paraId="60469690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IBAN : ____ ____ ____ ____ ____ ____ ___</w:t>
      </w:r>
    </w:p>
    <w:p w14:paraId="0F0B0628" w14:textId="77777777" w:rsidR="00CB1CA0" w:rsidRDefault="002A303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BIC : ___________</w:t>
      </w:r>
    </w:p>
    <w:p w14:paraId="34F7D8F7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234B4A8F" w14:textId="77777777" w:rsidR="00CB1CA0" w:rsidRDefault="00CB1CA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B1CA0" w14:paraId="1D273DA7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7806B9" w14:textId="77777777" w:rsidR="00CB1CA0" w:rsidRDefault="00150BED">
            <w:pPr>
              <w:rPr>
                <w:sz w:val="2"/>
              </w:rPr>
            </w:pPr>
            <w:r>
              <w:pict w14:anchorId="35F8C7B9">
                <v:shape id="_x0000_i1032" type="#_x0000_t75" style="width:14.25pt;height:14.25pt">
                  <v:imagedata r:id="rId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A6B895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03E9A5" w14:textId="77777777" w:rsidR="00CB1CA0" w:rsidRDefault="002A303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0574F9ED" w14:textId="77777777" w:rsidR="00CB1CA0" w:rsidRDefault="002A303B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B1CA0" w14:paraId="6A4842F3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A4ACCC" w14:textId="77777777" w:rsidR="00CB1CA0" w:rsidRDefault="00150BED">
            <w:pPr>
              <w:rPr>
                <w:sz w:val="2"/>
              </w:rPr>
            </w:pPr>
            <w:r>
              <w:pict w14:anchorId="2412C70C">
                <v:shape id="_x0000_i1033" type="#_x0000_t75" style="width:14.25pt;height:14.25pt">
                  <v:imagedata r:id="rId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85F4B1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08D10A" w14:textId="77777777" w:rsidR="00CB1CA0" w:rsidRDefault="002A303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CB1CA0" w14:paraId="25CEBBE2" w14:textId="77777777">
        <w:trPr>
          <w:trHeight w:val="1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3D47B4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F4C604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75D6A96" w14:textId="77777777" w:rsidR="00CB1CA0" w:rsidRDefault="00CB1CA0"/>
        </w:tc>
      </w:tr>
    </w:tbl>
    <w:p w14:paraId="070A9A35" w14:textId="77777777" w:rsidR="00CB1CA0" w:rsidRDefault="00CB1CA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CCA9335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  <w:sectPr w:rsidR="00CB1CA0">
          <w:footerReference w:type="default" r:id="rId10"/>
          <w:pgSz w:w="11900" w:h="16840"/>
          <w:pgMar w:top="1134" w:right="1134" w:bottom="1126" w:left="1134" w:header="1134" w:footer="1126" w:gutter="0"/>
          <w:cols w:space="708"/>
        </w:sect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  <w:r>
        <w:rPr>
          <w:color w:val="000000"/>
          <w:lang w:val="fr-FR"/>
        </w:rPr>
        <w:cr/>
      </w:r>
    </w:p>
    <w:p w14:paraId="427E3BAF" w14:textId="77777777" w:rsidR="00CB1CA0" w:rsidRDefault="00CB1CA0">
      <w:pPr>
        <w:spacing w:line="20" w:lineRule="exact"/>
        <w:rPr>
          <w:sz w:val="2"/>
        </w:rPr>
      </w:pPr>
    </w:p>
    <w:p w14:paraId="7FC483D5" w14:textId="76CB5011" w:rsidR="00CB1CA0" w:rsidRDefault="00BA39B6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7" w:name="_Toc256000009"/>
      <w:r>
        <w:rPr>
          <w:rFonts w:ascii="Trebuchet MS" w:eastAsia="Trebuchet MS" w:hAnsi="Trebuchet MS" w:cs="Trebuchet MS"/>
          <w:color w:val="000000"/>
          <w:sz w:val="28"/>
          <w:lang w:val="fr-FR"/>
        </w:rPr>
        <w:t>8</w:t>
      </w:r>
      <w:r w:rsidR="002A303B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Avance</w:t>
      </w:r>
      <w:bookmarkEnd w:id="17"/>
    </w:p>
    <w:p w14:paraId="31028BB9" w14:textId="52203D35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candidat renonce au bénéfice de l'avance </w:t>
      </w:r>
      <w:r w:rsidR="005C2422">
        <w:rPr>
          <w:color w:val="000000"/>
          <w:lang w:val="fr-FR"/>
        </w:rPr>
        <w:t>de 20%</w:t>
      </w:r>
      <w:r>
        <w:rPr>
          <w:color w:val="000000"/>
          <w:lang w:val="fr-FR"/>
        </w:rPr>
        <w:t>(cocher la case correspondante) :</w:t>
      </w:r>
    </w:p>
    <w:p w14:paraId="49B71019" w14:textId="77777777" w:rsidR="00CB1CA0" w:rsidRDefault="00CB1CA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B1CA0" w14:paraId="3236FEE7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F16B66" w14:textId="77777777" w:rsidR="00CB1CA0" w:rsidRDefault="00150BED">
            <w:pPr>
              <w:rPr>
                <w:sz w:val="2"/>
              </w:rPr>
            </w:pPr>
            <w:r>
              <w:pict w14:anchorId="7F6ACBBB">
                <v:shape id="_x0000_i1034" type="#_x0000_t75" style="width:14.25pt;height:14.25pt">
                  <v:imagedata r:id="rId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B1D323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FDD08F" w14:textId="77777777" w:rsidR="00CB1CA0" w:rsidRDefault="002A303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02DDAE8D" w14:textId="77777777" w:rsidR="00CB1CA0" w:rsidRDefault="002A303B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B1CA0" w14:paraId="39DCF879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E0768" w14:textId="77777777" w:rsidR="00CB1CA0" w:rsidRDefault="00150BED">
            <w:pPr>
              <w:rPr>
                <w:sz w:val="2"/>
              </w:rPr>
            </w:pPr>
            <w:r>
              <w:pict w14:anchorId="3F16C3DD">
                <v:shape id="_x0000_i1035" type="#_x0000_t75" style="width:14.25pt;height:14.25pt">
                  <v:imagedata r:id="rId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EECC65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23FE3C" w14:textId="77777777" w:rsidR="00CB1CA0" w:rsidRDefault="002A303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26821617" w14:textId="4D523189" w:rsidR="00CB1CA0" w:rsidRDefault="00BA39B6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8" w:name="_Toc256000010"/>
      <w:r>
        <w:rPr>
          <w:rFonts w:ascii="Trebuchet MS" w:eastAsia="Trebuchet MS" w:hAnsi="Trebuchet MS" w:cs="Trebuchet MS"/>
          <w:color w:val="000000"/>
          <w:sz w:val="28"/>
          <w:lang w:val="fr-FR"/>
        </w:rPr>
        <w:t>9</w:t>
      </w:r>
      <w:r w:rsidR="002A303B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Nomenclature(s)</w:t>
      </w:r>
      <w:bookmarkEnd w:id="18"/>
    </w:p>
    <w:p w14:paraId="67963B82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0975CB30" w14:textId="77777777" w:rsidR="00CB1CA0" w:rsidRDefault="00CB1CA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1400"/>
        <w:gridCol w:w="5200"/>
        <w:gridCol w:w="1000"/>
        <w:gridCol w:w="1000"/>
        <w:gridCol w:w="1000"/>
      </w:tblGrid>
      <w:tr w:rsidR="00CB1CA0" w14:paraId="5D294C94" w14:textId="77777777">
        <w:trPr>
          <w:trHeight w:val="468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00A591" w14:textId="77777777" w:rsidR="00CB1CA0" w:rsidRDefault="002A303B">
            <w:pPr>
              <w:spacing w:before="20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5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DC56D6" w14:textId="77777777" w:rsidR="00CB1CA0" w:rsidRDefault="002A303B">
            <w:pPr>
              <w:spacing w:before="20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FC1B32" w14:textId="77777777" w:rsidR="00CB1CA0" w:rsidRDefault="002A303B">
            <w:pPr>
              <w:spacing w:before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suppl. 1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AC23A1" w14:textId="77777777" w:rsidR="00CB1CA0" w:rsidRDefault="002A303B">
            <w:pPr>
              <w:spacing w:before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suppl. 2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DFC8DC" w14:textId="77777777" w:rsidR="00CB1CA0" w:rsidRDefault="002A303B">
            <w:pPr>
              <w:spacing w:before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suppl. 3</w:t>
            </w:r>
          </w:p>
        </w:tc>
      </w:tr>
      <w:tr w:rsidR="0000266E" w14:paraId="33335062" w14:textId="77777777">
        <w:trPr>
          <w:trHeight w:val="360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097FF5" w14:textId="1C5C556F" w:rsidR="0000266E" w:rsidRDefault="0000266E" w:rsidP="0000266E">
            <w:pPr>
              <w:pStyle w:val="ParagrapheIndent1"/>
              <w:spacing w:line="232" w:lineRule="exact"/>
              <w:ind w:left="20" w:right="20"/>
              <w:jc w:val="both"/>
              <w:rPr>
                <w:color w:val="000000"/>
                <w:lang w:val="fr-FR"/>
              </w:rPr>
            </w:pPr>
            <w:r w:rsidRPr="0000266E">
              <w:rPr>
                <w:color w:val="000000"/>
                <w:lang w:val="fr-FR"/>
              </w:rPr>
              <w:t>50512000-7</w:t>
            </w:r>
            <w:r>
              <w:rPr>
                <w:color w:val="000000"/>
                <w:lang w:val="fr-FR"/>
              </w:rPr>
              <w:t xml:space="preserve"> </w:t>
            </w:r>
          </w:p>
        </w:tc>
        <w:tc>
          <w:tcPr>
            <w:tcW w:w="5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7EBD82" w14:textId="1D465107" w:rsidR="0000266E" w:rsidRDefault="0000266E" w:rsidP="0000266E">
            <w:pPr>
              <w:pStyle w:val="ParagrapheIndent1"/>
              <w:spacing w:line="232" w:lineRule="exact"/>
              <w:ind w:left="20" w:right="20"/>
              <w:jc w:val="both"/>
              <w:rPr>
                <w:color w:val="000000"/>
                <w:lang w:val="fr-FR"/>
              </w:rPr>
            </w:pPr>
            <w:r w:rsidRPr="0000266E">
              <w:rPr>
                <w:color w:val="000000"/>
                <w:lang w:val="fr-FR"/>
              </w:rPr>
              <w:t>Service</w:t>
            </w:r>
            <w:r w:rsidR="00B82736">
              <w:rPr>
                <w:color w:val="000000"/>
                <w:lang w:val="fr-FR"/>
              </w:rPr>
              <w:t>s</w:t>
            </w:r>
            <w:r w:rsidRPr="0000266E">
              <w:rPr>
                <w:color w:val="000000"/>
                <w:lang w:val="fr-FR"/>
              </w:rPr>
              <w:t xml:space="preserve"> de réparation et d’entretien de vannes</w:t>
            </w:r>
            <w:r>
              <w:rPr>
                <w:color w:val="000000"/>
                <w:lang w:val="fr-FR"/>
              </w:rPr>
              <w:t xml:space="preserve"> 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390674" w14:textId="77777777" w:rsidR="0000266E" w:rsidRDefault="0000266E" w:rsidP="0000266E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B9955D" w14:textId="77777777" w:rsidR="0000266E" w:rsidRDefault="0000266E" w:rsidP="0000266E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A3E921" w14:textId="77777777" w:rsidR="0000266E" w:rsidRDefault="0000266E" w:rsidP="0000266E"/>
        </w:tc>
      </w:tr>
      <w:tr w:rsidR="00BC0F27" w14:paraId="37AF3773" w14:textId="77777777">
        <w:trPr>
          <w:trHeight w:val="360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6BAD80" w14:textId="6503C430" w:rsidR="00BC0F27" w:rsidRDefault="00BC0F27" w:rsidP="00BC0F27">
            <w:pPr>
              <w:spacing w:after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BA39B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45262680-1</w:t>
            </w:r>
          </w:p>
        </w:tc>
        <w:tc>
          <w:tcPr>
            <w:tcW w:w="5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EBB1EA" w14:textId="3EC7172C" w:rsidR="00BC0F27" w:rsidRDefault="00BC0F27" w:rsidP="00BC0F2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BA39B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Soudage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150A24" w14:textId="77777777" w:rsidR="00BC0F27" w:rsidRDefault="00BC0F27" w:rsidP="00BC0F27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32E066" w14:textId="77777777" w:rsidR="00BC0F27" w:rsidRDefault="00BC0F27" w:rsidP="00BC0F27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D760F3" w14:textId="77777777" w:rsidR="00BC0F27" w:rsidRDefault="00BC0F27" w:rsidP="00BC0F27"/>
        </w:tc>
      </w:tr>
      <w:tr w:rsidR="00BC0F27" w14:paraId="06BC327E" w14:textId="77777777">
        <w:trPr>
          <w:trHeight w:val="360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3FAC06" w14:textId="42D01204" w:rsidR="00BC0F27" w:rsidRDefault="00BC0F27" w:rsidP="00BC0F27">
            <w:pPr>
              <w:spacing w:after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BA39B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45442100-8</w:t>
            </w:r>
          </w:p>
        </w:tc>
        <w:tc>
          <w:tcPr>
            <w:tcW w:w="5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B76321" w14:textId="6D170A8A" w:rsidR="00BC0F27" w:rsidRDefault="00BC0F27" w:rsidP="00BC0F2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BA39B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peinture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62DA0E" w14:textId="27FC3B82" w:rsidR="00BC0F27" w:rsidRDefault="00BC0F27" w:rsidP="00BC0F27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5428AC" w14:textId="77777777" w:rsidR="00BC0F27" w:rsidRDefault="00BC0F27" w:rsidP="00BC0F27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A9234E" w14:textId="77777777" w:rsidR="00BC0F27" w:rsidRDefault="00BC0F27" w:rsidP="00BC0F27"/>
        </w:tc>
      </w:tr>
    </w:tbl>
    <w:p w14:paraId="599EDB89" w14:textId="77777777" w:rsidR="00CB1CA0" w:rsidRDefault="002A303B">
      <w:pPr>
        <w:spacing w:line="240" w:lineRule="exact"/>
      </w:pPr>
      <w:r>
        <w:t xml:space="preserve"> </w:t>
      </w:r>
    </w:p>
    <w:p w14:paraId="3E590C42" w14:textId="77777777" w:rsidR="00CB1CA0" w:rsidRDefault="00CB1CA0">
      <w:pPr>
        <w:spacing w:after="80" w:line="240" w:lineRule="exact"/>
      </w:pPr>
    </w:p>
    <w:p w14:paraId="7938129F" w14:textId="5314E64C" w:rsidR="00CB1CA0" w:rsidRDefault="00BA39B6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9" w:name="_Toc256000011"/>
      <w:r>
        <w:rPr>
          <w:rFonts w:ascii="Trebuchet MS" w:eastAsia="Trebuchet MS" w:hAnsi="Trebuchet MS" w:cs="Trebuchet MS"/>
          <w:color w:val="000000"/>
          <w:sz w:val="28"/>
          <w:lang w:val="fr-FR"/>
        </w:rPr>
        <w:t>10</w:t>
      </w:r>
      <w:r w:rsidR="002A303B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Signature</w:t>
      </w:r>
      <w:bookmarkEnd w:id="19"/>
    </w:p>
    <w:p w14:paraId="772F4503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6B77699E" w14:textId="77777777" w:rsidR="00CB1CA0" w:rsidRDefault="00CB1CA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5F1BB108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446369A1" w14:textId="77777777" w:rsidR="00CB1CA0" w:rsidRDefault="00CB1CA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4D82AA4" w14:textId="77777777" w:rsidR="00CB1CA0" w:rsidRDefault="00CB1CA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63E8B7A8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71DA9F50" w14:textId="77777777" w:rsidR="00CB1CA0" w:rsidRDefault="00CB1CA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6B1EC6DB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16BFB712" w14:textId="77777777" w:rsidR="00CB1CA0" w:rsidRDefault="00CB1CA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53DEFC96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Signature du candidat, du mandataire ou des membres du groupement avec cachet de la société</w:t>
      </w:r>
    </w:p>
    <w:p w14:paraId="2C8CF889" w14:textId="77777777" w:rsidR="00CB1CA0" w:rsidRDefault="00CB1CA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72764C8" w14:textId="77777777" w:rsidR="00CB1CA0" w:rsidRDefault="00CB1CA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7D520B4B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4F8836C1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37A9635B" w14:textId="77777777" w:rsidR="00CB1CA0" w:rsidRDefault="00CB1CA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78555A58" w14:textId="77777777" w:rsidR="00CB1CA0" w:rsidRDefault="00CB1CA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7D77DC53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L'AUTORITE CHARGEE DU CONTROLE BUDGETAIRE</w:t>
      </w:r>
    </w:p>
    <w:p w14:paraId="7A4C4DD1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5C5239E5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 Paris,</w:t>
      </w:r>
    </w:p>
    <w:p w14:paraId="5983E07B" w14:textId="77777777" w:rsidR="00CB1CA0" w:rsidRDefault="00CB1CA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347A3CE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</w:t>
      </w:r>
    </w:p>
    <w:p w14:paraId="5E63D67F" w14:textId="77777777" w:rsidR="00CB1CA0" w:rsidRDefault="00CB1CA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728BCF9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30E67972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14CDCDDA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365EE9F4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  <w:sectPr w:rsidR="00CB1CA0">
          <w:footerReference w:type="default" r:id="rId11"/>
          <w:pgSz w:w="11900" w:h="16840"/>
          <w:pgMar w:top="1134" w:right="1134" w:bottom="1126" w:left="1134" w:header="1134" w:footer="1126" w:gutter="0"/>
          <w:cols w:space="708"/>
        </w:sectPr>
      </w:pPr>
      <w:r>
        <w:rPr>
          <w:color w:val="000000"/>
          <w:lang w:val="fr-FR"/>
        </w:rPr>
        <w:t> </w:t>
      </w:r>
      <w:r>
        <w:rPr>
          <w:color w:val="000000"/>
          <w:lang w:val="fr-FR"/>
        </w:rPr>
        <w:cr/>
      </w:r>
    </w:p>
    <w:p w14:paraId="72421399" w14:textId="77777777" w:rsidR="00CB1CA0" w:rsidRDefault="00CB1CA0">
      <w:pPr>
        <w:spacing w:line="20" w:lineRule="exact"/>
        <w:rPr>
          <w:sz w:val="2"/>
        </w:rPr>
      </w:pPr>
    </w:p>
    <w:p w14:paraId="6BF6CC3D" w14:textId="77777777" w:rsidR="00CB1CA0" w:rsidRDefault="002A303B">
      <w:pPr>
        <w:pStyle w:val="ParagrapheIndent1"/>
        <w:spacing w:after="240"/>
        <w:ind w:left="20" w:right="2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tbl>
      <w:tblPr>
        <w:tblStyle w:val="Grilledutableau"/>
        <w:tblW w:w="0" w:type="auto"/>
        <w:tblInd w:w="20" w:type="dxa"/>
        <w:tblLook w:val="04A0" w:firstRow="1" w:lastRow="0" w:firstColumn="1" w:lastColumn="0" w:noHBand="0" w:noVBand="1"/>
      </w:tblPr>
      <w:tblGrid>
        <w:gridCol w:w="1628"/>
        <w:gridCol w:w="605"/>
        <w:gridCol w:w="2958"/>
        <w:gridCol w:w="1701"/>
        <w:gridCol w:w="1418"/>
        <w:gridCol w:w="1491"/>
      </w:tblGrid>
      <w:tr w:rsidR="00130601" w14:paraId="526BF454" w14:textId="77777777" w:rsidTr="001A488E">
        <w:tc>
          <w:tcPr>
            <w:tcW w:w="9801" w:type="dxa"/>
            <w:gridSpan w:val="6"/>
            <w:shd w:val="clear" w:color="auto" w:fill="BFBFBF" w:themeFill="background1" w:themeFillShade="BF"/>
          </w:tcPr>
          <w:p w14:paraId="7B71A8F7" w14:textId="2984C39E" w:rsidR="00130601" w:rsidRDefault="00130601" w:rsidP="00130601">
            <w:pPr>
              <w:pStyle w:val="ParagrapheIndent1"/>
              <w:spacing w:line="232" w:lineRule="exact"/>
              <w:ind w:right="20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de l’offre par lot</w:t>
            </w:r>
          </w:p>
        </w:tc>
      </w:tr>
      <w:tr w:rsidR="00130601" w14:paraId="56B2223C" w14:textId="77777777" w:rsidTr="00F571B3">
        <w:tc>
          <w:tcPr>
            <w:tcW w:w="1628" w:type="dxa"/>
            <w:shd w:val="clear" w:color="auto" w:fill="BFBFBF" w:themeFill="background1" w:themeFillShade="BF"/>
          </w:tcPr>
          <w:p w14:paraId="12892A3D" w14:textId="4CC1BAF1" w:rsidR="00130601" w:rsidRDefault="00130601">
            <w:pPr>
              <w:pStyle w:val="ParagrapheIndent1"/>
              <w:spacing w:line="232" w:lineRule="exact"/>
              <w:ind w:right="20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Offre retenue</w:t>
            </w:r>
          </w:p>
        </w:tc>
        <w:tc>
          <w:tcPr>
            <w:tcW w:w="605" w:type="dxa"/>
            <w:shd w:val="clear" w:color="auto" w:fill="BFBFBF" w:themeFill="background1" w:themeFillShade="BF"/>
          </w:tcPr>
          <w:p w14:paraId="332612F8" w14:textId="7137B09D" w:rsidR="00130601" w:rsidRDefault="00130601">
            <w:pPr>
              <w:pStyle w:val="ParagrapheIndent1"/>
              <w:spacing w:line="232" w:lineRule="exact"/>
              <w:ind w:right="20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Lots</w:t>
            </w:r>
          </w:p>
        </w:tc>
        <w:tc>
          <w:tcPr>
            <w:tcW w:w="2958" w:type="dxa"/>
            <w:shd w:val="clear" w:color="auto" w:fill="BFBFBF" w:themeFill="background1" w:themeFillShade="BF"/>
          </w:tcPr>
          <w:p w14:paraId="56B27F65" w14:textId="5CD85774" w:rsidR="00130601" w:rsidRDefault="00130601">
            <w:pPr>
              <w:pStyle w:val="ParagrapheIndent1"/>
              <w:spacing w:line="232" w:lineRule="exact"/>
              <w:ind w:right="20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Désignation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14:paraId="18CE3497" w14:textId="2AFF59A4" w:rsidR="00130601" w:rsidRDefault="00130601">
            <w:pPr>
              <w:pStyle w:val="ParagrapheIndent1"/>
              <w:spacing w:line="232" w:lineRule="exact"/>
              <w:ind w:right="20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HT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14:paraId="39C431BD" w14:textId="6CDEB3FD" w:rsidR="00130601" w:rsidRDefault="00130601">
            <w:pPr>
              <w:pStyle w:val="ParagrapheIndent1"/>
              <w:spacing w:line="232" w:lineRule="exact"/>
              <w:ind w:right="20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TVA</w:t>
            </w:r>
          </w:p>
        </w:tc>
        <w:tc>
          <w:tcPr>
            <w:tcW w:w="1491" w:type="dxa"/>
            <w:shd w:val="clear" w:color="auto" w:fill="BFBFBF" w:themeFill="background1" w:themeFillShade="BF"/>
          </w:tcPr>
          <w:p w14:paraId="36B4F1EF" w14:textId="26E39A1B" w:rsidR="00130601" w:rsidRDefault="00130601">
            <w:pPr>
              <w:pStyle w:val="ParagrapheIndent1"/>
              <w:spacing w:line="232" w:lineRule="exact"/>
              <w:ind w:right="20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TTC</w:t>
            </w:r>
          </w:p>
        </w:tc>
      </w:tr>
      <w:tr w:rsidR="00130601" w14:paraId="17824E1C" w14:textId="77777777" w:rsidTr="00F571B3">
        <w:trPr>
          <w:trHeight w:val="286"/>
        </w:trPr>
        <w:tc>
          <w:tcPr>
            <w:tcW w:w="1628" w:type="dxa"/>
          </w:tcPr>
          <w:p w14:paraId="0AD82B6C" w14:textId="049BB75C" w:rsidR="00130601" w:rsidRDefault="00150BED" w:rsidP="00130601">
            <w:pPr>
              <w:pStyle w:val="ParagrapheIndent1"/>
              <w:spacing w:line="232" w:lineRule="exact"/>
              <w:ind w:right="20"/>
              <w:jc w:val="center"/>
              <w:rPr>
                <w:color w:val="000000"/>
                <w:lang w:val="fr-FR"/>
              </w:rPr>
            </w:pPr>
            <w:r>
              <w:rPr>
                <w:noProof/>
                <w:color w:val="000000"/>
                <w:lang w:val="fr-FR"/>
              </w:rPr>
              <w:pict w14:anchorId="64D5E4B7">
                <v:rect id="_x0000_s1043" style="position:absolute;left:0;text-align:left;margin-left:30.2pt;margin-top:2.7pt;width:12.15pt;height:8.9pt;z-index:251658240;mso-position-horizontal-relative:text;mso-position-vertical-relative:text"/>
              </w:pict>
            </w:r>
          </w:p>
        </w:tc>
        <w:tc>
          <w:tcPr>
            <w:tcW w:w="605" w:type="dxa"/>
          </w:tcPr>
          <w:p w14:paraId="2206769F" w14:textId="41B12D8C" w:rsidR="00130601" w:rsidRDefault="00130601">
            <w:pPr>
              <w:pStyle w:val="ParagrapheIndent1"/>
              <w:spacing w:line="232" w:lineRule="exact"/>
              <w:ind w:right="20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01</w:t>
            </w:r>
          </w:p>
        </w:tc>
        <w:tc>
          <w:tcPr>
            <w:tcW w:w="2958" w:type="dxa"/>
          </w:tcPr>
          <w:p w14:paraId="6D0187ED" w14:textId="2D9F3AE2" w:rsidR="00130601" w:rsidRDefault="0000266E">
            <w:pPr>
              <w:pStyle w:val="ParagrapheIndent1"/>
              <w:spacing w:line="232" w:lineRule="exact"/>
              <w:ind w:right="20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R</w:t>
            </w:r>
            <w:r w:rsidR="002B3082" w:rsidRPr="00F571B3">
              <w:rPr>
                <w:color w:val="000000"/>
                <w:lang w:val="fr-FR"/>
              </w:rPr>
              <w:t>éparations des vannes</w:t>
            </w:r>
          </w:p>
        </w:tc>
        <w:tc>
          <w:tcPr>
            <w:tcW w:w="1701" w:type="dxa"/>
          </w:tcPr>
          <w:p w14:paraId="6EC88AF4" w14:textId="77777777" w:rsidR="00130601" w:rsidRDefault="00130601">
            <w:pPr>
              <w:pStyle w:val="ParagrapheIndent1"/>
              <w:spacing w:line="232" w:lineRule="exact"/>
              <w:ind w:right="20"/>
              <w:jc w:val="both"/>
              <w:rPr>
                <w:color w:val="000000"/>
                <w:lang w:val="fr-FR"/>
              </w:rPr>
            </w:pPr>
          </w:p>
        </w:tc>
        <w:tc>
          <w:tcPr>
            <w:tcW w:w="1418" w:type="dxa"/>
          </w:tcPr>
          <w:p w14:paraId="1E879639" w14:textId="77777777" w:rsidR="00130601" w:rsidRDefault="00130601">
            <w:pPr>
              <w:pStyle w:val="ParagrapheIndent1"/>
              <w:spacing w:line="232" w:lineRule="exact"/>
              <w:ind w:right="20"/>
              <w:jc w:val="both"/>
              <w:rPr>
                <w:color w:val="000000"/>
                <w:lang w:val="fr-FR"/>
              </w:rPr>
            </w:pPr>
          </w:p>
        </w:tc>
        <w:tc>
          <w:tcPr>
            <w:tcW w:w="1491" w:type="dxa"/>
          </w:tcPr>
          <w:p w14:paraId="529ACB9E" w14:textId="77777777" w:rsidR="00130601" w:rsidRDefault="00130601">
            <w:pPr>
              <w:pStyle w:val="ParagrapheIndent1"/>
              <w:spacing w:line="232" w:lineRule="exact"/>
              <w:ind w:right="20"/>
              <w:jc w:val="both"/>
              <w:rPr>
                <w:color w:val="000000"/>
                <w:lang w:val="fr-FR"/>
              </w:rPr>
            </w:pPr>
          </w:p>
        </w:tc>
      </w:tr>
    </w:tbl>
    <w:p w14:paraId="1DF924A6" w14:textId="77777777" w:rsidR="00130601" w:rsidRDefault="00130601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647A7FC9" w14:textId="77777777" w:rsidR="00130601" w:rsidRDefault="00130601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76064382" w14:textId="79FFC6CC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6958BC19" w14:textId="77777777" w:rsidR="00CB1CA0" w:rsidRDefault="00CB1CA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0C34FE40" w14:textId="77777777" w:rsidR="00CB1CA0" w:rsidRDefault="002A303B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80A97B1" w14:textId="77777777" w:rsidR="00CB1CA0" w:rsidRDefault="002A303B">
      <w:pPr>
        <w:pStyle w:val="style1010"/>
        <w:spacing w:after="240"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796A5536" w14:textId="77777777" w:rsidR="00CB1CA0" w:rsidRDefault="002A303B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un arrêté du ....................</w:t>
      </w:r>
    </w:p>
    <w:p w14:paraId="7F53F8BE" w14:textId="77777777" w:rsidR="00CB1CA0" w:rsidRDefault="00CB1CA0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537A823D" w14:textId="77777777" w:rsidR="00CB1CA0" w:rsidRDefault="00CB1CA0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1DE349AF" w14:textId="77777777" w:rsidR="00CB1CA0" w:rsidRDefault="00CB1CA0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338E8B27" w14:textId="77777777" w:rsidR="00CB1CA0" w:rsidRDefault="00CB1CA0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7E7D2311" w14:textId="77777777" w:rsidR="00CB1CA0" w:rsidRDefault="00CB1CA0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21B74375" w14:textId="77777777" w:rsidR="00CB1CA0" w:rsidRDefault="00CB1CA0">
      <w:pPr>
        <w:pStyle w:val="style1010"/>
        <w:spacing w:after="240" w:line="232" w:lineRule="exact"/>
        <w:ind w:left="20" w:right="40"/>
        <w:jc w:val="center"/>
        <w:rPr>
          <w:color w:val="000000"/>
          <w:lang w:val="fr-FR"/>
        </w:rPr>
      </w:pPr>
    </w:p>
    <w:p w14:paraId="0EA391C9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341C7AED" w14:textId="77777777" w:rsidR="00CB1CA0" w:rsidRDefault="00CB1CA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43A4A4B3" w14:textId="77777777" w:rsidR="00CB1CA0" w:rsidRDefault="002A303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B1CA0" w14:paraId="073BE23B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4F2F43" w14:textId="77777777" w:rsidR="00CB1CA0" w:rsidRDefault="00150BED">
            <w:pPr>
              <w:rPr>
                <w:sz w:val="2"/>
              </w:rPr>
            </w:pPr>
            <w:r>
              <w:pict w14:anchorId="6764C3BC">
                <v:shape id="_x0000_i1036" type="#_x0000_t75" style="width:14.25pt;height:14.25pt">
                  <v:imagedata r:id="rId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D4D4B6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F12CE0" w14:textId="77777777" w:rsidR="00CB1CA0" w:rsidRDefault="002A303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3053504A" w14:textId="77777777" w:rsidR="00CB1CA0" w:rsidRDefault="002A303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CB1CA0" w14:paraId="6E84ED8D" w14:textId="77777777">
        <w:trPr>
          <w:trHeight w:val="39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629F84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8E59A1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11144B0" w14:textId="77777777" w:rsidR="00CB1CA0" w:rsidRDefault="00CB1CA0"/>
        </w:tc>
      </w:tr>
    </w:tbl>
    <w:p w14:paraId="7C9A1D59" w14:textId="77777777" w:rsidR="00CB1CA0" w:rsidRDefault="002A303B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B1CA0" w14:paraId="2D11D7DD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64EB86" w14:textId="77777777" w:rsidR="00CB1CA0" w:rsidRDefault="00150BED">
            <w:pPr>
              <w:rPr>
                <w:sz w:val="2"/>
              </w:rPr>
            </w:pPr>
            <w:r>
              <w:pict w14:anchorId="1FB5E3F5">
                <v:shape id="_x0000_i1037" type="#_x0000_t75" style="width:14.25pt;height:14.25pt">
                  <v:imagedata r:id="rId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AC47D4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4C42D0" w14:textId="77777777" w:rsidR="00CB1CA0" w:rsidRDefault="002A303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09AC2B9D" w14:textId="77777777" w:rsidR="00CB1CA0" w:rsidRDefault="002A303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CB1CA0" w14:paraId="42781588" w14:textId="77777777">
        <w:trPr>
          <w:trHeight w:val="61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930B1C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1DF223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BDEEEB3" w14:textId="77777777" w:rsidR="00CB1CA0" w:rsidRDefault="00CB1CA0"/>
        </w:tc>
      </w:tr>
    </w:tbl>
    <w:p w14:paraId="13DEC758" w14:textId="77777777" w:rsidR="00CB1CA0" w:rsidRDefault="002A303B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B1CA0" w14:paraId="36CB346F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9232A3" w14:textId="77777777" w:rsidR="00CB1CA0" w:rsidRDefault="00150BED">
            <w:pPr>
              <w:rPr>
                <w:sz w:val="2"/>
              </w:rPr>
            </w:pPr>
            <w:r>
              <w:pict w14:anchorId="1FF6ED9F">
                <v:shape id="_x0000_i1038" type="#_x0000_t75" style="width:14.25pt;height:14.25pt">
                  <v:imagedata r:id="rId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AD95D8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5A5842" w14:textId="77777777" w:rsidR="00CB1CA0" w:rsidRDefault="002A303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59F8BF2E" w14:textId="77777777" w:rsidR="00CB1CA0" w:rsidRDefault="002A303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CB1CA0" w14:paraId="4D1E6ECC" w14:textId="77777777">
        <w:trPr>
          <w:trHeight w:val="61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A74F4E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9A3A08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CB0FE74" w14:textId="77777777" w:rsidR="00CB1CA0" w:rsidRDefault="00CB1CA0"/>
        </w:tc>
      </w:tr>
    </w:tbl>
    <w:p w14:paraId="238D6CF7" w14:textId="77777777" w:rsidR="00CB1CA0" w:rsidRDefault="002A303B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B1CA0" w14:paraId="74108237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9A05F1" w14:textId="77777777" w:rsidR="00CB1CA0" w:rsidRDefault="00150BED">
            <w:pPr>
              <w:rPr>
                <w:sz w:val="2"/>
              </w:rPr>
            </w:pPr>
            <w:r>
              <w:pict w14:anchorId="5F06A867">
                <v:shape id="_x0000_i1039" type="#_x0000_t75" style="width:14.25pt;height:14.25pt">
                  <v:imagedata r:id="rId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E2A998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910B28" w14:textId="77777777" w:rsidR="00CB1CA0" w:rsidRDefault="002A303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5765B653" w14:textId="77777777" w:rsidR="00CB1CA0" w:rsidRDefault="002A303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CB1CA0" w14:paraId="41193321" w14:textId="77777777">
        <w:trPr>
          <w:trHeight w:val="39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606B25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FB4B52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48583AB" w14:textId="77777777" w:rsidR="00CB1CA0" w:rsidRDefault="00CB1CA0"/>
        </w:tc>
      </w:tr>
    </w:tbl>
    <w:p w14:paraId="7ECB4423" w14:textId="77777777" w:rsidR="00CB1CA0" w:rsidRDefault="002A303B">
      <w:pPr>
        <w:pStyle w:val="ParagrapheIndent1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B1CA0" w14:paraId="608E293C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01FA09" w14:textId="77777777" w:rsidR="00CB1CA0" w:rsidRDefault="00150BED">
            <w:pPr>
              <w:rPr>
                <w:sz w:val="2"/>
              </w:rPr>
            </w:pPr>
            <w:r>
              <w:pict w14:anchorId="1D7767BD">
                <v:shape id="_x0000_i1040" type="#_x0000_t75" style="width:14.25pt;height:14.25pt">
                  <v:imagedata r:id="rId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E206E9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2FD1BD" w14:textId="77777777" w:rsidR="00CB1CA0" w:rsidRDefault="002A303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CB1CA0" w14:paraId="750E79EF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D0D104" w14:textId="77777777" w:rsidR="00CB1CA0" w:rsidRDefault="00150BED">
            <w:pPr>
              <w:rPr>
                <w:sz w:val="2"/>
              </w:rPr>
            </w:pPr>
            <w:r>
              <w:pict w14:anchorId="08D37BDB">
                <v:shape id="_x0000_i1041" type="#_x0000_t75" style="width:14.25pt;height:14.25pt">
                  <v:imagedata r:id="rId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EF67B7" w14:textId="77777777" w:rsidR="00CB1CA0" w:rsidRDefault="00CB1CA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6A821E" w14:textId="77777777" w:rsidR="00CB1CA0" w:rsidRDefault="002A303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4768B924" w14:textId="77777777" w:rsidR="00CB1CA0" w:rsidRDefault="002A303B">
      <w:pPr>
        <w:spacing w:line="240" w:lineRule="exact"/>
      </w:pPr>
      <w:r>
        <w:t xml:space="preserve"> </w:t>
      </w:r>
    </w:p>
    <w:p w14:paraId="17936289" w14:textId="77777777" w:rsidR="00CB1CA0" w:rsidRDefault="002A303B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0C37EE0D" w14:textId="77777777" w:rsidR="00CB1CA0" w:rsidRDefault="002A303B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58B418C0" w14:textId="77777777" w:rsidR="00CB1CA0" w:rsidRDefault="00CB1CA0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10266827" w14:textId="77777777" w:rsidR="00CB1CA0" w:rsidRDefault="002A303B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  <w:sectPr w:rsidR="00CB1CA0">
          <w:footerReference w:type="default" r:id="rId12"/>
          <w:pgSz w:w="11900" w:h="16840"/>
          <w:pgMar w:top="1134" w:right="1134" w:bottom="1126" w:left="1134" w:header="1134" w:footer="1126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2C7650F3" w14:textId="77777777" w:rsidR="00CB1CA0" w:rsidRDefault="00CB1CA0">
      <w:pPr>
        <w:spacing w:line="20" w:lineRule="exact"/>
        <w:rPr>
          <w:sz w:val="2"/>
        </w:rPr>
      </w:pPr>
    </w:p>
    <w:p w14:paraId="520C3745" w14:textId="77777777" w:rsidR="00CB1CA0" w:rsidRDefault="002A303B">
      <w:pPr>
        <w:pStyle w:val="Titre1"/>
        <w:jc w:val="center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0" w:name="_Toc256000012"/>
      <w:r>
        <w:rPr>
          <w:rFonts w:ascii="Trebuchet MS" w:eastAsia="Trebuchet MS" w:hAnsi="Trebuchet MS" w:cs="Trebuchet MS"/>
          <w:color w:val="000000"/>
          <w:sz w:val="28"/>
          <w:lang w:val="fr-FR"/>
        </w:rPr>
        <w:t>ANNEXE N° 1 : DÉSIGNATION DES CO-TRAITANTS ET RÉPARTITION DES PRESTATIONS</w:t>
      </w:r>
      <w:bookmarkEnd w:id="20"/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CB1CA0" w14:paraId="5D582657" w14:textId="77777777">
        <w:trPr>
          <w:trHeight w:val="54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B1265D" w14:textId="77777777" w:rsidR="00CB1CA0" w:rsidRDefault="002A303B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197E86" w14:textId="77777777" w:rsidR="00CB1CA0" w:rsidRDefault="002A303B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17B21F" w14:textId="77777777" w:rsidR="00CB1CA0" w:rsidRDefault="002A303B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192820" w14:textId="77777777" w:rsidR="00CB1CA0" w:rsidRDefault="002A303B">
            <w:pPr>
              <w:spacing w:before="8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49253DCC" w14:textId="77777777" w:rsidR="00CB1CA0" w:rsidRDefault="002A303B">
            <w:pPr>
              <w:spacing w:before="8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C0A3C9" w14:textId="77777777" w:rsidR="00CB1CA0" w:rsidRDefault="002A303B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CB1CA0" w14:paraId="1763984B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C3CD05" w14:textId="77777777" w:rsidR="00CB1CA0" w:rsidRDefault="002A30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79D047F" w14:textId="77777777" w:rsidR="00CB1CA0" w:rsidRDefault="002A30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DC24126" w14:textId="77777777" w:rsidR="00CB1CA0" w:rsidRDefault="002A30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04A0D73" w14:textId="77777777" w:rsidR="00CB1CA0" w:rsidRDefault="002A30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3F2A290" w14:textId="77777777" w:rsidR="00CB1CA0" w:rsidRDefault="00CB1CA0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53211E" w14:textId="77777777" w:rsidR="00CB1CA0" w:rsidRDefault="00CB1CA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2A3538" w14:textId="77777777" w:rsidR="00CB1CA0" w:rsidRDefault="00CB1CA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487D76" w14:textId="77777777" w:rsidR="00CB1CA0" w:rsidRDefault="00CB1CA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01E2B8" w14:textId="77777777" w:rsidR="00CB1CA0" w:rsidRDefault="00CB1CA0"/>
        </w:tc>
      </w:tr>
      <w:tr w:rsidR="00CB1CA0" w14:paraId="00F93195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D63ADA" w14:textId="77777777" w:rsidR="00CB1CA0" w:rsidRDefault="002A30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F9CB395" w14:textId="77777777" w:rsidR="00CB1CA0" w:rsidRDefault="002A30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9A234AB" w14:textId="77777777" w:rsidR="00CB1CA0" w:rsidRDefault="002A30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ECB6048" w14:textId="77777777" w:rsidR="00CB1CA0" w:rsidRDefault="002A30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B399409" w14:textId="77777777" w:rsidR="00CB1CA0" w:rsidRDefault="00CB1CA0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F0C3B5" w14:textId="77777777" w:rsidR="00CB1CA0" w:rsidRDefault="00CB1CA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90D790" w14:textId="77777777" w:rsidR="00CB1CA0" w:rsidRDefault="00CB1CA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AA7CDC" w14:textId="77777777" w:rsidR="00CB1CA0" w:rsidRDefault="00CB1CA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85040C" w14:textId="77777777" w:rsidR="00CB1CA0" w:rsidRDefault="00CB1CA0"/>
        </w:tc>
      </w:tr>
      <w:tr w:rsidR="00CB1CA0" w14:paraId="3D1B5A39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EFBFD9" w14:textId="77777777" w:rsidR="00CB1CA0" w:rsidRDefault="002A30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29FD3CD" w14:textId="77777777" w:rsidR="00CB1CA0" w:rsidRDefault="002A30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88D6178" w14:textId="77777777" w:rsidR="00CB1CA0" w:rsidRDefault="002A30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2E13E7D" w14:textId="77777777" w:rsidR="00CB1CA0" w:rsidRDefault="002A30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6273206" w14:textId="77777777" w:rsidR="00CB1CA0" w:rsidRDefault="00CB1CA0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B7109B" w14:textId="77777777" w:rsidR="00CB1CA0" w:rsidRDefault="00CB1CA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04F10A" w14:textId="77777777" w:rsidR="00CB1CA0" w:rsidRDefault="00CB1CA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9FC13C" w14:textId="77777777" w:rsidR="00CB1CA0" w:rsidRDefault="00CB1CA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C4E1E9" w14:textId="77777777" w:rsidR="00CB1CA0" w:rsidRDefault="00CB1CA0"/>
        </w:tc>
      </w:tr>
      <w:tr w:rsidR="00CB1CA0" w14:paraId="54A63BAE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61077C" w14:textId="77777777" w:rsidR="00CB1CA0" w:rsidRDefault="002A30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E690486" w14:textId="77777777" w:rsidR="00CB1CA0" w:rsidRDefault="002A30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DDF78C6" w14:textId="77777777" w:rsidR="00CB1CA0" w:rsidRDefault="002A30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1291395" w14:textId="77777777" w:rsidR="00CB1CA0" w:rsidRDefault="002A30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FE0F1D3" w14:textId="77777777" w:rsidR="00CB1CA0" w:rsidRDefault="00CB1CA0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AA1C6C" w14:textId="77777777" w:rsidR="00CB1CA0" w:rsidRDefault="00CB1CA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111CF2" w14:textId="77777777" w:rsidR="00CB1CA0" w:rsidRDefault="00CB1CA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905538" w14:textId="77777777" w:rsidR="00CB1CA0" w:rsidRDefault="00CB1CA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220F00" w14:textId="77777777" w:rsidR="00CB1CA0" w:rsidRDefault="00CB1CA0"/>
        </w:tc>
      </w:tr>
      <w:tr w:rsidR="00CB1CA0" w14:paraId="2A9705EB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4C6366" w14:textId="77777777" w:rsidR="00CB1CA0" w:rsidRDefault="002A30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58DE3B8" w14:textId="77777777" w:rsidR="00CB1CA0" w:rsidRDefault="002A30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F65F55D" w14:textId="77777777" w:rsidR="00CB1CA0" w:rsidRDefault="002A30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582E3CC" w14:textId="77777777" w:rsidR="00CB1CA0" w:rsidRDefault="002A30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96A0257" w14:textId="77777777" w:rsidR="00CB1CA0" w:rsidRDefault="00CB1CA0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E8BFC4" w14:textId="77777777" w:rsidR="00CB1CA0" w:rsidRDefault="00CB1CA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1174DB" w14:textId="77777777" w:rsidR="00CB1CA0" w:rsidRDefault="00CB1CA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BCC74D" w14:textId="77777777" w:rsidR="00CB1CA0" w:rsidRDefault="00CB1CA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36DBB2" w14:textId="77777777" w:rsidR="00CB1CA0" w:rsidRDefault="00CB1CA0"/>
        </w:tc>
      </w:tr>
      <w:tr w:rsidR="00CB1CA0" w14:paraId="108221EC" w14:textId="77777777">
        <w:trPr>
          <w:trHeight w:val="54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CAE26E" w14:textId="77777777" w:rsidR="00CB1CA0" w:rsidRDefault="00CB1CA0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5DA2E7" w14:textId="77777777" w:rsidR="00CB1CA0" w:rsidRDefault="002A303B">
            <w:pPr>
              <w:spacing w:before="260" w:after="8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3F4505" w14:textId="77777777" w:rsidR="00CB1CA0" w:rsidRDefault="00CB1CA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47A722" w14:textId="77777777" w:rsidR="00CB1CA0" w:rsidRDefault="00CB1CA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E3A6C8" w14:textId="77777777" w:rsidR="00CB1CA0" w:rsidRDefault="00CB1CA0"/>
        </w:tc>
      </w:tr>
    </w:tbl>
    <w:p w14:paraId="6B5C1759" w14:textId="77777777" w:rsidR="00CB1CA0" w:rsidRDefault="00CB1CA0"/>
    <w:sectPr w:rsidR="00CB1CA0">
      <w:footerReference w:type="default" r:id="rId13"/>
      <w:pgSz w:w="16840" w:h="11900" w:orient="landscape"/>
      <w:pgMar w:top="1134" w:right="1134" w:bottom="1126" w:left="1134" w:header="1134" w:footer="11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F1BB19" w14:textId="77777777" w:rsidR="00BF3213" w:rsidRDefault="00BF3213">
      <w:r>
        <w:separator/>
      </w:r>
    </w:p>
  </w:endnote>
  <w:endnote w:type="continuationSeparator" w:id="0">
    <w:p w14:paraId="4DDB60CD" w14:textId="77777777" w:rsidR="00BF3213" w:rsidRDefault="00BF32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EED8C" w14:textId="77777777" w:rsidR="00CB1CA0" w:rsidRDefault="002A303B">
    <w:pPr>
      <w:pStyle w:val="PiedDePage"/>
      <w:ind w:left="20" w:right="20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indispensable pour être tenu informé des modifications et des correspondances relatives à ce dossier. </w:t>
    </w:r>
  </w:p>
  <w:p w14:paraId="2C9BE130" w14:textId="77777777" w:rsidR="00CB1CA0" w:rsidRDefault="002A303B">
    <w:pPr>
      <w:pStyle w:val="PiedDePage"/>
      <w:ind w:left="20" w:right="20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(2)  Cette annexe est à dupliquer en autant d'exemplaires que nécessaire et elle est recommandée dans le cas de groupement conjoint </w:t>
    </w:r>
  </w:p>
  <w:p w14:paraId="731AB34B" w14:textId="77777777" w:rsidR="00CB1CA0" w:rsidRDefault="00CB1CA0">
    <w:pPr>
      <w:spacing w:after="260" w:line="240" w:lineRule="exact"/>
    </w:pPr>
  </w:p>
  <w:p w14:paraId="625D41AD" w14:textId="77777777" w:rsidR="00CB1CA0" w:rsidRDefault="00CB1CA0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B1CA0" w14:paraId="50C7A620" w14:textId="77777777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EAD6663" w14:textId="0E5F1255" w:rsidR="00CB1CA0" w:rsidRDefault="002A303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CP2</w:t>
          </w:r>
          <w:r w:rsidR="00A6475F"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t>-0</w:t>
          </w:r>
          <w:r w:rsidR="00A6475F">
            <w:rPr>
              <w:color w:val="000000"/>
              <w:lang w:val="fr-FR"/>
            </w:rPr>
            <w:t>17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D3DA3F4" w14:textId="77777777" w:rsidR="00CB1CA0" w:rsidRDefault="002A303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D03D68">
            <w:rPr>
              <w:noProof/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D03D68"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9CCAAB" w14:textId="77777777" w:rsidR="00CB1CA0" w:rsidRDefault="002A303B">
    <w:pPr>
      <w:pStyle w:val="PiedDePage"/>
      <w:ind w:left="20" w:right="20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0917E794" w14:textId="77777777" w:rsidR="00CB1CA0" w:rsidRDefault="00CB1CA0">
    <w:pPr>
      <w:spacing w:after="260" w:line="240" w:lineRule="exact"/>
    </w:pPr>
  </w:p>
  <w:p w14:paraId="751BC9FE" w14:textId="77777777" w:rsidR="00CB1CA0" w:rsidRDefault="00CB1CA0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B1CA0" w14:paraId="337142BB" w14:textId="77777777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620FC13" w14:textId="10126952" w:rsidR="00CB1CA0" w:rsidRDefault="002A303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CP2</w:t>
          </w:r>
          <w:r w:rsidR="00A6475F"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t>-0</w:t>
          </w:r>
          <w:r w:rsidR="00A6475F">
            <w:rPr>
              <w:color w:val="000000"/>
              <w:lang w:val="fr-FR"/>
            </w:rPr>
            <w:t>17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A7346D5" w14:textId="77777777" w:rsidR="00CB1CA0" w:rsidRDefault="002A303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D03D68">
            <w:rPr>
              <w:noProof/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D03D68"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37AF3" w14:textId="77777777" w:rsidR="00CB1CA0" w:rsidRDefault="00CB1CA0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B1CA0" w14:paraId="3EC74838" w14:textId="77777777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5D0A973" w14:textId="2B0AF14A" w:rsidR="00CB1CA0" w:rsidRDefault="002A303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CP2</w:t>
          </w:r>
          <w:r w:rsidR="00F50701"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t>-0</w:t>
          </w:r>
          <w:r w:rsidR="00F50701">
            <w:rPr>
              <w:color w:val="000000"/>
              <w:lang w:val="fr-FR"/>
            </w:rPr>
            <w:t>17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1016D34" w14:textId="77777777" w:rsidR="00CB1CA0" w:rsidRDefault="002A303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D03D68">
            <w:rPr>
              <w:noProof/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D03D68"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DFC64" w14:textId="77777777" w:rsidR="00CB1CA0" w:rsidRDefault="002A303B">
    <w:pPr>
      <w:pStyle w:val="PiedDePage"/>
      <w:ind w:left="20" w:right="20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2B2864B7" w14:textId="77777777" w:rsidR="00CB1CA0" w:rsidRDefault="00CB1CA0">
    <w:pPr>
      <w:spacing w:after="260" w:line="240" w:lineRule="exact"/>
    </w:pPr>
  </w:p>
  <w:p w14:paraId="47AC98E5" w14:textId="77777777" w:rsidR="00CB1CA0" w:rsidRDefault="00CB1CA0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B1CA0" w14:paraId="60085B59" w14:textId="77777777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3726FEB" w14:textId="5E74EEA3" w:rsidR="00CB1CA0" w:rsidRDefault="002A303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CP2</w:t>
          </w:r>
          <w:r w:rsidR="00A6475F"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t>-0</w:t>
          </w:r>
          <w:r w:rsidR="00A6475F">
            <w:rPr>
              <w:color w:val="000000"/>
              <w:lang w:val="fr-FR"/>
            </w:rPr>
            <w:t>17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83C6556" w14:textId="77777777" w:rsidR="00CB1CA0" w:rsidRDefault="002A303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D03D68">
            <w:rPr>
              <w:noProof/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D03D68"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CB1CA0" w14:paraId="378E4E98" w14:textId="77777777">
      <w:trPr>
        <w:trHeight w:val="400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FA013B2" w14:textId="03A353D3" w:rsidR="00CB1CA0" w:rsidRDefault="002A303B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CP2</w:t>
          </w:r>
          <w:r w:rsidR="00A6475F"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4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-0</w:t>
          </w:r>
          <w:r w:rsidR="00A6475F"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17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B207751" w14:textId="77777777" w:rsidR="00CB1CA0" w:rsidRDefault="002A303B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 w:rsidR="00D03D68"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8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 w:rsidR="00D03D68"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8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E200C2" w14:textId="77777777" w:rsidR="00BF3213" w:rsidRDefault="00BF3213">
      <w:r>
        <w:separator/>
      </w:r>
    </w:p>
  </w:footnote>
  <w:footnote w:type="continuationSeparator" w:id="0">
    <w:p w14:paraId="247774FB" w14:textId="77777777" w:rsidR="00BF3213" w:rsidRDefault="00BF3213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FRANCOIS Fanny">
    <w15:presenceInfo w15:providerId="AD" w15:userId="S::fanny.francois@vnf.fr::4b9d325e-0bc1-41b8-b620-34f4cfc21f0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1CA0"/>
    <w:rsid w:val="0000266E"/>
    <w:rsid w:val="00002ABD"/>
    <w:rsid w:val="000563AC"/>
    <w:rsid w:val="000724B7"/>
    <w:rsid w:val="00094311"/>
    <w:rsid w:val="000A59AA"/>
    <w:rsid w:val="000C6C73"/>
    <w:rsid w:val="000F2450"/>
    <w:rsid w:val="00130601"/>
    <w:rsid w:val="00150BED"/>
    <w:rsid w:val="001562C3"/>
    <w:rsid w:val="00162F09"/>
    <w:rsid w:val="0019648A"/>
    <w:rsid w:val="001A488E"/>
    <w:rsid w:val="001B67AA"/>
    <w:rsid w:val="001E1A73"/>
    <w:rsid w:val="00236FD3"/>
    <w:rsid w:val="002707AC"/>
    <w:rsid w:val="00272FCE"/>
    <w:rsid w:val="002A303B"/>
    <w:rsid w:val="002B3082"/>
    <w:rsid w:val="00466EB5"/>
    <w:rsid w:val="0047008B"/>
    <w:rsid w:val="004704A4"/>
    <w:rsid w:val="00473642"/>
    <w:rsid w:val="004D798A"/>
    <w:rsid w:val="005136A1"/>
    <w:rsid w:val="00516326"/>
    <w:rsid w:val="00534BEE"/>
    <w:rsid w:val="00536061"/>
    <w:rsid w:val="005538DA"/>
    <w:rsid w:val="00575282"/>
    <w:rsid w:val="00576296"/>
    <w:rsid w:val="0058614D"/>
    <w:rsid w:val="005C215E"/>
    <w:rsid w:val="005C2422"/>
    <w:rsid w:val="005D10B7"/>
    <w:rsid w:val="0064381E"/>
    <w:rsid w:val="00652553"/>
    <w:rsid w:val="006657C0"/>
    <w:rsid w:val="00666AB3"/>
    <w:rsid w:val="006A155F"/>
    <w:rsid w:val="006E7DDF"/>
    <w:rsid w:val="00743BA2"/>
    <w:rsid w:val="00790E99"/>
    <w:rsid w:val="007E2D77"/>
    <w:rsid w:val="00813BE6"/>
    <w:rsid w:val="00831969"/>
    <w:rsid w:val="008A72AB"/>
    <w:rsid w:val="008C240E"/>
    <w:rsid w:val="008C2512"/>
    <w:rsid w:val="00925F8F"/>
    <w:rsid w:val="00957656"/>
    <w:rsid w:val="00997096"/>
    <w:rsid w:val="009A27B2"/>
    <w:rsid w:val="009B2B56"/>
    <w:rsid w:val="009B78E7"/>
    <w:rsid w:val="009C2966"/>
    <w:rsid w:val="00A371B9"/>
    <w:rsid w:val="00A6475F"/>
    <w:rsid w:val="00AC1F84"/>
    <w:rsid w:val="00AD4069"/>
    <w:rsid w:val="00AE68DE"/>
    <w:rsid w:val="00AF11C1"/>
    <w:rsid w:val="00B54064"/>
    <w:rsid w:val="00B82736"/>
    <w:rsid w:val="00BA39B6"/>
    <w:rsid w:val="00BC0F27"/>
    <w:rsid w:val="00BD596A"/>
    <w:rsid w:val="00BF3213"/>
    <w:rsid w:val="00C0414D"/>
    <w:rsid w:val="00C57B88"/>
    <w:rsid w:val="00C62A99"/>
    <w:rsid w:val="00CA381C"/>
    <w:rsid w:val="00CB1CA0"/>
    <w:rsid w:val="00CD0174"/>
    <w:rsid w:val="00D03D68"/>
    <w:rsid w:val="00D97A51"/>
    <w:rsid w:val="00DD5C39"/>
    <w:rsid w:val="00DE637C"/>
    <w:rsid w:val="00E03D9F"/>
    <w:rsid w:val="00EA448F"/>
    <w:rsid w:val="00EE1820"/>
    <w:rsid w:val="00F1498B"/>
    <w:rsid w:val="00F23F25"/>
    <w:rsid w:val="00F50701"/>
    <w:rsid w:val="00F571B3"/>
    <w:rsid w:val="00F97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1"/>
    <o:shapelayout v:ext="edit">
      <o:idmap v:ext="edit" data="1"/>
    </o:shapelayout>
  </w:shapeDefaults>
  <w:decimalSymbol w:val="."/>
  <w:listSeparator w:val=";"/>
  <w14:docId w14:val="75CE4E2C"/>
  <w15:docId w15:val="{6DA77154-7FE5-4841-8DE2-E36870FDD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rsid w:val="00805BCE"/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customStyle="1" w:styleId="Standard">
    <w:name w:val="Standard"/>
    <w:link w:val="StandardCar"/>
    <w:qFormat/>
    <w:rsid w:val="00C57B88"/>
    <w:pPr>
      <w:widowControl w:val="0"/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fr-FR" w:eastAsia="zh-CN" w:bidi="hi-IN"/>
    </w:rPr>
  </w:style>
  <w:style w:type="character" w:customStyle="1" w:styleId="StandardCar">
    <w:name w:val="Standard Car"/>
    <w:basedOn w:val="Policepardfaut"/>
    <w:link w:val="Standard"/>
    <w:rsid w:val="00C57B88"/>
    <w:rPr>
      <w:rFonts w:ascii="Liberation Serif" w:eastAsia="SimSun" w:hAnsi="Liberation Serif" w:cs="Mangal"/>
      <w:kern w:val="3"/>
      <w:sz w:val="24"/>
      <w:szCs w:val="24"/>
      <w:lang w:val="fr-FR" w:eastAsia="zh-CN" w:bidi="hi-IN"/>
    </w:rPr>
  </w:style>
  <w:style w:type="table" w:styleId="Grilledutableau">
    <w:name w:val="Table Grid"/>
    <w:basedOn w:val="TableauNormal"/>
    <w:rsid w:val="00743B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nhideWhenUsed/>
    <w:rsid w:val="00F5070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F50701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F5070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F50701"/>
    <w:rPr>
      <w:sz w:val="24"/>
      <w:szCs w:val="24"/>
    </w:rPr>
  </w:style>
  <w:style w:type="character" w:styleId="Marquedecommentaire">
    <w:name w:val="annotation reference"/>
    <w:basedOn w:val="Policepardfaut"/>
    <w:semiHidden/>
    <w:unhideWhenUsed/>
    <w:rsid w:val="00957656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957656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957656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95765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957656"/>
    <w:rPr>
      <w:b/>
      <w:bCs/>
    </w:rPr>
  </w:style>
  <w:style w:type="paragraph" w:styleId="Rvision">
    <w:name w:val="Revision"/>
    <w:hidden/>
    <w:uiPriority w:val="99"/>
    <w:semiHidden/>
    <w:rsid w:val="00B5406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18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9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0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285539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843747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0" w:color="000000"/>
                <w:bottom w:val="none" w:sz="0" w:space="0" w:color="auto"/>
                <w:right w:val="single" w:sz="6" w:space="0" w:color="000000"/>
              </w:divBdr>
              <w:divsChild>
                <w:div w:id="1574857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5886672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0" w:color="000000"/>
                <w:bottom w:val="none" w:sz="0" w:space="0" w:color="auto"/>
                <w:right w:val="single" w:sz="6" w:space="0" w:color="000000"/>
              </w:divBdr>
              <w:divsChild>
                <w:div w:id="389035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3536118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  <w:divsChild>
                <w:div w:id="1989286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6668811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  <w:divsChild>
                <w:div w:id="147792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4697674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  <w:divsChild>
                <w:div w:id="2011062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183189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  <w:divsChild>
                <w:div w:id="1622107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255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5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microsoft.com/office/2011/relationships/people" Target="peop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F03CBB-5F9B-45CD-AA89-AA58209B5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8</Pages>
  <Words>1935</Words>
  <Characters>10646</Characters>
  <Application>Microsoft Office Word</Application>
  <DocSecurity>0</DocSecurity>
  <Lines>88</Lines>
  <Paragraphs>25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FRANCOIS Fanny</cp:lastModifiedBy>
  <cp:revision>63</cp:revision>
  <cp:lastPrinted>2025-02-18T07:10:00Z</cp:lastPrinted>
  <dcterms:created xsi:type="dcterms:W3CDTF">2022-07-12T12:39:00Z</dcterms:created>
  <dcterms:modified xsi:type="dcterms:W3CDTF">2025-02-20T07:14:00Z</dcterms:modified>
</cp:coreProperties>
</file>