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7EC2C" w14:textId="77777777" w:rsidR="00AC743C" w:rsidRDefault="00AC743C" w:rsidP="00AC743C">
      <w:r>
        <w:rPr>
          <w:noProof/>
        </w:rPr>
        <w:drawing>
          <wp:inline distT="0" distB="0" distL="0" distR="0" wp14:anchorId="726156E1" wp14:editId="1B4ED80C">
            <wp:extent cx="1126901" cy="548640"/>
            <wp:effectExtent l="0" t="0" r="0" b="3810"/>
            <wp:docPr id="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01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C5097" w14:textId="6B746B84" w:rsidR="00AC743C" w:rsidRPr="00AC743C" w:rsidRDefault="00AC743C" w:rsidP="00AC743C">
      <w:pPr>
        <w:pStyle w:val="Normalcentr"/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EA2BF" wp14:editId="12996FBA">
                <wp:simplePos x="0" y="0"/>
                <wp:positionH relativeFrom="margin">
                  <wp:posOffset>3790075</wp:posOffset>
                </wp:positionH>
                <wp:positionV relativeFrom="paragraph">
                  <wp:posOffset>140742</wp:posOffset>
                </wp:positionV>
                <wp:extent cx="2940685" cy="1284833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685" cy="128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93DE48" w14:textId="555B84F0" w:rsidR="00621DC4" w:rsidRPr="00AC743C" w:rsidRDefault="00621DC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C743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Projet n° </w:t>
                            </w:r>
                            <w:r w:rsidR="009A2CBA" w:rsidRPr="00AC743C">
                              <w:rPr>
                                <w:b/>
                                <w:sz w:val="22"/>
                                <w:szCs w:val="22"/>
                              </w:rPr>
                              <w:t>2025-PCO001-</w:t>
                            </w:r>
                            <w:r w:rsidR="001035DE" w:rsidRPr="001035DE">
                              <w:rPr>
                                <w:b/>
                                <w:sz w:val="22"/>
                                <w:szCs w:val="22"/>
                              </w:rPr>
                              <w:t>005</w:t>
                            </w:r>
                          </w:p>
                          <w:p w14:paraId="12C5B636" w14:textId="77777777" w:rsidR="00AC743C" w:rsidRDefault="00AC743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970A049" w14:textId="3F4A1586" w:rsidR="00621DC4" w:rsidRPr="00AC743C" w:rsidRDefault="00621DC4" w:rsidP="00AC743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EA2B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8.45pt;margin-top:11.1pt;width:231.55pt;height:10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" fillcolor="white [3201]" stroked="f" strokeweight=".5pt">
                <v:textbox>
                  <w:txbxContent>
                    <w:p w14:paraId="2193DE48" w14:textId="555B84F0" w:rsidR="00621DC4" w:rsidRPr="00AC743C" w:rsidRDefault="00621DC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AC743C">
                        <w:rPr>
                          <w:b/>
                          <w:sz w:val="22"/>
                          <w:szCs w:val="22"/>
                        </w:rPr>
                        <w:t xml:space="preserve">Projet n° </w:t>
                      </w:r>
                      <w:r w:rsidR="009A2CBA" w:rsidRPr="00AC743C">
                        <w:rPr>
                          <w:b/>
                          <w:sz w:val="22"/>
                          <w:szCs w:val="22"/>
                        </w:rPr>
                        <w:t>2025-PCO001-</w:t>
                      </w:r>
                      <w:r w:rsidR="001035DE" w:rsidRPr="001035DE">
                        <w:rPr>
                          <w:b/>
                          <w:sz w:val="22"/>
                          <w:szCs w:val="22"/>
                        </w:rPr>
                        <w:t>005</w:t>
                      </w:r>
                    </w:p>
                    <w:p w14:paraId="12C5B636" w14:textId="77777777" w:rsidR="00AC743C" w:rsidRDefault="00AC743C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2970A049" w14:textId="3F4A1586" w:rsidR="00621DC4" w:rsidRPr="00AC743C" w:rsidRDefault="00621DC4" w:rsidP="00AC743C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743C">
        <w:t xml:space="preserve">Service d’Infrastructure de la Défense Nord-Est </w:t>
      </w:r>
    </w:p>
    <w:p w14:paraId="505E49B5" w14:textId="71CD48F2" w:rsidR="00E4568C" w:rsidRDefault="00E4568C" w:rsidP="00AC743C">
      <w:pPr>
        <w:rPr>
          <w:sz w:val="28"/>
          <w:szCs w:val="28"/>
        </w:rPr>
      </w:pPr>
    </w:p>
    <w:p w14:paraId="64C611C7" w14:textId="5F209034" w:rsidR="00324AF0" w:rsidRDefault="00324AF0" w:rsidP="00324AF0">
      <w:pPr>
        <w:pStyle w:val="Default"/>
      </w:pPr>
    </w:p>
    <w:p w14:paraId="1DA4DC5B" w14:textId="13D50AB0" w:rsidR="00324AF0" w:rsidRPr="00AC743C" w:rsidRDefault="00324AF0" w:rsidP="00324AF0">
      <w:pPr>
        <w:pStyle w:val="Default"/>
        <w:rPr>
          <w:sz w:val="22"/>
          <w:szCs w:val="22"/>
        </w:rPr>
      </w:pPr>
      <w:r w:rsidRPr="00AC743C">
        <w:rPr>
          <w:b/>
          <w:bCs/>
          <w:sz w:val="22"/>
          <w:szCs w:val="22"/>
        </w:rPr>
        <w:t xml:space="preserve">Division investissement </w:t>
      </w:r>
    </w:p>
    <w:p w14:paraId="00C2EBDF" w14:textId="2F41EFC8" w:rsidR="00324AF0" w:rsidRPr="00AC743C" w:rsidRDefault="00324AF0" w:rsidP="00324AF0">
      <w:pPr>
        <w:pStyle w:val="Default"/>
        <w:rPr>
          <w:sz w:val="22"/>
          <w:szCs w:val="22"/>
        </w:rPr>
      </w:pPr>
      <w:r w:rsidRPr="00AC743C">
        <w:rPr>
          <w:b/>
          <w:bCs/>
          <w:sz w:val="22"/>
          <w:szCs w:val="22"/>
        </w:rPr>
        <w:t xml:space="preserve">Pôle de conduite des opérations de Metz </w:t>
      </w:r>
    </w:p>
    <w:p w14:paraId="4F19D786" w14:textId="77777777" w:rsidR="00040DB8" w:rsidRPr="00AC743C" w:rsidRDefault="00E70401" w:rsidP="00E70401">
      <w:pPr>
        <w:tabs>
          <w:tab w:val="center" w:pos="1843"/>
          <w:tab w:val="left" w:pos="6521"/>
        </w:tabs>
        <w:rPr>
          <w:b/>
          <w:bCs/>
          <w:sz w:val="22"/>
          <w:szCs w:val="22"/>
        </w:rPr>
      </w:pPr>
      <w:r w:rsidRPr="00AC743C">
        <w:rPr>
          <w:b/>
          <w:bCs/>
          <w:sz w:val="22"/>
          <w:szCs w:val="22"/>
        </w:rPr>
        <w:t>Casern</w:t>
      </w:r>
      <w:r w:rsidR="00040DB8" w:rsidRPr="00AC743C">
        <w:rPr>
          <w:b/>
          <w:bCs/>
          <w:sz w:val="22"/>
          <w:szCs w:val="22"/>
        </w:rPr>
        <w:t xml:space="preserve">e Ney, </w:t>
      </w:r>
      <w:r w:rsidRPr="00AC743C">
        <w:rPr>
          <w:b/>
          <w:bCs/>
          <w:sz w:val="22"/>
          <w:szCs w:val="22"/>
        </w:rPr>
        <w:t xml:space="preserve">CS 92005, </w:t>
      </w:r>
    </w:p>
    <w:p w14:paraId="667071F9" w14:textId="1BDED83A" w:rsidR="00DA6D30" w:rsidRPr="00AC743C" w:rsidRDefault="00E70401" w:rsidP="00E70401">
      <w:pPr>
        <w:tabs>
          <w:tab w:val="center" w:pos="1843"/>
          <w:tab w:val="left" w:pos="6521"/>
        </w:tabs>
        <w:rPr>
          <w:b/>
          <w:bCs/>
          <w:sz w:val="22"/>
          <w:szCs w:val="22"/>
        </w:rPr>
      </w:pPr>
      <w:r w:rsidRPr="00AC743C">
        <w:rPr>
          <w:b/>
          <w:bCs/>
          <w:sz w:val="22"/>
          <w:szCs w:val="22"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77777777" w:rsidR="00342812" w:rsidRPr="008C441C" w:rsidRDefault="00342812" w:rsidP="00593D73">
      <w:pPr>
        <w:ind w:left="3060" w:right="284"/>
        <w:rPr>
          <w:b/>
          <w:sz w:val="28"/>
          <w:szCs w:val="28"/>
        </w:rPr>
      </w:pPr>
    </w:p>
    <w:p w14:paraId="4F6F43E1" w14:textId="108361D4" w:rsidR="00E4568C" w:rsidRPr="00C30ECD" w:rsidRDefault="00516649" w:rsidP="00593D73">
      <w:pPr>
        <w:ind w:left="3060" w:right="284"/>
        <w:rPr>
          <w:b/>
          <w:bCs/>
          <w:sz w:val="28"/>
          <w:szCs w:val="28"/>
        </w:rPr>
      </w:pPr>
      <w:r w:rsidRPr="00C30ECD">
        <w:rPr>
          <w:b/>
          <w:sz w:val="28"/>
          <w:szCs w:val="28"/>
        </w:rPr>
        <w:t xml:space="preserve">MAPA n° </w:t>
      </w:r>
      <w:r w:rsidR="00C25672">
        <w:rPr>
          <w:b/>
          <w:sz w:val="28"/>
          <w:szCs w:val="28"/>
        </w:rPr>
        <w:t>2025-PCO001-</w:t>
      </w:r>
      <w:r w:rsidR="001035DE" w:rsidRPr="001035DE">
        <w:rPr>
          <w:b/>
          <w:sz w:val="28"/>
          <w:szCs w:val="28"/>
        </w:rPr>
        <w:t>005</w:t>
      </w:r>
    </w:p>
    <w:p w14:paraId="7A8BF670" w14:textId="77777777" w:rsidR="00E4568C" w:rsidRPr="00C30ECD" w:rsidRDefault="00E4568C">
      <w:pPr>
        <w:rPr>
          <w:sz w:val="22"/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55105F99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  <w:r w:rsidR="00FD2EAA">
        <w:t>SIMPLIFIE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77777777" w:rsidR="009A0A91" w:rsidRPr="00523F5C" w:rsidRDefault="009A0A91" w:rsidP="009A0A91">
      <w:pPr>
        <w:jc w:val="center"/>
        <w:rPr>
          <w:sz w:val="22"/>
          <w:szCs w:val="22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 w:val="22"/>
          <w:szCs w:val="22"/>
          <w:lang w:eastAsia="ar-SA"/>
        </w:rPr>
        <w:t xml:space="preserve">Marché passé en procédure adaptée </w:t>
      </w:r>
      <w:r w:rsidRPr="00523F5C">
        <w:rPr>
          <w:sz w:val="22"/>
          <w:szCs w:val="22"/>
          <w:lang w:eastAsia="ar-SA"/>
        </w:rPr>
        <w:t>en application des articles</w:t>
      </w:r>
      <w:r w:rsidR="009A565C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L.1111-1, L.2123-1, L.2125-1 et R.2123-1 à R.2123-</w:t>
      </w:r>
      <w:r w:rsidR="00D6306B" w:rsidRPr="00324AF0">
        <w:rPr>
          <w:sz w:val="22"/>
          <w:szCs w:val="22"/>
          <w:lang w:eastAsia="ar-SA"/>
        </w:rPr>
        <w:t>7</w:t>
      </w:r>
      <w:r w:rsidRPr="00324AF0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du Code de la commande publique</w:t>
      </w:r>
      <w:r w:rsidRPr="00523F5C">
        <w:rPr>
          <w:sz w:val="22"/>
          <w:szCs w:val="22"/>
          <w:lang w:eastAsia="ar-SA"/>
        </w:rPr>
        <w:t>)</w:t>
      </w:r>
    </w:p>
    <w:p w14:paraId="1F888760" w14:textId="77777777" w:rsidR="009A0A91" w:rsidRPr="00523F5C" w:rsidRDefault="009A0A91" w:rsidP="009A0A91">
      <w:pPr>
        <w:rPr>
          <w:sz w:val="22"/>
          <w:szCs w:val="22"/>
        </w:rPr>
      </w:pPr>
    </w:p>
    <w:p w14:paraId="6EAD30F5" w14:textId="3545F971" w:rsidR="00031209" w:rsidRPr="00031209" w:rsidRDefault="00031209" w:rsidP="00031209">
      <w:pPr>
        <w:rPr>
          <w:b/>
          <w:sz w:val="22"/>
          <w:szCs w:val="22"/>
        </w:rPr>
      </w:pPr>
      <w:r w:rsidRPr="004962AD">
        <w:rPr>
          <w:b/>
          <w:sz w:val="22"/>
          <w:szCs w:val="22"/>
          <w:u w:val="single"/>
        </w:rPr>
        <w:t>Objet</w:t>
      </w:r>
      <w:r w:rsidRPr="004962AD">
        <w:rPr>
          <w:sz w:val="22"/>
          <w:szCs w:val="22"/>
        </w:rPr>
        <w:t> :</w:t>
      </w:r>
      <w:r>
        <w:rPr>
          <w:sz w:val="22"/>
          <w:szCs w:val="22"/>
        </w:rPr>
        <w:t xml:space="preserve"> </w:t>
      </w:r>
      <w:r w:rsidRPr="00AC743C">
        <w:rPr>
          <w:b/>
          <w:sz w:val="22"/>
          <w:szCs w:val="22"/>
        </w:rPr>
        <w:t xml:space="preserve">CHATILLON-SOUS-LES-COTES (55) – Groupement munition Le </w:t>
      </w:r>
      <w:proofErr w:type="spellStart"/>
      <w:r w:rsidRPr="00AC743C">
        <w:rPr>
          <w:b/>
          <w:sz w:val="22"/>
          <w:szCs w:val="22"/>
        </w:rPr>
        <w:t>Rozelier</w:t>
      </w:r>
      <w:proofErr w:type="spellEnd"/>
      <w:r w:rsidRPr="00AC743C">
        <w:rPr>
          <w:b/>
          <w:sz w:val="22"/>
          <w:szCs w:val="22"/>
        </w:rPr>
        <w:t xml:space="preserve"> – Construction d’un poste central de protection </w:t>
      </w:r>
    </w:p>
    <w:p w14:paraId="276D4B17" w14:textId="77777777" w:rsidR="00031209" w:rsidRPr="00AC743C" w:rsidRDefault="00031209" w:rsidP="00031209">
      <w:pPr>
        <w:rPr>
          <w:sz w:val="22"/>
          <w:szCs w:val="22"/>
        </w:rPr>
      </w:pPr>
      <w:r w:rsidRPr="00AC743C">
        <w:rPr>
          <w:b/>
          <w:sz w:val="22"/>
          <w:szCs w:val="22"/>
        </w:rPr>
        <w:t>Marché de contrôle technique</w:t>
      </w:r>
    </w:p>
    <w:p w14:paraId="6E9F3AAC" w14:textId="5BB0594B" w:rsidR="00031209" w:rsidRPr="0088736F" w:rsidRDefault="00031209" w:rsidP="00031209">
      <w:pPr>
        <w:rPr>
          <w:b/>
          <w:sz w:val="22"/>
          <w:szCs w:val="22"/>
        </w:rPr>
      </w:pPr>
      <w:r w:rsidRPr="0088736F">
        <w:rPr>
          <w:b/>
          <w:sz w:val="22"/>
          <w:szCs w:val="22"/>
        </w:rPr>
        <w:t xml:space="preserve">ID COSI : </w:t>
      </w:r>
      <w:r>
        <w:rPr>
          <w:b/>
          <w:sz w:val="22"/>
          <w:szCs w:val="22"/>
        </w:rPr>
        <w:t>452935</w:t>
      </w:r>
    </w:p>
    <w:p w14:paraId="301948B3" w14:textId="28527C31" w:rsidR="00031209" w:rsidRPr="00D37581" w:rsidRDefault="00031209" w:rsidP="00031209">
      <w:pPr>
        <w:rPr>
          <w:b/>
          <w:sz w:val="22"/>
          <w:szCs w:val="22"/>
        </w:rPr>
      </w:pPr>
      <w:r w:rsidRPr="00D37581">
        <w:rPr>
          <w:b/>
          <w:sz w:val="22"/>
          <w:szCs w:val="22"/>
        </w:rPr>
        <w:t xml:space="preserve">CPV : </w:t>
      </w:r>
      <w:r>
        <w:rPr>
          <w:b/>
          <w:sz w:val="22"/>
          <w:szCs w:val="22"/>
        </w:rPr>
        <w:t>71356100 Service de contrôle technique</w:t>
      </w:r>
    </w:p>
    <w:p w14:paraId="66BA1DA7" w14:textId="77777777" w:rsidR="00031209" w:rsidRPr="00EF488F" w:rsidRDefault="00031209" w:rsidP="00031209">
      <w:pPr>
        <w:rPr>
          <w:b/>
          <w:sz w:val="22"/>
          <w:szCs w:val="22"/>
        </w:rPr>
      </w:pPr>
      <w:r w:rsidRPr="00D37581">
        <w:rPr>
          <w:b/>
          <w:sz w:val="22"/>
          <w:szCs w:val="22"/>
        </w:rPr>
        <w:t>GM : 36.04.03</w:t>
      </w:r>
    </w:p>
    <w:p w14:paraId="442E5C09" w14:textId="68C81573" w:rsidR="00DC5BDA" w:rsidRPr="00523F5C" w:rsidRDefault="00DC5BDA" w:rsidP="004352D6"/>
    <w:p w14:paraId="418D9285" w14:textId="77777777" w:rsidR="00DC5BDA" w:rsidRPr="00523F5C" w:rsidRDefault="00DC5BDA" w:rsidP="004352D6"/>
    <w:p w14:paraId="6F3ADC91" w14:textId="77777777" w:rsidR="004352D6" w:rsidRPr="00523F5C" w:rsidRDefault="004352D6" w:rsidP="0090121B">
      <w:pPr>
        <w:jc w:val="both"/>
        <w:rPr>
          <w:b/>
          <w:sz w:val="22"/>
          <w:szCs w:val="22"/>
        </w:rPr>
      </w:pPr>
      <w:r w:rsidRPr="00523F5C">
        <w:rPr>
          <w:b/>
          <w:sz w:val="22"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 w:val="22"/>
          <w:szCs w:val="22"/>
        </w:rPr>
        <w:t>aux</w:t>
      </w:r>
      <w:r w:rsidR="00247FCD" w:rsidRPr="00324AF0">
        <w:rPr>
          <w:b/>
          <w:sz w:val="22"/>
          <w:szCs w:val="22"/>
        </w:rPr>
        <w:t xml:space="preserve"> </w:t>
      </w:r>
      <w:r w:rsidR="00247FCD" w:rsidRPr="00324AF0">
        <w:rPr>
          <w:b/>
          <w:bCs/>
          <w:sz w:val="22"/>
          <w:szCs w:val="22"/>
        </w:rPr>
        <w:t>article</w:t>
      </w:r>
      <w:r w:rsidR="0090121B" w:rsidRPr="00324AF0">
        <w:rPr>
          <w:b/>
          <w:bCs/>
          <w:sz w:val="22"/>
          <w:szCs w:val="22"/>
        </w:rPr>
        <w:t>s</w:t>
      </w:r>
      <w:r w:rsidR="00247FCD" w:rsidRPr="00324AF0">
        <w:rPr>
          <w:b/>
          <w:bCs/>
          <w:sz w:val="22"/>
          <w:szCs w:val="22"/>
        </w:rPr>
        <w:t xml:space="preserve"> </w:t>
      </w:r>
      <w:r w:rsidR="0090121B" w:rsidRPr="00324AF0">
        <w:rPr>
          <w:b/>
          <w:bCs/>
          <w:sz w:val="22"/>
          <w:szCs w:val="22"/>
        </w:rPr>
        <w:t>R.2191-59 à R.2191-62 du Code de la commande publique</w:t>
      </w:r>
      <w:r w:rsidR="0090121B">
        <w:rPr>
          <w:b/>
          <w:bCs/>
          <w:sz w:val="22"/>
          <w:szCs w:val="22"/>
        </w:rPr>
        <w:t xml:space="preserve"> </w:t>
      </w:r>
      <w:r w:rsidRPr="00523F5C">
        <w:rPr>
          <w:b/>
          <w:sz w:val="22"/>
          <w:szCs w:val="22"/>
        </w:rPr>
        <w:t xml:space="preserve">: </w:t>
      </w:r>
    </w:p>
    <w:p w14:paraId="402CA83A" w14:textId="6A55B8E2" w:rsidR="004352D6" w:rsidRDefault="00E33413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Le</w:t>
      </w:r>
      <w:r w:rsidR="004352D6" w:rsidRPr="00523F5C">
        <w:rPr>
          <w:sz w:val="22"/>
          <w:szCs w:val="22"/>
        </w:rPr>
        <w:t xml:space="preserve"> directeur du service d’infrastructure de la défense </w:t>
      </w:r>
      <w:r w:rsidR="00481501">
        <w:rPr>
          <w:sz w:val="22"/>
          <w:szCs w:val="22"/>
        </w:rPr>
        <w:t>Nord-Est</w:t>
      </w:r>
      <w:r w:rsidR="004352D6" w:rsidRPr="00523F5C">
        <w:rPr>
          <w:sz w:val="22"/>
          <w:szCs w:val="22"/>
        </w:rPr>
        <w:t xml:space="preserve"> </w:t>
      </w:r>
      <w:r w:rsidR="001D3DBE" w:rsidRPr="00523F5C">
        <w:rPr>
          <w:sz w:val="22"/>
          <w:szCs w:val="22"/>
        </w:rPr>
        <w:t xml:space="preserve">– Caserne NEY – </w:t>
      </w:r>
      <w:r w:rsidR="00A77BD9" w:rsidRPr="00A77BD9">
        <w:rPr>
          <w:sz w:val="22"/>
          <w:szCs w:val="22"/>
        </w:rPr>
        <w:t xml:space="preserve">CS 92005 </w:t>
      </w:r>
      <w:r w:rsidR="004352D6">
        <w:rPr>
          <w:sz w:val="22"/>
          <w:szCs w:val="22"/>
        </w:rPr>
        <w:t>– 57044 METZ Cedex 01</w:t>
      </w:r>
    </w:p>
    <w:p w14:paraId="0C3E9529" w14:textId="77777777" w:rsidR="004C1CAE" w:rsidRPr="004C1CAE" w:rsidRDefault="004C1CAE" w:rsidP="0090121B">
      <w:pPr>
        <w:jc w:val="both"/>
        <w:rPr>
          <w:i/>
          <w:sz w:val="22"/>
          <w:szCs w:val="22"/>
        </w:rPr>
      </w:pPr>
      <w:r w:rsidRPr="004C1CAE">
        <w:rPr>
          <w:i/>
          <w:sz w:val="22"/>
          <w:szCs w:val="22"/>
        </w:rPr>
        <w:t xml:space="preserve">(RPA habilité par arrêté du 22 </w:t>
      </w:r>
      <w:r w:rsidR="00B27B97">
        <w:rPr>
          <w:i/>
          <w:sz w:val="22"/>
          <w:szCs w:val="22"/>
        </w:rPr>
        <w:t>juin</w:t>
      </w:r>
      <w:r w:rsidRPr="004C1CAE">
        <w:rPr>
          <w:i/>
          <w:sz w:val="22"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 w:val="22"/>
          <w:szCs w:val="22"/>
        </w:rPr>
        <w:t>des Armées</w:t>
      </w:r>
      <w:r w:rsidRPr="004C1CAE">
        <w:rPr>
          <w:i/>
          <w:sz w:val="22"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 w:val="22"/>
          <w:szCs w:val="22"/>
        </w:rPr>
      </w:pPr>
    </w:p>
    <w:p w14:paraId="3A835389" w14:textId="77777777" w:rsidR="004352D6" w:rsidRPr="004352D6" w:rsidRDefault="004352D6" w:rsidP="0090121B">
      <w:pPr>
        <w:jc w:val="both"/>
        <w:rPr>
          <w:b/>
          <w:sz w:val="22"/>
          <w:szCs w:val="22"/>
        </w:rPr>
      </w:pPr>
      <w:r w:rsidRPr="004352D6">
        <w:rPr>
          <w:b/>
          <w:sz w:val="22"/>
          <w:szCs w:val="22"/>
        </w:rPr>
        <w:t>Comptable assignataire des paiements :</w:t>
      </w:r>
    </w:p>
    <w:p w14:paraId="5B28883C" w14:textId="0269D74C" w:rsidR="004352D6" w:rsidRDefault="004352D6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Direction départementale des finances publiques des Landes –23, rue Armand </w:t>
      </w:r>
      <w:proofErr w:type="spellStart"/>
      <w:r>
        <w:rPr>
          <w:sz w:val="22"/>
          <w:szCs w:val="22"/>
        </w:rPr>
        <w:t>Dulamon</w:t>
      </w:r>
      <w:proofErr w:type="spellEnd"/>
      <w:r>
        <w:rPr>
          <w:sz w:val="22"/>
          <w:szCs w:val="22"/>
        </w:rPr>
        <w:t xml:space="preserve"> – BP 309 – 40011 MONT DE MARSAN Cedex</w:t>
      </w:r>
    </w:p>
    <w:p w14:paraId="31753815" w14:textId="3538763B" w:rsidR="00031209" w:rsidRDefault="00031209" w:rsidP="0090121B">
      <w:pPr>
        <w:jc w:val="both"/>
        <w:rPr>
          <w:sz w:val="22"/>
          <w:szCs w:val="22"/>
        </w:rPr>
      </w:pPr>
    </w:p>
    <w:p w14:paraId="521C854E" w14:textId="1E841437" w:rsidR="00031209" w:rsidRPr="00031209" w:rsidRDefault="00031209" w:rsidP="00031209">
      <w:pPr>
        <w:rPr>
          <w:b/>
          <w:sz w:val="22"/>
          <w:szCs w:val="22"/>
        </w:rPr>
      </w:pPr>
      <w:r w:rsidRPr="00031209">
        <w:rPr>
          <w:b/>
          <w:sz w:val="22"/>
          <w:szCs w:val="22"/>
        </w:rPr>
        <w:t>Service exécutant D10711I057_16</w:t>
      </w:r>
    </w:p>
    <w:p w14:paraId="3CFF3AFE" w14:textId="77777777" w:rsidR="004352D6" w:rsidRDefault="004352D6" w:rsidP="0090121B">
      <w:pPr>
        <w:jc w:val="both"/>
        <w:rPr>
          <w:sz w:val="22"/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 w:val="22"/>
          <w:szCs w:val="22"/>
        </w:rPr>
      </w:pPr>
      <w:r w:rsidRPr="00714BA8">
        <w:rPr>
          <w:b/>
          <w:sz w:val="22"/>
          <w:szCs w:val="22"/>
        </w:rPr>
        <w:t>Interlocuteur PME – PMI :</w:t>
      </w:r>
    </w:p>
    <w:p w14:paraId="20C835A3" w14:textId="44AA0B56" w:rsidR="00714BA8" w:rsidRDefault="00714BA8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Monsieur le chef du service achats infrastructure – </w:t>
      </w:r>
      <w:r w:rsidR="009A1EEC">
        <w:rPr>
          <w:sz w:val="22"/>
          <w:szCs w:val="22"/>
        </w:rPr>
        <w:t>S</w:t>
      </w:r>
      <w:r>
        <w:rPr>
          <w:sz w:val="22"/>
          <w:szCs w:val="22"/>
        </w:rPr>
        <w:t xml:space="preserve">ervice d’infrastructure </w:t>
      </w:r>
      <w:r w:rsidR="001D3DBE">
        <w:rPr>
          <w:sz w:val="22"/>
          <w:szCs w:val="22"/>
        </w:rPr>
        <w:t>de</w:t>
      </w:r>
      <w:r w:rsidR="00E33413">
        <w:rPr>
          <w:sz w:val="22"/>
          <w:szCs w:val="22"/>
        </w:rPr>
        <w:t xml:space="preserve"> la défense</w:t>
      </w:r>
      <w:r w:rsidR="009A1EEC">
        <w:rPr>
          <w:sz w:val="22"/>
          <w:szCs w:val="22"/>
        </w:rPr>
        <w:t xml:space="preserve"> Nord-Est</w:t>
      </w:r>
      <w:r w:rsidR="00E33413">
        <w:rPr>
          <w:sz w:val="22"/>
          <w:szCs w:val="22"/>
        </w:rPr>
        <w:t xml:space="preserve"> - Caserne NEY – </w:t>
      </w:r>
      <w:r w:rsidR="00A77BD9" w:rsidRPr="00A77BD9">
        <w:rPr>
          <w:sz w:val="22"/>
          <w:szCs w:val="22"/>
        </w:rPr>
        <w:t xml:space="preserve">CS 92005 </w:t>
      </w:r>
      <w:r>
        <w:rPr>
          <w:sz w:val="22"/>
          <w:szCs w:val="22"/>
        </w:rPr>
        <w:t xml:space="preserve">– 57044 METZ Cedex 01 </w:t>
      </w:r>
    </w:p>
    <w:p w14:paraId="3BBE6536" w14:textId="77777777" w:rsidR="00E4568C" w:rsidRPr="00CF4CFF" w:rsidRDefault="00DC5BDA" w:rsidP="00CF4CFF">
      <w:pPr>
        <w:pStyle w:val="Paragraphedeliste"/>
        <w:numPr>
          <w:ilvl w:val="0"/>
          <w:numId w:val="15"/>
        </w:numPr>
        <w:rPr>
          <w:b/>
          <w:bCs/>
          <w:sz w:val="22"/>
          <w:szCs w:val="22"/>
          <w:u w:val="single"/>
        </w:rPr>
      </w:pPr>
      <w:r w:rsidRPr="00CF4CFF">
        <w:rPr>
          <w:sz w:val="22"/>
          <w:szCs w:val="22"/>
        </w:rPr>
        <w:br w:type="page"/>
      </w:r>
      <w:r w:rsidR="00E4568C" w:rsidRPr="00CF4CFF">
        <w:rPr>
          <w:b/>
          <w:bCs/>
          <w:sz w:val="22"/>
          <w:szCs w:val="22"/>
          <w:u w:val="single"/>
        </w:rPr>
        <w:lastRenderedPageBreak/>
        <w:t>CONTRACTANT</w:t>
      </w:r>
      <w:r w:rsidR="0083692E" w:rsidRPr="00CF4CFF">
        <w:rPr>
          <w:b/>
          <w:bCs/>
          <w:sz w:val="22"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 w:val="22"/>
          <w:szCs w:val="22"/>
        </w:rPr>
      </w:pPr>
    </w:p>
    <w:p w14:paraId="636B5EB5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91D2597" w14:textId="77777777" w:rsidR="00E4568C" w:rsidRDefault="00E4568C">
      <w:pPr>
        <w:jc w:val="both"/>
        <w:rPr>
          <w:sz w:val="22"/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 w:rsidR="00780752">
        <w:rPr>
          <w:sz w:val="22"/>
          <w:szCs w:val="22"/>
        </w:rPr>
        <w:t xml:space="preserve"> - Mme</w:t>
      </w:r>
      <w:r>
        <w:rPr>
          <w:sz w:val="22"/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 w:val="22"/>
          <w:szCs w:val="22"/>
        </w:rPr>
      </w:pPr>
    </w:p>
    <w:p w14:paraId="168EA9CB" w14:textId="77777777" w:rsidR="00780752" w:rsidRPr="00736C3D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en mon nom personne</w:t>
      </w:r>
      <w:r w:rsidR="00DA6D30">
        <w:rPr>
          <w:sz w:val="22"/>
          <w:szCs w:val="22"/>
        </w:rPr>
        <w:t>l</w:t>
      </w:r>
      <w:r w:rsidR="00154626">
        <w:rPr>
          <w:sz w:val="22"/>
          <w:szCs w:val="22"/>
        </w:rPr>
        <w:t xml:space="preserve"> </w:t>
      </w:r>
      <w:r w:rsidR="00154626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 w:val="22"/>
          <w:szCs w:val="22"/>
        </w:rPr>
      </w:pPr>
    </w:p>
    <w:p w14:paraId="59CAAA98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au nom et pour le compte de la société</w:t>
      </w:r>
      <w:r>
        <w:rPr>
          <w:sz w:val="22"/>
          <w:szCs w:val="22"/>
        </w:rPr>
        <w:t> 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</w:p>
    <w:p w14:paraId="4EFF7677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 w:val="22"/>
          <w:szCs w:val="22"/>
        </w:rPr>
      </w:pPr>
    </w:p>
    <w:p w14:paraId="305C00A2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</w:t>
      </w:r>
      <w:r w:rsidR="00780752">
        <w:rPr>
          <w:sz w:val="22"/>
          <w:szCs w:val="22"/>
        </w:rPr>
        <w:t> :</w:t>
      </w:r>
    </w:p>
    <w:p w14:paraId="549103D8" w14:textId="77777777" w:rsidR="00E4568C" w:rsidRDefault="00E4568C">
      <w:pPr>
        <w:jc w:val="both"/>
        <w:rPr>
          <w:sz w:val="22"/>
          <w:szCs w:val="22"/>
        </w:rPr>
      </w:pPr>
    </w:p>
    <w:p w14:paraId="5A4D49C3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6213A4F0" w14:textId="77777777" w:rsidR="00E4568C" w:rsidRDefault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26AB88FE" w14:textId="77777777" w:rsidR="000E6DCB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0" w:author="patricia.rochard" w:date="2013-05-30T14:31:00Z"/>
        </w:numPr>
        <w:jc w:val="both"/>
        <w:rPr>
          <w:sz w:val="22"/>
          <w:szCs w:val="22"/>
        </w:rPr>
      </w:pPr>
    </w:p>
    <w:p w14:paraId="033C95E4" w14:textId="77777777" w:rsidR="00E4568C" w:rsidRDefault="00E4568C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 w:val="22"/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</w:t>
      </w:r>
      <w:r>
        <w:rPr>
          <w:sz w:val="22"/>
          <w:szCs w:val="22"/>
        </w:rPr>
        <w:t>d’identification d’établissement (</w:t>
      </w:r>
      <w:r w:rsidR="00E4568C">
        <w:rPr>
          <w:sz w:val="22"/>
          <w:szCs w:val="22"/>
        </w:rPr>
        <w:t>SIRET</w:t>
      </w:r>
      <w:r>
        <w:rPr>
          <w:sz w:val="22"/>
          <w:szCs w:val="22"/>
        </w:rPr>
        <w:t>)</w:t>
      </w:r>
      <w:r w:rsidR="00E4568C">
        <w:rPr>
          <w:sz w:val="22"/>
          <w:szCs w:val="22"/>
        </w:rPr>
        <w:t xml:space="preserve"> ou </w:t>
      </w:r>
      <w:r>
        <w:rPr>
          <w:sz w:val="22"/>
          <w:szCs w:val="22"/>
        </w:rPr>
        <w:t>n</w:t>
      </w:r>
      <w:r w:rsidR="00E4568C">
        <w:rPr>
          <w:sz w:val="22"/>
          <w:szCs w:val="22"/>
        </w:rPr>
        <w:t>° d’agrément</w:t>
      </w:r>
      <w:r>
        <w:rPr>
          <w:sz w:val="22"/>
          <w:szCs w:val="22"/>
        </w:rPr>
        <w:t xml:space="preserve"> </w:t>
      </w:r>
      <w:r w:rsidR="00E4568C">
        <w:rPr>
          <w:sz w:val="22"/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1" w:author="Unknown"/>
        </w:numPr>
        <w:ind w:firstLine="360"/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du code </w:t>
      </w:r>
      <w:r w:rsidR="004572C2" w:rsidRPr="008E38A9">
        <w:rPr>
          <w:sz w:val="22"/>
          <w:szCs w:val="22"/>
        </w:rPr>
        <w:t>NACE (ancien code APE)</w:t>
      </w:r>
      <w:r w:rsidR="000E6DCB">
        <w:rPr>
          <w:sz w:val="22"/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Default="00033FEC" w:rsidP="005A307E">
            <w:pPr>
              <w:pStyle w:val="Titre2"/>
              <w:ind w:left="0" w:firstLine="0"/>
              <w:jc w:val="left"/>
              <w:outlineLvl w:val="1"/>
              <w:rPr>
                <w:b w:val="0"/>
                <w:bCs w:val="0"/>
                <w:sz w:val="22"/>
                <w:szCs w:val="22"/>
              </w:rPr>
            </w:pPr>
          </w:p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 w:val="22"/>
          <w:szCs w:val="22"/>
          <w:u w:val="single"/>
        </w:rPr>
      </w:pPr>
      <w:r w:rsidRPr="00780752">
        <w:rPr>
          <w:sz w:val="22"/>
          <w:szCs w:val="22"/>
          <w:u w:val="single"/>
        </w:rPr>
        <w:t xml:space="preserve">ET, en cas de </w:t>
      </w:r>
      <w:proofErr w:type="spellStart"/>
      <w:r w:rsidRPr="00780752">
        <w:rPr>
          <w:sz w:val="22"/>
          <w:szCs w:val="22"/>
          <w:u w:val="single"/>
        </w:rPr>
        <w:t>co-traitance</w:t>
      </w:r>
      <w:proofErr w:type="spellEnd"/>
    </w:p>
    <w:p w14:paraId="1FEAE7B3" w14:textId="77777777" w:rsidR="00E4568C" w:rsidRDefault="00E4568C">
      <w:pPr>
        <w:ind w:left="4820" w:right="284" w:hanging="48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</w:p>
    <w:p w14:paraId="11C78330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 w:val="22"/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>
        <w:rPr>
          <w:sz w:val="22"/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 w:val="22"/>
          <w:szCs w:val="22"/>
        </w:rPr>
      </w:pPr>
    </w:p>
    <w:p w14:paraId="07B96B1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en mon nom personnel</w:t>
      </w:r>
      <w:r w:rsidR="00736C3D">
        <w:rPr>
          <w:sz w:val="22"/>
          <w:szCs w:val="22"/>
        </w:rPr>
        <w:t xml:space="preserve"> 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 w:val="22"/>
          <w:szCs w:val="22"/>
        </w:rPr>
      </w:pPr>
    </w:p>
    <w:p w14:paraId="7746B5E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Agissant au nom et pour le compte de la </w:t>
      </w:r>
      <w:proofErr w:type="gramStart"/>
      <w:r>
        <w:rPr>
          <w:sz w:val="22"/>
          <w:szCs w:val="22"/>
        </w:rPr>
        <w:t>société </w:t>
      </w:r>
      <w:r w:rsidR="00736C3D" w:rsidRPr="00736C3D">
        <w:rPr>
          <w:sz w:val="22"/>
          <w:szCs w:val="22"/>
          <w:vertAlign w:val="superscript"/>
        </w:rPr>
        <w:t xml:space="preserve"> (</w:t>
      </w:r>
      <w:proofErr w:type="gramEnd"/>
      <w:r w:rsidR="00736C3D" w:rsidRPr="00736C3D">
        <w:rPr>
          <w:sz w:val="22"/>
          <w:szCs w:val="22"/>
          <w:vertAlign w:val="superscript"/>
        </w:rPr>
        <w:t>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 w:val="22"/>
          <w:szCs w:val="22"/>
        </w:rPr>
      </w:pPr>
    </w:p>
    <w:p w14:paraId="3A68A979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Domiciliation du titulaire pour les travaux :</w:t>
      </w:r>
    </w:p>
    <w:p w14:paraId="5C3A6C2F" w14:textId="77777777" w:rsidR="00780752" w:rsidRDefault="00780752" w:rsidP="00780752">
      <w:pPr>
        <w:jc w:val="both"/>
        <w:rPr>
          <w:sz w:val="22"/>
          <w:szCs w:val="22"/>
        </w:rPr>
      </w:pPr>
    </w:p>
    <w:p w14:paraId="48553020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0724086E" w14:textId="77777777" w:rsidR="000E6DCB" w:rsidRDefault="000E6DCB" w:rsidP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0C641E69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 w:val="22"/>
          <w:szCs w:val="22"/>
        </w:rPr>
      </w:pPr>
    </w:p>
    <w:p w14:paraId="45AE50C7" w14:textId="77777777" w:rsidR="00440C7F" w:rsidRDefault="00440C7F" w:rsidP="00780752">
      <w:pPr>
        <w:jc w:val="both"/>
        <w:rPr>
          <w:sz w:val="22"/>
          <w:szCs w:val="22"/>
        </w:rPr>
      </w:pPr>
    </w:p>
    <w:p w14:paraId="31DD1BA5" w14:textId="77777777" w:rsidR="00780752" w:rsidRDefault="00780752" w:rsidP="00780752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lastRenderedPageBreak/>
        <w:t>Immatriculé(e) à l’INSEE</w:t>
      </w:r>
      <w:r>
        <w:rPr>
          <w:sz w:val="22"/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 w:val="22"/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 w:val="22"/>
          <w:szCs w:val="22"/>
        </w:rPr>
        <w:t xml:space="preserve">- N° du code </w:t>
      </w:r>
      <w:r w:rsidRPr="004572C2">
        <w:rPr>
          <w:sz w:val="22"/>
          <w:szCs w:val="22"/>
        </w:rPr>
        <w:t>NACE (ancien code APE)</w:t>
      </w:r>
      <w:r>
        <w:rPr>
          <w:sz w:val="22"/>
          <w:szCs w:val="22"/>
        </w:rPr>
        <w:t> :</w:t>
      </w:r>
    </w:p>
    <w:p w14:paraId="5EF6C0F4" w14:textId="77777777" w:rsidR="00780752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N° d’inscription au registre du commerce et des sociétés :</w:t>
      </w:r>
    </w:p>
    <w:p w14:paraId="3B552A2E" w14:textId="77777777" w:rsidR="00E4568C" w:rsidRDefault="00E4568C">
      <w:pPr>
        <w:jc w:val="both"/>
        <w:rPr>
          <w:sz w:val="22"/>
          <w:szCs w:val="22"/>
        </w:rPr>
      </w:pPr>
    </w:p>
    <w:p w14:paraId="4D4002DF" w14:textId="77777777" w:rsidR="008452A4" w:rsidRDefault="008452A4">
      <w:pPr>
        <w:jc w:val="both"/>
        <w:rPr>
          <w:sz w:val="22"/>
          <w:szCs w:val="22"/>
        </w:rPr>
      </w:pPr>
    </w:p>
    <w:p w14:paraId="2BBB0EE3" w14:textId="77777777" w:rsidR="00EB30DA" w:rsidRDefault="00EB30DA">
      <w:pPr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proofErr w:type="spellStart"/>
            <w:r>
              <w:rPr>
                <w:b/>
                <w:bCs/>
                <w:sz w:val="22"/>
                <w:szCs w:val="22"/>
              </w:rPr>
              <w:t>co-traitant</w:t>
            </w:r>
            <w:proofErr w:type="spellEnd"/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>de l’article 3, décret n°2008-1354 du 18 décembre 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3349B0C1" w14:textId="77777777" w:rsidR="008452A4" w:rsidRDefault="008452A4" w:rsidP="0011474D"/>
    <w:p w14:paraId="2D0EB61B" w14:textId="77777777" w:rsidR="00780752" w:rsidRDefault="00780752" w:rsidP="0011474D"/>
    <w:p w14:paraId="286CE30E" w14:textId="77777777" w:rsidR="00F2227C" w:rsidRDefault="00F2227C" w:rsidP="0011474D"/>
    <w:p w14:paraId="681F7181" w14:textId="5FA753BA" w:rsidR="00B675C5" w:rsidRDefault="00E4568C" w:rsidP="00B675C5">
      <w:pPr>
        <w:pStyle w:val="Retraitcorpsdetexte"/>
        <w:jc w:val="both"/>
      </w:pPr>
      <w:r>
        <w:t xml:space="preserve">Les entreprises ci-dessus étant groupées solidaires et l’entreprise </w:t>
      </w:r>
      <w:r w:rsidR="00B675C5">
        <w:t>……………</w:t>
      </w:r>
      <w:proofErr w:type="gramStart"/>
      <w:r w:rsidR="00B675C5">
        <w:t>…….</w:t>
      </w:r>
      <w:proofErr w:type="gramEnd"/>
      <w:r w:rsidR="00B675C5">
        <w:t>.</w:t>
      </w:r>
      <w:r w:rsidR="00DB5338">
        <w:t xml:space="preserve"> </w:t>
      </w:r>
      <w:proofErr w:type="gramStart"/>
      <w:r>
        <w:t>étant</w:t>
      </w:r>
      <w:proofErr w:type="gramEnd"/>
      <w:r>
        <w:t xml:space="preserve"> leur mandataire</w:t>
      </w:r>
      <w:r w:rsidR="00B675C5">
        <w:t>.</w:t>
      </w:r>
    </w:p>
    <w:p w14:paraId="245209C6" w14:textId="77777777" w:rsidR="00E4568C" w:rsidRDefault="00E4568C">
      <w:pPr>
        <w:pStyle w:val="Retraitcorpsdetexte"/>
        <w:jc w:val="both"/>
        <w:rPr>
          <w:rStyle w:val="Appelnotedebasdep"/>
        </w:rPr>
      </w:pPr>
    </w:p>
    <w:p w14:paraId="7A4DB5C9" w14:textId="77777777" w:rsidR="00E4568C" w:rsidRDefault="00E4568C">
      <w:pPr>
        <w:pStyle w:val="Retraitcorpsdetexte"/>
        <w:jc w:val="both"/>
      </w:pPr>
      <w:r>
        <w:t>Après avoir pris connaissance des documents du marché et des documents qui y sont mentionnés ;</w:t>
      </w:r>
    </w:p>
    <w:p w14:paraId="1243DD74" w14:textId="77777777" w:rsidR="00E4568C" w:rsidRDefault="00E4568C">
      <w:pPr>
        <w:pStyle w:val="Retraitcorpsdetexte"/>
        <w:jc w:val="both"/>
      </w:pPr>
    </w:p>
    <w:p w14:paraId="50936150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et</w:t>
      </w:r>
      <w:proofErr w:type="gramEnd"/>
      <w:r>
        <w:rPr>
          <w:b w:val="0"/>
          <w:bCs w:val="0"/>
        </w:rPr>
        <w:t xml:space="preserve"> après avoir rempli l’attestation sur l’honneur de régularité administrative</w:t>
      </w:r>
    </w:p>
    <w:p w14:paraId="4109206A" w14:textId="77777777" w:rsidR="00E4568C" w:rsidRDefault="00E4568C">
      <w:pPr>
        <w:pStyle w:val="Retraitcorpsdetexte"/>
        <w:jc w:val="both"/>
        <w:rPr>
          <w:b w:val="0"/>
          <w:bCs w:val="0"/>
        </w:rPr>
      </w:pPr>
    </w:p>
    <w:p w14:paraId="162D60FF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m’engage</w:t>
      </w:r>
      <w:proofErr w:type="gramEnd"/>
      <w:r>
        <w:rPr>
          <w:b w:val="0"/>
          <w:bCs w:val="0"/>
        </w:rPr>
        <w:t xml:space="preserve"> (nous engageons) sans réserve (et solidairement)</w:t>
      </w:r>
      <w:r w:rsidR="00736C3D" w:rsidRPr="00736C3D">
        <w:rPr>
          <w:vertAlign w:val="superscript"/>
        </w:rPr>
        <w:t xml:space="preserve"> </w:t>
      </w:r>
      <w:r w:rsidR="00736C3D" w:rsidRPr="00736C3D">
        <w:rPr>
          <w:b w:val="0"/>
          <w:vertAlign w:val="superscript"/>
        </w:rPr>
        <w:t>(1)</w:t>
      </w:r>
      <w:r>
        <w:rPr>
          <w:b w:val="0"/>
          <w:bCs w:val="0"/>
        </w:rPr>
        <w:t>, conformément aux stipulations des documents visés ci-dessus, à exécuter les travaux dans les conditions définies dans ce marché.</w:t>
      </w:r>
    </w:p>
    <w:p w14:paraId="65EECBFC" w14:textId="77777777" w:rsidR="00E4568C" w:rsidRDefault="00E4568C">
      <w:pPr>
        <w:pStyle w:val="Retraitcorpsdetexte3"/>
        <w:ind w:left="2406"/>
        <w:rPr>
          <w:rFonts w:ascii="Times New Roman" w:hAnsi="Times New Roman" w:cs="Times New Roman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fr-FR"/>
        </w:rPr>
        <w:t xml:space="preserve">         </w:t>
      </w:r>
    </w:p>
    <w:p w14:paraId="151468FA" w14:textId="7BCA9311" w:rsidR="00E4568C" w:rsidRDefault="00E4568C">
      <w:pPr>
        <w:ind w:right="16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Le délai de validité des offres est de </w:t>
      </w:r>
      <w:r w:rsidR="00AD4BD6">
        <w:rPr>
          <w:sz w:val="22"/>
          <w:szCs w:val="22"/>
        </w:rPr>
        <w:t>six</w:t>
      </w:r>
      <w:r w:rsidR="00780752">
        <w:rPr>
          <w:sz w:val="22"/>
          <w:szCs w:val="22"/>
        </w:rPr>
        <w:t xml:space="preserve"> </w:t>
      </w:r>
      <w:r>
        <w:rPr>
          <w:sz w:val="22"/>
          <w:szCs w:val="22"/>
        </w:rPr>
        <w:t>mois. Il court à compter de la date de limite de remise des offres et jusqu’à la date de la décision d’attribution prise par le représentant du pouvoir adjudicateur</w:t>
      </w:r>
      <w:r w:rsidR="00780752">
        <w:rPr>
          <w:sz w:val="22"/>
          <w:szCs w:val="22"/>
        </w:rPr>
        <w:t xml:space="preserve"> ou son délégataire.</w:t>
      </w:r>
    </w:p>
    <w:p w14:paraId="4B0BFDE9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2618AB3D" w14:textId="77777777" w:rsidR="0062444F" w:rsidRDefault="0062444F">
      <w:pPr>
        <w:ind w:right="284"/>
        <w:rPr>
          <w:b/>
          <w:bCs/>
          <w:sz w:val="22"/>
          <w:szCs w:val="22"/>
        </w:rPr>
      </w:pPr>
    </w:p>
    <w:p w14:paraId="1B6E039A" w14:textId="77777777" w:rsidR="00C908AE" w:rsidRPr="00CF4CFF" w:rsidRDefault="00C908AE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MONTANT</w:t>
      </w:r>
    </w:p>
    <w:p w14:paraId="668CE683" w14:textId="77777777" w:rsidR="00C908AE" w:rsidRDefault="00C908AE">
      <w:pPr>
        <w:ind w:right="284"/>
        <w:rPr>
          <w:b/>
          <w:bCs/>
          <w:sz w:val="22"/>
          <w:szCs w:val="22"/>
        </w:rPr>
      </w:pPr>
    </w:p>
    <w:p w14:paraId="467418F0" w14:textId="12DFC843" w:rsidR="00A311B2" w:rsidRDefault="00FD2EAA" w:rsidP="00A311B2">
      <w:pPr>
        <w:ind w:right="284"/>
        <w:rPr>
          <w:b/>
          <w:bCs/>
          <w:sz w:val="22"/>
          <w:szCs w:val="22"/>
        </w:rPr>
      </w:pPr>
      <w:r w:rsidRPr="00FD2EAA">
        <w:rPr>
          <w:b/>
          <w:bCs/>
          <w:sz w:val="22"/>
          <w:szCs w:val="22"/>
        </w:rPr>
        <w:t>Le montant de la rémunération est exclusif de tout émolument ou remboursement de frais au titre de la présente mission.</w:t>
      </w:r>
    </w:p>
    <w:p w14:paraId="230441D1" w14:textId="77777777" w:rsidR="00FD2EAA" w:rsidRDefault="00FD2EAA" w:rsidP="00FD2EAA">
      <w:r w:rsidRPr="00FD2EAA">
        <w:rPr>
          <w:sz w:val="22"/>
        </w:rPr>
        <w:t>Les prestations seront rémunérées par l’application d’un prix mixte tel qu’il résulte du détail estimatif :</w:t>
      </w:r>
    </w:p>
    <w:p w14:paraId="755DB4D5" w14:textId="77777777" w:rsidR="00FD2EAA" w:rsidRDefault="00FD2EAA" w:rsidP="00FD2EA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8"/>
        <w:gridCol w:w="4956"/>
      </w:tblGrid>
      <w:tr w:rsidR="00FD2EAA" w14:paraId="221BF17F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EF3B47" w14:textId="77777777" w:rsidR="00FD2EAA" w:rsidRPr="00F87419" w:rsidRDefault="00FD2EAA" w:rsidP="00C91135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F87419">
              <w:rPr>
                <w:szCs w:val="22"/>
              </w:rPr>
              <w:t>PARTIE SUR PRIX FORFAITAIRE</w:t>
            </w:r>
            <w:r>
              <w:rPr>
                <w:szCs w:val="22"/>
              </w:rPr>
              <w:t xml:space="preserve"> € </w:t>
            </w:r>
            <w:r w:rsidRPr="00F87419">
              <w:rPr>
                <w:szCs w:val="22"/>
              </w:rPr>
              <w:t>HT</w:t>
            </w:r>
            <w:r>
              <w:rPr>
                <w:szCs w:val="22"/>
              </w:rPr>
              <w:t xml:space="preserve"> </w:t>
            </w:r>
            <w:r w:rsidRPr="00F87419">
              <w:rPr>
                <w:szCs w:val="22"/>
              </w:rPr>
              <w:t>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DBD9" w14:textId="77777777" w:rsidR="00FD2EAA" w:rsidRDefault="00FD2EAA" w:rsidP="00C91135"/>
        </w:tc>
      </w:tr>
      <w:tr w:rsidR="00FD2EAA" w:rsidRPr="00FB38D3" w14:paraId="6F5F3A4C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C4A90" w14:textId="77777777" w:rsidR="00FD2EAA" w:rsidRPr="00F87419" w:rsidRDefault="00FD2EAA" w:rsidP="00C91135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F87419">
              <w:rPr>
                <w:szCs w:val="22"/>
              </w:rPr>
              <w:t>PARTIE SUR PRIX UNITAIRE € HT</w:t>
            </w:r>
            <w:r>
              <w:rPr>
                <w:szCs w:val="22"/>
              </w:rPr>
              <w:t xml:space="preserve"> </w:t>
            </w:r>
            <w:r w:rsidRPr="00F87419">
              <w:rPr>
                <w:szCs w:val="22"/>
              </w:rPr>
              <w:t>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3D58" w14:textId="77777777" w:rsidR="00FD2EAA" w:rsidRPr="00FB38D3" w:rsidRDefault="00FD2EAA" w:rsidP="00C91135"/>
        </w:tc>
      </w:tr>
      <w:tr w:rsidR="00FD2EAA" w14:paraId="412D05A9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C73F1" w14:textId="77777777" w:rsidR="00FD2EAA" w:rsidRPr="00F87419" w:rsidRDefault="00FD2EAA" w:rsidP="00C91135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>
              <w:rPr>
                <w:szCs w:val="22"/>
              </w:rPr>
              <w:t>MONTANT TOTAL</w:t>
            </w:r>
            <w:r w:rsidRPr="00F87419">
              <w:rPr>
                <w:szCs w:val="22"/>
              </w:rPr>
              <w:t xml:space="preserve"> € H.T.(en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A19F" w14:textId="77777777" w:rsidR="00FD2EAA" w:rsidRDefault="00FD2EAA" w:rsidP="00C91135"/>
        </w:tc>
      </w:tr>
      <w:tr w:rsidR="00FD2EAA" w14:paraId="604EECA4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F075F" w14:textId="77777777" w:rsidR="00FD2EAA" w:rsidRPr="005E552E" w:rsidRDefault="00FD2EAA" w:rsidP="00C91135">
            <w:pPr>
              <w:jc w:val="right"/>
              <w:rPr>
                <w:b/>
              </w:rPr>
            </w:pPr>
            <w:r>
              <w:rPr>
                <w:b/>
              </w:rPr>
              <w:t>TVA 20 %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C5B1" w14:textId="77777777" w:rsidR="00FD2EAA" w:rsidRDefault="00FD2EAA" w:rsidP="00C91135"/>
        </w:tc>
      </w:tr>
      <w:tr w:rsidR="00FD2EAA" w14:paraId="0EE54524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94B82" w14:textId="77777777" w:rsidR="00FD2EAA" w:rsidRPr="005E552E" w:rsidRDefault="00FD2EAA" w:rsidP="00C91135">
            <w:pPr>
              <w:jc w:val="right"/>
              <w:rPr>
                <w:b/>
              </w:rPr>
            </w:pPr>
            <w:r>
              <w:rPr>
                <w:b/>
              </w:rPr>
              <w:t>MONTANT TOTAL € TTC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A4B4" w14:textId="77777777" w:rsidR="00FD2EAA" w:rsidRDefault="00FD2EAA" w:rsidP="00C91135"/>
        </w:tc>
      </w:tr>
    </w:tbl>
    <w:p w14:paraId="0C9A2EF4" w14:textId="77777777" w:rsidR="00FD2EAA" w:rsidRPr="005E552E" w:rsidRDefault="00FD2EAA" w:rsidP="00FD2EAA"/>
    <w:p w14:paraId="12080073" w14:textId="77777777" w:rsidR="00FD2EAA" w:rsidRPr="00057D79" w:rsidRDefault="00FD2EAA" w:rsidP="00FD2EAA">
      <w:pPr>
        <w:overflowPunct w:val="0"/>
        <w:autoSpaceDE w:val="0"/>
        <w:autoSpaceDN w:val="0"/>
        <w:adjustRightInd w:val="0"/>
        <w:textAlignment w:val="baseline"/>
        <w:rPr>
          <w:b/>
          <w:szCs w:val="22"/>
        </w:rPr>
      </w:pPr>
      <w:r w:rsidRPr="00057D79">
        <w:rPr>
          <w:b/>
          <w:szCs w:val="22"/>
        </w:rPr>
        <w:t>Soit</w:t>
      </w:r>
      <w:proofErr w:type="gramStart"/>
      <w:r>
        <w:rPr>
          <w:b/>
          <w:szCs w:val="22"/>
        </w:rPr>
        <w:t> :</w:t>
      </w:r>
      <w:r w:rsidRPr="00057D79">
        <w:rPr>
          <w:b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057D79">
        <w:rPr>
          <w:b/>
          <w:szCs w:val="22"/>
        </w:rPr>
        <w:t xml:space="preserve"> </w:t>
      </w:r>
      <w:proofErr w:type="gramStart"/>
      <w:r w:rsidRPr="00057D79">
        <w:rPr>
          <w:b/>
          <w:szCs w:val="22"/>
        </w:rPr>
        <w:t>euros</w:t>
      </w:r>
      <w:proofErr w:type="gramEnd"/>
      <w:r w:rsidRPr="00057D79">
        <w:rPr>
          <w:b/>
          <w:szCs w:val="22"/>
        </w:rPr>
        <w:t xml:space="preserve"> (Montant total TTC en lettres)</w:t>
      </w:r>
    </w:p>
    <w:p w14:paraId="2EE1BE87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2556FEB6" w14:textId="723E7A08" w:rsidR="00A311B2" w:rsidRDefault="00A311B2" w:rsidP="00A311B2">
      <w:pPr>
        <w:ind w:right="284"/>
        <w:rPr>
          <w:bCs/>
          <w:sz w:val="22"/>
          <w:szCs w:val="22"/>
        </w:rPr>
      </w:pPr>
    </w:p>
    <w:p w14:paraId="61DC7E5D" w14:textId="6B524E54" w:rsidR="00031209" w:rsidRDefault="00031209" w:rsidP="00A311B2">
      <w:pPr>
        <w:ind w:right="284"/>
        <w:rPr>
          <w:bCs/>
          <w:sz w:val="22"/>
          <w:szCs w:val="22"/>
        </w:rPr>
      </w:pPr>
    </w:p>
    <w:p w14:paraId="4F93DE08" w14:textId="748F8681" w:rsidR="00031209" w:rsidRDefault="00031209" w:rsidP="00A311B2">
      <w:pPr>
        <w:ind w:right="284"/>
        <w:rPr>
          <w:bCs/>
          <w:sz w:val="22"/>
          <w:szCs w:val="22"/>
        </w:rPr>
      </w:pPr>
    </w:p>
    <w:p w14:paraId="4127E9BD" w14:textId="77777777" w:rsidR="00031209" w:rsidRDefault="00031209" w:rsidP="00A311B2">
      <w:pPr>
        <w:ind w:right="284"/>
        <w:rPr>
          <w:bCs/>
          <w:sz w:val="22"/>
          <w:szCs w:val="22"/>
        </w:rPr>
      </w:pPr>
    </w:p>
    <w:p w14:paraId="1576526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7743FB6D" w14:textId="77777777" w:rsidR="00A311B2" w:rsidRDefault="00A311B2" w:rsidP="00A311B2">
      <w:pPr>
        <w:ind w:right="284"/>
        <w:rPr>
          <w:bCs/>
          <w:sz w:val="22"/>
          <w:szCs w:val="22"/>
        </w:rPr>
      </w:pPr>
      <w:r>
        <w:rPr>
          <w:bCs/>
          <w:sz w:val="22"/>
          <w:szCs w:val="22"/>
        </w:rPr>
        <w:t>PAIEMENT</w:t>
      </w:r>
    </w:p>
    <w:p w14:paraId="061185C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945DC76" w14:textId="77777777" w:rsidR="00A311B2" w:rsidRPr="00E04A93" w:rsidRDefault="00A311B2" w:rsidP="00A311B2">
      <w:pPr>
        <w:ind w:right="284"/>
        <w:rPr>
          <w:sz w:val="22"/>
          <w:szCs w:val="22"/>
        </w:rPr>
      </w:pPr>
      <w:r w:rsidRPr="00E04A93">
        <w:rPr>
          <w:sz w:val="22"/>
          <w:szCs w:val="22"/>
        </w:rPr>
        <w:t>Le maître d’ouvrage se libérera des sommes dues au titre du présent marché en faisant porter le montant au crédit</w:t>
      </w:r>
      <w:r w:rsidRPr="00E04A93">
        <w:rPr>
          <w:b/>
          <w:bCs/>
          <w:sz w:val="22"/>
          <w:szCs w:val="22"/>
        </w:rPr>
        <w:t> :</w:t>
      </w:r>
      <w:r w:rsidRPr="00E04A93">
        <w:rPr>
          <w:sz w:val="22"/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 w:val="22"/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135E0D">
        <w:rPr>
          <w:b/>
          <w:bCs/>
          <w:sz w:val="22"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 w:val="22"/>
          <w:szCs w:val="22"/>
        </w:rPr>
      </w:pPr>
      <w:r w:rsidRPr="00636A3E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soussignés entrepreneurs groupés et solidaires, autres que le mandataire, donnent à ce mandataire qui </w:t>
      </w:r>
      <w:r w:rsidRPr="00B675C5">
        <w:rPr>
          <w:sz w:val="22"/>
          <w:szCs w:val="22"/>
        </w:rPr>
        <w:t>l’accepte, procuration à l’effet de percevoir pour leur compte les sommes qui leur sont dues en exécution du</w:t>
      </w:r>
      <w:r>
        <w:rPr>
          <w:sz w:val="22"/>
          <w:szCs w:val="22"/>
        </w:rPr>
        <w:t xml:space="preserve"> 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 w:val="22"/>
          <w:szCs w:val="22"/>
        </w:rPr>
      </w:pPr>
    </w:p>
    <w:p w14:paraId="513E46F4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6CD850EF" w14:textId="3D208064" w:rsidR="00A311B2" w:rsidRPr="00031209" w:rsidRDefault="00A311B2" w:rsidP="00031209">
      <w:pPr>
        <w:ind w:right="284"/>
        <w:jc w:val="both"/>
        <w:rPr>
          <w:sz w:val="22"/>
          <w:szCs w:val="22"/>
        </w:rPr>
      </w:pPr>
      <w:r w:rsidRPr="00903FFD">
        <w:rPr>
          <w:sz w:val="22"/>
          <w:szCs w:val="22"/>
        </w:rPr>
        <w:t xml:space="preserve">La forme du prix est </w:t>
      </w:r>
      <w:r w:rsidR="00903FFD" w:rsidRPr="00903FFD">
        <w:rPr>
          <w:sz w:val="22"/>
          <w:szCs w:val="22"/>
        </w:rPr>
        <w:t>définie à l’article 7 du CCP</w:t>
      </w:r>
      <w:r w:rsidR="00B833AE" w:rsidRPr="00903FFD">
        <w:rPr>
          <w:sz w:val="22"/>
          <w:szCs w:val="22"/>
        </w:rPr>
        <w:t>.</w:t>
      </w:r>
      <w:r w:rsidR="000A68C4" w:rsidRPr="00903FFD">
        <w:rPr>
          <w:sz w:val="22"/>
          <w:szCs w:val="22"/>
        </w:rPr>
        <w:t xml:space="preserve"> Les prix sont </w:t>
      </w:r>
      <w:r w:rsidR="00302984" w:rsidRPr="00903FFD">
        <w:rPr>
          <w:sz w:val="22"/>
          <w:szCs w:val="22"/>
        </w:rPr>
        <w:t>révisables</w:t>
      </w:r>
      <w:r w:rsidR="00724A2A" w:rsidRPr="00903FFD">
        <w:rPr>
          <w:sz w:val="22"/>
          <w:szCs w:val="22"/>
        </w:rPr>
        <w:t>.</w:t>
      </w:r>
    </w:p>
    <w:p w14:paraId="4FA94C4E" w14:textId="77777777" w:rsidR="00CF4CFF" w:rsidRDefault="00CF4CFF" w:rsidP="00A311B2">
      <w:pPr>
        <w:ind w:right="284"/>
        <w:rPr>
          <w:b/>
          <w:bCs/>
          <w:sz w:val="22"/>
          <w:szCs w:val="22"/>
        </w:rPr>
      </w:pPr>
    </w:p>
    <w:p w14:paraId="41A5CFA5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DELAI</w:t>
      </w:r>
    </w:p>
    <w:p w14:paraId="6FA04F9B" w14:textId="5366FE8F" w:rsidR="00A311B2" w:rsidRDefault="00252A0A" w:rsidP="000A68C4">
      <w:pPr>
        <w:widowControl w:val="0"/>
        <w:autoSpaceDE w:val="0"/>
        <w:autoSpaceDN w:val="0"/>
        <w:rPr>
          <w:noProof/>
          <w:sz w:val="22"/>
          <w:szCs w:val="22"/>
        </w:rPr>
      </w:pPr>
      <w:r w:rsidRPr="00252A0A">
        <w:rPr>
          <w:noProof/>
          <w:sz w:val="22"/>
          <w:szCs w:val="22"/>
        </w:rPr>
        <w:t>Le délai global d’exécution du présent marché est de trente-trois (33) mois, y compris une période de préparation d’un (1 mois). Il se déc</w:t>
      </w:r>
      <w:r>
        <w:rPr>
          <w:noProof/>
          <w:sz w:val="22"/>
          <w:szCs w:val="22"/>
        </w:rPr>
        <w:t xml:space="preserve">ompose en 2 parties techniques : </w:t>
      </w:r>
    </w:p>
    <w:p w14:paraId="31409B34" w14:textId="77777777" w:rsidR="000803D1" w:rsidRPr="00440560" w:rsidRDefault="000803D1" w:rsidP="000A68C4">
      <w:pPr>
        <w:widowControl w:val="0"/>
        <w:autoSpaceDE w:val="0"/>
        <w:autoSpaceDN w:val="0"/>
        <w:rPr>
          <w:sz w:val="22"/>
          <w:szCs w:val="22"/>
          <w:highlight w:val="yellow"/>
        </w:rPr>
      </w:pPr>
    </w:p>
    <w:tbl>
      <w:tblPr>
        <w:tblStyle w:val="Grilledutableau"/>
        <w:tblW w:w="0" w:type="auto"/>
        <w:tblInd w:w="1606" w:type="dxa"/>
        <w:tblLook w:val="04A0" w:firstRow="1" w:lastRow="0" w:firstColumn="1" w:lastColumn="0" w:noHBand="0" w:noVBand="1"/>
      </w:tblPr>
      <w:tblGrid>
        <w:gridCol w:w="604"/>
        <w:gridCol w:w="4054"/>
        <w:gridCol w:w="2316"/>
      </w:tblGrid>
      <w:tr w:rsidR="000803D1" w14:paraId="345A1E36" w14:textId="77777777" w:rsidTr="00031209">
        <w:trPr>
          <w:trHeight w:val="333"/>
        </w:trPr>
        <w:tc>
          <w:tcPr>
            <w:tcW w:w="604" w:type="dxa"/>
            <w:vAlign w:val="center"/>
          </w:tcPr>
          <w:p w14:paraId="523457C9" w14:textId="77777777" w:rsidR="000803D1" w:rsidRPr="001B2E39" w:rsidRDefault="000803D1" w:rsidP="009A46E2">
            <w:pPr>
              <w:jc w:val="center"/>
              <w:rPr>
                <w:b/>
              </w:rPr>
            </w:pPr>
            <w:bookmarkStart w:id="2" w:name="_GoBack"/>
            <w:bookmarkEnd w:id="2"/>
            <w:r w:rsidRPr="001B2E39">
              <w:rPr>
                <w:b/>
              </w:rPr>
              <w:t>N°</w:t>
            </w:r>
          </w:p>
        </w:tc>
        <w:tc>
          <w:tcPr>
            <w:tcW w:w="4054" w:type="dxa"/>
            <w:vAlign w:val="center"/>
          </w:tcPr>
          <w:p w14:paraId="3D18913A" w14:textId="77777777" w:rsidR="000803D1" w:rsidRPr="001B2E39" w:rsidRDefault="000803D1" w:rsidP="009A46E2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1B2E39">
              <w:rPr>
                <w:b/>
              </w:rPr>
              <w:t>arties techniques</w:t>
            </w:r>
          </w:p>
        </w:tc>
        <w:tc>
          <w:tcPr>
            <w:tcW w:w="2316" w:type="dxa"/>
            <w:vAlign w:val="center"/>
          </w:tcPr>
          <w:p w14:paraId="7C4D1636" w14:textId="77777777" w:rsidR="000803D1" w:rsidRPr="004C0950" w:rsidRDefault="000803D1" w:rsidP="009A46E2">
            <w:pPr>
              <w:jc w:val="center"/>
              <w:rPr>
                <w:b/>
                <w:highlight w:val="yellow"/>
              </w:rPr>
            </w:pPr>
            <w:r w:rsidRPr="00CC75DD">
              <w:rPr>
                <w:b/>
              </w:rPr>
              <w:t>Délais du présent marché</w:t>
            </w:r>
          </w:p>
        </w:tc>
      </w:tr>
      <w:tr w:rsidR="000803D1" w14:paraId="632F8655" w14:textId="77777777" w:rsidTr="00031209">
        <w:trPr>
          <w:trHeight w:val="486"/>
        </w:trPr>
        <w:tc>
          <w:tcPr>
            <w:tcW w:w="604" w:type="dxa"/>
            <w:vAlign w:val="center"/>
          </w:tcPr>
          <w:p w14:paraId="0045DC8E" w14:textId="77777777" w:rsidR="000803D1" w:rsidRDefault="000803D1" w:rsidP="009A46E2">
            <w:pPr>
              <w:jc w:val="center"/>
            </w:pPr>
            <w:r>
              <w:t>1</w:t>
            </w:r>
          </w:p>
        </w:tc>
        <w:tc>
          <w:tcPr>
            <w:tcW w:w="4054" w:type="dxa"/>
            <w:vAlign w:val="center"/>
          </w:tcPr>
          <w:p w14:paraId="132AEC62" w14:textId="77777777" w:rsidR="000803D1" w:rsidRDefault="000803D1" w:rsidP="009A46E2">
            <w:r w:rsidRPr="008F5E45">
              <w:t xml:space="preserve">CONCEPTION phase </w:t>
            </w:r>
            <w:r>
              <w:t>AVP</w:t>
            </w:r>
          </w:p>
        </w:tc>
        <w:tc>
          <w:tcPr>
            <w:tcW w:w="2316" w:type="dxa"/>
            <w:vAlign w:val="center"/>
          </w:tcPr>
          <w:p w14:paraId="5909AC9A" w14:textId="77777777" w:rsidR="000803D1" w:rsidRPr="001B2E39" w:rsidRDefault="000803D1" w:rsidP="009A46E2">
            <w:pPr>
              <w:jc w:val="center"/>
              <w:rPr>
                <w:i/>
              </w:rPr>
            </w:pPr>
            <w:r>
              <w:t>3 mois dont 1 mois de préparation</w:t>
            </w:r>
          </w:p>
        </w:tc>
      </w:tr>
      <w:tr w:rsidR="000803D1" w14:paraId="31C01371" w14:textId="77777777" w:rsidTr="00031209">
        <w:trPr>
          <w:trHeight w:val="171"/>
        </w:trPr>
        <w:tc>
          <w:tcPr>
            <w:tcW w:w="604" w:type="dxa"/>
            <w:vMerge w:val="restart"/>
            <w:vAlign w:val="center"/>
          </w:tcPr>
          <w:p w14:paraId="3141446B" w14:textId="77777777" w:rsidR="000803D1" w:rsidRDefault="000803D1" w:rsidP="009A46E2">
            <w:pPr>
              <w:jc w:val="center"/>
            </w:pPr>
            <w:r>
              <w:t>2</w:t>
            </w:r>
          </w:p>
        </w:tc>
        <w:tc>
          <w:tcPr>
            <w:tcW w:w="4054" w:type="dxa"/>
            <w:vAlign w:val="center"/>
          </w:tcPr>
          <w:p w14:paraId="2FEA9909" w14:textId="77777777" w:rsidR="000803D1" w:rsidRPr="008F5E45" w:rsidRDefault="000803D1" w:rsidP="009A46E2">
            <w:r w:rsidRPr="00B91C2E">
              <w:t>REALISATION</w:t>
            </w:r>
          </w:p>
        </w:tc>
        <w:tc>
          <w:tcPr>
            <w:tcW w:w="2316" w:type="dxa"/>
            <w:vAlign w:val="center"/>
          </w:tcPr>
          <w:p w14:paraId="009A1263" w14:textId="77777777" w:rsidR="000803D1" w:rsidRDefault="000803D1" w:rsidP="009A46E2">
            <w:pPr>
              <w:jc w:val="center"/>
            </w:pPr>
            <w:r>
              <w:t>18 mois</w:t>
            </w:r>
          </w:p>
        </w:tc>
      </w:tr>
      <w:tr w:rsidR="000803D1" w14:paraId="1C8397CF" w14:textId="77777777" w:rsidTr="00031209">
        <w:trPr>
          <w:trHeight w:val="333"/>
        </w:trPr>
        <w:tc>
          <w:tcPr>
            <w:tcW w:w="604" w:type="dxa"/>
            <w:vMerge/>
            <w:vAlign w:val="center"/>
          </w:tcPr>
          <w:p w14:paraId="30B6A7BA" w14:textId="77777777" w:rsidR="000803D1" w:rsidRDefault="000803D1" w:rsidP="009A46E2">
            <w:pPr>
              <w:jc w:val="center"/>
            </w:pPr>
          </w:p>
        </w:tc>
        <w:tc>
          <w:tcPr>
            <w:tcW w:w="4054" w:type="dxa"/>
            <w:vAlign w:val="center"/>
          </w:tcPr>
          <w:p w14:paraId="6A4D4919" w14:textId="77777777" w:rsidR="000803D1" w:rsidRPr="0025454C" w:rsidRDefault="000803D1" w:rsidP="009A46E2">
            <w:pPr>
              <w:rPr>
                <w:i/>
              </w:rPr>
            </w:pPr>
            <w:r w:rsidRPr="000803D1">
              <w:rPr>
                <w:i/>
                <w:color w:val="000000" w:themeColor="text1"/>
              </w:rPr>
              <w:t>Période de Garantie de Parfaite Achèvement (GPA)</w:t>
            </w:r>
          </w:p>
        </w:tc>
        <w:tc>
          <w:tcPr>
            <w:tcW w:w="2316" w:type="dxa"/>
            <w:vAlign w:val="center"/>
          </w:tcPr>
          <w:p w14:paraId="63CF2321" w14:textId="77777777" w:rsidR="000803D1" w:rsidRDefault="000803D1" w:rsidP="009A46E2">
            <w:pPr>
              <w:jc w:val="center"/>
            </w:pPr>
            <w:r>
              <w:t>12 mois</w:t>
            </w:r>
          </w:p>
        </w:tc>
      </w:tr>
    </w:tbl>
    <w:p w14:paraId="4433F915" w14:textId="77777777" w:rsidR="00A311B2" w:rsidRDefault="00A311B2" w:rsidP="00A311B2">
      <w:pPr>
        <w:ind w:right="284"/>
        <w:rPr>
          <w:b/>
          <w:bCs/>
          <w:sz w:val="22"/>
          <w:szCs w:val="22"/>
          <w:u w:val="single"/>
        </w:rPr>
      </w:pPr>
    </w:p>
    <w:p w14:paraId="18E78182" w14:textId="77777777" w:rsidR="009E4074" w:rsidRDefault="009E4074">
      <w:pPr>
        <w:ind w:right="284"/>
        <w:rPr>
          <w:b/>
          <w:bCs/>
          <w:sz w:val="22"/>
          <w:szCs w:val="22"/>
        </w:rPr>
      </w:pPr>
    </w:p>
    <w:p w14:paraId="04601AC4" w14:textId="41327F00" w:rsidR="00DC5BDA" w:rsidRPr="00CF4CFF" w:rsidRDefault="00DC5BDA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SOUS-TRAITANCE</w:t>
      </w:r>
      <w:r w:rsidR="005C7C3C" w:rsidRPr="00CF4CFF">
        <w:rPr>
          <w:b/>
          <w:bCs/>
          <w:sz w:val="22"/>
          <w:szCs w:val="22"/>
        </w:rPr>
        <w:t xml:space="preserve"> </w:t>
      </w:r>
      <w:r w:rsidR="005C7C3C" w:rsidRPr="00CF4CFF">
        <w:rPr>
          <w:sz w:val="22"/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 w:val="22"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 w:val="22"/>
          <w:szCs w:val="22"/>
        </w:rPr>
        <w:t>Je</w:t>
      </w:r>
      <w:r w:rsidR="00E6518F">
        <w:rPr>
          <w:bCs/>
          <w:sz w:val="22"/>
          <w:szCs w:val="22"/>
        </w:rPr>
        <w:t xml:space="preserve"> ne déclare aucun sous-traitant</w:t>
      </w:r>
      <w:r w:rsidR="00DC5BDA" w:rsidRPr="00A21CCB">
        <w:rPr>
          <w:bCs/>
          <w:sz w:val="22"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 w:val="22"/>
          <w:szCs w:val="22"/>
        </w:rPr>
      </w:pPr>
    </w:p>
    <w:p w14:paraId="3C422190" w14:textId="4CF62E3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 w:val="22"/>
          <w:szCs w:val="22"/>
        </w:rPr>
        <w:t>Je déc</w:t>
      </w:r>
      <w:r w:rsidR="00D61FEF">
        <w:rPr>
          <w:bCs/>
          <w:sz w:val="22"/>
          <w:szCs w:val="22"/>
        </w:rPr>
        <w:t xml:space="preserve">lare des sous-traitants et </w:t>
      </w:r>
      <w:r w:rsidR="00B833AE">
        <w:rPr>
          <w:bCs/>
          <w:sz w:val="22"/>
          <w:szCs w:val="22"/>
        </w:rPr>
        <w:t>joins</w:t>
      </w:r>
      <w:r w:rsidR="00B833AE" w:rsidRPr="00A21CCB">
        <w:rPr>
          <w:bCs/>
          <w:sz w:val="22"/>
          <w:szCs w:val="22"/>
        </w:rPr>
        <w:t>-la</w:t>
      </w:r>
      <w:r w:rsidR="00DC5BDA" w:rsidRPr="00A21CCB">
        <w:rPr>
          <w:bCs/>
          <w:sz w:val="22"/>
          <w:szCs w:val="22"/>
        </w:rPr>
        <w:t xml:space="preserve"> ou les annexes DC4 correspondantes</w:t>
      </w:r>
    </w:p>
    <w:p w14:paraId="500E6DA0" w14:textId="77777777" w:rsidR="00A21CCB" w:rsidRDefault="00A21CCB">
      <w:pPr>
        <w:ind w:right="284"/>
        <w:rPr>
          <w:b/>
          <w:bCs/>
          <w:sz w:val="22"/>
          <w:szCs w:val="22"/>
          <w:u w:val="single"/>
        </w:rPr>
      </w:pPr>
    </w:p>
    <w:p w14:paraId="54906492" w14:textId="77777777" w:rsidR="00FC3343" w:rsidRDefault="00FC3343">
      <w:pPr>
        <w:ind w:right="284"/>
        <w:rPr>
          <w:b/>
          <w:bCs/>
          <w:sz w:val="22"/>
          <w:szCs w:val="22"/>
          <w:u w:val="single"/>
        </w:rPr>
      </w:pPr>
    </w:p>
    <w:p w14:paraId="426F1FE3" w14:textId="77777777" w:rsidR="00E4568C" w:rsidRPr="00CF4CFF" w:rsidRDefault="00E4568C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AVANCE</w:t>
      </w:r>
    </w:p>
    <w:p w14:paraId="3C27220E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44523DB7" w14:textId="001DEAAA" w:rsidR="00E4568C" w:rsidRDefault="00E4568C">
      <w:pPr>
        <w:ind w:righ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 remplir obligatoirement par le (ou les) candidat(s) pouvant prétendre au versement d’une avance (</w:t>
      </w:r>
      <w:r w:rsidR="00DB5338">
        <w:rPr>
          <w:b/>
          <w:bCs/>
          <w:sz w:val="22"/>
          <w:szCs w:val="22"/>
        </w:rPr>
        <w:t xml:space="preserve">pour les marchés dont le </w:t>
      </w:r>
      <w:r>
        <w:rPr>
          <w:b/>
          <w:bCs/>
          <w:sz w:val="22"/>
          <w:szCs w:val="22"/>
        </w:rPr>
        <w:t>montant</w:t>
      </w:r>
      <w:r w:rsidR="00DB5338">
        <w:rPr>
          <w:b/>
          <w:bCs/>
          <w:sz w:val="22"/>
          <w:szCs w:val="22"/>
        </w:rPr>
        <w:t xml:space="preserve"> des</w:t>
      </w:r>
      <w:r>
        <w:rPr>
          <w:b/>
          <w:bCs/>
          <w:sz w:val="22"/>
          <w:szCs w:val="22"/>
        </w:rPr>
        <w:t xml:space="preserve"> travaux</w:t>
      </w:r>
      <w:r w:rsidR="00DB5338">
        <w:rPr>
          <w:b/>
          <w:bCs/>
          <w:sz w:val="22"/>
          <w:szCs w:val="22"/>
        </w:rPr>
        <w:t xml:space="preserve"> est</w:t>
      </w:r>
      <w:r>
        <w:rPr>
          <w:b/>
          <w:bCs/>
          <w:sz w:val="22"/>
          <w:szCs w:val="22"/>
        </w:rPr>
        <w:t xml:space="preserve"> supérieur à 50 000 € HT et </w:t>
      </w:r>
      <w:r w:rsidR="00DB5338">
        <w:rPr>
          <w:b/>
          <w:bCs/>
          <w:sz w:val="22"/>
          <w:szCs w:val="22"/>
        </w:rPr>
        <w:t xml:space="preserve">le </w:t>
      </w:r>
      <w:r>
        <w:rPr>
          <w:b/>
          <w:bCs/>
          <w:sz w:val="22"/>
          <w:szCs w:val="22"/>
        </w:rPr>
        <w:t>délai d’exécution supérieur à deux mois)</w:t>
      </w:r>
    </w:p>
    <w:p w14:paraId="22166C06" w14:textId="77777777" w:rsidR="00E4568C" w:rsidRDefault="00E4568C">
      <w:pPr>
        <w:ind w:right="284"/>
        <w:jc w:val="both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3105"/>
        <w:gridCol w:w="2835"/>
      </w:tblGrid>
      <w:tr w:rsidR="00E4568C" w14:paraId="0F0DAF49" w14:textId="77777777" w:rsidTr="00736C3D">
        <w:trPr>
          <w:cantSplit/>
          <w:trHeight w:val="258"/>
          <w:jc w:val="center"/>
        </w:trPr>
        <w:tc>
          <w:tcPr>
            <w:tcW w:w="3490" w:type="dxa"/>
            <w:vMerge w:val="restart"/>
            <w:vAlign w:val="center"/>
          </w:tcPr>
          <w:p w14:paraId="513AF427" w14:textId="77777777" w:rsidR="00E4568C" w:rsidRDefault="00E4568C">
            <w:pPr>
              <w:pStyle w:val="Titre5"/>
              <w:ind w:right="29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Nom de l’entreprise</w:t>
            </w:r>
          </w:p>
        </w:tc>
        <w:tc>
          <w:tcPr>
            <w:tcW w:w="5940" w:type="dxa"/>
            <w:gridSpan w:val="2"/>
            <w:vAlign w:val="center"/>
          </w:tcPr>
          <w:p w14:paraId="5DB54B11" w14:textId="77777777" w:rsidR="00E4568C" w:rsidRDefault="00E4568C" w:rsidP="005D226D">
            <w:pPr>
              <w:pStyle w:val="Commentair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Acceptation du versement d’une l’avance (</w:t>
            </w:r>
            <w:r w:rsidR="005D226D" w:rsidRPr="00B675C5">
              <w:rPr>
                <w:b/>
                <w:bCs/>
                <w:sz w:val="22"/>
                <w:szCs w:val="22"/>
              </w:rPr>
              <w:t>articles R.2191-3 à R.2191-5 du Code de la commande publique</w:t>
            </w:r>
            <w:r w:rsidRPr="00B675C5">
              <w:rPr>
                <w:sz w:val="22"/>
                <w:szCs w:val="22"/>
              </w:rPr>
              <w:t>)</w:t>
            </w:r>
          </w:p>
        </w:tc>
      </w:tr>
      <w:tr w:rsidR="00E4568C" w14:paraId="766FE496" w14:textId="77777777" w:rsidTr="00736C3D">
        <w:trPr>
          <w:cantSplit/>
          <w:trHeight w:val="169"/>
          <w:jc w:val="center"/>
        </w:trPr>
        <w:tc>
          <w:tcPr>
            <w:tcW w:w="3490" w:type="dxa"/>
            <w:vMerge/>
            <w:vAlign w:val="center"/>
          </w:tcPr>
          <w:p w14:paraId="1B0A2A69" w14:textId="77777777" w:rsidR="00E4568C" w:rsidRDefault="00E4568C">
            <w:pPr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105" w:type="dxa"/>
            <w:vAlign w:val="center"/>
          </w:tcPr>
          <w:p w14:paraId="7009BC08" w14:textId="77777777" w:rsidR="00E4568C" w:rsidRDefault="00780752">
            <w:pPr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OUI </w:t>
            </w:r>
            <w:r w:rsidRPr="00736C3D">
              <w:rPr>
                <w:sz w:val="22"/>
                <w:szCs w:val="22"/>
                <w:vertAlign w:val="superscript"/>
              </w:rPr>
              <w:t>(2</w:t>
            </w:r>
            <w:r w:rsidR="00E4568C" w:rsidRPr="00736C3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835" w:type="dxa"/>
            <w:vAlign w:val="center"/>
          </w:tcPr>
          <w:p w14:paraId="407F8075" w14:textId="77777777" w:rsidR="00E4568C" w:rsidRDefault="00780752">
            <w:pPr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NON </w:t>
            </w:r>
            <w:r w:rsidRPr="00736C3D">
              <w:rPr>
                <w:sz w:val="22"/>
                <w:szCs w:val="22"/>
                <w:vertAlign w:val="superscript"/>
              </w:rPr>
              <w:t>(2</w:t>
            </w:r>
            <w:r w:rsidR="00E4568C" w:rsidRPr="00736C3D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E4568C" w14:paraId="5396BDC3" w14:textId="77777777" w:rsidTr="00593D73">
        <w:trPr>
          <w:cantSplit/>
          <w:trHeight w:val="567"/>
          <w:jc w:val="center"/>
        </w:trPr>
        <w:tc>
          <w:tcPr>
            <w:tcW w:w="3490" w:type="dxa"/>
            <w:vAlign w:val="center"/>
          </w:tcPr>
          <w:p w14:paraId="3DA157C3" w14:textId="77777777" w:rsidR="00E4568C" w:rsidRDefault="00E4568C">
            <w:pPr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105" w:type="dxa"/>
            <w:vAlign w:val="center"/>
          </w:tcPr>
          <w:p w14:paraId="71B0A4AF" w14:textId="77777777" w:rsidR="00E4568C" w:rsidRDefault="00E4568C">
            <w:pPr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AACD67" w14:textId="77777777" w:rsidR="00E4568C" w:rsidRDefault="00E4568C">
            <w:pPr>
              <w:ind w:right="284"/>
              <w:jc w:val="center"/>
              <w:rPr>
                <w:sz w:val="22"/>
                <w:szCs w:val="22"/>
              </w:rPr>
            </w:pPr>
          </w:p>
        </w:tc>
      </w:tr>
      <w:tr w:rsidR="00E4568C" w14:paraId="121EFA72" w14:textId="77777777" w:rsidTr="00593D73">
        <w:trPr>
          <w:cantSplit/>
          <w:trHeight w:val="567"/>
          <w:jc w:val="center"/>
        </w:trPr>
        <w:tc>
          <w:tcPr>
            <w:tcW w:w="3490" w:type="dxa"/>
          </w:tcPr>
          <w:p w14:paraId="58FAB768" w14:textId="77777777" w:rsidR="00E4568C" w:rsidRDefault="00E4568C">
            <w:pPr>
              <w:ind w:right="284"/>
              <w:rPr>
                <w:sz w:val="22"/>
                <w:szCs w:val="22"/>
              </w:rPr>
            </w:pPr>
          </w:p>
        </w:tc>
        <w:tc>
          <w:tcPr>
            <w:tcW w:w="3105" w:type="dxa"/>
          </w:tcPr>
          <w:p w14:paraId="255AFB42" w14:textId="77777777" w:rsidR="00E4568C" w:rsidRDefault="00E4568C">
            <w:pPr>
              <w:ind w:right="284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E65CABA" w14:textId="77777777" w:rsidR="00E4568C" w:rsidRDefault="00E4568C">
            <w:pPr>
              <w:ind w:right="284"/>
              <w:rPr>
                <w:sz w:val="22"/>
                <w:szCs w:val="22"/>
              </w:rPr>
            </w:pPr>
          </w:p>
        </w:tc>
      </w:tr>
    </w:tbl>
    <w:p w14:paraId="497A95B8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7ECE976C" w14:textId="77777777" w:rsidR="00736C3D" w:rsidRPr="00593D73" w:rsidRDefault="00736C3D" w:rsidP="00572D09">
      <w:pPr>
        <w:pStyle w:val="Notedebasdepage"/>
        <w:rPr>
          <w:rFonts w:ascii="Arial" w:hAnsi="Arial" w:cs="Arial"/>
          <w:sz w:val="16"/>
          <w:szCs w:val="16"/>
          <w:lang w:val="fr-FR"/>
        </w:rPr>
      </w:pPr>
      <w:r w:rsidRPr="00593D73">
        <w:rPr>
          <w:rFonts w:ascii="Arial" w:hAnsi="Arial" w:cs="Arial"/>
          <w:sz w:val="16"/>
          <w:szCs w:val="16"/>
          <w:lang w:val="fr-FR"/>
        </w:rPr>
        <w:t>(1) Rayer la mention inutile</w:t>
      </w:r>
    </w:p>
    <w:p w14:paraId="5693F36F" w14:textId="77777777" w:rsidR="00572D09" w:rsidRDefault="00572D09" w:rsidP="00572D09">
      <w:pPr>
        <w:pStyle w:val="Notedebasdepage"/>
        <w:rPr>
          <w:rFonts w:ascii="Arial" w:hAnsi="Arial" w:cs="Arial"/>
          <w:sz w:val="16"/>
          <w:szCs w:val="16"/>
          <w:lang w:val="fr-FR"/>
        </w:rPr>
      </w:pPr>
      <w:r w:rsidRPr="00593D73">
        <w:rPr>
          <w:rFonts w:ascii="Arial" w:hAnsi="Arial" w:cs="Arial"/>
          <w:sz w:val="16"/>
          <w:szCs w:val="16"/>
          <w:lang w:val="fr-FR"/>
        </w:rPr>
        <w:t xml:space="preserve">(2) </w:t>
      </w:r>
      <w:r w:rsidR="00736C3D" w:rsidRPr="00593D73">
        <w:rPr>
          <w:rFonts w:ascii="Arial" w:hAnsi="Arial" w:cs="Arial"/>
          <w:sz w:val="16"/>
          <w:szCs w:val="16"/>
          <w:lang w:val="fr-FR"/>
        </w:rPr>
        <w:t>M</w:t>
      </w:r>
      <w:r w:rsidRPr="00593D73">
        <w:rPr>
          <w:rFonts w:ascii="Arial" w:hAnsi="Arial" w:cs="Arial"/>
          <w:sz w:val="16"/>
          <w:szCs w:val="16"/>
          <w:lang w:val="fr-FR"/>
        </w:rPr>
        <w:t>ettre une croix dans la case concernée</w:t>
      </w:r>
    </w:p>
    <w:p w14:paraId="04EEC411" w14:textId="77777777" w:rsidR="00105FF7" w:rsidRDefault="00105FF7" w:rsidP="00572D09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56E47260" w14:textId="6123E45D" w:rsidR="000A68C4" w:rsidRDefault="000A68C4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8FCC0D7" w14:textId="77777777" w:rsidR="00105FF7" w:rsidRDefault="00105FF7">
      <w:pPr>
        <w:ind w:right="284"/>
        <w:rPr>
          <w:sz w:val="22"/>
          <w:szCs w:val="22"/>
        </w:rPr>
      </w:pPr>
    </w:p>
    <w:p w14:paraId="1504C18B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 (Mention manuscrite) “ Lu et approuvé ”</w:t>
      </w:r>
    </w:p>
    <w:p w14:paraId="72819DDA" w14:textId="77777777" w:rsidR="00E4568C" w:rsidRDefault="00E4568C">
      <w:pPr>
        <w:rPr>
          <w:sz w:val="22"/>
          <w:szCs w:val="22"/>
        </w:rPr>
      </w:pPr>
    </w:p>
    <w:p w14:paraId="7191A26A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A                                        </w:t>
      </w:r>
      <w:proofErr w:type="gramStart"/>
      <w:r>
        <w:rPr>
          <w:sz w:val="22"/>
          <w:szCs w:val="22"/>
        </w:rPr>
        <w:t xml:space="preserve">  ,</w:t>
      </w:r>
      <w:proofErr w:type="gramEnd"/>
      <w:r>
        <w:rPr>
          <w:sz w:val="22"/>
          <w:szCs w:val="22"/>
        </w:rPr>
        <w:t xml:space="preserve"> le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                                        , 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B109DD6" w14:textId="77777777" w:rsidR="00E4568C" w:rsidRDefault="00E4568C">
      <w:pPr>
        <w:rPr>
          <w:sz w:val="22"/>
          <w:szCs w:val="22"/>
        </w:rPr>
      </w:pPr>
    </w:p>
    <w:p w14:paraId="47841925" w14:textId="77777777" w:rsidR="00E4568C" w:rsidRDefault="00E4568C">
      <w:pPr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Cachet entreprise et signature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Cachet entreprise et signature</w:t>
      </w:r>
      <w:r>
        <w:rPr>
          <w:sz w:val="22"/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nom</w:t>
      </w:r>
      <w:proofErr w:type="gramEnd"/>
      <w:r>
        <w:rPr>
          <w:sz w:val="22"/>
          <w:szCs w:val="22"/>
        </w:rPr>
        <w:t xml:space="preserve"> et qualité du signataire)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6C3D">
        <w:rPr>
          <w:sz w:val="22"/>
          <w:szCs w:val="22"/>
        </w:rPr>
        <w:tab/>
      </w:r>
      <w:r>
        <w:rPr>
          <w:sz w:val="22"/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 w:val="22"/>
          <w:szCs w:val="22"/>
        </w:rPr>
      </w:pPr>
    </w:p>
    <w:p w14:paraId="1D63B75A" w14:textId="77777777" w:rsidR="00E4568C" w:rsidRDefault="0083692E" w:rsidP="0083692E">
      <w:pPr>
        <w:ind w:left="5760"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 w:rsidR="00E4568C">
        <w:rPr>
          <w:b/>
          <w:bCs/>
          <w:sz w:val="22"/>
          <w:szCs w:val="22"/>
        </w:rPr>
        <w:t>signature</w:t>
      </w:r>
      <w:proofErr w:type="gramEnd"/>
      <w:r w:rsidR="00E4568C">
        <w:rPr>
          <w:b/>
          <w:bCs/>
          <w:sz w:val="22"/>
          <w:szCs w:val="22"/>
        </w:rPr>
        <w:t xml:space="preserve"> du cotraitant en cas de groupement solidaire)</w:t>
      </w:r>
    </w:p>
    <w:p w14:paraId="157DCB9F" w14:textId="592D5BEA" w:rsidR="00E4568C" w:rsidRDefault="00E4568C">
      <w:pPr>
        <w:ind w:right="284"/>
        <w:rPr>
          <w:b/>
          <w:bCs/>
          <w:sz w:val="22"/>
          <w:szCs w:val="22"/>
        </w:rPr>
      </w:pPr>
    </w:p>
    <w:p w14:paraId="3C2C090F" w14:textId="7418A13B" w:rsidR="000A68C4" w:rsidRDefault="000A68C4">
      <w:pPr>
        <w:ind w:right="284"/>
        <w:rPr>
          <w:b/>
          <w:bCs/>
          <w:sz w:val="22"/>
          <w:szCs w:val="22"/>
        </w:rPr>
      </w:pPr>
    </w:p>
    <w:p w14:paraId="6FEE3816" w14:textId="7FEA4CDB" w:rsidR="000A68C4" w:rsidRDefault="000A68C4">
      <w:pPr>
        <w:ind w:right="284"/>
        <w:rPr>
          <w:b/>
          <w:bCs/>
          <w:sz w:val="22"/>
          <w:szCs w:val="22"/>
        </w:rPr>
      </w:pPr>
    </w:p>
    <w:p w14:paraId="5A935855" w14:textId="77777777" w:rsidR="000A68C4" w:rsidRDefault="000A68C4">
      <w:pPr>
        <w:ind w:right="284"/>
        <w:rPr>
          <w:b/>
          <w:bCs/>
          <w:sz w:val="22"/>
          <w:szCs w:val="22"/>
        </w:rPr>
      </w:pPr>
    </w:p>
    <w:p w14:paraId="15F947AA" w14:textId="77777777" w:rsidR="00E4568C" w:rsidRDefault="00E4568C">
      <w:pPr>
        <w:ind w:right="284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81"/>
        <w:tblW w:w="0" w:type="auto"/>
        <w:tblLook w:val="0000" w:firstRow="0" w:lastRow="0" w:firstColumn="0" w:lastColumn="0" w:noHBand="0" w:noVBand="0"/>
      </w:tblPr>
      <w:tblGrid>
        <w:gridCol w:w="10150"/>
      </w:tblGrid>
      <w:tr w:rsidR="00636A3E" w14:paraId="6E9E7361" w14:textId="77777777" w:rsidTr="00636A3E">
        <w:trPr>
          <w:trHeight w:val="2847"/>
        </w:trPr>
        <w:tc>
          <w:tcPr>
            <w:tcW w:w="10150" w:type="dxa"/>
          </w:tcPr>
          <w:p w14:paraId="173F0161" w14:textId="7777777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b/>
                <w:bCs/>
                <w:sz w:val="22"/>
                <w:szCs w:val="22"/>
                <w:u w:val="single"/>
              </w:rPr>
              <w:t>Date de signature de l’administration</w:t>
            </w:r>
            <w:r w:rsidRPr="003305E1">
              <w:rPr>
                <w:sz w:val="22"/>
                <w:szCs w:val="22"/>
              </w:rPr>
              <w:t> :</w:t>
            </w:r>
          </w:p>
          <w:p w14:paraId="672497B0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>Date :</w:t>
            </w:r>
          </w:p>
          <w:p w14:paraId="01DC36A6" w14:textId="158926B5" w:rsidR="00636A3E" w:rsidRPr="003305E1" w:rsidRDefault="00636A3E" w:rsidP="00636A3E">
            <w:pPr>
              <w:rPr>
                <w:sz w:val="22"/>
                <w:szCs w:val="22"/>
              </w:rPr>
            </w:pPr>
          </w:p>
          <w:p w14:paraId="499E9FF5" w14:textId="3EF6DD73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1F9A521B" w14:textId="77777777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78292D82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Signature du délégataire du représentant du pouvoir adjudicateur  </w:t>
            </w:r>
          </w:p>
          <w:p w14:paraId="5EC3BEB3" w14:textId="0DFFE3C2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</w:p>
          <w:p w14:paraId="2CD14BCA" w14:textId="6E38CB14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3D3BF25" w14:textId="77777777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677CE25" w14:textId="45D9E4F4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Pour le </w:t>
            </w:r>
            <w:r w:rsidR="003305E1" w:rsidRPr="003305E1">
              <w:rPr>
                <w:sz w:val="22"/>
                <w:szCs w:val="22"/>
              </w:rPr>
              <w:t xml:space="preserve">directeur du service d’infrastructure de la défense </w:t>
            </w:r>
            <w:r w:rsidR="00440560">
              <w:rPr>
                <w:sz w:val="22"/>
                <w:szCs w:val="22"/>
              </w:rPr>
              <w:t>Nord-Est</w:t>
            </w:r>
          </w:p>
          <w:p w14:paraId="0D2C1140" w14:textId="42673370" w:rsidR="00636A3E" w:rsidRDefault="00636A3E" w:rsidP="00636A3E">
            <w:r w:rsidRPr="003305E1">
              <w:rPr>
                <w:sz w:val="22"/>
                <w:szCs w:val="22"/>
              </w:rPr>
              <w:t xml:space="preserve">Par délégation, </w:t>
            </w:r>
            <w:r w:rsidR="003305E1">
              <w:t xml:space="preserve"> </w:t>
            </w:r>
            <w:r w:rsidR="003305E1" w:rsidRPr="003305E1">
              <w:rPr>
                <w:sz w:val="22"/>
                <w:szCs w:val="22"/>
              </w:rPr>
              <w:t>L’ICD Alexandre WALDNER, chef du pôle conduite d’opérations de Metz</w:t>
            </w:r>
          </w:p>
        </w:tc>
      </w:tr>
    </w:tbl>
    <w:p w14:paraId="4FBD33BE" w14:textId="77777777" w:rsidR="00E4568C" w:rsidRDefault="00E4568C">
      <w:pPr>
        <w:rPr>
          <w:sz w:val="22"/>
          <w:szCs w:val="22"/>
        </w:rPr>
      </w:pPr>
    </w:p>
    <w:sectPr w:rsidR="00E4568C" w:rsidSect="0083692E">
      <w:footerReference w:type="default" r:id="rId12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37F7C" w14:textId="77777777" w:rsidR="0022475E" w:rsidRDefault="0022475E">
      <w:r>
        <w:separator/>
      </w:r>
    </w:p>
  </w:endnote>
  <w:endnote w:type="continuationSeparator" w:id="0">
    <w:p w14:paraId="642DECE4" w14:textId="77777777" w:rsidR="0022475E" w:rsidRDefault="0022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1921BCD4" w:rsidR="00E4568C" w:rsidRPr="000E7E38" w:rsidRDefault="00E4568C" w:rsidP="000E7E38">
    <w:pPr>
      <w:pStyle w:val="Pieddepage"/>
      <w:ind w:left="8820"/>
      <w:rPr>
        <w:sz w:val="16"/>
        <w:szCs w:val="16"/>
      </w:rPr>
    </w:pPr>
    <w:r w:rsidRPr="000E7E38">
      <w:rPr>
        <w:sz w:val="16"/>
        <w:szCs w:val="16"/>
      </w:rPr>
      <w:t xml:space="preserve">Page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PAGE </w:instrText>
    </w:r>
    <w:r w:rsidRPr="000E7E38">
      <w:rPr>
        <w:sz w:val="16"/>
        <w:szCs w:val="16"/>
      </w:rPr>
      <w:fldChar w:fldCharType="separate"/>
    </w:r>
    <w:r w:rsidR="00031209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  <w:r w:rsidRPr="000E7E38">
      <w:rPr>
        <w:sz w:val="16"/>
        <w:szCs w:val="16"/>
      </w:rPr>
      <w:t xml:space="preserve"> sur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NUMPAGES </w:instrText>
    </w:r>
    <w:r w:rsidRPr="000E7E38">
      <w:rPr>
        <w:sz w:val="16"/>
        <w:szCs w:val="16"/>
      </w:rPr>
      <w:fldChar w:fldCharType="separate"/>
    </w:r>
    <w:r w:rsidR="00031209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BF96" w14:textId="77777777" w:rsidR="0022475E" w:rsidRDefault="0022475E">
      <w:r>
        <w:separator/>
      </w:r>
    </w:p>
  </w:footnote>
  <w:footnote w:type="continuationSeparator" w:id="0">
    <w:p w14:paraId="57AA2DC3" w14:textId="77777777" w:rsidR="0022475E" w:rsidRDefault="00224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7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0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31209"/>
    <w:rsid w:val="00033852"/>
    <w:rsid w:val="00033FEC"/>
    <w:rsid w:val="00040DB8"/>
    <w:rsid w:val="00061523"/>
    <w:rsid w:val="00080266"/>
    <w:rsid w:val="000803D1"/>
    <w:rsid w:val="000A68C4"/>
    <w:rsid w:val="000B7F05"/>
    <w:rsid w:val="000E409B"/>
    <w:rsid w:val="000E6DCB"/>
    <w:rsid w:val="000E7E38"/>
    <w:rsid w:val="001035DE"/>
    <w:rsid w:val="00105FF7"/>
    <w:rsid w:val="0011474D"/>
    <w:rsid w:val="00135E0D"/>
    <w:rsid w:val="00154626"/>
    <w:rsid w:val="00161CB0"/>
    <w:rsid w:val="001845B3"/>
    <w:rsid w:val="001913BB"/>
    <w:rsid w:val="001A438C"/>
    <w:rsid w:val="001D3DBE"/>
    <w:rsid w:val="001E72A5"/>
    <w:rsid w:val="00207217"/>
    <w:rsid w:val="00221DC6"/>
    <w:rsid w:val="0022475E"/>
    <w:rsid w:val="00247FCD"/>
    <w:rsid w:val="002515E3"/>
    <w:rsid w:val="002517E5"/>
    <w:rsid w:val="00252A0A"/>
    <w:rsid w:val="00261EA1"/>
    <w:rsid w:val="002B7D0A"/>
    <w:rsid w:val="002F0185"/>
    <w:rsid w:val="0030094B"/>
    <w:rsid w:val="00302984"/>
    <w:rsid w:val="0030754D"/>
    <w:rsid w:val="00324AF0"/>
    <w:rsid w:val="003305E1"/>
    <w:rsid w:val="00340670"/>
    <w:rsid w:val="00342812"/>
    <w:rsid w:val="003459FE"/>
    <w:rsid w:val="003635F5"/>
    <w:rsid w:val="00375DAC"/>
    <w:rsid w:val="00395E04"/>
    <w:rsid w:val="003B0259"/>
    <w:rsid w:val="003B314E"/>
    <w:rsid w:val="003E27F0"/>
    <w:rsid w:val="004051F8"/>
    <w:rsid w:val="004071F0"/>
    <w:rsid w:val="004352D6"/>
    <w:rsid w:val="00440560"/>
    <w:rsid w:val="00440C7F"/>
    <w:rsid w:val="004426F9"/>
    <w:rsid w:val="00452465"/>
    <w:rsid w:val="004572C2"/>
    <w:rsid w:val="00471CD8"/>
    <w:rsid w:val="00481501"/>
    <w:rsid w:val="004C043F"/>
    <w:rsid w:val="004C1CAE"/>
    <w:rsid w:val="004D4457"/>
    <w:rsid w:val="004E4132"/>
    <w:rsid w:val="0050015F"/>
    <w:rsid w:val="00511D31"/>
    <w:rsid w:val="00516649"/>
    <w:rsid w:val="0052008A"/>
    <w:rsid w:val="00523F5C"/>
    <w:rsid w:val="00531433"/>
    <w:rsid w:val="00565912"/>
    <w:rsid w:val="00572D09"/>
    <w:rsid w:val="00582C10"/>
    <w:rsid w:val="00593D73"/>
    <w:rsid w:val="00595D74"/>
    <w:rsid w:val="0059703D"/>
    <w:rsid w:val="005A170B"/>
    <w:rsid w:val="005A307E"/>
    <w:rsid w:val="005C6C69"/>
    <w:rsid w:val="005C7C3C"/>
    <w:rsid w:val="005D226D"/>
    <w:rsid w:val="00600C8A"/>
    <w:rsid w:val="00605455"/>
    <w:rsid w:val="00621DC4"/>
    <w:rsid w:val="0062444F"/>
    <w:rsid w:val="00630814"/>
    <w:rsid w:val="00636A3E"/>
    <w:rsid w:val="00654285"/>
    <w:rsid w:val="00657B63"/>
    <w:rsid w:val="00664780"/>
    <w:rsid w:val="006778F1"/>
    <w:rsid w:val="006A0639"/>
    <w:rsid w:val="006C6C86"/>
    <w:rsid w:val="006D12F7"/>
    <w:rsid w:val="00704534"/>
    <w:rsid w:val="00714BA8"/>
    <w:rsid w:val="007163D7"/>
    <w:rsid w:val="00723584"/>
    <w:rsid w:val="00724A2A"/>
    <w:rsid w:val="00730690"/>
    <w:rsid w:val="00736C3D"/>
    <w:rsid w:val="00760517"/>
    <w:rsid w:val="00770C76"/>
    <w:rsid w:val="00780752"/>
    <w:rsid w:val="00782DD9"/>
    <w:rsid w:val="0078784E"/>
    <w:rsid w:val="007B57E4"/>
    <w:rsid w:val="007C6431"/>
    <w:rsid w:val="007F1F17"/>
    <w:rsid w:val="007F772B"/>
    <w:rsid w:val="008363ED"/>
    <w:rsid w:val="0083692E"/>
    <w:rsid w:val="00843F24"/>
    <w:rsid w:val="008452A4"/>
    <w:rsid w:val="008508D0"/>
    <w:rsid w:val="00861EB3"/>
    <w:rsid w:val="008655C3"/>
    <w:rsid w:val="008717D7"/>
    <w:rsid w:val="00897011"/>
    <w:rsid w:val="008A0442"/>
    <w:rsid w:val="008B20D9"/>
    <w:rsid w:val="008C071D"/>
    <w:rsid w:val="008C441C"/>
    <w:rsid w:val="008C4A54"/>
    <w:rsid w:val="008E38A9"/>
    <w:rsid w:val="008F20B0"/>
    <w:rsid w:val="008F7857"/>
    <w:rsid w:val="0090121B"/>
    <w:rsid w:val="00903FFD"/>
    <w:rsid w:val="0092737F"/>
    <w:rsid w:val="00943952"/>
    <w:rsid w:val="009529B6"/>
    <w:rsid w:val="00975015"/>
    <w:rsid w:val="00996DC7"/>
    <w:rsid w:val="009A0A91"/>
    <w:rsid w:val="009A1EEC"/>
    <w:rsid w:val="009A2CBA"/>
    <w:rsid w:val="009A565C"/>
    <w:rsid w:val="009B2C4D"/>
    <w:rsid w:val="009E037D"/>
    <w:rsid w:val="009E4074"/>
    <w:rsid w:val="00A00C6A"/>
    <w:rsid w:val="00A21CCB"/>
    <w:rsid w:val="00A22B40"/>
    <w:rsid w:val="00A311B2"/>
    <w:rsid w:val="00A31852"/>
    <w:rsid w:val="00A77BD9"/>
    <w:rsid w:val="00AA5347"/>
    <w:rsid w:val="00AC743C"/>
    <w:rsid w:val="00AD4BD6"/>
    <w:rsid w:val="00B00EFE"/>
    <w:rsid w:val="00B20A3C"/>
    <w:rsid w:val="00B27B97"/>
    <w:rsid w:val="00B377C4"/>
    <w:rsid w:val="00B675C5"/>
    <w:rsid w:val="00B8068B"/>
    <w:rsid w:val="00B833AE"/>
    <w:rsid w:val="00B9215E"/>
    <w:rsid w:val="00BA5307"/>
    <w:rsid w:val="00BE0FA0"/>
    <w:rsid w:val="00BE4CC5"/>
    <w:rsid w:val="00BE6EE2"/>
    <w:rsid w:val="00BE78F4"/>
    <w:rsid w:val="00C046E1"/>
    <w:rsid w:val="00C1086B"/>
    <w:rsid w:val="00C25672"/>
    <w:rsid w:val="00C26AD4"/>
    <w:rsid w:val="00C30ECD"/>
    <w:rsid w:val="00C46792"/>
    <w:rsid w:val="00C908AE"/>
    <w:rsid w:val="00CF3AE3"/>
    <w:rsid w:val="00CF4CFF"/>
    <w:rsid w:val="00D020F4"/>
    <w:rsid w:val="00D11523"/>
    <w:rsid w:val="00D334F9"/>
    <w:rsid w:val="00D61FEF"/>
    <w:rsid w:val="00D6306B"/>
    <w:rsid w:val="00D97D57"/>
    <w:rsid w:val="00DA6D30"/>
    <w:rsid w:val="00DA7914"/>
    <w:rsid w:val="00DB5338"/>
    <w:rsid w:val="00DC07CE"/>
    <w:rsid w:val="00DC5BDA"/>
    <w:rsid w:val="00DD14D3"/>
    <w:rsid w:val="00DF028E"/>
    <w:rsid w:val="00E04A93"/>
    <w:rsid w:val="00E06069"/>
    <w:rsid w:val="00E2067B"/>
    <w:rsid w:val="00E33413"/>
    <w:rsid w:val="00E45395"/>
    <w:rsid w:val="00E4568C"/>
    <w:rsid w:val="00E64196"/>
    <w:rsid w:val="00E6518F"/>
    <w:rsid w:val="00E65D15"/>
    <w:rsid w:val="00E70401"/>
    <w:rsid w:val="00EB30DA"/>
    <w:rsid w:val="00EC5EC7"/>
    <w:rsid w:val="00ED4264"/>
    <w:rsid w:val="00F12357"/>
    <w:rsid w:val="00F17085"/>
    <w:rsid w:val="00F2227C"/>
    <w:rsid w:val="00F26903"/>
    <w:rsid w:val="00F77963"/>
    <w:rsid w:val="00F952C0"/>
    <w:rsid w:val="00FB05CC"/>
    <w:rsid w:val="00FB1E8F"/>
    <w:rsid w:val="00FC3343"/>
    <w:rsid w:val="00FD2EAA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  <w:sz w:val="22"/>
    </w:rPr>
  </w:style>
  <w:style w:type="table" w:styleId="Grilledutableau">
    <w:name w:val="Table Grid"/>
    <w:basedOn w:val="TableauNormal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  <w:style w:type="paragraph" w:styleId="Normalcentr">
    <w:name w:val="Block Text"/>
    <w:basedOn w:val="Normal"/>
    <w:autoRedefine/>
    <w:rsid w:val="00AC743C"/>
    <w:pPr>
      <w:tabs>
        <w:tab w:val="left" w:pos="10000"/>
      </w:tabs>
      <w:autoSpaceDE w:val="0"/>
      <w:autoSpaceDN w:val="0"/>
      <w:ind w:right="-51"/>
    </w:pPr>
    <w:rPr>
      <w:b/>
      <w:snapToGrid w:val="0"/>
      <w:color w:val="000000"/>
      <w:sz w:val="22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6D4A41-56BA-413F-9555-86E1EE98666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f7ce366-fa45-416d-bb71-7848f4af687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1151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MULLER Catherine TSEF 1CL</cp:lastModifiedBy>
  <cp:revision>39</cp:revision>
  <cp:lastPrinted>2024-07-10T14:06:00Z</cp:lastPrinted>
  <dcterms:created xsi:type="dcterms:W3CDTF">2024-05-22T11:28:00Z</dcterms:created>
  <dcterms:modified xsi:type="dcterms:W3CDTF">2025-02-06T08:39:00Z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