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997BD" w14:textId="4F5E90F3" w:rsidR="00660F90" w:rsidRPr="001A5D56" w:rsidRDefault="001A5D56" w:rsidP="00A2555A">
      <w:pPr>
        <w:spacing w:line="240" w:lineRule="atLeast"/>
        <w:rPr>
          <w:color w:val="FF0000"/>
          <w:vertAlign w:val="superscript"/>
        </w:rPr>
      </w:pPr>
      <w:r>
        <w:rPr>
          <w:noProof/>
        </w:rPr>
        <w:drawing>
          <wp:anchor distT="0" distB="0" distL="114300" distR="114300" simplePos="0" relativeHeight="251659264" behindDoc="0" locked="0" layoutInCell="1" allowOverlap="1" wp14:anchorId="36B7DDF6" wp14:editId="1CDE311A">
            <wp:simplePos x="0" y="0"/>
            <wp:positionH relativeFrom="margin">
              <wp:posOffset>-219075</wp:posOffset>
            </wp:positionH>
            <wp:positionV relativeFrom="paragraph">
              <wp:posOffset>10795</wp:posOffset>
            </wp:positionV>
            <wp:extent cx="2058670" cy="683895"/>
            <wp:effectExtent l="0" t="0" r="0" b="1905"/>
            <wp:wrapNone/>
            <wp:docPr id="1761372144" name="Image 1" descr="Une image contenant Police, texte, blanc,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372144" name="Image 1" descr="Une image contenant Police, texte, blanc,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8670" cy="683895"/>
                    </a:xfrm>
                    <a:prstGeom prst="rect">
                      <a:avLst/>
                    </a:prstGeom>
                  </pic:spPr>
                </pic:pic>
              </a:graphicData>
            </a:graphic>
            <wp14:sizeRelH relativeFrom="page">
              <wp14:pctWidth>0</wp14:pctWidth>
            </wp14:sizeRelH>
            <wp14:sizeRelV relativeFrom="page">
              <wp14:pctHeight>0</wp14:pctHeight>
            </wp14:sizeRelV>
          </wp:anchor>
        </w:drawing>
      </w:r>
    </w:p>
    <w:p w14:paraId="4BBE5766" w14:textId="77777777" w:rsidR="00B56094" w:rsidRPr="00A2555A" w:rsidRDefault="00B56094" w:rsidP="00B56094">
      <w:pPr>
        <w:rPr>
          <w:szCs w:val="22"/>
        </w:rPr>
      </w:pPr>
    </w:p>
    <w:p w14:paraId="0F0FA5A0" w14:textId="77777777" w:rsidR="000A5F6F" w:rsidRDefault="000A5F6F" w:rsidP="00B56094">
      <w:pPr>
        <w:jc w:val="center"/>
        <w:rPr>
          <w:b/>
          <w:sz w:val="24"/>
        </w:rPr>
      </w:pPr>
    </w:p>
    <w:p w14:paraId="6291FEE3" w14:textId="77777777" w:rsidR="000A5F6F" w:rsidRDefault="000A5F6F" w:rsidP="00B56094">
      <w:pPr>
        <w:jc w:val="center"/>
        <w:rPr>
          <w:b/>
          <w:sz w:val="24"/>
        </w:rPr>
      </w:pPr>
    </w:p>
    <w:p w14:paraId="1F30F666" w14:textId="77777777" w:rsidR="000A5F6F" w:rsidRDefault="000A5F6F" w:rsidP="00B56094">
      <w:pPr>
        <w:jc w:val="center"/>
        <w:rPr>
          <w:b/>
          <w:sz w:val="24"/>
        </w:rPr>
      </w:pPr>
    </w:p>
    <w:p w14:paraId="4A8BF084" w14:textId="77777777" w:rsidR="000A5F6F" w:rsidRDefault="000A5F6F" w:rsidP="00B56094">
      <w:pPr>
        <w:jc w:val="center"/>
        <w:rPr>
          <w:b/>
          <w:sz w:val="24"/>
        </w:rPr>
      </w:pPr>
    </w:p>
    <w:p w14:paraId="3574107F" w14:textId="77777777" w:rsidR="000A5F6F" w:rsidRDefault="000A5F6F" w:rsidP="00B56094">
      <w:pPr>
        <w:jc w:val="center"/>
        <w:rPr>
          <w:b/>
          <w:sz w:val="24"/>
        </w:rPr>
      </w:pPr>
    </w:p>
    <w:p w14:paraId="11B0DDEE" w14:textId="6355828A" w:rsidR="000A2413" w:rsidRDefault="000A2413" w:rsidP="000A2413"/>
    <w:p w14:paraId="493EB759" w14:textId="77777777" w:rsidR="000A2413" w:rsidRDefault="000A2413" w:rsidP="000A2413">
      <w:pPr>
        <w:pBdr>
          <w:top w:val="single" w:sz="18" w:space="1" w:color="E36C0A"/>
          <w:left w:val="single" w:sz="18" w:space="4" w:color="E36C0A"/>
          <w:bottom w:val="single" w:sz="18" w:space="1" w:color="E36C0A"/>
          <w:right w:val="single" w:sz="18" w:space="4" w:color="E36C0A"/>
        </w:pBdr>
        <w:jc w:val="center"/>
        <w:rPr>
          <w:rFonts w:ascii="Times New Roman" w:hAnsi="Times New Roman"/>
          <w:b/>
          <w:sz w:val="28"/>
          <w:szCs w:val="28"/>
        </w:rPr>
      </w:pPr>
    </w:p>
    <w:p w14:paraId="060C9A8A" w14:textId="28EA5473" w:rsidR="000A2413" w:rsidRPr="009831EA" w:rsidRDefault="000A2413" w:rsidP="000A2413">
      <w:pPr>
        <w:pBdr>
          <w:top w:val="single" w:sz="18" w:space="1" w:color="E36C0A"/>
          <w:left w:val="single" w:sz="18" w:space="4" w:color="E36C0A"/>
          <w:bottom w:val="single" w:sz="18" w:space="1" w:color="E36C0A"/>
          <w:right w:val="single" w:sz="18" w:space="4" w:color="E36C0A"/>
        </w:pBdr>
        <w:jc w:val="center"/>
        <w:rPr>
          <w:rFonts w:ascii="Times New Roman" w:hAnsi="Times New Roman"/>
          <w:b/>
          <w:sz w:val="28"/>
          <w:szCs w:val="28"/>
        </w:rPr>
      </w:pPr>
      <w:r w:rsidRPr="009831EA">
        <w:rPr>
          <w:rFonts w:ascii="Times New Roman" w:hAnsi="Times New Roman"/>
          <w:b/>
          <w:sz w:val="28"/>
          <w:szCs w:val="28"/>
        </w:rPr>
        <w:t xml:space="preserve">ACCORD-CADRE </w:t>
      </w:r>
    </w:p>
    <w:p w14:paraId="2C91655E" w14:textId="77777777" w:rsidR="000A2413" w:rsidRPr="009831EA" w:rsidRDefault="000A2413" w:rsidP="000A2413">
      <w:pPr>
        <w:pBdr>
          <w:top w:val="single" w:sz="18" w:space="1" w:color="E36C0A"/>
          <w:left w:val="single" w:sz="18" w:space="4" w:color="E36C0A"/>
          <w:bottom w:val="single" w:sz="18" w:space="1" w:color="E36C0A"/>
          <w:right w:val="single" w:sz="18" w:space="4" w:color="E36C0A"/>
        </w:pBdr>
        <w:jc w:val="center"/>
        <w:rPr>
          <w:rFonts w:ascii="Times New Roman" w:hAnsi="Times New Roman"/>
          <w:b/>
          <w:sz w:val="28"/>
          <w:szCs w:val="28"/>
        </w:rPr>
      </w:pPr>
    </w:p>
    <w:p w14:paraId="60EA9AB1" w14:textId="2351E573" w:rsidR="000A2413" w:rsidRPr="009831EA" w:rsidRDefault="000A2413" w:rsidP="000A2413">
      <w:pPr>
        <w:pBdr>
          <w:top w:val="single" w:sz="18" w:space="1" w:color="E36C0A"/>
          <w:left w:val="single" w:sz="18" w:space="4" w:color="E36C0A"/>
          <w:bottom w:val="single" w:sz="18" w:space="1" w:color="E36C0A"/>
          <w:right w:val="single" w:sz="18" w:space="4" w:color="E36C0A"/>
        </w:pBdr>
        <w:jc w:val="center"/>
        <w:rPr>
          <w:rFonts w:ascii="Times New Roman" w:hAnsi="Times New Roman"/>
          <w:b/>
          <w:sz w:val="28"/>
          <w:szCs w:val="28"/>
        </w:rPr>
      </w:pPr>
      <w:r>
        <w:rPr>
          <w:rFonts w:ascii="Times New Roman" w:hAnsi="Times New Roman"/>
          <w:b/>
          <w:sz w:val="28"/>
          <w:szCs w:val="28"/>
        </w:rPr>
        <w:t xml:space="preserve">LOCATION, MAINTENANCE DES FONTAINES A EAU SUR SECTEUR ET </w:t>
      </w:r>
      <w:r w:rsidR="007B5F26">
        <w:rPr>
          <w:rFonts w:ascii="Times New Roman" w:hAnsi="Times New Roman"/>
          <w:b/>
          <w:sz w:val="28"/>
          <w:szCs w:val="28"/>
        </w:rPr>
        <w:t>FOURNITURE</w:t>
      </w:r>
      <w:r>
        <w:rPr>
          <w:rFonts w:ascii="Times New Roman" w:hAnsi="Times New Roman"/>
          <w:b/>
          <w:sz w:val="28"/>
          <w:szCs w:val="28"/>
        </w:rPr>
        <w:t xml:space="preserve"> DE GOBEL</w:t>
      </w:r>
      <w:r w:rsidR="00F12D32">
        <w:rPr>
          <w:rFonts w:ascii="Times New Roman" w:hAnsi="Times New Roman"/>
          <w:b/>
          <w:sz w:val="28"/>
          <w:szCs w:val="28"/>
        </w:rPr>
        <w:t>E</w:t>
      </w:r>
      <w:r>
        <w:rPr>
          <w:rFonts w:ascii="Times New Roman" w:hAnsi="Times New Roman"/>
          <w:b/>
          <w:sz w:val="28"/>
          <w:szCs w:val="28"/>
        </w:rPr>
        <w:t xml:space="preserve">TS POUR LE </w:t>
      </w:r>
      <w:r w:rsidR="003109B0">
        <w:rPr>
          <w:rFonts w:ascii="Times New Roman" w:hAnsi="Times New Roman"/>
          <w:b/>
          <w:sz w:val="28"/>
          <w:szCs w:val="28"/>
        </w:rPr>
        <w:t>CENTRE POMPIDOU</w:t>
      </w:r>
      <w:r>
        <w:rPr>
          <w:rFonts w:ascii="Times New Roman" w:hAnsi="Times New Roman"/>
          <w:b/>
          <w:sz w:val="28"/>
          <w:szCs w:val="28"/>
        </w:rPr>
        <w:t xml:space="preserve"> ET SES BATIMENTS ANNEXES</w:t>
      </w:r>
    </w:p>
    <w:p w14:paraId="233D6673" w14:textId="77777777" w:rsidR="000A2413" w:rsidRDefault="000A2413" w:rsidP="000A2413">
      <w:pPr>
        <w:pBdr>
          <w:top w:val="single" w:sz="18" w:space="1" w:color="E36C0A"/>
          <w:left w:val="single" w:sz="18" w:space="4" w:color="E36C0A"/>
          <w:bottom w:val="single" w:sz="18" w:space="1" w:color="E36C0A"/>
          <w:right w:val="single" w:sz="18" w:space="4" w:color="E36C0A"/>
        </w:pBdr>
        <w:jc w:val="center"/>
        <w:rPr>
          <w:b/>
          <w:sz w:val="28"/>
          <w:szCs w:val="28"/>
        </w:rPr>
      </w:pPr>
    </w:p>
    <w:p w14:paraId="3048607D" w14:textId="77777777" w:rsidR="00B56094" w:rsidRPr="00A2555A" w:rsidRDefault="00B56094" w:rsidP="00B56094">
      <w:pPr>
        <w:jc w:val="center"/>
        <w:rPr>
          <w:szCs w:val="22"/>
        </w:rPr>
      </w:pPr>
    </w:p>
    <w:p w14:paraId="63AA65D0" w14:textId="77777777" w:rsidR="00B56094" w:rsidRPr="00A2555A" w:rsidRDefault="00B56094" w:rsidP="00B56094">
      <w:pPr>
        <w:jc w:val="center"/>
        <w:rPr>
          <w:szCs w:val="22"/>
        </w:rPr>
      </w:pPr>
    </w:p>
    <w:p w14:paraId="059E8116" w14:textId="77777777" w:rsidR="00EF6DFC" w:rsidRDefault="00EF6DFC" w:rsidP="00EF6DFC">
      <w:pPr>
        <w:pBdr>
          <w:top w:val="single" w:sz="4" w:space="4" w:color="auto"/>
          <w:left w:val="single" w:sz="4" w:space="2" w:color="auto"/>
          <w:bottom w:val="single" w:sz="4" w:space="4" w:color="auto"/>
          <w:right w:val="single" w:sz="4" w:space="4" w:color="auto"/>
        </w:pBdr>
        <w:tabs>
          <w:tab w:val="left" w:pos="7797"/>
        </w:tabs>
        <w:ind w:left="1418" w:right="1246"/>
        <w:jc w:val="center"/>
        <w:rPr>
          <w:b/>
          <w:sz w:val="32"/>
        </w:rPr>
      </w:pPr>
      <w:bookmarkStart w:id="0" w:name="_Toc475789565"/>
    </w:p>
    <w:p w14:paraId="7F89A177" w14:textId="77777777" w:rsidR="00EF6DFC" w:rsidRDefault="00EF6DFC" w:rsidP="00EF6DFC">
      <w:pPr>
        <w:pBdr>
          <w:top w:val="single" w:sz="4" w:space="4" w:color="auto"/>
          <w:left w:val="single" w:sz="4" w:space="2" w:color="auto"/>
          <w:bottom w:val="single" w:sz="4" w:space="4" w:color="auto"/>
          <w:right w:val="single" w:sz="4" w:space="4" w:color="auto"/>
        </w:pBdr>
        <w:tabs>
          <w:tab w:val="left" w:pos="7797"/>
        </w:tabs>
        <w:ind w:left="1418" w:right="1246"/>
        <w:jc w:val="center"/>
        <w:rPr>
          <w:b/>
          <w:sz w:val="32"/>
        </w:rPr>
      </w:pPr>
    </w:p>
    <w:p w14:paraId="7072FC14" w14:textId="2CCAEA42" w:rsidR="00B56094" w:rsidRPr="00A2555A" w:rsidRDefault="00B56094" w:rsidP="00EF6DFC">
      <w:pPr>
        <w:pBdr>
          <w:top w:val="single" w:sz="4" w:space="4" w:color="auto"/>
          <w:left w:val="single" w:sz="4" w:space="2" w:color="auto"/>
          <w:bottom w:val="single" w:sz="4" w:space="4" w:color="auto"/>
          <w:right w:val="single" w:sz="4" w:space="4" w:color="auto"/>
        </w:pBdr>
        <w:tabs>
          <w:tab w:val="left" w:pos="7797"/>
        </w:tabs>
        <w:ind w:left="1418" w:right="1246"/>
        <w:jc w:val="center"/>
        <w:rPr>
          <w:b/>
          <w:sz w:val="32"/>
        </w:rPr>
      </w:pPr>
      <w:r w:rsidRPr="00A2555A">
        <w:rPr>
          <w:b/>
          <w:sz w:val="32"/>
        </w:rPr>
        <w:t>A</w:t>
      </w:r>
      <w:r w:rsidR="00DB191E">
        <w:rPr>
          <w:b/>
          <w:sz w:val="32"/>
        </w:rPr>
        <w:t>CTE D’ENGAGEMEN</w:t>
      </w:r>
      <w:bookmarkEnd w:id="0"/>
      <w:r w:rsidR="00DB191E">
        <w:rPr>
          <w:b/>
          <w:sz w:val="32"/>
        </w:rPr>
        <w:t>T</w:t>
      </w:r>
    </w:p>
    <w:p w14:paraId="063D7A17" w14:textId="77777777" w:rsidR="006828D0" w:rsidRDefault="00B56094" w:rsidP="00EF6DFC">
      <w:pPr>
        <w:pBdr>
          <w:top w:val="single" w:sz="4" w:space="4" w:color="auto"/>
          <w:left w:val="single" w:sz="4" w:space="2" w:color="auto"/>
          <w:bottom w:val="single" w:sz="4" w:space="4" w:color="auto"/>
          <w:right w:val="single" w:sz="4" w:space="4" w:color="auto"/>
        </w:pBdr>
        <w:tabs>
          <w:tab w:val="left" w:pos="7797"/>
        </w:tabs>
        <w:ind w:left="1418" w:right="1246"/>
        <w:jc w:val="center"/>
        <w:rPr>
          <w:b/>
          <w:sz w:val="32"/>
        </w:rPr>
      </w:pPr>
      <w:r w:rsidRPr="00A2555A">
        <w:rPr>
          <w:b/>
          <w:sz w:val="32"/>
        </w:rPr>
        <w:t>V</w:t>
      </w:r>
      <w:r w:rsidR="00DB191E">
        <w:rPr>
          <w:b/>
          <w:sz w:val="32"/>
        </w:rPr>
        <w:t>ALANT CAHIER DES CLAUSES PARTICULIERES</w:t>
      </w:r>
      <w:r w:rsidRPr="00A2555A">
        <w:rPr>
          <w:b/>
          <w:sz w:val="32"/>
        </w:rPr>
        <w:t xml:space="preserve"> </w:t>
      </w:r>
    </w:p>
    <w:p w14:paraId="0F5C6FF2" w14:textId="247E4F38" w:rsidR="00645258" w:rsidRPr="00A2555A" w:rsidRDefault="00645258" w:rsidP="00EF6DFC">
      <w:pPr>
        <w:pBdr>
          <w:top w:val="single" w:sz="4" w:space="4" w:color="auto"/>
          <w:left w:val="single" w:sz="4" w:space="2" w:color="auto"/>
          <w:bottom w:val="single" w:sz="4" w:space="4" w:color="auto"/>
          <w:right w:val="single" w:sz="4" w:space="4" w:color="auto"/>
        </w:pBdr>
        <w:tabs>
          <w:tab w:val="left" w:pos="7797"/>
        </w:tabs>
        <w:ind w:left="1418" w:right="1246"/>
        <w:rPr>
          <w:b/>
          <w:sz w:val="32"/>
        </w:rPr>
      </w:pPr>
    </w:p>
    <w:p w14:paraId="683F5600" w14:textId="77777777" w:rsidR="006828D0" w:rsidRDefault="006828D0" w:rsidP="00EF6DFC">
      <w:pPr>
        <w:pBdr>
          <w:top w:val="single" w:sz="4" w:space="4" w:color="auto"/>
          <w:left w:val="single" w:sz="4" w:space="2" w:color="auto"/>
          <w:bottom w:val="single" w:sz="4" w:space="4" w:color="auto"/>
          <w:right w:val="single" w:sz="4" w:space="4" w:color="auto"/>
        </w:pBdr>
        <w:tabs>
          <w:tab w:val="left" w:pos="7797"/>
        </w:tabs>
        <w:ind w:left="1418" w:right="1246"/>
        <w:jc w:val="center"/>
        <w:rPr>
          <w:b/>
          <w:sz w:val="28"/>
          <w:szCs w:val="28"/>
        </w:rPr>
      </w:pPr>
    </w:p>
    <w:p w14:paraId="60D33BF4" w14:textId="77777777" w:rsidR="00B56094" w:rsidRPr="00DB191E" w:rsidRDefault="00B56094" w:rsidP="00B56094">
      <w:pPr>
        <w:jc w:val="center"/>
        <w:rPr>
          <w:szCs w:val="22"/>
        </w:rPr>
      </w:pPr>
    </w:p>
    <w:p w14:paraId="22AFE672" w14:textId="7BDE5A3C" w:rsidR="00BF12E7" w:rsidRPr="00394181" w:rsidRDefault="00BF12E7" w:rsidP="00BF12E7">
      <w:pPr>
        <w:jc w:val="center"/>
      </w:pPr>
      <w:r w:rsidRPr="00286CE7">
        <w:t>En application code de la commande publique</w:t>
      </w:r>
      <w:r>
        <w:t xml:space="preserve"> (CCP)</w:t>
      </w:r>
      <w:r w:rsidRPr="00394181">
        <w:t xml:space="preserve"> du 1</w:t>
      </w:r>
      <w:r w:rsidRPr="00394181">
        <w:rPr>
          <w:vertAlign w:val="superscript"/>
        </w:rPr>
        <w:t>er</w:t>
      </w:r>
      <w:r w:rsidRPr="00394181">
        <w:t xml:space="preserve"> avril 2019 issu de l’Ordonnance n° 2018-1074 du 26 novembre 2018 et du Décret n° 2018-1075 du 3 décembre 2018</w:t>
      </w:r>
      <w:r w:rsidR="00BC1172">
        <w:t xml:space="preserve"> modifiés</w:t>
      </w:r>
    </w:p>
    <w:p w14:paraId="51285EFB" w14:textId="77777777" w:rsidR="00BF12E7" w:rsidRPr="00171C0D" w:rsidRDefault="00BF12E7" w:rsidP="00BF12E7">
      <w:pPr>
        <w:jc w:val="center"/>
      </w:pPr>
    </w:p>
    <w:p w14:paraId="14D0AC89" w14:textId="77777777" w:rsidR="00BF12E7" w:rsidRPr="00171C0D" w:rsidRDefault="00BF12E7" w:rsidP="00EF6DFC">
      <w:pPr>
        <w:pBdr>
          <w:top w:val="single" w:sz="4" w:space="2" w:color="auto"/>
          <w:left w:val="single" w:sz="4" w:space="4" w:color="auto"/>
          <w:bottom w:val="single" w:sz="4" w:space="1" w:color="auto"/>
          <w:right w:val="single" w:sz="4" w:space="4" w:color="auto"/>
        </w:pBdr>
        <w:jc w:val="right"/>
        <w:rPr>
          <w:b/>
          <w:i/>
          <w:sz w:val="20"/>
        </w:rPr>
      </w:pPr>
      <w:r w:rsidRPr="00F06D21">
        <w:rPr>
          <w:b/>
          <w:i/>
          <w:sz w:val="20"/>
        </w:rPr>
        <w:t>Cadre réservé au pouvoir adjudicateur</w:t>
      </w:r>
    </w:p>
    <w:p w14:paraId="2477C615" w14:textId="1F44406F" w:rsidR="00BF12E7" w:rsidRPr="00541000" w:rsidRDefault="00BF12E7" w:rsidP="00BF12E7">
      <w:pPr>
        <w:pBdr>
          <w:top w:val="single" w:sz="4" w:space="2" w:color="auto"/>
          <w:left w:val="single" w:sz="4" w:space="4" w:color="auto"/>
          <w:bottom w:val="single" w:sz="4" w:space="1" w:color="auto"/>
          <w:right w:val="single" w:sz="4" w:space="4" w:color="auto"/>
        </w:pBdr>
        <w:spacing w:before="60"/>
        <w:jc w:val="both"/>
      </w:pPr>
      <w:r w:rsidRPr="00171C0D">
        <w:rPr>
          <w:b/>
        </w:rPr>
        <w:t xml:space="preserve">Numéro de l’accord-cadre </w:t>
      </w:r>
      <w:r w:rsidRPr="00171C0D">
        <w:t xml:space="preserve">: </w:t>
      </w:r>
      <w:r w:rsidR="00BC1172">
        <w:t xml:space="preserve"> 24-CP04-076-AC</w:t>
      </w:r>
    </w:p>
    <w:p w14:paraId="21F6E3F4" w14:textId="77777777" w:rsidR="00BF12E7" w:rsidRPr="00171C0D" w:rsidRDefault="00BF12E7" w:rsidP="00BF12E7">
      <w:pPr>
        <w:pBdr>
          <w:top w:val="single" w:sz="4" w:space="2" w:color="auto"/>
          <w:left w:val="single" w:sz="4" w:space="4" w:color="auto"/>
          <w:bottom w:val="single" w:sz="4" w:space="1" w:color="auto"/>
          <w:right w:val="single" w:sz="4" w:space="4" w:color="auto"/>
        </w:pBdr>
        <w:jc w:val="both"/>
      </w:pPr>
    </w:p>
    <w:p w14:paraId="1793D6B1" w14:textId="77777777" w:rsidR="00BF12E7" w:rsidRPr="00171C0D" w:rsidRDefault="00BF12E7" w:rsidP="00BF12E7">
      <w:pPr>
        <w:jc w:val="center"/>
      </w:pPr>
    </w:p>
    <w:p w14:paraId="1CCD17E5" w14:textId="77777777" w:rsidR="00BF12E7" w:rsidRDefault="00BF12E7" w:rsidP="00BF12E7">
      <w:pPr>
        <w:rPr>
          <w:sz w:val="20"/>
          <w:szCs w:val="20"/>
        </w:rPr>
      </w:pPr>
    </w:p>
    <w:p w14:paraId="031A7148" w14:textId="6E53ED40" w:rsidR="00BF12E7" w:rsidRPr="0011600D" w:rsidRDefault="00BF12E7" w:rsidP="00BF12E7">
      <w:pPr>
        <w:rPr>
          <w:sz w:val="20"/>
          <w:szCs w:val="20"/>
        </w:rPr>
      </w:pPr>
      <w:r w:rsidRPr="0011600D">
        <w:rPr>
          <w:sz w:val="20"/>
          <w:szCs w:val="20"/>
        </w:rPr>
        <w:t xml:space="preserve">Ce document comporte </w:t>
      </w:r>
      <w:r w:rsidR="00FF0786" w:rsidRPr="00FF0786">
        <w:rPr>
          <w:sz w:val="20"/>
          <w:szCs w:val="20"/>
        </w:rPr>
        <w:t>4</w:t>
      </w:r>
      <w:r w:rsidR="00FE4D4D">
        <w:rPr>
          <w:sz w:val="20"/>
          <w:szCs w:val="20"/>
        </w:rPr>
        <w:t>5</w:t>
      </w:r>
      <w:r>
        <w:rPr>
          <w:sz w:val="20"/>
          <w:szCs w:val="20"/>
        </w:rPr>
        <w:t xml:space="preserve"> </w:t>
      </w:r>
      <w:r w:rsidRPr="0011600D">
        <w:rPr>
          <w:sz w:val="20"/>
          <w:szCs w:val="20"/>
        </w:rPr>
        <w:t xml:space="preserve">pages compris celle de garde </w:t>
      </w:r>
    </w:p>
    <w:p w14:paraId="28787667" w14:textId="77777777" w:rsidR="00B56094" w:rsidRPr="00DB191E" w:rsidRDefault="00B56094" w:rsidP="00B56094">
      <w:pPr>
        <w:jc w:val="center"/>
        <w:rPr>
          <w:szCs w:val="22"/>
        </w:rPr>
      </w:pPr>
    </w:p>
    <w:p w14:paraId="30631D72" w14:textId="77777777" w:rsidR="00532250" w:rsidRPr="00A2555A" w:rsidRDefault="00A71D0C" w:rsidP="00532250">
      <w:pPr>
        <w:jc w:val="center"/>
        <w:rPr>
          <w:b/>
          <w:bCs/>
          <w:sz w:val="28"/>
          <w:szCs w:val="28"/>
        </w:rPr>
      </w:pPr>
      <w:r w:rsidRPr="00A2555A">
        <w:rPr>
          <w:szCs w:val="22"/>
        </w:rPr>
        <w:br w:type="page"/>
      </w:r>
      <w:r w:rsidR="00532250" w:rsidRPr="00A2555A">
        <w:rPr>
          <w:b/>
          <w:bCs/>
          <w:sz w:val="28"/>
          <w:szCs w:val="28"/>
        </w:rPr>
        <w:lastRenderedPageBreak/>
        <w:t>SOMMAIRE</w:t>
      </w:r>
    </w:p>
    <w:p w14:paraId="656D6897" w14:textId="77777777" w:rsidR="00532250" w:rsidRPr="0096207D" w:rsidRDefault="00532250" w:rsidP="00532250">
      <w:pPr>
        <w:jc w:val="center"/>
        <w:rPr>
          <w:b/>
          <w:bCs/>
          <w:szCs w:val="22"/>
        </w:rPr>
      </w:pPr>
    </w:p>
    <w:p w14:paraId="4C5376F2" w14:textId="29ABA38D" w:rsidR="00FE4D4D" w:rsidRDefault="00FE4D4D">
      <w:pPr>
        <w:pStyle w:val="TM1"/>
        <w:tabs>
          <w:tab w:val="right" w:leader="dot" w:pos="9345"/>
        </w:tabs>
        <w:rPr>
          <w:rFonts w:eastAsiaTheme="minorEastAsia" w:cstheme="minorBidi"/>
          <w:b w:val="0"/>
          <w:bCs w:val="0"/>
          <w:caps w:val="0"/>
          <w:noProof/>
          <w:sz w:val="22"/>
          <w:szCs w:val="22"/>
        </w:rPr>
      </w:pPr>
      <w:r>
        <w:rPr>
          <w:b w:val="0"/>
          <w:bCs w:val="0"/>
          <w:caps w:val="0"/>
        </w:rPr>
        <w:fldChar w:fldCharType="begin"/>
      </w:r>
      <w:r>
        <w:rPr>
          <w:b w:val="0"/>
          <w:bCs w:val="0"/>
          <w:caps w:val="0"/>
        </w:rPr>
        <w:instrText xml:space="preserve"> TOC \o "1-2" \h \z \u </w:instrText>
      </w:r>
      <w:r>
        <w:rPr>
          <w:b w:val="0"/>
          <w:bCs w:val="0"/>
          <w:caps w:val="0"/>
        </w:rPr>
        <w:fldChar w:fldCharType="separate"/>
      </w:r>
      <w:hyperlink w:anchor="_Toc189580604" w:history="1">
        <w:r w:rsidRPr="005F614E">
          <w:rPr>
            <w:rStyle w:val="Lienhypertexte"/>
            <w:noProof/>
          </w:rPr>
          <w:t>PREAMBULE – DISPOSITIONS GENERALES - Définitions</w:t>
        </w:r>
        <w:r>
          <w:rPr>
            <w:noProof/>
            <w:webHidden/>
          </w:rPr>
          <w:tab/>
        </w:r>
        <w:r>
          <w:rPr>
            <w:noProof/>
            <w:webHidden/>
          </w:rPr>
          <w:fldChar w:fldCharType="begin"/>
        </w:r>
        <w:r>
          <w:rPr>
            <w:noProof/>
            <w:webHidden/>
          </w:rPr>
          <w:instrText xml:space="preserve"> PAGEREF _Toc189580604 \h </w:instrText>
        </w:r>
        <w:r>
          <w:rPr>
            <w:noProof/>
            <w:webHidden/>
          </w:rPr>
        </w:r>
        <w:r>
          <w:rPr>
            <w:noProof/>
            <w:webHidden/>
          </w:rPr>
          <w:fldChar w:fldCharType="separate"/>
        </w:r>
        <w:r>
          <w:rPr>
            <w:noProof/>
            <w:webHidden/>
          </w:rPr>
          <w:t>4</w:t>
        </w:r>
        <w:r>
          <w:rPr>
            <w:noProof/>
            <w:webHidden/>
          </w:rPr>
          <w:fldChar w:fldCharType="end"/>
        </w:r>
      </w:hyperlink>
    </w:p>
    <w:p w14:paraId="3906F6CF" w14:textId="4E0E16EA" w:rsidR="00FE4D4D" w:rsidRDefault="00FE4D4D">
      <w:pPr>
        <w:pStyle w:val="TM1"/>
        <w:tabs>
          <w:tab w:val="right" w:leader="dot" w:pos="9345"/>
        </w:tabs>
        <w:rPr>
          <w:rFonts w:eastAsiaTheme="minorEastAsia" w:cstheme="minorBidi"/>
          <w:b w:val="0"/>
          <w:bCs w:val="0"/>
          <w:caps w:val="0"/>
          <w:noProof/>
          <w:sz w:val="22"/>
          <w:szCs w:val="22"/>
        </w:rPr>
      </w:pPr>
      <w:hyperlink w:anchor="_Toc189580605" w:history="1">
        <w:r w:rsidRPr="005F614E">
          <w:rPr>
            <w:rStyle w:val="Lienhypertexte"/>
            <w:noProof/>
          </w:rPr>
          <w:sym w:font="Wingdings" w:char="F046"/>
        </w:r>
        <w:r w:rsidRPr="005F614E">
          <w:rPr>
            <w:rStyle w:val="Lienhypertexte"/>
            <w:noProof/>
          </w:rPr>
          <w:t>ARTICLE 1 – COCONTRACTANTS</w:t>
        </w:r>
        <w:r>
          <w:rPr>
            <w:noProof/>
            <w:webHidden/>
          </w:rPr>
          <w:tab/>
        </w:r>
        <w:r>
          <w:rPr>
            <w:noProof/>
            <w:webHidden/>
          </w:rPr>
          <w:fldChar w:fldCharType="begin"/>
        </w:r>
        <w:r>
          <w:rPr>
            <w:noProof/>
            <w:webHidden/>
          </w:rPr>
          <w:instrText xml:space="preserve"> PAGEREF _Toc189580605 \h </w:instrText>
        </w:r>
        <w:r>
          <w:rPr>
            <w:noProof/>
            <w:webHidden/>
          </w:rPr>
        </w:r>
        <w:r>
          <w:rPr>
            <w:noProof/>
            <w:webHidden/>
          </w:rPr>
          <w:fldChar w:fldCharType="separate"/>
        </w:r>
        <w:r>
          <w:rPr>
            <w:noProof/>
            <w:webHidden/>
          </w:rPr>
          <w:t>4</w:t>
        </w:r>
        <w:r>
          <w:rPr>
            <w:noProof/>
            <w:webHidden/>
          </w:rPr>
          <w:fldChar w:fldCharType="end"/>
        </w:r>
      </w:hyperlink>
    </w:p>
    <w:p w14:paraId="5B373552" w14:textId="26BCEB36" w:rsidR="00FE4D4D" w:rsidRDefault="00FE4D4D">
      <w:pPr>
        <w:pStyle w:val="TM1"/>
        <w:tabs>
          <w:tab w:val="right" w:leader="dot" w:pos="9345"/>
        </w:tabs>
        <w:rPr>
          <w:rFonts w:eastAsiaTheme="minorEastAsia" w:cstheme="minorBidi"/>
          <w:b w:val="0"/>
          <w:bCs w:val="0"/>
          <w:caps w:val="0"/>
          <w:noProof/>
          <w:sz w:val="22"/>
          <w:szCs w:val="22"/>
        </w:rPr>
      </w:pPr>
      <w:hyperlink w:anchor="_Toc189580606" w:history="1">
        <w:r w:rsidRPr="005F614E">
          <w:rPr>
            <w:rStyle w:val="Lienhypertexte"/>
            <w:noProof/>
          </w:rPr>
          <w:t>ARTICLE 2 – OBJET, NATURE, FORME ET PERIMETRE DE L’ACCORD-CADRE</w:t>
        </w:r>
        <w:r>
          <w:rPr>
            <w:noProof/>
            <w:webHidden/>
          </w:rPr>
          <w:tab/>
        </w:r>
        <w:r>
          <w:rPr>
            <w:noProof/>
            <w:webHidden/>
          </w:rPr>
          <w:fldChar w:fldCharType="begin"/>
        </w:r>
        <w:r>
          <w:rPr>
            <w:noProof/>
            <w:webHidden/>
          </w:rPr>
          <w:instrText xml:space="preserve"> PAGEREF _Toc189580606 \h </w:instrText>
        </w:r>
        <w:r>
          <w:rPr>
            <w:noProof/>
            <w:webHidden/>
          </w:rPr>
        </w:r>
        <w:r>
          <w:rPr>
            <w:noProof/>
            <w:webHidden/>
          </w:rPr>
          <w:fldChar w:fldCharType="separate"/>
        </w:r>
        <w:r>
          <w:rPr>
            <w:noProof/>
            <w:webHidden/>
          </w:rPr>
          <w:t>7</w:t>
        </w:r>
        <w:r>
          <w:rPr>
            <w:noProof/>
            <w:webHidden/>
          </w:rPr>
          <w:fldChar w:fldCharType="end"/>
        </w:r>
      </w:hyperlink>
    </w:p>
    <w:p w14:paraId="397AF810" w14:textId="1D4A15A5" w:rsidR="00FE4D4D" w:rsidRDefault="00FE4D4D">
      <w:pPr>
        <w:pStyle w:val="TM1"/>
        <w:tabs>
          <w:tab w:val="right" w:leader="dot" w:pos="9345"/>
        </w:tabs>
        <w:rPr>
          <w:rFonts w:eastAsiaTheme="minorEastAsia" w:cstheme="minorBidi"/>
          <w:b w:val="0"/>
          <w:bCs w:val="0"/>
          <w:caps w:val="0"/>
          <w:noProof/>
          <w:sz w:val="22"/>
          <w:szCs w:val="22"/>
        </w:rPr>
      </w:pPr>
      <w:hyperlink w:anchor="_Toc189580609" w:history="1">
        <w:r w:rsidRPr="005F614E">
          <w:rPr>
            <w:rStyle w:val="Lienhypertexte"/>
            <w:noProof/>
          </w:rPr>
          <w:t>ARTICLE 3 – PIECES CONTRACTUELLES DE L’ACCORD-CADRE</w:t>
        </w:r>
        <w:r>
          <w:rPr>
            <w:noProof/>
            <w:webHidden/>
          </w:rPr>
          <w:tab/>
        </w:r>
        <w:r>
          <w:rPr>
            <w:noProof/>
            <w:webHidden/>
          </w:rPr>
          <w:fldChar w:fldCharType="begin"/>
        </w:r>
        <w:r>
          <w:rPr>
            <w:noProof/>
            <w:webHidden/>
          </w:rPr>
          <w:instrText xml:space="preserve"> PAGEREF _Toc189580609 \h </w:instrText>
        </w:r>
        <w:r>
          <w:rPr>
            <w:noProof/>
            <w:webHidden/>
          </w:rPr>
        </w:r>
        <w:r>
          <w:rPr>
            <w:noProof/>
            <w:webHidden/>
          </w:rPr>
          <w:fldChar w:fldCharType="separate"/>
        </w:r>
        <w:r>
          <w:rPr>
            <w:noProof/>
            <w:webHidden/>
          </w:rPr>
          <w:t>9</w:t>
        </w:r>
        <w:r>
          <w:rPr>
            <w:noProof/>
            <w:webHidden/>
          </w:rPr>
          <w:fldChar w:fldCharType="end"/>
        </w:r>
      </w:hyperlink>
    </w:p>
    <w:p w14:paraId="2286B7AF" w14:textId="758EF92A" w:rsidR="00FE4D4D" w:rsidRDefault="00FE4D4D">
      <w:pPr>
        <w:pStyle w:val="TM1"/>
        <w:tabs>
          <w:tab w:val="right" w:leader="dot" w:pos="9345"/>
        </w:tabs>
        <w:rPr>
          <w:rFonts w:eastAsiaTheme="minorEastAsia" w:cstheme="minorBidi"/>
          <w:b w:val="0"/>
          <w:bCs w:val="0"/>
          <w:caps w:val="0"/>
          <w:noProof/>
          <w:sz w:val="22"/>
          <w:szCs w:val="22"/>
        </w:rPr>
      </w:pPr>
      <w:hyperlink w:anchor="_Toc189580611" w:history="1">
        <w:r w:rsidRPr="005F614E">
          <w:rPr>
            <w:rStyle w:val="Lienhypertexte"/>
            <w:noProof/>
          </w:rPr>
          <w:t>ARTICLE 4 – DUREE DE L’ACCORD-CADRE– RECONDUCTION</w:t>
        </w:r>
        <w:r>
          <w:rPr>
            <w:noProof/>
            <w:webHidden/>
          </w:rPr>
          <w:tab/>
        </w:r>
        <w:r>
          <w:rPr>
            <w:noProof/>
            <w:webHidden/>
          </w:rPr>
          <w:fldChar w:fldCharType="begin"/>
        </w:r>
        <w:r>
          <w:rPr>
            <w:noProof/>
            <w:webHidden/>
          </w:rPr>
          <w:instrText xml:space="preserve"> PAGEREF _Toc189580611 \h </w:instrText>
        </w:r>
        <w:r>
          <w:rPr>
            <w:noProof/>
            <w:webHidden/>
          </w:rPr>
        </w:r>
        <w:r>
          <w:rPr>
            <w:noProof/>
            <w:webHidden/>
          </w:rPr>
          <w:fldChar w:fldCharType="separate"/>
        </w:r>
        <w:r>
          <w:rPr>
            <w:noProof/>
            <w:webHidden/>
          </w:rPr>
          <w:t>10</w:t>
        </w:r>
        <w:r>
          <w:rPr>
            <w:noProof/>
            <w:webHidden/>
          </w:rPr>
          <w:fldChar w:fldCharType="end"/>
        </w:r>
      </w:hyperlink>
    </w:p>
    <w:p w14:paraId="25416EB8" w14:textId="19F18A3E" w:rsidR="00FE4D4D" w:rsidRDefault="00FE4D4D">
      <w:pPr>
        <w:pStyle w:val="TM1"/>
        <w:tabs>
          <w:tab w:val="right" w:leader="dot" w:pos="9345"/>
        </w:tabs>
        <w:rPr>
          <w:rFonts w:eastAsiaTheme="minorEastAsia" w:cstheme="minorBidi"/>
          <w:b w:val="0"/>
          <w:bCs w:val="0"/>
          <w:caps w:val="0"/>
          <w:noProof/>
          <w:sz w:val="22"/>
          <w:szCs w:val="22"/>
        </w:rPr>
      </w:pPr>
      <w:hyperlink w:anchor="_Toc189580612" w:history="1">
        <w:r w:rsidRPr="005F614E">
          <w:rPr>
            <w:rStyle w:val="Lienhypertexte"/>
            <w:noProof/>
          </w:rPr>
          <w:t>ARTICLE 5 – DESCRIPTION TECHNIQUES PRESTATIONS ATTENDUES</w:t>
        </w:r>
        <w:r>
          <w:rPr>
            <w:noProof/>
            <w:webHidden/>
          </w:rPr>
          <w:tab/>
        </w:r>
        <w:r>
          <w:rPr>
            <w:noProof/>
            <w:webHidden/>
          </w:rPr>
          <w:fldChar w:fldCharType="begin"/>
        </w:r>
        <w:r>
          <w:rPr>
            <w:noProof/>
            <w:webHidden/>
          </w:rPr>
          <w:instrText xml:space="preserve"> PAGEREF _Toc189580612 \h </w:instrText>
        </w:r>
        <w:r>
          <w:rPr>
            <w:noProof/>
            <w:webHidden/>
          </w:rPr>
        </w:r>
        <w:r>
          <w:rPr>
            <w:noProof/>
            <w:webHidden/>
          </w:rPr>
          <w:fldChar w:fldCharType="separate"/>
        </w:r>
        <w:r>
          <w:rPr>
            <w:noProof/>
            <w:webHidden/>
          </w:rPr>
          <w:t>11</w:t>
        </w:r>
        <w:r>
          <w:rPr>
            <w:noProof/>
            <w:webHidden/>
          </w:rPr>
          <w:fldChar w:fldCharType="end"/>
        </w:r>
      </w:hyperlink>
    </w:p>
    <w:p w14:paraId="192EA85A" w14:textId="0AB0BD80" w:rsidR="00FE4D4D" w:rsidRDefault="00FE4D4D">
      <w:pPr>
        <w:pStyle w:val="TM1"/>
        <w:tabs>
          <w:tab w:val="right" w:leader="dot" w:pos="9345"/>
        </w:tabs>
        <w:rPr>
          <w:rFonts w:eastAsiaTheme="minorEastAsia" w:cstheme="minorBidi"/>
          <w:b w:val="0"/>
          <w:bCs w:val="0"/>
          <w:caps w:val="0"/>
          <w:noProof/>
          <w:sz w:val="22"/>
          <w:szCs w:val="22"/>
        </w:rPr>
      </w:pPr>
      <w:hyperlink w:anchor="_Toc189580614" w:history="1">
        <w:r w:rsidRPr="005F614E">
          <w:rPr>
            <w:rStyle w:val="Lienhypertexte"/>
            <w:noProof/>
          </w:rPr>
          <w:t>ARTICLE 6 – CONDITIONS D’EXECUTION DES PRESTATIONS</w:t>
        </w:r>
        <w:r>
          <w:rPr>
            <w:noProof/>
            <w:webHidden/>
          </w:rPr>
          <w:tab/>
        </w:r>
        <w:r>
          <w:rPr>
            <w:noProof/>
            <w:webHidden/>
          </w:rPr>
          <w:fldChar w:fldCharType="begin"/>
        </w:r>
        <w:r>
          <w:rPr>
            <w:noProof/>
            <w:webHidden/>
          </w:rPr>
          <w:instrText xml:space="preserve"> PAGEREF _Toc189580614 \h </w:instrText>
        </w:r>
        <w:r>
          <w:rPr>
            <w:noProof/>
            <w:webHidden/>
          </w:rPr>
        </w:r>
        <w:r>
          <w:rPr>
            <w:noProof/>
            <w:webHidden/>
          </w:rPr>
          <w:fldChar w:fldCharType="separate"/>
        </w:r>
        <w:r>
          <w:rPr>
            <w:noProof/>
            <w:webHidden/>
          </w:rPr>
          <w:t>14</w:t>
        </w:r>
        <w:r>
          <w:rPr>
            <w:noProof/>
            <w:webHidden/>
          </w:rPr>
          <w:fldChar w:fldCharType="end"/>
        </w:r>
      </w:hyperlink>
    </w:p>
    <w:p w14:paraId="2DFD4DE7" w14:textId="293925B6" w:rsidR="00FE4D4D" w:rsidRDefault="00FE4D4D">
      <w:pPr>
        <w:pStyle w:val="TM1"/>
        <w:tabs>
          <w:tab w:val="right" w:leader="dot" w:pos="9345"/>
        </w:tabs>
        <w:rPr>
          <w:rFonts w:eastAsiaTheme="minorEastAsia" w:cstheme="minorBidi"/>
          <w:b w:val="0"/>
          <w:bCs w:val="0"/>
          <w:caps w:val="0"/>
          <w:noProof/>
          <w:sz w:val="22"/>
          <w:szCs w:val="22"/>
        </w:rPr>
      </w:pPr>
      <w:hyperlink w:anchor="_Toc189580615" w:history="1">
        <w:r w:rsidRPr="005F614E">
          <w:rPr>
            <w:rStyle w:val="Lienhypertexte"/>
            <w:noProof/>
          </w:rPr>
          <w:t>ARTICLE 7 – PRESENTATION DES SOUS-TRAITANTS</w:t>
        </w:r>
        <w:r>
          <w:rPr>
            <w:noProof/>
            <w:webHidden/>
          </w:rPr>
          <w:tab/>
        </w:r>
        <w:r>
          <w:rPr>
            <w:noProof/>
            <w:webHidden/>
          </w:rPr>
          <w:fldChar w:fldCharType="begin"/>
        </w:r>
        <w:r>
          <w:rPr>
            <w:noProof/>
            <w:webHidden/>
          </w:rPr>
          <w:instrText xml:space="preserve"> PAGEREF _Toc189580615 \h </w:instrText>
        </w:r>
        <w:r>
          <w:rPr>
            <w:noProof/>
            <w:webHidden/>
          </w:rPr>
        </w:r>
        <w:r>
          <w:rPr>
            <w:noProof/>
            <w:webHidden/>
          </w:rPr>
          <w:fldChar w:fldCharType="separate"/>
        </w:r>
        <w:r>
          <w:rPr>
            <w:noProof/>
            <w:webHidden/>
          </w:rPr>
          <w:t>18</w:t>
        </w:r>
        <w:r>
          <w:rPr>
            <w:noProof/>
            <w:webHidden/>
          </w:rPr>
          <w:fldChar w:fldCharType="end"/>
        </w:r>
      </w:hyperlink>
    </w:p>
    <w:p w14:paraId="69A25C26" w14:textId="0D9C506C" w:rsidR="00FE4D4D" w:rsidRDefault="00FE4D4D">
      <w:pPr>
        <w:pStyle w:val="TM2"/>
        <w:tabs>
          <w:tab w:val="right" w:leader="dot" w:pos="9345"/>
        </w:tabs>
        <w:rPr>
          <w:rFonts w:eastAsiaTheme="minorEastAsia" w:cstheme="minorBidi"/>
          <w:smallCaps w:val="0"/>
          <w:noProof/>
          <w:sz w:val="22"/>
          <w:szCs w:val="22"/>
        </w:rPr>
      </w:pPr>
      <w:hyperlink w:anchor="_Toc189580616" w:history="1">
        <w:r w:rsidRPr="005F614E">
          <w:rPr>
            <w:rStyle w:val="Lienhypertexte"/>
            <w:caps/>
            <w:noProof/>
          </w:rPr>
          <w:sym w:font="Wingdings" w:char="F046"/>
        </w:r>
        <w:r w:rsidRPr="005F614E">
          <w:rPr>
            <w:rStyle w:val="Lienhypertexte"/>
            <w:rFonts w:ascii="CGP" w:hAnsi="CGP"/>
            <w:noProof/>
          </w:rPr>
          <w:t>7.1</w:t>
        </w:r>
        <w:r w:rsidRPr="005F614E">
          <w:rPr>
            <w:rStyle w:val="Lienhypertexte"/>
            <w:noProof/>
          </w:rPr>
          <w:t xml:space="preserve"> - </w:t>
        </w:r>
        <w:r w:rsidRPr="005F614E">
          <w:rPr>
            <w:rStyle w:val="Lienhypertexte"/>
            <w:rFonts w:ascii="CGP" w:hAnsi="CGP"/>
            <w:noProof/>
          </w:rPr>
          <w:t>Présentation de sous-traitant(s) lors de la remise de l’offre</w:t>
        </w:r>
        <w:r>
          <w:rPr>
            <w:noProof/>
            <w:webHidden/>
          </w:rPr>
          <w:tab/>
        </w:r>
        <w:r>
          <w:rPr>
            <w:noProof/>
            <w:webHidden/>
          </w:rPr>
          <w:fldChar w:fldCharType="begin"/>
        </w:r>
        <w:r>
          <w:rPr>
            <w:noProof/>
            <w:webHidden/>
          </w:rPr>
          <w:instrText xml:space="preserve"> PAGEREF _Toc189580616 \h </w:instrText>
        </w:r>
        <w:r>
          <w:rPr>
            <w:noProof/>
            <w:webHidden/>
          </w:rPr>
        </w:r>
        <w:r>
          <w:rPr>
            <w:noProof/>
            <w:webHidden/>
          </w:rPr>
          <w:fldChar w:fldCharType="separate"/>
        </w:r>
        <w:r>
          <w:rPr>
            <w:noProof/>
            <w:webHidden/>
          </w:rPr>
          <w:t>19</w:t>
        </w:r>
        <w:r>
          <w:rPr>
            <w:noProof/>
            <w:webHidden/>
          </w:rPr>
          <w:fldChar w:fldCharType="end"/>
        </w:r>
      </w:hyperlink>
    </w:p>
    <w:p w14:paraId="14B617B7" w14:textId="2F2FEC5B" w:rsidR="00FE4D4D" w:rsidRDefault="00FE4D4D">
      <w:pPr>
        <w:pStyle w:val="TM2"/>
        <w:tabs>
          <w:tab w:val="right" w:leader="dot" w:pos="9345"/>
        </w:tabs>
        <w:rPr>
          <w:rFonts w:eastAsiaTheme="minorEastAsia" w:cstheme="minorBidi"/>
          <w:smallCaps w:val="0"/>
          <w:noProof/>
          <w:sz w:val="22"/>
          <w:szCs w:val="22"/>
        </w:rPr>
      </w:pPr>
      <w:hyperlink w:anchor="_Toc189580617" w:history="1">
        <w:r w:rsidRPr="005F614E">
          <w:rPr>
            <w:rStyle w:val="Lienhypertexte"/>
            <w:rFonts w:ascii="CGP" w:hAnsi="CGP"/>
            <w:noProof/>
          </w:rPr>
          <w:t>7.2 - Présentation de sous-traitant(s) en cours d’exécution de l’accord-cadre</w:t>
        </w:r>
        <w:r>
          <w:rPr>
            <w:noProof/>
            <w:webHidden/>
          </w:rPr>
          <w:tab/>
        </w:r>
        <w:r>
          <w:rPr>
            <w:noProof/>
            <w:webHidden/>
          </w:rPr>
          <w:fldChar w:fldCharType="begin"/>
        </w:r>
        <w:r>
          <w:rPr>
            <w:noProof/>
            <w:webHidden/>
          </w:rPr>
          <w:instrText xml:space="preserve"> PAGEREF _Toc189580617 \h </w:instrText>
        </w:r>
        <w:r>
          <w:rPr>
            <w:noProof/>
            <w:webHidden/>
          </w:rPr>
        </w:r>
        <w:r>
          <w:rPr>
            <w:noProof/>
            <w:webHidden/>
          </w:rPr>
          <w:fldChar w:fldCharType="separate"/>
        </w:r>
        <w:r>
          <w:rPr>
            <w:noProof/>
            <w:webHidden/>
          </w:rPr>
          <w:t>19</w:t>
        </w:r>
        <w:r>
          <w:rPr>
            <w:noProof/>
            <w:webHidden/>
          </w:rPr>
          <w:fldChar w:fldCharType="end"/>
        </w:r>
      </w:hyperlink>
    </w:p>
    <w:p w14:paraId="28B88F43" w14:textId="06F5DDCF" w:rsidR="00FE4D4D" w:rsidRDefault="00FE4D4D">
      <w:pPr>
        <w:pStyle w:val="TM1"/>
        <w:tabs>
          <w:tab w:val="right" w:leader="dot" w:pos="9345"/>
        </w:tabs>
        <w:rPr>
          <w:rFonts w:eastAsiaTheme="minorEastAsia" w:cstheme="minorBidi"/>
          <w:b w:val="0"/>
          <w:bCs w:val="0"/>
          <w:caps w:val="0"/>
          <w:noProof/>
          <w:sz w:val="22"/>
          <w:szCs w:val="22"/>
        </w:rPr>
      </w:pPr>
      <w:hyperlink w:anchor="_Toc189580618" w:history="1">
        <w:r w:rsidRPr="005F614E">
          <w:rPr>
            <w:rStyle w:val="Lienhypertexte"/>
            <w:noProof/>
          </w:rPr>
          <w:t>ARTICLE 8 – VERIFICATION ET ADMISSION DES PRESTATIONS</w:t>
        </w:r>
        <w:r>
          <w:rPr>
            <w:noProof/>
            <w:webHidden/>
          </w:rPr>
          <w:tab/>
        </w:r>
        <w:r>
          <w:rPr>
            <w:noProof/>
            <w:webHidden/>
          </w:rPr>
          <w:fldChar w:fldCharType="begin"/>
        </w:r>
        <w:r>
          <w:rPr>
            <w:noProof/>
            <w:webHidden/>
          </w:rPr>
          <w:instrText xml:space="preserve"> PAGEREF _Toc189580618 \h </w:instrText>
        </w:r>
        <w:r>
          <w:rPr>
            <w:noProof/>
            <w:webHidden/>
          </w:rPr>
        </w:r>
        <w:r>
          <w:rPr>
            <w:noProof/>
            <w:webHidden/>
          </w:rPr>
          <w:fldChar w:fldCharType="separate"/>
        </w:r>
        <w:r>
          <w:rPr>
            <w:noProof/>
            <w:webHidden/>
          </w:rPr>
          <w:t>19</w:t>
        </w:r>
        <w:r>
          <w:rPr>
            <w:noProof/>
            <w:webHidden/>
          </w:rPr>
          <w:fldChar w:fldCharType="end"/>
        </w:r>
      </w:hyperlink>
    </w:p>
    <w:p w14:paraId="4B5CD7A1" w14:textId="52A09574" w:rsidR="00FE4D4D" w:rsidRDefault="00FE4D4D">
      <w:pPr>
        <w:pStyle w:val="TM2"/>
        <w:tabs>
          <w:tab w:val="right" w:leader="dot" w:pos="9345"/>
        </w:tabs>
        <w:rPr>
          <w:rFonts w:eastAsiaTheme="minorEastAsia" w:cstheme="minorBidi"/>
          <w:smallCaps w:val="0"/>
          <w:noProof/>
          <w:sz w:val="22"/>
          <w:szCs w:val="22"/>
        </w:rPr>
      </w:pPr>
      <w:hyperlink w:anchor="_Toc189580619" w:history="1">
        <w:r w:rsidRPr="005F614E">
          <w:rPr>
            <w:rStyle w:val="Lienhypertexte"/>
            <w:rFonts w:ascii="CGP" w:hAnsi="CGP"/>
            <w:noProof/>
          </w:rPr>
          <w:t>8.1 – Opérations de vérification</w:t>
        </w:r>
        <w:r>
          <w:rPr>
            <w:noProof/>
            <w:webHidden/>
          </w:rPr>
          <w:tab/>
        </w:r>
        <w:r>
          <w:rPr>
            <w:noProof/>
            <w:webHidden/>
          </w:rPr>
          <w:fldChar w:fldCharType="begin"/>
        </w:r>
        <w:r>
          <w:rPr>
            <w:noProof/>
            <w:webHidden/>
          </w:rPr>
          <w:instrText xml:space="preserve"> PAGEREF _Toc189580619 \h </w:instrText>
        </w:r>
        <w:r>
          <w:rPr>
            <w:noProof/>
            <w:webHidden/>
          </w:rPr>
        </w:r>
        <w:r>
          <w:rPr>
            <w:noProof/>
            <w:webHidden/>
          </w:rPr>
          <w:fldChar w:fldCharType="separate"/>
        </w:r>
        <w:r>
          <w:rPr>
            <w:noProof/>
            <w:webHidden/>
          </w:rPr>
          <w:t>19</w:t>
        </w:r>
        <w:r>
          <w:rPr>
            <w:noProof/>
            <w:webHidden/>
          </w:rPr>
          <w:fldChar w:fldCharType="end"/>
        </w:r>
      </w:hyperlink>
    </w:p>
    <w:p w14:paraId="43C9109B" w14:textId="74E22E12" w:rsidR="00FE4D4D" w:rsidRDefault="00FE4D4D">
      <w:pPr>
        <w:pStyle w:val="TM2"/>
        <w:tabs>
          <w:tab w:val="right" w:leader="dot" w:pos="9345"/>
        </w:tabs>
        <w:rPr>
          <w:rFonts w:eastAsiaTheme="minorEastAsia" w:cstheme="minorBidi"/>
          <w:smallCaps w:val="0"/>
          <w:noProof/>
          <w:sz w:val="22"/>
          <w:szCs w:val="22"/>
        </w:rPr>
      </w:pPr>
      <w:hyperlink w:anchor="_Toc189580620" w:history="1">
        <w:r w:rsidRPr="005F614E">
          <w:rPr>
            <w:rStyle w:val="Lienhypertexte"/>
            <w:rFonts w:ascii="CGP" w:hAnsi="CGP"/>
            <w:noProof/>
          </w:rPr>
          <w:t>8.2 – Décisions après vérification</w:t>
        </w:r>
        <w:r>
          <w:rPr>
            <w:noProof/>
            <w:webHidden/>
          </w:rPr>
          <w:tab/>
        </w:r>
        <w:r>
          <w:rPr>
            <w:noProof/>
            <w:webHidden/>
          </w:rPr>
          <w:fldChar w:fldCharType="begin"/>
        </w:r>
        <w:r>
          <w:rPr>
            <w:noProof/>
            <w:webHidden/>
          </w:rPr>
          <w:instrText xml:space="preserve"> PAGEREF _Toc189580620 \h </w:instrText>
        </w:r>
        <w:r>
          <w:rPr>
            <w:noProof/>
            <w:webHidden/>
          </w:rPr>
        </w:r>
        <w:r>
          <w:rPr>
            <w:noProof/>
            <w:webHidden/>
          </w:rPr>
          <w:fldChar w:fldCharType="separate"/>
        </w:r>
        <w:r>
          <w:rPr>
            <w:noProof/>
            <w:webHidden/>
          </w:rPr>
          <w:t>20</w:t>
        </w:r>
        <w:r>
          <w:rPr>
            <w:noProof/>
            <w:webHidden/>
          </w:rPr>
          <w:fldChar w:fldCharType="end"/>
        </w:r>
      </w:hyperlink>
    </w:p>
    <w:p w14:paraId="138EF157" w14:textId="78FB07A0" w:rsidR="00FE4D4D" w:rsidRDefault="00FE4D4D">
      <w:pPr>
        <w:pStyle w:val="TM1"/>
        <w:tabs>
          <w:tab w:val="right" w:leader="dot" w:pos="9345"/>
        </w:tabs>
        <w:rPr>
          <w:rFonts w:eastAsiaTheme="minorEastAsia" w:cstheme="minorBidi"/>
          <w:b w:val="0"/>
          <w:bCs w:val="0"/>
          <w:caps w:val="0"/>
          <w:noProof/>
          <w:sz w:val="22"/>
          <w:szCs w:val="22"/>
        </w:rPr>
      </w:pPr>
      <w:hyperlink w:anchor="_Toc189580621" w:history="1">
        <w:r w:rsidRPr="005F614E">
          <w:rPr>
            <w:rStyle w:val="Lienhypertexte"/>
            <w:noProof/>
          </w:rPr>
          <w:t>ARTICLE 9 - PRIX – CONTENU – VARIATION DES PRIX</w:t>
        </w:r>
        <w:r>
          <w:rPr>
            <w:noProof/>
            <w:webHidden/>
          </w:rPr>
          <w:tab/>
        </w:r>
        <w:r>
          <w:rPr>
            <w:noProof/>
            <w:webHidden/>
          </w:rPr>
          <w:fldChar w:fldCharType="begin"/>
        </w:r>
        <w:r>
          <w:rPr>
            <w:noProof/>
            <w:webHidden/>
          </w:rPr>
          <w:instrText xml:space="preserve"> PAGEREF _Toc189580621 \h </w:instrText>
        </w:r>
        <w:r>
          <w:rPr>
            <w:noProof/>
            <w:webHidden/>
          </w:rPr>
        </w:r>
        <w:r>
          <w:rPr>
            <w:noProof/>
            <w:webHidden/>
          </w:rPr>
          <w:fldChar w:fldCharType="separate"/>
        </w:r>
        <w:r>
          <w:rPr>
            <w:noProof/>
            <w:webHidden/>
          </w:rPr>
          <w:t>21</w:t>
        </w:r>
        <w:r>
          <w:rPr>
            <w:noProof/>
            <w:webHidden/>
          </w:rPr>
          <w:fldChar w:fldCharType="end"/>
        </w:r>
      </w:hyperlink>
    </w:p>
    <w:p w14:paraId="6DCD40B6" w14:textId="4E0DEBDE" w:rsidR="00FE4D4D" w:rsidRDefault="00FE4D4D">
      <w:pPr>
        <w:pStyle w:val="TM2"/>
        <w:tabs>
          <w:tab w:val="right" w:leader="dot" w:pos="9345"/>
        </w:tabs>
        <w:rPr>
          <w:rFonts w:eastAsiaTheme="minorEastAsia" w:cstheme="minorBidi"/>
          <w:smallCaps w:val="0"/>
          <w:noProof/>
          <w:sz w:val="22"/>
          <w:szCs w:val="22"/>
        </w:rPr>
      </w:pPr>
      <w:hyperlink w:anchor="_Toc189580622" w:history="1">
        <w:r w:rsidRPr="005F614E">
          <w:rPr>
            <w:rStyle w:val="Lienhypertexte"/>
            <w:caps/>
            <w:noProof/>
          </w:rPr>
          <w:sym w:font="Wingdings" w:char="F046"/>
        </w:r>
        <w:r w:rsidRPr="005F614E">
          <w:rPr>
            <w:rStyle w:val="Lienhypertexte"/>
            <w:rFonts w:ascii="CGP" w:hAnsi="CGP"/>
            <w:noProof/>
          </w:rPr>
          <w:t>9.1 - Prix définis dans le présent accord-cadre</w:t>
        </w:r>
        <w:r>
          <w:rPr>
            <w:noProof/>
            <w:webHidden/>
          </w:rPr>
          <w:tab/>
        </w:r>
        <w:r>
          <w:rPr>
            <w:noProof/>
            <w:webHidden/>
          </w:rPr>
          <w:fldChar w:fldCharType="begin"/>
        </w:r>
        <w:r>
          <w:rPr>
            <w:noProof/>
            <w:webHidden/>
          </w:rPr>
          <w:instrText xml:space="preserve"> PAGEREF _Toc189580622 \h </w:instrText>
        </w:r>
        <w:r>
          <w:rPr>
            <w:noProof/>
            <w:webHidden/>
          </w:rPr>
        </w:r>
        <w:r>
          <w:rPr>
            <w:noProof/>
            <w:webHidden/>
          </w:rPr>
          <w:fldChar w:fldCharType="separate"/>
        </w:r>
        <w:r>
          <w:rPr>
            <w:noProof/>
            <w:webHidden/>
          </w:rPr>
          <w:t>21</w:t>
        </w:r>
        <w:r>
          <w:rPr>
            <w:noProof/>
            <w:webHidden/>
          </w:rPr>
          <w:fldChar w:fldCharType="end"/>
        </w:r>
      </w:hyperlink>
    </w:p>
    <w:p w14:paraId="76388977" w14:textId="5645395E" w:rsidR="00FE4D4D" w:rsidRDefault="00FE4D4D">
      <w:pPr>
        <w:pStyle w:val="TM2"/>
        <w:tabs>
          <w:tab w:val="right" w:leader="dot" w:pos="9345"/>
        </w:tabs>
        <w:rPr>
          <w:rFonts w:eastAsiaTheme="minorEastAsia" w:cstheme="minorBidi"/>
          <w:smallCaps w:val="0"/>
          <w:noProof/>
          <w:sz w:val="22"/>
          <w:szCs w:val="22"/>
        </w:rPr>
      </w:pPr>
      <w:hyperlink w:anchor="_Toc189580623" w:history="1">
        <w:r w:rsidRPr="005F614E">
          <w:rPr>
            <w:rStyle w:val="Lienhypertexte"/>
            <w:rFonts w:ascii="CGP" w:hAnsi="CGP"/>
            <w:noProof/>
          </w:rPr>
          <w:t>9.2 - Prestations hors BPU</w:t>
        </w:r>
        <w:r>
          <w:rPr>
            <w:noProof/>
            <w:webHidden/>
          </w:rPr>
          <w:tab/>
        </w:r>
        <w:r>
          <w:rPr>
            <w:noProof/>
            <w:webHidden/>
          </w:rPr>
          <w:fldChar w:fldCharType="begin"/>
        </w:r>
        <w:r>
          <w:rPr>
            <w:noProof/>
            <w:webHidden/>
          </w:rPr>
          <w:instrText xml:space="preserve"> PAGEREF _Toc189580623 \h </w:instrText>
        </w:r>
        <w:r>
          <w:rPr>
            <w:noProof/>
            <w:webHidden/>
          </w:rPr>
        </w:r>
        <w:r>
          <w:rPr>
            <w:noProof/>
            <w:webHidden/>
          </w:rPr>
          <w:fldChar w:fldCharType="separate"/>
        </w:r>
        <w:r>
          <w:rPr>
            <w:noProof/>
            <w:webHidden/>
          </w:rPr>
          <w:t>22</w:t>
        </w:r>
        <w:r>
          <w:rPr>
            <w:noProof/>
            <w:webHidden/>
          </w:rPr>
          <w:fldChar w:fldCharType="end"/>
        </w:r>
      </w:hyperlink>
    </w:p>
    <w:p w14:paraId="71FE841A" w14:textId="4C76D934" w:rsidR="00FE4D4D" w:rsidRDefault="00FE4D4D">
      <w:pPr>
        <w:pStyle w:val="TM2"/>
        <w:tabs>
          <w:tab w:val="right" w:leader="dot" w:pos="9345"/>
        </w:tabs>
        <w:rPr>
          <w:rFonts w:eastAsiaTheme="minorEastAsia" w:cstheme="minorBidi"/>
          <w:smallCaps w:val="0"/>
          <w:noProof/>
          <w:sz w:val="22"/>
          <w:szCs w:val="22"/>
        </w:rPr>
      </w:pPr>
      <w:hyperlink w:anchor="_Toc189580624" w:history="1">
        <w:r w:rsidRPr="005F614E">
          <w:rPr>
            <w:rStyle w:val="Lienhypertexte"/>
            <w:rFonts w:ascii="CGP" w:hAnsi="CGP"/>
            <w:noProof/>
          </w:rPr>
          <w:t>9.3 - Montant de l’accord-cadre</w:t>
        </w:r>
        <w:r>
          <w:rPr>
            <w:noProof/>
            <w:webHidden/>
          </w:rPr>
          <w:tab/>
        </w:r>
        <w:r>
          <w:rPr>
            <w:noProof/>
            <w:webHidden/>
          </w:rPr>
          <w:fldChar w:fldCharType="begin"/>
        </w:r>
        <w:r>
          <w:rPr>
            <w:noProof/>
            <w:webHidden/>
          </w:rPr>
          <w:instrText xml:space="preserve"> PAGEREF _Toc189580624 \h </w:instrText>
        </w:r>
        <w:r>
          <w:rPr>
            <w:noProof/>
            <w:webHidden/>
          </w:rPr>
        </w:r>
        <w:r>
          <w:rPr>
            <w:noProof/>
            <w:webHidden/>
          </w:rPr>
          <w:fldChar w:fldCharType="separate"/>
        </w:r>
        <w:r>
          <w:rPr>
            <w:noProof/>
            <w:webHidden/>
          </w:rPr>
          <w:t>22</w:t>
        </w:r>
        <w:r>
          <w:rPr>
            <w:noProof/>
            <w:webHidden/>
          </w:rPr>
          <w:fldChar w:fldCharType="end"/>
        </w:r>
      </w:hyperlink>
    </w:p>
    <w:p w14:paraId="4C1ECC9C" w14:textId="58908BA7" w:rsidR="00FE4D4D" w:rsidRDefault="00FE4D4D">
      <w:pPr>
        <w:pStyle w:val="TM2"/>
        <w:tabs>
          <w:tab w:val="right" w:leader="dot" w:pos="9345"/>
        </w:tabs>
        <w:rPr>
          <w:rFonts w:eastAsiaTheme="minorEastAsia" w:cstheme="minorBidi"/>
          <w:smallCaps w:val="0"/>
          <w:noProof/>
          <w:sz w:val="22"/>
          <w:szCs w:val="22"/>
        </w:rPr>
      </w:pPr>
      <w:hyperlink w:anchor="_Toc189580625" w:history="1">
        <w:r w:rsidRPr="005F614E">
          <w:rPr>
            <w:rStyle w:val="Lienhypertexte"/>
            <w:rFonts w:ascii="CGP" w:hAnsi="CGP"/>
            <w:noProof/>
          </w:rPr>
          <w:t>9.4 - Répartition du montant en cas de groupement</w:t>
        </w:r>
        <w:r>
          <w:rPr>
            <w:noProof/>
            <w:webHidden/>
          </w:rPr>
          <w:tab/>
        </w:r>
        <w:r>
          <w:rPr>
            <w:noProof/>
            <w:webHidden/>
          </w:rPr>
          <w:fldChar w:fldCharType="begin"/>
        </w:r>
        <w:r>
          <w:rPr>
            <w:noProof/>
            <w:webHidden/>
          </w:rPr>
          <w:instrText xml:space="preserve"> PAGEREF _Toc189580625 \h </w:instrText>
        </w:r>
        <w:r>
          <w:rPr>
            <w:noProof/>
            <w:webHidden/>
          </w:rPr>
        </w:r>
        <w:r>
          <w:rPr>
            <w:noProof/>
            <w:webHidden/>
          </w:rPr>
          <w:fldChar w:fldCharType="separate"/>
        </w:r>
        <w:r>
          <w:rPr>
            <w:noProof/>
            <w:webHidden/>
          </w:rPr>
          <w:t>22</w:t>
        </w:r>
        <w:r>
          <w:rPr>
            <w:noProof/>
            <w:webHidden/>
          </w:rPr>
          <w:fldChar w:fldCharType="end"/>
        </w:r>
      </w:hyperlink>
    </w:p>
    <w:p w14:paraId="549C5D8E" w14:textId="37CE763E" w:rsidR="00FE4D4D" w:rsidRDefault="00FE4D4D">
      <w:pPr>
        <w:pStyle w:val="TM2"/>
        <w:tabs>
          <w:tab w:val="right" w:leader="dot" w:pos="9345"/>
        </w:tabs>
        <w:rPr>
          <w:rFonts w:eastAsiaTheme="minorEastAsia" w:cstheme="minorBidi"/>
          <w:smallCaps w:val="0"/>
          <w:noProof/>
          <w:sz w:val="22"/>
          <w:szCs w:val="22"/>
        </w:rPr>
      </w:pPr>
      <w:hyperlink w:anchor="_Toc189580626" w:history="1">
        <w:r w:rsidRPr="005F614E">
          <w:rPr>
            <w:rStyle w:val="Lienhypertexte"/>
            <w:rFonts w:ascii="CGP" w:hAnsi="CGP"/>
            <w:noProof/>
          </w:rPr>
          <w:t>9.5 - Contenu des prix</w:t>
        </w:r>
        <w:r>
          <w:rPr>
            <w:noProof/>
            <w:webHidden/>
          </w:rPr>
          <w:tab/>
        </w:r>
        <w:r>
          <w:rPr>
            <w:noProof/>
            <w:webHidden/>
          </w:rPr>
          <w:fldChar w:fldCharType="begin"/>
        </w:r>
        <w:r>
          <w:rPr>
            <w:noProof/>
            <w:webHidden/>
          </w:rPr>
          <w:instrText xml:space="preserve"> PAGEREF _Toc189580626 \h </w:instrText>
        </w:r>
        <w:r>
          <w:rPr>
            <w:noProof/>
            <w:webHidden/>
          </w:rPr>
        </w:r>
        <w:r>
          <w:rPr>
            <w:noProof/>
            <w:webHidden/>
          </w:rPr>
          <w:fldChar w:fldCharType="separate"/>
        </w:r>
        <w:r>
          <w:rPr>
            <w:noProof/>
            <w:webHidden/>
          </w:rPr>
          <w:t>23</w:t>
        </w:r>
        <w:r>
          <w:rPr>
            <w:noProof/>
            <w:webHidden/>
          </w:rPr>
          <w:fldChar w:fldCharType="end"/>
        </w:r>
      </w:hyperlink>
    </w:p>
    <w:p w14:paraId="0DBDE51C" w14:textId="5B392445" w:rsidR="00FE4D4D" w:rsidRDefault="00FE4D4D">
      <w:pPr>
        <w:pStyle w:val="TM2"/>
        <w:tabs>
          <w:tab w:val="right" w:leader="dot" w:pos="9345"/>
        </w:tabs>
        <w:rPr>
          <w:rFonts w:eastAsiaTheme="minorEastAsia" w:cstheme="minorBidi"/>
          <w:smallCaps w:val="0"/>
          <w:noProof/>
          <w:sz w:val="22"/>
          <w:szCs w:val="22"/>
        </w:rPr>
      </w:pPr>
      <w:hyperlink w:anchor="_Toc189580627" w:history="1">
        <w:r w:rsidRPr="005F614E">
          <w:rPr>
            <w:rStyle w:val="Lienhypertexte"/>
            <w:rFonts w:ascii="CGP" w:hAnsi="CGP"/>
            <w:noProof/>
          </w:rPr>
          <w:t>9.6 - Mois d’établissement des prix</w:t>
        </w:r>
        <w:r>
          <w:rPr>
            <w:noProof/>
            <w:webHidden/>
          </w:rPr>
          <w:tab/>
        </w:r>
        <w:r>
          <w:rPr>
            <w:noProof/>
            <w:webHidden/>
          </w:rPr>
          <w:fldChar w:fldCharType="begin"/>
        </w:r>
        <w:r>
          <w:rPr>
            <w:noProof/>
            <w:webHidden/>
          </w:rPr>
          <w:instrText xml:space="preserve"> PAGEREF _Toc189580627 \h </w:instrText>
        </w:r>
        <w:r>
          <w:rPr>
            <w:noProof/>
            <w:webHidden/>
          </w:rPr>
        </w:r>
        <w:r>
          <w:rPr>
            <w:noProof/>
            <w:webHidden/>
          </w:rPr>
          <w:fldChar w:fldCharType="separate"/>
        </w:r>
        <w:r>
          <w:rPr>
            <w:noProof/>
            <w:webHidden/>
          </w:rPr>
          <w:t>23</w:t>
        </w:r>
        <w:r>
          <w:rPr>
            <w:noProof/>
            <w:webHidden/>
          </w:rPr>
          <w:fldChar w:fldCharType="end"/>
        </w:r>
      </w:hyperlink>
    </w:p>
    <w:p w14:paraId="490B1274" w14:textId="519C8806" w:rsidR="00FE4D4D" w:rsidRDefault="00FE4D4D">
      <w:pPr>
        <w:pStyle w:val="TM2"/>
        <w:tabs>
          <w:tab w:val="right" w:leader="dot" w:pos="9345"/>
        </w:tabs>
        <w:rPr>
          <w:rFonts w:eastAsiaTheme="minorEastAsia" w:cstheme="minorBidi"/>
          <w:smallCaps w:val="0"/>
          <w:noProof/>
          <w:sz w:val="22"/>
          <w:szCs w:val="22"/>
        </w:rPr>
      </w:pPr>
      <w:hyperlink w:anchor="_Toc189580628" w:history="1">
        <w:r w:rsidRPr="005F614E">
          <w:rPr>
            <w:rStyle w:val="Lienhypertexte"/>
            <w:rFonts w:ascii="CGP" w:hAnsi="CGP"/>
            <w:noProof/>
          </w:rPr>
          <w:t>9.7 - Variation des prix</w:t>
        </w:r>
        <w:r>
          <w:rPr>
            <w:noProof/>
            <w:webHidden/>
          </w:rPr>
          <w:tab/>
        </w:r>
        <w:r>
          <w:rPr>
            <w:noProof/>
            <w:webHidden/>
          </w:rPr>
          <w:fldChar w:fldCharType="begin"/>
        </w:r>
        <w:r>
          <w:rPr>
            <w:noProof/>
            <w:webHidden/>
          </w:rPr>
          <w:instrText xml:space="preserve"> PAGEREF _Toc189580628 \h </w:instrText>
        </w:r>
        <w:r>
          <w:rPr>
            <w:noProof/>
            <w:webHidden/>
          </w:rPr>
        </w:r>
        <w:r>
          <w:rPr>
            <w:noProof/>
            <w:webHidden/>
          </w:rPr>
          <w:fldChar w:fldCharType="separate"/>
        </w:r>
        <w:r>
          <w:rPr>
            <w:noProof/>
            <w:webHidden/>
          </w:rPr>
          <w:t>23</w:t>
        </w:r>
        <w:r>
          <w:rPr>
            <w:noProof/>
            <w:webHidden/>
          </w:rPr>
          <w:fldChar w:fldCharType="end"/>
        </w:r>
      </w:hyperlink>
    </w:p>
    <w:p w14:paraId="48CFB738" w14:textId="5D773E8B" w:rsidR="00FE4D4D" w:rsidRDefault="00FE4D4D">
      <w:pPr>
        <w:pStyle w:val="TM1"/>
        <w:tabs>
          <w:tab w:val="right" w:leader="dot" w:pos="9345"/>
        </w:tabs>
        <w:rPr>
          <w:rFonts w:eastAsiaTheme="minorEastAsia" w:cstheme="minorBidi"/>
          <w:b w:val="0"/>
          <w:bCs w:val="0"/>
          <w:caps w:val="0"/>
          <w:noProof/>
          <w:sz w:val="22"/>
          <w:szCs w:val="22"/>
        </w:rPr>
      </w:pPr>
      <w:hyperlink w:anchor="_Toc189580629" w:history="1">
        <w:r w:rsidRPr="005F614E">
          <w:rPr>
            <w:rStyle w:val="Lienhypertexte"/>
            <w:noProof/>
          </w:rPr>
          <w:t>ARTICLE 10 – PENALITES</w:t>
        </w:r>
        <w:r>
          <w:rPr>
            <w:noProof/>
            <w:webHidden/>
          </w:rPr>
          <w:tab/>
        </w:r>
        <w:r>
          <w:rPr>
            <w:noProof/>
            <w:webHidden/>
          </w:rPr>
          <w:fldChar w:fldCharType="begin"/>
        </w:r>
        <w:r>
          <w:rPr>
            <w:noProof/>
            <w:webHidden/>
          </w:rPr>
          <w:instrText xml:space="preserve"> PAGEREF _Toc189580629 \h </w:instrText>
        </w:r>
        <w:r>
          <w:rPr>
            <w:noProof/>
            <w:webHidden/>
          </w:rPr>
        </w:r>
        <w:r>
          <w:rPr>
            <w:noProof/>
            <w:webHidden/>
          </w:rPr>
          <w:fldChar w:fldCharType="separate"/>
        </w:r>
        <w:r>
          <w:rPr>
            <w:noProof/>
            <w:webHidden/>
          </w:rPr>
          <w:t>24</w:t>
        </w:r>
        <w:r>
          <w:rPr>
            <w:noProof/>
            <w:webHidden/>
          </w:rPr>
          <w:fldChar w:fldCharType="end"/>
        </w:r>
      </w:hyperlink>
    </w:p>
    <w:p w14:paraId="63B4B955" w14:textId="05D7ACB1" w:rsidR="00FE4D4D" w:rsidRDefault="00FE4D4D">
      <w:pPr>
        <w:pStyle w:val="TM2"/>
        <w:tabs>
          <w:tab w:val="right" w:leader="dot" w:pos="9345"/>
        </w:tabs>
        <w:rPr>
          <w:rFonts w:eastAsiaTheme="minorEastAsia" w:cstheme="minorBidi"/>
          <w:smallCaps w:val="0"/>
          <w:noProof/>
          <w:sz w:val="22"/>
          <w:szCs w:val="22"/>
        </w:rPr>
      </w:pPr>
      <w:hyperlink w:anchor="_Toc189580630" w:history="1">
        <w:r w:rsidRPr="005F614E">
          <w:rPr>
            <w:rStyle w:val="Lienhypertexte"/>
            <w:rFonts w:ascii="CGP" w:hAnsi="CGP"/>
            <w:noProof/>
          </w:rPr>
          <w:t>10.1 – Pénalités dans le cadre de l’exécution des prestations</w:t>
        </w:r>
        <w:r>
          <w:rPr>
            <w:noProof/>
            <w:webHidden/>
          </w:rPr>
          <w:tab/>
        </w:r>
        <w:r>
          <w:rPr>
            <w:noProof/>
            <w:webHidden/>
          </w:rPr>
          <w:fldChar w:fldCharType="begin"/>
        </w:r>
        <w:r>
          <w:rPr>
            <w:noProof/>
            <w:webHidden/>
          </w:rPr>
          <w:instrText xml:space="preserve"> PAGEREF _Toc189580630 \h </w:instrText>
        </w:r>
        <w:r>
          <w:rPr>
            <w:noProof/>
            <w:webHidden/>
          </w:rPr>
        </w:r>
        <w:r>
          <w:rPr>
            <w:noProof/>
            <w:webHidden/>
          </w:rPr>
          <w:fldChar w:fldCharType="separate"/>
        </w:r>
        <w:r>
          <w:rPr>
            <w:noProof/>
            <w:webHidden/>
          </w:rPr>
          <w:t>24</w:t>
        </w:r>
        <w:r>
          <w:rPr>
            <w:noProof/>
            <w:webHidden/>
          </w:rPr>
          <w:fldChar w:fldCharType="end"/>
        </w:r>
      </w:hyperlink>
    </w:p>
    <w:p w14:paraId="700315F4" w14:textId="2CA0E440" w:rsidR="00FE4D4D" w:rsidRDefault="00FE4D4D">
      <w:pPr>
        <w:pStyle w:val="TM2"/>
        <w:tabs>
          <w:tab w:val="right" w:leader="dot" w:pos="9345"/>
        </w:tabs>
        <w:rPr>
          <w:rFonts w:eastAsiaTheme="minorEastAsia" w:cstheme="minorBidi"/>
          <w:smallCaps w:val="0"/>
          <w:noProof/>
          <w:sz w:val="22"/>
          <w:szCs w:val="22"/>
        </w:rPr>
      </w:pPr>
      <w:hyperlink w:anchor="_Toc189580634" w:history="1">
        <w:r w:rsidRPr="005F614E">
          <w:rPr>
            <w:rStyle w:val="Lienhypertexte"/>
            <w:rFonts w:ascii="CGP" w:hAnsi="CGP"/>
            <w:noProof/>
          </w:rPr>
          <w:t>10.2 - Autres pénalités</w:t>
        </w:r>
        <w:r>
          <w:rPr>
            <w:noProof/>
            <w:webHidden/>
          </w:rPr>
          <w:tab/>
        </w:r>
        <w:r>
          <w:rPr>
            <w:noProof/>
            <w:webHidden/>
          </w:rPr>
          <w:fldChar w:fldCharType="begin"/>
        </w:r>
        <w:r>
          <w:rPr>
            <w:noProof/>
            <w:webHidden/>
          </w:rPr>
          <w:instrText xml:space="preserve"> PAGEREF _Toc189580634 \h </w:instrText>
        </w:r>
        <w:r>
          <w:rPr>
            <w:noProof/>
            <w:webHidden/>
          </w:rPr>
        </w:r>
        <w:r>
          <w:rPr>
            <w:noProof/>
            <w:webHidden/>
          </w:rPr>
          <w:fldChar w:fldCharType="separate"/>
        </w:r>
        <w:r>
          <w:rPr>
            <w:noProof/>
            <w:webHidden/>
          </w:rPr>
          <w:t>25</w:t>
        </w:r>
        <w:r>
          <w:rPr>
            <w:noProof/>
            <w:webHidden/>
          </w:rPr>
          <w:fldChar w:fldCharType="end"/>
        </w:r>
      </w:hyperlink>
    </w:p>
    <w:p w14:paraId="416E2F12" w14:textId="11854306" w:rsidR="00FE4D4D" w:rsidRDefault="00FE4D4D">
      <w:pPr>
        <w:pStyle w:val="TM2"/>
        <w:tabs>
          <w:tab w:val="right" w:leader="dot" w:pos="9345"/>
        </w:tabs>
        <w:rPr>
          <w:rFonts w:eastAsiaTheme="minorEastAsia" w:cstheme="minorBidi"/>
          <w:smallCaps w:val="0"/>
          <w:noProof/>
          <w:sz w:val="22"/>
          <w:szCs w:val="22"/>
        </w:rPr>
      </w:pPr>
      <w:hyperlink w:anchor="_Toc189580635" w:history="1">
        <w:r w:rsidRPr="005F614E">
          <w:rPr>
            <w:rStyle w:val="Lienhypertexte"/>
            <w:rFonts w:ascii="CGP" w:hAnsi="CGP"/>
            <w:noProof/>
          </w:rPr>
          <w:t>10.3 - Pénalités en cas de non-respect du plan de prévention</w:t>
        </w:r>
        <w:r>
          <w:rPr>
            <w:noProof/>
            <w:webHidden/>
          </w:rPr>
          <w:tab/>
        </w:r>
        <w:r>
          <w:rPr>
            <w:noProof/>
            <w:webHidden/>
          </w:rPr>
          <w:fldChar w:fldCharType="begin"/>
        </w:r>
        <w:r>
          <w:rPr>
            <w:noProof/>
            <w:webHidden/>
          </w:rPr>
          <w:instrText xml:space="preserve"> PAGEREF _Toc189580635 \h </w:instrText>
        </w:r>
        <w:r>
          <w:rPr>
            <w:noProof/>
            <w:webHidden/>
          </w:rPr>
        </w:r>
        <w:r>
          <w:rPr>
            <w:noProof/>
            <w:webHidden/>
          </w:rPr>
          <w:fldChar w:fldCharType="separate"/>
        </w:r>
        <w:r>
          <w:rPr>
            <w:noProof/>
            <w:webHidden/>
          </w:rPr>
          <w:t>26</w:t>
        </w:r>
        <w:r>
          <w:rPr>
            <w:noProof/>
            <w:webHidden/>
          </w:rPr>
          <w:fldChar w:fldCharType="end"/>
        </w:r>
      </w:hyperlink>
    </w:p>
    <w:p w14:paraId="3B10A213" w14:textId="09D50F69" w:rsidR="00FE4D4D" w:rsidRDefault="00FE4D4D">
      <w:pPr>
        <w:pStyle w:val="TM2"/>
        <w:tabs>
          <w:tab w:val="right" w:leader="dot" w:pos="9345"/>
        </w:tabs>
        <w:rPr>
          <w:rFonts w:eastAsiaTheme="minorEastAsia" w:cstheme="minorBidi"/>
          <w:smallCaps w:val="0"/>
          <w:noProof/>
          <w:sz w:val="22"/>
          <w:szCs w:val="22"/>
        </w:rPr>
      </w:pPr>
      <w:hyperlink w:anchor="_Toc189580636" w:history="1">
        <w:r w:rsidRPr="005F614E">
          <w:rPr>
            <w:rStyle w:val="Lienhypertexte"/>
            <w:rFonts w:ascii="CGP" w:hAnsi="CGP"/>
            <w:noProof/>
          </w:rPr>
          <w:t>10.4 - Sanctions encourues en cas de non-respect des obligations en matière de lutte contre le travail dissimulé</w:t>
        </w:r>
        <w:r>
          <w:rPr>
            <w:noProof/>
            <w:webHidden/>
          </w:rPr>
          <w:tab/>
        </w:r>
        <w:r>
          <w:rPr>
            <w:noProof/>
            <w:webHidden/>
          </w:rPr>
          <w:fldChar w:fldCharType="begin"/>
        </w:r>
        <w:r>
          <w:rPr>
            <w:noProof/>
            <w:webHidden/>
          </w:rPr>
          <w:instrText xml:space="preserve"> PAGEREF _Toc189580636 \h </w:instrText>
        </w:r>
        <w:r>
          <w:rPr>
            <w:noProof/>
            <w:webHidden/>
          </w:rPr>
        </w:r>
        <w:r>
          <w:rPr>
            <w:noProof/>
            <w:webHidden/>
          </w:rPr>
          <w:fldChar w:fldCharType="separate"/>
        </w:r>
        <w:r>
          <w:rPr>
            <w:noProof/>
            <w:webHidden/>
          </w:rPr>
          <w:t>26</w:t>
        </w:r>
        <w:r>
          <w:rPr>
            <w:noProof/>
            <w:webHidden/>
          </w:rPr>
          <w:fldChar w:fldCharType="end"/>
        </w:r>
      </w:hyperlink>
    </w:p>
    <w:p w14:paraId="08269942" w14:textId="36DB686B" w:rsidR="00FE4D4D" w:rsidRDefault="00FE4D4D">
      <w:pPr>
        <w:pStyle w:val="TM2"/>
        <w:tabs>
          <w:tab w:val="right" w:leader="dot" w:pos="9345"/>
        </w:tabs>
        <w:rPr>
          <w:rFonts w:eastAsiaTheme="minorEastAsia" w:cstheme="minorBidi"/>
          <w:smallCaps w:val="0"/>
          <w:noProof/>
          <w:sz w:val="22"/>
          <w:szCs w:val="22"/>
        </w:rPr>
      </w:pPr>
      <w:hyperlink w:anchor="_Toc189580637" w:history="1">
        <w:r w:rsidRPr="005F614E">
          <w:rPr>
            <w:rStyle w:val="Lienhypertexte"/>
            <w:rFonts w:ascii="CGP" w:hAnsi="CGP"/>
            <w:noProof/>
          </w:rPr>
          <w:t>10.5 - Défaut d’exécution des prestations – Exécution aux frais et risques du titulaire</w:t>
        </w:r>
        <w:r>
          <w:rPr>
            <w:noProof/>
            <w:webHidden/>
          </w:rPr>
          <w:tab/>
        </w:r>
        <w:r>
          <w:rPr>
            <w:noProof/>
            <w:webHidden/>
          </w:rPr>
          <w:fldChar w:fldCharType="begin"/>
        </w:r>
        <w:r>
          <w:rPr>
            <w:noProof/>
            <w:webHidden/>
          </w:rPr>
          <w:instrText xml:space="preserve"> PAGEREF _Toc189580637 \h </w:instrText>
        </w:r>
        <w:r>
          <w:rPr>
            <w:noProof/>
            <w:webHidden/>
          </w:rPr>
        </w:r>
        <w:r>
          <w:rPr>
            <w:noProof/>
            <w:webHidden/>
          </w:rPr>
          <w:fldChar w:fldCharType="separate"/>
        </w:r>
        <w:r>
          <w:rPr>
            <w:noProof/>
            <w:webHidden/>
          </w:rPr>
          <w:t>26</w:t>
        </w:r>
        <w:r>
          <w:rPr>
            <w:noProof/>
            <w:webHidden/>
          </w:rPr>
          <w:fldChar w:fldCharType="end"/>
        </w:r>
      </w:hyperlink>
    </w:p>
    <w:p w14:paraId="4BD23119" w14:textId="102870E4" w:rsidR="00FE4D4D" w:rsidRDefault="00FE4D4D">
      <w:pPr>
        <w:pStyle w:val="TM2"/>
        <w:tabs>
          <w:tab w:val="right" w:leader="dot" w:pos="9345"/>
        </w:tabs>
        <w:rPr>
          <w:rFonts w:eastAsiaTheme="minorEastAsia" w:cstheme="minorBidi"/>
          <w:smallCaps w:val="0"/>
          <w:noProof/>
          <w:sz w:val="22"/>
          <w:szCs w:val="22"/>
        </w:rPr>
      </w:pPr>
      <w:hyperlink w:anchor="_Toc189580638" w:history="1">
        <w:r w:rsidRPr="005F614E">
          <w:rPr>
            <w:rStyle w:val="Lienhypertexte"/>
            <w:rFonts w:ascii="CGP" w:hAnsi="CGP"/>
            <w:noProof/>
          </w:rPr>
          <w:t>10.6 - Suspension des pénalités</w:t>
        </w:r>
        <w:r>
          <w:rPr>
            <w:noProof/>
            <w:webHidden/>
          </w:rPr>
          <w:tab/>
        </w:r>
        <w:r>
          <w:rPr>
            <w:noProof/>
            <w:webHidden/>
          </w:rPr>
          <w:fldChar w:fldCharType="begin"/>
        </w:r>
        <w:r>
          <w:rPr>
            <w:noProof/>
            <w:webHidden/>
          </w:rPr>
          <w:instrText xml:space="preserve"> PAGEREF _Toc189580638 \h </w:instrText>
        </w:r>
        <w:r>
          <w:rPr>
            <w:noProof/>
            <w:webHidden/>
          </w:rPr>
        </w:r>
        <w:r>
          <w:rPr>
            <w:noProof/>
            <w:webHidden/>
          </w:rPr>
          <w:fldChar w:fldCharType="separate"/>
        </w:r>
        <w:r>
          <w:rPr>
            <w:noProof/>
            <w:webHidden/>
          </w:rPr>
          <w:t>27</w:t>
        </w:r>
        <w:r>
          <w:rPr>
            <w:noProof/>
            <w:webHidden/>
          </w:rPr>
          <w:fldChar w:fldCharType="end"/>
        </w:r>
      </w:hyperlink>
    </w:p>
    <w:p w14:paraId="59B267CB" w14:textId="6C37BDEC" w:rsidR="00FE4D4D" w:rsidRDefault="00FE4D4D">
      <w:pPr>
        <w:pStyle w:val="TM2"/>
        <w:tabs>
          <w:tab w:val="right" w:leader="dot" w:pos="9345"/>
        </w:tabs>
        <w:rPr>
          <w:rFonts w:eastAsiaTheme="minorEastAsia" w:cstheme="minorBidi"/>
          <w:smallCaps w:val="0"/>
          <w:noProof/>
          <w:sz w:val="22"/>
          <w:szCs w:val="22"/>
        </w:rPr>
      </w:pPr>
      <w:hyperlink w:anchor="_Toc189580639" w:history="1">
        <w:r w:rsidRPr="005F614E">
          <w:rPr>
            <w:rStyle w:val="Lienhypertexte"/>
            <w:rFonts w:ascii="CGP" w:hAnsi="CGP"/>
            <w:noProof/>
          </w:rPr>
          <w:t>10.7 - Plafonnement des pénalités</w:t>
        </w:r>
        <w:r>
          <w:rPr>
            <w:noProof/>
            <w:webHidden/>
          </w:rPr>
          <w:tab/>
        </w:r>
        <w:r>
          <w:rPr>
            <w:noProof/>
            <w:webHidden/>
          </w:rPr>
          <w:fldChar w:fldCharType="begin"/>
        </w:r>
        <w:r>
          <w:rPr>
            <w:noProof/>
            <w:webHidden/>
          </w:rPr>
          <w:instrText xml:space="preserve"> PAGEREF _Toc189580639 \h </w:instrText>
        </w:r>
        <w:r>
          <w:rPr>
            <w:noProof/>
            <w:webHidden/>
          </w:rPr>
        </w:r>
        <w:r>
          <w:rPr>
            <w:noProof/>
            <w:webHidden/>
          </w:rPr>
          <w:fldChar w:fldCharType="separate"/>
        </w:r>
        <w:r>
          <w:rPr>
            <w:noProof/>
            <w:webHidden/>
          </w:rPr>
          <w:t>27</w:t>
        </w:r>
        <w:r>
          <w:rPr>
            <w:noProof/>
            <w:webHidden/>
          </w:rPr>
          <w:fldChar w:fldCharType="end"/>
        </w:r>
      </w:hyperlink>
    </w:p>
    <w:p w14:paraId="2C44BD2D" w14:textId="26744358" w:rsidR="00FE4D4D" w:rsidRDefault="00FE4D4D">
      <w:pPr>
        <w:pStyle w:val="TM2"/>
        <w:tabs>
          <w:tab w:val="right" w:leader="dot" w:pos="9345"/>
        </w:tabs>
        <w:rPr>
          <w:rFonts w:eastAsiaTheme="minorEastAsia" w:cstheme="minorBidi"/>
          <w:smallCaps w:val="0"/>
          <w:noProof/>
          <w:sz w:val="22"/>
          <w:szCs w:val="22"/>
        </w:rPr>
      </w:pPr>
      <w:hyperlink w:anchor="_Toc189580640" w:history="1">
        <w:r w:rsidRPr="005F614E">
          <w:rPr>
            <w:rStyle w:val="Lienhypertexte"/>
            <w:rFonts w:ascii="CGP" w:hAnsi="CGP"/>
            <w:noProof/>
          </w:rPr>
          <w:t>10.8 - Paiement des pénalités</w:t>
        </w:r>
        <w:r>
          <w:rPr>
            <w:noProof/>
            <w:webHidden/>
          </w:rPr>
          <w:tab/>
        </w:r>
        <w:r>
          <w:rPr>
            <w:noProof/>
            <w:webHidden/>
          </w:rPr>
          <w:fldChar w:fldCharType="begin"/>
        </w:r>
        <w:r>
          <w:rPr>
            <w:noProof/>
            <w:webHidden/>
          </w:rPr>
          <w:instrText xml:space="preserve"> PAGEREF _Toc189580640 \h </w:instrText>
        </w:r>
        <w:r>
          <w:rPr>
            <w:noProof/>
            <w:webHidden/>
          </w:rPr>
        </w:r>
        <w:r>
          <w:rPr>
            <w:noProof/>
            <w:webHidden/>
          </w:rPr>
          <w:fldChar w:fldCharType="separate"/>
        </w:r>
        <w:r>
          <w:rPr>
            <w:noProof/>
            <w:webHidden/>
          </w:rPr>
          <w:t>27</w:t>
        </w:r>
        <w:r>
          <w:rPr>
            <w:noProof/>
            <w:webHidden/>
          </w:rPr>
          <w:fldChar w:fldCharType="end"/>
        </w:r>
      </w:hyperlink>
    </w:p>
    <w:p w14:paraId="641A266F" w14:textId="68DD49B7" w:rsidR="00FE4D4D" w:rsidRDefault="00FE4D4D">
      <w:pPr>
        <w:pStyle w:val="TM1"/>
        <w:tabs>
          <w:tab w:val="right" w:leader="dot" w:pos="9345"/>
        </w:tabs>
        <w:rPr>
          <w:rFonts w:eastAsiaTheme="minorEastAsia" w:cstheme="minorBidi"/>
          <w:b w:val="0"/>
          <w:bCs w:val="0"/>
          <w:caps w:val="0"/>
          <w:noProof/>
          <w:sz w:val="22"/>
          <w:szCs w:val="22"/>
        </w:rPr>
      </w:pPr>
      <w:hyperlink w:anchor="_Toc189580641" w:history="1">
        <w:r w:rsidRPr="005F614E">
          <w:rPr>
            <w:rStyle w:val="Lienhypertexte"/>
            <w:noProof/>
          </w:rPr>
          <w:t>ARTICLE 11 - CAS DE FORCE MAJEURE</w:t>
        </w:r>
        <w:r>
          <w:rPr>
            <w:noProof/>
            <w:webHidden/>
          </w:rPr>
          <w:tab/>
        </w:r>
        <w:r>
          <w:rPr>
            <w:noProof/>
            <w:webHidden/>
          </w:rPr>
          <w:fldChar w:fldCharType="begin"/>
        </w:r>
        <w:r>
          <w:rPr>
            <w:noProof/>
            <w:webHidden/>
          </w:rPr>
          <w:instrText xml:space="preserve"> PAGEREF _Toc189580641 \h </w:instrText>
        </w:r>
        <w:r>
          <w:rPr>
            <w:noProof/>
            <w:webHidden/>
          </w:rPr>
        </w:r>
        <w:r>
          <w:rPr>
            <w:noProof/>
            <w:webHidden/>
          </w:rPr>
          <w:fldChar w:fldCharType="separate"/>
        </w:r>
        <w:r>
          <w:rPr>
            <w:noProof/>
            <w:webHidden/>
          </w:rPr>
          <w:t>27</w:t>
        </w:r>
        <w:r>
          <w:rPr>
            <w:noProof/>
            <w:webHidden/>
          </w:rPr>
          <w:fldChar w:fldCharType="end"/>
        </w:r>
      </w:hyperlink>
    </w:p>
    <w:p w14:paraId="5A416E47" w14:textId="527A0A14" w:rsidR="00FE4D4D" w:rsidRDefault="00FE4D4D">
      <w:pPr>
        <w:pStyle w:val="TM1"/>
        <w:tabs>
          <w:tab w:val="right" w:leader="dot" w:pos="9345"/>
        </w:tabs>
        <w:rPr>
          <w:rFonts w:eastAsiaTheme="minorEastAsia" w:cstheme="minorBidi"/>
          <w:b w:val="0"/>
          <w:bCs w:val="0"/>
          <w:caps w:val="0"/>
          <w:noProof/>
          <w:sz w:val="22"/>
          <w:szCs w:val="22"/>
        </w:rPr>
      </w:pPr>
      <w:hyperlink w:anchor="_Toc189580642" w:history="1">
        <w:r w:rsidRPr="005F614E">
          <w:rPr>
            <w:rStyle w:val="Lienhypertexte"/>
            <w:noProof/>
          </w:rPr>
          <w:t>ARTICLE 12 - DISPOSITIONS RELATIVES AUX SOUS-TRAITANTS</w:t>
        </w:r>
        <w:r>
          <w:rPr>
            <w:noProof/>
            <w:webHidden/>
          </w:rPr>
          <w:tab/>
        </w:r>
        <w:r>
          <w:rPr>
            <w:noProof/>
            <w:webHidden/>
          </w:rPr>
          <w:fldChar w:fldCharType="begin"/>
        </w:r>
        <w:r>
          <w:rPr>
            <w:noProof/>
            <w:webHidden/>
          </w:rPr>
          <w:instrText xml:space="preserve"> PAGEREF _Toc189580642 \h </w:instrText>
        </w:r>
        <w:r>
          <w:rPr>
            <w:noProof/>
            <w:webHidden/>
          </w:rPr>
        </w:r>
        <w:r>
          <w:rPr>
            <w:noProof/>
            <w:webHidden/>
          </w:rPr>
          <w:fldChar w:fldCharType="separate"/>
        </w:r>
        <w:r>
          <w:rPr>
            <w:noProof/>
            <w:webHidden/>
          </w:rPr>
          <w:t>28</w:t>
        </w:r>
        <w:r>
          <w:rPr>
            <w:noProof/>
            <w:webHidden/>
          </w:rPr>
          <w:fldChar w:fldCharType="end"/>
        </w:r>
      </w:hyperlink>
    </w:p>
    <w:p w14:paraId="1B308099" w14:textId="625A2663" w:rsidR="00FE4D4D" w:rsidRDefault="00FE4D4D">
      <w:pPr>
        <w:pStyle w:val="TM1"/>
        <w:tabs>
          <w:tab w:val="right" w:leader="dot" w:pos="9345"/>
        </w:tabs>
        <w:rPr>
          <w:rFonts w:eastAsiaTheme="minorEastAsia" w:cstheme="minorBidi"/>
          <w:b w:val="0"/>
          <w:bCs w:val="0"/>
          <w:caps w:val="0"/>
          <w:noProof/>
          <w:sz w:val="22"/>
          <w:szCs w:val="22"/>
        </w:rPr>
      </w:pPr>
      <w:hyperlink w:anchor="_Toc189580643" w:history="1">
        <w:r w:rsidRPr="005F614E">
          <w:rPr>
            <w:rStyle w:val="Lienhypertexte"/>
            <w:noProof/>
          </w:rPr>
          <w:t>ARTICLE 13 - CONFIDENTIALITE</w:t>
        </w:r>
        <w:r>
          <w:rPr>
            <w:noProof/>
            <w:webHidden/>
          </w:rPr>
          <w:tab/>
        </w:r>
        <w:r>
          <w:rPr>
            <w:noProof/>
            <w:webHidden/>
          </w:rPr>
          <w:fldChar w:fldCharType="begin"/>
        </w:r>
        <w:r>
          <w:rPr>
            <w:noProof/>
            <w:webHidden/>
          </w:rPr>
          <w:instrText xml:space="preserve"> PAGEREF _Toc189580643 \h </w:instrText>
        </w:r>
        <w:r>
          <w:rPr>
            <w:noProof/>
            <w:webHidden/>
          </w:rPr>
        </w:r>
        <w:r>
          <w:rPr>
            <w:noProof/>
            <w:webHidden/>
          </w:rPr>
          <w:fldChar w:fldCharType="separate"/>
        </w:r>
        <w:r>
          <w:rPr>
            <w:noProof/>
            <w:webHidden/>
          </w:rPr>
          <w:t>28</w:t>
        </w:r>
        <w:r>
          <w:rPr>
            <w:noProof/>
            <w:webHidden/>
          </w:rPr>
          <w:fldChar w:fldCharType="end"/>
        </w:r>
      </w:hyperlink>
    </w:p>
    <w:p w14:paraId="2EC22927" w14:textId="560DC17B" w:rsidR="00FE4D4D" w:rsidRDefault="00FE4D4D">
      <w:pPr>
        <w:pStyle w:val="TM2"/>
        <w:tabs>
          <w:tab w:val="right" w:leader="dot" w:pos="9345"/>
        </w:tabs>
        <w:rPr>
          <w:rFonts w:eastAsiaTheme="minorEastAsia" w:cstheme="minorBidi"/>
          <w:smallCaps w:val="0"/>
          <w:noProof/>
          <w:sz w:val="22"/>
          <w:szCs w:val="22"/>
        </w:rPr>
      </w:pPr>
      <w:hyperlink w:anchor="_Toc189580644" w:history="1">
        <w:r w:rsidRPr="005F614E">
          <w:rPr>
            <w:rStyle w:val="Lienhypertexte"/>
            <w:rFonts w:ascii="CGP" w:hAnsi="CGP"/>
            <w:noProof/>
          </w:rPr>
          <w:t>13.1 - Confidentialité des échanges dans le cadre de cet accord-cadre</w:t>
        </w:r>
        <w:r>
          <w:rPr>
            <w:noProof/>
            <w:webHidden/>
          </w:rPr>
          <w:tab/>
        </w:r>
        <w:r>
          <w:rPr>
            <w:noProof/>
            <w:webHidden/>
          </w:rPr>
          <w:fldChar w:fldCharType="begin"/>
        </w:r>
        <w:r>
          <w:rPr>
            <w:noProof/>
            <w:webHidden/>
          </w:rPr>
          <w:instrText xml:space="preserve"> PAGEREF _Toc189580644 \h </w:instrText>
        </w:r>
        <w:r>
          <w:rPr>
            <w:noProof/>
            <w:webHidden/>
          </w:rPr>
        </w:r>
        <w:r>
          <w:rPr>
            <w:noProof/>
            <w:webHidden/>
          </w:rPr>
          <w:fldChar w:fldCharType="separate"/>
        </w:r>
        <w:r>
          <w:rPr>
            <w:noProof/>
            <w:webHidden/>
          </w:rPr>
          <w:t>28</w:t>
        </w:r>
        <w:r>
          <w:rPr>
            <w:noProof/>
            <w:webHidden/>
          </w:rPr>
          <w:fldChar w:fldCharType="end"/>
        </w:r>
      </w:hyperlink>
    </w:p>
    <w:p w14:paraId="69B18027" w14:textId="680E03A7" w:rsidR="00FE4D4D" w:rsidRDefault="00FE4D4D">
      <w:pPr>
        <w:pStyle w:val="TM2"/>
        <w:tabs>
          <w:tab w:val="right" w:leader="dot" w:pos="9345"/>
        </w:tabs>
        <w:rPr>
          <w:rFonts w:eastAsiaTheme="minorEastAsia" w:cstheme="minorBidi"/>
          <w:smallCaps w:val="0"/>
          <w:noProof/>
          <w:sz w:val="22"/>
          <w:szCs w:val="22"/>
        </w:rPr>
      </w:pPr>
      <w:hyperlink w:anchor="_Toc189580645" w:history="1">
        <w:r w:rsidRPr="005F614E">
          <w:rPr>
            <w:rStyle w:val="Lienhypertexte"/>
            <w:rFonts w:ascii="CGP" w:hAnsi="CGP"/>
            <w:noProof/>
          </w:rPr>
          <w:t>13.2 - Confidentialité des données</w:t>
        </w:r>
        <w:r>
          <w:rPr>
            <w:noProof/>
            <w:webHidden/>
          </w:rPr>
          <w:tab/>
        </w:r>
        <w:r>
          <w:rPr>
            <w:noProof/>
            <w:webHidden/>
          </w:rPr>
          <w:fldChar w:fldCharType="begin"/>
        </w:r>
        <w:r>
          <w:rPr>
            <w:noProof/>
            <w:webHidden/>
          </w:rPr>
          <w:instrText xml:space="preserve"> PAGEREF _Toc189580645 \h </w:instrText>
        </w:r>
        <w:r>
          <w:rPr>
            <w:noProof/>
            <w:webHidden/>
          </w:rPr>
        </w:r>
        <w:r>
          <w:rPr>
            <w:noProof/>
            <w:webHidden/>
          </w:rPr>
          <w:fldChar w:fldCharType="separate"/>
        </w:r>
        <w:r>
          <w:rPr>
            <w:noProof/>
            <w:webHidden/>
          </w:rPr>
          <w:t>28</w:t>
        </w:r>
        <w:r>
          <w:rPr>
            <w:noProof/>
            <w:webHidden/>
          </w:rPr>
          <w:fldChar w:fldCharType="end"/>
        </w:r>
      </w:hyperlink>
    </w:p>
    <w:p w14:paraId="598E40D7" w14:textId="55E39318" w:rsidR="00FE4D4D" w:rsidRDefault="00FE4D4D">
      <w:pPr>
        <w:pStyle w:val="TM1"/>
        <w:tabs>
          <w:tab w:val="right" w:leader="dot" w:pos="9345"/>
        </w:tabs>
        <w:rPr>
          <w:rFonts w:eastAsiaTheme="minorEastAsia" w:cstheme="minorBidi"/>
          <w:b w:val="0"/>
          <w:bCs w:val="0"/>
          <w:caps w:val="0"/>
          <w:noProof/>
          <w:sz w:val="22"/>
          <w:szCs w:val="22"/>
        </w:rPr>
      </w:pPr>
      <w:hyperlink w:anchor="_Toc189580646" w:history="1">
        <w:r w:rsidRPr="005F614E">
          <w:rPr>
            <w:rStyle w:val="Lienhypertexte"/>
            <w:noProof/>
          </w:rPr>
          <w:t>ARTICLE 14 - RESPONSABILITE DU TITULAIRE SUR LES INSTALLATIONS</w:t>
        </w:r>
        <w:r>
          <w:rPr>
            <w:noProof/>
            <w:webHidden/>
          </w:rPr>
          <w:tab/>
        </w:r>
        <w:r>
          <w:rPr>
            <w:noProof/>
            <w:webHidden/>
          </w:rPr>
          <w:fldChar w:fldCharType="begin"/>
        </w:r>
        <w:r>
          <w:rPr>
            <w:noProof/>
            <w:webHidden/>
          </w:rPr>
          <w:instrText xml:space="preserve"> PAGEREF _Toc189580646 \h </w:instrText>
        </w:r>
        <w:r>
          <w:rPr>
            <w:noProof/>
            <w:webHidden/>
          </w:rPr>
        </w:r>
        <w:r>
          <w:rPr>
            <w:noProof/>
            <w:webHidden/>
          </w:rPr>
          <w:fldChar w:fldCharType="separate"/>
        </w:r>
        <w:r>
          <w:rPr>
            <w:noProof/>
            <w:webHidden/>
          </w:rPr>
          <w:t>29</w:t>
        </w:r>
        <w:r>
          <w:rPr>
            <w:noProof/>
            <w:webHidden/>
          </w:rPr>
          <w:fldChar w:fldCharType="end"/>
        </w:r>
      </w:hyperlink>
    </w:p>
    <w:p w14:paraId="415A6ECB" w14:textId="7AA0A95B" w:rsidR="00FE4D4D" w:rsidRDefault="00FE4D4D">
      <w:pPr>
        <w:pStyle w:val="TM1"/>
        <w:tabs>
          <w:tab w:val="right" w:leader="dot" w:pos="9345"/>
        </w:tabs>
        <w:rPr>
          <w:rFonts w:eastAsiaTheme="minorEastAsia" w:cstheme="minorBidi"/>
          <w:b w:val="0"/>
          <w:bCs w:val="0"/>
          <w:caps w:val="0"/>
          <w:noProof/>
          <w:sz w:val="22"/>
          <w:szCs w:val="22"/>
        </w:rPr>
      </w:pPr>
      <w:hyperlink w:anchor="_Toc189580647" w:history="1">
        <w:r w:rsidRPr="005F614E">
          <w:rPr>
            <w:rStyle w:val="Lienhypertexte"/>
            <w:noProof/>
          </w:rPr>
          <w:t>ARTICLE 15 - MODALITES DE REGLEMENT DES AVANCES</w:t>
        </w:r>
        <w:r>
          <w:rPr>
            <w:noProof/>
            <w:webHidden/>
          </w:rPr>
          <w:tab/>
        </w:r>
        <w:r>
          <w:rPr>
            <w:noProof/>
            <w:webHidden/>
          </w:rPr>
          <w:fldChar w:fldCharType="begin"/>
        </w:r>
        <w:r>
          <w:rPr>
            <w:noProof/>
            <w:webHidden/>
          </w:rPr>
          <w:instrText xml:space="preserve"> PAGEREF _Toc189580647 \h </w:instrText>
        </w:r>
        <w:r>
          <w:rPr>
            <w:noProof/>
            <w:webHidden/>
          </w:rPr>
        </w:r>
        <w:r>
          <w:rPr>
            <w:noProof/>
            <w:webHidden/>
          </w:rPr>
          <w:fldChar w:fldCharType="separate"/>
        </w:r>
        <w:r>
          <w:rPr>
            <w:noProof/>
            <w:webHidden/>
          </w:rPr>
          <w:t>29</w:t>
        </w:r>
        <w:r>
          <w:rPr>
            <w:noProof/>
            <w:webHidden/>
          </w:rPr>
          <w:fldChar w:fldCharType="end"/>
        </w:r>
      </w:hyperlink>
    </w:p>
    <w:p w14:paraId="455930CC" w14:textId="67E3B422" w:rsidR="00FE4D4D" w:rsidRDefault="00FE4D4D">
      <w:pPr>
        <w:pStyle w:val="TM2"/>
        <w:tabs>
          <w:tab w:val="right" w:leader="dot" w:pos="9345"/>
        </w:tabs>
        <w:rPr>
          <w:rFonts w:eastAsiaTheme="minorEastAsia" w:cstheme="minorBidi"/>
          <w:smallCaps w:val="0"/>
          <w:noProof/>
          <w:sz w:val="22"/>
          <w:szCs w:val="22"/>
        </w:rPr>
      </w:pPr>
      <w:hyperlink w:anchor="_Toc189580648" w:history="1">
        <w:r w:rsidRPr="005F614E">
          <w:rPr>
            <w:rStyle w:val="Lienhypertexte"/>
            <w:caps/>
            <w:noProof/>
          </w:rPr>
          <w:sym w:font="Wingdings" w:char="F046"/>
        </w:r>
        <w:r w:rsidRPr="005F614E">
          <w:rPr>
            <w:rStyle w:val="Lienhypertexte"/>
            <w:rFonts w:ascii="CGP" w:hAnsi="CGP"/>
            <w:noProof/>
          </w:rPr>
          <w:t>15.1 - Versement d’une avance au titulaire</w:t>
        </w:r>
        <w:r>
          <w:rPr>
            <w:noProof/>
            <w:webHidden/>
          </w:rPr>
          <w:tab/>
        </w:r>
        <w:r>
          <w:rPr>
            <w:noProof/>
            <w:webHidden/>
          </w:rPr>
          <w:fldChar w:fldCharType="begin"/>
        </w:r>
        <w:r>
          <w:rPr>
            <w:noProof/>
            <w:webHidden/>
          </w:rPr>
          <w:instrText xml:space="preserve"> PAGEREF _Toc189580648 \h </w:instrText>
        </w:r>
        <w:r>
          <w:rPr>
            <w:noProof/>
            <w:webHidden/>
          </w:rPr>
        </w:r>
        <w:r>
          <w:rPr>
            <w:noProof/>
            <w:webHidden/>
          </w:rPr>
          <w:fldChar w:fldCharType="separate"/>
        </w:r>
        <w:r>
          <w:rPr>
            <w:noProof/>
            <w:webHidden/>
          </w:rPr>
          <w:t>29</w:t>
        </w:r>
        <w:r>
          <w:rPr>
            <w:noProof/>
            <w:webHidden/>
          </w:rPr>
          <w:fldChar w:fldCharType="end"/>
        </w:r>
      </w:hyperlink>
    </w:p>
    <w:p w14:paraId="09B1CDCA" w14:textId="35519E44" w:rsidR="00FE4D4D" w:rsidRDefault="00FE4D4D">
      <w:pPr>
        <w:pStyle w:val="TM2"/>
        <w:tabs>
          <w:tab w:val="right" w:leader="dot" w:pos="9345"/>
        </w:tabs>
        <w:rPr>
          <w:rFonts w:eastAsiaTheme="minorEastAsia" w:cstheme="minorBidi"/>
          <w:smallCaps w:val="0"/>
          <w:noProof/>
          <w:sz w:val="22"/>
          <w:szCs w:val="22"/>
        </w:rPr>
      </w:pPr>
      <w:hyperlink w:anchor="_Toc189580649" w:history="1">
        <w:r w:rsidRPr="005F614E">
          <w:rPr>
            <w:rStyle w:val="Lienhypertexte"/>
            <w:rFonts w:ascii="CGP" w:hAnsi="CGP"/>
            <w:noProof/>
          </w:rPr>
          <w:t>15.2 - Montant de l’avance</w:t>
        </w:r>
        <w:r>
          <w:rPr>
            <w:noProof/>
            <w:webHidden/>
          </w:rPr>
          <w:tab/>
        </w:r>
        <w:r>
          <w:rPr>
            <w:noProof/>
            <w:webHidden/>
          </w:rPr>
          <w:fldChar w:fldCharType="begin"/>
        </w:r>
        <w:r>
          <w:rPr>
            <w:noProof/>
            <w:webHidden/>
          </w:rPr>
          <w:instrText xml:space="preserve"> PAGEREF _Toc189580649 \h </w:instrText>
        </w:r>
        <w:r>
          <w:rPr>
            <w:noProof/>
            <w:webHidden/>
          </w:rPr>
        </w:r>
        <w:r>
          <w:rPr>
            <w:noProof/>
            <w:webHidden/>
          </w:rPr>
          <w:fldChar w:fldCharType="separate"/>
        </w:r>
        <w:r>
          <w:rPr>
            <w:noProof/>
            <w:webHidden/>
          </w:rPr>
          <w:t>29</w:t>
        </w:r>
        <w:r>
          <w:rPr>
            <w:noProof/>
            <w:webHidden/>
          </w:rPr>
          <w:fldChar w:fldCharType="end"/>
        </w:r>
      </w:hyperlink>
    </w:p>
    <w:p w14:paraId="05308365" w14:textId="73689199" w:rsidR="00FE4D4D" w:rsidRDefault="00FE4D4D">
      <w:pPr>
        <w:pStyle w:val="TM2"/>
        <w:tabs>
          <w:tab w:val="right" w:leader="dot" w:pos="9345"/>
        </w:tabs>
        <w:rPr>
          <w:rFonts w:eastAsiaTheme="minorEastAsia" w:cstheme="minorBidi"/>
          <w:smallCaps w:val="0"/>
          <w:noProof/>
          <w:sz w:val="22"/>
          <w:szCs w:val="22"/>
        </w:rPr>
      </w:pPr>
      <w:hyperlink w:anchor="_Toc189580650" w:history="1">
        <w:r w:rsidRPr="005F614E">
          <w:rPr>
            <w:rStyle w:val="Lienhypertexte"/>
            <w:rFonts w:ascii="CGP" w:hAnsi="CGP"/>
            <w:noProof/>
          </w:rPr>
          <w:t>15.3 - Modalités de versement de l’avance</w:t>
        </w:r>
        <w:r>
          <w:rPr>
            <w:noProof/>
            <w:webHidden/>
          </w:rPr>
          <w:tab/>
        </w:r>
        <w:r>
          <w:rPr>
            <w:noProof/>
            <w:webHidden/>
          </w:rPr>
          <w:fldChar w:fldCharType="begin"/>
        </w:r>
        <w:r>
          <w:rPr>
            <w:noProof/>
            <w:webHidden/>
          </w:rPr>
          <w:instrText xml:space="preserve"> PAGEREF _Toc189580650 \h </w:instrText>
        </w:r>
        <w:r>
          <w:rPr>
            <w:noProof/>
            <w:webHidden/>
          </w:rPr>
        </w:r>
        <w:r>
          <w:rPr>
            <w:noProof/>
            <w:webHidden/>
          </w:rPr>
          <w:fldChar w:fldCharType="separate"/>
        </w:r>
        <w:r>
          <w:rPr>
            <w:noProof/>
            <w:webHidden/>
          </w:rPr>
          <w:t>30</w:t>
        </w:r>
        <w:r>
          <w:rPr>
            <w:noProof/>
            <w:webHidden/>
          </w:rPr>
          <w:fldChar w:fldCharType="end"/>
        </w:r>
      </w:hyperlink>
    </w:p>
    <w:p w14:paraId="312D7855" w14:textId="587EAC72" w:rsidR="00FE4D4D" w:rsidRDefault="00FE4D4D">
      <w:pPr>
        <w:pStyle w:val="TM2"/>
        <w:tabs>
          <w:tab w:val="right" w:leader="dot" w:pos="9345"/>
        </w:tabs>
        <w:rPr>
          <w:rFonts w:eastAsiaTheme="minorEastAsia" w:cstheme="minorBidi"/>
          <w:smallCaps w:val="0"/>
          <w:noProof/>
          <w:sz w:val="22"/>
          <w:szCs w:val="22"/>
        </w:rPr>
      </w:pPr>
      <w:hyperlink w:anchor="_Toc189580651" w:history="1">
        <w:r w:rsidRPr="005F614E">
          <w:rPr>
            <w:rStyle w:val="Lienhypertexte"/>
            <w:rFonts w:ascii="CGP" w:hAnsi="CGP"/>
            <w:noProof/>
          </w:rPr>
          <w:t>15.4 – Versement d’une avance au sous-traitant</w:t>
        </w:r>
        <w:r>
          <w:rPr>
            <w:noProof/>
            <w:webHidden/>
          </w:rPr>
          <w:tab/>
        </w:r>
        <w:r>
          <w:rPr>
            <w:noProof/>
            <w:webHidden/>
          </w:rPr>
          <w:fldChar w:fldCharType="begin"/>
        </w:r>
        <w:r>
          <w:rPr>
            <w:noProof/>
            <w:webHidden/>
          </w:rPr>
          <w:instrText xml:space="preserve"> PAGEREF _Toc189580651 \h </w:instrText>
        </w:r>
        <w:r>
          <w:rPr>
            <w:noProof/>
            <w:webHidden/>
          </w:rPr>
        </w:r>
        <w:r>
          <w:rPr>
            <w:noProof/>
            <w:webHidden/>
          </w:rPr>
          <w:fldChar w:fldCharType="separate"/>
        </w:r>
        <w:r>
          <w:rPr>
            <w:noProof/>
            <w:webHidden/>
          </w:rPr>
          <w:t>30</w:t>
        </w:r>
        <w:r>
          <w:rPr>
            <w:noProof/>
            <w:webHidden/>
          </w:rPr>
          <w:fldChar w:fldCharType="end"/>
        </w:r>
      </w:hyperlink>
    </w:p>
    <w:p w14:paraId="386E2906" w14:textId="7186CE68" w:rsidR="00FE4D4D" w:rsidRDefault="00FE4D4D">
      <w:pPr>
        <w:pStyle w:val="TM2"/>
        <w:tabs>
          <w:tab w:val="right" w:leader="dot" w:pos="9345"/>
        </w:tabs>
        <w:rPr>
          <w:rFonts w:eastAsiaTheme="minorEastAsia" w:cstheme="minorBidi"/>
          <w:smallCaps w:val="0"/>
          <w:noProof/>
          <w:sz w:val="22"/>
          <w:szCs w:val="22"/>
        </w:rPr>
      </w:pPr>
      <w:hyperlink w:anchor="_Toc189580652" w:history="1">
        <w:r w:rsidRPr="005F614E">
          <w:rPr>
            <w:rStyle w:val="Lienhypertexte"/>
            <w:rFonts w:ascii="CGP" w:hAnsi="CGP"/>
            <w:noProof/>
          </w:rPr>
          <w:t>15.5 – Remboursement de l’avance</w:t>
        </w:r>
        <w:r>
          <w:rPr>
            <w:noProof/>
            <w:webHidden/>
          </w:rPr>
          <w:tab/>
        </w:r>
        <w:r>
          <w:rPr>
            <w:noProof/>
            <w:webHidden/>
          </w:rPr>
          <w:fldChar w:fldCharType="begin"/>
        </w:r>
        <w:r>
          <w:rPr>
            <w:noProof/>
            <w:webHidden/>
          </w:rPr>
          <w:instrText xml:space="preserve"> PAGEREF _Toc189580652 \h </w:instrText>
        </w:r>
        <w:r>
          <w:rPr>
            <w:noProof/>
            <w:webHidden/>
          </w:rPr>
        </w:r>
        <w:r>
          <w:rPr>
            <w:noProof/>
            <w:webHidden/>
          </w:rPr>
          <w:fldChar w:fldCharType="separate"/>
        </w:r>
        <w:r>
          <w:rPr>
            <w:noProof/>
            <w:webHidden/>
          </w:rPr>
          <w:t>30</w:t>
        </w:r>
        <w:r>
          <w:rPr>
            <w:noProof/>
            <w:webHidden/>
          </w:rPr>
          <w:fldChar w:fldCharType="end"/>
        </w:r>
      </w:hyperlink>
    </w:p>
    <w:p w14:paraId="7528A457" w14:textId="7BB8062D" w:rsidR="00FE4D4D" w:rsidRDefault="00FE4D4D">
      <w:pPr>
        <w:pStyle w:val="TM1"/>
        <w:tabs>
          <w:tab w:val="right" w:leader="dot" w:pos="9345"/>
        </w:tabs>
        <w:rPr>
          <w:rFonts w:eastAsiaTheme="minorEastAsia" w:cstheme="minorBidi"/>
          <w:b w:val="0"/>
          <w:bCs w:val="0"/>
          <w:caps w:val="0"/>
          <w:noProof/>
          <w:sz w:val="22"/>
          <w:szCs w:val="22"/>
        </w:rPr>
      </w:pPr>
      <w:hyperlink w:anchor="_Toc189580653" w:history="1">
        <w:r w:rsidRPr="005F614E">
          <w:rPr>
            <w:rStyle w:val="Lienhypertexte"/>
            <w:noProof/>
          </w:rPr>
          <w:t>ARTICLE 16 - MODALITES DE FACTURATION ET DE PAIEMENT</w:t>
        </w:r>
        <w:r>
          <w:rPr>
            <w:noProof/>
            <w:webHidden/>
          </w:rPr>
          <w:tab/>
        </w:r>
        <w:r>
          <w:rPr>
            <w:noProof/>
            <w:webHidden/>
          </w:rPr>
          <w:fldChar w:fldCharType="begin"/>
        </w:r>
        <w:r>
          <w:rPr>
            <w:noProof/>
            <w:webHidden/>
          </w:rPr>
          <w:instrText xml:space="preserve"> PAGEREF _Toc189580653 \h </w:instrText>
        </w:r>
        <w:r>
          <w:rPr>
            <w:noProof/>
            <w:webHidden/>
          </w:rPr>
        </w:r>
        <w:r>
          <w:rPr>
            <w:noProof/>
            <w:webHidden/>
          </w:rPr>
          <w:fldChar w:fldCharType="separate"/>
        </w:r>
        <w:r>
          <w:rPr>
            <w:noProof/>
            <w:webHidden/>
          </w:rPr>
          <w:t>30</w:t>
        </w:r>
        <w:r>
          <w:rPr>
            <w:noProof/>
            <w:webHidden/>
          </w:rPr>
          <w:fldChar w:fldCharType="end"/>
        </w:r>
      </w:hyperlink>
    </w:p>
    <w:p w14:paraId="3335A3A7" w14:textId="0E2A54DE" w:rsidR="00FE4D4D" w:rsidRDefault="00FE4D4D">
      <w:pPr>
        <w:pStyle w:val="TM2"/>
        <w:tabs>
          <w:tab w:val="right" w:leader="dot" w:pos="9345"/>
        </w:tabs>
        <w:rPr>
          <w:rFonts w:eastAsiaTheme="minorEastAsia" w:cstheme="minorBidi"/>
          <w:smallCaps w:val="0"/>
          <w:noProof/>
          <w:sz w:val="22"/>
          <w:szCs w:val="22"/>
        </w:rPr>
      </w:pPr>
      <w:hyperlink w:anchor="_Toc189580654" w:history="1">
        <w:r w:rsidRPr="005F614E">
          <w:rPr>
            <w:rStyle w:val="Lienhypertexte"/>
            <w:rFonts w:ascii="CGP" w:hAnsi="CGP"/>
            <w:noProof/>
          </w:rPr>
          <w:t>16.1 - Présentation des demandes de paiement</w:t>
        </w:r>
        <w:r>
          <w:rPr>
            <w:noProof/>
            <w:webHidden/>
          </w:rPr>
          <w:tab/>
        </w:r>
        <w:r>
          <w:rPr>
            <w:noProof/>
            <w:webHidden/>
          </w:rPr>
          <w:fldChar w:fldCharType="begin"/>
        </w:r>
        <w:r>
          <w:rPr>
            <w:noProof/>
            <w:webHidden/>
          </w:rPr>
          <w:instrText xml:space="preserve"> PAGEREF _Toc189580654 \h </w:instrText>
        </w:r>
        <w:r>
          <w:rPr>
            <w:noProof/>
            <w:webHidden/>
          </w:rPr>
        </w:r>
        <w:r>
          <w:rPr>
            <w:noProof/>
            <w:webHidden/>
          </w:rPr>
          <w:fldChar w:fldCharType="separate"/>
        </w:r>
        <w:r>
          <w:rPr>
            <w:noProof/>
            <w:webHidden/>
          </w:rPr>
          <w:t>30</w:t>
        </w:r>
        <w:r>
          <w:rPr>
            <w:noProof/>
            <w:webHidden/>
          </w:rPr>
          <w:fldChar w:fldCharType="end"/>
        </w:r>
      </w:hyperlink>
    </w:p>
    <w:p w14:paraId="2BD415DC" w14:textId="53F8B6AA" w:rsidR="00FE4D4D" w:rsidRDefault="00FE4D4D">
      <w:pPr>
        <w:pStyle w:val="TM2"/>
        <w:tabs>
          <w:tab w:val="right" w:leader="dot" w:pos="9345"/>
        </w:tabs>
        <w:rPr>
          <w:rFonts w:eastAsiaTheme="minorEastAsia" w:cstheme="minorBidi"/>
          <w:smallCaps w:val="0"/>
          <w:noProof/>
          <w:sz w:val="22"/>
          <w:szCs w:val="22"/>
        </w:rPr>
      </w:pPr>
      <w:hyperlink w:anchor="_Toc189580655" w:history="1">
        <w:r w:rsidRPr="005F614E">
          <w:rPr>
            <w:rStyle w:val="Lienhypertexte"/>
            <w:rFonts w:ascii="CGP" w:hAnsi="CGP"/>
            <w:noProof/>
          </w:rPr>
          <w:t>16.2 - Modalités de transmission des factures</w:t>
        </w:r>
        <w:r>
          <w:rPr>
            <w:noProof/>
            <w:webHidden/>
          </w:rPr>
          <w:tab/>
        </w:r>
        <w:r>
          <w:rPr>
            <w:noProof/>
            <w:webHidden/>
          </w:rPr>
          <w:fldChar w:fldCharType="begin"/>
        </w:r>
        <w:r>
          <w:rPr>
            <w:noProof/>
            <w:webHidden/>
          </w:rPr>
          <w:instrText xml:space="preserve"> PAGEREF _Toc189580655 \h </w:instrText>
        </w:r>
        <w:r>
          <w:rPr>
            <w:noProof/>
            <w:webHidden/>
          </w:rPr>
        </w:r>
        <w:r>
          <w:rPr>
            <w:noProof/>
            <w:webHidden/>
          </w:rPr>
          <w:fldChar w:fldCharType="separate"/>
        </w:r>
        <w:r>
          <w:rPr>
            <w:noProof/>
            <w:webHidden/>
          </w:rPr>
          <w:t>31</w:t>
        </w:r>
        <w:r>
          <w:rPr>
            <w:noProof/>
            <w:webHidden/>
          </w:rPr>
          <w:fldChar w:fldCharType="end"/>
        </w:r>
      </w:hyperlink>
    </w:p>
    <w:p w14:paraId="02576ABF" w14:textId="2CF54663" w:rsidR="00FE4D4D" w:rsidRDefault="00FE4D4D">
      <w:pPr>
        <w:pStyle w:val="TM2"/>
        <w:tabs>
          <w:tab w:val="right" w:leader="dot" w:pos="9345"/>
        </w:tabs>
        <w:rPr>
          <w:rFonts w:eastAsiaTheme="minorEastAsia" w:cstheme="minorBidi"/>
          <w:smallCaps w:val="0"/>
          <w:noProof/>
          <w:sz w:val="22"/>
          <w:szCs w:val="22"/>
        </w:rPr>
      </w:pPr>
      <w:hyperlink w:anchor="_Toc189580656" w:history="1">
        <w:r w:rsidRPr="005F614E">
          <w:rPr>
            <w:rStyle w:val="Lienhypertexte"/>
            <w:rFonts w:ascii="CGP" w:hAnsi="CGP"/>
            <w:noProof/>
          </w:rPr>
          <w:t>16.3 - Modalités de règlement par le Centre Pompidou</w:t>
        </w:r>
        <w:r>
          <w:rPr>
            <w:noProof/>
            <w:webHidden/>
          </w:rPr>
          <w:tab/>
        </w:r>
        <w:r>
          <w:rPr>
            <w:noProof/>
            <w:webHidden/>
          </w:rPr>
          <w:fldChar w:fldCharType="begin"/>
        </w:r>
        <w:r>
          <w:rPr>
            <w:noProof/>
            <w:webHidden/>
          </w:rPr>
          <w:instrText xml:space="preserve"> PAGEREF _Toc189580656 \h </w:instrText>
        </w:r>
        <w:r>
          <w:rPr>
            <w:noProof/>
            <w:webHidden/>
          </w:rPr>
        </w:r>
        <w:r>
          <w:rPr>
            <w:noProof/>
            <w:webHidden/>
          </w:rPr>
          <w:fldChar w:fldCharType="separate"/>
        </w:r>
        <w:r>
          <w:rPr>
            <w:noProof/>
            <w:webHidden/>
          </w:rPr>
          <w:t>31</w:t>
        </w:r>
        <w:r>
          <w:rPr>
            <w:noProof/>
            <w:webHidden/>
          </w:rPr>
          <w:fldChar w:fldCharType="end"/>
        </w:r>
      </w:hyperlink>
    </w:p>
    <w:p w14:paraId="13465CAF" w14:textId="1727C0AD" w:rsidR="00FE4D4D" w:rsidRDefault="00FE4D4D">
      <w:pPr>
        <w:pStyle w:val="TM1"/>
        <w:tabs>
          <w:tab w:val="right" w:leader="dot" w:pos="9345"/>
        </w:tabs>
        <w:rPr>
          <w:rFonts w:eastAsiaTheme="minorEastAsia" w:cstheme="minorBidi"/>
          <w:b w:val="0"/>
          <w:bCs w:val="0"/>
          <w:caps w:val="0"/>
          <w:noProof/>
          <w:sz w:val="22"/>
          <w:szCs w:val="22"/>
        </w:rPr>
      </w:pPr>
      <w:hyperlink w:anchor="_Toc189580658" w:history="1">
        <w:r w:rsidRPr="005F614E">
          <w:rPr>
            <w:rStyle w:val="Lienhypertexte"/>
            <w:noProof/>
          </w:rPr>
          <w:t>ARTICLE 17 - PROTECTION DES DONNEES PERSONNELLES</w:t>
        </w:r>
        <w:r>
          <w:rPr>
            <w:noProof/>
            <w:webHidden/>
          </w:rPr>
          <w:tab/>
        </w:r>
        <w:r>
          <w:rPr>
            <w:noProof/>
            <w:webHidden/>
          </w:rPr>
          <w:fldChar w:fldCharType="begin"/>
        </w:r>
        <w:r>
          <w:rPr>
            <w:noProof/>
            <w:webHidden/>
          </w:rPr>
          <w:instrText xml:space="preserve"> PAGEREF _Toc189580658 \h </w:instrText>
        </w:r>
        <w:r>
          <w:rPr>
            <w:noProof/>
            <w:webHidden/>
          </w:rPr>
        </w:r>
        <w:r>
          <w:rPr>
            <w:noProof/>
            <w:webHidden/>
          </w:rPr>
          <w:fldChar w:fldCharType="separate"/>
        </w:r>
        <w:r>
          <w:rPr>
            <w:noProof/>
            <w:webHidden/>
          </w:rPr>
          <w:t>33</w:t>
        </w:r>
        <w:r>
          <w:rPr>
            <w:noProof/>
            <w:webHidden/>
          </w:rPr>
          <w:fldChar w:fldCharType="end"/>
        </w:r>
      </w:hyperlink>
    </w:p>
    <w:p w14:paraId="0D5E62CB" w14:textId="3EBFA0F9" w:rsidR="00FE4D4D" w:rsidRDefault="00FE4D4D">
      <w:pPr>
        <w:pStyle w:val="TM1"/>
        <w:tabs>
          <w:tab w:val="right" w:leader="dot" w:pos="9345"/>
        </w:tabs>
        <w:rPr>
          <w:rFonts w:eastAsiaTheme="minorEastAsia" w:cstheme="minorBidi"/>
          <w:b w:val="0"/>
          <w:bCs w:val="0"/>
          <w:caps w:val="0"/>
          <w:noProof/>
          <w:sz w:val="22"/>
          <w:szCs w:val="22"/>
        </w:rPr>
      </w:pPr>
      <w:hyperlink w:anchor="_Toc189580659" w:history="1">
        <w:r w:rsidRPr="005F614E">
          <w:rPr>
            <w:rStyle w:val="Lienhypertexte"/>
            <w:noProof/>
          </w:rPr>
          <w:t>ARTICLE 18 – PLAN DE PREVENTION</w:t>
        </w:r>
        <w:r>
          <w:rPr>
            <w:noProof/>
            <w:webHidden/>
          </w:rPr>
          <w:tab/>
        </w:r>
        <w:r>
          <w:rPr>
            <w:noProof/>
            <w:webHidden/>
          </w:rPr>
          <w:fldChar w:fldCharType="begin"/>
        </w:r>
        <w:r>
          <w:rPr>
            <w:noProof/>
            <w:webHidden/>
          </w:rPr>
          <w:instrText xml:space="preserve"> PAGEREF _Toc189580659 \h </w:instrText>
        </w:r>
        <w:r>
          <w:rPr>
            <w:noProof/>
            <w:webHidden/>
          </w:rPr>
        </w:r>
        <w:r>
          <w:rPr>
            <w:noProof/>
            <w:webHidden/>
          </w:rPr>
          <w:fldChar w:fldCharType="separate"/>
        </w:r>
        <w:r>
          <w:rPr>
            <w:noProof/>
            <w:webHidden/>
          </w:rPr>
          <w:t>34</w:t>
        </w:r>
        <w:r>
          <w:rPr>
            <w:noProof/>
            <w:webHidden/>
          </w:rPr>
          <w:fldChar w:fldCharType="end"/>
        </w:r>
      </w:hyperlink>
    </w:p>
    <w:p w14:paraId="7900C894" w14:textId="2997C055" w:rsidR="00FE4D4D" w:rsidRDefault="00FE4D4D">
      <w:pPr>
        <w:pStyle w:val="TM1"/>
        <w:tabs>
          <w:tab w:val="right" w:leader="dot" w:pos="9345"/>
        </w:tabs>
        <w:rPr>
          <w:rFonts w:eastAsiaTheme="minorEastAsia" w:cstheme="minorBidi"/>
          <w:b w:val="0"/>
          <w:bCs w:val="0"/>
          <w:caps w:val="0"/>
          <w:noProof/>
          <w:sz w:val="22"/>
          <w:szCs w:val="22"/>
        </w:rPr>
      </w:pPr>
      <w:hyperlink w:anchor="_Toc189580660" w:history="1">
        <w:r w:rsidRPr="005F614E">
          <w:rPr>
            <w:rStyle w:val="Lienhypertexte"/>
            <w:noProof/>
          </w:rPr>
          <w:t>ARTICLE 19 - RESPONSABILITE DU TITULAIRE SUR LES INSTALLATIONS</w:t>
        </w:r>
        <w:r>
          <w:rPr>
            <w:noProof/>
            <w:webHidden/>
          </w:rPr>
          <w:tab/>
        </w:r>
        <w:r>
          <w:rPr>
            <w:noProof/>
            <w:webHidden/>
          </w:rPr>
          <w:fldChar w:fldCharType="begin"/>
        </w:r>
        <w:r>
          <w:rPr>
            <w:noProof/>
            <w:webHidden/>
          </w:rPr>
          <w:instrText xml:space="preserve"> PAGEREF _Toc189580660 \h </w:instrText>
        </w:r>
        <w:r>
          <w:rPr>
            <w:noProof/>
            <w:webHidden/>
          </w:rPr>
        </w:r>
        <w:r>
          <w:rPr>
            <w:noProof/>
            <w:webHidden/>
          </w:rPr>
          <w:fldChar w:fldCharType="separate"/>
        </w:r>
        <w:r>
          <w:rPr>
            <w:noProof/>
            <w:webHidden/>
          </w:rPr>
          <w:t>37</w:t>
        </w:r>
        <w:r>
          <w:rPr>
            <w:noProof/>
            <w:webHidden/>
          </w:rPr>
          <w:fldChar w:fldCharType="end"/>
        </w:r>
      </w:hyperlink>
    </w:p>
    <w:p w14:paraId="2E1BD6DE" w14:textId="0307B005" w:rsidR="00FE4D4D" w:rsidRDefault="00FE4D4D">
      <w:pPr>
        <w:pStyle w:val="TM1"/>
        <w:tabs>
          <w:tab w:val="right" w:leader="dot" w:pos="9345"/>
        </w:tabs>
        <w:rPr>
          <w:rFonts w:eastAsiaTheme="minorEastAsia" w:cstheme="minorBidi"/>
          <w:b w:val="0"/>
          <w:bCs w:val="0"/>
          <w:caps w:val="0"/>
          <w:noProof/>
          <w:sz w:val="22"/>
          <w:szCs w:val="22"/>
        </w:rPr>
      </w:pPr>
      <w:hyperlink w:anchor="_Toc189580661" w:history="1">
        <w:r w:rsidRPr="005F614E">
          <w:rPr>
            <w:rStyle w:val="Lienhypertexte"/>
            <w:noProof/>
          </w:rPr>
          <w:t>ARTICLE 20 – GESTION ET SUIVI DU CONTRAT</w:t>
        </w:r>
        <w:r>
          <w:rPr>
            <w:noProof/>
            <w:webHidden/>
          </w:rPr>
          <w:tab/>
        </w:r>
        <w:r>
          <w:rPr>
            <w:noProof/>
            <w:webHidden/>
          </w:rPr>
          <w:fldChar w:fldCharType="begin"/>
        </w:r>
        <w:r>
          <w:rPr>
            <w:noProof/>
            <w:webHidden/>
          </w:rPr>
          <w:instrText xml:space="preserve"> PAGEREF _Toc189580661 \h </w:instrText>
        </w:r>
        <w:r>
          <w:rPr>
            <w:noProof/>
            <w:webHidden/>
          </w:rPr>
        </w:r>
        <w:r>
          <w:rPr>
            <w:noProof/>
            <w:webHidden/>
          </w:rPr>
          <w:fldChar w:fldCharType="separate"/>
        </w:r>
        <w:r>
          <w:rPr>
            <w:noProof/>
            <w:webHidden/>
          </w:rPr>
          <w:t>37</w:t>
        </w:r>
        <w:r>
          <w:rPr>
            <w:noProof/>
            <w:webHidden/>
          </w:rPr>
          <w:fldChar w:fldCharType="end"/>
        </w:r>
      </w:hyperlink>
    </w:p>
    <w:p w14:paraId="7D0EDB49" w14:textId="3C86AC83" w:rsidR="00FE4D4D" w:rsidRDefault="00FE4D4D">
      <w:pPr>
        <w:pStyle w:val="TM1"/>
        <w:tabs>
          <w:tab w:val="right" w:leader="dot" w:pos="9345"/>
        </w:tabs>
        <w:rPr>
          <w:rFonts w:eastAsiaTheme="minorEastAsia" w:cstheme="minorBidi"/>
          <w:b w:val="0"/>
          <w:bCs w:val="0"/>
          <w:caps w:val="0"/>
          <w:noProof/>
          <w:sz w:val="22"/>
          <w:szCs w:val="22"/>
        </w:rPr>
      </w:pPr>
      <w:hyperlink w:anchor="_Toc189580662" w:history="1">
        <w:r w:rsidRPr="005F614E">
          <w:rPr>
            <w:rStyle w:val="Lienhypertexte"/>
            <w:noProof/>
          </w:rPr>
          <w:t>ARTICLE 21 – MODIFICATION RELATIVE AU TITULAIRE DU MARCHE</w:t>
        </w:r>
        <w:r>
          <w:rPr>
            <w:noProof/>
            <w:webHidden/>
          </w:rPr>
          <w:tab/>
        </w:r>
        <w:r>
          <w:rPr>
            <w:noProof/>
            <w:webHidden/>
          </w:rPr>
          <w:fldChar w:fldCharType="begin"/>
        </w:r>
        <w:r>
          <w:rPr>
            <w:noProof/>
            <w:webHidden/>
          </w:rPr>
          <w:instrText xml:space="preserve"> PAGEREF _Toc189580662 \h </w:instrText>
        </w:r>
        <w:r>
          <w:rPr>
            <w:noProof/>
            <w:webHidden/>
          </w:rPr>
        </w:r>
        <w:r>
          <w:rPr>
            <w:noProof/>
            <w:webHidden/>
          </w:rPr>
          <w:fldChar w:fldCharType="separate"/>
        </w:r>
        <w:r>
          <w:rPr>
            <w:noProof/>
            <w:webHidden/>
          </w:rPr>
          <w:t>38</w:t>
        </w:r>
        <w:r>
          <w:rPr>
            <w:noProof/>
            <w:webHidden/>
          </w:rPr>
          <w:fldChar w:fldCharType="end"/>
        </w:r>
      </w:hyperlink>
    </w:p>
    <w:p w14:paraId="3DFF7B27" w14:textId="6CE67458" w:rsidR="00FE4D4D" w:rsidRDefault="00FE4D4D">
      <w:pPr>
        <w:pStyle w:val="TM1"/>
        <w:tabs>
          <w:tab w:val="right" w:leader="dot" w:pos="9345"/>
        </w:tabs>
        <w:rPr>
          <w:rFonts w:eastAsiaTheme="minorEastAsia" w:cstheme="minorBidi"/>
          <w:b w:val="0"/>
          <w:bCs w:val="0"/>
          <w:caps w:val="0"/>
          <w:noProof/>
          <w:sz w:val="22"/>
          <w:szCs w:val="22"/>
        </w:rPr>
      </w:pPr>
      <w:hyperlink w:anchor="_Toc189580663" w:history="1">
        <w:r w:rsidRPr="005F614E">
          <w:rPr>
            <w:rStyle w:val="Lienhypertexte"/>
            <w:noProof/>
          </w:rPr>
          <w:t>ARTICLE 22 – ASSURANCES</w:t>
        </w:r>
        <w:r>
          <w:rPr>
            <w:noProof/>
            <w:webHidden/>
          </w:rPr>
          <w:tab/>
        </w:r>
        <w:r>
          <w:rPr>
            <w:noProof/>
            <w:webHidden/>
          </w:rPr>
          <w:fldChar w:fldCharType="begin"/>
        </w:r>
        <w:r>
          <w:rPr>
            <w:noProof/>
            <w:webHidden/>
          </w:rPr>
          <w:instrText xml:space="preserve"> PAGEREF _Toc189580663 \h </w:instrText>
        </w:r>
        <w:r>
          <w:rPr>
            <w:noProof/>
            <w:webHidden/>
          </w:rPr>
        </w:r>
        <w:r>
          <w:rPr>
            <w:noProof/>
            <w:webHidden/>
          </w:rPr>
          <w:fldChar w:fldCharType="separate"/>
        </w:r>
        <w:r>
          <w:rPr>
            <w:noProof/>
            <w:webHidden/>
          </w:rPr>
          <w:t>39</w:t>
        </w:r>
        <w:r>
          <w:rPr>
            <w:noProof/>
            <w:webHidden/>
          </w:rPr>
          <w:fldChar w:fldCharType="end"/>
        </w:r>
      </w:hyperlink>
    </w:p>
    <w:p w14:paraId="0D2455EC" w14:textId="5EBB16DC" w:rsidR="00FE4D4D" w:rsidRDefault="00FE4D4D">
      <w:pPr>
        <w:pStyle w:val="TM1"/>
        <w:tabs>
          <w:tab w:val="right" w:leader="dot" w:pos="9345"/>
        </w:tabs>
        <w:rPr>
          <w:rFonts w:eastAsiaTheme="minorEastAsia" w:cstheme="minorBidi"/>
          <w:b w:val="0"/>
          <w:bCs w:val="0"/>
          <w:caps w:val="0"/>
          <w:noProof/>
          <w:sz w:val="22"/>
          <w:szCs w:val="22"/>
        </w:rPr>
      </w:pPr>
      <w:hyperlink w:anchor="_Toc189580664" w:history="1">
        <w:r w:rsidRPr="005F614E">
          <w:rPr>
            <w:rStyle w:val="Lienhypertexte"/>
            <w:noProof/>
          </w:rPr>
          <w:t>ARTICLE 23 - RECOURS A LA PROCEDURE SANS MISE EN C0NCURRENCE POUR LA REALISATION DE PRESTATIONS SIMILAIRES</w:t>
        </w:r>
        <w:r>
          <w:rPr>
            <w:noProof/>
            <w:webHidden/>
          </w:rPr>
          <w:tab/>
        </w:r>
        <w:r>
          <w:rPr>
            <w:noProof/>
            <w:webHidden/>
          </w:rPr>
          <w:fldChar w:fldCharType="begin"/>
        </w:r>
        <w:r>
          <w:rPr>
            <w:noProof/>
            <w:webHidden/>
          </w:rPr>
          <w:instrText xml:space="preserve"> PAGEREF _Toc189580664 \h </w:instrText>
        </w:r>
        <w:r>
          <w:rPr>
            <w:noProof/>
            <w:webHidden/>
          </w:rPr>
        </w:r>
        <w:r>
          <w:rPr>
            <w:noProof/>
            <w:webHidden/>
          </w:rPr>
          <w:fldChar w:fldCharType="separate"/>
        </w:r>
        <w:r>
          <w:rPr>
            <w:noProof/>
            <w:webHidden/>
          </w:rPr>
          <w:t>39</w:t>
        </w:r>
        <w:r>
          <w:rPr>
            <w:noProof/>
            <w:webHidden/>
          </w:rPr>
          <w:fldChar w:fldCharType="end"/>
        </w:r>
      </w:hyperlink>
    </w:p>
    <w:p w14:paraId="4600EE8A" w14:textId="3002264F" w:rsidR="00FE4D4D" w:rsidRDefault="00FE4D4D">
      <w:pPr>
        <w:pStyle w:val="TM1"/>
        <w:tabs>
          <w:tab w:val="right" w:leader="dot" w:pos="9345"/>
        </w:tabs>
        <w:rPr>
          <w:rFonts w:eastAsiaTheme="minorEastAsia" w:cstheme="minorBidi"/>
          <w:b w:val="0"/>
          <w:bCs w:val="0"/>
          <w:caps w:val="0"/>
          <w:noProof/>
          <w:sz w:val="22"/>
          <w:szCs w:val="22"/>
        </w:rPr>
      </w:pPr>
      <w:hyperlink w:anchor="_Toc189580665" w:history="1">
        <w:r w:rsidRPr="005F614E">
          <w:rPr>
            <w:rStyle w:val="Lienhypertexte"/>
            <w:rFonts w:cs="Arial"/>
            <w:noProof/>
          </w:rPr>
          <w:t>ARTICLE 24 – RESILIATION</w:t>
        </w:r>
        <w:r>
          <w:rPr>
            <w:noProof/>
            <w:webHidden/>
          </w:rPr>
          <w:tab/>
        </w:r>
        <w:r>
          <w:rPr>
            <w:noProof/>
            <w:webHidden/>
          </w:rPr>
          <w:fldChar w:fldCharType="begin"/>
        </w:r>
        <w:r>
          <w:rPr>
            <w:noProof/>
            <w:webHidden/>
          </w:rPr>
          <w:instrText xml:space="preserve"> PAGEREF _Toc189580665 \h </w:instrText>
        </w:r>
        <w:r>
          <w:rPr>
            <w:noProof/>
            <w:webHidden/>
          </w:rPr>
        </w:r>
        <w:r>
          <w:rPr>
            <w:noProof/>
            <w:webHidden/>
          </w:rPr>
          <w:fldChar w:fldCharType="separate"/>
        </w:r>
        <w:r>
          <w:rPr>
            <w:noProof/>
            <w:webHidden/>
          </w:rPr>
          <w:t>39</w:t>
        </w:r>
        <w:r>
          <w:rPr>
            <w:noProof/>
            <w:webHidden/>
          </w:rPr>
          <w:fldChar w:fldCharType="end"/>
        </w:r>
      </w:hyperlink>
    </w:p>
    <w:p w14:paraId="2CCBF9A1" w14:textId="28128469" w:rsidR="00FE4D4D" w:rsidRDefault="00FE4D4D">
      <w:pPr>
        <w:pStyle w:val="TM1"/>
        <w:tabs>
          <w:tab w:val="right" w:leader="dot" w:pos="9345"/>
        </w:tabs>
        <w:rPr>
          <w:rFonts w:eastAsiaTheme="minorEastAsia" w:cstheme="minorBidi"/>
          <w:b w:val="0"/>
          <w:bCs w:val="0"/>
          <w:caps w:val="0"/>
          <w:noProof/>
          <w:sz w:val="22"/>
          <w:szCs w:val="22"/>
        </w:rPr>
      </w:pPr>
      <w:hyperlink w:anchor="_Toc189580666" w:history="1">
        <w:r w:rsidRPr="005F614E">
          <w:rPr>
            <w:rStyle w:val="Lienhypertexte"/>
            <w:rFonts w:cs="Arial"/>
            <w:noProof/>
          </w:rPr>
          <w:t>ARTICLE 25 – LITIGES</w:t>
        </w:r>
        <w:r>
          <w:rPr>
            <w:noProof/>
            <w:webHidden/>
          </w:rPr>
          <w:tab/>
        </w:r>
        <w:r>
          <w:rPr>
            <w:noProof/>
            <w:webHidden/>
          </w:rPr>
          <w:fldChar w:fldCharType="begin"/>
        </w:r>
        <w:r>
          <w:rPr>
            <w:noProof/>
            <w:webHidden/>
          </w:rPr>
          <w:instrText xml:space="preserve"> PAGEREF _Toc189580666 \h </w:instrText>
        </w:r>
        <w:r>
          <w:rPr>
            <w:noProof/>
            <w:webHidden/>
          </w:rPr>
        </w:r>
        <w:r>
          <w:rPr>
            <w:noProof/>
            <w:webHidden/>
          </w:rPr>
          <w:fldChar w:fldCharType="separate"/>
        </w:r>
        <w:r>
          <w:rPr>
            <w:noProof/>
            <w:webHidden/>
          </w:rPr>
          <w:t>40</w:t>
        </w:r>
        <w:r>
          <w:rPr>
            <w:noProof/>
            <w:webHidden/>
          </w:rPr>
          <w:fldChar w:fldCharType="end"/>
        </w:r>
      </w:hyperlink>
    </w:p>
    <w:p w14:paraId="283452A2" w14:textId="1CB6B202" w:rsidR="00FE4D4D" w:rsidRDefault="00FE4D4D">
      <w:pPr>
        <w:pStyle w:val="TM1"/>
        <w:tabs>
          <w:tab w:val="right" w:leader="dot" w:pos="9345"/>
        </w:tabs>
        <w:rPr>
          <w:rFonts w:eastAsiaTheme="minorEastAsia" w:cstheme="minorBidi"/>
          <w:b w:val="0"/>
          <w:bCs w:val="0"/>
          <w:caps w:val="0"/>
          <w:noProof/>
          <w:sz w:val="22"/>
          <w:szCs w:val="22"/>
        </w:rPr>
      </w:pPr>
      <w:hyperlink w:anchor="_Toc189580667" w:history="1">
        <w:r w:rsidRPr="005F614E">
          <w:rPr>
            <w:rStyle w:val="Lienhypertexte"/>
            <w:rFonts w:cs="Arial"/>
            <w:noProof/>
          </w:rPr>
          <w:t>Article 26 – Protection de la main d’œuvre</w:t>
        </w:r>
        <w:r>
          <w:rPr>
            <w:noProof/>
            <w:webHidden/>
          </w:rPr>
          <w:tab/>
        </w:r>
        <w:r>
          <w:rPr>
            <w:noProof/>
            <w:webHidden/>
          </w:rPr>
          <w:fldChar w:fldCharType="begin"/>
        </w:r>
        <w:r>
          <w:rPr>
            <w:noProof/>
            <w:webHidden/>
          </w:rPr>
          <w:instrText xml:space="preserve"> PAGEREF _Toc189580667 \h </w:instrText>
        </w:r>
        <w:r>
          <w:rPr>
            <w:noProof/>
            <w:webHidden/>
          </w:rPr>
        </w:r>
        <w:r>
          <w:rPr>
            <w:noProof/>
            <w:webHidden/>
          </w:rPr>
          <w:fldChar w:fldCharType="separate"/>
        </w:r>
        <w:r>
          <w:rPr>
            <w:noProof/>
            <w:webHidden/>
          </w:rPr>
          <w:t>41</w:t>
        </w:r>
        <w:r>
          <w:rPr>
            <w:noProof/>
            <w:webHidden/>
          </w:rPr>
          <w:fldChar w:fldCharType="end"/>
        </w:r>
      </w:hyperlink>
    </w:p>
    <w:p w14:paraId="7A52CCB7" w14:textId="06A1AEC4" w:rsidR="00FE4D4D" w:rsidRDefault="00FE4D4D">
      <w:pPr>
        <w:pStyle w:val="TM1"/>
        <w:tabs>
          <w:tab w:val="right" w:leader="dot" w:pos="9345"/>
        </w:tabs>
        <w:rPr>
          <w:rFonts w:eastAsiaTheme="minorEastAsia" w:cstheme="minorBidi"/>
          <w:b w:val="0"/>
          <w:bCs w:val="0"/>
          <w:caps w:val="0"/>
          <w:noProof/>
          <w:sz w:val="22"/>
          <w:szCs w:val="22"/>
        </w:rPr>
      </w:pPr>
      <w:hyperlink w:anchor="_Toc189580668" w:history="1">
        <w:r w:rsidRPr="005F614E">
          <w:rPr>
            <w:rStyle w:val="Lienhypertexte"/>
            <w:noProof/>
          </w:rPr>
          <w:t>ARTICLE 27 - DEROGATIONS AU CCAG/FCS</w:t>
        </w:r>
        <w:r>
          <w:rPr>
            <w:noProof/>
            <w:webHidden/>
          </w:rPr>
          <w:tab/>
        </w:r>
        <w:r>
          <w:rPr>
            <w:noProof/>
            <w:webHidden/>
          </w:rPr>
          <w:fldChar w:fldCharType="begin"/>
        </w:r>
        <w:r>
          <w:rPr>
            <w:noProof/>
            <w:webHidden/>
          </w:rPr>
          <w:instrText xml:space="preserve"> PAGEREF _Toc189580668 \h </w:instrText>
        </w:r>
        <w:r>
          <w:rPr>
            <w:noProof/>
            <w:webHidden/>
          </w:rPr>
        </w:r>
        <w:r>
          <w:rPr>
            <w:noProof/>
            <w:webHidden/>
          </w:rPr>
          <w:fldChar w:fldCharType="separate"/>
        </w:r>
        <w:r>
          <w:rPr>
            <w:noProof/>
            <w:webHidden/>
          </w:rPr>
          <w:t>41</w:t>
        </w:r>
        <w:r>
          <w:rPr>
            <w:noProof/>
            <w:webHidden/>
          </w:rPr>
          <w:fldChar w:fldCharType="end"/>
        </w:r>
      </w:hyperlink>
    </w:p>
    <w:p w14:paraId="55848DB4" w14:textId="6B76FB69" w:rsidR="00FE4D4D" w:rsidRDefault="00FE4D4D">
      <w:pPr>
        <w:pStyle w:val="TM1"/>
        <w:tabs>
          <w:tab w:val="right" w:leader="dot" w:pos="9345"/>
        </w:tabs>
        <w:rPr>
          <w:rFonts w:eastAsiaTheme="minorEastAsia" w:cstheme="minorBidi"/>
          <w:b w:val="0"/>
          <w:bCs w:val="0"/>
          <w:caps w:val="0"/>
          <w:noProof/>
          <w:sz w:val="22"/>
          <w:szCs w:val="22"/>
        </w:rPr>
      </w:pPr>
      <w:hyperlink w:anchor="_Toc189580669" w:history="1">
        <w:r w:rsidRPr="005F614E">
          <w:rPr>
            <w:rStyle w:val="Lienhypertexte"/>
            <w:noProof/>
          </w:rPr>
          <w:t>ARTICLE 28 - SIGNATURE DES CONTRACTANTS</w:t>
        </w:r>
        <w:r>
          <w:rPr>
            <w:noProof/>
            <w:webHidden/>
          </w:rPr>
          <w:tab/>
        </w:r>
        <w:r>
          <w:rPr>
            <w:noProof/>
            <w:webHidden/>
          </w:rPr>
          <w:fldChar w:fldCharType="begin"/>
        </w:r>
        <w:r>
          <w:rPr>
            <w:noProof/>
            <w:webHidden/>
          </w:rPr>
          <w:instrText xml:space="preserve"> PAGEREF _Toc189580669 \h </w:instrText>
        </w:r>
        <w:r>
          <w:rPr>
            <w:noProof/>
            <w:webHidden/>
          </w:rPr>
        </w:r>
        <w:r>
          <w:rPr>
            <w:noProof/>
            <w:webHidden/>
          </w:rPr>
          <w:fldChar w:fldCharType="separate"/>
        </w:r>
        <w:r>
          <w:rPr>
            <w:noProof/>
            <w:webHidden/>
          </w:rPr>
          <w:t>42</w:t>
        </w:r>
        <w:r>
          <w:rPr>
            <w:noProof/>
            <w:webHidden/>
          </w:rPr>
          <w:fldChar w:fldCharType="end"/>
        </w:r>
      </w:hyperlink>
    </w:p>
    <w:p w14:paraId="593D0ABB" w14:textId="284C8C05" w:rsidR="00FE4D4D" w:rsidRDefault="00FE4D4D">
      <w:pPr>
        <w:pStyle w:val="TM2"/>
        <w:tabs>
          <w:tab w:val="right" w:leader="dot" w:pos="9345"/>
        </w:tabs>
        <w:rPr>
          <w:rFonts w:eastAsiaTheme="minorEastAsia" w:cstheme="minorBidi"/>
          <w:smallCaps w:val="0"/>
          <w:noProof/>
          <w:sz w:val="22"/>
          <w:szCs w:val="22"/>
        </w:rPr>
      </w:pPr>
      <w:hyperlink w:anchor="_Toc189580670" w:history="1">
        <w:r w:rsidRPr="005F614E">
          <w:rPr>
            <w:rStyle w:val="Lienhypertexte"/>
            <w:caps/>
            <w:noProof/>
          </w:rPr>
          <w:sym w:font="Wingdings" w:char="F046"/>
        </w:r>
        <w:r w:rsidRPr="005F614E">
          <w:rPr>
            <w:rStyle w:val="Lienhypertexte"/>
            <w:rFonts w:ascii="CGP" w:hAnsi="CGP"/>
            <w:noProof/>
          </w:rPr>
          <w:t>28.1 - Attestations sur l’honneur</w:t>
        </w:r>
        <w:r>
          <w:rPr>
            <w:noProof/>
            <w:webHidden/>
          </w:rPr>
          <w:tab/>
        </w:r>
        <w:r>
          <w:rPr>
            <w:noProof/>
            <w:webHidden/>
          </w:rPr>
          <w:fldChar w:fldCharType="begin"/>
        </w:r>
        <w:r>
          <w:rPr>
            <w:noProof/>
            <w:webHidden/>
          </w:rPr>
          <w:instrText xml:space="preserve"> PAGEREF _Toc189580670 \h </w:instrText>
        </w:r>
        <w:r>
          <w:rPr>
            <w:noProof/>
            <w:webHidden/>
          </w:rPr>
        </w:r>
        <w:r>
          <w:rPr>
            <w:noProof/>
            <w:webHidden/>
          </w:rPr>
          <w:fldChar w:fldCharType="separate"/>
        </w:r>
        <w:r>
          <w:rPr>
            <w:noProof/>
            <w:webHidden/>
          </w:rPr>
          <w:t>42</w:t>
        </w:r>
        <w:r>
          <w:rPr>
            <w:noProof/>
            <w:webHidden/>
          </w:rPr>
          <w:fldChar w:fldCharType="end"/>
        </w:r>
      </w:hyperlink>
    </w:p>
    <w:p w14:paraId="15D187B2" w14:textId="2E2F04D0" w:rsidR="00FE4D4D" w:rsidRDefault="00FE4D4D">
      <w:pPr>
        <w:pStyle w:val="TM2"/>
        <w:tabs>
          <w:tab w:val="right" w:leader="dot" w:pos="9345"/>
        </w:tabs>
        <w:rPr>
          <w:rFonts w:eastAsiaTheme="minorEastAsia" w:cstheme="minorBidi"/>
          <w:smallCaps w:val="0"/>
          <w:noProof/>
          <w:sz w:val="22"/>
          <w:szCs w:val="22"/>
        </w:rPr>
      </w:pPr>
      <w:hyperlink w:anchor="_Toc189580671" w:history="1">
        <w:r w:rsidRPr="005F614E">
          <w:rPr>
            <w:rStyle w:val="Lienhypertexte"/>
            <w:rFonts w:ascii="CGP" w:hAnsi="CGP"/>
            <w:noProof/>
          </w:rPr>
          <w:t>28.2 - Délai de validité de l’offre</w:t>
        </w:r>
        <w:r>
          <w:rPr>
            <w:noProof/>
            <w:webHidden/>
          </w:rPr>
          <w:tab/>
        </w:r>
        <w:r>
          <w:rPr>
            <w:noProof/>
            <w:webHidden/>
          </w:rPr>
          <w:fldChar w:fldCharType="begin"/>
        </w:r>
        <w:r>
          <w:rPr>
            <w:noProof/>
            <w:webHidden/>
          </w:rPr>
          <w:instrText xml:space="preserve"> PAGEREF _Toc189580671 \h </w:instrText>
        </w:r>
        <w:r>
          <w:rPr>
            <w:noProof/>
            <w:webHidden/>
          </w:rPr>
        </w:r>
        <w:r>
          <w:rPr>
            <w:noProof/>
            <w:webHidden/>
          </w:rPr>
          <w:fldChar w:fldCharType="separate"/>
        </w:r>
        <w:r>
          <w:rPr>
            <w:noProof/>
            <w:webHidden/>
          </w:rPr>
          <w:t>43</w:t>
        </w:r>
        <w:r>
          <w:rPr>
            <w:noProof/>
            <w:webHidden/>
          </w:rPr>
          <w:fldChar w:fldCharType="end"/>
        </w:r>
      </w:hyperlink>
    </w:p>
    <w:p w14:paraId="224F7063" w14:textId="623ED393" w:rsidR="00FE4D4D" w:rsidRDefault="00FE4D4D">
      <w:pPr>
        <w:pStyle w:val="TM2"/>
        <w:tabs>
          <w:tab w:val="right" w:leader="dot" w:pos="9345"/>
        </w:tabs>
        <w:rPr>
          <w:rFonts w:eastAsiaTheme="minorEastAsia" w:cstheme="minorBidi"/>
          <w:smallCaps w:val="0"/>
          <w:noProof/>
          <w:sz w:val="22"/>
          <w:szCs w:val="22"/>
        </w:rPr>
      </w:pPr>
      <w:hyperlink w:anchor="_Toc189580672" w:history="1">
        <w:r w:rsidRPr="005F614E">
          <w:rPr>
            <w:rStyle w:val="Lienhypertexte"/>
            <w:rFonts w:ascii="CGP" w:hAnsi="CGP"/>
            <w:noProof/>
          </w:rPr>
          <w:t>28.3 - Annexes remises par l’entreprise dans son offre</w:t>
        </w:r>
        <w:r>
          <w:rPr>
            <w:noProof/>
            <w:webHidden/>
          </w:rPr>
          <w:tab/>
        </w:r>
        <w:r>
          <w:rPr>
            <w:noProof/>
            <w:webHidden/>
          </w:rPr>
          <w:fldChar w:fldCharType="begin"/>
        </w:r>
        <w:r>
          <w:rPr>
            <w:noProof/>
            <w:webHidden/>
          </w:rPr>
          <w:instrText xml:space="preserve"> PAGEREF _Toc189580672 \h </w:instrText>
        </w:r>
        <w:r>
          <w:rPr>
            <w:noProof/>
            <w:webHidden/>
          </w:rPr>
        </w:r>
        <w:r>
          <w:rPr>
            <w:noProof/>
            <w:webHidden/>
          </w:rPr>
          <w:fldChar w:fldCharType="separate"/>
        </w:r>
        <w:r>
          <w:rPr>
            <w:noProof/>
            <w:webHidden/>
          </w:rPr>
          <w:t>43</w:t>
        </w:r>
        <w:r>
          <w:rPr>
            <w:noProof/>
            <w:webHidden/>
          </w:rPr>
          <w:fldChar w:fldCharType="end"/>
        </w:r>
      </w:hyperlink>
    </w:p>
    <w:p w14:paraId="5C974CB2" w14:textId="72BF8447" w:rsidR="00FE4D4D" w:rsidRDefault="00FE4D4D">
      <w:pPr>
        <w:pStyle w:val="TM2"/>
        <w:tabs>
          <w:tab w:val="right" w:leader="dot" w:pos="9345"/>
        </w:tabs>
        <w:rPr>
          <w:rFonts w:eastAsiaTheme="minorEastAsia" w:cstheme="minorBidi"/>
          <w:smallCaps w:val="0"/>
          <w:noProof/>
          <w:sz w:val="22"/>
          <w:szCs w:val="22"/>
        </w:rPr>
      </w:pPr>
      <w:hyperlink w:anchor="_Toc189580673" w:history="1">
        <w:r w:rsidRPr="005F614E">
          <w:rPr>
            <w:rStyle w:val="Lienhypertexte"/>
            <w:rFonts w:ascii="CGP" w:hAnsi="CGP"/>
            <w:noProof/>
          </w:rPr>
          <w:t xml:space="preserve">28.4 - Signature de l’entreprise </w:t>
        </w:r>
        <w:r>
          <w:rPr>
            <w:noProof/>
            <w:webHidden/>
          </w:rPr>
          <w:tab/>
        </w:r>
        <w:r>
          <w:rPr>
            <w:noProof/>
            <w:webHidden/>
          </w:rPr>
          <w:fldChar w:fldCharType="begin"/>
        </w:r>
        <w:r>
          <w:rPr>
            <w:noProof/>
            <w:webHidden/>
          </w:rPr>
          <w:instrText xml:space="preserve"> PAGEREF _Toc189580673 \h </w:instrText>
        </w:r>
        <w:r>
          <w:rPr>
            <w:noProof/>
            <w:webHidden/>
          </w:rPr>
        </w:r>
        <w:r>
          <w:rPr>
            <w:noProof/>
            <w:webHidden/>
          </w:rPr>
          <w:fldChar w:fldCharType="separate"/>
        </w:r>
        <w:r>
          <w:rPr>
            <w:noProof/>
            <w:webHidden/>
          </w:rPr>
          <w:t>43</w:t>
        </w:r>
        <w:r>
          <w:rPr>
            <w:noProof/>
            <w:webHidden/>
          </w:rPr>
          <w:fldChar w:fldCharType="end"/>
        </w:r>
      </w:hyperlink>
    </w:p>
    <w:p w14:paraId="3366347D" w14:textId="3DDD586E" w:rsidR="00FE4D4D" w:rsidRDefault="00FE4D4D">
      <w:pPr>
        <w:pStyle w:val="TM1"/>
        <w:tabs>
          <w:tab w:val="right" w:leader="dot" w:pos="9345"/>
        </w:tabs>
        <w:rPr>
          <w:rFonts w:eastAsiaTheme="minorEastAsia" w:cstheme="minorBidi"/>
          <w:b w:val="0"/>
          <w:bCs w:val="0"/>
          <w:caps w:val="0"/>
          <w:noProof/>
          <w:sz w:val="22"/>
          <w:szCs w:val="22"/>
        </w:rPr>
      </w:pPr>
      <w:hyperlink w:anchor="_Toc189580674" w:history="1">
        <w:r w:rsidRPr="005F614E">
          <w:rPr>
            <w:rStyle w:val="Lienhypertexte"/>
            <w:noProof/>
          </w:rPr>
          <w:t>ARTICLE 29 - ACCEPTATION DE L’OFFRE - SIGNATURE DU CENTRE POMPIDOU</w:t>
        </w:r>
        <w:r>
          <w:rPr>
            <w:noProof/>
            <w:webHidden/>
          </w:rPr>
          <w:tab/>
        </w:r>
        <w:r>
          <w:rPr>
            <w:noProof/>
            <w:webHidden/>
          </w:rPr>
          <w:fldChar w:fldCharType="begin"/>
        </w:r>
        <w:r>
          <w:rPr>
            <w:noProof/>
            <w:webHidden/>
          </w:rPr>
          <w:instrText xml:space="preserve"> PAGEREF _Toc189580674 \h </w:instrText>
        </w:r>
        <w:r>
          <w:rPr>
            <w:noProof/>
            <w:webHidden/>
          </w:rPr>
        </w:r>
        <w:r>
          <w:rPr>
            <w:noProof/>
            <w:webHidden/>
          </w:rPr>
          <w:fldChar w:fldCharType="separate"/>
        </w:r>
        <w:r>
          <w:rPr>
            <w:noProof/>
            <w:webHidden/>
          </w:rPr>
          <w:t>44</w:t>
        </w:r>
        <w:r>
          <w:rPr>
            <w:noProof/>
            <w:webHidden/>
          </w:rPr>
          <w:fldChar w:fldCharType="end"/>
        </w:r>
      </w:hyperlink>
    </w:p>
    <w:p w14:paraId="72F8617E" w14:textId="3F2E86C1" w:rsidR="00FE4D4D" w:rsidRDefault="00FE4D4D">
      <w:pPr>
        <w:pStyle w:val="TM2"/>
        <w:tabs>
          <w:tab w:val="right" w:leader="dot" w:pos="9345"/>
        </w:tabs>
        <w:rPr>
          <w:rFonts w:eastAsiaTheme="minorEastAsia" w:cstheme="minorBidi"/>
          <w:smallCaps w:val="0"/>
          <w:noProof/>
          <w:sz w:val="22"/>
          <w:szCs w:val="22"/>
        </w:rPr>
      </w:pPr>
      <w:hyperlink w:anchor="_Toc189580675" w:history="1">
        <w:r w:rsidRPr="005F614E">
          <w:rPr>
            <w:rStyle w:val="Lienhypertexte"/>
            <w:rFonts w:ascii="CGP" w:hAnsi="CGP"/>
            <w:noProof/>
          </w:rPr>
          <w:t>29.1 - Mise au point</w:t>
        </w:r>
        <w:r>
          <w:rPr>
            <w:noProof/>
            <w:webHidden/>
          </w:rPr>
          <w:tab/>
        </w:r>
        <w:r>
          <w:rPr>
            <w:noProof/>
            <w:webHidden/>
          </w:rPr>
          <w:fldChar w:fldCharType="begin"/>
        </w:r>
        <w:r>
          <w:rPr>
            <w:noProof/>
            <w:webHidden/>
          </w:rPr>
          <w:instrText xml:space="preserve"> PAGEREF _Toc189580675 \h </w:instrText>
        </w:r>
        <w:r>
          <w:rPr>
            <w:noProof/>
            <w:webHidden/>
          </w:rPr>
        </w:r>
        <w:r>
          <w:rPr>
            <w:noProof/>
            <w:webHidden/>
          </w:rPr>
          <w:fldChar w:fldCharType="separate"/>
        </w:r>
        <w:r>
          <w:rPr>
            <w:noProof/>
            <w:webHidden/>
          </w:rPr>
          <w:t>44</w:t>
        </w:r>
        <w:r>
          <w:rPr>
            <w:noProof/>
            <w:webHidden/>
          </w:rPr>
          <w:fldChar w:fldCharType="end"/>
        </w:r>
      </w:hyperlink>
    </w:p>
    <w:p w14:paraId="3DC126EB" w14:textId="307DDFCF" w:rsidR="00FE4D4D" w:rsidRDefault="00FE4D4D">
      <w:pPr>
        <w:pStyle w:val="TM2"/>
        <w:tabs>
          <w:tab w:val="right" w:leader="dot" w:pos="9345"/>
        </w:tabs>
        <w:rPr>
          <w:rFonts w:eastAsiaTheme="minorEastAsia" w:cstheme="minorBidi"/>
          <w:smallCaps w:val="0"/>
          <w:noProof/>
          <w:sz w:val="22"/>
          <w:szCs w:val="22"/>
        </w:rPr>
      </w:pPr>
      <w:hyperlink w:anchor="_Toc189580676" w:history="1">
        <w:r w:rsidRPr="005F614E">
          <w:rPr>
            <w:rStyle w:val="Lienhypertexte"/>
            <w:rFonts w:ascii="CGP" w:hAnsi="CGP"/>
            <w:noProof/>
          </w:rPr>
          <w:t>29.2 - Récapitulatif des annexes établies après la remise des offres</w:t>
        </w:r>
        <w:r>
          <w:rPr>
            <w:noProof/>
            <w:webHidden/>
          </w:rPr>
          <w:tab/>
        </w:r>
        <w:r>
          <w:rPr>
            <w:noProof/>
            <w:webHidden/>
          </w:rPr>
          <w:fldChar w:fldCharType="begin"/>
        </w:r>
        <w:r>
          <w:rPr>
            <w:noProof/>
            <w:webHidden/>
          </w:rPr>
          <w:instrText xml:space="preserve"> PAGEREF _Toc189580676 \h </w:instrText>
        </w:r>
        <w:r>
          <w:rPr>
            <w:noProof/>
            <w:webHidden/>
          </w:rPr>
        </w:r>
        <w:r>
          <w:rPr>
            <w:noProof/>
            <w:webHidden/>
          </w:rPr>
          <w:fldChar w:fldCharType="separate"/>
        </w:r>
        <w:r>
          <w:rPr>
            <w:noProof/>
            <w:webHidden/>
          </w:rPr>
          <w:t>44</w:t>
        </w:r>
        <w:r>
          <w:rPr>
            <w:noProof/>
            <w:webHidden/>
          </w:rPr>
          <w:fldChar w:fldCharType="end"/>
        </w:r>
      </w:hyperlink>
    </w:p>
    <w:p w14:paraId="35FEE0DC" w14:textId="5F1094D6" w:rsidR="00FE4D4D" w:rsidRDefault="00FE4D4D">
      <w:pPr>
        <w:pStyle w:val="TM2"/>
        <w:tabs>
          <w:tab w:val="right" w:leader="dot" w:pos="9345"/>
        </w:tabs>
        <w:rPr>
          <w:rFonts w:eastAsiaTheme="minorEastAsia" w:cstheme="minorBidi"/>
          <w:smallCaps w:val="0"/>
          <w:noProof/>
          <w:sz w:val="22"/>
          <w:szCs w:val="22"/>
        </w:rPr>
      </w:pPr>
      <w:hyperlink w:anchor="_Toc189580677" w:history="1">
        <w:r w:rsidRPr="005F614E">
          <w:rPr>
            <w:rStyle w:val="Lienhypertexte"/>
            <w:rFonts w:ascii="CGP" w:hAnsi="CGP"/>
            <w:noProof/>
          </w:rPr>
          <w:t>29.3 - Acceptation de l’offre</w:t>
        </w:r>
        <w:r>
          <w:rPr>
            <w:noProof/>
            <w:webHidden/>
          </w:rPr>
          <w:tab/>
        </w:r>
        <w:r>
          <w:rPr>
            <w:noProof/>
            <w:webHidden/>
          </w:rPr>
          <w:fldChar w:fldCharType="begin"/>
        </w:r>
        <w:r>
          <w:rPr>
            <w:noProof/>
            <w:webHidden/>
          </w:rPr>
          <w:instrText xml:space="preserve"> PAGEREF _Toc189580677 \h </w:instrText>
        </w:r>
        <w:r>
          <w:rPr>
            <w:noProof/>
            <w:webHidden/>
          </w:rPr>
        </w:r>
        <w:r>
          <w:rPr>
            <w:noProof/>
            <w:webHidden/>
          </w:rPr>
          <w:fldChar w:fldCharType="separate"/>
        </w:r>
        <w:r>
          <w:rPr>
            <w:noProof/>
            <w:webHidden/>
          </w:rPr>
          <w:t>44</w:t>
        </w:r>
        <w:r>
          <w:rPr>
            <w:noProof/>
            <w:webHidden/>
          </w:rPr>
          <w:fldChar w:fldCharType="end"/>
        </w:r>
      </w:hyperlink>
    </w:p>
    <w:p w14:paraId="0E052972" w14:textId="5807CC89" w:rsidR="00FE4D4D" w:rsidRDefault="00FE4D4D">
      <w:pPr>
        <w:pStyle w:val="TM2"/>
        <w:tabs>
          <w:tab w:val="right" w:leader="dot" w:pos="9345"/>
        </w:tabs>
        <w:rPr>
          <w:rFonts w:eastAsiaTheme="minorEastAsia" w:cstheme="minorBidi"/>
          <w:smallCaps w:val="0"/>
          <w:noProof/>
          <w:sz w:val="22"/>
          <w:szCs w:val="22"/>
        </w:rPr>
      </w:pPr>
      <w:hyperlink w:anchor="_Toc189580678" w:history="1">
        <w:r w:rsidRPr="005F614E">
          <w:rPr>
            <w:rStyle w:val="Lienhypertexte"/>
            <w:rFonts w:ascii="CGP" w:hAnsi="CGP"/>
            <w:noProof/>
          </w:rPr>
          <w:t>29.4 - Signature du Centre Pompidou</w:t>
        </w:r>
        <w:r>
          <w:rPr>
            <w:noProof/>
            <w:webHidden/>
          </w:rPr>
          <w:tab/>
        </w:r>
        <w:r>
          <w:rPr>
            <w:noProof/>
            <w:webHidden/>
          </w:rPr>
          <w:fldChar w:fldCharType="begin"/>
        </w:r>
        <w:r>
          <w:rPr>
            <w:noProof/>
            <w:webHidden/>
          </w:rPr>
          <w:instrText xml:space="preserve"> PAGEREF _Toc189580678 \h </w:instrText>
        </w:r>
        <w:r>
          <w:rPr>
            <w:noProof/>
            <w:webHidden/>
          </w:rPr>
        </w:r>
        <w:r>
          <w:rPr>
            <w:noProof/>
            <w:webHidden/>
          </w:rPr>
          <w:fldChar w:fldCharType="separate"/>
        </w:r>
        <w:r>
          <w:rPr>
            <w:noProof/>
            <w:webHidden/>
          </w:rPr>
          <w:t>44</w:t>
        </w:r>
        <w:r>
          <w:rPr>
            <w:noProof/>
            <w:webHidden/>
          </w:rPr>
          <w:fldChar w:fldCharType="end"/>
        </w:r>
      </w:hyperlink>
    </w:p>
    <w:p w14:paraId="7713C5DD" w14:textId="7D7E45D7" w:rsidR="00FE4D4D" w:rsidRDefault="00FE4D4D">
      <w:pPr>
        <w:pStyle w:val="TM1"/>
        <w:tabs>
          <w:tab w:val="right" w:leader="dot" w:pos="9345"/>
        </w:tabs>
        <w:rPr>
          <w:rFonts w:eastAsiaTheme="minorEastAsia" w:cstheme="minorBidi"/>
          <w:b w:val="0"/>
          <w:bCs w:val="0"/>
          <w:caps w:val="0"/>
          <w:noProof/>
          <w:sz w:val="22"/>
          <w:szCs w:val="22"/>
        </w:rPr>
      </w:pPr>
      <w:hyperlink w:anchor="_Toc189580679" w:history="1">
        <w:r w:rsidRPr="005F614E">
          <w:rPr>
            <w:rStyle w:val="Lienhypertexte"/>
            <w:rFonts w:cs="Arial"/>
            <w:noProof/>
          </w:rPr>
          <w:t>ARTICLE 30 – CADRE DE NANTISSEMENT OU DE CESSION DE CREANCE</w:t>
        </w:r>
        <w:r>
          <w:rPr>
            <w:noProof/>
            <w:webHidden/>
          </w:rPr>
          <w:tab/>
        </w:r>
        <w:r>
          <w:rPr>
            <w:noProof/>
            <w:webHidden/>
          </w:rPr>
          <w:fldChar w:fldCharType="begin"/>
        </w:r>
        <w:r>
          <w:rPr>
            <w:noProof/>
            <w:webHidden/>
          </w:rPr>
          <w:instrText xml:space="preserve"> PAGEREF _Toc189580679 \h </w:instrText>
        </w:r>
        <w:r>
          <w:rPr>
            <w:noProof/>
            <w:webHidden/>
          </w:rPr>
        </w:r>
        <w:r>
          <w:rPr>
            <w:noProof/>
            <w:webHidden/>
          </w:rPr>
          <w:fldChar w:fldCharType="separate"/>
        </w:r>
        <w:r>
          <w:rPr>
            <w:noProof/>
            <w:webHidden/>
          </w:rPr>
          <w:t>45</w:t>
        </w:r>
        <w:r>
          <w:rPr>
            <w:noProof/>
            <w:webHidden/>
          </w:rPr>
          <w:fldChar w:fldCharType="end"/>
        </w:r>
      </w:hyperlink>
    </w:p>
    <w:p w14:paraId="6E3EC78C" w14:textId="5BFB21FB" w:rsidR="00A27E88" w:rsidRPr="0096207D" w:rsidRDefault="00FE4D4D" w:rsidP="00CB7061">
      <w:r>
        <w:rPr>
          <w:rFonts w:asciiTheme="minorHAnsi" w:hAnsiTheme="minorHAnsi" w:cstheme="minorHAnsi"/>
          <w:b/>
          <w:bCs/>
          <w:caps/>
          <w:sz w:val="20"/>
          <w:szCs w:val="20"/>
        </w:rPr>
        <w:fldChar w:fldCharType="end"/>
      </w:r>
    </w:p>
    <w:p w14:paraId="797A3E91" w14:textId="77777777" w:rsidR="00A27E88" w:rsidRPr="0096207D" w:rsidRDefault="00A27E88" w:rsidP="00A27E88">
      <w:pPr>
        <w:outlineLvl w:val="0"/>
        <w:rPr>
          <w:sz w:val="20"/>
          <w:szCs w:val="20"/>
        </w:rPr>
      </w:pPr>
      <w:bookmarkStart w:id="1" w:name="_Toc197326271"/>
      <w:r w:rsidRPr="0096207D">
        <w:rPr>
          <w:sz w:val="20"/>
          <w:szCs w:val="20"/>
        </w:rPr>
        <w:br w:type="page"/>
      </w:r>
    </w:p>
    <w:p w14:paraId="61BF327D" w14:textId="77777777" w:rsidR="00B56094" w:rsidRPr="0096207D" w:rsidRDefault="00A71D0C" w:rsidP="00B32897">
      <w:pPr>
        <w:pStyle w:val="Titre1"/>
      </w:pPr>
      <w:bookmarkStart w:id="2" w:name="_Toc428201674"/>
      <w:bookmarkStart w:id="3" w:name="_Toc431396929"/>
      <w:bookmarkStart w:id="4" w:name="_Toc189580604"/>
      <w:r w:rsidRPr="0096207D">
        <w:lastRenderedPageBreak/>
        <w:t>PREAMBULE – DISPOSITIONS GENERALES</w:t>
      </w:r>
      <w:r w:rsidR="00DE799B" w:rsidRPr="0096207D">
        <w:t xml:space="preserve"> - Définitions</w:t>
      </w:r>
      <w:bookmarkEnd w:id="1"/>
      <w:bookmarkEnd w:id="2"/>
      <w:bookmarkEnd w:id="3"/>
      <w:bookmarkEnd w:id="4"/>
    </w:p>
    <w:p w14:paraId="7F00E250" w14:textId="77777777" w:rsidR="00A71D0C" w:rsidRPr="0096207D" w:rsidRDefault="00A71D0C" w:rsidP="00EA5834">
      <w:pPr>
        <w:jc w:val="both"/>
        <w:rPr>
          <w:szCs w:val="22"/>
        </w:rPr>
      </w:pPr>
    </w:p>
    <w:p w14:paraId="5FF70F65" w14:textId="77777777" w:rsidR="00B87E78" w:rsidRPr="0096207D" w:rsidRDefault="00B87E78" w:rsidP="00B87E78">
      <w:pPr>
        <w:jc w:val="both"/>
      </w:pPr>
    </w:p>
    <w:p w14:paraId="24168B1B" w14:textId="77777777" w:rsidR="00EB6C7D" w:rsidRPr="00C8402D" w:rsidRDefault="00EB6C7D" w:rsidP="00EB6C7D">
      <w:pPr>
        <w:jc w:val="both"/>
        <w:rPr>
          <w:szCs w:val="22"/>
        </w:rPr>
      </w:pPr>
      <w:r w:rsidRPr="00C8402D">
        <w:rPr>
          <w:b/>
          <w:szCs w:val="22"/>
        </w:rPr>
        <w:t>Pouvoir adjudicateur - personne publique contractante</w:t>
      </w:r>
      <w:r w:rsidRPr="00C8402D">
        <w:rPr>
          <w:szCs w:val="22"/>
        </w:rPr>
        <w:t> : Centre Pompidou 75191 Paris Cedex 04.</w:t>
      </w:r>
    </w:p>
    <w:p w14:paraId="0FE3567D" w14:textId="77777777" w:rsidR="00EB6C7D" w:rsidRPr="00C8402D" w:rsidRDefault="00EB6C7D" w:rsidP="00EB6C7D">
      <w:pPr>
        <w:jc w:val="both"/>
        <w:rPr>
          <w:szCs w:val="22"/>
        </w:rPr>
      </w:pPr>
    </w:p>
    <w:p w14:paraId="1F79BE6C" w14:textId="77777777" w:rsidR="00EB6C7D" w:rsidRPr="00C8402D" w:rsidRDefault="00EB6C7D" w:rsidP="00EB6C7D">
      <w:pPr>
        <w:jc w:val="both"/>
        <w:rPr>
          <w:snapToGrid w:val="0"/>
          <w:szCs w:val="22"/>
        </w:rPr>
      </w:pPr>
      <w:r w:rsidRPr="00C8402D">
        <w:rPr>
          <w:b/>
          <w:snapToGrid w:val="0"/>
          <w:szCs w:val="22"/>
        </w:rPr>
        <w:t>Définition de l’accord-cadre</w:t>
      </w:r>
      <w:r w:rsidRPr="00C8402D">
        <w:rPr>
          <w:snapToGrid w:val="0"/>
          <w:szCs w:val="22"/>
        </w:rPr>
        <w:t> : un accord-cadre est un contrat conclu entre un des pouvoirs adjudicateurs définis à l’article L1211-1 du code de la commande publique et des opérateurs économiques publics ou privés, ayant pour objet d’établir les termes régissant les commandes à passer au cours d’une période donnée, notamment en ce qui concerne les prix et, le cas échéant, les quantités envisagées.</w:t>
      </w:r>
    </w:p>
    <w:p w14:paraId="1C8AF3E0" w14:textId="77777777" w:rsidR="00EB6C7D" w:rsidRPr="00C8402D" w:rsidRDefault="00EB6C7D" w:rsidP="00EB6C7D">
      <w:pPr>
        <w:jc w:val="both"/>
        <w:rPr>
          <w:szCs w:val="22"/>
        </w:rPr>
      </w:pPr>
    </w:p>
    <w:p w14:paraId="19BAAC86" w14:textId="77777777" w:rsidR="00EB6C7D" w:rsidRPr="00C8402D" w:rsidRDefault="00EB6C7D" w:rsidP="00EB6C7D">
      <w:pPr>
        <w:jc w:val="both"/>
        <w:rPr>
          <w:szCs w:val="22"/>
        </w:rPr>
      </w:pPr>
      <w:r w:rsidRPr="00C8402D">
        <w:rPr>
          <w:b/>
          <w:szCs w:val="22"/>
        </w:rPr>
        <w:t>Procédure de passation</w:t>
      </w:r>
      <w:r w:rsidRPr="00C8402D">
        <w:rPr>
          <w:szCs w:val="22"/>
        </w:rPr>
        <w:t xml:space="preserve"> : </w:t>
      </w:r>
    </w:p>
    <w:p w14:paraId="2979437C" w14:textId="77777777" w:rsidR="00C8402D" w:rsidRPr="00C8402D" w:rsidRDefault="00C8402D" w:rsidP="00EB6C7D">
      <w:pPr>
        <w:jc w:val="both"/>
        <w:rPr>
          <w:szCs w:val="22"/>
        </w:rPr>
      </w:pPr>
    </w:p>
    <w:p w14:paraId="2C1EA55E" w14:textId="00FAA2E1" w:rsidR="00C8402D" w:rsidRPr="00C8402D" w:rsidRDefault="00C8402D" w:rsidP="00C8402D">
      <w:pPr>
        <w:jc w:val="both"/>
        <w:rPr>
          <w:szCs w:val="22"/>
        </w:rPr>
      </w:pPr>
      <w:r w:rsidRPr="00C8402D">
        <w:rPr>
          <w:szCs w:val="22"/>
        </w:rPr>
        <w:t xml:space="preserve">Le présent </w:t>
      </w:r>
      <w:r w:rsidR="00B341B0">
        <w:rPr>
          <w:szCs w:val="22"/>
        </w:rPr>
        <w:t>accord-cadre</w:t>
      </w:r>
      <w:r w:rsidRPr="00C8402D">
        <w:rPr>
          <w:szCs w:val="22"/>
        </w:rPr>
        <w:t xml:space="preserve"> est passé selon une procédure adaptée en application des articles L</w:t>
      </w:r>
      <w:r w:rsidRPr="00C8402D">
        <w:rPr>
          <w:bCs/>
          <w:szCs w:val="22"/>
        </w:rPr>
        <w:t>2123-</w:t>
      </w:r>
      <w:r w:rsidRPr="00C8402D">
        <w:rPr>
          <w:szCs w:val="22"/>
        </w:rPr>
        <w:t>1 et R2123-1</w:t>
      </w:r>
      <w:r w:rsidR="00C6042C">
        <w:rPr>
          <w:szCs w:val="22"/>
        </w:rPr>
        <w:t xml:space="preserve"> </w:t>
      </w:r>
      <w:r w:rsidR="00C6042C" w:rsidRPr="0027679A">
        <w:rPr>
          <w:rFonts w:cs="Arial"/>
          <w:sz w:val="20"/>
          <w:szCs w:val="20"/>
        </w:rPr>
        <w:t xml:space="preserve">1° </w:t>
      </w:r>
      <w:r w:rsidRPr="00C8402D">
        <w:rPr>
          <w:szCs w:val="22"/>
        </w:rPr>
        <w:t>du code de la commande publique.</w:t>
      </w:r>
    </w:p>
    <w:p w14:paraId="2EBADF44" w14:textId="77777777" w:rsidR="00C8402D" w:rsidRPr="00C8402D" w:rsidRDefault="00C8402D" w:rsidP="00EB6C7D">
      <w:pPr>
        <w:jc w:val="both"/>
        <w:rPr>
          <w:szCs w:val="22"/>
        </w:rPr>
      </w:pPr>
    </w:p>
    <w:p w14:paraId="5213FE8E" w14:textId="77777777" w:rsidR="00EB6C7D" w:rsidRPr="00C8402D" w:rsidRDefault="00EB6C7D" w:rsidP="00EB6C7D">
      <w:pPr>
        <w:jc w:val="both"/>
        <w:rPr>
          <w:b/>
          <w:iCs/>
          <w:szCs w:val="22"/>
        </w:rPr>
      </w:pPr>
      <w:r w:rsidRPr="00C8402D">
        <w:rPr>
          <w:b/>
          <w:iCs/>
          <w:color w:val="000000"/>
          <w:szCs w:val="22"/>
        </w:rPr>
        <w:t>Le prése</w:t>
      </w:r>
      <w:r w:rsidRPr="00C8402D">
        <w:rPr>
          <w:b/>
          <w:iCs/>
          <w:szCs w:val="22"/>
        </w:rPr>
        <w:t>nt accord-cadre est un accord-cadre mono-attributaire. Conformément aux articles</w:t>
      </w:r>
      <w:r w:rsidRPr="00C8402D">
        <w:rPr>
          <w:b/>
          <w:szCs w:val="22"/>
        </w:rPr>
        <w:t xml:space="preserve"> </w:t>
      </w:r>
      <w:bookmarkStart w:id="5" w:name="_Hlk16168956"/>
      <w:r w:rsidRPr="00C8402D">
        <w:rPr>
          <w:b/>
          <w:szCs w:val="22"/>
        </w:rPr>
        <w:t>R2162-</w:t>
      </w:r>
      <w:bookmarkEnd w:id="5"/>
      <w:r w:rsidRPr="00C8402D">
        <w:rPr>
          <w:b/>
          <w:szCs w:val="22"/>
        </w:rPr>
        <w:t>2,</w:t>
      </w:r>
      <w:r w:rsidRPr="00C8402D">
        <w:rPr>
          <w:szCs w:val="22"/>
        </w:rPr>
        <w:t xml:space="preserve"> </w:t>
      </w:r>
      <w:r w:rsidRPr="00C8402D">
        <w:rPr>
          <w:b/>
          <w:szCs w:val="22"/>
        </w:rPr>
        <w:t xml:space="preserve">R2162-4 à R2162-6 </w:t>
      </w:r>
      <w:r w:rsidRPr="00C8402D">
        <w:rPr>
          <w:b/>
          <w:iCs/>
          <w:szCs w:val="22"/>
        </w:rPr>
        <w:t>et dans les conditions des articles R2162-13 et R2162-14 du code de la commande publique, l’accord-cadre sera exécuté au fur et à mesure de l’émission de bons de commande.</w:t>
      </w:r>
    </w:p>
    <w:p w14:paraId="64197908" w14:textId="77777777" w:rsidR="00EB6C7D" w:rsidRPr="00C8402D" w:rsidRDefault="00EB6C7D" w:rsidP="00EB6C7D">
      <w:pPr>
        <w:jc w:val="both"/>
        <w:rPr>
          <w:b/>
          <w:iCs/>
          <w:szCs w:val="22"/>
        </w:rPr>
      </w:pPr>
    </w:p>
    <w:p w14:paraId="404513E1" w14:textId="7C32B61D" w:rsidR="00EB6C7D" w:rsidRPr="00C8402D" w:rsidRDefault="00EB6C7D" w:rsidP="00EB6C7D">
      <w:pPr>
        <w:jc w:val="both"/>
        <w:rPr>
          <w:b/>
          <w:iCs/>
          <w:szCs w:val="22"/>
        </w:rPr>
      </w:pPr>
      <w:r w:rsidRPr="00C8402D">
        <w:rPr>
          <w:b/>
          <w:iCs/>
          <w:szCs w:val="22"/>
        </w:rPr>
        <w:t xml:space="preserve">Il est donc un </w:t>
      </w:r>
      <w:r w:rsidR="00B341B0">
        <w:rPr>
          <w:b/>
          <w:iCs/>
          <w:szCs w:val="22"/>
        </w:rPr>
        <w:t>accord-cadre</w:t>
      </w:r>
      <w:r w:rsidRPr="00C8402D">
        <w:rPr>
          <w:b/>
          <w:iCs/>
          <w:szCs w:val="22"/>
        </w:rPr>
        <w:t xml:space="preserve"> au sens de l’article </w:t>
      </w:r>
      <w:r w:rsidRPr="00C8402D">
        <w:rPr>
          <w:b/>
          <w:bCs/>
          <w:iCs/>
          <w:szCs w:val="22"/>
        </w:rPr>
        <w:t xml:space="preserve">L1111-1 </w:t>
      </w:r>
      <w:r w:rsidRPr="00C8402D">
        <w:rPr>
          <w:b/>
          <w:iCs/>
          <w:szCs w:val="22"/>
        </w:rPr>
        <w:t xml:space="preserve">du code de la commande publique. Il peut ainsi être dénommé à la fois accord-cadre ou </w:t>
      </w:r>
      <w:r w:rsidR="00B341B0">
        <w:rPr>
          <w:b/>
          <w:iCs/>
          <w:szCs w:val="22"/>
        </w:rPr>
        <w:t>marché</w:t>
      </w:r>
      <w:r w:rsidRPr="00C8402D">
        <w:rPr>
          <w:b/>
          <w:iCs/>
          <w:szCs w:val="22"/>
        </w:rPr>
        <w:t xml:space="preserve"> dans le présent document.</w:t>
      </w:r>
    </w:p>
    <w:p w14:paraId="35186EC3" w14:textId="77777777" w:rsidR="00EB6C7D" w:rsidRPr="00C8402D" w:rsidRDefault="00EB6C7D" w:rsidP="00EB6C7D">
      <w:pPr>
        <w:jc w:val="both"/>
        <w:rPr>
          <w:b/>
          <w:bCs/>
          <w:color w:val="FF0000"/>
          <w:szCs w:val="22"/>
        </w:rPr>
      </w:pPr>
    </w:p>
    <w:p w14:paraId="055E0862" w14:textId="77777777" w:rsidR="00EB6C7D" w:rsidRPr="00C8402D" w:rsidRDefault="00EB6C7D" w:rsidP="00EB6C7D">
      <w:pPr>
        <w:jc w:val="both"/>
        <w:rPr>
          <w:b/>
          <w:bCs/>
          <w:color w:val="FF0000"/>
          <w:szCs w:val="22"/>
        </w:rPr>
      </w:pPr>
    </w:p>
    <w:p w14:paraId="03744D67" w14:textId="77777777" w:rsidR="00EB6C7D" w:rsidRPr="00C8402D" w:rsidRDefault="00EB6C7D" w:rsidP="00EB6C7D">
      <w:pPr>
        <w:jc w:val="both"/>
        <w:rPr>
          <w:b/>
          <w:bCs/>
          <w:color w:val="FF0000"/>
          <w:szCs w:val="22"/>
        </w:rPr>
      </w:pPr>
      <w:r w:rsidRPr="00C8402D">
        <w:rPr>
          <w:b/>
          <w:bCs/>
          <w:color w:val="FF0000"/>
          <w:szCs w:val="22"/>
        </w:rPr>
        <w:t>Les articles comportant un « </w:t>
      </w:r>
      <w:r w:rsidRPr="00C8402D">
        <w:rPr>
          <w:b/>
          <w:bCs/>
          <w:caps/>
          <w:color w:val="FF0000"/>
          <w:szCs w:val="22"/>
        </w:rPr>
        <w:sym w:font="Wingdings" w:char="F046"/>
      </w:r>
      <w:r w:rsidRPr="00C8402D">
        <w:rPr>
          <w:b/>
          <w:bCs/>
          <w:caps/>
          <w:color w:val="FF0000"/>
          <w:szCs w:val="22"/>
        </w:rPr>
        <w:t xml:space="preserve"> » </w:t>
      </w:r>
      <w:r w:rsidRPr="00C8402D">
        <w:rPr>
          <w:b/>
          <w:bCs/>
          <w:color w:val="FF0000"/>
          <w:szCs w:val="22"/>
        </w:rPr>
        <w:t>correspondent à des articles qui doivent être complétés par les candidats dans leur offre.</w:t>
      </w:r>
    </w:p>
    <w:p w14:paraId="1FCA2BEE" w14:textId="77777777" w:rsidR="00C40732" w:rsidRDefault="00C40732" w:rsidP="00FD5DEE">
      <w:pPr>
        <w:jc w:val="both"/>
        <w:rPr>
          <w:szCs w:val="22"/>
        </w:rPr>
      </w:pPr>
    </w:p>
    <w:p w14:paraId="2A041630" w14:textId="77777777" w:rsidR="00E92222" w:rsidRPr="0096207D" w:rsidRDefault="00E92222" w:rsidP="00FD5DEE">
      <w:pPr>
        <w:jc w:val="both"/>
        <w:rPr>
          <w:szCs w:val="22"/>
        </w:rPr>
      </w:pPr>
    </w:p>
    <w:p w14:paraId="79D40946" w14:textId="77777777" w:rsidR="00DF09D2" w:rsidRPr="0096207D" w:rsidRDefault="00CA32F6" w:rsidP="00B32897">
      <w:pPr>
        <w:pStyle w:val="Titre1"/>
      </w:pPr>
      <w:bookmarkStart w:id="6" w:name="_Toc197326273"/>
      <w:bookmarkStart w:id="7" w:name="_Toc428201676"/>
      <w:bookmarkStart w:id="8" w:name="_Toc431396931"/>
      <w:bookmarkStart w:id="9" w:name="_Toc431474620"/>
      <w:bookmarkStart w:id="10" w:name="_Toc189580605"/>
      <w:r w:rsidRPr="003109B0">
        <w:rPr>
          <w:color w:val="FF0000"/>
        </w:rPr>
        <w:sym w:font="Wingdings" w:char="F046"/>
      </w:r>
      <w:r w:rsidR="00DF09D2" w:rsidRPr="0096207D">
        <w:t xml:space="preserve">ARTICLE 1 </w:t>
      </w:r>
      <w:r w:rsidR="001208C8" w:rsidRPr="0096207D">
        <w:t>–</w:t>
      </w:r>
      <w:r w:rsidR="00DF09D2" w:rsidRPr="0096207D">
        <w:t xml:space="preserve"> </w:t>
      </w:r>
      <w:r w:rsidR="001208C8" w:rsidRPr="0096207D">
        <w:t>CO</w:t>
      </w:r>
      <w:r w:rsidR="00DF09D2" w:rsidRPr="0096207D">
        <w:t>CONTRACTANTS</w:t>
      </w:r>
      <w:r w:rsidR="00DF09D2" w:rsidRPr="0096207D">
        <w:rPr>
          <w:rStyle w:val="Appelnotedebasdep"/>
          <w:caps/>
          <w:szCs w:val="28"/>
        </w:rPr>
        <w:footnoteReference w:id="1"/>
      </w:r>
      <w:bookmarkEnd w:id="6"/>
      <w:bookmarkEnd w:id="7"/>
      <w:bookmarkEnd w:id="8"/>
      <w:bookmarkEnd w:id="9"/>
      <w:bookmarkEnd w:id="10"/>
    </w:p>
    <w:p w14:paraId="5674BA77" w14:textId="77777777" w:rsidR="00996FF3" w:rsidRPr="00BF12E7" w:rsidRDefault="00996FF3" w:rsidP="00B56094">
      <w:pPr>
        <w:rPr>
          <w:sz w:val="20"/>
          <w:szCs w:val="20"/>
        </w:rPr>
      </w:pPr>
    </w:p>
    <w:p w14:paraId="572240C5" w14:textId="77777777" w:rsidR="00DF09D2" w:rsidRPr="00CB7061" w:rsidRDefault="00DF09D2" w:rsidP="00247C0B">
      <w:pPr>
        <w:jc w:val="both"/>
        <w:rPr>
          <w:b/>
          <w:szCs w:val="22"/>
        </w:rPr>
      </w:pPr>
      <w:r w:rsidRPr="00CB7061">
        <w:rPr>
          <w:b/>
          <w:szCs w:val="22"/>
        </w:rPr>
        <w:t xml:space="preserve">Le </w:t>
      </w:r>
      <w:r w:rsidR="00532250" w:rsidRPr="00CB7061">
        <w:rPr>
          <w:b/>
          <w:szCs w:val="22"/>
        </w:rPr>
        <w:t xml:space="preserve">présent </w:t>
      </w:r>
      <w:r w:rsidRPr="00CB7061">
        <w:rPr>
          <w:b/>
          <w:szCs w:val="22"/>
        </w:rPr>
        <w:t>contrat est conclu entre :</w:t>
      </w:r>
    </w:p>
    <w:p w14:paraId="581BA1BA" w14:textId="77777777" w:rsidR="00DF09D2" w:rsidRPr="00CB7061" w:rsidRDefault="00DF09D2" w:rsidP="00247C0B">
      <w:pPr>
        <w:jc w:val="both"/>
        <w:rPr>
          <w:szCs w:val="22"/>
        </w:rPr>
      </w:pPr>
    </w:p>
    <w:p w14:paraId="37184672" w14:textId="77777777" w:rsidR="004D422E" w:rsidRPr="00CB7061" w:rsidRDefault="00DF09D2" w:rsidP="008A35BC">
      <w:pPr>
        <w:numPr>
          <w:ilvl w:val="0"/>
          <w:numId w:val="2"/>
        </w:numPr>
        <w:tabs>
          <w:tab w:val="clear" w:pos="720"/>
          <w:tab w:val="num" w:pos="360"/>
        </w:tabs>
        <w:ind w:left="360"/>
        <w:jc w:val="both"/>
        <w:rPr>
          <w:b/>
          <w:szCs w:val="22"/>
        </w:rPr>
      </w:pPr>
      <w:r w:rsidRPr="00CB7061">
        <w:rPr>
          <w:b/>
          <w:szCs w:val="22"/>
        </w:rPr>
        <w:t>D’une part</w:t>
      </w:r>
      <w:r w:rsidR="006F6A72" w:rsidRPr="00CB7061">
        <w:rPr>
          <w:b/>
          <w:szCs w:val="22"/>
        </w:rPr>
        <w:t>,</w:t>
      </w:r>
    </w:p>
    <w:p w14:paraId="39535024" w14:textId="77777777" w:rsidR="00A2555A" w:rsidRPr="00CB7061" w:rsidRDefault="00A2555A" w:rsidP="00F4787F">
      <w:pPr>
        <w:spacing w:before="120"/>
        <w:ind w:left="426"/>
        <w:jc w:val="both"/>
        <w:rPr>
          <w:b/>
          <w:szCs w:val="22"/>
        </w:rPr>
      </w:pPr>
      <w:r w:rsidRPr="00CB7061">
        <w:rPr>
          <w:b/>
          <w:szCs w:val="22"/>
        </w:rPr>
        <w:t>Le Centre National d’Art et de Culture Georges Pompidou :</w:t>
      </w:r>
    </w:p>
    <w:p w14:paraId="4C364EEB" w14:textId="77777777" w:rsidR="00A2555A" w:rsidRPr="00CB7061" w:rsidRDefault="00A2555A" w:rsidP="00A2555A">
      <w:pPr>
        <w:spacing w:before="120"/>
        <w:ind w:left="426"/>
        <w:jc w:val="both"/>
        <w:rPr>
          <w:bCs/>
          <w:szCs w:val="22"/>
        </w:rPr>
      </w:pPr>
      <w:r w:rsidRPr="00CB7061">
        <w:rPr>
          <w:bCs/>
          <w:szCs w:val="22"/>
        </w:rPr>
        <w:t xml:space="preserve">- Le Centre National d’Art et de Culture Georges Pompidou ; </w:t>
      </w:r>
      <w:r w:rsidR="008926E9" w:rsidRPr="00CB7061">
        <w:rPr>
          <w:bCs/>
          <w:szCs w:val="22"/>
        </w:rPr>
        <w:t>Établissement</w:t>
      </w:r>
      <w:r w:rsidRPr="00CB7061">
        <w:rPr>
          <w:bCs/>
          <w:szCs w:val="22"/>
        </w:rPr>
        <w:t xml:space="preserve"> Public Administratif de l’</w:t>
      </w:r>
      <w:r w:rsidR="008926E9" w:rsidRPr="00CB7061">
        <w:rPr>
          <w:bCs/>
          <w:szCs w:val="22"/>
        </w:rPr>
        <w:t>État</w:t>
      </w:r>
      <w:r w:rsidRPr="00CB7061">
        <w:rPr>
          <w:bCs/>
          <w:szCs w:val="22"/>
        </w:rPr>
        <w:t xml:space="preserve"> ayant son siège </w:t>
      </w:r>
      <w:r w:rsidRPr="00CB7061">
        <w:rPr>
          <w:szCs w:val="22"/>
        </w:rPr>
        <w:t>75191 Paris Cedex 04</w:t>
      </w:r>
    </w:p>
    <w:p w14:paraId="5A7E5F0B" w14:textId="77777777" w:rsidR="00A2555A" w:rsidRPr="00CB7061" w:rsidRDefault="008926E9" w:rsidP="00A2555A">
      <w:pPr>
        <w:pStyle w:val="Corpsdetexte2"/>
        <w:ind w:left="426"/>
        <w:rPr>
          <w:szCs w:val="22"/>
        </w:rPr>
      </w:pPr>
      <w:r w:rsidRPr="00CB7061">
        <w:rPr>
          <w:szCs w:val="22"/>
        </w:rPr>
        <w:t>Établissement</w:t>
      </w:r>
      <w:r w:rsidR="00A2555A" w:rsidRPr="00CB7061">
        <w:rPr>
          <w:szCs w:val="22"/>
        </w:rPr>
        <w:t xml:space="preserve"> public national à caractère culturel</w:t>
      </w:r>
    </w:p>
    <w:p w14:paraId="3D110263" w14:textId="77777777" w:rsidR="00A2555A" w:rsidRPr="00CB7061" w:rsidRDefault="00A2555A" w:rsidP="00A2555A">
      <w:pPr>
        <w:pStyle w:val="Corpsdetexte2"/>
        <w:ind w:left="426"/>
        <w:rPr>
          <w:szCs w:val="22"/>
        </w:rPr>
      </w:pPr>
      <w:r w:rsidRPr="00CB7061">
        <w:rPr>
          <w:szCs w:val="22"/>
        </w:rPr>
        <w:t>Représenté par : Monsieur le Président du Centre Pompidou</w:t>
      </w:r>
    </w:p>
    <w:p w14:paraId="50955E30" w14:textId="77777777" w:rsidR="007411EF" w:rsidRPr="000A5F6F" w:rsidRDefault="007411EF" w:rsidP="008A35BC">
      <w:pPr>
        <w:numPr>
          <w:ilvl w:val="0"/>
          <w:numId w:val="2"/>
        </w:numPr>
        <w:tabs>
          <w:tab w:val="clear" w:pos="720"/>
          <w:tab w:val="num" w:pos="360"/>
        </w:tabs>
        <w:ind w:left="360"/>
        <w:rPr>
          <w:b/>
          <w:szCs w:val="22"/>
        </w:rPr>
      </w:pPr>
      <w:r w:rsidRPr="00CB7061">
        <w:rPr>
          <w:b/>
          <w:szCs w:val="22"/>
        </w:rPr>
        <w:t>Et d’autre part</w:t>
      </w:r>
      <w:r w:rsidRPr="00CB7061">
        <w:rPr>
          <w:rStyle w:val="Appelnotedebasdep"/>
          <w:b/>
          <w:szCs w:val="22"/>
        </w:rPr>
        <w:footnoteReference w:id="2"/>
      </w:r>
      <w:r w:rsidR="004D422E" w:rsidRPr="000A5F6F">
        <w:rPr>
          <w:b/>
          <w:szCs w:val="22"/>
        </w:rPr>
        <w:t>,</w:t>
      </w:r>
    </w:p>
    <w:p w14:paraId="0D4B498F" w14:textId="523F350F" w:rsidR="007411EF" w:rsidRPr="000A5F6F" w:rsidRDefault="007411EF" w:rsidP="00DD3C76">
      <w:pPr>
        <w:spacing w:before="120"/>
        <w:ind w:left="720" w:hanging="360"/>
        <w:jc w:val="both"/>
        <w:rPr>
          <w:b/>
          <w:szCs w:val="22"/>
        </w:rPr>
      </w:pPr>
      <w:r w:rsidRPr="000A5F6F">
        <w:rPr>
          <w:b/>
          <w:szCs w:val="22"/>
        </w:rPr>
        <w:fldChar w:fldCharType="begin">
          <w:ffData>
            <w:name w:val="CaseACocher1"/>
            <w:enabled/>
            <w:calcOnExit w:val="0"/>
            <w:checkBox>
              <w:sizeAuto/>
              <w:default w:val="0"/>
            </w:checkBox>
          </w:ffData>
        </w:fldChar>
      </w:r>
      <w:r w:rsidRPr="000A5F6F">
        <w:rPr>
          <w:b/>
          <w:szCs w:val="22"/>
        </w:rPr>
        <w:instrText xml:space="preserve"> FORMCHECKBOX </w:instrText>
      </w:r>
      <w:r w:rsidR="00390A66">
        <w:rPr>
          <w:b/>
          <w:szCs w:val="22"/>
        </w:rPr>
      </w:r>
      <w:r w:rsidR="00390A66">
        <w:rPr>
          <w:b/>
          <w:szCs w:val="22"/>
        </w:rPr>
        <w:fldChar w:fldCharType="separate"/>
      </w:r>
      <w:r w:rsidRPr="000A5F6F">
        <w:rPr>
          <w:b/>
          <w:szCs w:val="22"/>
        </w:rPr>
        <w:fldChar w:fldCharType="end"/>
      </w:r>
      <w:r w:rsidRPr="000A5F6F">
        <w:rPr>
          <w:b/>
          <w:szCs w:val="22"/>
        </w:rPr>
        <w:t xml:space="preserve"> L’entreprise, cocontractant unique</w:t>
      </w:r>
      <w:r w:rsidR="00FE3AFE" w:rsidRPr="000A5F6F">
        <w:rPr>
          <w:b/>
          <w:szCs w:val="22"/>
        </w:rPr>
        <w:t xml:space="preserve"> se présentant seul</w:t>
      </w:r>
      <w:r w:rsidRPr="000A5F6F">
        <w:rPr>
          <w:b/>
          <w:szCs w:val="22"/>
        </w:rPr>
        <w:t xml:space="preserve">, </w:t>
      </w:r>
      <w:r w:rsidRPr="000A5F6F">
        <w:rPr>
          <w:b/>
          <w:i/>
          <w:szCs w:val="22"/>
        </w:rPr>
        <w:t>ci-après dénommé « le titulaire » en cas d’attribution d</w:t>
      </w:r>
      <w:r w:rsidR="001B76A6">
        <w:rPr>
          <w:b/>
          <w:i/>
          <w:szCs w:val="22"/>
        </w:rPr>
        <w:t>e l</w:t>
      </w:r>
      <w:r w:rsidR="00CB7061">
        <w:rPr>
          <w:b/>
          <w:i/>
          <w:szCs w:val="22"/>
        </w:rPr>
        <w:t>’</w:t>
      </w:r>
      <w:r w:rsidR="00B341B0">
        <w:rPr>
          <w:b/>
          <w:i/>
          <w:szCs w:val="22"/>
        </w:rPr>
        <w:t>accord-cadre</w:t>
      </w:r>
    </w:p>
    <w:p w14:paraId="1C519891" w14:textId="77777777" w:rsidR="00AD1482" w:rsidRPr="000A5F6F" w:rsidRDefault="00AD1482" w:rsidP="00AD1482">
      <w:pPr>
        <w:rPr>
          <w:szCs w:val="22"/>
        </w:rPr>
      </w:pPr>
    </w:p>
    <w:p w14:paraId="0156AD33" w14:textId="77777777" w:rsidR="007411EF" w:rsidRPr="000A5F6F" w:rsidRDefault="007411EF" w:rsidP="00980EC7">
      <w:pPr>
        <w:ind w:left="360"/>
        <w:rPr>
          <w:szCs w:val="22"/>
        </w:rPr>
      </w:pPr>
      <w:r w:rsidRPr="000A5F6F">
        <w:rPr>
          <w:szCs w:val="22"/>
        </w:rPr>
        <w:t>Dénomination sociale : ………………………………………</w:t>
      </w:r>
      <w:r w:rsidR="00AD1482" w:rsidRPr="000A5F6F">
        <w:rPr>
          <w:szCs w:val="22"/>
        </w:rPr>
        <w:t>……………………………………………………...</w:t>
      </w:r>
    </w:p>
    <w:p w14:paraId="753F2BAE" w14:textId="77777777" w:rsidR="00AD1482" w:rsidRPr="000A5F6F" w:rsidRDefault="007411EF" w:rsidP="00980EC7">
      <w:pPr>
        <w:ind w:left="360"/>
        <w:rPr>
          <w:szCs w:val="22"/>
        </w:rPr>
      </w:pPr>
      <w:r w:rsidRPr="000A5F6F">
        <w:rPr>
          <w:szCs w:val="22"/>
        </w:rPr>
        <w:t>Ayant son siège social à : ………………………………………………………………………………</w:t>
      </w:r>
      <w:r w:rsidR="00AD1482" w:rsidRPr="000A5F6F">
        <w:rPr>
          <w:szCs w:val="22"/>
        </w:rPr>
        <w:t>……</w:t>
      </w:r>
      <w:proofErr w:type="gramStart"/>
      <w:r w:rsidR="00AD1482" w:rsidRPr="000A5F6F">
        <w:rPr>
          <w:szCs w:val="22"/>
        </w:rPr>
        <w:t>…….</w:t>
      </w:r>
      <w:proofErr w:type="gramEnd"/>
      <w:r w:rsidR="00AD1482" w:rsidRPr="000A5F6F">
        <w:rPr>
          <w:szCs w:val="22"/>
        </w:rPr>
        <w:t>.</w:t>
      </w:r>
    </w:p>
    <w:p w14:paraId="137BAE39" w14:textId="77777777" w:rsidR="007411EF" w:rsidRPr="000A5F6F" w:rsidRDefault="007411EF" w:rsidP="00980EC7">
      <w:pPr>
        <w:ind w:left="360"/>
        <w:rPr>
          <w:szCs w:val="22"/>
        </w:rPr>
      </w:pPr>
      <w:r w:rsidRPr="000A5F6F">
        <w:rPr>
          <w:szCs w:val="22"/>
        </w:rPr>
        <w:t>………………………………………………………………………………………………………………</w:t>
      </w:r>
      <w:r w:rsidR="00AD1482" w:rsidRPr="000A5F6F">
        <w:rPr>
          <w:szCs w:val="22"/>
        </w:rPr>
        <w:t>...............</w:t>
      </w:r>
    </w:p>
    <w:p w14:paraId="0AD7710A" w14:textId="77777777" w:rsidR="00AD1482" w:rsidRPr="000A5F6F" w:rsidRDefault="00AD1482" w:rsidP="008A35BC">
      <w:pPr>
        <w:ind w:left="360"/>
        <w:jc w:val="both"/>
        <w:rPr>
          <w:szCs w:val="22"/>
        </w:rPr>
      </w:pPr>
    </w:p>
    <w:p w14:paraId="0618462E" w14:textId="77777777" w:rsidR="007411EF" w:rsidRPr="000A5F6F" w:rsidRDefault="007411EF" w:rsidP="00980EC7">
      <w:pPr>
        <w:ind w:left="360"/>
        <w:rPr>
          <w:szCs w:val="22"/>
        </w:rPr>
      </w:pPr>
      <w:r w:rsidRPr="000A5F6F">
        <w:rPr>
          <w:szCs w:val="22"/>
        </w:rPr>
        <w:t>Ayant pour numéro unique d’identification SIRET</w:t>
      </w:r>
      <w:r w:rsidRPr="000A5F6F">
        <w:rPr>
          <w:rStyle w:val="Appelnotedebasdep"/>
          <w:szCs w:val="22"/>
        </w:rPr>
        <w:footnoteReference w:id="3"/>
      </w:r>
      <w:r w:rsidR="00E17D10" w:rsidRPr="000A5F6F">
        <w:rPr>
          <w:szCs w:val="22"/>
        </w:rPr>
        <w:t> : ……………………………………………………………</w:t>
      </w:r>
      <w:r w:rsidR="00AD1482" w:rsidRPr="000A5F6F">
        <w:rPr>
          <w:szCs w:val="22"/>
        </w:rPr>
        <w:t>.</w:t>
      </w:r>
    </w:p>
    <w:p w14:paraId="6C49195E" w14:textId="77777777" w:rsidR="007411EF" w:rsidRPr="000A5F6F" w:rsidRDefault="007411EF" w:rsidP="00980EC7">
      <w:pPr>
        <w:ind w:left="360"/>
        <w:rPr>
          <w:szCs w:val="22"/>
        </w:rPr>
      </w:pPr>
      <w:r w:rsidRPr="000A5F6F">
        <w:rPr>
          <w:szCs w:val="22"/>
        </w:rPr>
        <w:t xml:space="preserve">Représentée par : </w:t>
      </w:r>
    </w:p>
    <w:p w14:paraId="4B5F1000" w14:textId="77777777" w:rsidR="007411EF" w:rsidRPr="000A5F6F" w:rsidRDefault="007411EF" w:rsidP="00980EC7">
      <w:pPr>
        <w:ind w:left="360"/>
        <w:rPr>
          <w:szCs w:val="22"/>
        </w:rPr>
      </w:pPr>
      <w:r w:rsidRPr="000A5F6F">
        <w:rPr>
          <w:szCs w:val="22"/>
        </w:rPr>
        <w:t>Nom : ……………………………………………………………………………………………………………</w:t>
      </w:r>
      <w:proofErr w:type="gramStart"/>
      <w:r w:rsidRPr="000A5F6F">
        <w:rPr>
          <w:szCs w:val="22"/>
        </w:rPr>
        <w:t>…</w:t>
      </w:r>
      <w:r w:rsidR="00AD1482" w:rsidRPr="000A5F6F">
        <w:rPr>
          <w:szCs w:val="22"/>
        </w:rPr>
        <w:t>....</w:t>
      </w:r>
      <w:proofErr w:type="gramEnd"/>
      <w:r w:rsidR="00AD1482" w:rsidRPr="000A5F6F">
        <w:rPr>
          <w:szCs w:val="22"/>
        </w:rPr>
        <w:t>.</w:t>
      </w:r>
    </w:p>
    <w:p w14:paraId="18F5BCB9" w14:textId="77777777" w:rsidR="007411EF" w:rsidRPr="000A5F6F" w:rsidRDefault="007411EF" w:rsidP="00A2555A">
      <w:pPr>
        <w:ind w:left="360"/>
        <w:jc w:val="both"/>
        <w:rPr>
          <w:szCs w:val="22"/>
        </w:rPr>
      </w:pPr>
      <w:r w:rsidRPr="000A5F6F">
        <w:rPr>
          <w:szCs w:val="22"/>
        </w:rPr>
        <w:t>Qualité</w:t>
      </w:r>
      <w:r w:rsidRPr="000A5F6F">
        <w:rPr>
          <w:rStyle w:val="Appelnotedebasdep"/>
          <w:szCs w:val="22"/>
        </w:rPr>
        <w:footnoteReference w:id="4"/>
      </w:r>
      <w:r w:rsidRPr="000A5F6F">
        <w:rPr>
          <w:szCs w:val="22"/>
        </w:rPr>
        <w:t xml:space="preserve">: </w:t>
      </w:r>
      <w:r w:rsidR="0040250A" w:rsidRPr="000A5F6F">
        <w:rPr>
          <w:szCs w:val="22"/>
        </w:rPr>
        <w:fldChar w:fldCharType="begin">
          <w:ffData>
            <w:name w:val="CaseACocher1"/>
            <w:enabled/>
            <w:calcOnExit w:val="0"/>
            <w:checkBox>
              <w:sizeAuto/>
              <w:default w:val="0"/>
            </w:checkBox>
          </w:ffData>
        </w:fldChar>
      </w:r>
      <w:r w:rsidR="0040250A" w:rsidRPr="000A5F6F">
        <w:rPr>
          <w:szCs w:val="22"/>
        </w:rPr>
        <w:instrText xml:space="preserve"> FORMCHECKBOX </w:instrText>
      </w:r>
      <w:r w:rsidR="00390A66">
        <w:rPr>
          <w:szCs w:val="22"/>
        </w:rPr>
      </w:r>
      <w:r w:rsidR="00390A66">
        <w:rPr>
          <w:szCs w:val="22"/>
        </w:rPr>
        <w:fldChar w:fldCharType="separate"/>
      </w:r>
      <w:r w:rsidR="0040250A" w:rsidRPr="000A5F6F">
        <w:rPr>
          <w:szCs w:val="22"/>
        </w:rPr>
        <w:fldChar w:fldCharType="end"/>
      </w:r>
      <w:r w:rsidR="0040250A" w:rsidRPr="000A5F6F">
        <w:rPr>
          <w:szCs w:val="22"/>
        </w:rPr>
        <w:t xml:space="preserve"> Représentant légal de l’entreprise</w:t>
      </w:r>
    </w:p>
    <w:p w14:paraId="2655CE30" w14:textId="77777777" w:rsidR="007411EF" w:rsidRPr="000A5F6F" w:rsidRDefault="00A2555A" w:rsidP="00A2555A">
      <w:pPr>
        <w:ind w:left="708" w:firstLine="372"/>
        <w:jc w:val="both"/>
        <w:rPr>
          <w:szCs w:val="22"/>
        </w:rPr>
      </w:pPr>
      <w:r w:rsidRPr="000A5F6F">
        <w:rPr>
          <w:szCs w:val="22"/>
        </w:rPr>
        <w:t xml:space="preserve">   </w:t>
      </w:r>
      <w:r w:rsidR="0040250A" w:rsidRPr="000A5F6F">
        <w:rPr>
          <w:szCs w:val="22"/>
        </w:rPr>
        <w:fldChar w:fldCharType="begin">
          <w:ffData>
            <w:name w:val="CaseACocher1"/>
            <w:enabled/>
            <w:calcOnExit w:val="0"/>
            <w:checkBox>
              <w:sizeAuto/>
              <w:default w:val="0"/>
            </w:checkBox>
          </w:ffData>
        </w:fldChar>
      </w:r>
      <w:r w:rsidR="0040250A" w:rsidRPr="000A5F6F">
        <w:rPr>
          <w:szCs w:val="22"/>
        </w:rPr>
        <w:instrText xml:space="preserve"> FORMCHECKBOX </w:instrText>
      </w:r>
      <w:r w:rsidR="00390A66">
        <w:rPr>
          <w:szCs w:val="22"/>
        </w:rPr>
      </w:r>
      <w:r w:rsidR="00390A66">
        <w:rPr>
          <w:szCs w:val="22"/>
        </w:rPr>
        <w:fldChar w:fldCharType="separate"/>
      </w:r>
      <w:r w:rsidR="0040250A" w:rsidRPr="000A5F6F">
        <w:rPr>
          <w:szCs w:val="22"/>
        </w:rPr>
        <w:fldChar w:fldCharType="end"/>
      </w:r>
      <w:r w:rsidR="0040250A" w:rsidRPr="000A5F6F">
        <w:rPr>
          <w:szCs w:val="22"/>
        </w:rPr>
        <w:t xml:space="preserve"> Ayant reçu pouvoir du représentant légal de l’entreprise</w:t>
      </w:r>
    </w:p>
    <w:p w14:paraId="44D3DE21" w14:textId="77777777" w:rsidR="00AD1482" w:rsidRPr="000A5F6F" w:rsidRDefault="00AD1482" w:rsidP="00FE3AFE">
      <w:pPr>
        <w:jc w:val="both"/>
        <w:rPr>
          <w:szCs w:val="22"/>
        </w:rPr>
      </w:pPr>
    </w:p>
    <w:p w14:paraId="0EFD77E6" w14:textId="2FE1B6C6" w:rsidR="0040250A" w:rsidRPr="000A5F6F" w:rsidRDefault="0040250A" w:rsidP="008A35BC">
      <w:pPr>
        <w:ind w:firstLine="360"/>
        <w:jc w:val="both"/>
        <w:rPr>
          <w:szCs w:val="22"/>
        </w:rPr>
      </w:pPr>
      <w:r w:rsidRPr="000A5F6F">
        <w:rPr>
          <w:b/>
          <w:szCs w:val="22"/>
        </w:rPr>
        <w:t xml:space="preserve">Les prestations </w:t>
      </w:r>
      <w:r w:rsidR="00C86960" w:rsidRPr="000A5F6F">
        <w:rPr>
          <w:b/>
          <w:szCs w:val="22"/>
        </w:rPr>
        <w:t xml:space="preserve">faisant l’objet </w:t>
      </w:r>
      <w:r w:rsidRPr="000A5F6F">
        <w:rPr>
          <w:b/>
          <w:szCs w:val="22"/>
        </w:rPr>
        <w:t xml:space="preserve">du présent </w:t>
      </w:r>
      <w:r w:rsidR="00B341B0">
        <w:rPr>
          <w:b/>
          <w:szCs w:val="22"/>
        </w:rPr>
        <w:t>accord-cadre</w:t>
      </w:r>
      <w:r w:rsidRPr="000A5F6F">
        <w:rPr>
          <w:b/>
          <w:szCs w:val="22"/>
        </w:rPr>
        <w:t xml:space="preserve"> seront exécutées</w:t>
      </w:r>
      <w:r w:rsidRPr="000A5F6F">
        <w:rPr>
          <w:rStyle w:val="Appelnotedebasdep"/>
          <w:szCs w:val="22"/>
        </w:rPr>
        <w:footnoteReference w:id="5"/>
      </w:r>
      <w:r w:rsidRPr="000A5F6F">
        <w:rPr>
          <w:szCs w:val="22"/>
        </w:rPr>
        <w:t> :</w:t>
      </w:r>
    </w:p>
    <w:p w14:paraId="2CED7937" w14:textId="77777777" w:rsidR="0040250A" w:rsidRPr="000A5F6F" w:rsidRDefault="0040250A" w:rsidP="008A35BC">
      <w:pPr>
        <w:ind w:left="1800" w:hanging="720"/>
        <w:jc w:val="both"/>
        <w:rPr>
          <w:szCs w:val="22"/>
        </w:rPr>
      </w:pPr>
      <w:r w:rsidRPr="000A5F6F">
        <w:rPr>
          <w:szCs w:val="22"/>
        </w:rPr>
        <w:fldChar w:fldCharType="begin">
          <w:ffData>
            <w:name w:val="CaseACocher1"/>
            <w:enabled/>
            <w:calcOnExit w:val="0"/>
            <w:checkBox>
              <w:sizeAuto/>
              <w:default w:val="0"/>
            </w:checkBox>
          </w:ffData>
        </w:fldChar>
      </w:r>
      <w:r w:rsidRPr="000A5F6F">
        <w:rPr>
          <w:szCs w:val="22"/>
        </w:rPr>
        <w:instrText xml:space="preserve"> FORMCHECKBOX </w:instrText>
      </w:r>
      <w:r w:rsidR="00390A66">
        <w:rPr>
          <w:szCs w:val="22"/>
        </w:rPr>
      </w:r>
      <w:r w:rsidR="00390A66">
        <w:rPr>
          <w:szCs w:val="22"/>
        </w:rPr>
        <w:fldChar w:fldCharType="separate"/>
      </w:r>
      <w:r w:rsidRPr="000A5F6F">
        <w:rPr>
          <w:szCs w:val="22"/>
        </w:rPr>
        <w:fldChar w:fldCharType="end"/>
      </w:r>
      <w:r w:rsidR="00E17D10" w:rsidRPr="000A5F6F">
        <w:rPr>
          <w:szCs w:val="22"/>
        </w:rPr>
        <w:t xml:space="preserve"> Par le siège</w:t>
      </w:r>
    </w:p>
    <w:p w14:paraId="2D4FF179" w14:textId="77777777" w:rsidR="00E17D10" w:rsidRPr="000A5F6F" w:rsidRDefault="00E17D10" w:rsidP="00C85BE1">
      <w:pPr>
        <w:ind w:left="1440" w:hanging="360"/>
        <w:rPr>
          <w:szCs w:val="22"/>
        </w:rPr>
      </w:pPr>
      <w:r w:rsidRPr="000A5F6F">
        <w:rPr>
          <w:szCs w:val="22"/>
        </w:rPr>
        <w:fldChar w:fldCharType="begin">
          <w:ffData>
            <w:name w:val="CaseACocher1"/>
            <w:enabled/>
            <w:calcOnExit w:val="0"/>
            <w:checkBox>
              <w:sizeAuto/>
              <w:default w:val="0"/>
            </w:checkBox>
          </w:ffData>
        </w:fldChar>
      </w:r>
      <w:r w:rsidRPr="000A5F6F">
        <w:rPr>
          <w:szCs w:val="22"/>
        </w:rPr>
        <w:instrText xml:space="preserve"> FORMCHECKBOX </w:instrText>
      </w:r>
      <w:r w:rsidR="00390A66">
        <w:rPr>
          <w:szCs w:val="22"/>
        </w:rPr>
      </w:r>
      <w:r w:rsidR="00390A66">
        <w:rPr>
          <w:szCs w:val="22"/>
        </w:rPr>
        <w:fldChar w:fldCharType="separate"/>
      </w:r>
      <w:r w:rsidRPr="000A5F6F">
        <w:rPr>
          <w:szCs w:val="22"/>
        </w:rPr>
        <w:fldChar w:fldCharType="end"/>
      </w:r>
      <w:r w:rsidRPr="000A5F6F">
        <w:rPr>
          <w:szCs w:val="22"/>
        </w:rPr>
        <w:t xml:space="preserve"> Par l’établissement </w:t>
      </w:r>
      <w:r w:rsidR="009B4E41" w:rsidRPr="000A5F6F">
        <w:rPr>
          <w:szCs w:val="22"/>
        </w:rPr>
        <w:t xml:space="preserve">suivant </w:t>
      </w:r>
      <w:r w:rsidRPr="000A5F6F">
        <w:rPr>
          <w:szCs w:val="22"/>
        </w:rPr>
        <w:t>(</w:t>
      </w:r>
      <w:r w:rsidRPr="000A5F6F">
        <w:rPr>
          <w:i/>
          <w:szCs w:val="22"/>
        </w:rPr>
        <w:t>uniquement établissement p</w:t>
      </w:r>
      <w:r w:rsidR="009B4E41" w:rsidRPr="000A5F6F">
        <w:rPr>
          <w:i/>
          <w:szCs w:val="22"/>
        </w:rPr>
        <w:t>rincipal ou secondaire lié au</w:t>
      </w:r>
      <w:r w:rsidRPr="000A5F6F">
        <w:rPr>
          <w:i/>
          <w:szCs w:val="22"/>
        </w:rPr>
        <w:t xml:space="preserve"> siège</w:t>
      </w:r>
      <w:r w:rsidR="00FE3AFE" w:rsidRPr="000A5F6F">
        <w:rPr>
          <w:i/>
          <w:szCs w:val="22"/>
        </w:rPr>
        <w:t xml:space="preserve"> social</w:t>
      </w:r>
      <w:r w:rsidR="00DD3C76" w:rsidRPr="000A5F6F">
        <w:rPr>
          <w:i/>
          <w:szCs w:val="22"/>
        </w:rPr>
        <w:t>)</w:t>
      </w:r>
    </w:p>
    <w:p w14:paraId="6EEF752A" w14:textId="77777777" w:rsidR="00301687" w:rsidRPr="000A5F6F" w:rsidRDefault="00301687" w:rsidP="008A35BC">
      <w:pPr>
        <w:ind w:left="360" w:firstLine="12"/>
        <w:jc w:val="both"/>
        <w:rPr>
          <w:szCs w:val="22"/>
        </w:rPr>
      </w:pPr>
    </w:p>
    <w:p w14:paraId="736EADA9" w14:textId="77777777" w:rsidR="00301687" w:rsidRPr="000A5F6F" w:rsidRDefault="00E17D10" w:rsidP="008A35BC">
      <w:pPr>
        <w:ind w:left="360" w:firstLine="12"/>
        <w:jc w:val="both"/>
        <w:rPr>
          <w:szCs w:val="22"/>
        </w:rPr>
      </w:pPr>
      <w:r w:rsidRPr="000A5F6F">
        <w:rPr>
          <w:szCs w:val="22"/>
        </w:rPr>
        <w:t>Nom : ………………………………………………………………………………………………………</w:t>
      </w:r>
      <w:r w:rsidR="00301687" w:rsidRPr="000A5F6F">
        <w:rPr>
          <w:szCs w:val="22"/>
        </w:rPr>
        <w:t>.</w:t>
      </w:r>
    </w:p>
    <w:p w14:paraId="780931B0" w14:textId="77777777" w:rsidR="00E17D10" w:rsidRPr="000A5F6F" w:rsidRDefault="00E17D10" w:rsidP="008A35BC">
      <w:pPr>
        <w:ind w:left="360" w:firstLine="12"/>
        <w:jc w:val="both"/>
        <w:rPr>
          <w:szCs w:val="22"/>
        </w:rPr>
      </w:pPr>
      <w:r w:rsidRPr="000A5F6F">
        <w:rPr>
          <w:szCs w:val="22"/>
        </w:rPr>
        <w:t>Adresse : …………………………………………………………………………………………………</w:t>
      </w:r>
      <w:r w:rsidR="00301687" w:rsidRPr="000A5F6F">
        <w:rPr>
          <w:szCs w:val="22"/>
        </w:rPr>
        <w:t>...</w:t>
      </w:r>
    </w:p>
    <w:p w14:paraId="13C4328A" w14:textId="77777777" w:rsidR="00E17D10" w:rsidRPr="000A5F6F" w:rsidRDefault="00E17D10" w:rsidP="008A35BC">
      <w:pPr>
        <w:ind w:left="360" w:firstLine="12"/>
        <w:jc w:val="both"/>
        <w:rPr>
          <w:szCs w:val="22"/>
        </w:rPr>
      </w:pPr>
      <w:r w:rsidRPr="000A5F6F">
        <w:rPr>
          <w:szCs w:val="22"/>
        </w:rPr>
        <w:t>………………………………………………………………………………………………………………</w:t>
      </w:r>
      <w:r w:rsidR="00301687" w:rsidRPr="000A5F6F">
        <w:rPr>
          <w:szCs w:val="22"/>
        </w:rPr>
        <w:t>.</w:t>
      </w:r>
    </w:p>
    <w:p w14:paraId="68D38683" w14:textId="77777777" w:rsidR="00301687" w:rsidRPr="0096207D" w:rsidRDefault="00301687" w:rsidP="008A35BC">
      <w:pPr>
        <w:ind w:left="360" w:firstLine="12"/>
        <w:jc w:val="both"/>
      </w:pPr>
    </w:p>
    <w:p w14:paraId="15DC3A24" w14:textId="77777777" w:rsidR="00E17D10" w:rsidRPr="0096207D" w:rsidRDefault="00E17D10" w:rsidP="00980EC7">
      <w:pPr>
        <w:ind w:left="360" w:firstLine="12"/>
      </w:pPr>
      <w:r w:rsidRPr="0096207D">
        <w:t>Numéro unique d’identification SIRET</w:t>
      </w:r>
      <w:r w:rsidRPr="0096207D">
        <w:rPr>
          <w:rStyle w:val="Appelnotedebasdep"/>
        </w:rPr>
        <w:footnoteReference w:id="6"/>
      </w:r>
      <w:r w:rsidRPr="0096207D">
        <w:t> : …………………………………………………………</w:t>
      </w:r>
      <w:proofErr w:type="gramStart"/>
      <w:r w:rsidRPr="0096207D">
        <w:t>……</w:t>
      </w:r>
      <w:r w:rsidR="00301687" w:rsidRPr="0096207D">
        <w:t>.</w:t>
      </w:r>
      <w:proofErr w:type="gramEnd"/>
      <w:r w:rsidR="00301687" w:rsidRPr="0096207D">
        <w:t>.</w:t>
      </w:r>
    </w:p>
    <w:p w14:paraId="3CAF35CB" w14:textId="77777777" w:rsidR="00E17D10" w:rsidRPr="0096207D" w:rsidRDefault="00E17D10" w:rsidP="00BE4F00">
      <w:pPr>
        <w:jc w:val="both"/>
      </w:pPr>
    </w:p>
    <w:p w14:paraId="28AF87DC" w14:textId="0FC529D7" w:rsidR="00E17D10" w:rsidRPr="0096207D" w:rsidRDefault="00AC2D24" w:rsidP="008A35BC">
      <w:pPr>
        <w:ind w:left="360"/>
        <w:jc w:val="both"/>
        <w:rPr>
          <w:szCs w:val="22"/>
        </w:rPr>
      </w:pPr>
      <w:r w:rsidRPr="0096207D">
        <w:rPr>
          <w:szCs w:val="22"/>
        </w:rPr>
        <w:t xml:space="preserve">Ayant pris connaissance des documents </w:t>
      </w:r>
      <w:r w:rsidR="001208C8" w:rsidRPr="0096207D">
        <w:rPr>
          <w:szCs w:val="22"/>
        </w:rPr>
        <w:t xml:space="preserve">contractuels </w:t>
      </w:r>
      <w:r w:rsidRPr="0096207D">
        <w:rPr>
          <w:szCs w:val="22"/>
        </w:rPr>
        <w:t>d</w:t>
      </w:r>
      <w:r w:rsidR="001B76A6">
        <w:rPr>
          <w:szCs w:val="22"/>
        </w:rPr>
        <w:t>e</w:t>
      </w:r>
      <w:r w:rsidRPr="0096207D">
        <w:rPr>
          <w:szCs w:val="22"/>
        </w:rPr>
        <w:t xml:space="preserve"> </w:t>
      </w:r>
      <w:r w:rsidR="001B76A6">
        <w:rPr>
          <w:szCs w:val="22"/>
        </w:rPr>
        <w:t>l’</w:t>
      </w:r>
      <w:r w:rsidR="00B341B0">
        <w:rPr>
          <w:szCs w:val="22"/>
        </w:rPr>
        <w:t>accord-cadre</w:t>
      </w:r>
      <w:r w:rsidR="001208C8" w:rsidRPr="0096207D">
        <w:rPr>
          <w:szCs w:val="22"/>
        </w:rPr>
        <w:t xml:space="preserve"> listés à l’article 3</w:t>
      </w:r>
      <w:r w:rsidR="00280DCE" w:rsidRPr="0096207D">
        <w:rPr>
          <w:szCs w:val="22"/>
        </w:rPr>
        <w:t xml:space="preserve"> ci-dessous</w:t>
      </w:r>
      <w:r w:rsidRPr="0096207D">
        <w:rPr>
          <w:szCs w:val="22"/>
        </w:rPr>
        <w:t>, M’ENGAGE sans réserve, sur la base de mon offre, et conformément</w:t>
      </w:r>
      <w:r w:rsidR="00CB43DD">
        <w:rPr>
          <w:szCs w:val="22"/>
        </w:rPr>
        <w:t xml:space="preserve"> </w:t>
      </w:r>
      <w:r w:rsidRPr="0096207D">
        <w:rPr>
          <w:szCs w:val="22"/>
        </w:rPr>
        <w:t>aux dispositions d</w:t>
      </w:r>
      <w:r w:rsidR="001208C8" w:rsidRPr="0096207D">
        <w:rPr>
          <w:szCs w:val="22"/>
        </w:rPr>
        <w:t>e c</w:t>
      </w:r>
      <w:r w:rsidRPr="0096207D">
        <w:rPr>
          <w:szCs w:val="22"/>
        </w:rPr>
        <w:t>es documents</w:t>
      </w:r>
      <w:r w:rsidR="00DD3C76" w:rsidRPr="0096207D">
        <w:rPr>
          <w:szCs w:val="22"/>
        </w:rPr>
        <w:t xml:space="preserve"> contractuels</w:t>
      </w:r>
      <w:r w:rsidR="006F6A72" w:rsidRPr="0096207D">
        <w:rPr>
          <w:szCs w:val="22"/>
        </w:rPr>
        <w:t> :</w:t>
      </w:r>
    </w:p>
    <w:p w14:paraId="70FBD7F6" w14:textId="77777777" w:rsidR="00124549" w:rsidRPr="0096207D" w:rsidRDefault="00CB43DD" w:rsidP="00677B4D">
      <w:pPr>
        <w:numPr>
          <w:ilvl w:val="0"/>
          <w:numId w:val="5"/>
        </w:numPr>
        <w:tabs>
          <w:tab w:val="clear" w:pos="1788"/>
          <w:tab w:val="num" w:pos="900"/>
        </w:tabs>
        <w:ind w:left="900"/>
        <w:jc w:val="both"/>
        <w:rPr>
          <w:szCs w:val="22"/>
        </w:rPr>
      </w:pPr>
      <w:r>
        <w:rPr>
          <w:szCs w:val="22"/>
        </w:rPr>
        <w:t>A</w:t>
      </w:r>
      <w:r w:rsidR="00AC2D24" w:rsidRPr="0096207D">
        <w:rPr>
          <w:szCs w:val="22"/>
        </w:rPr>
        <w:t xml:space="preserve"> exéc</w:t>
      </w:r>
      <w:r w:rsidR="00662CA6" w:rsidRPr="0096207D">
        <w:rPr>
          <w:szCs w:val="22"/>
        </w:rPr>
        <w:t xml:space="preserve">uter les prestations demandées </w:t>
      </w:r>
      <w:r w:rsidR="001208C8" w:rsidRPr="0096207D">
        <w:rPr>
          <w:szCs w:val="22"/>
        </w:rPr>
        <w:t>aux prix indiqués ci-</w:t>
      </w:r>
      <w:r w:rsidR="006F6A72" w:rsidRPr="0096207D">
        <w:rPr>
          <w:szCs w:val="22"/>
        </w:rPr>
        <w:t>après,</w:t>
      </w:r>
    </w:p>
    <w:p w14:paraId="0898FECB" w14:textId="281F6B3E" w:rsidR="00AC2D24" w:rsidRPr="0096207D" w:rsidRDefault="00CB43DD" w:rsidP="00677B4D">
      <w:pPr>
        <w:numPr>
          <w:ilvl w:val="0"/>
          <w:numId w:val="5"/>
        </w:numPr>
        <w:tabs>
          <w:tab w:val="clear" w:pos="1788"/>
          <w:tab w:val="num" w:pos="900"/>
        </w:tabs>
        <w:ind w:left="900"/>
        <w:jc w:val="both"/>
        <w:rPr>
          <w:szCs w:val="22"/>
        </w:rPr>
      </w:pPr>
      <w:r>
        <w:rPr>
          <w:szCs w:val="22"/>
        </w:rPr>
        <w:t>A</w:t>
      </w:r>
      <w:r w:rsidR="00AC2D24" w:rsidRPr="0096207D">
        <w:rPr>
          <w:szCs w:val="22"/>
        </w:rPr>
        <w:t xml:space="preserve"> reprendre </w:t>
      </w:r>
      <w:r w:rsidR="001208C8" w:rsidRPr="0096207D">
        <w:rPr>
          <w:szCs w:val="22"/>
        </w:rPr>
        <w:t xml:space="preserve">les clauses du présent </w:t>
      </w:r>
      <w:r w:rsidR="00B341B0">
        <w:rPr>
          <w:szCs w:val="22"/>
        </w:rPr>
        <w:t>accord-cadre</w:t>
      </w:r>
      <w:r w:rsidR="001208C8" w:rsidRPr="0096207D">
        <w:rPr>
          <w:szCs w:val="22"/>
        </w:rPr>
        <w:t xml:space="preserve"> </w:t>
      </w:r>
      <w:r w:rsidR="00AC2D24" w:rsidRPr="0096207D">
        <w:rPr>
          <w:szCs w:val="22"/>
        </w:rPr>
        <w:t>dans le contrat de sous-traitance</w:t>
      </w:r>
      <w:r w:rsidR="00434EB2" w:rsidRPr="0096207D">
        <w:rPr>
          <w:szCs w:val="22"/>
        </w:rPr>
        <w:t>,</w:t>
      </w:r>
      <w:r w:rsidR="001208C8" w:rsidRPr="0096207D">
        <w:rPr>
          <w:szCs w:val="22"/>
        </w:rPr>
        <w:t xml:space="preserve"> cette reprise</w:t>
      </w:r>
      <w:r w:rsidR="00AC2D24" w:rsidRPr="0096207D">
        <w:rPr>
          <w:szCs w:val="22"/>
        </w:rPr>
        <w:t xml:space="preserve"> conditionnant</w:t>
      </w:r>
      <w:r w:rsidR="006F6A72" w:rsidRPr="0096207D">
        <w:rPr>
          <w:szCs w:val="22"/>
        </w:rPr>
        <w:t xml:space="preserve"> l’agrément des sous-traitants.</w:t>
      </w:r>
    </w:p>
    <w:p w14:paraId="70736020" w14:textId="77777777" w:rsidR="00301687" w:rsidRPr="0096207D" w:rsidRDefault="00AD1482" w:rsidP="00DD3C76">
      <w:pPr>
        <w:jc w:val="both"/>
        <w:rPr>
          <w:b/>
          <w:i/>
          <w:szCs w:val="22"/>
        </w:rPr>
      </w:pPr>
      <w:proofErr w:type="gramStart"/>
      <w:r w:rsidRPr="0096207D">
        <w:rPr>
          <w:b/>
          <w:i/>
          <w:szCs w:val="22"/>
        </w:rPr>
        <w:t>OU</w:t>
      </w:r>
      <w:proofErr w:type="gramEnd"/>
    </w:p>
    <w:p w14:paraId="153B962D" w14:textId="77777777" w:rsidR="00301687" w:rsidRPr="0096207D" w:rsidRDefault="00301687" w:rsidP="00301687">
      <w:pPr>
        <w:rPr>
          <w:szCs w:val="22"/>
        </w:rPr>
      </w:pPr>
    </w:p>
    <w:p w14:paraId="29FCFB37" w14:textId="758A405F" w:rsidR="00AC2D24" w:rsidRPr="0096207D" w:rsidRDefault="00AC2D24" w:rsidP="00DD3C76">
      <w:pPr>
        <w:ind w:left="720" w:hanging="360"/>
        <w:jc w:val="both"/>
        <w:rPr>
          <w:b/>
          <w:szCs w:val="22"/>
        </w:rPr>
      </w:pPr>
      <w:r w:rsidRPr="0096207D">
        <w:rPr>
          <w:b/>
        </w:rPr>
        <w:fldChar w:fldCharType="begin">
          <w:ffData>
            <w:name w:val="CaseACocher1"/>
            <w:enabled/>
            <w:calcOnExit w:val="0"/>
            <w:checkBox>
              <w:sizeAuto/>
              <w:default w:val="0"/>
            </w:checkBox>
          </w:ffData>
        </w:fldChar>
      </w:r>
      <w:r w:rsidRPr="0096207D">
        <w:rPr>
          <w:b/>
        </w:rPr>
        <w:instrText xml:space="preserve"> FORMCHECKBOX </w:instrText>
      </w:r>
      <w:r w:rsidR="00390A66">
        <w:rPr>
          <w:b/>
        </w:rPr>
      </w:r>
      <w:r w:rsidR="00390A66">
        <w:rPr>
          <w:b/>
        </w:rPr>
        <w:fldChar w:fldCharType="separate"/>
      </w:r>
      <w:r w:rsidRPr="0096207D">
        <w:rPr>
          <w:b/>
        </w:rPr>
        <w:fldChar w:fldCharType="end"/>
      </w:r>
      <w:r w:rsidRPr="0096207D">
        <w:rPr>
          <w:b/>
        </w:rPr>
        <w:t xml:space="preserve"> Le groupement d’entrepreneurs</w:t>
      </w:r>
      <w:r w:rsidR="00C86960" w:rsidRPr="0096207D">
        <w:rPr>
          <w:b/>
        </w:rPr>
        <w:t xml:space="preserve"> </w:t>
      </w:r>
      <w:r w:rsidR="00C86960" w:rsidRPr="0096207D">
        <w:rPr>
          <w:b/>
        </w:rPr>
        <w:fldChar w:fldCharType="begin">
          <w:ffData>
            <w:name w:val="CaseACocher1"/>
            <w:enabled/>
            <w:calcOnExit w:val="0"/>
            <w:checkBox>
              <w:sizeAuto/>
              <w:default w:val="0"/>
            </w:checkBox>
          </w:ffData>
        </w:fldChar>
      </w:r>
      <w:r w:rsidR="00C86960" w:rsidRPr="0096207D">
        <w:rPr>
          <w:b/>
        </w:rPr>
        <w:instrText xml:space="preserve"> FORMCHECKBOX </w:instrText>
      </w:r>
      <w:r w:rsidR="00390A66">
        <w:rPr>
          <w:b/>
        </w:rPr>
      </w:r>
      <w:r w:rsidR="00390A66">
        <w:rPr>
          <w:b/>
        </w:rPr>
        <w:fldChar w:fldCharType="separate"/>
      </w:r>
      <w:r w:rsidR="00C86960" w:rsidRPr="0096207D">
        <w:rPr>
          <w:b/>
        </w:rPr>
        <w:fldChar w:fldCharType="end"/>
      </w:r>
      <w:r w:rsidR="00C86960" w:rsidRPr="0096207D">
        <w:rPr>
          <w:b/>
        </w:rPr>
        <w:t xml:space="preserve"> solidaire </w:t>
      </w:r>
      <w:r w:rsidR="00C86960" w:rsidRPr="0096207D">
        <w:rPr>
          <w:b/>
        </w:rPr>
        <w:fldChar w:fldCharType="begin">
          <w:ffData>
            <w:name w:val="CaseACocher1"/>
            <w:enabled/>
            <w:calcOnExit w:val="0"/>
            <w:checkBox>
              <w:sizeAuto/>
              <w:default w:val="0"/>
            </w:checkBox>
          </w:ffData>
        </w:fldChar>
      </w:r>
      <w:r w:rsidR="00C86960" w:rsidRPr="0096207D">
        <w:rPr>
          <w:b/>
        </w:rPr>
        <w:instrText xml:space="preserve"> FORMCHECKBOX </w:instrText>
      </w:r>
      <w:r w:rsidR="00390A66">
        <w:rPr>
          <w:b/>
        </w:rPr>
      </w:r>
      <w:r w:rsidR="00390A66">
        <w:rPr>
          <w:b/>
        </w:rPr>
        <w:fldChar w:fldCharType="separate"/>
      </w:r>
      <w:r w:rsidR="00C86960" w:rsidRPr="0096207D">
        <w:rPr>
          <w:b/>
        </w:rPr>
        <w:fldChar w:fldCharType="end"/>
      </w:r>
      <w:r w:rsidR="00C86960" w:rsidRPr="0096207D">
        <w:rPr>
          <w:b/>
        </w:rPr>
        <w:t xml:space="preserve"> conjoint, </w:t>
      </w:r>
      <w:r w:rsidR="00C86960" w:rsidRPr="0096207D">
        <w:rPr>
          <w:b/>
          <w:i/>
        </w:rPr>
        <w:t>ci-après dénommé « le titulaire » en cas d’attribution d</w:t>
      </w:r>
      <w:r w:rsidR="00895B45">
        <w:rPr>
          <w:b/>
          <w:i/>
        </w:rPr>
        <w:t>e l’</w:t>
      </w:r>
      <w:r w:rsidR="00B341B0">
        <w:rPr>
          <w:b/>
          <w:i/>
        </w:rPr>
        <w:t>accord-cadre</w:t>
      </w:r>
      <w:r w:rsidR="00DD3C76" w:rsidRPr="0096207D">
        <w:rPr>
          <w:b/>
          <w:i/>
        </w:rPr>
        <w:t xml:space="preserve"> </w:t>
      </w:r>
      <w:r w:rsidR="00DD3C76" w:rsidRPr="0096207D">
        <w:rPr>
          <w:rStyle w:val="Appelnotedebasdep"/>
          <w:b/>
        </w:rPr>
        <w:footnoteReference w:id="7"/>
      </w:r>
      <w:r w:rsidR="00C86960" w:rsidRPr="0096207D">
        <w:rPr>
          <w:b/>
        </w:rPr>
        <w:t> </w:t>
      </w:r>
      <w:r w:rsidR="00DD3C76" w:rsidRPr="0096207D">
        <w:rPr>
          <w:b/>
        </w:rPr>
        <w:t xml:space="preserve"> et composé des entreprises suivantes</w:t>
      </w:r>
      <w:r w:rsidR="00CB43DD">
        <w:rPr>
          <w:b/>
        </w:rPr>
        <w:t xml:space="preserve"> </w:t>
      </w:r>
      <w:r w:rsidR="006F6A72" w:rsidRPr="0096207D">
        <w:rPr>
          <w:b/>
        </w:rPr>
        <w:t>:</w:t>
      </w:r>
    </w:p>
    <w:p w14:paraId="693E2FAA" w14:textId="77777777" w:rsidR="00C86960" w:rsidRPr="0096207D" w:rsidRDefault="00C86960" w:rsidP="00AC2D24"/>
    <w:p w14:paraId="11B77FED" w14:textId="77777777" w:rsidR="00C86960" w:rsidRPr="0096207D" w:rsidRDefault="00C86960" w:rsidP="008A35BC">
      <w:pPr>
        <w:rPr>
          <w:b/>
        </w:rPr>
      </w:pPr>
      <w:r w:rsidRPr="0096207D">
        <w:rPr>
          <w:b/>
        </w:rPr>
        <w:t>1</w:t>
      </w:r>
      <w:r w:rsidRPr="0096207D">
        <w:rPr>
          <w:b/>
          <w:vertAlign w:val="superscript"/>
        </w:rPr>
        <w:t>ère</w:t>
      </w:r>
      <w:r w:rsidRPr="0096207D">
        <w:rPr>
          <w:b/>
        </w:rPr>
        <w:t xml:space="preserve"> entreprise cotrait</w:t>
      </w:r>
      <w:r w:rsidR="006F6A72" w:rsidRPr="0096207D">
        <w:rPr>
          <w:b/>
        </w:rPr>
        <w:t>ante mandataire du groupement :</w:t>
      </w:r>
    </w:p>
    <w:p w14:paraId="47B3618B" w14:textId="77777777" w:rsidR="00C86960" w:rsidRPr="0096207D" w:rsidRDefault="00C86960" w:rsidP="00DD3C76">
      <w:pPr>
        <w:jc w:val="both"/>
      </w:pPr>
    </w:p>
    <w:p w14:paraId="47B1DF0C" w14:textId="77777777" w:rsidR="00C86960" w:rsidRPr="0096207D" w:rsidRDefault="00C86960" w:rsidP="0006023E">
      <w:pPr>
        <w:ind w:left="360"/>
      </w:pPr>
      <w:r w:rsidRPr="0096207D">
        <w:t>Dénomination sociale : ………………………………………………………………………………………</w:t>
      </w:r>
      <w:proofErr w:type="gramStart"/>
      <w:r w:rsidRPr="0096207D">
        <w:t>……</w:t>
      </w:r>
      <w:r w:rsidR="00301687" w:rsidRPr="0096207D">
        <w:t>.</w:t>
      </w:r>
      <w:proofErr w:type="gramEnd"/>
      <w:r w:rsidR="00301687" w:rsidRPr="0096207D">
        <w:t>.</w:t>
      </w:r>
    </w:p>
    <w:p w14:paraId="0DC6A920" w14:textId="77777777" w:rsidR="00C86960" w:rsidRPr="0096207D" w:rsidRDefault="00C86960" w:rsidP="0006023E">
      <w:pPr>
        <w:ind w:left="360"/>
      </w:pPr>
      <w:r w:rsidRPr="0096207D">
        <w:t>Ayant son siège à : …………………………………………………………………………………………………</w:t>
      </w:r>
      <w:r w:rsidR="00301687" w:rsidRPr="0096207D">
        <w:t>.</w:t>
      </w:r>
    </w:p>
    <w:p w14:paraId="1952FB55" w14:textId="77777777" w:rsidR="00C86960" w:rsidRPr="0096207D" w:rsidRDefault="00C86960" w:rsidP="0006023E">
      <w:pPr>
        <w:ind w:left="360"/>
      </w:pPr>
      <w:r w:rsidRPr="0096207D">
        <w:t>…………………………………………………………………………………………………………………………</w:t>
      </w:r>
    </w:p>
    <w:p w14:paraId="1F80A307" w14:textId="77777777" w:rsidR="00301687" w:rsidRPr="0096207D" w:rsidRDefault="00301687" w:rsidP="0006023E">
      <w:pPr>
        <w:ind w:left="360"/>
      </w:pPr>
    </w:p>
    <w:p w14:paraId="24FB1165" w14:textId="77777777" w:rsidR="00C86960" w:rsidRPr="0096207D" w:rsidRDefault="00C86960" w:rsidP="0006023E">
      <w:pPr>
        <w:ind w:left="360"/>
      </w:pPr>
      <w:r w:rsidRPr="0096207D">
        <w:t>Ayant pour numéro unique d’identification SIRET</w:t>
      </w:r>
      <w:r w:rsidRPr="0096207D">
        <w:rPr>
          <w:rStyle w:val="Appelnotedebasdep"/>
        </w:rPr>
        <w:footnoteReference w:id="8"/>
      </w:r>
      <w:r w:rsidRPr="0096207D">
        <w:t> : ……………………………………………………………</w:t>
      </w:r>
      <w:r w:rsidR="00301687" w:rsidRPr="0096207D">
        <w:t>.</w:t>
      </w:r>
    </w:p>
    <w:p w14:paraId="4ED71EF7" w14:textId="77777777" w:rsidR="00C86960" w:rsidRPr="0096207D" w:rsidRDefault="00C86960" w:rsidP="0006023E">
      <w:pPr>
        <w:ind w:left="360"/>
      </w:pPr>
    </w:p>
    <w:p w14:paraId="2DCBCA51" w14:textId="77777777" w:rsidR="00C86960" w:rsidRPr="0096207D" w:rsidRDefault="00C86960" w:rsidP="0006023E">
      <w:pPr>
        <w:ind w:left="360"/>
      </w:pPr>
      <w:r w:rsidRPr="0096207D">
        <w:t>Représenté</w:t>
      </w:r>
      <w:r w:rsidR="000A53CF" w:rsidRPr="0096207D">
        <w:t>e</w:t>
      </w:r>
      <w:r w:rsidRPr="0096207D">
        <w:t xml:space="preserve"> par : </w:t>
      </w:r>
    </w:p>
    <w:p w14:paraId="7E1D3E11" w14:textId="77777777" w:rsidR="00301687" w:rsidRPr="0096207D" w:rsidRDefault="00C86960" w:rsidP="0006023E">
      <w:pPr>
        <w:ind w:left="360"/>
      </w:pPr>
      <w:r w:rsidRPr="0096207D">
        <w:lastRenderedPageBreak/>
        <w:t>Nom : ………………………………………………………………………………………………………………</w:t>
      </w:r>
      <w:r w:rsidR="00301687" w:rsidRPr="0096207D">
        <w:t>....</w:t>
      </w:r>
    </w:p>
    <w:p w14:paraId="42E31EAB" w14:textId="77777777" w:rsidR="00301687" w:rsidRPr="0096207D" w:rsidRDefault="00C86960" w:rsidP="00C85BE1">
      <w:pPr>
        <w:ind w:left="360"/>
      </w:pPr>
      <w:r w:rsidRPr="0096207D">
        <w:t>Qualité</w:t>
      </w:r>
      <w:r w:rsidRPr="0096207D">
        <w:rPr>
          <w:rStyle w:val="Appelnotedebasdep"/>
        </w:rPr>
        <w:footnoteReference w:id="9"/>
      </w:r>
      <w:r w:rsidRPr="0096207D">
        <w:t xml:space="preserve"> : </w:t>
      </w:r>
      <w:r w:rsidRPr="0096207D">
        <w:fldChar w:fldCharType="begin">
          <w:ffData>
            <w:name w:val="CaseACocher1"/>
            <w:enabled/>
            <w:calcOnExit w:val="0"/>
            <w:checkBox>
              <w:sizeAuto/>
              <w:default w:val="0"/>
            </w:checkBox>
          </w:ffData>
        </w:fldChar>
      </w:r>
      <w:r w:rsidRPr="0096207D">
        <w:instrText xml:space="preserve"> FORMCHECKBOX </w:instrText>
      </w:r>
      <w:r w:rsidR="00390A66">
        <w:fldChar w:fldCharType="separate"/>
      </w:r>
      <w:r w:rsidRPr="0096207D">
        <w:fldChar w:fldCharType="end"/>
      </w:r>
      <w:r w:rsidRPr="0096207D">
        <w:t xml:space="preserve"> Représentant légal de l’entreprise</w:t>
      </w:r>
    </w:p>
    <w:p w14:paraId="1E1C4FC7" w14:textId="77777777" w:rsidR="00C86960" w:rsidRPr="0096207D" w:rsidRDefault="00C86960" w:rsidP="00C85BE1">
      <w:pPr>
        <w:ind w:left="1080" w:firstLine="336"/>
      </w:pPr>
      <w:r w:rsidRPr="0096207D">
        <w:fldChar w:fldCharType="begin">
          <w:ffData>
            <w:name w:val="CaseACocher1"/>
            <w:enabled/>
            <w:calcOnExit w:val="0"/>
            <w:checkBox>
              <w:sizeAuto/>
              <w:default w:val="0"/>
            </w:checkBox>
          </w:ffData>
        </w:fldChar>
      </w:r>
      <w:r w:rsidRPr="0096207D">
        <w:instrText xml:space="preserve"> FORMCHECKBOX </w:instrText>
      </w:r>
      <w:r w:rsidR="00390A66">
        <w:fldChar w:fldCharType="separate"/>
      </w:r>
      <w:r w:rsidRPr="0096207D">
        <w:fldChar w:fldCharType="end"/>
      </w:r>
      <w:r w:rsidRPr="0096207D">
        <w:t xml:space="preserve"> Ayant reçu pouvoir du représentant légal de l’entreprise</w:t>
      </w:r>
    </w:p>
    <w:p w14:paraId="3F2D4DF9" w14:textId="77777777" w:rsidR="00C86960" w:rsidRPr="0096207D" w:rsidRDefault="00C86960" w:rsidP="00DD3C76">
      <w:pPr>
        <w:jc w:val="both"/>
      </w:pPr>
    </w:p>
    <w:p w14:paraId="48152AA4" w14:textId="67168082" w:rsidR="00301687" w:rsidRPr="0096207D" w:rsidRDefault="00C86960" w:rsidP="008A35BC">
      <w:pPr>
        <w:ind w:left="360"/>
        <w:jc w:val="both"/>
      </w:pPr>
      <w:r w:rsidRPr="0096207D">
        <w:t xml:space="preserve">Les prestations faisant l’objet du présent </w:t>
      </w:r>
      <w:r w:rsidR="00B341B0">
        <w:t>accord-cadre</w:t>
      </w:r>
      <w:r w:rsidRPr="0096207D">
        <w:t xml:space="preserve"> sont exécutées</w:t>
      </w:r>
      <w:r w:rsidRPr="0096207D">
        <w:rPr>
          <w:rStyle w:val="Appelnotedebasdep"/>
        </w:rPr>
        <w:footnoteReference w:id="10"/>
      </w:r>
      <w:r w:rsidR="00EC6AB1" w:rsidRPr="0096207D">
        <w:t> :</w:t>
      </w:r>
    </w:p>
    <w:p w14:paraId="6F119F9B" w14:textId="77777777" w:rsidR="00301687" w:rsidRPr="0096207D" w:rsidRDefault="00EC6AB1" w:rsidP="00C85BE1">
      <w:pPr>
        <w:ind w:left="1260" w:hanging="180"/>
      </w:pPr>
      <w:r w:rsidRPr="0096207D">
        <w:fldChar w:fldCharType="begin">
          <w:ffData>
            <w:name w:val="CaseACocher1"/>
            <w:enabled/>
            <w:calcOnExit w:val="0"/>
            <w:checkBox>
              <w:sizeAuto/>
              <w:default w:val="0"/>
            </w:checkBox>
          </w:ffData>
        </w:fldChar>
      </w:r>
      <w:r w:rsidRPr="0096207D">
        <w:instrText xml:space="preserve"> FORMCHECKBOX </w:instrText>
      </w:r>
      <w:r w:rsidR="00390A66">
        <w:fldChar w:fldCharType="separate"/>
      </w:r>
      <w:r w:rsidRPr="0096207D">
        <w:fldChar w:fldCharType="end"/>
      </w:r>
      <w:r w:rsidRPr="0096207D">
        <w:t xml:space="preserve"> Par le siège</w:t>
      </w:r>
    </w:p>
    <w:p w14:paraId="1224E8D5" w14:textId="77777777" w:rsidR="00EC6AB1" w:rsidRPr="0096207D" w:rsidRDefault="00EC6AB1" w:rsidP="00C85BE1">
      <w:pPr>
        <w:ind w:left="1260" w:hanging="180"/>
      </w:pPr>
      <w:r w:rsidRPr="0096207D">
        <w:fldChar w:fldCharType="begin">
          <w:ffData>
            <w:name w:val="CaseACocher1"/>
            <w:enabled/>
            <w:calcOnExit w:val="0"/>
            <w:checkBox>
              <w:sizeAuto/>
              <w:default w:val="0"/>
            </w:checkBox>
          </w:ffData>
        </w:fldChar>
      </w:r>
      <w:r w:rsidRPr="0096207D">
        <w:instrText xml:space="preserve"> FORMCHECKBOX </w:instrText>
      </w:r>
      <w:r w:rsidR="00390A66">
        <w:fldChar w:fldCharType="separate"/>
      </w:r>
      <w:r w:rsidRPr="0096207D">
        <w:fldChar w:fldCharType="end"/>
      </w:r>
      <w:r w:rsidRPr="0096207D">
        <w:t xml:space="preserve"> Par l’établissement suivant (</w:t>
      </w:r>
      <w:r w:rsidRPr="0096207D">
        <w:rPr>
          <w:i/>
        </w:rPr>
        <w:t>uniquement établissement p</w:t>
      </w:r>
      <w:r w:rsidR="001208C8" w:rsidRPr="0096207D">
        <w:rPr>
          <w:i/>
        </w:rPr>
        <w:t xml:space="preserve">rincipal ou secondaire </w:t>
      </w:r>
      <w:r w:rsidR="009B4E41" w:rsidRPr="0096207D">
        <w:rPr>
          <w:i/>
        </w:rPr>
        <w:t xml:space="preserve">lié au </w:t>
      </w:r>
      <w:r w:rsidRPr="0096207D">
        <w:rPr>
          <w:i/>
        </w:rPr>
        <w:t>siège</w:t>
      </w:r>
      <w:r w:rsidR="00DD3C76" w:rsidRPr="0096207D">
        <w:rPr>
          <w:i/>
        </w:rPr>
        <w:t xml:space="preserve"> social</w:t>
      </w:r>
      <w:r w:rsidRPr="0096207D">
        <w:t>)</w:t>
      </w:r>
    </w:p>
    <w:p w14:paraId="2D050008" w14:textId="77777777" w:rsidR="00EC6AB1" w:rsidRPr="0096207D" w:rsidRDefault="00EC6AB1" w:rsidP="00C85BE1"/>
    <w:p w14:paraId="33DF05C7" w14:textId="77777777" w:rsidR="00EC6AB1" w:rsidRPr="0096207D" w:rsidRDefault="00EC6AB1" w:rsidP="008A35BC">
      <w:pPr>
        <w:ind w:left="360" w:firstLine="12"/>
        <w:jc w:val="both"/>
      </w:pPr>
      <w:r w:rsidRPr="0096207D">
        <w:t>Nom : ………………………………………………………………………………………………………</w:t>
      </w:r>
    </w:p>
    <w:p w14:paraId="0DED7917" w14:textId="77777777" w:rsidR="00EC6AB1" w:rsidRPr="0096207D" w:rsidRDefault="00EC6AB1" w:rsidP="008A35BC">
      <w:pPr>
        <w:ind w:left="360" w:firstLine="12"/>
        <w:jc w:val="both"/>
      </w:pPr>
      <w:r w:rsidRPr="0096207D">
        <w:t>Adresse : ……………………………………………………………………………………………</w:t>
      </w:r>
      <w:proofErr w:type="gramStart"/>
      <w:r w:rsidRPr="0096207D">
        <w:t>……</w:t>
      </w:r>
      <w:r w:rsidR="00301687" w:rsidRPr="0096207D">
        <w:t>.</w:t>
      </w:r>
      <w:proofErr w:type="gramEnd"/>
      <w:r w:rsidR="00301687" w:rsidRPr="0096207D">
        <w:t>.</w:t>
      </w:r>
    </w:p>
    <w:p w14:paraId="6A4B1A01" w14:textId="77777777" w:rsidR="00EC6AB1" w:rsidRPr="0096207D" w:rsidRDefault="00EC6AB1" w:rsidP="0006023E">
      <w:pPr>
        <w:ind w:left="360" w:firstLine="12"/>
      </w:pPr>
      <w:r w:rsidRPr="0096207D">
        <w:t>………………………………………………………………………………………………………………</w:t>
      </w:r>
    </w:p>
    <w:p w14:paraId="5E319079" w14:textId="77777777" w:rsidR="00EC6AB1" w:rsidRPr="0096207D" w:rsidRDefault="00EC6AB1" w:rsidP="0006023E">
      <w:pPr>
        <w:ind w:left="360" w:firstLine="12"/>
      </w:pPr>
      <w:r w:rsidRPr="0096207D">
        <w:t>Numéro unique d’indentification SIRET</w:t>
      </w:r>
      <w:r w:rsidRPr="0096207D">
        <w:rPr>
          <w:rStyle w:val="Appelnotedebasdep"/>
        </w:rPr>
        <w:footnoteReference w:id="11"/>
      </w:r>
      <w:r w:rsidRPr="0096207D">
        <w:t> : ……………………………………………………………</w:t>
      </w:r>
      <w:r w:rsidR="00301687" w:rsidRPr="0096207D">
        <w:t>.</w:t>
      </w:r>
    </w:p>
    <w:p w14:paraId="2E805251" w14:textId="77777777" w:rsidR="00892FD9" w:rsidRPr="0096207D" w:rsidRDefault="00892FD9" w:rsidP="0006023E"/>
    <w:p w14:paraId="0BE2B789" w14:textId="790A1296" w:rsidR="00892FD9" w:rsidRPr="0096207D" w:rsidRDefault="00892FD9" w:rsidP="0006023E">
      <w:pPr>
        <w:ind w:left="360"/>
      </w:pPr>
      <w:r w:rsidRPr="0096207D">
        <w:t xml:space="preserve">En cas </w:t>
      </w:r>
      <w:r w:rsidR="0006023E" w:rsidRPr="0096207D">
        <w:t xml:space="preserve">de </w:t>
      </w:r>
      <w:r w:rsidRPr="0096207D">
        <w:t xml:space="preserve">groupement conjoint, le mandataire </w:t>
      </w:r>
      <w:r w:rsidR="00F21F47" w:rsidRPr="0096207D">
        <w:t>est solidaire, pour l’exécution d</w:t>
      </w:r>
      <w:r w:rsidR="00895B45">
        <w:t>e l’</w:t>
      </w:r>
      <w:r w:rsidR="00B341B0">
        <w:t>accord-cadre</w:t>
      </w:r>
      <w:r w:rsidR="00F21F47" w:rsidRPr="0096207D">
        <w:t xml:space="preserve">, de chacun des </w:t>
      </w:r>
      <w:r w:rsidRPr="0096207D">
        <w:t>membres du groupement</w:t>
      </w:r>
      <w:r w:rsidR="00F21F47" w:rsidRPr="0096207D">
        <w:t xml:space="preserve"> pour ses obligations contractuelles à l’égard </w:t>
      </w:r>
      <w:r w:rsidR="00F023FB" w:rsidRPr="0096207D">
        <w:t>du Centre Pompidou</w:t>
      </w:r>
      <w:r w:rsidRPr="0096207D">
        <w:t xml:space="preserve">. </w:t>
      </w:r>
    </w:p>
    <w:p w14:paraId="13A7A889" w14:textId="77777777" w:rsidR="00A42CB5" w:rsidRPr="0096207D" w:rsidRDefault="00A42CB5" w:rsidP="00DD3C76">
      <w:pPr>
        <w:ind w:left="708"/>
        <w:jc w:val="both"/>
      </w:pPr>
    </w:p>
    <w:p w14:paraId="21F9583A" w14:textId="77777777" w:rsidR="00EC6AB1" w:rsidRPr="0096207D" w:rsidRDefault="00EC6AB1" w:rsidP="008A35BC">
      <w:pPr>
        <w:jc w:val="both"/>
        <w:rPr>
          <w:b/>
        </w:rPr>
      </w:pPr>
      <w:r w:rsidRPr="0096207D">
        <w:rPr>
          <w:b/>
        </w:rPr>
        <w:t>2</w:t>
      </w:r>
      <w:r w:rsidRPr="0096207D">
        <w:rPr>
          <w:b/>
          <w:vertAlign w:val="superscript"/>
        </w:rPr>
        <w:t>ème</w:t>
      </w:r>
      <w:r w:rsidRPr="0096207D">
        <w:rPr>
          <w:b/>
        </w:rPr>
        <w:t xml:space="preserve"> entreprise cotraitante</w:t>
      </w:r>
      <w:r w:rsidRPr="0096207D">
        <w:rPr>
          <w:rStyle w:val="Appelnotedebasdep"/>
          <w:b/>
        </w:rPr>
        <w:footnoteReference w:id="12"/>
      </w:r>
      <w:r w:rsidRPr="0096207D">
        <w:rPr>
          <w:b/>
        </w:rPr>
        <w:t xml:space="preserve"> : </w:t>
      </w:r>
    </w:p>
    <w:p w14:paraId="75BA7558" w14:textId="77777777" w:rsidR="00EC6AB1" w:rsidRPr="0096207D" w:rsidRDefault="00EC6AB1" w:rsidP="00DD3C76">
      <w:pPr>
        <w:jc w:val="both"/>
      </w:pPr>
    </w:p>
    <w:p w14:paraId="0D34ADBA" w14:textId="77777777" w:rsidR="00EC6AB1" w:rsidRPr="0096207D" w:rsidRDefault="00EC6AB1" w:rsidP="0006023E">
      <w:pPr>
        <w:ind w:left="360"/>
      </w:pPr>
      <w:r w:rsidRPr="0096207D">
        <w:t>Dénomination sociale : ………………………………………………………………………………………</w:t>
      </w:r>
      <w:proofErr w:type="gramStart"/>
      <w:r w:rsidRPr="0096207D">
        <w:t>……</w:t>
      </w:r>
      <w:r w:rsidR="00892FD9" w:rsidRPr="0096207D">
        <w:t>.</w:t>
      </w:r>
      <w:proofErr w:type="gramEnd"/>
      <w:r w:rsidRPr="0096207D">
        <w:t xml:space="preserve"> </w:t>
      </w:r>
      <w:r w:rsidR="00892FD9" w:rsidRPr="0096207D">
        <w:t>.</w:t>
      </w:r>
    </w:p>
    <w:p w14:paraId="38F97CAE" w14:textId="77777777" w:rsidR="00EC6AB1" w:rsidRPr="0096207D" w:rsidRDefault="00EC6AB1" w:rsidP="0006023E">
      <w:pPr>
        <w:ind w:left="360"/>
      </w:pPr>
      <w:r w:rsidRPr="0096207D">
        <w:t>Ayant son siège social à : ………………………………………………………………………………</w:t>
      </w:r>
      <w:proofErr w:type="gramStart"/>
      <w:r w:rsidRPr="0096207D">
        <w:t>……</w:t>
      </w:r>
      <w:r w:rsidR="00892FD9" w:rsidRPr="0096207D">
        <w:t>.</w:t>
      </w:r>
      <w:proofErr w:type="gramEnd"/>
      <w:r w:rsidRPr="0096207D">
        <w:t>…</w:t>
      </w:r>
      <w:r w:rsidR="00892FD9" w:rsidRPr="0096207D">
        <w:t>.....</w:t>
      </w:r>
    </w:p>
    <w:p w14:paraId="5630FD52" w14:textId="77777777" w:rsidR="00EC6AB1" w:rsidRPr="0096207D" w:rsidRDefault="00EC6AB1" w:rsidP="0006023E">
      <w:pPr>
        <w:ind w:left="360"/>
      </w:pPr>
      <w:r w:rsidRPr="0096207D">
        <w:t>………………………………………………………………………………………………………………………</w:t>
      </w:r>
      <w:r w:rsidR="00892FD9" w:rsidRPr="0096207D">
        <w:t>….</w:t>
      </w:r>
    </w:p>
    <w:p w14:paraId="30731206" w14:textId="77777777" w:rsidR="00892FD9" w:rsidRPr="0096207D" w:rsidRDefault="00892FD9" w:rsidP="0006023E">
      <w:pPr>
        <w:ind w:left="360"/>
      </w:pPr>
    </w:p>
    <w:p w14:paraId="498744D9" w14:textId="77777777" w:rsidR="00EC6AB1" w:rsidRPr="0096207D" w:rsidRDefault="000A53CF" w:rsidP="0006023E">
      <w:pPr>
        <w:ind w:left="360"/>
      </w:pPr>
      <w:r w:rsidRPr="0096207D">
        <w:t>Ayant pour numéro unique d’identification SIRET</w:t>
      </w:r>
      <w:r w:rsidRPr="0096207D">
        <w:rPr>
          <w:rStyle w:val="Appelnotedebasdep"/>
        </w:rPr>
        <w:footnoteReference w:id="13"/>
      </w:r>
      <w:r w:rsidRPr="0096207D">
        <w:t> : ……………………………………………………………</w:t>
      </w:r>
    </w:p>
    <w:p w14:paraId="65691C69" w14:textId="77777777" w:rsidR="000A53CF" w:rsidRPr="0096207D" w:rsidRDefault="000A53CF" w:rsidP="0006023E">
      <w:pPr>
        <w:ind w:left="360"/>
      </w:pPr>
    </w:p>
    <w:p w14:paraId="0C73D159" w14:textId="77777777" w:rsidR="000A53CF" w:rsidRPr="0096207D" w:rsidRDefault="000A53CF" w:rsidP="0006023E">
      <w:pPr>
        <w:ind w:left="360"/>
      </w:pPr>
      <w:r w:rsidRPr="0096207D">
        <w:t xml:space="preserve">Représentée par : </w:t>
      </w:r>
    </w:p>
    <w:p w14:paraId="5232F7B5" w14:textId="77777777" w:rsidR="000A53CF" w:rsidRPr="0096207D" w:rsidRDefault="000A53CF" w:rsidP="0006023E">
      <w:pPr>
        <w:ind w:left="360"/>
      </w:pPr>
      <w:r w:rsidRPr="0096207D">
        <w:t>Nom : …………………………………………………………………………………………………………………</w:t>
      </w:r>
      <w:r w:rsidR="00892FD9" w:rsidRPr="0096207D">
        <w:t>.</w:t>
      </w:r>
    </w:p>
    <w:p w14:paraId="0855B353" w14:textId="77777777" w:rsidR="00892FD9" w:rsidRPr="0096207D" w:rsidRDefault="000A53CF" w:rsidP="008A35BC">
      <w:pPr>
        <w:ind w:left="360"/>
        <w:jc w:val="both"/>
      </w:pPr>
      <w:r w:rsidRPr="0096207D">
        <w:t>Qualité</w:t>
      </w:r>
      <w:r w:rsidRPr="0096207D">
        <w:rPr>
          <w:rStyle w:val="Appelnotedebasdep"/>
        </w:rPr>
        <w:footnoteReference w:id="14"/>
      </w:r>
      <w:r w:rsidRPr="0096207D">
        <w:t xml:space="preserve"> : </w:t>
      </w:r>
      <w:r w:rsidR="00892FD9" w:rsidRPr="0096207D">
        <w:t xml:space="preserve"> </w:t>
      </w:r>
      <w:r w:rsidRPr="0096207D">
        <w:fldChar w:fldCharType="begin">
          <w:ffData>
            <w:name w:val="CaseACocher1"/>
            <w:enabled/>
            <w:calcOnExit w:val="0"/>
            <w:checkBox>
              <w:sizeAuto/>
              <w:default w:val="0"/>
            </w:checkBox>
          </w:ffData>
        </w:fldChar>
      </w:r>
      <w:r w:rsidRPr="0096207D">
        <w:instrText xml:space="preserve"> FORMCHECKBOX </w:instrText>
      </w:r>
      <w:r w:rsidR="00390A66">
        <w:fldChar w:fldCharType="separate"/>
      </w:r>
      <w:r w:rsidRPr="0096207D">
        <w:fldChar w:fldCharType="end"/>
      </w:r>
      <w:r w:rsidRPr="0096207D">
        <w:t xml:space="preserve"> Représentant légal de l’entreprise</w:t>
      </w:r>
      <w:r w:rsidR="00892FD9" w:rsidRPr="0096207D">
        <w:t xml:space="preserve"> </w:t>
      </w:r>
    </w:p>
    <w:p w14:paraId="5ACD1F16" w14:textId="77777777" w:rsidR="000A53CF" w:rsidRPr="0096207D" w:rsidRDefault="00892FD9" w:rsidP="008A35BC">
      <w:pPr>
        <w:ind w:left="1260"/>
        <w:jc w:val="both"/>
      </w:pPr>
      <w:r w:rsidRPr="0096207D">
        <w:t xml:space="preserve"> </w:t>
      </w:r>
      <w:r w:rsidR="00F4787F" w:rsidRPr="0096207D">
        <w:tab/>
        <w:t xml:space="preserve">  </w:t>
      </w:r>
      <w:r w:rsidR="000A53CF" w:rsidRPr="0096207D">
        <w:fldChar w:fldCharType="begin">
          <w:ffData>
            <w:name w:val="CaseACocher1"/>
            <w:enabled/>
            <w:calcOnExit w:val="0"/>
            <w:checkBox>
              <w:sizeAuto/>
              <w:default w:val="0"/>
            </w:checkBox>
          </w:ffData>
        </w:fldChar>
      </w:r>
      <w:r w:rsidR="000A53CF" w:rsidRPr="0096207D">
        <w:instrText xml:space="preserve"> FORMCHECKBOX </w:instrText>
      </w:r>
      <w:r w:rsidR="00390A66">
        <w:fldChar w:fldCharType="separate"/>
      </w:r>
      <w:r w:rsidR="000A53CF" w:rsidRPr="0096207D">
        <w:fldChar w:fldCharType="end"/>
      </w:r>
      <w:r w:rsidR="000A53CF" w:rsidRPr="0096207D">
        <w:t xml:space="preserve"> Ayant reçu pouvoir du représentant légal de l’entreprise</w:t>
      </w:r>
    </w:p>
    <w:p w14:paraId="0A2E8814" w14:textId="77777777" w:rsidR="00892FD9" w:rsidRPr="0096207D" w:rsidRDefault="00892FD9" w:rsidP="00396571">
      <w:pPr>
        <w:jc w:val="both"/>
      </w:pPr>
    </w:p>
    <w:p w14:paraId="36272F1F" w14:textId="675A580B" w:rsidR="00892FD9" w:rsidRPr="0096207D" w:rsidRDefault="000A53CF" w:rsidP="008A35BC">
      <w:pPr>
        <w:ind w:left="360"/>
        <w:jc w:val="both"/>
      </w:pPr>
      <w:r w:rsidRPr="0096207D">
        <w:t xml:space="preserve">Les prestations faisant l’objet du présent </w:t>
      </w:r>
      <w:r w:rsidR="00B341B0">
        <w:t>accord-cadre</w:t>
      </w:r>
      <w:r w:rsidRPr="0096207D">
        <w:t xml:space="preserve"> seront exécutées</w:t>
      </w:r>
      <w:r w:rsidRPr="0096207D">
        <w:rPr>
          <w:rStyle w:val="Appelnotedebasdep"/>
        </w:rPr>
        <w:footnoteReference w:id="15"/>
      </w:r>
      <w:r w:rsidRPr="0096207D">
        <w:t> :</w:t>
      </w:r>
    </w:p>
    <w:p w14:paraId="18479985" w14:textId="77777777" w:rsidR="000A53CF" w:rsidRPr="0096207D" w:rsidRDefault="000A53CF" w:rsidP="0006023E">
      <w:pPr>
        <w:ind w:left="1440" w:hanging="540"/>
      </w:pPr>
      <w:r w:rsidRPr="0096207D">
        <w:fldChar w:fldCharType="begin">
          <w:ffData>
            <w:name w:val="CaseACocher1"/>
            <w:enabled/>
            <w:calcOnExit w:val="0"/>
            <w:checkBox>
              <w:sizeAuto/>
              <w:default w:val="0"/>
            </w:checkBox>
          </w:ffData>
        </w:fldChar>
      </w:r>
      <w:r w:rsidRPr="0096207D">
        <w:instrText xml:space="preserve"> FORMCHECKBOX </w:instrText>
      </w:r>
      <w:r w:rsidR="00390A66">
        <w:fldChar w:fldCharType="separate"/>
      </w:r>
      <w:r w:rsidRPr="0096207D">
        <w:fldChar w:fldCharType="end"/>
      </w:r>
      <w:r w:rsidR="00235830" w:rsidRPr="0096207D">
        <w:t xml:space="preserve"> </w:t>
      </w:r>
      <w:r w:rsidRPr="0096207D">
        <w:t>Par le siège</w:t>
      </w:r>
    </w:p>
    <w:p w14:paraId="0DD95451" w14:textId="77777777" w:rsidR="000A53CF" w:rsidRPr="0096207D" w:rsidRDefault="000A53CF" w:rsidP="0006023E">
      <w:pPr>
        <w:ind w:left="1440" w:hanging="540"/>
      </w:pPr>
      <w:r w:rsidRPr="0096207D">
        <w:lastRenderedPageBreak/>
        <w:fldChar w:fldCharType="begin">
          <w:ffData>
            <w:name w:val="CaseACocher1"/>
            <w:enabled/>
            <w:calcOnExit w:val="0"/>
            <w:checkBox>
              <w:sizeAuto/>
              <w:default w:val="0"/>
            </w:checkBox>
          </w:ffData>
        </w:fldChar>
      </w:r>
      <w:r w:rsidRPr="0096207D">
        <w:instrText xml:space="preserve"> FORMCHECKBOX </w:instrText>
      </w:r>
      <w:r w:rsidR="00390A66">
        <w:fldChar w:fldCharType="separate"/>
      </w:r>
      <w:r w:rsidRPr="0096207D">
        <w:fldChar w:fldCharType="end"/>
      </w:r>
      <w:r w:rsidR="0006023E" w:rsidRPr="0096207D">
        <w:t xml:space="preserve"> </w:t>
      </w:r>
      <w:r w:rsidRPr="0096207D">
        <w:t>Par l’établissement suivant (</w:t>
      </w:r>
      <w:r w:rsidRPr="0096207D">
        <w:rPr>
          <w:i/>
        </w:rPr>
        <w:t>uniquement établissement p</w:t>
      </w:r>
      <w:r w:rsidR="00F21F47" w:rsidRPr="0096207D">
        <w:rPr>
          <w:i/>
        </w:rPr>
        <w:t xml:space="preserve">rincipal ou secondaire </w:t>
      </w:r>
      <w:r w:rsidR="009B4E41" w:rsidRPr="0096207D">
        <w:rPr>
          <w:i/>
        </w:rPr>
        <w:t xml:space="preserve">lié au </w:t>
      </w:r>
      <w:r w:rsidRPr="0096207D">
        <w:rPr>
          <w:i/>
        </w:rPr>
        <w:t>siège</w:t>
      </w:r>
      <w:r w:rsidR="00396571" w:rsidRPr="0096207D">
        <w:rPr>
          <w:i/>
        </w:rPr>
        <w:t xml:space="preserve"> social</w:t>
      </w:r>
      <w:r w:rsidRPr="0096207D">
        <w:t>)</w:t>
      </w:r>
    </w:p>
    <w:p w14:paraId="65846876" w14:textId="77777777" w:rsidR="00892FD9" w:rsidRPr="0096207D" w:rsidRDefault="00892FD9" w:rsidP="008A35BC">
      <w:pPr>
        <w:ind w:left="360" w:firstLine="12"/>
        <w:jc w:val="both"/>
      </w:pPr>
    </w:p>
    <w:p w14:paraId="23A86A2F" w14:textId="77777777" w:rsidR="00892FD9" w:rsidRPr="0096207D" w:rsidRDefault="00892FD9" w:rsidP="0006023E">
      <w:pPr>
        <w:ind w:left="360" w:firstLine="12"/>
      </w:pPr>
      <w:r w:rsidRPr="0096207D">
        <w:t>Nom : ………………………………………………………………………………………………………</w:t>
      </w:r>
    </w:p>
    <w:p w14:paraId="0EFE5575" w14:textId="77777777" w:rsidR="00892FD9" w:rsidRPr="0096207D" w:rsidRDefault="00892FD9" w:rsidP="0006023E">
      <w:pPr>
        <w:ind w:left="360" w:firstLine="12"/>
      </w:pPr>
      <w:r w:rsidRPr="0096207D">
        <w:t>Adresse : ……………………………………………………………………………………………</w:t>
      </w:r>
      <w:proofErr w:type="gramStart"/>
      <w:r w:rsidRPr="0096207D">
        <w:t>…….</w:t>
      </w:r>
      <w:proofErr w:type="gramEnd"/>
      <w:r w:rsidRPr="0096207D">
        <w:t>.</w:t>
      </w:r>
    </w:p>
    <w:p w14:paraId="4E212ED0" w14:textId="77777777" w:rsidR="00892FD9" w:rsidRPr="0096207D" w:rsidRDefault="00892FD9" w:rsidP="0006023E">
      <w:pPr>
        <w:ind w:left="360" w:firstLine="12"/>
      </w:pPr>
      <w:r w:rsidRPr="0096207D">
        <w:t>………………………………………………………………………………………………………………</w:t>
      </w:r>
    </w:p>
    <w:p w14:paraId="6A0DBC13" w14:textId="77777777" w:rsidR="000A53CF" w:rsidRPr="0096207D" w:rsidRDefault="00892FD9" w:rsidP="0006023E">
      <w:pPr>
        <w:ind w:left="360" w:firstLine="12"/>
      </w:pPr>
      <w:r w:rsidRPr="0096207D">
        <w:t>Numéro unique d’indentification SIRET</w:t>
      </w:r>
      <w:r w:rsidRPr="0096207D">
        <w:rPr>
          <w:rStyle w:val="Appelnotedebasdep"/>
        </w:rPr>
        <w:footnoteReference w:id="16"/>
      </w:r>
      <w:r w:rsidRPr="0096207D">
        <w:t> : …………………………………………………………….</w:t>
      </w:r>
    </w:p>
    <w:p w14:paraId="2BF50EED" w14:textId="77777777" w:rsidR="00AD1482" w:rsidRPr="0096207D" w:rsidRDefault="00AD1482" w:rsidP="008A35BC">
      <w:pPr>
        <w:ind w:left="360"/>
        <w:jc w:val="both"/>
      </w:pPr>
    </w:p>
    <w:p w14:paraId="734A74C2" w14:textId="77777777" w:rsidR="00205C09" w:rsidRPr="0096207D" w:rsidRDefault="00396571" w:rsidP="008A35BC">
      <w:pPr>
        <w:ind w:left="360"/>
        <w:jc w:val="both"/>
      </w:pPr>
      <w:r w:rsidRPr="0096207D">
        <w:t>Les</w:t>
      </w:r>
      <w:r w:rsidR="00F21F47" w:rsidRPr="0096207D">
        <w:t xml:space="preserve"> </w:t>
      </w:r>
      <w:r w:rsidR="00205C09" w:rsidRPr="0096207D">
        <w:t>membre</w:t>
      </w:r>
      <w:r w:rsidR="00F21F47" w:rsidRPr="0096207D">
        <w:t>s</w:t>
      </w:r>
      <w:r w:rsidR="00205C09" w:rsidRPr="0096207D">
        <w:t xml:space="preserve"> du group</w:t>
      </w:r>
      <w:r w:rsidR="00F21F47" w:rsidRPr="0096207D">
        <w:t xml:space="preserve">ement ayant pris connaissance </w:t>
      </w:r>
      <w:r w:rsidR="00205C09" w:rsidRPr="0096207D">
        <w:t xml:space="preserve">des documents </w:t>
      </w:r>
      <w:r w:rsidR="00F21F47" w:rsidRPr="0096207D">
        <w:t>contractuels listés à l’article 3</w:t>
      </w:r>
      <w:r w:rsidR="00280DCE" w:rsidRPr="0096207D">
        <w:t xml:space="preserve"> ci-dessous</w:t>
      </w:r>
      <w:r w:rsidR="00F21F47" w:rsidRPr="0096207D">
        <w:t>, S’ENGAGE</w:t>
      </w:r>
      <w:r w:rsidRPr="0096207D">
        <w:t>NT</w:t>
      </w:r>
      <w:r w:rsidR="00F21F47" w:rsidRPr="0096207D">
        <w:t xml:space="preserve"> </w:t>
      </w:r>
      <w:r w:rsidR="00205C09" w:rsidRPr="0096207D">
        <w:t xml:space="preserve">sans </w:t>
      </w:r>
      <w:r w:rsidR="00F21F47" w:rsidRPr="0096207D">
        <w:t>réserve, sur la base de l’</w:t>
      </w:r>
      <w:r w:rsidR="00205C09" w:rsidRPr="0096207D">
        <w:t>offre, c</w:t>
      </w:r>
      <w:r w:rsidR="00F21F47" w:rsidRPr="0096207D">
        <w:t xml:space="preserve">onformément aux dispositions de ces </w:t>
      </w:r>
      <w:r w:rsidR="00205C09" w:rsidRPr="0096207D">
        <w:t>documents</w:t>
      </w:r>
      <w:r w:rsidR="00CB43DD">
        <w:t xml:space="preserve"> </w:t>
      </w:r>
      <w:r w:rsidR="00205C09" w:rsidRPr="0096207D">
        <w:t xml:space="preserve">: </w:t>
      </w:r>
    </w:p>
    <w:p w14:paraId="0A6E2E71" w14:textId="77777777" w:rsidR="00532250" w:rsidRPr="0096207D" w:rsidRDefault="00CB43DD" w:rsidP="00677B4D">
      <w:pPr>
        <w:numPr>
          <w:ilvl w:val="0"/>
          <w:numId w:val="4"/>
        </w:numPr>
        <w:tabs>
          <w:tab w:val="clear" w:pos="1788"/>
          <w:tab w:val="num" w:pos="900"/>
        </w:tabs>
        <w:ind w:left="900"/>
        <w:jc w:val="both"/>
      </w:pPr>
      <w:r>
        <w:t>A</w:t>
      </w:r>
      <w:r w:rsidR="00205C09" w:rsidRPr="0096207D">
        <w:t xml:space="preserve"> exécuter les prestations demandées</w:t>
      </w:r>
      <w:r w:rsidR="00F21F47" w:rsidRPr="0096207D">
        <w:t xml:space="preserve"> aux prix indiqués ci-</w:t>
      </w:r>
      <w:r w:rsidR="00532250" w:rsidRPr="0096207D">
        <w:t>après,</w:t>
      </w:r>
    </w:p>
    <w:p w14:paraId="3FF8512F" w14:textId="0FF08639" w:rsidR="00205C09" w:rsidRPr="0096207D" w:rsidRDefault="00CB43DD" w:rsidP="00677B4D">
      <w:pPr>
        <w:numPr>
          <w:ilvl w:val="0"/>
          <w:numId w:val="4"/>
        </w:numPr>
        <w:tabs>
          <w:tab w:val="clear" w:pos="1788"/>
          <w:tab w:val="num" w:pos="900"/>
        </w:tabs>
        <w:ind w:left="900"/>
        <w:jc w:val="both"/>
      </w:pPr>
      <w:r>
        <w:t>A</w:t>
      </w:r>
      <w:r w:rsidR="00205C09" w:rsidRPr="0096207D">
        <w:t xml:space="preserve"> reprendre </w:t>
      </w:r>
      <w:r w:rsidR="00F21F47" w:rsidRPr="0096207D">
        <w:t xml:space="preserve">les clauses du présent </w:t>
      </w:r>
      <w:r w:rsidR="00B341B0">
        <w:t>accord-cadre</w:t>
      </w:r>
      <w:r w:rsidR="00F21F47" w:rsidRPr="0096207D">
        <w:t xml:space="preserve"> </w:t>
      </w:r>
      <w:r w:rsidR="00205C09" w:rsidRPr="0096207D">
        <w:t>dans le contrat de sous-traitance</w:t>
      </w:r>
      <w:r w:rsidR="00F21F47" w:rsidRPr="0096207D">
        <w:t xml:space="preserve"> ; cette reprise </w:t>
      </w:r>
      <w:r w:rsidR="00205C09" w:rsidRPr="0096207D">
        <w:t>conditionnant l’agré</w:t>
      </w:r>
      <w:r w:rsidR="006F6A72" w:rsidRPr="0096207D">
        <w:t>ment des sous-traitants. »</w:t>
      </w:r>
    </w:p>
    <w:p w14:paraId="344F5164" w14:textId="77777777" w:rsidR="00280DCE" w:rsidRPr="0096207D" w:rsidRDefault="00280DCE" w:rsidP="00280DCE">
      <w:pPr>
        <w:jc w:val="both"/>
      </w:pPr>
    </w:p>
    <w:p w14:paraId="61F23095" w14:textId="77777777" w:rsidR="00E92222" w:rsidRPr="00B32897" w:rsidRDefault="00E92222" w:rsidP="00573808">
      <w:bookmarkStart w:id="11" w:name="_Toc197326274"/>
      <w:bookmarkStart w:id="12" w:name="_Toc428201677"/>
      <w:bookmarkStart w:id="13" w:name="_Toc431396932"/>
    </w:p>
    <w:p w14:paraId="233EBA5E" w14:textId="4E2F3299" w:rsidR="00AD1482" w:rsidRPr="008A374B" w:rsidRDefault="009B2C9C" w:rsidP="00B32897">
      <w:pPr>
        <w:pStyle w:val="Titre1"/>
        <w:rPr>
          <w:lang w:val="fr-FR"/>
        </w:rPr>
      </w:pPr>
      <w:bookmarkStart w:id="14" w:name="_Toc189580606"/>
      <w:r w:rsidRPr="0096207D">
        <w:t>ARTICLE 2 – OBJET,</w:t>
      </w:r>
      <w:r w:rsidR="00D3258A">
        <w:rPr>
          <w:lang w:val="fr-FR"/>
        </w:rPr>
        <w:t xml:space="preserve"> NATURE</w:t>
      </w:r>
      <w:r w:rsidRPr="0096207D">
        <w:t>,</w:t>
      </w:r>
      <w:r w:rsidR="0045276E" w:rsidRPr="0096207D">
        <w:t xml:space="preserve"> FORME </w:t>
      </w:r>
      <w:r w:rsidR="00826E7A">
        <w:rPr>
          <w:lang w:val="fr-FR"/>
        </w:rPr>
        <w:t xml:space="preserve">ET PERIMETRE </w:t>
      </w:r>
      <w:r w:rsidR="0045276E" w:rsidRPr="0096207D">
        <w:t>D</w:t>
      </w:r>
      <w:bookmarkEnd w:id="11"/>
      <w:bookmarkEnd w:id="12"/>
      <w:bookmarkEnd w:id="13"/>
      <w:r w:rsidR="008A374B">
        <w:rPr>
          <w:lang w:val="fr-FR"/>
        </w:rPr>
        <w:t>E L’ACCORD-CADRE</w:t>
      </w:r>
      <w:bookmarkEnd w:id="14"/>
    </w:p>
    <w:p w14:paraId="388073C0" w14:textId="77777777" w:rsidR="00567CEC" w:rsidRDefault="00567CEC" w:rsidP="00567CEC">
      <w:pPr>
        <w:rPr>
          <w:lang w:val="x-none" w:eastAsia="x-none"/>
        </w:rPr>
      </w:pPr>
    </w:p>
    <w:p w14:paraId="32E57128" w14:textId="1F1D0093" w:rsidR="00567CEC" w:rsidRPr="001F554C" w:rsidRDefault="00567CEC" w:rsidP="001F554C">
      <w:pPr>
        <w:pStyle w:val="Titre3"/>
      </w:pPr>
      <w:bookmarkStart w:id="15" w:name="_Toc431474737"/>
      <w:r w:rsidRPr="001F554C">
        <w:t xml:space="preserve">2.1 – </w:t>
      </w:r>
      <w:r w:rsidRPr="008D32FF">
        <w:rPr>
          <w:i/>
          <w:u w:val="single"/>
        </w:rPr>
        <w:t>Objet d</w:t>
      </w:r>
      <w:r w:rsidR="00895B45">
        <w:rPr>
          <w:i/>
          <w:u w:val="single"/>
        </w:rPr>
        <w:t>e l</w:t>
      </w:r>
      <w:bookmarkEnd w:id="15"/>
      <w:r w:rsidR="003E2D76">
        <w:rPr>
          <w:i/>
          <w:u w:val="single"/>
        </w:rPr>
        <w:t>’</w:t>
      </w:r>
      <w:r w:rsidR="00B341B0">
        <w:rPr>
          <w:i/>
          <w:u w:val="single"/>
        </w:rPr>
        <w:t>accord-cadre</w:t>
      </w:r>
      <w:r w:rsidRPr="008D32FF">
        <w:rPr>
          <w:i/>
          <w:u w:val="single"/>
        </w:rPr>
        <w:t xml:space="preserve"> </w:t>
      </w:r>
    </w:p>
    <w:p w14:paraId="2732CE4B" w14:textId="0A847CD6" w:rsidR="00470301" w:rsidRDefault="00567CEC" w:rsidP="00567CEC">
      <w:pPr>
        <w:keepNext/>
        <w:tabs>
          <w:tab w:val="left" w:pos="1134"/>
        </w:tabs>
        <w:spacing w:before="240" w:after="240"/>
        <w:jc w:val="both"/>
        <w:outlineLvl w:val="1"/>
        <w:rPr>
          <w:bCs/>
          <w:iCs/>
          <w:szCs w:val="22"/>
          <w:lang w:eastAsia="x-none"/>
        </w:rPr>
      </w:pPr>
      <w:bookmarkStart w:id="16" w:name="_Toc189580295"/>
      <w:bookmarkStart w:id="17" w:name="_Toc189580607"/>
      <w:r>
        <w:rPr>
          <w:bCs/>
          <w:iCs/>
          <w:szCs w:val="22"/>
          <w:lang w:eastAsia="x-none"/>
        </w:rPr>
        <w:t xml:space="preserve">Le présent </w:t>
      </w:r>
      <w:r w:rsidR="00B341B0">
        <w:rPr>
          <w:bCs/>
          <w:iCs/>
          <w:szCs w:val="22"/>
          <w:lang w:eastAsia="x-none"/>
        </w:rPr>
        <w:t>accord-cadre</w:t>
      </w:r>
      <w:r>
        <w:rPr>
          <w:bCs/>
          <w:iCs/>
          <w:szCs w:val="22"/>
          <w:lang w:eastAsia="x-none"/>
        </w:rPr>
        <w:t xml:space="preserve"> a pour objet la l</w:t>
      </w:r>
      <w:r w:rsidRPr="00567CEC">
        <w:rPr>
          <w:bCs/>
          <w:iCs/>
          <w:szCs w:val="22"/>
          <w:lang w:eastAsia="x-none"/>
        </w:rPr>
        <w:t>ocation</w:t>
      </w:r>
      <w:r w:rsidR="00470301">
        <w:rPr>
          <w:bCs/>
          <w:iCs/>
          <w:szCs w:val="22"/>
          <w:lang w:eastAsia="x-none"/>
        </w:rPr>
        <w:t xml:space="preserve"> de fontaines à ea</w:t>
      </w:r>
      <w:r w:rsidR="00C66430">
        <w:rPr>
          <w:bCs/>
          <w:iCs/>
          <w:szCs w:val="22"/>
          <w:lang w:eastAsia="x-none"/>
        </w:rPr>
        <w:t xml:space="preserve">u, sans évacuation d’eau sur secteur </w:t>
      </w:r>
      <w:r w:rsidR="00645258">
        <w:rPr>
          <w:bCs/>
          <w:iCs/>
          <w:szCs w:val="22"/>
          <w:lang w:eastAsia="x-none"/>
        </w:rPr>
        <w:t>ou à bonbonnes d’eau avec</w:t>
      </w:r>
      <w:r w:rsidR="00470301">
        <w:rPr>
          <w:bCs/>
          <w:iCs/>
          <w:szCs w:val="22"/>
          <w:lang w:eastAsia="x-none"/>
        </w:rPr>
        <w:t xml:space="preserve"> de</w:t>
      </w:r>
      <w:r w:rsidR="00C66430">
        <w:rPr>
          <w:bCs/>
          <w:iCs/>
          <w:szCs w:val="22"/>
          <w:lang w:eastAsia="x-none"/>
        </w:rPr>
        <w:t>s</w:t>
      </w:r>
      <w:r w:rsidR="00470301">
        <w:rPr>
          <w:bCs/>
          <w:iCs/>
          <w:szCs w:val="22"/>
          <w:lang w:eastAsia="x-none"/>
        </w:rPr>
        <w:t xml:space="preserve"> services</w:t>
      </w:r>
      <w:r w:rsidR="00C66430">
        <w:rPr>
          <w:bCs/>
          <w:iCs/>
          <w:szCs w:val="22"/>
          <w:lang w:eastAsia="x-none"/>
        </w:rPr>
        <w:t xml:space="preserve"> de maintenan</w:t>
      </w:r>
      <w:r w:rsidR="00C46279">
        <w:rPr>
          <w:bCs/>
          <w:iCs/>
          <w:szCs w:val="22"/>
          <w:lang w:eastAsia="x-none"/>
        </w:rPr>
        <w:t>ce</w:t>
      </w:r>
      <w:r w:rsidR="00C66430">
        <w:rPr>
          <w:bCs/>
          <w:iCs/>
          <w:szCs w:val="22"/>
          <w:lang w:eastAsia="x-none"/>
        </w:rPr>
        <w:t>, d’entretien et d’analyse</w:t>
      </w:r>
      <w:r w:rsidR="00645258">
        <w:rPr>
          <w:bCs/>
          <w:iCs/>
          <w:szCs w:val="22"/>
          <w:lang w:eastAsia="x-none"/>
        </w:rPr>
        <w:t>s</w:t>
      </w:r>
      <w:r w:rsidR="00C66430">
        <w:rPr>
          <w:bCs/>
          <w:iCs/>
          <w:szCs w:val="22"/>
          <w:lang w:eastAsia="x-none"/>
        </w:rPr>
        <w:t xml:space="preserve"> bactériologique</w:t>
      </w:r>
      <w:r w:rsidR="00645258">
        <w:rPr>
          <w:bCs/>
          <w:iCs/>
          <w:szCs w:val="22"/>
          <w:lang w:eastAsia="x-none"/>
        </w:rPr>
        <w:t>s</w:t>
      </w:r>
      <w:r w:rsidR="00C66430">
        <w:rPr>
          <w:bCs/>
          <w:iCs/>
          <w:szCs w:val="22"/>
          <w:lang w:eastAsia="x-none"/>
        </w:rPr>
        <w:t xml:space="preserve"> de l’eau</w:t>
      </w:r>
      <w:r w:rsidR="00CF52C8" w:rsidRPr="003E2D76">
        <w:rPr>
          <w:bCs/>
          <w:iCs/>
          <w:szCs w:val="22"/>
          <w:lang w:eastAsia="x-none"/>
        </w:rPr>
        <w:t>.</w:t>
      </w:r>
      <w:r w:rsidR="00645258" w:rsidRPr="003E2D76">
        <w:rPr>
          <w:bCs/>
          <w:iCs/>
          <w:szCs w:val="22"/>
          <w:lang w:eastAsia="x-none"/>
        </w:rPr>
        <w:t xml:space="preserve"> </w:t>
      </w:r>
      <w:r w:rsidR="00145EE9" w:rsidRPr="003E2D76">
        <w:rPr>
          <w:bCs/>
          <w:iCs/>
          <w:szCs w:val="22"/>
          <w:lang w:eastAsia="x-none"/>
        </w:rPr>
        <w:t xml:space="preserve">La fourniture </w:t>
      </w:r>
      <w:r w:rsidR="00645258" w:rsidRPr="003E2D76">
        <w:rPr>
          <w:bCs/>
          <w:iCs/>
          <w:szCs w:val="22"/>
          <w:lang w:eastAsia="x-none"/>
        </w:rPr>
        <w:t>de gobelets et</w:t>
      </w:r>
      <w:r w:rsidR="00645258">
        <w:rPr>
          <w:bCs/>
          <w:iCs/>
          <w:szCs w:val="22"/>
          <w:lang w:eastAsia="x-none"/>
        </w:rPr>
        <w:t xml:space="preserve"> leurs livraisons sont aussi </w:t>
      </w:r>
      <w:r w:rsidR="00D9332D">
        <w:rPr>
          <w:bCs/>
          <w:iCs/>
          <w:szCs w:val="22"/>
          <w:lang w:eastAsia="x-none"/>
        </w:rPr>
        <w:t>incluses</w:t>
      </w:r>
      <w:r w:rsidR="00645258">
        <w:rPr>
          <w:bCs/>
          <w:iCs/>
          <w:szCs w:val="22"/>
          <w:lang w:eastAsia="x-none"/>
        </w:rPr>
        <w:t xml:space="preserve"> dans ce</w:t>
      </w:r>
      <w:r w:rsidR="00895B45">
        <w:rPr>
          <w:bCs/>
          <w:iCs/>
          <w:szCs w:val="22"/>
          <w:lang w:eastAsia="x-none"/>
        </w:rPr>
        <w:t>t</w:t>
      </w:r>
      <w:r w:rsidR="00645258">
        <w:rPr>
          <w:bCs/>
          <w:iCs/>
          <w:szCs w:val="22"/>
          <w:lang w:eastAsia="x-none"/>
        </w:rPr>
        <w:t xml:space="preserve"> </w:t>
      </w:r>
      <w:r w:rsidR="00B341B0">
        <w:rPr>
          <w:bCs/>
          <w:iCs/>
          <w:szCs w:val="22"/>
          <w:lang w:eastAsia="x-none"/>
        </w:rPr>
        <w:t>accord-cadre</w:t>
      </w:r>
      <w:r w:rsidR="00645258">
        <w:rPr>
          <w:bCs/>
          <w:iCs/>
          <w:szCs w:val="22"/>
          <w:lang w:eastAsia="x-none"/>
        </w:rPr>
        <w:t>.</w:t>
      </w:r>
      <w:bookmarkEnd w:id="16"/>
      <w:bookmarkEnd w:id="17"/>
    </w:p>
    <w:p w14:paraId="6320E704" w14:textId="7CA2E588" w:rsidR="004A0530" w:rsidRPr="0096207D" w:rsidRDefault="00567CEC" w:rsidP="0023177F">
      <w:pPr>
        <w:pStyle w:val="Titre3"/>
      </w:pPr>
      <w:r w:rsidRPr="00567CEC">
        <w:rPr>
          <w:bCs w:val="0"/>
          <w:iCs/>
          <w:lang w:eastAsia="x-none"/>
        </w:rPr>
        <w:t xml:space="preserve"> </w:t>
      </w:r>
      <w:bookmarkStart w:id="18" w:name="_Toc431396934"/>
      <w:bookmarkStart w:id="19" w:name="_Toc431474623"/>
      <w:r w:rsidR="00D674AA" w:rsidRPr="0096207D">
        <w:t>2.1.1</w:t>
      </w:r>
      <w:r w:rsidR="001F554C">
        <w:t xml:space="preserve"> -</w:t>
      </w:r>
      <w:r w:rsidR="00D674AA" w:rsidRPr="0096207D">
        <w:t xml:space="preserve"> </w:t>
      </w:r>
      <w:bookmarkEnd w:id="18"/>
      <w:bookmarkEnd w:id="19"/>
      <w:r w:rsidR="00793D86">
        <w:t>C</w:t>
      </w:r>
      <w:r w:rsidR="006A71B1">
        <w:t>aractéristi</w:t>
      </w:r>
      <w:r w:rsidR="005D6EA2">
        <w:t xml:space="preserve">ques principales </w:t>
      </w:r>
      <w:r w:rsidR="0003575B">
        <w:t>d</w:t>
      </w:r>
      <w:r w:rsidR="00895B45">
        <w:t>e l’</w:t>
      </w:r>
      <w:r w:rsidR="00B341B0">
        <w:t>accord-cadre</w:t>
      </w:r>
    </w:p>
    <w:p w14:paraId="004B6125" w14:textId="77777777" w:rsidR="004A0530" w:rsidRPr="0096207D" w:rsidRDefault="004A0530" w:rsidP="00473576">
      <w:pPr>
        <w:jc w:val="both"/>
        <w:rPr>
          <w:szCs w:val="22"/>
        </w:rPr>
      </w:pPr>
    </w:p>
    <w:p w14:paraId="66DA7000" w14:textId="02015E5B" w:rsidR="00100BB7" w:rsidRPr="0096207D" w:rsidRDefault="00473576" w:rsidP="00473576">
      <w:pPr>
        <w:jc w:val="both"/>
        <w:rPr>
          <w:szCs w:val="22"/>
        </w:rPr>
      </w:pPr>
      <w:r w:rsidRPr="0096207D">
        <w:rPr>
          <w:szCs w:val="22"/>
        </w:rPr>
        <w:t xml:space="preserve">Les </w:t>
      </w:r>
      <w:r w:rsidR="005D6EA2">
        <w:rPr>
          <w:szCs w:val="22"/>
        </w:rPr>
        <w:t xml:space="preserve">spécifications techniques des </w:t>
      </w:r>
      <w:r w:rsidRPr="0096207D">
        <w:rPr>
          <w:szCs w:val="22"/>
        </w:rPr>
        <w:t>prestations</w:t>
      </w:r>
      <w:r w:rsidR="005D6EA2">
        <w:rPr>
          <w:szCs w:val="22"/>
        </w:rPr>
        <w:t xml:space="preserve"> objet du présent </w:t>
      </w:r>
      <w:r w:rsidR="00B341B0">
        <w:rPr>
          <w:szCs w:val="22"/>
        </w:rPr>
        <w:t>accord-cadre</w:t>
      </w:r>
      <w:r w:rsidRPr="0096207D">
        <w:rPr>
          <w:szCs w:val="22"/>
        </w:rPr>
        <w:t xml:space="preserve"> </w:t>
      </w:r>
      <w:r w:rsidR="00100BB7" w:rsidRPr="0096207D">
        <w:rPr>
          <w:szCs w:val="22"/>
        </w:rPr>
        <w:t>sont détaillées à l’article 5</w:t>
      </w:r>
      <w:r w:rsidR="008C6403">
        <w:t xml:space="preserve"> du présent document</w:t>
      </w:r>
      <w:r w:rsidR="00100BB7" w:rsidRPr="0096207D">
        <w:rPr>
          <w:szCs w:val="22"/>
        </w:rPr>
        <w:t>.</w:t>
      </w:r>
    </w:p>
    <w:p w14:paraId="6507AC9B" w14:textId="77777777" w:rsidR="005D3687" w:rsidRPr="0096207D" w:rsidRDefault="005D3687" w:rsidP="00473576">
      <w:pPr>
        <w:jc w:val="both"/>
        <w:rPr>
          <w:szCs w:val="22"/>
        </w:rPr>
      </w:pPr>
    </w:p>
    <w:p w14:paraId="7275A127" w14:textId="104C9F0D" w:rsidR="00473576" w:rsidRDefault="0029741D" w:rsidP="00473576">
      <w:pPr>
        <w:jc w:val="both"/>
        <w:rPr>
          <w:szCs w:val="22"/>
        </w:rPr>
      </w:pPr>
      <w:r>
        <w:rPr>
          <w:szCs w:val="22"/>
        </w:rPr>
        <w:t>Les prestations</w:t>
      </w:r>
      <w:r w:rsidRPr="0096207D">
        <w:rPr>
          <w:szCs w:val="22"/>
        </w:rPr>
        <w:t xml:space="preserve"> </w:t>
      </w:r>
      <w:r w:rsidR="00473576" w:rsidRPr="0096207D">
        <w:rPr>
          <w:szCs w:val="22"/>
        </w:rPr>
        <w:t xml:space="preserve">sont réparties en 2 parties de la façon suivante : </w:t>
      </w:r>
    </w:p>
    <w:p w14:paraId="25B4561F" w14:textId="77777777" w:rsidR="00ED7458" w:rsidRDefault="00ED7458" w:rsidP="005D3687">
      <w:pPr>
        <w:jc w:val="both"/>
        <w:rPr>
          <w:szCs w:val="22"/>
        </w:rPr>
      </w:pPr>
    </w:p>
    <w:p w14:paraId="1258ADF8" w14:textId="77777777" w:rsidR="00ED7458" w:rsidRPr="009E7EB4" w:rsidRDefault="00ED7458" w:rsidP="00677B4D">
      <w:pPr>
        <w:numPr>
          <w:ilvl w:val="0"/>
          <w:numId w:val="19"/>
        </w:numPr>
        <w:jc w:val="both"/>
        <w:rPr>
          <w:b/>
          <w:szCs w:val="22"/>
          <w:u w:val="single"/>
        </w:rPr>
      </w:pPr>
      <w:r w:rsidRPr="009E7EB4">
        <w:rPr>
          <w:b/>
          <w:szCs w:val="22"/>
          <w:u w:val="single"/>
        </w:rPr>
        <w:t xml:space="preserve">La partie A forfaitaire comprend les prestations suivantes : </w:t>
      </w:r>
    </w:p>
    <w:p w14:paraId="6F16BA3D" w14:textId="77777777" w:rsidR="00ED7458" w:rsidRPr="009E7EB4" w:rsidRDefault="00ED7458" w:rsidP="00ED7458">
      <w:pPr>
        <w:jc w:val="both"/>
        <w:rPr>
          <w:b/>
          <w:szCs w:val="22"/>
        </w:rPr>
      </w:pPr>
    </w:p>
    <w:p w14:paraId="55F3AA5F" w14:textId="77777777" w:rsidR="00ED7458" w:rsidRPr="009E7EB4" w:rsidRDefault="00ED7458" w:rsidP="00ED7458">
      <w:pPr>
        <w:jc w:val="both"/>
        <w:rPr>
          <w:b/>
          <w:szCs w:val="22"/>
          <w:u w:val="single"/>
        </w:rPr>
      </w:pPr>
      <w:r w:rsidRPr="009E7EB4">
        <w:rPr>
          <w:b/>
          <w:szCs w:val="22"/>
          <w:u w:val="single"/>
        </w:rPr>
        <w:t>Généralités sur les fontaines :</w:t>
      </w:r>
    </w:p>
    <w:p w14:paraId="70484BC7" w14:textId="0A1FD624" w:rsidR="00E53C87" w:rsidRDefault="00E53C87" w:rsidP="00E53C87">
      <w:pPr>
        <w:numPr>
          <w:ilvl w:val="0"/>
          <w:numId w:val="9"/>
        </w:numPr>
        <w:jc w:val="both"/>
        <w:rPr>
          <w:szCs w:val="22"/>
        </w:rPr>
      </w:pPr>
      <w:r>
        <w:rPr>
          <w:szCs w:val="22"/>
        </w:rPr>
        <w:t>Location</w:t>
      </w:r>
      <w:r w:rsidR="006627C8">
        <w:rPr>
          <w:szCs w:val="22"/>
        </w:rPr>
        <w:t>,</w:t>
      </w:r>
      <w:r w:rsidR="00AC45EF">
        <w:rPr>
          <w:szCs w:val="22"/>
        </w:rPr>
        <w:t xml:space="preserve"> i</w:t>
      </w:r>
      <w:r w:rsidRPr="009E7EB4">
        <w:rPr>
          <w:szCs w:val="22"/>
        </w:rPr>
        <w:t>nstallation</w:t>
      </w:r>
      <w:r w:rsidR="006627C8">
        <w:rPr>
          <w:szCs w:val="22"/>
        </w:rPr>
        <w:t>, numérotation et localisation</w:t>
      </w:r>
      <w:r w:rsidRPr="009E7EB4">
        <w:rPr>
          <w:szCs w:val="22"/>
        </w:rPr>
        <w:t xml:space="preserve"> de</w:t>
      </w:r>
      <w:r>
        <w:rPr>
          <w:szCs w:val="22"/>
        </w:rPr>
        <w:t xml:space="preserve"> 6</w:t>
      </w:r>
      <w:r w:rsidR="004A6E53">
        <w:rPr>
          <w:szCs w:val="22"/>
        </w:rPr>
        <w:t>5</w:t>
      </w:r>
      <w:r>
        <w:rPr>
          <w:szCs w:val="22"/>
        </w:rPr>
        <w:t xml:space="preserve"> </w:t>
      </w:r>
      <w:r w:rsidRPr="009E7EB4">
        <w:rPr>
          <w:szCs w:val="22"/>
        </w:rPr>
        <w:t>fontaines</w:t>
      </w:r>
      <w:r w:rsidR="004A6E53">
        <w:rPr>
          <w:szCs w:val="22"/>
        </w:rPr>
        <w:t xml:space="preserve"> </w:t>
      </w:r>
      <w:r w:rsidR="004A6E53" w:rsidRPr="00573808">
        <w:rPr>
          <w:color w:val="FF0000"/>
          <w:szCs w:val="22"/>
        </w:rPr>
        <w:t>(64 fontaines sur février et mars puis 65 fontaines à partir du 1</w:t>
      </w:r>
      <w:r w:rsidR="004A6E53" w:rsidRPr="00573808">
        <w:rPr>
          <w:color w:val="FF0000"/>
          <w:szCs w:val="22"/>
          <w:vertAlign w:val="superscript"/>
        </w:rPr>
        <w:t>er</w:t>
      </w:r>
      <w:r w:rsidR="004A6E53" w:rsidRPr="00573808">
        <w:rPr>
          <w:color w:val="FF0000"/>
          <w:szCs w:val="22"/>
        </w:rPr>
        <w:t xml:space="preserve"> avril 2025)</w:t>
      </w:r>
      <w:r w:rsidRPr="009E7EB4">
        <w:rPr>
          <w:szCs w:val="22"/>
        </w:rPr>
        <w:t xml:space="preserve"> </w:t>
      </w:r>
      <w:r w:rsidR="004A6E53">
        <w:rPr>
          <w:szCs w:val="22"/>
        </w:rPr>
        <w:t>à</w:t>
      </w:r>
      <w:r w:rsidRPr="009E7EB4">
        <w:rPr>
          <w:szCs w:val="22"/>
        </w:rPr>
        <w:t xml:space="preserve"> eau sur secteur sans évacuation </w:t>
      </w:r>
      <w:r>
        <w:rPr>
          <w:szCs w:val="22"/>
        </w:rPr>
        <w:t xml:space="preserve">d’eau, </w:t>
      </w:r>
      <w:r w:rsidRPr="009E7EB4">
        <w:rPr>
          <w:szCs w:val="22"/>
        </w:rPr>
        <w:t xml:space="preserve">avec les raccordements adaptés, </w:t>
      </w:r>
      <w:r>
        <w:rPr>
          <w:szCs w:val="22"/>
        </w:rPr>
        <w:t>de ce fait il est à prévoir dans les fontaines un dispositif fonctionnel et sécurisé, permettant de recueillir le trop plein d’eau ;</w:t>
      </w:r>
    </w:p>
    <w:p w14:paraId="34351642" w14:textId="5A543F93" w:rsidR="00ED7458" w:rsidRPr="009E7EB4" w:rsidRDefault="00ED7458" w:rsidP="00677B4D">
      <w:pPr>
        <w:numPr>
          <w:ilvl w:val="0"/>
          <w:numId w:val="9"/>
        </w:numPr>
        <w:jc w:val="both"/>
        <w:rPr>
          <w:szCs w:val="22"/>
        </w:rPr>
      </w:pPr>
      <w:r w:rsidRPr="009E7EB4">
        <w:rPr>
          <w:szCs w:val="22"/>
        </w:rPr>
        <w:t xml:space="preserve">Maintenance </w:t>
      </w:r>
      <w:r w:rsidR="00645258">
        <w:rPr>
          <w:szCs w:val="22"/>
        </w:rPr>
        <w:t>réalisée 1 fois par an pour l</w:t>
      </w:r>
      <w:r w:rsidRPr="009E7EB4">
        <w:rPr>
          <w:szCs w:val="22"/>
        </w:rPr>
        <w:t xml:space="preserve">es </w:t>
      </w:r>
      <w:r w:rsidR="00FF0786" w:rsidRPr="00573808">
        <w:rPr>
          <w:szCs w:val="22"/>
        </w:rPr>
        <w:t>6</w:t>
      </w:r>
      <w:r w:rsidR="004A6E53" w:rsidRPr="00573808">
        <w:rPr>
          <w:szCs w:val="22"/>
        </w:rPr>
        <w:t>5</w:t>
      </w:r>
      <w:r w:rsidR="00573808" w:rsidRPr="00573808">
        <w:rPr>
          <w:szCs w:val="22"/>
        </w:rPr>
        <w:t xml:space="preserve"> </w:t>
      </w:r>
      <w:r w:rsidRPr="009E7EB4">
        <w:rPr>
          <w:szCs w:val="22"/>
        </w:rPr>
        <w:t>fontaines à eau avec désinfection des points de contacts de chaque fontaine à chaque intervention ;</w:t>
      </w:r>
    </w:p>
    <w:p w14:paraId="73A3BD03" w14:textId="77777777" w:rsidR="00ED7458" w:rsidRDefault="00ED7458" w:rsidP="00677B4D">
      <w:pPr>
        <w:numPr>
          <w:ilvl w:val="0"/>
          <w:numId w:val="9"/>
        </w:numPr>
        <w:jc w:val="both"/>
        <w:rPr>
          <w:szCs w:val="22"/>
        </w:rPr>
      </w:pPr>
      <w:r w:rsidRPr="009E7EB4">
        <w:rPr>
          <w:szCs w:val="22"/>
        </w:rPr>
        <w:t xml:space="preserve">Changement du filtre à charbon </w:t>
      </w:r>
      <w:r w:rsidR="00645258">
        <w:rPr>
          <w:szCs w:val="22"/>
        </w:rPr>
        <w:t>à minima 1 fois par an</w:t>
      </w:r>
      <w:r w:rsidRPr="009E7EB4">
        <w:rPr>
          <w:szCs w:val="22"/>
        </w:rPr>
        <w:t> ;</w:t>
      </w:r>
    </w:p>
    <w:p w14:paraId="6B971087" w14:textId="77777777" w:rsidR="00ED7458" w:rsidRPr="009E7EB4" w:rsidRDefault="00ED7458" w:rsidP="00677B4D">
      <w:pPr>
        <w:numPr>
          <w:ilvl w:val="0"/>
          <w:numId w:val="9"/>
        </w:numPr>
        <w:jc w:val="both"/>
        <w:rPr>
          <w:szCs w:val="22"/>
        </w:rPr>
      </w:pPr>
      <w:r w:rsidRPr="009E7EB4">
        <w:rPr>
          <w:szCs w:val="22"/>
        </w:rPr>
        <w:t>A la mise en place de toutes les fontaines et lors de tous raccordements au réseau d’eau d’une nouvelle fontaine où d’une fontaine existante débranchée par exemple pour travaux, une désinfection des points de contacts sera faite pour garantir au Centre Pompidou la totale fonctionnalité de la fontaine</w:t>
      </w:r>
      <w:r w:rsidR="00645258">
        <w:rPr>
          <w:szCs w:val="22"/>
        </w:rPr>
        <w:t xml:space="preserve"> lors de sa remise en place</w:t>
      </w:r>
      <w:r w:rsidRPr="009E7EB4">
        <w:rPr>
          <w:szCs w:val="22"/>
        </w:rPr>
        <w:t> ;</w:t>
      </w:r>
    </w:p>
    <w:p w14:paraId="1D61EF60" w14:textId="0D4387B9" w:rsidR="00ED7458" w:rsidRPr="00AE4057" w:rsidRDefault="00ED7458" w:rsidP="00677B4D">
      <w:pPr>
        <w:numPr>
          <w:ilvl w:val="0"/>
          <w:numId w:val="9"/>
        </w:numPr>
        <w:jc w:val="both"/>
        <w:rPr>
          <w:szCs w:val="22"/>
        </w:rPr>
      </w:pPr>
      <w:r w:rsidRPr="009E7EB4">
        <w:rPr>
          <w:szCs w:val="22"/>
        </w:rPr>
        <w:t xml:space="preserve">Réunion annuelle de suivi permettant de </w:t>
      </w:r>
      <w:r w:rsidR="000E45C3">
        <w:rPr>
          <w:szCs w:val="22"/>
        </w:rPr>
        <w:t>signaler et traiter</w:t>
      </w:r>
      <w:r w:rsidR="000E45C3" w:rsidRPr="009E7EB4">
        <w:rPr>
          <w:szCs w:val="22"/>
        </w:rPr>
        <w:t xml:space="preserve"> </w:t>
      </w:r>
      <w:r w:rsidRPr="009E7EB4">
        <w:rPr>
          <w:szCs w:val="22"/>
        </w:rPr>
        <w:t xml:space="preserve">les problématiques rencontrées, le suivis </w:t>
      </w:r>
      <w:r w:rsidR="0009312D">
        <w:rPr>
          <w:szCs w:val="22"/>
        </w:rPr>
        <w:t xml:space="preserve">des </w:t>
      </w:r>
      <w:r w:rsidRPr="009E7EB4">
        <w:rPr>
          <w:szCs w:val="22"/>
        </w:rPr>
        <w:t>maintenances et</w:t>
      </w:r>
      <w:r w:rsidR="0009312D">
        <w:rPr>
          <w:szCs w:val="22"/>
        </w:rPr>
        <w:t xml:space="preserve"> des </w:t>
      </w:r>
      <w:r w:rsidRPr="009E7EB4">
        <w:rPr>
          <w:szCs w:val="22"/>
        </w:rPr>
        <w:t>réparations</w:t>
      </w:r>
      <w:r w:rsidR="00AE4057">
        <w:rPr>
          <w:szCs w:val="22"/>
        </w:rPr>
        <w:t> ;</w:t>
      </w:r>
    </w:p>
    <w:p w14:paraId="2ACEE4E2" w14:textId="77777777" w:rsidR="00ED7458" w:rsidRPr="009E7EB4" w:rsidRDefault="00AE4057" w:rsidP="00677B4D">
      <w:pPr>
        <w:numPr>
          <w:ilvl w:val="0"/>
          <w:numId w:val="9"/>
        </w:numPr>
        <w:jc w:val="both"/>
        <w:rPr>
          <w:szCs w:val="22"/>
        </w:rPr>
      </w:pPr>
      <w:r>
        <w:rPr>
          <w:szCs w:val="22"/>
        </w:rPr>
        <w:lastRenderedPageBreak/>
        <w:t>Toutes les fontaines devront être équipées d’</w:t>
      </w:r>
      <w:r w:rsidR="00ED7458" w:rsidRPr="009E7EB4">
        <w:rPr>
          <w:szCs w:val="22"/>
        </w:rPr>
        <w:t>une niche</w:t>
      </w:r>
      <w:r>
        <w:rPr>
          <w:szCs w:val="22"/>
        </w:rPr>
        <w:t xml:space="preserve"> </w:t>
      </w:r>
      <w:r w:rsidR="00ED7458" w:rsidRPr="009E7EB4">
        <w:rPr>
          <w:szCs w:val="22"/>
        </w:rPr>
        <w:t>permettant à minima le positionnement d’un contenant lors de son remplissage, d’une hauteur minimum de 1L ;</w:t>
      </w:r>
    </w:p>
    <w:p w14:paraId="5E2F8A4A" w14:textId="69C49390" w:rsidR="00ED7458" w:rsidRDefault="00AE4057" w:rsidP="00677B4D">
      <w:pPr>
        <w:numPr>
          <w:ilvl w:val="0"/>
          <w:numId w:val="9"/>
        </w:numPr>
        <w:jc w:val="both"/>
        <w:rPr>
          <w:szCs w:val="22"/>
        </w:rPr>
      </w:pPr>
      <w:r>
        <w:rPr>
          <w:szCs w:val="22"/>
        </w:rPr>
        <w:t xml:space="preserve">Toutes </w:t>
      </w:r>
      <w:r w:rsidR="00460994">
        <w:rPr>
          <w:szCs w:val="22"/>
        </w:rPr>
        <w:t>l</w:t>
      </w:r>
      <w:r w:rsidR="00ED7458" w:rsidRPr="009E7EB4">
        <w:rPr>
          <w:szCs w:val="22"/>
        </w:rPr>
        <w:t xml:space="preserve">es fontaines d’eau seront munies </w:t>
      </w:r>
      <w:r w:rsidR="00D95A5A">
        <w:rPr>
          <w:szCs w:val="22"/>
        </w:rPr>
        <w:t xml:space="preserve">à minima </w:t>
      </w:r>
      <w:r w:rsidR="00ED7458" w:rsidRPr="009E7EB4">
        <w:rPr>
          <w:szCs w:val="22"/>
        </w:rPr>
        <w:t xml:space="preserve">d’une distribution d’eau chaude, </w:t>
      </w:r>
      <w:r w:rsidR="006321E8">
        <w:rPr>
          <w:szCs w:val="22"/>
        </w:rPr>
        <w:t xml:space="preserve">eau </w:t>
      </w:r>
      <w:r w:rsidR="00ED7458" w:rsidRPr="009E7EB4">
        <w:rPr>
          <w:szCs w:val="22"/>
        </w:rPr>
        <w:t xml:space="preserve">tempérée et </w:t>
      </w:r>
      <w:r w:rsidR="006321E8">
        <w:rPr>
          <w:szCs w:val="22"/>
        </w:rPr>
        <w:t xml:space="preserve">eau </w:t>
      </w:r>
      <w:r w:rsidR="00ED7458" w:rsidRPr="009E7EB4">
        <w:rPr>
          <w:szCs w:val="22"/>
        </w:rPr>
        <w:t>froide,</w:t>
      </w:r>
    </w:p>
    <w:p w14:paraId="60D93111" w14:textId="77777777" w:rsidR="008D0A19" w:rsidRDefault="003E5F7F" w:rsidP="00677B4D">
      <w:pPr>
        <w:numPr>
          <w:ilvl w:val="0"/>
          <w:numId w:val="9"/>
        </w:numPr>
        <w:jc w:val="both"/>
        <w:rPr>
          <w:szCs w:val="22"/>
        </w:rPr>
      </w:pPr>
      <w:r>
        <w:rPr>
          <w:szCs w:val="22"/>
        </w:rPr>
        <w:t>Les fontaines devront être recouvertes de revêtements antimicrobiens</w:t>
      </w:r>
      <w:r w:rsidR="00784135">
        <w:rPr>
          <w:szCs w:val="22"/>
        </w:rPr>
        <w:t xml:space="preserve"> transparent,</w:t>
      </w:r>
    </w:p>
    <w:p w14:paraId="073C4081" w14:textId="7B018EB2" w:rsidR="004F5CF2" w:rsidRDefault="00D95A5A" w:rsidP="00677B4D">
      <w:pPr>
        <w:numPr>
          <w:ilvl w:val="0"/>
          <w:numId w:val="9"/>
        </w:numPr>
        <w:jc w:val="both"/>
        <w:rPr>
          <w:szCs w:val="22"/>
        </w:rPr>
      </w:pPr>
      <w:r w:rsidRPr="004F5CF2">
        <w:rPr>
          <w:szCs w:val="22"/>
        </w:rPr>
        <w:t xml:space="preserve">Les fontaines sans évacuation d’eau seront munies </w:t>
      </w:r>
      <w:r w:rsidR="004F5CF2" w:rsidRPr="004F5CF2">
        <w:rPr>
          <w:szCs w:val="22"/>
        </w:rPr>
        <w:t>d’un dispositif fonctionnel et facile d’accès</w:t>
      </w:r>
      <w:r w:rsidRPr="004F5CF2">
        <w:rPr>
          <w:szCs w:val="22"/>
        </w:rPr>
        <w:t xml:space="preserve"> </w:t>
      </w:r>
      <w:r w:rsidR="004F5CF2">
        <w:rPr>
          <w:szCs w:val="22"/>
        </w:rPr>
        <w:t xml:space="preserve">pour </w:t>
      </w:r>
      <w:r w:rsidR="003842AB">
        <w:rPr>
          <w:szCs w:val="22"/>
        </w:rPr>
        <w:t xml:space="preserve">le </w:t>
      </w:r>
      <w:r w:rsidR="004F5CF2">
        <w:rPr>
          <w:szCs w:val="22"/>
        </w:rPr>
        <w:t xml:space="preserve">vidage et </w:t>
      </w:r>
      <w:r w:rsidRPr="004F5CF2">
        <w:rPr>
          <w:szCs w:val="22"/>
        </w:rPr>
        <w:t xml:space="preserve">pour la récupération </w:t>
      </w:r>
      <w:r w:rsidR="004F5CF2" w:rsidRPr="004F5CF2">
        <w:rPr>
          <w:szCs w:val="22"/>
        </w:rPr>
        <w:t>de l’</w:t>
      </w:r>
      <w:r w:rsidRPr="004F5CF2">
        <w:rPr>
          <w:szCs w:val="22"/>
        </w:rPr>
        <w:t>eau</w:t>
      </w:r>
      <w:r w:rsidR="004F5CF2">
        <w:rPr>
          <w:szCs w:val="22"/>
        </w:rPr>
        <w:t>,</w:t>
      </w:r>
      <w:r w:rsidR="004F5CF2" w:rsidRPr="004F5CF2">
        <w:rPr>
          <w:szCs w:val="22"/>
        </w:rPr>
        <w:t xml:space="preserve"> venant en débordement après le remplissage du contenant</w:t>
      </w:r>
    </w:p>
    <w:p w14:paraId="2D835AD9" w14:textId="1277F317" w:rsidR="008D0A19" w:rsidRPr="004F5CF2" w:rsidRDefault="008D0A19" w:rsidP="00677B4D">
      <w:pPr>
        <w:numPr>
          <w:ilvl w:val="0"/>
          <w:numId w:val="9"/>
        </w:numPr>
        <w:jc w:val="both"/>
        <w:rPr>
          <w:szCs w:val="22"/>
        </w:rPr>
      </w:pPr>
      <w:r w:rsidRPr="004F5CF2">
        <w:rPr>
          <w:szCs w:val="22"/>
        </w:rPr>
        <w:t>Les fontaines seront dotées d’un système d’alerte visuelle et</w:t>
      </w:r>
      <w:r w:rsidR="008F597E">
        <w:rPr>
          <w:szCs w:val="22"/>
        </w:rPr>
        <w:t>/</w:t>
      </w:r>
      <w:r w:rsidRPr="004F5CF2">
        <w:rPr>
          <w:szCs w:val="22"/>
        </w:rPr>
        <w:t>ou sonore en cas de trop plein</w:t>
      </w:r>
      <w:r w:rsidR="008F597E">
        <w:rPr>
          <w:szCs w:val="22"/>
        </w:rPr>
        <w:t xml:space="preserve"> d’eau</w:t>
      </w:r>
      <w:r w:rsidR="00294B2B" w:rsidRPr="004F5CF2">
        <w:rPr>
          <w:szCs w:val="22"/>
        </w:rPr>
        <w:t>.</w:t>
      </w:r>
    </w:p>
    <w:p w14:paraId="23410356" w14:textId="074C48C3" w:rsidR="004F5CF2" w:rsidRPr="009E7EB4" w:rsidRDefault="004F5CF2" w:rsidP="00677B4D">
      <w:pPr>
        <w:numPr>
          <w:ilvl w:val="0"/>
          <w:numId w:val="9"/>
        </w:numPr>
        <w:jc w:val="both"/>
        <w:rPr>
          <w:szCs w:val="22"/>
        </w:rPr>
      </w:pPr>
      <w:r>
        <w:rPr>
          <w:szCs w:val="22"/>
        </w:rPr>
        <w:t>Fournir au Centre Pompidou la liste des fontaines avec leur</w:t>
      </w:r>
      <w:r w:rsidR="008F597E">
        <w:rPr>
          <w:szCs w:val="22"/>
        </w:rPr>
        <w:t>s</w:t>
      </w:r>
      <w:r>
        <w:rPr>
          <w:szCs w:val="22"/>
        </w:rPr>
        <w:t xml:space="preserve"> numéro</w:t>
      </w:r>
      <w:r w:rsidR="008F597E">
        <w:rPr>
          <w:szCs w:val="22"/>
        </w:rPr>
        <w:t>s</w:t>
      </w:r>
      <w:r>
        <w:rPr>
          <w:szCs w:val="22"/>
        </w:rPr>
        <w:t xml:space="preserve"> et leur</w:t>
      </w:r>
      <w:r w:rsidR="008F597E">
        <w:rPr>
          <w:szCs w:val="22"/>
        </w:rPr>
        <w:t>s</w:t>
      </w:r>
      <w:r>
        <w:rPr>
          <w:szCs w:val="22"/>
        </w:rPr>
        <w:t xml:space="preserve"> localisation</w:t>
      </w:r>
      <w:r w:rsidR="008F597E">
        <w:rPr>
          <w:szCs w:val="22"/>
        </w:rPr>
        <w:t>s</w:t>
      </w:r>
      <w:r>
        <w:rPr>
          <w:szCs w:val="22"/>
        </w:rPr>
        <w:t>.</w:t>
      </w:r>
    </w:p>
    <w:p w14:paraId="1029BF2E" w14:textId="77777777" w:rsidR="00ED7458" w:rsidRPr="009E7EB4" w:rsidRDefault="00ED7458" w:rsidP="00ED7458">
      <w:pPr>
        <w:jc w:val="both"/>
        <w:rPr>
          <w:szCs w:val="22"/>
        </w:rPr>
      </w:pPr>
    </w:p>
    <w:p w14:paraId="2C97FF62" w14:textId="77777777" w:rsidR="00ED7458" w:rsidRPr="009E7EB4" w:rsidRDefault="00ED7458" w:rsidP="00ED7458">
      <w:pPr>
        <w:jc w:val="both"/>
        <w:rPr>
          <w:szCs w:val="22"/>
        </w:rPr>
      </w:pPr>
      <w:r w:rsidRPr="009E7EB4">
        <w:rPr>
          <w:szCs w:val="22"/>
        </w:rPr>
        <w:t>Ces prestations sont traitées à prix forfaitaires.</w:t>
      </w:r>
    </w:p>
    <w:p w14:paraId="5E2D2ADE" w14:textId="77777777" w:rsidR="00ED7458" w:rsidRPr="009E7EB4" w:rsidRDefault="00ED7458" w:rsidP="005D3687">
      <w:pPr>
        <w:jc w:val="both"/>
        <w:rPr>
          <w:szCs w:val="22"/>
        </w:rPr>
      </w:pPr>
    </w:p>
    <w:p w14:paraId="05D25F71" w14:textId="364C36E2" w:rsidR="00ED7458" w:rsidRPr="009E7EB4" w:rsidRDefault="00B76AC0" w:rsidP="00677B4D">
      <w:pPr>
        <w:numPr>
          <w:ilvl w:val="0"/>
          <w:numId w:val="19"/>
        </w:numPr>
        <w:jc w:val="both"/>
        <w:rPr>
          <w:b/>
          <w:szCs w:val="22"/>
          <w:u w:val="single"/>
        </w:rPr>
      </w:pPr>
      <w:r>
        <w:rPr>
          <w:b/>
          <w:szCs w:val="22"/>
          <w:u w:val="single"/>
        </w:rPr>
        <w:t xml:space="preserve">La partie B </w:t>
      </w:r>
      <w:r w:rsidR="00101C40">
        <w:rPr>
          <w:b/>
          <w:szCs w:val="22"/>
          <w:u w:val="single"/>
        </w:rPr>
        <w:t xml:space="preserve">de la </w:t>
      </w:r>
      <w:r w:rsidR="005A2792">
        <w:rPr>
          <w:b/>
          <w:szCs w:val="22"/>
          <w:u w:val="single"/>
        </w:rPr>
        <w:t>p</w:t>
      </w:r>
      <w:r w:rsidR="00101C40">
        <w:rPr>
          <w:b/>
          <w:szCs w:val="22"/>
          <w:u w:val="single"/>
        </w:rPr>
        <w:t xml:space="preserve">art à </w:t>
      </w:r>
      <w:r w:rsidR="005A2792">
        <w:rPr>
          <w:b/>
          <w:szCs w:val="22"/>
          <w:u w:val="single"/>
        </w:rPr>
        <w:t>c</w:t>
      </w:r>
      <w:r w:rsidR="00101C40">
        <w:rPr>
          <w:b/>
          <w:szCs w:val="22"/>
          <w:u w:val="single"/>
        </w:rPr>
        <w:t xml:space="preserve">ommande </w:t>
      </w:r>
      <w:r w:rsidR="001F554C">
        <w:rPr>
          <w:b/>
          <w:szCs w:val="22"/>
          <w:u w:val="single"/>
        </w:rPr>
        <w:t>comprend</w:t>
      </w:r>
      <w:r w:rsidR="00101C40">
        <w:rPr>
          <w:b/>
          <w:szCs w:val="22"/>
          <w:u w:val="single"/>
        </w:rPr>
        <w:t xml:space="preserve"> les prestations </w:t>
      </w:r>
      <w:r w:rsidR="001F554C">
        <w:rPr>
          <w:b/>
          <w:szCs w:val="22"/>
          <w:u w:val="single"/>
        </w:rPr>
        <w:t>suivantes :</w:t>
      </w:r>
      <w:r w:rsidR="00101C40">
        <w:rPr>
          <w:b/>
          <w:szCs w:val="22"/>
          <w:u w:val="single"/>
        </w:rPr>
        <w:t xml:space="preserve"> </w:t>
      </w:r>
    </w:p>
    <w:p w14:paraId="72A42EE4" w14:textId="77777777" w:rsidR="00ED7458" w:rsidRPr="009E7EB4" w:rsidRDefault="00ED7458" w:rsidP="00ED7458">
      <w:pPr>
        <w:ind w:left="720"/>
        <w:jc w:val="both"/>
        <w:rPr>
          <w:b/>
          <w:szCs w:val="22"/>
          <w:u w:val="single"/>
        </w:rPr>
      </w:pPr>
    </w:p>
    <w:p w14:paraId="1FA7CD8D" w14:textId="24E241B7" w:rsidR="00ED7458" w:rsidRPr="009E7EB4" w:rsidRDefault="00ED7458" w:rsidP="00677B4D">
      <w:pPr>
        <w:numPr>
          <w:ilvl w:val="0"/>
          <w:numId w:val="13"/>
        </w:numPr>
        <w:jc w:val="both"/>
        <w:rPr>
          <w:szCs w:val="22"/>
        </w:rPr>
      </w:pPr>
      <w:r w:rsidRPr="009E7EB4">
        <w:rPr>
          <w:szCs w:val="22"/>
        </w:rPr>
        <w:t xml:space="preserve">Des analyses d’eau bactériologique peuvent être demandées au prestataire qui devra en coordonner la réalisation et transmettre les rapports. Une </w:t>
      </w:r>
      <w:r w:rsidR="009E7EB4">
        <w:rPr>
          <w:szCs w:val="22"/>
        </w:rPr>
        <w:t>mission</w:t>
      </w:r>
      <w:r w:rsidRPr="009E7EB4">
        <w:rPr>
          <w:szCs w:val="22"/>
        </w:rPr>
        <w:t xml:space="preserve"> de conseil sur le résultat des rapports sera </w:t>
      </w:r>
      <w:r w:rsidR="009E7EB4">
        <w:rPr>
          <w:szCs w:val="22"/>
        </w:rPr>
        <w:t>réalisée</w:t>
      </w:r>
      <w:r w:rsidRPr="009E7EB4">
        <w:rPr>
          <w:szCs w:val="22"/>
        </w:rPr>
        <w:t xml:space="preserve"> par le titulaire</w:t>
      </w:r>
      <w:r w:rsidR="005A2792">
        <w:rPr>
          <w:szCs w:val="22"/>
        </w:rPr>
        <w:t xml:space="preserve"> </w:t>
      </w:r>
      <w:r w:rsidR="005A2792" w:rsidRPr="009E7EB4">
        <w:rPr>
          <w:szCs w:val="22"/>
        </w:rPr>
        <w:t>si nécessaire</w:t>
      </w:r>
      <w:r w:rsidRPr="009E7EB4">
        <w:rPr>
          <w:szCs w:val="22"/>
        </w:rPr>
        <w:t>, pour connaître les suites à donner par le Centre Pompidou sur le plan bactériologique ou épidémiologique.</w:t>
      </w:r>
    </w:p>
    <w:p w14:paraId="03856348" w14:textId="77777777" w:rsidR="00ED7458" w:rsidRPr="009E7EB4" w:rsidRDefault="00ED7458" w:rsidP="00ED7458">
      <w:pPr>
        <w:ind w:left="720"/>
        <w:jc w:val="both"/>
        <w:rPr>
          <w:szCs w:val="22"/>
        </w:rPr>
      </w:pPr>
    </w:p>
    <w:p w14:paraId="2F3E7874" w14:textId="16FFBE9C" w:rsidR="00ED7458" w:rsidRPr="009E7EB4" w:rsidRDefault="00ED7458" w:rsidP="00677B4D">
      <w:pPr>
        <w:numPr>
          <w:ilvl w:val="0"/>
          <w:numId w:val="12"/>
        </w:numPr>
        <w:rPr>
          <w:szCs w:val="22"/>
        </w:rPr>
      </w:pPr>
      <w:r w:rsidRPr="009E7EB4">
        <w:rPr>
          <w:szCs w:val="22"/>
        </w:rPr>
        <w:t>Prise en charge par le titulaire de l’installation et de la désinstallation de fontaine temporaire</w:t>
      </w:r>
      <w:r w:rsidR="009F5B67">
        <w:rPr>
          <w:szCs w:val="22"/>
        </w:rPr>
        <w:t>,</w:t>
      </w:r>
      <w:r w:rsidRPr="009E7EB4">
        <w:rPr>
          <w:szCs w:val="22"/>
        </w:rPr>
        <w:t xml:space="preserve"> selon les besoins du Centre, (travaux).</w:t>
      </w:r>
    </w:p>
    <w:p w14:paraId="0A9FD5EE" w14:textId="77777777" w:rsidR="00ED7458" w:rsidRPr="009E7EB4" w:rsidRDefault="00ED7458" w:rsidP="00ED7458">
      <w:pPr>
        <w:rPr>
          <w:szCs w:val="22"/>
        </w:rPr>
      </w:pPr>
    </w:p>
    <w:p w14:paraId="30DED27F" w14:textId="174938ED" w:rsidR="00ED7458" w:rsidRDefault="00784D2B" w:rsidP="00677B4D">
      <w:pPr>
        <w:numPr>
          <w:ilvl w:val="0"/>
          <w:numId w:val="9"/>
        </w:numPr>
        <w:jc w:val="both"/>
        <w:rPr>
          <w:szCs w:val="22"/>
        </w:rPr>
      </w:pPr>
      <w:r w:rsidRPr="00784D2B">
        <w:rPr>
          <w:szCs w:val="22"/>
        </w:rPr>
        <w:t>Pour les fontaines à bonbonnes, il pourra être demandé la f</w:t>
      </w:r>
      <w:r w:rsidR="00ED7458" w:rsidRPr="00784D2B">
        <w:rPr>
          <w:szCs w:val="22"/>
        </w:rPr>
        <w:t xml:space="preserve">ourniture </w:t>
      </w:r>
      <w:r w:rsidRPr="00784D2B">
        <w:rPr>
          <w:szCs w:val="22"/>
        </w:rPr>
        <w:t xml:space="preserve">d’un </w:t>
      </w:r>
      <w:r w:rsidR="00ED7458" w:rsidRPr="00784D2B">
        <w:rPr>
          <w:szCs w:val="22"/>
        </w:rPr>
        <w:t xml:space="preserve">ensemble </w:t>
      </w:r>
      <w:r w:rsidR="00ED7458" w:rsidRPr="006F1DDE">
        <w:rPr>
          <w:szCs w:val="22"/>
        </w:rPr>
        <w:t>comprenant un distributeur de gobelets</w:t>
      </w:r>
      <w:r w:rsidR="00ED7458" w:rsidRPr="00784D2B">
        <w:rPr>
          <w:szCs w:val="22"/>
        </w:rPr>
        <w:t xml:space="preserve"> </w:t>
      </w:r>
      <w:r w:rsidR="002F02DB" w:rsidRPr="00784D2B">
        <w:rPr>
          <w:szCs w:val="22"/>
        </w:rPr>
        <w:t>en fibre de bambou</w:t>
      </w:r>
      <w:r w:rsidR="00ED7458" w:rsidRPr="00784D2B">
        <w:rPr>
          <w:szCs w:val="22"/>
        </w:rPr>
        <w:t xml:space="preserve"> d’environ 20cl.</w:t>
      </w:r>
    </w:p>
    <w:p w14:paraId="6F3E0D1A" w14:textId="77777777" w:rsidR="00784D2B" w:rsidRPr="00784D2B" w:rsidRDefault="00784D2B" w:rsidP="00784D2B">
      <w:pPr>
        <w:ind w:left="720"/>
        <w:jc w:val="both"/>
        <w:rPr>
          <w:szCs w:val="22"/>
        </w:rPr>
      </w:pPr>
    </w:p>
    <w:p w14:paraId="3A899CC6" w14:textId="5AF59BAC" w:rsidR="00ED7458" w:rsidRPr="009E7EB4" w:rsidRDefault="00ED7458" w:rsidP="00677B4D">
      <w:pPr>
        <w:numPr>
          <w:ilvl w:val="0"/>
          <w:numId w:val="9"/>
        </w:numPr>
        <w:jc w:val="both"/>
        <w:rPr>
          <w:szCs w:val="22"/>
        </w:rPr>
      </w:pPr>
      <w:r w:rsidRPr="009E7EB4">
        <w:rPr>
          <w:szCs w:val="22"/>
        </w:rPr>
        <w:t>Pour tout déplacement d’une fontaine existante ou future, mise en place d’une fontaine supplémentaire ser</w:t>
      </w:r>
      <w:r w:rsidR="009769B4">
        <w:rPr>
          <w:szCs w:val="22"/>
        </w:rPr>
        <w:t>ont</w:t>
      </w:r>
      <w:r w:rsidRPr="009E7EB4">
        <w:rPr>
          <w:szCs w:val="22"/>
        </w:rPr>
        <w:t xml:space="preserve"> compris : l’installation, le raccordement, la mise en service, la maintenance et la désinfection garantissant la qualité d’une eau propre à la consommation en sortie de fontaine ;</w:t>
      </w:r>
    </w:p>
    <w:p w14:paraId="4C503B5C" w14:textId="77777777" w:rsidR="00ED7458" w:rsidRPr="009E7EB4" w:rsidRDefault="00ED7458" w:rsidP="00ED7458">
      <w:pPr>
        <w:pStyle w:val="Paragraphedeliste"/>
        <w:ind w:left="0"/>
        <w:rPr>
          <w:szCs w:val="22"/>
        </w:rPr>
      </w:pPr>
    </w:p>
    <w:p w14:paraId="3D0213AF" w14:textId="77777777" w:rsidR="00ED7458" w:rsidRPr="009E7EB4" w:rsidRDefault="00ED7458" w:rsidP="00677B4D">
      <w:pPr>
        <w:numPr>
          <w:ilvl w:val="0"/>
          <w:numId w:val="13"/>
        </w:numPr>
        <w:rPr>
          <w:szCs w:val="22"/>
        </w:rPr>
      </w:pPr>
      <w:r w:rsidRPr="009E7EB4">
        <w:t>Maintenance curative :</w:t>
      </w:r>
    </w:p>
    <w:p w14:paraId="13BA038F" w14:textId="77777777" w:rsidR="00ED7458" w:rsidRPr="009E7EB4" w:rsidRDefault="00ED7458" w:rsidP="00677B4D">
      <w:pPr>
        <w:numPr>
          <w:ilvl w:val="2"/>
          <w:numId w:val="13"/>
        </w:numPr>
        <w:rPr>
          <w:szCs w:val="22"/>
        </w:rPr>
      </w:pPr>
      <w:proofErr w:type="gramStart"/>
      <w:r w:rsidRPr="009E7EB4">
        <w:t>des</w:t>
      </w:r>
      <w:proofErr w:type="gramEnd"/>
      <w:r w:rsidRPr="009E7EB4">
        <w:t xml:space="preserve"> fontaines sur secteur d’eau ;</w:t>
      </w:r>
    </w:p>
    <w:p w14:paraId="62273666" w14:textId="77777777" w:rsidR="00ED7458" w:rsidRPr="009E7EB4" w:rsidRDefault="00ED7458" w:rsidP="00677B4D">
      <w:pPr>
        <w:numPr>
          <w:ilvl w:val="2"/>
          <w:numId w:val="13"/>
        </w:numPr>
        <w:rPr>
          <w:szCs w:val="22"/>
        </w:rPr>
      </w:pPr>
      <w:proofErr w:type="gramStart"/>
      <w:r w:rsidRPr="009E7EB4">
        <w:t>des</w:t>
      </w:r>
      <w:proofErr w:type="gramEnd"/>
      <w:r w:rsidRPr="009E7EB4">
        <w:t xml:space="preserve"> fontaines à bonbonnes d’eau.</w:t>
      </w:r>
    </w:p>
    <w:p w14:paraId="155EE2C4" w14:textId="77777777" w:rsidR="00ED7458" w:rsidRPr="009E7EB4" w:rsidRDefault="00ED7458" w:rsidP="00ED7458">
      <w:pPr>
        <w:ind w:left="2160"/>
        <w:rPr>
          <w:szCs w:val="22"/>
        </w:rPr>
      </w:pPr>
    </w:p>
    <w:p w14:paraId="742E2868" w14:textId="16E4F7CD" w:rsidR="00ED7458" w:rsidRPr="009E7EB4" w:rsidRDefault="00906440" w:rsidP="00677B4D">
      <w:pPr>
        <w:numPr>
          <w:ilvl w:val="0"/>
          <w:numId w:val="13"/>
        </w:numPr>
        <w:jc w:val="both"/>
        <w:rPr>
          <w:szCs w:val="22"/>
        </w:rPr>
      </w:pPr>
      <w:r>
        <w:rPr>
          <w:szCs w:val="22"/>
        </w:rPr>
        <w:t>Livraison et installation</w:t>
      </w:r>
      <w:r w:rsidR="00ED7458" w:rsidRPr="009E7EB4">
        <w:rPr>
          <w:szCs w:val="22"/>
        </w:rPr>
        <w:t xml:space="preserve"> de fontaine à bonbonne d’eau </w:t>
      </w:r>
      <w:r>
        <w:rPr>
          <w:szCs w:val="22"/>
        </w:rPr>
        <w:t>avec</w:t>
      </w:r>
      <w:r w:rsidR="00ED7458" w:rsidRPr="009E7EB4">
        <w:rPr>
          <w:szCs w:val="22"/>
        </w:rPr>
        <w:t xml:space="preserve"> fourniture des bonbonnes d’eau, leur mise en place et leur échange ou leur enlèvement définitif. Un chariot sera mis à disposition à côté de chaque fontaine pour le stockage des bonbonnes.</w:t>
      </w:r>
      <w:r w:rsidR="00185905">
        <w:rPr>
          <w:szCs w:val="22"/>
        </w:rPr>
        <w:t xml:space="preserve"> A la fin de la location les bonbonnes non utilisées seront reprises par le titulaire et feront l’objet d’un dégrèvement sur la facturation.</w:t>
      </w:r>
    </w:p>
    <w:p w14:paraId="29D10842" w14:textId="77777777" w:rsidR="00ED7458" w:rsidRPr="009E7EB4" w:rsidRDefault="00ED7458" w:rsidP="00ED7458">
      <w:pPr>
        <w:ind w:left="720"/>
        <w:rPr>
          <w:szCs w:val="22"/>
        </w:rPr>
      </w:pPr>
    </w:p>
    <w:p w14:paraId="533683CC" w14:textId="77777777" w:rsidR="00ED7458" w:rsidRPr="009E7EB4" w:rsidRDefault="00ED7458" w:rsidP="00ED7458">
      <w:pPr>
        <w:rPr>
          <w:szCs w:val="22"/>
        </w:rPr>
      </w:pPr>
      <w:r w:rsidRPr="009E7EB4">
        <w:rPr>
          <w:szCs w:val="22"/>
        </w:rPr>
        <w:t>Ces prestations sont traitées à prix unitaires.</w:t>
      </w:r>
    </w:p>
    <w:p w14:paraId="6D6B0F4F" w14:textId="6903388E" w:rsidR="00090F43" w:rsidRDefault="00BD6B2A" w:rsidP="0023177F">
      <w:pPr>
        <w:pStyle w:val="Titre3"/>
      </w:pPr>
      <w:bookmarkStart w:id="20" w:name="_Toc197326276"/>
      <w:bookmarkStart w:id="21" w:name="_Toc428201679"/>
      <w:bookmarkStart w:id="22" w:name="_Toc431396936"/>
      <w:r w:rsidRPr="0096207D">
        <w:t xml:space="preserve">2.2 – </w:t>
      </w:r>
      <w:r w:rsidRPr="008D32FF">
        <w:rPr>
          <w:i/>
          <w:u w:val="single"/>
        </w:rPr>
        <w:t xml:space="preserve">Type de </w:t>
      </w:r>
      <w:bookmarkEnd w:id="20"/>
      <w:bookmarkEnd w:id="21"/>
      <w:bookmarkEnd w:id="22"/>
      <w:r w:rsidR="00895B45">
        <w:rPr>
          <w:i/>
          <w:u w:val="single"/>
        </w:rPr>
        <w:t>l’</w:t>
      </w:r>
      <w:r w:rsidR="00B341B0">
        <w:rPr>
          <w:i/>
          <w:u w:val="single"/>
        </w:rPr>
        <w:t>accord-cadre</w:t>
      </w:r>
    </w:p>
    <w:p w14:paraId="3F37409C" w14:textId="3C1B1945" w:rsidR="00396571" w:rsidRDefault="00396571" w:rsidP="00F327E2">
      <w:pPr>
        <w:pStyle w:val="Titre11"/>
      </w:pPr>
      <w:bookmarkStart w:id="23" w:name="_Toc189580296"/>
      <w:bookmarkStart w:id="24" w:name="_Toc189580608"/>
      <w:r w:rsidRPr="0096207D">
        <w:t xml:space="preserve">Le présent </w:t>
      </w:r>
      <w:r w:rsidR="00B341B0">
        <w:t>accord-cadre</w:t>
      </w:r>
      <w:r w:rsidRPr="0096207D">
        <w:t xml:space="preserve"> est un </w:t>
      </w:r>
      <w:r w:rsidR="00B341B0">
        <w:t>accord-cadre</w:t>
      </w:r>
      <w:r w:rsidRPr="0096207D">
        <w:t xml:space="preserve"> </w:t>
      </w:r>
      <w:r w:rsidR="00090F43">
        <w:t>de service</w:t>
      </w:r>
      <w:r w:rsidR="001E5B73" w:rsidRPr="0096207D">
        <w:t>.</w:t>
      </w:r>
      <w:bookmarkEnd w:id="23"/>
      <w:bookmarkEnd w:id="24"/>
    </w:p>
    <w:p w14:paraId="45B684B3" w14:textId="3C3E550D" w:rsidR="00BD6B2A" w:rsidRPr="00377FB2" w:rsidRDefault="00BD6B2A" w:rsidP="0023177F">
      <w:pPr>
        <w:pStyle w:val="Titre3"/>
      </w:pPr>
      <w:bookmarkStart w:id="25" w:name="_Toc197326277"/>
      <w:bookmarkStart w:id="26" w:name="_Toc428201680"/>
      <w:bookmarkStart w:id="27" w:name="_Toc431396937"/>
      <w:r w:rsidRPr="00377FB2">
        <w:t>2.3 –</w:t>
      </w:r>
      <w:r w:rsidR="00404E89" w:rsidRPr="00377FB2">
        <w:t xml:space="preserve"> </w:t>
      </w:r>
      <w:r w:rsidRPr="008D32FF">
        <w:rPr>
          <w:i/>
          <w:u w:val="single"/>
        </w:rPr>
        <w:t>Forme d</w:t>
      </w:r>
      <w:r w:rsidR="00895B45">
        <w:rPr>
          <w:i/>
          <w:u w:val="single"/>
        </w:rPr>
        <w:t>e</w:t>
      </w:r>
      <w:r w:rsidRPr="008D32FF">
        <w:rPr>
          <w:i/>
          <w:u w:val="single"/>
        </w:rPr>
        <w:t xml:space="preserve"> </w:t>
      </w:r>
      <w:bookmarkEnd w:id="25"/>
      <w:bookmarkEnd w:id="26"/>
      <w:bookmarkEnd w:id="27"/>
      <w:r w:rsidR="00895B45">
        <w:rPr>
          <w:i/>
          <w:u w:val="single"/>
        </w:rPr>
        <w:t>l’</w:t>
      </w:r>
      <w:r w:rsidR="00B341B0">
        <w:rPr>
          <w:i/>
          <w:u w:val="single"/>
        </w:rPr>
        <w:t>accord-cadre</w:t>
      </w:r>
    </w:p>
    <w:p w14:paraId="060DB3AD" w14:textId="77777777" w:rsidR="00E26B4E" w:rsidRDefault="00E26B4E" w:rsidP="00E26B4E">
      <w:pPr>
        <w:jc w:val="both"/>
        <w:rPr>
          <w:b/>
          <w:szCs w:val="22"/>
        </w:rPr>
      </w:pPr>
      <w:r w:rsidRPr="006C6A70">
        <w:rPr>
          <w:szCs w:val="22"/>
        </w:rPr>
        <w:t xml:space="preserve">Le présent contrat est un </w:t>
      </w:r>
      <w:r w:rsidRPr="006C6A70">
        <w:rPr>
          <w:b/>
          <w:szCs w:val="22"/>
        </w:rPr>
        <w:t>accord-cadre mono-attributaire</w:t>
      </w:r>
      <w:r w:rsidR="00BB1E1E">
        <w:rPr>
          <w:b/>
          <w:szCs w:val="22"/>
        </w:rPr>
        <w:t xml:space="preserve"> à prix mixtes.</w:t>
      </w:r>
      <w:r w:rsidRPr="006C6A70">
        <w:rPr>
          <w:b/>
          <w:szCs w:val="22"/>
        </w:rPr>
        <w:t xml:space="preserve"> </w:t>
      </w:r>
    </w:p>
    <w:p w14:paraId="56B2B5DC" w14:textId="77777777" w:rsidR="00BB1E1E" w:rsidRPr="006C6A70" w:rsidRDefault="00BB1E1E" w:rsidP="00E26B4E">
      <w:pPr>
        <w:jc w:val="both"/>
        <w:rPr>
          <w:szCs w:val="22"/>
        </w:rPr>
      </w:pPr>
    </w:p>
    <w:p w14:paraId="20F793BD" w14:textId="3E51A206" w:rsidR="00E26B4E" w:rsidRPr="006C6A70" w:rsidRDefault="00E26B4E" w:rsidP="00E26B4E">
      <w:pPr>
        <w:jc w:val="both"/>
        <w:rPr>
          <w:szCs w:val="22"/>
        </w:rPr>
      </w:pPr>
      <w:r w:rsidRPr="006C6A70">
        <w:rPr>
          <w:bCs/>
          <w:iCs/>
          <w:szCs w:val="22"/>
        </w:rPr>
        <w:t>Cet accord-cadre sera exécuté par émission de bons de commande successifs, selon la survenance des besoins à l’exception des prestations objet de la partie A</w:t>
      </w:r>
      <w:r w:rsidR="007646DB">
        <w:rPr>
          <w:bCs/>
          <w:iCs/>
          <w:szCs w:val="22"/>
        </w:rPr>
        <w:t xml:space="preserve"> qui</w:t>
      </w:r>
      <w:r w:rsidRPr="006C6A70">
        <w:rPr>
          <w:bCs/>
          <w:iCs/>
          <w:szCs w:val="22"/>
        </w:rPr>
        <w:t xml:space="preserve"> seront réglées forfaitairement et donneront lieu à l’émission d’un bon de commande annuel conformément aux articles R2162-2, R2162-13 et R2162-14 du </w:t>
      </w:r>
      <w:r w:rsidRPr="006C6A70">
        <w:rPr>
          <w:szCs w:val="22"/>
        </w:rPr>
        <w:t>code de la commande publique (CCP).</w:t>
      </w:r>
    </w:p>
    <w:p w14:paraId="54EB72D4" w14:textId="77777777" w:rsidR="00E26B4E" w:rsidRPr="006C6A70" w:rsidRDefault="00E26B4E" w:rsidP="00E26B4E">
      <w:pPr>
        <w:jc w:val="both"/>
        <w:rPr>
          <w:bCs/>
          <w:iCs/>
          <w:szCs w:val="22"/>
        </w:rPr>
      </w:pPr>
    </w:p>
    <w:p w14:paraId="67A11F8E" w14:textId="77777777" w:rsidR="00E26B4E" w:rsidRPr="006C6A70" w:rsidRDefault="00E26B4E" w:rsidP="00E26B4E">
      <w:pPr>
        <w:jc w:val="both"/>
        <w:rPr>
          <w:bCs/>
          <w:iCs/>
          <w:szCs w:val="22"/>
        </w:rPr>
      </w:pPr>
      <w:r w:rsidRPr="006C6A70">
        <w:rPr>
          <w:bCs/>
          <w:iCs/>
          <w:szCs w:val="22"/>
        </w:rPr>
        <w:lastRenderedPageBreak/>
        <w:t xml:space="preserve">Les bons de commande sont des documents écrits adressés au titulaire de l’accord-cadre. Ils précisent parmi les prestations décrites dans l’accord-cadre, celles dont l’exécution est demandée et en déterminent la quantité. </w:t>
      </w:r>
    </w:p>
    <w:p w14:paraId="2B44840C" w14:textId="77777777" w:rsidR="00E26B4E" w:rsidRPr="006C6A70" w:rsidRDefault="00E26B4E" w:rsidP="00E26B4E">
      <w:pPr>
        <w:jc w:val="both"/>
        <w:rPr>
          <w:bCs/>
          <w:iCs/>
          <w:szCs w:val="22"/>
        </w:rPr>
      </w:pPr>
    </w:p>
    <w:p w14:paraId="7E8A84B1" w14:textId="77777777" w:rsidR="00E26B4E" w:rsidRPr="006C6A70" w:rsidRDefault="00E26B4E" w:rsidP="00E26B4E">
      <w:pPr>
        <w:jc w:val="both"/>
        <w:rPr>
          <w:bCs/>
          <w:iCs/>
          <w:szCs w:val="22"/>
        </w:rPr>
      </w:pPr>
      <w:r w:rsidRPr="006C6A70">
        <w:rPr>
          <w:bCs/>
          <w:iCs/>
          <w:szCs w:val="22"/>
        </w:rPr>
        <w:t>Pour la partie B, les bons de commande porteront principalement sur une ou plusieurs prestations définies dans le bordereau des prix unitaires.</w:t>
      </w:r>
    </w:p>
    <w:p w14:paraId="23116D51" w14:textId="092D6FC7" w:rsidR="00122024" w:rsidRPr="0096207D" w:rsidRDefault="00122024" w:rsidP="0023177F">
      <w:pPr>
        <w:pStyle w:val="Titre3"/>
      </w:pPr>
      <w:bookmarkStart w:id="28" w:name="_Toc197326278"/>
      <w:bookmarkStart w:id="29" w:name="_Toc428201681"/>
      <w:bookmarkStart w:id="30" w:name="_Toc431396938"/>
      <w:r w:rsidRPr="0096207D">
        <w:t xml:space="preserve">2.4 – </w:t>
      </w:r>
      <w:r w:rsidRPr="008D32FF">
        <w:rPr>
          <w:i/>
          <w:u w:val="single"/>
        </w:rPr>
        <w:t>Périmètre d</w:t>
      </w:r>
      <w:r w:rsidR="00895B45">
        <w:rPr>
          <w:i/>
          <w:u w:val="single"/>
        </w:rPr>
        <w:t>e</w:t>
      </w:r>
      <w:r w:rsidRPr="008D32FF">
        <w:rPr>
          <w:i/>
          <w:u w:val="single"/>
        </w:rPr>
        <w:t xml:space="preserve"> </w:t>
      </w:r>
      <w:bookmarkEnd w:id="28"/>
      <w:bookmarkEnd w:id="29"/>
      <w:bookmarkEnd w:id="30"/>
      <w:r w:rsidR="00895B45">
        <w:rPr>
          <w:i/>
          <w:u w:val="single"/>
        </w:rPr>
        <w:t>l’</w:t>
      </w:r>
      <w:r w:rsidR="00B341B0">
        <w:rPr>
          <w:i/>
          <w:u w:val="single"/>
        </w:rPr>
        <w:t>accord-cadre</w:t>
      </w:r>
    </w:p>
    <w:p w14:paraId="1E40243C" w14:textId="77777777" w:rsidR="00835CE6" w:rsidRDefault="00185193" w:rsidP="00185193">
      <w:pPr>
        <w:jc w:val="both"/>
        <w:rPr>
          <w:szCs w:val="22"/>
        </w:rPr>
      </w:pPr>
      <w:r w:rsidRPr="0096207D">
        <w:rPr>
          <w:szCs w:val="22"/>
        </w:rPr>
        <w:t>Les bâtiments concernés sont</w:t>
      </w:r>
      <w:r w:rsidR="00B27034" w:rsidRPr="0096207D">
        <w:rPr>
          <w:szCs w:val="22"/>
        </w:rPr>
        <w:t> :</w:t>
      </w:r>
      <w:r w:rsidR="00CD3700" w:rsidRPr="0096207D">
        <w:rPr>
          <w:szCs w:val="22"/>
        </w:rPr>
        <w:t xml:space="preserve"> </w:t>
      </w:r>
    </w:p>
    <w:p w14:paraId="3EE87EAB" w14:textId="77777777" w:rsidR="00835CE6" w:rsidRDefault="00835CE6" w:rsidP="00185193">
      <w:pPr>
        <w:jc w:val="both"/>
        <w:rPr>
          <w:szCs w:val="22"/>
        </w:rPr>
      </w:pPr>
      <w:r>
        <w:rPr>
          <w:szCs w:val="22"/>
        </w:rPr>
        <w:t xml:space="preserve">- </w:t>
      </w:r>
      <w:r w:rsidR="00B27034" w:rsidRPr="0096207D">
        <w:rPr>
          <w:szCs w:val="22"/>
        </w:rPr>
        <w:t xml:space="preserve">Le </w:t>
      </w:r>
      <w:r w:rsidR="00185193" w:rsidRPr="0096207D">
        <w:rPr>
          <w:szCs w:val="22"/>
        </w:rPr>
        <w:t>Centre Pompidou</w:t>
      </w:r>
      <w:r w:rsidR="003B1B14">
        <w:rPr>
          <w:szCs w:val="22"/>
        </w:rPr>
        <w:t>,</w:t>
      </w:r>
      <w:r w:rsidR="00185193" w:rsidRPr="0096207D">
        <w:rPr>
          <w:szCs w:val="22"/>
        </w:rPr>
        <w:t xml:space="preserve"> </w:t>
      </w:r>
    </w:p>
    <w:p w14:paraId="35C66882" w14:textId="29082F20" w:rsidR="00835CE6" w:rsidRDefault="00835CE6" w:rsidP="00185193">
      <w:pPr>
        <w:jc w:val="both"/>
        <w:rPr>
          <w:szCs w:val="22"/>
        </w:rPr>
      </w:pPr>
      <w:r>
        <w:rPr>
          <w:szCs w:val="22"/>
        </w:rPr>
        <w:t>-</w:t>
      </w:r>
      <w:r w:rsidR="00550AF0">
        <w:rPr>
          <w:szCs w:val="22"/>
        </w:rPr>
        <w:t xml:space="preserve"> le bâtiment du</w:t>
      </w:r>
      <w:r w:rsidR="00185193" w:rsidRPr="0096207D">
        <w:rPr>
          <w:szCs w:val="22"/>
        </w:rPr>
        <w:t xml:space="preserve"> </w:t>
      </w:r>
      <w:r w:rsidR="00D328F6" w:rsidRPr="0096207D">
        <w:rPr>
          <w:szCs w:val="22"/>
        </w:rPr>
        <w:t xml:space="preserve">4 rue Brantôme, </w:t>
      </w:r>
    </w:p>
    <w:p w14:paraId="3F8D54EA" w14:textId="105B4B34" w:rsidR="00835CE6" w:rsidRDefault="00835CE6" w:rsidP="00185193">
      <w:pPr>
        <w:jc w:val="both"/>
        <w:rPr>
          <w:szCs w:val="22"/>
        </w:rPr>
      </w:pPr>
      <w:r>
        <w:rPr>
          <w:szCs w:val="22"/>
        </w:rPr>
        <w:t xml:space="preserve">- </w:t>
      </w:r>
      <w:r w:rsidR="00550AF0">
        <w:rPr>
          <w:szCs w:val="22"/>
        </w:rPr>
        <w:t xml:space="preserve">le bâtiment du </w:t>
      </w:r>
      <w:r w:rsidR="00185193" w:rsidRPr="0096207D">
        <w:rPr>
          <w:szCs w:val="22"/>
        </w:rPr>
        <w:t xml:space="preserve">4 rue Beaubourg, </w:t>
      </w:r>
    </w:p>
    <w:p w14:paraId="70E7105F" w14:textId="66F2D950" w:rsidR="00835CE6" w:rsidRDefault="00835CE6" w:rsidP="00185193">
      <w:pPr>
        <w:jc w:val="both"/>
        <w:rPr>
          <w:szCs w:val="22"/>
        </w:rPr>
      </w:pPr>
      <w:r>
        <w:rPr>
          <w:szCs w:val="22"/>
        </w:rPr>
        <w:t xml:space="preserve">- </w:t>
      </w:r>
      <w:r w:rsidR="00550AF0">
        <w:rPr>
          <w:szCs w:val="22"/>
        </w:rPr>
        <w:t xml:space="preserve">le bâtiment du </w:t>
      </w:r>
      <w:r w:rsidR="00185193" w:rsidRPr="0096207D">
        <w:rPr>
          <w:szCs w:val="22"/>
        </w:rPr>
        <w:t xml:space="preserve">6 rue Beaubourg, </w:t>
      </w:r>
    </w:p>
    <w:p w14:paraId="0B46F8D9" w14:textId="5BF7994F" w:rsidR="00835CE6" w:rsidRDefault="00835CE6" w:rsidP="00185193">
      <w:pPr>
        <w:jc w:val="both"/>
        <w:rPr>
          <w:szCs w:val="22"/>
        </w:rPr>
      </w:pPr>
      <w:r>
        <w:rPr>
          <w:szCs w:val="22"/>
        </w:rPr>
        <w:t xml:space="preserve">- </w:t>
      </w:r>
      <w:r w:rsidR="00550AF0">
        <w:rPr>
          <w:szCs w:val="22"/>
        </w:rPr>
        <w:t xml:space="preserve">le bâtiment du </w:t>
      </w:r>
      <w:r w:rsidR="00185193" w:rsidRPr="0096207D">
        <w:rPr>
          <w:szCs w:val="22"/>
        </w:rPr>
        <w:t>25 rue du Renard</w:t>
      </w:r>
      <w:r w:rsidR="00DC0FC6" w:rsidRPr="0096207D">
        <w:rPr>
          <w:szCs w:val="22"/>
        </w:rPr>
        <w:t xml:space="preserve"> situés à Paris</w:t>
      </w:r>
      <w:r w:rsidR="00D328F6" w:rsidRPr="0096207D">
        <w:rPr>
          <w:szCs w:val="22"/>
        </w:rPr>
        <w:t xml:space="preserve"> Centre</w:t>
      </w:r>
      <w:r w:rsidR="006F1DDE">
        <w:rPr>
          <w:szCs w:val="22"/>
        </w:rPr>
        <w:t>,</w:t>
      </w:r>
      <w:r w:rsidR="00D328F6" w:rsidRPr="0096207D">
        <w:rPr>
          <w:szCs w:val="22"/>
        </w:rPr>
        <w:t xml:space="preserve"> </w:t>
      </w:r>
    </w:p>
    <w:p w14:paraId="3ECE783E" w14:textId="50741960" w:rsidR="00835CE6" w:rsidRDefault="00835CE6" w:rsidP="00185193">
      <w:pPr>
        <w:jc w:val="both"/>
        <w:rPr>
          <w:szCs w:val="22"/>
        </w:rPr>
      </w:pPr>
      <w:r>
        <w:rPr>
          <w:szCs w:val="22"/>
        </w:rPr>
        <w:t xml:space="preserve">- </w:t>
      </w:r>
      <w:r w:rsidR="00D328F6" w:rsidRPr="0096207D">
        <w:rPr>
          <w:szCs w:val="22"/>
        </w:rPr>
        <w:t xml:space="preserve">1 entrepôt situé à Paris </w:t>
      </w:r>
      <w:r w:rsidR="00C414A0">
        <w:rPr>
          <w:szCs w:val="22"/>
        </w:rPr>
        <w:t>dans le 18</w:t>
      </w:r>
      <w:r w:rsidR="00C414A0" w:rsidRPr="002A63D6">
        <w:rPr>
          <w:szCs w:val="22"/>
          <w:vertAlign w:val="superscript"/>
        </w:rPr>
        <w:t>ème</w:t>
      </w:r>
      <w:r w:rsidR="00C414A0">
        <w:rPr>
          <w:szCs w:val="22"/>
        </w:rPr>
        <w:t xml:space="preserve"> arrondissement</w:t>
      </w:r>
      <w:r w:rsidR="001679BC">
        <w:rPr>
          <w:szCs w:val="22"/>
        </w:rPr>
        <w:t xml:space="preserve"> (Paris Nord)</w:t>
      </w:r>
      <w:r w:rsidR="003838A5">
        <w:rPr>
          <w:szCs w:val="22"/>
        </w:rPr>
        <w:t xml:space="preserve"> qui sera remplacé en 2026</w:t>
      </w:r>
      <w:r w:rsidR="00992B99">
        <w:rPr>
          <w:szCs w:val="22"/>
        </w:rPr>
        <w:t xml:space="preserve"> par un entrepôt et Centre Projet Culturel – 4 avenue du </w:t>
      </w:r>
      <w:r w:rsidR="003109B0">
        <w:rPr>
          <w:szCs w:val="22"/>
        </w:rPr>
        <w:t>N</w:t>
      </w:r>
      <w:r w:rsidR="00992B99">
        <w:rPr>
          <w:szCs w:val="22"/>
        </w:rPr>
        <w:t>oyer Lambert 91300 Massy.</w:t>
      </w:r>
    </w:p>
    <w:p w14:paraId="00690206" w14:textId="77777777" w:rsidR="00835CE6" w:rsidRDefault="00835CE6" w:rsidP="00185193">
      <w:pPr>
        <w:jc w:val="both"/>
        <w:rPr>
          <w:szCs w:val="22"/>
        </w:rPr>
      </w:pPr>
    </w:p>
    <w:p w14:paraId="6E9B8F5E" w14:textId="238B15BF" w:rsidR="00185193" w:rsidRDefault="00B4731C" w:rsidP="00185193">
      <w:pPr>
        <w:jc w:val="both"/>
        <w:rPr>
          <w:szCs w:val="22"/>
        </w:rPr>
      </w:pPr>
      <w:r>
        <w:rPr>
          <w:szCs w:val="22"/>
        </w:rPr>
        <w:t xml:space="preserve">Des espaces sont rajoutés à partir du printemps 2025 pour le Bâtiment </w:t>
      </w:r>
      <w:r w:rsidR="006D3C72">
        <w:rPr>
          <w:szCs w:val="22"/>
        </w:rPr>
        <w:t>L</w:t>
      </w:r>
      <w:r w:rsidR="00F17A41">
        <w:rPr>
          <w:szCs w:val="22"/>
        </w:rPr>
        <w:t>e</w:t>
      </w:r>
      <w:r w:rsidR="006D3C72">
        <w:rPr>
          <w:szCs w:val="22"/>
        </w:rPr>
        <w:t xml:space="preserve"> </w:t>
      </w:r>
      <w:r>
        <w:rPr>
          <w:szCs w:val="22"/>
        </w:rPr>
        <w:t>Lumière 75012 Paris et sur les entrepôts</w:t>
      </w:r>
      <w:r w:rsidR="00FF0786">
        <w:rPr>
          <w:szCs w:val="22"/>
        </w:rPr>
        <w:t xml:space="preserve"> </w:t>
      </w:r>
      <w:r>
        <w:rPr>
          <w:szCs w:val="22"/>
        </w:rPr>
        <w:t>n°1 de Paris Nord.</w:t>
      </w:r>
    </w:p>
    <w:p w14:paraId="4B1DC12E" w14:textId="77777777" w:rsidR="00835CE6" w:rsidRDefault="00835CE6" w:rsidP="00185193">
      <w:pPr>
        <w:jc w:val="both"/>
        <w:rPr>
          <w:szCs w:val="22"/>
        </w:rPr>
      </w:pPr>
    </w:p>
    <w:p w14:paraId="60D80C45" w14:textId="29CE0CF7" w:rsidR="00B4731C" w:rsidRPr="0096207D" w:rsidRDefault="00B4731C" w:rsidP="00185193">
      <w:pPr>
        <w:jc w:val="both"/>
        <w:rPr>
          <w:szCs w:val="22"/>
        </w:rPr>
      </w:pPr>
      <w:r>
        <w:rPr>
          <w:szCs w:val="22"/>
        </w:rPr>
        <w:t>En annexe n°1, fourni</w:t>
      </w:r>
      <w:r w:rsidR="00F17A41">
        <w:rPr>
          <w:szCs w:val="22"/>
        </w:rPr>
        <w:t>e</w:t>
      </w:r>
      <w:r>
        <w:rPr>
          <w:szCs w:val="22"/>
        </w:rPr>
        <w:t xml:space="preserve"> au présent </w:t>
      </w:r>
      <w:r w:rsidR="00B341B0">
        <w:rPr>
          <w:szCs w:val="22"/>
        </w:rPr>
        <w:t>accord-cadre</w:t>
      </w:r>
      <w:r>
        <w:rPr>
          <w:szCs w:val="22"/>
        </w:rPr>
        <w:t xml:space="preserve">, le titulaire trouvera la répartition des fontaines et leurs </w:t>
      </w:r>
      <w:r w:rsidR="00F17A41">
        <w:rPr>
          <w:szCs w:val="22"/>
        </w:rPr>
        <w:t xml:space="preserve">transferts </w:t>
      </w:r>
      <w:r>
        <w:rPr>
          <w:szCs w:val="22"/>
        </w:rPr>
        <w:t>dans les nouveaux lieux.</w:t>
      </w:r>
    </w:p>
    <w:p w14:paraId="5B5BAE79" w14:textId="5538C086" w:rsidR="00270E1C" w:rsidRDefault="00270E1C" w:rsidP="0023177F">
      <w:pPr>
        <w:pStyle w:val="Titre3"/>
      </w:pPr>
      <w:bookmarkStart w:id="31" w:name="_Toc22300620"/>
      <w:r>
        <w:t xml:space="preserve">2.5 - </w:t>
      </w:r>
      <w:r w:rsidRPr="008D32FF">
        <w:rPr>
          <w:i/>
          <w:u w:val="single"/>
        </w:rPr>
        <w:t>Dérogation au principe d</w:t>
      </w:r>
      <w:r w:rsidR="00CB288B">
        <w:rPr>
          <w:i/>
          <w:u w:val="single"/>
        </w:rPr>
        <w:t>’</w:t>
      </w:r>
      <w:r w:rsidRPr="008D32FF">
        <w:rPr>
          <w:i/>
          <w:u w:val="single"/>
        </w:rPr>
        <w:t>exclusivité</w:t>
      </w:r>
      <w:bookmarkEnd w:id="31"/>
    </w:p>
    <w:p w14:paraId="67413803" w14:textId="1EB570BB" w:rsidR="00270E1C" w:rsidRPr="00270E1C" w:rsidRDefault="00270E1C" w:rsidP="00270E1C">
      <w:pPr>
        <w:jc w:val="both"/>
        <w:rPr>
          <w:szCs w:val="22"/>
        </w:rPr>
      </w:pPr>
      <w:r w:rsidRPr="00270E1C">
        <w:rPr>
          <w:szCs w:val="22"/>
        </w:rPr>
        <w:t>Par exception au principe d</w:t>
      </w:r>
      <w:r w:rsidR="00835CE6">
        <w:rPr>
          <w:szCs w:val="22"/>
        </w:rPr>
        <w:t>’</w:t>
      </w:r>
      <w:r w:rsidRPr="00270E1C">
        <w:rPr>
          <w:szCs w:val="22"/>
        </w:rPr>
        <w:t>exclusivité détenu</w:t>
      </w:r>
      <w:r w:rsidR="00602C8E">
        <w:rPr>
          <w:szCs w:val="22"/>
        </w:rPr>
        <w:t>e</w:t>
      </w:r>
      <w:r w:rsidRPr="00270E1C">
        <w:rPr>
          <w:szCs w:val="22"/>
        </w:rPr>
        <w:t xml:space="preserve"> par le titulaire sur les prestations objet du présent accord-cadre, le Centre Pompidou se réserve le droit de solliciter d’autres prestataires pour des prestations de même nature auprès d’un tiers notamment en cas de défaillance technique juridique du titulaire</w:t>
      </w:r>
      <w:r w:rsidR="00835CE6">
        <w:rPr>
          <w:szCs w:val="22"/>
        </w:rPr>
        <w:t xml:space="preserve"> </w:t>
      </w:r>
      <w:r w:rsidR="00835CE6" w:rsidRPr="00CB288B">
        <w:rPr>
          <w:bCs/>
          <w:iCs/>
          <w:szCs w:val="22"/>
        </w:rPr>
        <w:t xml:space="preserve">ou </w:t>
      </w:r>
      <w:r w:rsidR="00835CE6" w:rsidRPr="00CB288B">
        <w:rPr>
          <w:szCs w:val="22"/>
        </w:rPr>
        <w:t xml:space="preserve">dans l’hypothèse d’un cas fortuit ou d’un cas de force majeure empêchant le titulaire d’exécuter les prestations prévues </w:t>
      </w:r>
      <w:r w:rsidR="00895B45">
        <w:rPr>
          <w:szCs w:val="22"/>
        </w:rPr>
        <w:t>à</w:t>
      </w:r>
      <w:r w:rsidR="00835CE6" w:rsidRPr="00CB288B">
        <w:rPr>
          <w:szCs w:val="22"/>
        </w:rPr>
        <w:t xml:space="preserve"> </w:t>
      </w:r>
      <w:r w:rsidR="00895B45">
        <w:rPr>
          <w:szCs w:val="22"/>
        </w:rPr>
        <w:t>l</w:t>
      </w:r>
      <w:r w:rsidR="00CB288B">
        <w:rPr>
          <w:szCs w:val="22"/>
        </w:rPr>
        <w:t>’</w:t>
      </w:r>
      <w:r w:rsidR="00B341B0">
        <w:rPr>
          <w:szCs w:val="22"/>
        </w:rPr>
        <w:t>accord-cadre</w:t>
      </w:r>
      <w:r w:rsidR="00835CE6" w:rsidRPr="00CB288B">
        <w:rPr>
          <w:szCs w:val="22"/>
        </w:rPr>
        <w:t>.</w:t>
      </w:r>
    </w:p>
    <w:p w14:paraId="4C0EC60C" w14:textId="77777777" w:rsidR="00270E1C" w:rsidRPr="00270E1C" w:rsidRDefault="00270E1C" w:rsidP="00270E1C">
      <w:pPr>
        <w:jc w:val="both"/>
        <w:rPr>
          <w:szCs w:val="22"/>
        </w:rPr>
      </w:pPr>
    </w:p>
    <w:p w14:paraId="6DD096F8" w14:textId="77777777" w:rsidR="00270E1C" w:rsidRPr="00270E1C" w:rsidRDefault="00270E1C" w:rsidP="00270E1C">
      <w:pPr>
        <w:jc w:val="both"/>
        <w:rPr>
          <w:szCs w:val="22"/>
        </w:rPr>
      </w:pPr>
      <w:r w:rsidRPr="00270E1C">
        <w:rPr>
          <w:szCs w:val="22"/>
        </w:rPr>
        <w:t>Le recours auprès d’un tiers ne fait courir aucune indemnité pour le titulaire.</w:t>
      </w:r>
    </w:p>
    <w:p w14:paraId="763C9569" w14:textId="77777777" w:rsidR="00C560DF" w:rsidRDefault="00C560DF" w:rsidP="00D337AC"/>
    <w:p w14:paraId="0D3CDDF3" w14:textId="77777777" w:rsidR="00270E1C" w:rsidRPr="0096207D" w:rsidRDefault="00270E1C" w:rsidP="00D337AC"/>
    <w:p w14:paraId="731B700B" w14:textId="478A84EE" w:rsidR="008143F4" w:rsidRPr="008A374B" w:rsidRDefault="00C25177" w:rsidP="00B32897">
      <w:pPr>
        <w:pStyle w:val="Titre1"/>
        <w:rPr>
          <w:lang w:val="fr-FR"/>
        </w:rPr>
      </w:pPr>
      <w:bookmarkStart w:id="32" w:name="_Toc197326280"/>
      <w:bookmarkStart w:id="33" w:name="_Toc428201682"/>
      <w:bookmarkStart w:id="34" w:name="_Toc431396939"/>
      <w:bookmarkStart w:id="35" w:name="_Toc189580609"/>
      <w:r w:rsidRPr="0096207D">
        <w:t>ARTICLE 3 – PIECES CONT</w:t>
      </w:r>
      <w:r w:rsidR="00B12B88" w:rsidRPr="0096207D">
        <w:t>RACTUELLE</w:t>
      </w:r>
      <w:r w:rsidRPr="0096207D">
        <w:t>S D</w:t>
      </w:r>
      <w:bookmarkEnd w:id="32"/>
      <w:bookmarkEnd w:id="33"/>
      <w:bookmarkEnd w:id="34"/>
      <w:r w:rsidR="008A374B">
        <w:rPr>
          <w:lang w:val="fr-FR"/>
        </w:rPr>
        <w:t>E L’ACCORD-CADRE</w:t>
      </w:r>
      <w:bookmarkEnd w:id="35"/>
    </w:p>
    <w:p w14:paraId="7EA63BBF" w14:textId="77777777" w:rsidR="008143F4" w:rsidRPr="0096207D" w:rsidRDefault="008143F4" w:rsidP="008F7A9C">
      <w:pPr>
        <w:jc w:val="both"/>
        <w:rPr>
          <w:szCs w:val="22"/>
        </w:rPr>
      </w:pPr>
    </w:p>
    <w:p w14:paraId="4A4F0200" w14:textId="77309025" w:rsidR="00990228" w:rsidRPr="0096207D" w:rsidRDefault="00F74D9C" w:rsidP="00F74D9C">
      <w:pPr>
        <w:jc w:val="both"/>
        <w:rPr>
          <w:szCs w:val="22"/>
        </w:rPr>
      </w:pPr>
      <w:r w:rsidRPr="003E78AA">
        <w:rPr>
          <w:szCs w:val="22"/>
        </w:rPr>
        <w:t>Par dérogation à l’article 4.1 du CCAG</w:t>
      </w:r>
      <w:r w:rsidR="00363957">
        <w:rPr>
          <w:szCs w:val="22"/>
        </w:rPr>
        <w:t>-</w:t>
      </w:r>
      <w:r w:rsidRPr="003E78AA">
        <w:rPr>
          <w:szCs w:val="22"/>
        </w:rPr>
        <w:t>FCS</w:t>
      </w:r>
      <w:r w:rsidR="00ED51F1" w:rsidRPr="003E78AA">
        <w:rPr>
          <w:szCs w:val="22"/>
        </w:rPr>
        <w:t>,</w:t>
      </w:r>
      <w:r w:rsidR="00D337AC" w:rsidRPr="003E78AA">
        <w:rPr>
          <w:szCs w:val="22"/>
        </w:rPr>
        <w:t xml:space="preserve"> </w:t>
      </w:r>
      <w:r w:rsidR="00ED51F1" w:rsidRPr="003E78AA">
        <w:rPr>
          <w:szCs w:val="22"/>
        </w:rPr>
        <w:t>l</w:t>
      </w:r>
      <w:r w:rsidR="00990228" w:rsidRPr="003E78AA">
        <w:rPr>
          <w:szCs w:val="22"/>
        </w:rPr>
        <w:t>es pièces contractuelles d</w:t>
      </w:r>
      <w:r w:rsidR="00895B45">
        <w:rPr>
          <w:szCs w:val="22"/>
        </w:rPr>
        <w:t>e</w:t>
      </w:r>
      <w:r w:rsidR="00990228" w:rsidRPr="003E78AA">
        <w:rPr>
          <w:szCs w:val="22"/>
        </w:rPr>
        <w:t xml:space="preserve"> </w:t>
      </w:r>
      <w:r w:rsidR="00895B45">
        <w:rPr>
          <w:szCs w:val="22"/>
        </w:rPr>
        <w:t>l’</w:t>
      </w:r>
      <w:r w:rsidR="00B341B0">
        <w:rPr>
          <w:szCs w:val="22"/>
        </w:rPr>
        <w:t>accord-cadre</w:t>
      </w:r>
      <w:r w:rsidR="00990228" w:rsidRPr="003E78AA">
        <w:rPr>
          <w:szCs w:val="22"/>
        </w:rPr>
        <w:t xml:space="preserve"> sont les</w:t>
      </w:r>
      <w:r w:rsidR="00990228" w:rsidRPr="0096207D">
        <w:rPr>
          <w:szCs w:val="22"/>
        </w:rPr>
        <w:t xml:space="preserve"> suivantes par ordre de priorité</w:t>
      </w:r>
      <w:r w:rsidR="006105C6" w:rsidRPr="0096207D">
        <w:rPr>
          <w:szCs w:val="22"/>
        </w:rPr>
        <w:t xml:space="preserve"> décroissante</w:t>
      </w:r>
      <w:r w:rsidR="00C50E9D" w:rsidRPr="0096207D">
        <w:rPr>
          <w:szCs w:val="22"/>
        </w:rPr>
        <w:t> :</w:t>
      </w:r>
    </w:p>
    <w:p w14:paraId="540C9E54" w14:textId="77777777" w:rsidR="009B7BED" w:rsidRPr="0096207D" w:rsidRDefault="009B7BED" w:rsidP="008236F6">
      <w:pPr>
        <w:jc w:val="both"/>
        <w:rPr>
          <w:szCs w:val="22"/>
        </w:rPr>
      </w:pPr>
    </w:p>
    <w:p w14:paraId="0322DEAD" w14:textId="6F73D772" w:rsidR="008F03AE" w:rsidRDefault="008236F6" w:rsidP="008F03AE">
      <w:pPr>
        <w:numPr>
          <w:ilvl w:val="0"/>
          <w:numId w:val="3"/>
        </w:numPr>
        <w:jc w:val="both"/>
        <w:rPr>
          <w:szCs w:val="22"/>
        </w:rPr>
      </w:pPr>
      <w:bookmarkStart w:id="36" w:name="_Hlk22738792"/>
      <w:proofErr w:type="gramStart"/>
      <w:r w:rsidRPr="008F03AE">
        <w:rPr>
          <w:szCs w:val="22"/>
        </w:rPr>
        <w:t>le</w:t>
      </w:r>
      <w:proofErr w:type="gramEnd"/>
      <w:r w:rsidRPr="008F03AE">
        <w:rPr>
          <w:szCs w:val="22"/>
        </w:rPr>
        <w:t xml:space="preserve"> présent acte d’engagement valant cahier des clauses particulières</w:t>
      </w:r>
      <w:r w:rsidR="00E04B2B" w:rsidRPr="008F03AE">
        <w:rPr>
          <w:szCs w:val="22"/>
        </w:rPr>
        <w:t xml:space="preserve"> (CC</w:t>
      </w:r>
      <w:r w:rsidR="009B7BED" w:rsidRPr="008F03AE">
        <w:rPr>
          <w:szCs w:val="22"/>
        </w:rPr>
        <w:t>P)</w:t>
      </w:r>
      <w:r w:rsidRPr="008F03AE">
        <w:rPr>
          <w:szCs w:val="22"/>
        </w:rPr>
        <w:t xml:space="preserve"> et </w:t>
      </w:r>
      <w:r w:rsidR="003109B0">
        <w:rPr>
          <w:szCs w:val="22"/>
        </w:rPr>
        <w:t>son</w:t>
      </w:r>
      <w:r w:rsidR="009169C6" w:rsidRPr="008F03AE">
        <w:rPr>
          <w:szCs w:val="22"/>
        </w:rPr>
        <w:t xml:space="preserve"> </w:t>
      </w:r>
      <w:r w:rsidRPr="008F03AE">
        <w:rPr>
          <w:szCs w:val="22"/>
        </w:rPr>
        <w:t>annexe</w:t>
      </w:r>
      <w:r w:rsidR="00CC5133" w:rsidRPr="008F03AE">
        <w:rPr>
          <w:szCs w:val="22"/>
        </w:rPr>
        <w:t> :</w:t>
      </w:r>
      <w:r w:rsidR="009169C6" w:rsidRPr="008F03AE">
        <w:rPr>
          <w:szCs w:val="22"/>
        </w:rPr>
        <w:t xml:space="preserve"> Annexe 1 : </w:t>
      </w:r>
      <w:r w:rsidR="00CB288B">
        <w:rPr>
          <w:szCs w:val="22"/>
        </w:rPr>
        <w:t>tableau implantation des fontaines</w:t>
      </w:r>
      <w:r w:rsidR="008F03AE">
        <w:rPr>
          <w:szCs w:val="22"/>
        </w:rPr>
        <w:t> ;</w:t>
      </w:r>
    </w:p>
    <w:p w14:paraId="6BC5445F" w14:textId="77777777" w:rsidR="008F03AE" w:rsidRDefault="008F03AE" w:rsidP="008F03AE">
      <w:pPr>
        <w:numPr>
          <w:ilvl w:val="0"/>
          <w:numId w:val="3"/>
        </w:numPr>
        <w:jc w:val="both"/>
        <w:rPr>
          <w:szCs w:val="22"/>
        </w:rPr>
      </w:pPr>
      <w:bookmarkStart w:id="37" w:name="_Hlk22738702"/>
      <w:proofErr w:type="gramStart"/>
      <w:r>
        <w:rPr>
          <w:szCs w:val="22"/>
        </w:rPr>
        <w:t>plan</w:t>
      </w:r>
      <w:proofErr w:type="gramEnd"/>
      <w:r>
        <w:rPr>
          <w:szCs w:val="22"/>
        </w:rPr>
        <w:t xml:space="preserve"> de </w:t>
      </w:r>
      <w:r w:rsidR="007C00BE" w:rsidRPr="008F03AE">
        <w:rPr>
          <w:szCs w:val="22"/>
        </w:rPr>
        <w:t xml:space="preserve">localisation des fontaines </w:t>
      </w:r>
      <w:r>
        <w:rPr>
          <w:szCs w:val="22"/>
        </w:rPr>
        <w:t>remis au titulaire uniquement ;</w:t>
      </w:r>
    </w:p>
    <w:bookmarkEnd w:id="37"/>
    <w:p w14:paraId="09DCF331" w14:textId="141AA479" w:rsidR="008236F6" w:rsidRDefault="008236F6" w:rsidP="008F03AE">
      <w:pPr>
        <w:numPr>
          <w:ilvl w:val="0"/>
          <w:numId w:val="3"/>
        </w:numPr>
        <w:jc w:val="both"/>
        <w:rPr>
          <w:szCs w:val="22"/>
        </w:rPr>
      </w:pPr>
      <w:proofErr w:type="gramStart"/>
      <w:r w:rsidRPr="008F03AE">
        <w:rPr>
          <w:szCs w:val="22"/>
        </w:rPr>
        <w:t>le</w:t>
      </w:r>
      <w:proofErr w:type="gramEnd"/>
      <w:r w:rsidRPr="008F03AE">
        <w:rPr>
          <w:szCs w:val="22"/>
        </w:rPr>
        <w:t xml:space="preserve"> bordereau des prix </w:t>
      </w:r>
      <w:r w:rsidR="00660DFE" w:rsidRPr="008F03AE">
        <w:rPr>
          <w:szCs w:val="22"/>
        </w:rPr>
        <w:t>unitaires</w:t>
      </w:r>
      <w:r w:rsidR="00CF52C8">
        <w:rPr>
          <w:szCs w:val="22"/>
        </w:rPr>
        <w:t xml:space="preserve"> (BPU)</w:t>
      </w:r>
      <w:r w:rsidR="00E63450">
        <w:rPr>
          <w:szCs w:val="22"/>
        </w:rPr>
        <w:t xml:space="preserve"> pour la partie B</w:t>
      </w:r>
      <w:r w:rsidR="00660DFE" w:rsidRPr="008F03AE">
        <w:rPr>
          <w:szCs w:val="22"/>
        </w:rPr>
        <w:t xml:space="preserve"> ;</w:t>
      </w:r>
      <w:r w:rsidRPr="008F03AE">
        <w:rPr>
          <w:szCs w:val="22"/>
        </w:rPr>
        <w:t xml:space="preserve"> </w:t>
      </w:r>
    </w:p>
    <w:p w14:paraId="5D2483CE" w14:textId="5D494A49" w:rsidR="00F86611" w:rsidRDefault="003109B0" w:rsidP="008F03AE">
      <w:pPr>
        <w:numPr>
          <w:ilvl w:val="0"/>
          <w:numId w:val="3"/>
        </w:numPr>
        <w:jc w:val="both"/>
        <w:rPr>
          <w:szCs w:val="22"/>
        </w:rPr>
      </w:pPr>
      <w:proofErr w:type="gramStart"/>
      <w:r>
        <w:rPr>
          <w:szCs w:val="20"/>
        </w:rPr>
        <w:t>l</w:t>
      </w:r>
      <w:r w:rsidR="00F86611" w:rsidRPr="008A09A9">
        <w:rPr>
          <w:szCs w:val="20"/>
        </w:rPr>
        <w:t>e</w:t>
      </w:r>
      <w:proofErr w:type="gramEnd"/>
      <w:r w:rsidR="00F86611" w:rsidRPr="008A09A9">
        <w:rPr>
          <w:szCs w:val="20"/>
        </w:rPr>
        <w:t xml:space="preserve"> cahier des clauses administratives générales applicables (CCAG) aux </w:t>
      </w:r>
      <w:r w:rsidR="00F86611">
        <w:rPr>
          <w:szCs w:val="20"/>
        </w:rPr>
        <w:t>accords-cadr</w:t>
      </w:r>
      <w:r w:rsidR="00F86611" w:rsidRPr="008A09A9">
        <w:rPr>
          <w:szCs w:val="20"/>
        </w:rPr>
        <w:t>es publics de fournitures et services courants (FCS) approuvé par l’arrêté du 30 mars 2021 (pièce non jointe)</w:t>
      </w:r>
      <w:r w:rsidR="00F86611">
        <w:rPr>
          <w:szCs w:val="20"/>
        </w:rPr>
        <w:t>.</w:t>
      </w:r>
    </w:p>
    <w:p w14:paraId="7C6A60F6" w14:textId="0AFC3631" w:rsidR="00CC5133" w:rsidRPr="0096207D" w:rsidRDefault="003109B0" w:rsidP="00CC5133">
      <w:pPr>
        <w:numPr>
          <w:ilvl w:val="0"/>
          <w:numId w:val="3"/>
        </w:numPr>
        <w:jc w:val="both"/>
        <w:rPr>
          <w:i/>
          <w:iCs/>
          <w:szCs w:val="22"/>
        </w:rPr>
      </w:pPr>
      <w:proofErr w:type="gramStart"/>
      <w:r>
        <w:rPr>
          <w:szCs w:val="22"/>
        </w:rPr>
        <w:t>l</w:t>
      </w:r>
      <w:r w:rsidR="008236F6" w:rsidRPr="0096207D">
        <w:rPr>
          <w:szCs w:val="22"/>
        </w:rPr>
        <w:t>e</w:t>
      </w:r>
      <w:proofErr w:type="gramEnd"/>
      <w:r w:rsidR="008236F6" w:rsidRPr="0096207D">
        <w:rPr>
          <w:szCs w:val="22"/>
        </w:rPr>
        <w:t xml:space="preserve"> mémoire technique remis dans l’offre</w:t>
      </w:r>
      <w:r w:rsidR="00784D2B">
        <w:rPr>
          <w:szCs w:val="22"/>
        </w:rPr>
        <w:t xml:space="preserve">, avec la fiche technique du film antibactérien et ses tests </w:t>
      </w:r>
      <w:r w:rsidR="00771C7B">
        <w:rPr>
          <w:szCs w:val="22"/>
        </w:rPr>
        <w:t>anti-microbiens</w:t>
      </w:r>
      <w:r w:rsidR="004F5CF2">
        <w:rPr>
          <w:szCs w:val="22"/>
        </w:rPr>
        <w:t>,</w:t>
      </w:r>
      <w:r w:rsidR="00784D2B">
        <w:rPr>
          <w:szCs w:val="22"/>
        </w:rPr>
        <w:t> </w:t>
      </w:r>
      <w:r w:rsidR="004A19FF">
        <w:rPr>
          <w:szCs w:val="22"/>
        </w:rPr>
        <w:t>ainsi que la fiche technique du filtre à charbon ;</w:t>
      </w:r>
    </w:p>
    <w:p w14:paraId="1816A61F" w14:textId="4D5D8971" w:rsidR="00952B46" w:rsidRDefault="008236F6" w:rsidP="008236F6">
      <w:pPr>
        <w:numPr>
          <w:ilvl w:val="0"/>
          <w:numId w:val="3"/>
        </w:numPr>
        <w:jc w:val="both"/>
        <w:rPr>
          <w:szCs w:val="22"/>
        </w:rPr>
      </w:pPr>
      <w:proofErr w:type="gramStart"/>
      <w:r w:rsidRPr="0096207D">
        <w:rPr>
          <w:szCs w:val="22"/>
        </w:rPr>
        <w:t>les</w:t>
      </w:r>
      <w:proofErr w:type="gramEnd"/>
      <w:r w:rsidRPr="0096207D">
        <w:rPr>
          <w:szCs w:val="22"/>
        </w:rPr>
        <w:t xml:space="preserve"> bons de commande émis au titre du présent </w:t>
      </w:r>
      <w:r w:rsidR="00B341B0">
        <w:rPr>
          <w:szCs w:val="22"/>
        </w:rPr>
        <w:t>accord-cadre</w:t>
      </w:r>
      <w:r w:rsidRPr="0096207D">
        <w:rPr>
          <w:szCs w:val="22"/>
        </w:rPr>
        <w:t> ;</w:t>
      </w:r>
    </w:p>
    <w:p w14:paraId="37EFA457" w14:textId="77777777" w:rsidR="00CC5133" w:rsidRPr="0096207D" w:rsidRDefault="00952B46" w:rsidP="008236F6">
      <w:pPr>
        <w:numPr>
          <w:ilvl w:val="0"/>
          <w:numId w:val="3"/>
        </w:numPr>
        <w:jc w:val="both"/>
        <w:rPr>
          <w:szCs w:val="22"/>
        </w:rPr>
      </w:pPr>
      <w:proofErr w:type="gramStart"/>
      <w:r>
        <w:rPr>
          <w:szCs w:val="22"/>
        </w:rPr>
        <w:t>les</w:t>
      </w:r>
      <w:proofErr w:type="gramEnd"/>
      <w:r>
        <w:rPr>
          <w:szCs w:val="22"/>
        </w:rPr>
        <w:t xml:space="preserve"> bordereaux de passage et d’intervention ;</w:t>
      </w:r>
      <w:r w:rsidR="008236F6" w:rsidRPr="0096207D">
        <w:rPr>
          <w:szCs w:val="22"/>
        </w:rPr>
        <w:t xml:space="preserve"> </w:t>
      </w:r>
    </w:p>
    <w:p w14:paraId="7F807678" w14:textId="14953646" w:rsidR="008236F6" w:rsidRPr="0096207D" w:rsidRDefault="008236F6" w:rsidP="008236F6">
      <w:pPr>
        <w:numPr>
          <w:ilvl w:val="0"/>
          <w:numId w:val="3"/>
        </w:numPr>
        <w:jc w:val="both"/>
        <w:rPr>
          <w:szCs w:val="22"/>
        </w:rPr>
      </w:pPr>
      <w:proofErr w:type="gramStart"/>
      <w:r w:rsidRPr="0096207D">
        <w:rPr>
          <w:szCs w:val="22"/>
        </w:rPr>
        <w:t>les</w:t>
      </w:r>
      <w:proofErr w:type="gramEnd"/>
      <w:r w:rsidRPr="0096207D">
        <w:rPr>
          <w:szCs w:val="22"/>
        </w:rPr>
        <w:t xml:space="preserve"> décisions ou informations notifiées par le Centre Pompidou</w:t>
      </w:r>
      <w:r w:rsidR="00CC5133" w:rsidRPr="0096207D">
        <w:rPr>
          <w:szCs w:val="22"/>
        </w:rPr>
        <w:t xml:space="preserve"> au </w:t>
      </w:r>
      <w:r w:rsidR="00404F05">
        <w:rPr>
          <w:szCs w:val="22"/>
        </w:rPr>
        <w:t>t</w:t>
      </w:r>
      <w:r w:rsidRPr="0096207D">
        <w:rPr>
          <w:szCs w:val="22"/>
        </w:rPr>
        <w:t>itulaire et faisant courir un délai</w:t>
      </w:r>
      <w:r w:rsidR="002E3B63">
        <w:rPr>
          <w:szCs w:val="22"/>
        </w:rPr>
        <w:t> ;</w:t>
      </w:r>
    </w:p>
    <w:p w14:paraId="3824ABCB" w14:textId="198C9EBB" w:rsidR="00404F05" w:rsidRDefault="00404F05" w:rsidP="00404F05">
      <w:pPr>
        <w:jc w:val="both"/>
        <w:rPr>
          <w:b/>
          <w:bCs/>
          <w:szCs w:val="22"/>
        </w:rPr>
      </w:pPr>
    </w:p>
    <w:p w14:paraId="42B231EB" w14:textId="58855599" w:rsidR="00404F05" w:rsidRDefault="00404F05" w:rsidP="00F86611">
      <w:pPr>
        <w:pStyle w:val="Retraitnormal"/>
        <w:ind w:left="0"/>
        <w:jc w:val="both"/>
        <w:rPr>
          <w:rFonts w:ascii="CGP" w:hAnsi="CGP"/>
        </w:rPr>
      </w:pPr>
      <w:r w:rsidRPr="00F86611">
        <w:rPr>
          <w:rFonts w:ascii="CGP" w:hAnsi="CGP"/>
        </w:rPr>
        <w:t xml:space="preserve">En cas de contradiction ou de différence entre les pièces contractuelles de l’accord-cadre, ces pièces prévalent dans l’ordre où elles sont énumérées. </w:t>
      </w:r>
    </w:p>
    <w:p w14:paraId="0E31B649" w14:textId="77777777" w:rsidR="00F86611" w:rsidRPr="00F86611" w:rsidRDefault="00F86611" w:rsidP="00F86611">
      <w:pPr>
        <w:pStyle w:val="Retraitnormal"/>
        <w:ind w:left="0"/>
        <w:jc w:val="both"/>
        <w:rPr>
          <w:rFonts w:ascii="CGP" w:hAnsi="CGP"/>
        </w:rPr>
      </w:pPr>
    </w:p>
    <w:bookmarkEnd w:id="36"/>
    <w:p w14:paraId="085C1EE2" w14:textId="77777777" w:rsidR="00C5365E" w:rsidRPr="0096207D" w:rsidRDefault="00C5365E" w:rsidP="0019745F">
      <w:pPr>
        <w:ind w:left="720"/>
        <w:jc w:val="both"/>
        <w:rPr>
          <w:b/>
          <w:bCs/>
          <w:szCs w:val="22"/>
        </w:rPr>
      </w:pPr>
    </w:p>
    <w:p w14:paraId="51196E23" w14:textId="77777777" w:rsidR="008236F6" w:rsidRPr="0096207D" w:rsidRDefault="008236F6" w:rsidP="008236F6">
      <w:pPr>
        <w:jc w:val="both"/>
        <w:rPr>
          <w:bCs/>
          <w:i/>
          <w:szCs w:val="22"/>
        </w:rPr>
      </w:pPr>
      <w:r w:rsidRPr="0096207D">
        <w:rPr>
          <w:b/>
          <w:bCs/>
          <w:szCs w:val="22"/>
        </w:rPr>
        <w:t>Ces pièces contractuelles prévalent sur les conditions générales de ventes du titulaire</w:t>
      </w:r>
      <w:r w:rsidR="00CC5133" w:rsidRPr="0096207D">
        <w:rPr>
          <w:b/>
          <w:bCs/>
          <w:szCs w:val="22"/>
        </w:rPr>
        <w:t>.</w:t>
      </w:r>
    </w:p>
    <w:p w14:paraId="57A30ABB" w14:textId="77777777" w:rsidR="008236F6" w:rsidRPr="0096207D" w:rsidRDefault="008236F6" w:rsidP="008236F6">
      <w:pPr>
        <w:jc w:val="both"/>
        <w:rPr>
          <w:szCs w:val="22"/>
        </w:rPr>
      </w:pPr>
    </w:p>
    <w:p w14:paraId="24DF95DB" w14:textId="7DCDDAF9" w:rsidR="008236F6" w:rsidRPr="0096207D" w:rsidRDefault="008236F6" w:rsidP="008236F6">
      <w:pPr>
        <w:jc w:val="both"/>
        <w:rPr>
          <w:szCs w:val="22"/>
        </w:rPr>
      </w:pPr>
      <w:r w:rsidRPr="003E78AA">
        <w:rPr>
          <w:szCs w:val="22"/>
        </w:rPr>
        <w:lastRenderedPageBreak/>
        <w:t>Par dérogation aux articles 4.2.1 et 4.2.2 du CCAG</w:t>
      </w:r>
      <w:r w:rsidR="00C5365E" w:rsidRPr="003E78AA">
        <w:rPr>
          <w:szCs w:val="22"/>
        </w:rPr>
        <w:t>/</w:t>
      </w:r>
      <w:r w:rsidRPr="003E78AA">
        <w:rPr>
          <w:szCs w:val="22"/>
        </w:rPr>
        <w:t>FCS, seuls seront notifiés au titulaire</w:t>
      </w:r>
      <w:r w:rsidRPr="0096207D">
        <w:rPr>
          <w:szCs w:val="22"/>
        </w:rPr>
        <w:t xml:space="preserve"> d</w:t>
      </w:r>
      <w:r w:rsidR="00895B45">
        <w:rPr>
          <w:szCs w:val="22"/>
        </w:rPr>
        <w:t>e</w:t>
      </w:r>
      <w:r w:rsidRPr="0096207D">
        <w:rPr>
          <w:szCs w:val="22"/>
        </w:rPr>
        <w:t xml:space="preserve"> </w:t>
      </w:r>
      <w:r w:rsidR="00895B45">
        <w:rPr>
          <w:szCs w:val="22"/>
        </w:rPr>
        <w:t>l’</w:t>
      </w:r>
      <w:r w:rsidR="00B341B0">
        <w:rPr>
          <w:szCs w:val="22"/>
        </w:rPr>
        <w:t>accord-cadre</w:t>
      </w:r>
      <w:r w:rsidRPr="0096207D">
        <w:rPr>
          <w:szCs w:val="22"/>
        </w:rPr>
        <w:t xml:space="preserve"> les documents suivants :</w:t>
      </w:r>
    </w:p>
    <w:p w14:paraId="3084B7F2" w14:textId="77777777" w:rsidR="008236F6" w:rsidRPr="0096207D" w:rsidRDefault="008236F6" w:rsidP="00677B4D">
      <w:pPr>
        <w:numPr>
          <w:ilvl w:val="0"/>
          <w:numId w:val="8"/>
        </w:numPr>
        <w:jc w:val="both"/>
        <w:rPr>
          <w:szCs w:val="22"/>
        </w:rPr>
      </w:pPr>
      <w:proofErr w:type="gramStart"/>
      <w:r w:rsidRPr="0096207D">
        <w:rPr>
          <w:szCs w:val="22"/>
        </w:rPr>
        <w:t>la</w:t>
      </w:r>
      <w:proofErr w:type="gramEnd"/>
      <w:r w:rsidRPr="0096207D">
        <w:rPr>
          <w:szCs w:val="22"/>
        </w:rPr>
        <w:t xml:space="preserve"> copie du présent acte d’engagement valant CCP et ses annexes ;</w:t>
      </w:r>
    </w:p>
    <w:p w14:paraId="6E917A08" w14:textId="77777777" w:rsidR="008236F6" w:rsidRPr="0096207D" w:rsidRDefault="008236F6" w:rsidP="00677B4D">
      <w:pPr>
        <w:numPr>
          <w:ilvl w:val="0"/>
          <w:numId w:val="8"/>
        </w:numPr>
        <w:jc w:val="both"/>
        <w:rPr>
          <w:szCs w:val="22"/>
        </w:rPr>
      </w:pPr>
      <w:proofErr w:type="gramStart"/>
      <w:r w:rsidRPr="0096207D">
        <w:rPr>
          <w:szCs w:val="22"/>
        </w:rPr>
        <w:t>les</w:t>
      </w:r>
      <w:proofErr w:type="gramEnd"/>
      <w:r w:rsidRPr="0096207D">
        <w:rPr>
          <w:szCs w:val="22"/>
        </w:rPr>
        <w:t xml:space="preserve"> documents relatifs aux prix : la décomposition du prix global</w:t>
      </w:r>
      <w:r w:rsidR="00E04B2B" w:rsidRPr="0096207D">
        <w:rPr>
          <w:szCs w:val="22"/>
        </w:rPr>
        <w:t xml:space="preserve"> et forfaitaire et</w:t>
      </w:r>
      <w:r w:rsidRPr="0096207D">
        <w:rPr>
          <w:szCs w:val="22"/>
        </w:rPr>
        <w:t xml:space="preserve"> le bordereau des prix unitaires ;</w:t>
      </w:r>
    </w:p>
    <w:p w14:paraId="5E036ACF" w14:textId="77777777" w:rsidR="008236F6" w:rsidRPr="0096207D" w:rsidRDefault="008236F6" w:rsidP="008236F6">
      <w:pPr>
        <w:jc w:val="both"/>
        <w:rPr>
          <w:szCs w:val="22"/>
        </w:rPr>
      </w:pPr>
    </w:p>
    <w:p w14:paraId="2902C2D1" w14:textId="30528AAF" w:rsidR="00895B45" w:rsidRPr="0096207D" w:rsidRDefault="008236F6" w:rsidP="008236F6">
      <w:pPr>
        <w:jc w:val="both"/>
        <w:rPr>
          <w:szCs w:val="22"/>
        </w:rPr>
      </w:pPr>
      <w:r w:rsidRPr="0096207D">
        <w:rPr>
          <w:szCs w:val="22"/>
        </w:rPr>
        <w:t>Sur demande écrite du titulaire, le Centre Pompidou délivrera ultérieurement l’exemplaire unique en vue de la cession de créance d</w:t>
      </w:r>
      <w:r w:rsidR="00895B45">
        <w:rPr>
          <w:szCs w:val="22"/>
        </w:rPr>
        <w:t>e</w:t>
      </w:r>
      <w:r w:rsidRPr="0096207D">
        <w:rPr>
          <w:szCs w:val="22"/>
        </w:rPr>
        <w:t xml:space="preserve"> </w:t>
      </w:r>
      <w:r w:rsidR="00895B45">
        <w:rPr>
          <w:szCs w:val="22"/>
        </w:rPr>
        <w:t>l’</w:t>
      </w:r>
      <w:r w:rsidR="00B341B0">
        <w:rPr>
          <w:szCs w:val="22"/>
        </w:rPr>
        <w:t>accord-cadre</w:t>
      </w:r>
    </w:p>
    <w:p w14:paraId="556160FE" w14:textId="77777777" w:rsidR="008244CB" w:rsidRPr="00F86611" w:rsidRDefault="008244CB" w:rsidP="008244CB">
      <w:pPr>
        <w:jc w:val="both"/>
        <w:rPr>
          <w:szCs w:val="22"/>
        </w:rPr>
      </w:pPr>
      <w:r w:rsidRPr="00F86611">
        <w:rPr>
          <w:szCs w:val="22"/>
        </w:rPr>
        <w:t>Le titulaire ne pourra se prévaloir de clauses particulières décrites dans son offre si elles sont en contradiction avec des clauses insérées dans l’accord-cadre.</w:t>
      </w:r>
    </w:p>
    <w:p w14:paraId="13D2E0BE" w14:textId="77777777" w:rsidR="008244CB" w:rsidRPr="00F86611" w:rsidRDefault="008244CB" w:rsidP="008244CB">
      <w:pPr>
        <w:jc w:val="both"/>
        <w:rPr>
          <w:szCs w:val="22"/>
        </w:rPr>
      </w:pPr>
    </w:p>
    <w:p w14:paraId="1C04A527" w14:textId="77777777" w:rsidR="008244CB" w:rsidRPr="00F86611" w:rsidRDefault="008244CB" w:rsidP="008244CB">
      <w:pPr>
        <w:jc w:val="both"/>
        <w:rPr>
          <w:szCs w:val="22"/>
        </w:rPr>
      </w:pPr>
      <w:r w:rsidRPr="00F86611">
        <w:rPr>
          <w:szCs w:val="22"/>
        </w:rPr>
        <w:t>En cas de contradictions entre une et/ou plusieurs dispositions figurant dans un document de même rang, le document le plus récent prévaudra si celui-ci a été validé par les deux parties contractantes.</w:t>
      </w:r>
    </w:p>
    <w:p w14:paraId="7940919F" w14:textId="77777777" w:rsidR="008244CB" w:rsidRPr="00F86611" w:rsidRDefault="008244CB" w:rsidP="008244CB">
      <w:pPr>
        <w:jc w:val="both"/>
        <w:rPr>
          <w:szCs w:val="22"/>
        </w:rPr>
      </w:pPr>
    </w:p>
    <w:p w14:paraId="3D1F7367" w14:textId="77777777" w:rsidR="008244CB" w:rsidRPr="00F86611" w:rsidRDefault="008244CB" w:rsidP="008244CB">
      <w:pPr>
        <w:jc w:val="both"/>
        <w:rPr>
          <w:szCs w:val="22"/>
        </w:rPr>
      </w:pPr>
      <w:r w:rsidRPr="00F86611">
        <w:rPr>
          <w:szCs w:val="22"/>
        </w:rPr>
        <w:t>Le fait qu’une disposition figurant dans un document de rang inférieur ne soit pas expressément mentionné dans le document de rang supérieur ne fera pas perdre à ladite disposition sa valeur juridique.</w:t>
      </w:r>
    </w:p>
    <w:p w14:paraId="7A9B0CF5" w14:textId="77777777" w:rsidR="008244CB" w:rsidRPr="00F86611" w:rsidRDefault="008244CB" w:rsidP="008244CB">
      <w:pPr>
        <w:jc w:val="both"/>
        <w:rPr>
          <w:szCs w:val="22"/>
        </w:rPr>
      </w:pPr>
    </w:p>
    <w:p w14:paraId="4DF48323" w14:textId="08B7B259" w:rsidR="0086669F" w:rsidRDefault="008244CB" w:rsidP="00B32897">
      <w:pPr>
        <w:pStyle w:val="Titre1"/>
        <w:rPr>
          <w:sz w:val="22"/>
          <w:szCs w:val="22"/>
        </w:rPr>
      </w:pPr>
      <w:bookmarkStart w:id="38" w:name="_Toc189580298"/>
      <w:bookmarkStart w:id="39" w:name="_Toc189580610"/>
      <w:r w:rsidRPr="00F86611">
        <w:rPr>
          <w:sz w:val="22"/>
          <w:szCs w:val="22"/>
        </w:rPr>
        <w:t>En cas de contradiction entre la numérotation, le titre et le contenu de l’article, le contenu prévaudra.</w:t>
      </w:r>
      <w:bookmarkStart w:id="40" w:name="_Toc197326283"/>
      <w:bookmarkStart w:id="41" w:name="_Toc428201683"/>
      <w:bookmarkStart w:id="42" w:name="_Toc431396940"/>
      <w:bookmarkEnd w:id="38"/>
      <w:bookmarkEnd w:id="39"/>
    </w:p>
    <w:p w14:paraId="0A41AAD2" w14:textId="71FE12DE" w:rsidR="003109B0" w:rsidRDefault="003109B0" w:rsidP="003109B0">
      <w:pPr>
        <w:rPr>
          <w:lang w:val="x-none" w:eastAsia="x-none"/>
        </w:rPr>
      </w:pPr>
    </w:p>
    <w:p w14:paraId="3B26B4ED" w14:textId="77777777" w:rsidR="003109B0" w:rsidRPr="003109B0" w:rsidRDefault="003109B0" w:rsidP="003109B0">
      <w:pPr>
        <w:rPr>
          <w:lang w:val="x-none" w:eastAsia="x-none"/>
        </w:rPr>
      </w:pPr>
    </w:p>
    <w:p w14:paraId="06BAF40B" w14:textId="57F0488D" w:rsidR="00B12B88" w:rsidRPr="0096207D" w:rsidRDefault="00591219" w:rsidP="00B32897">
      <w:pPr>
        <w:pStyle w:val="Titre1"/>
      </w:pPr>
      <w:bookmarkStart w:id="43" w:name="_Toc189580611"/>
      <w:r w:rsidRPr="0096207D">
        <w:t>ARTICLE 4 – DUREE D</w:t>
      </w:r>
      <w:r>
        <w:rPr>
          <w:lang w:val="fr-FR"/>
        </w:rPr>
        <w:t>E L’ACCORD-CADRE</w:t>
      </w:r>
      <w:r w:rsidRPr="0096207D">
        <w:t>– RECONDUCTION</w:t>
      </w:r>
      <w:bookmarkEnd w:id="40"/>
      <w:bookmarkEnd w:id="41"/>
      <w:bookmarkEnd w:id="42"/>
      <w:bookmarkEnd w:id="43"/>
    </w:p>
    <w:p w14:paraId="4D3103C4" w14:textId="7E0EE0F1" w:rsidR="00075228" w:rsidRDefault="00075228" w:rsidP="0023177F">
      <w:pPr>
        <w:pStyle w:val="Titre3"/>
      </w:pPr>
      <w:bookmarkStart w:id="44" w:name="_Toc197326284"/>
      <w:bookmarkStart w:id="45" w:name="_Toc428201684"/>
      <w:bookmarkStart w:id="46" w:name="_Toc431396941"/>
      <w:r w:rsidRPr="0096207D">
        <w:t>4.1 –</w:t>
      </w:r>
      <w:r w:rsidR="008D32FF">
        <w:t xml:space="preserve"> </w:t>
      </w:r>
      <w:r w:rsidRPr="008D32FF">
        <w:rPr>
          <w:i/>
          <w:u w:val="single"/>
        </w:rPr>
        <w:t>Date de notification d</w:t>
      </w:r>
      <w:r w:rsidR="00895B45">
        <w:rPr>
          <w:i/>
          <w:u w:val="single"/>
        </w:rPr>
        <w:t>e</w:t>
      </w:r>
      <w:r w:rsidRPr="008D32FF">
        <w:rPr>
          <w:i/>
          <w:u w:val="single"/>
        </w:rPr>
        <w:t xml:space="preserve"> </w:t>
      </w:r>
      <w:bookmarkEnd w:id="44"/>
      <w:bookmarkEnd w:id="45"/>
      <w:bookmarkEnd w:id="46"/>
      <w:r w:rsidR="00895B45">
        <w:rPr>
          <w:i/>
          <w:u w:val="single"/>
        </w:rPr>
        <w:t>l’</w:t>
      </w:r>
      <w:r w:rsidR="00B341B0">
        <w:rPr>
          <w:i/>
          <w:u w:val="single"/>
        </w:rPr>
        <w:t>accord-cadre</w:t>
      </w:r>
    </w:p>
    <w:p w14:paraId="6C6A51C3" w14:textId="4749983F" w:rsidR="00896C79" w:rsidRDefault="00896C79" w:rsidP="00896C79">
      <w:pPr>
        <w:jc w:val="both"/>
        <w:rPr>
          <w:szCs w:val="22"/>
        </w:rPr>
      </w:pPr>
      <w:r w:rsidRPr="0096207D">
        <w:rPr>
          <w:szCs w:val="22"/>
        </w:rPr>
        <w:t>L</w:t>
      </w:r>
      <w:r w:rsidR="00F86611">
        <w:rPr>
          <w:szCs w:val="22"/>
        </w:rPr>
        <w:t>’</w:t>
      </w:r>
      <w:r w:rsidR="00B341B0">
        <w:rPr>
          <w:szCs w:val="22"/>
        </w:rPr>
        <w:t>accord-cadre</w:t>
      </w:r>
      <w:r w:rsidRPr="0096207D">
        <w:rPr>
          <w:szCs w:val="22"/>
        </w:rPr>
        <w:t xml:space="preserve"> prend effet à compter de sa notification. La date de notification correspond à la date de réception par le titulaire de la copie du présent </w:t>
      </w:r>
      <w:r w:rsidR="00E46B4C">
        <w:rPr>
          <w:szCs w:val="22"/>
        </w:rPr>
        <w:t>document signé</w:t>
      </w:r>
      <w:r w:rsidRPr="0096207D">
        <w:rPr>
          <w:szCs w:val="22"/>
        </w:rPr>
        <w:t xml:space="preserve">. Les prestations ne peuvent débuter avant cette date. </w:t>
      </w:r>
    </w:p>
    <w:p w14:paraId="45CFA4B2" w14:textId="1B926272" w:rsidR="009B6E64" w:rsidRPr="0096207D" w:rsidRDefault="009B6E64" w:rsidP="0023177F">
      <w:pPr>
        <w:pStyle w:val="Titre3"/>
      </w:pPr>
      <w:bookmarkStart w:id="47" w:name="_Toc197326285"/>
      <w:bookmarkStart w:id="48" w:name="_Toc428201685"/>
      <w:bookmarkStart w:id="49" w:name="_Toc431396942"/>
      <w:r w:rsidRPr="0096207D">
        <w:t>4.2</w:t>
      </w:r>
      <w:r w:rsidR="004A153E" w:rsidRPr="0096207D">
        <w:t xml:space="preserve"> </w:t>
      </w:r>
      <w:r w:rsidRPr="0096207D">
        <w:t>–</w:t>
      </w:r>
      <w:r w:rsidR="00F40059" w:rsidRPr="0096207D">
        <w:t xml:space="preserve"> </w:t>
      </w:r>
      <w:r w:rsidRPr="008D32FF">
        <w:rPr>
          <w:i/>
          <w:u w:val="single"/>
        </w:rPr>
        <w:t>Durée d</w:t>
      </w:r>
      <w:r w:rsidR="00895B45">
        <w:rPr>
          <w:i/>
          <w:u w:val="single"/>
        </w:rPr>
        <w:t>e</w:t>
      </w:r>
      <w:r w:rsidRPr="008D32FF">
        <w:rPr>
          <w:i/>
          <w:u w:val="single"/>
        </w:rPr>
        <w:t xml:space="preserve"> </w:t>
      </w:r>
      <w:bookmarkEnd w:id="47"/>
      <w:bookmarkEnd w:id="48"/>
      <w:bookmarkEnd w:id="49"/>
      <w:r w:rsidR="00895B45">
        <w:rPr>
          <w:i/>
          <w:u w:val="single"/>
        </w:rPr>
        <w:t>l’</w:t>
      </w:r>
      <w:r w:rsidR="00B341B0">
        <w:rPr>
          <w:i/>
          <w:u w:val="single"/>
        </w:rPr>
        <w:t>accord-cadre</w:t>
      </w:r>
      <w:r w:rsidR="001F554C">
        <w:t> </w:t>
      </w:r>
    </w:p>
    <w:p w14:paraId="49EE0812" w14:textId="70438337" w:rsidR="00AC35CD" w:rsidRDefault="00AD69D9" w:rsidP="00AC35CD">
      <w:pPr>
        <w:jc w:val="both"/>
        <w:rPr>
          <w:szCs w:val="22"/>
        </w:rPr>
      </w:pPr>
      <w:r>
        <w:rPr>
          <w:szCs w:val="22"/>
        </w:rPr>
        <w:t>Cet accord-cadre est conclu pour une durée d’un an à compter d</w:t>
      </w:r>
      <w:r w:rsidR="001F79FA">
        <w:rPr>
          <w:szCs w:val="22"/>
        </w:rPr>
        <w:t>u 26 février 2025 ou de</w:t>
      </w:r>
      <w:r>
        <w:rPr>
          <w:szCs w:val="22"/>
        </w:rPr>
        <w:t xml:space="preserve"> sa </w:t>
      </w:r>
      <w:r w:rsidR="001F79FA">
        <w:rPr>
          <w:szCs w:val="22"/>
        </w:rPr>
        <w:t xml:space="preserve">date de </w:t>
      </w:r>
      <w:r>
        <w:rPr>
          <w:szCs w:val="22"/>
        </w:rPr>
        <w:t>notification</w:t>
      </w:r>
      <w:r w:rsidR="001F79FA">
        <w:rPr>
          <w:szCs w:val="22"/>
        </w:rPr>
        <w:t xml:space="preserve"> si celle-ci est postérieure</w:t>
      </w:r>
      <w:r w:rsidR="0021012F">
        <w:rPr>
          <w:szCs w:val="22"/>
        </w:rPr>
        <w:t>.</w:t>
      </w:r>
    </w:p>
    <w:p w14:paraId="690DBAC5" w14:textId="77777777" w:rsidR="0021012F" w:rsidRPr="0096207D" w:rsidRDefault="0021012F" w:rsidP="00AC35CD">
      <w:pPr>
        <w:jc w:val="both"/>
        <w:rPr>
          <w:szCs w:val="22"/>
        </w:rPr>
      </w:pPr>
    </w:p>
    <w:p w14:paraId="4BB87859" w14:textId="77777777" w:rsidR="00AC35CD" w:rsidRPr="0096207D" w:rsidRDefault="00AC35CD" w:rsidP="00AC35CD">
      <w:pPr>
        <w:jc w:val="both"/>
        <w:rPr>
          <w:szCs w:val="22"/>
        </w:rPr>
      </w:pPr>
      <w:r w:rsidRPr="0096207D">
        <w:rPr>
          <w:szCs w:val="22"/>
        </w:rPr>
        <w:t>Cette durée correspond à la période pendant laquelle le Centre Pompidou peut notifier des bons de commande au titulaire pour la partie à bon de commande.</w:t>
      </w:r>
    </w:p>
    <w:p w14:paraId="7EEDD80D" w14:textId="29352320" w:rsidR="00BF49D9" w:rsidRPr="00AD69D9" w:rsidRDefault="00BF49D9" w:rsidP="0023177F">
      <w:pPr>
        <w:pStyle w:val="Titre3"/>
      </w:pPr>
      <w:bookmarkStart w:id="50" w:name="_Toc428201686"/>
      <w:bookmarkStart w:id="51" w:name="_Toc431396943"/>
      <w:r w:rsidRPr="00AD69D9">
        <w:t xml:space="preserve">4.3 – </w:t>
      </w:r>
      <w:r w:rsidRPr="00AD69D9">
        <w:rPr>
          <w:i/>
          <w:u w:val="single"/>
        </w:rPr>
        <w:t>Reconduction d</w:t>
      </w:r>
      <w:r w:rsidR="00895B45" w:rsidRPr="00AD69D9">
        <w:rPr>
          <w:i/>
          <w:u w:val="single"/>
        </w:rPr>
        <w:t>e</w:t>
      </w:r>
      <w:r w:rsidRPr="00AD69D9">
        <w:rPr>
          <w:i/>
          <w:u w:val="single"/>
        </w:rPr>
        <w:t xml:space="preserve"> </w:t>
      </w:r>
      <w:bookmarkEnd w:id="50"/>
      <w:bookmarkEnd w:id="51"/>
      <w:r w:rsidR="00895B45" w:rsidRPr="00AD69D9">
        <w:rPr>
          <w:i/>
          <w:u w:val="single"/>
        </w:rPr>
        <w:t>l’</w:t>
      </w:r>
      <w:r w:rsidR="00B341B0" w:rsidRPr="00AD69D9">
        <w:rPr>
          <w:i/>
          <w:u w:val="single"/>
        </w:rPr>
        <w:t>accord-cadre</w:t>
      </w:r>
    </w:p>
    <w:p w14:paraId="0586763E" w14:textId="6BC9CC5C" w:rsidR="009B7BED" w:rsidRPr="00AD69D9" w:rsidRDefault="009B7BED" w:rsidP="009B7BED">
      <w:pPr>
        <w:jc w:val="both"/>
        <w:rPr>
          <w:szCs w:val="22"/>
        </w:rPr>
      </w:pPr>
      <w:r w:rsidRPr="00AD69D9">
        <w:rPr>
          <w:szCs w:val="22"/>
        </w:rPr>
        <w:t>L</w:t>
      </w:r>
      <w:r w:rsidR="00895B45" w:rsidRPr="00AD69D9">
        <w:rPr>
          <w:szCs w:val="22"/>
        </w:rPr>
        <w:t>’</w:t>
      </w:r>
      <w:r w:rsidR="00B341B0" w:rsidRPr="00AD69D9">
        <w:rPr>
          <w:szCs w:val="22"/>
        </w:rPr>
        <w:t>accord-cadre</w:t>
      </w:r>
      <w:r w:rsidRPr="00AD69D9">
        <w:rPr>
          <w:szCs w:val="22"/>
        </w:rPr>
        <w:t xml:space="preserve"> est reconductible </w:t>
      </w:r>
      <w:r w:rsidR="00AD69D9">
        <w:rPr>
          <w:szCs w:val="22"/>
        </w:rPr>
        <w:t>3</w:t>
      </w:r>
      <w:r w:rsidRPr="00AD69D9">
        <w:rPr>
          <w:szCs w:val="22"/>
        </w:rPr>
        <w:t xml:space="preserve"> fois pour une durée </w:t>
      </w:r>
      <w:r w:rsidR="00332F69" w:rsidRPr="00AD69D9">
        <w:rPr>
          <w:szCs w:val="22"/>
        </w:rPr>
        <w:t>d’</w:t>
      </w:r>
      <w:r w:rsidRPr="00AD69D9">
        <w:rPr>
          <w:szCs w:val="22"/>
        </w:rPr>
        <w:t xml:space="preserve">un (1) </w:t>
      </w:r>
      <w:r w:rsidR="003C7B9D" w:rsidRPr="00AD69D9">
        <w:rPr>
          <w:szCs w:val="22"/>
        </w:rPr>
        <w:t>an</w:t>
      </w:r>
      <w:r w:rsidR="00952B46" w:rsidRPr="00AD69D9">
        <w:rPr>
          <w:szCs w:val="22"/>
        </w:rPr>
        <w:t xml:space="preserve"> après </w:t>
      </w:r>
      <w:r w:rsidR="003C4509" w:rsidRPr="00AD69D9">
        <w:rPr>
          <w:szCs w:val="22"/>
        </w:rPr>
        <w:t xml:space="preserve">les </w:t>
      </w:r>
      <w:r w:rsidRPr="00AD69D9">
        <w:rPr>
          <w:szCs w:val="22"/>
        </w:rPr>
        <w:t xml:space="preserve">par décision expresse prise par le pouvoir adjudicateur. </w:t>
      </w:r>
    </w:p>
    <w:p w14:paraId="013D9CA2" w14:textId="77777777" w:rsidR="00A963C7" w:rsidRPr="00E315E4" w:rsidRDefault="00A963C7" w:rsidP="009B7BED">
      <w:pPr>
        <w:jc w:val="both"/>
        <w:rPr>
          <w:szCs w:val="22"/>
        </w:rPr>
      </w:pPr>
    </w:p>
    <w:p w14:paraId="33AE9E50" w14:textId="787BD22C" w:rsidR="009B7BED" w:rsidRDefault="009B7BED" w:rsidP="009B7BED">
      <w:pPr>
        <w:jc w:val="both"/>
        <w:rPr>
          <w:szCs w:val="22"/>
        </w:rPr>
      </w:pPr>
      <w:r w:rsidRPr="00AD69D9">
        <w:rPr>
          <w:szCs w:val="22"/>
        </w:rPr>
        <w:t xml:space="preserve">Le titulaire ne peut refuser la reconduction. </w:t>
      </w:r>
    </w:p>
    <w:p w14:paraId="413AE2DC" w14:textId="0B1DFBF3" w:rsidR="00AD69D9" w:rsidRDefault="00AD69D9" w:rsidP="009B7BED">
      <w:pPr>
        <w:jc w:val="both"/>
        <w:rPr>
          <w:szCs w:val="22"/>
        </w:rPr>
      </w:pPr>
    </w:p>
    <w:p w14:paraId="6847F85C" w14:textId="77777777" w:rsidR="00AD69D9" w:rsidRPr="0021012F" w:rsidRDefault="00AD69D9" w:rsidP="00AD69D9">
      <w:pPr>
        <w:jc w:val="both"/>
        <w:rPr>
          <w:szCs w:val="22"/>
          <w14:textOutline w14:w="0" w14:cap="flat" w14:cmpd="sng" w14:algn="ctr">
            <w14:noFill/>
            <w14:prstDash w14:val="solid"/>
            <w14:round/>
          </w14:textOutline>
        </w:rPr>
      </w:pPr>
      <w:bookmarkStart w:id="52" w:name="_Hlk170998579"/>
      <w:r w:rsidRPr="0021012F">
        <w:rPr>
          <w:szCs w:val="22"/>
          <w14:textOutline w14:w="0" w14:cap="flat" w14:cmpd="sng" w14:algn="ctr">
            <w14:noFill/>
            <w14:prstDash w14:val="solid"/>
            <w14:round/>
          </w14:textOutline>
        </w:rPr>
        <w:t xml:space="preserve">Le pouvoir adjudicateur prend par écrit la décision de reconduire l’accord-cadre. Il notifie électroniquement au titulaire la décision de reconduction. La notification électronique peut prendre la forme d’un envoi par mail avec demande d’accusé de réception, ou d’une transmission via le profil acheteur du pouvoir adjudicateur. </w:t>
      </w:r>
    </w:p>
    <w:p w14:paraId="2C0FDA35" w14:textId="77777777" w:rsidR="00AD69D9" w:rsidRPr="0021012F" w:rsidRDefault="00AD69D9" w:rsidP="00AD69D9">
      <w:pPr>
        <w:jc w:val="both"/>
        <w:rPr>
          <w:szCs w:val="22"/>
          <w14:textOutline w14:w="0" w14:cap="flat" w14:cmpd="sng" w14:algn="ctr">
            <w14:noFill/>
            <w14:prstDash w14:val="solid"/>
            <w14:round/>
          </w14:textOutline>
        </w:rPr>
      </w:pPr>
      <w:r w:rsidRPr="0021012F">
        <w:rPr>
          <w:szCs w:val="22"/>
          <w14:textOutline w14:w="0" w14:cap="flat" w14:cmpd="sng" w14:algn="ctr">
            <w14:noFill/>
            <w14:prstDash w14:val="solid"/>
            <w14:round/>
          </w14:textOutline>
        </w:rPr>
        <w:t>La notification de la décision de reconduction peut intervenir à tout moment pendant la période de validité du marché. À défaut d’une telle notification, le marché n’est pas reconduit. L’absence de reconduction ne peut donner lieu à aucune indemnité.</w:t>
      </w:r>
      <w:bookmarkEnd w:id="52"/>
    </w:p>
    <w:p w14:paraId="4A4A8853" w14:textId="4CA7A960" w:rsidR="007266E6" w:rsidRPr="0021012F" w:rsidRDefault="007266E6" w:rsidP="009B7BED">
      <w:pPr>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266E6" w:rsidRPr="008D669F" w14:paraId="3AB0B127" w14:textId="77777777" w:rsidTr="0003575B">
        <w:tc>
          <w:tcPr>
            <w:tcW w:w="9060" w:type="dxa"/>
            <w:shd w:val="clear" w:color="auto" w:fill="auto"/>
          </w:tcPr>
          <w:p w14:paraId="0547D055" w14:textId="77777777" w:rsidR="007266E6" w:rsidRPr="008D669F" w:rsidRDefault="007266E6" w:rsidP="0003575B">
            <w:pPr>
              <w:jc w:val="both"/>
              <w:rPr>
                <w:rFonts w:ascii="Univers Next Pro Condensed" w:hAnsi="Univers Next Pro Condensed"/>
                <w:sz w:val="10"/>
                <w:szCs w:val="10"/>
              </w:rPr>
            </w:pPr>
          </w:p>
          <w:p w14:paraId="2F0FF62A" w14:textId="77777777" w:rsidR="007266E6" w:rsidRPr="008B21CD" w:rsidRDefault="007266E6" w:rsidP="0003575B">
            <w:pPr>
              <w:pStyle w:val="xmsonormal"/>
              <w:shd w:val="clear" w:color="auto" w:fill="FFFFFF"/>
              <w:spacing w:before="0" w:beforeAutospacing="0" w:after="0" w:afterAutospacing="0"/>
              <w:jc w:val="both"/>
              <w:rPr>
                <w:rFonts w:ascii="Univers Next Pro Condensed" w:hAnsi="Univers Next Pro Condensed" w:cs="Calibri"/>
                <w:color w:val="3B33D5"/>
                <w:sz w:val="20"/>
                <w:szCs w:val="20"/>
              </w:rPr>
            </w:pPr>
            <w:r w:rsidRPr="008B21CD">
              <w:rPr>
                <w:rFonts w:ascii="Univers Next Pro Condensed" w:hAnsi="Univers Next Pro Condensed" w:cs="Calibri"/>
                <w:b/>
                <w:bCs/>
                <w:color w:val="3B33D5"/>
                <w:sz w:val="20"/>
                <w:szCs w:val="20"/>
                <w:u w:val="single"/>
                <w:bdr w:val="none" w:sz="0" w:space="0" w:color="auto" w:frame="1"/>
              </w:rPr>
              <w:t>Nota important</w:t>
            </w:r>
            <w:r w:rsidRPr="008B21CD">
              <w:rPr>
                <w:rFonts w:ascii="Univers Next Pro Condensed" w:hAnsi="Univers Next Pro Condensed" w:cs="Calibri"/>
                <w:b/>
                <w:bCs/>
                <w:color w:val="3B33D5"/>
                <w:sz w:val="20"/>
                <w:szCs w:val="20"/>
                <w:bdr w:val="none" w:sz="0" w:space="0" w:color="auto" w:frame="1"/>
              </w:rPr>
              <w:t xml:space="preserve"> :</w:t>
            </w:r>
          </w:p>
          <w:p w14:paraId="12E48D74" w14:textId="77777777" w:rsidR="008B21CD" w:rsidRPr="008B21CD" w:rsidRDefault="008B21CD" w:rsidP="008B21CD">
            <w:pPr>
              <w:spacing w:before="100" w:beforeAutospacing="1" w:after="100" w:afterAutospacing="1"/>
              <w:rPr>
                <w:rFonts w:ascii="Univers Next Pro Condensed" w:hAnsi="Univers Next Pro Condensed"/>
                <w:color w:val="3B33D5"/>
                <w:sz w:val="20"/>
                <w:szCs w:val="20"/>
              </w:rPr>
            </w:pPr>
            <w:r w:rsidRPr="008B21CD">
              <w:rPr>
                <w:rFonts w:ascii="Univers Next Pro Condensed" w:hAnsi="Univers Next Pro Condensed"/>
                <w:b/>
                <w:bCs/>
                <w:color w:val="3B33D5"/>
                <w:sz w:val="20"/>
                <w:szCs w:val="20"/>
              </w:rPr>
              <w:t>Une fermeture du Centre Pompidou pour travaux est envisagée pour une durée d’au moins 5 ans.</w:t>
            </w:r>
          </w:p>
          <w:p w14:paraId="65134DCA" w14:textId="4E411DD2" w:rsidR="008B21CD" w:rsidRPr="008B21CD" w:rsidRDefault="008B21CD" w:rsidP="008B21CD">
            <w:pPr>
              <w:spacing w:before="100" w:beforeAutospacing="1" w:after="100" w:afterAutospacing="1"/>
              <w:rPr>
                <w:rFonts w:ascii="Univers Next Pro Condensed" w:hAnsi="Univers Next Pro Condensed"/>
                <w:color w:val="3B33D5"/>
                <w:sz w:val="20"/>
                <w:szCs w:val="20"/>
              </w:rPr>
            </w:pPr>
            <w:r w:rsidRPr="008B21CD">
              <w:rPr>
                <w:rFonts w:ascii="Univers Next Pro Condensed" w:hAnsi="Univers Next Pro Condensed"/>
                <w:b/>
                <w:bCs/>
                <w:color w:val="3B33D5"/>
                <w:sz w:val="20"/>
                <w:szCs w:val="20"/>
              </w:rPr>
              <w:t>Selon le calendrier prévu à ce jour, la fermeture du bâtiment principal interviendra progressivement à compter</w:t>
            </w:r>
            <w:r>
              <w:rPr>
                <w:rFonts w:ascii="Univers Next Pro Condensed" w:hAnsi="Univers Next Pro Condensed"/>
                <w:b/>
                <w:bCs/>
                <w:color w:val="3B33D5"/>
                <w:sz w:val="20"/>
                <w:szCs w:val="20"/>
              </w:rPr>
              <w:t xml:space="preserve"> de début 2025 </w:t>
            </w:r>
            <w:r w:rsidRPr="008B21CD">
              <w:rPr>
                <w:rFonts w:ascii="Univers Next Pro Condensed" w:hAnsi="Univers Next Pro Condensed"/>
                <w:b/>
                <w:bCs/>
                <w:color w:val="3B33D5"/>
                <w:sz w:val="20"/>
                <w:szCs w:val="20"/>
              </w:rPr>
              <w:t>en vue d’une fermeture totale au public</w:t>
            </w:r>
            <w:r>
              <w:rPr>
                <w:rFonts w:ascii="Univers Next Pro Condensed" w:hAnsi="Univers Next Pro Condensed"/>
                <w:b/>
                <w:bCs/>
                <w:color w:val="3B33D5"/>
                <w:sz w:val="20"/>
                <w:szCs w:val="20"/>
              </w:rPr>
              <w:t xml:space="preserve"> à la fin de l’été</w:t>
            </w:r>
            <w:r w:rsidRPr="008B21CD">
              <w:rPr>
                <w:rFonts w:ascii="Univers Next Pro Condensed" w:hAnsi="Univers Next Pro Condensed"/>
                <w:b/>
                <w:bCs/>
                <w:color w:val="3B33D5"/>
                <w:sz w:val="20"/>
                <w:szCs w:val="20"/>
              </w:rPr>
              <w:t xml:space="preserve"> 2025.</w:t>
            </w:r>
          </w:p>
          <w:p w14:paraId="309C367E" w14:textId="77777777" w:rsidR="008B21CD" w:rsidRPr="008B21CD" w:rsidRDefault="008B21CD" w:rsidP="008B21CD">
            <w:pPr>
              <w:spacing w:before="100" w:beforeAutospacing="1" w:after="100" w:afterAutospacing="1"/>
              <w:rPr>
                <w:rFonts w:ascii="Univers Next Pro Condensed" w:hAnsi="Univers Next Pro Condensed"/>
                <w:color w:val="3B33D5"/>
                <w:sz w:val="20"/>
                <w:szCs w:val="20"/>
              </w:rPr>
            </w:pPr>
            <w:r w:rsidRPr="008B21CD">
              <w:rPr>
                <w:rFonts w:ascii="Univers Next Pro Condensed" w:hAnsi="Univers Next Pro Condensed"/>
                <w:b/>
                <w:bCs/>
                <w:color w:val="3B33D5"/>
                <w:sz w:val="20"/>
                <w:szCs w:val="20"/>
              </w:rPr>
              <w:lastRenderedPageBreak/>
              <w:t>L’attention des candidats est attirée sur le fait que le Centre Pompidou pourra, le cas échéant et en fonction de la situation de ladite fermeture, prendre une décision de :</w:t>
            </w:r>
          </w:p>
          <w:p w14:paraId="73E36021" w14:textId="77777777" w:rsidR="008B21CD" w:rsidRPr="008B21CD" w:rsidRDefault="008B21CD" w:rsidP="008B21CD">
            <w:pPr>
              <w:numPr>
                <w:ilvl w:val="0"/>
                <w:numId w:val="27"/>
              </w:numPr>
              <w:spacing w:before="100" w:beforeAutospacing="1" w:after="100" w:afterAutospacing="1"/>
              <w:rPr>
                <w:rFonts w:ascii="Univers Next Pro Condensed" w:hAnsi="Univers Next Pro Condensed"/>
                <w:color w:val="3B33D5"/>
                <w:sz w:val="20"/>
                <w:szCs w:val="20"/>
              </w:rPr>
            </w:pPr>
            <w:r w:rsidRPr="008B21CD">
              <w:rPr>
                <w:rFonts w:ascii="Univers Next Pro Condensed" w:hAnsi="Univers Next Pro Condensed"/>
                <w:b/>
                <w:bCs/>
                <w:color w:val="3B33D5"/>
                <w:sz w:val="20"/>
                <w:szCs w:val="20"/>
              </w:rPr>
              <w:t>Non reconduction (tacite) du marché à une date anniversaire de l’accord-cadre</w:t>
            </w:r>
          </w:p>
          <w:p w14:paraId="74EBC274" w14:textId="77777777" w:rsidR="008B21CD" w:rsidRPr="008B21CD" w:rsidRDefault="008B21CD" w:rsidP="008B21CD">
            <w:pPr>
              <w:numPr>
                <w:ilvl w:val="0"/>
                <w:numId w:val="27"/>
              </w:numPr>
              <w:spacing w:before="100" w:beforeAutospacing="1" w:after="100" w:afterAutospacing="1"/>
              <w:rPr>
                <w:rFonts w:ascii="Univers Next Pro Condensed" w:hAnsi="Univers Next Pro Condensed"/>
                <w:color w:val="3B33D5"/>
                <w:sz w:val="20"/>
                <w:szCs w:val="20"/>
              </w:rPr>
            </w:pPr>
            <w:r w:rsidRPr="008B21CD">
              <w:rPr>
                <w:rFonts w:ascii="Univers Next Pro Condensed" w:hAnsi="Univers Next Pro Condensed"/>
                <w:b/>
                <w:bCs/>
                <w:color w:val="3B33D5"/>
                <w:sz w:val="20"/>
                <w:szCs w:val="20"/>
              </w:rPr>
              <w:t>Reconduction (expresse) avec interventions dans un autre lieu parisien ou de la région parisienne sur un périmètre technique identique ou modifié</w:t>
            </w:r>
          </w:p>
          <w:p w14:paraId="138FCEB6" w14:textId="77777777" w:rsidR="008B21CD" w:rsidRPr="008B21CD" w:rsidRDefault="008B21CD" w:rsidP="008B21CD">
            <w:pPr>
              <w:numPr>
                <w:ilvl w:val="0"/>
                <w:numId w:val="27"/>
              </w:numPr>
              <w:spacing w:before="100" w:beforeAutospacing="1" w:after="100" w:afterAutospacing="1"/>
              <w:rPr>
                <w:rFonts w:ascii="Univers Next Pro Condensed" w:hAnsi="Univers Next Pro Condensed"/>
                <w:color w:val="3B33D5"/>
                <w:sz w:val="20"/>
                <w:szCs w:val="20"/>
              </w:rPr>
            </w:pPr>
            <w:r w:rsidRPr="008B21CD">
              <w:rPr>
                <w:rFonts w:ascii="Univers Next Pro Condensed" w:hAnsi="Univers Next Pro Condensed"/>
                <w:b/>
                <w:bCs/>
                <w:color w:val="3B33D5"/>
                <w:sz w:val="20"/>
                <w:szCs w:val="20"/>
              </w:rPr>
              <w:t>Résiliation de l’accord-cadre</w:t>
            </w:r>
          </w:p>
          <w:p w14:paraId="06886C55" w14:textId="77777777" w:rsidR="007266E6" w:rsidRPr="008D669F" w:rsidRDefault="007266E6" w:rsidP="0003575B">
            <w:pPr>
              <w:jc w:val="both"/>
              <w:rPr>
                <w:rFonts w:ascii="Univers Next Pro Condensed" w:hAnsi="Univers Next Pro Condensed"/>
                <w:sz w:val="10"/>
                <w:szCs w:val="10"/>
              </w:rPr>
            </w:pPr>
          </w:p>
        </w:tc>
      </w:tr>
    </w:tbl>
    <w:p w14:paraId="7297D1A7" w14:textId="77777777" w:rsidR="007A0A86" w:rsidRDefault="007A0A86" w:rsidP="003D7FC3">
      <w:pPr>
        <w:jc w:val="both"/>
        <w:rPr>
          <w:szCs w:val="22"/>
        </w:rPr>
      </w:pPr>
    </w:p>
    <w:p w14:paraId="4552EF13" w14:textId="77777777" w:rsidR="004C70F8" w:rsidRPr="0096207D" w:rsidRDefault="004C70F8" w:rsidP="003A4B8B">
      <w:pPr>
        <w:jc w:val="both"/>
        <w:rPr>
          <w:szCs w:val="22"/>
        </w:rPr>
      </w:pPr>
    </w:p>
    <w:p w14:paraId="19AA8C0A" w14:textId="77777777" w:rsidR="004C70F8" w:rsidRPr="0096207D" w:rsidRDefault="00FC4192" w:rsidP="00B32897">
      <w:pPr>
        <w:pStyle w:val="Titre1"/>
      </w:pPr>
      <w:bookmarkStart w:id="53" w:name="_Toc197326287"/>
      <w:bookmarkStart w:id="54" w:name="_Toc428201687"/>
      <w:bookmarkStart w:id="55" w:name="_Toc431396944"/>
      <w:bookmarkStart w:id="56" w:name="_Toc189580612"/>
      <w:r w:rsidRPr="001F554C">
        <w:t>ARTICLE 5 – DESCRIPTION TECHNIQU</w:t>
      </w:r>
      <w:r w:rsidR="00D337AC" w:rsidRPr="001F554C">
        <w:t xml:space="preserve">ES </w:t>
      </w:r>
      <w:r w:rsidR="004C70F8" w:rsidRPr="001F554C">
        <w:t>PRESTATIONS ATTENDUES</w:t>
      </w:r>
      <w:bookmarkEnd w:id="53"/>
      <w:bookmarkEnd w:id="54"/>
      <w:bookmarkEnd w:id="55"/>
      <w:bookmarkEnd w:id="56"/>
    </w:p>
    <w:p w14:paraId="3ECB10D5" w14:textId="77777777" w:rsidR="004C70F8" w:rsidRDefault="004C70F8" w:rsidP="003A4B8B">
      <w:pPr>
        <w:jc w:val="both"/>
        <w:rPr>
          <w:szCs w:val="22"/>
        </w:rPr>
      </w:pPr>
    </w:p>
    <w:p w14:paraId="0F5193DF" w14:textId="536F0052" w:rsidR="00F758D3" w:rsidRPr="0096207D" w:rsidRDefault="00F758D3" w:rsidP="00F62E0A">
      <w:pPr>
        <w:jc w:val="both"/>
        <w:rPr>
          <w:szCs w:val="22"/>
        </w:rPr>
      </w:pPr>
      <w:r w:rsidRPr="0096207D">
        <w:rPr>
          <w:szCs w:val="22"/>
        </w:rPr>
        <w:t xml:space="preserve">Le titulaire assure la </w:t>
      </w:r>
      <w:r w:rsidR="008E171A" w:rsidRPr="0096207D">
        <w:rPr>
          <w:szCs w:val="22"/>
        </w:rPr>
        <w:t>location</w:t>
      </w:r>
      <w:r w:rsidR="003C4509">
        <w:rPr>
          <w:szCs w:val="22"/>
        </w:rPr>
        <w:t>,</w:t>
      </w:r>
      <w:r w:rsidR="00E16475">
        <w:rPr>
          <w:szCs w:val="22"/>
        </w:rPr>
        <w:t xml:space="preserve"> </w:t>
      </w:r>
      <w:r w:rsidR="000C60EA">
        <w:rPr>
          <w:szCs w:val="22"/>
        </w:rPr>
        <w:t xml:space="preserve">la livraison, </w:t>
      </w:r>
      <w:r w:rsidR="00E16475">
        <w:rPr>
          <w:szCs w:val="22"/>
        </w:rPr>
        <w:t>l’installation,</w:t>
      </w:r>
      <w:r w:rsidR="003C4509">
        <w:rPr>
          <w:szCs w:val="22"/>
        </w:rPr>
        <w:t xml:space="preserve"> </w:t>
      </w:r>
      <w:r w:rsidR="008E171A" w:rsidRPr="0096207D">
        <w:rPr>
          <w:szCs w:val="22"/>
        </w:rPr>
        <w:t>la maintenance</w:t>
      </w:r>
      <w:r w:rsidR="003C4509">
        <w:rPr>
          <w:szCs w:val="22"/>
        </w:rPr>
        <w:t xml:space="preserve"> et les réparations</w:t>
      </w:r>
      <w:r w:rsidR="008E171A" w:rsidRPr="0096207D">
        <w:rPr>
          <w:szCs w:val="22"/>
        </w:rPr>
        <w:t xml:space="preserve"> </w:t>
      </w:r>
      <w:r w:rsidRPr="0096207D">
        <w:rPr>
          <w:szCs w:val="22"/>
        </w:rPr>
        <w:t>de l’ensemble des fontaines à eau</w:t>
      </w:r>
      <w:r w:rsidR="001B653B" w:rsidRPr="0096207D">
        <w:rPr>
          <w:szCs w:val="22"/>
        </w:rPr>
        <w:t xml:space="preserve"> du Centre Pompidou et de ses bâtiments annexes,</w:t>
      </w:r>
      <w:r w:rsidRPr="0096207D">
        <w:rPr>
          <w:szCs w:val="22"/>
        </w:rPr>
        <w:t xml:space="preserve"> aux emplacements localisés dans une </w:t>
      </w:r>
      <w:r w:rsidRPr="0021012F">
        <w:rPr>
          <w:szCs w:val="22"/>
        </w:rPr>
        <w:t xml:space="preserve">liste jointe en annexe </w:t>
      </w:r>
      <w:r w:rsidR="001B653B" w:rsidRPr="0021012F">
        <w:rPr>
          <w:szCs w:val="22"/>
        </w:rPr>
        <w:t>1</w:t>
      </w:r>
      <w:r w:rsidRPr="0021012F">
        <w:rPr>
          <w:szCs w:val="22"/>
        </w:rPr>
        <w:t>.</w:t>
      </w:r>
    </w:p>
    <w:p w14:paraId="47A29958" w14:textId="77777777" w:rsidR="00F758D3" w:rsidRPr="0096207D" w:rsidRDefault="00F758D3" w:rsidP="00F62E0A">
      <w:pPr>
        <w:jc w:val="both"/>
        <w:rPr>
          <w:szCs w:val="22"/>
        </w:rPr>
      </w:pPr>
    </w:p>
    <w:p w14:paraId="43E19BD0" w14:textId="77777777" w:rsidR="00ED7458" w:rsidRPr="00517E8E" w:rsidRDefault="00C40676" w:rsidP="00F62E0A">
      <w:pPr>
        <w:jc w:val="both"/>
        <w:rPr>
          <w:b/>
          <w:bCs/>
          <w:szCs w:val="22"/>
        </w:rPr>
      </w:pPr>
      <w:r w:rsidRPr="0096207D">
        <w:rPr>
          <w:b/>
          <w:bCs/>
          <w:szCs w:val="22"/>
        </w:rPr>
        <w:t xml:space="preserve">Le Centre met à la disposition du </w:t>
      </w:r>
      <w:r w:rsidR="00BC0B05">
        <w:t>t</w:t>
      </w:r>
      <w:r w:rsidRPr="0096207D">
        <w:rPr>
          <w:b/>
          <w:bCs/>
          <w:szCs w:val="22"/>
        </w:rPr>
        <w:t xml:space="preserve">itulaire une arrivée d’eau pour chaque fontaine. Toutefois dès lors qu’il y a une installation </w:t>
      </w:r>
      <w:r w:rsidR="00150A1A">
        <w:rPr>
          <w:b/>
          <w:bCs/>
          <w:szCs w:val="22"/>
        </w:rPr>
        <w:t xml:space="preserve">avec ou sans évacuation d’eau, </w:t>
      </w:r>
      <w:r w:rsidRPr="0096207D">
        <w:rPr>
          <w:b/>
          <w:bCs/>
          <w:szCs w:val="22"/>
        </w:rPr>
        <w:t xml:space="preserve">le </w:t>
      </w:r>
      <w:r w:rsidR="00BC0B05">
        <w:t>t</w:t>
      </w:r>
      <w:r w:rsidRPr="0096207D">
        <w:rPr>
          <w:b/>
          <w:bCs/>
          <w:szCs w:val="22"/>
        </w:rPr>
        <w:t>itulaire doit prévoir le</w:t>
      </w:r>
      <w:r w:rsidR="00150A1A">
        <w:rPr>
          <w:b/>
          <w:bCs/>
          <w:szCs w:val="22"/>
        </w:rPr>
        <w:t>s</w:t>
      </w:r>
      <w:r w:rsidRPr="0096207D">
        <w:rPr>
          <w:b/>
          <w:bCs/>
          <w:szCs w:val="22"/>
        </w:rPr>
        <w:t xml:space="preserve"> raccordement</w:t>
      </w:r>
      <w:r w:rsidR="00150A1A">
        <w:rPr>
          <w:b/>
          <w:bCs/>
          <w:szCs w:val="22"/>
        </w:rPr>
        <w:t>s</w:t>
      </w:r>
      <w:r w:rsidRPr="0096207D">
        <w:rPr>
          <w:b/>
          <w:bCs/>
          <w:szCs w:val="22"/>
        </w:rPr>
        <w:t xml:space="preserve"> </w:t>
      </w:r>
      <w:r w:rsidR="00150A1A">
        <w:rPr>
          <w:b/>
          <w:bCs/>
          <w:szCs w:val="22"/>
        </w:rPr>
        <w:t>nécessaires.</w:t>
      </w:r>
    </w:p>
    <w:p w14:paraId="4123420B" w14:textId="77777777" w:rsidR="000040CA" w:rsidRDefault="000040CA" w:rsidP="00F62E0A">
      <w:pPr>
        <w:jc w:val="both"/>
        <w:rPr>
          <w:bCs/>
          <w:szCs w:val="22"/>
        </w:rPr>
      </w:pPr>
    </w:p>
    <w:p w14:paraId="00A984C7" w14:textId="1463FE93" w:rsidR="00567BCA" w:rsidRDefault="00F62E0A" w:rsidP="00F62E0A">
      <w:pPr>
        <w:pStyle w:val="Commentaire"/>
        <w:jc w:val="both"/>
        <w:rPr>
          <w:sz w:val="22"/>
          <w:szCs w:val="22"/>
        </w:rPr>
      </w:pPr>
      <w:r w:rsidRPr="00F62E0A">
        <w:rPr>
          <w:sz w:val="22"/>
          <w:szCs w:val="22"/>
        </w:rPr>
        <w:t xml:space="preserve">Le titulaire établira dans les </w:t>
      </w:r>
      <w:r w:rsidR="00567BCA">
        <w:rPr>
          <w:sz w:val="22"/>
          <w:szCs w:val="22"/>
        </w:rPr>
        <w:t>15</w:t>
      </w:r>
      <w:r w:rsidRPr="00F62E0A">
        <w:rPr>
          <w:sz w:val="22"/>
          <w:szCs w:val="22"/>
        </w:rPr>
        <w:t xml:space="preserve"> jours </w:t>
      </w:r>
      <w:r w:rsidR="00BA2D8E">
        <w:rPr>
          <w:sz w:val="22"/>
          <w:szCs w:val="22"/>
        </w:rPr>
        <w:t>suivant</w:t>
      </w:r>
      <w:r w:rsidR="008449F9">
        <w:rPr>
          <w:sz w:val="22"/>
          <w:szCs w:val="22"/>
        </w:rPr>
        <w:t>s</w:t>
      </w:r>
      <w:r w:rsidR="00E16475">
        <w:rPr>
          <w:sz w:val="22"/>
          <w:szCs w:val="22"/>
        </w:rPr>
        <w:t xml:space="preserve"> </w:t>
      </w:r>
      <w:r w:rsidRPr="00F62E0A">
        <w:rPr>
          <w:sz w:val="22"/>
          <w:szCs w:val="22"/>
        </w:rPr>
        <w:t xml:space="preserve">de la </w:t>
      </w:r>
      <w:r w:rsidR="00567BCA" w:rsidRPr="00F62E0A">
        <w:rPr>
          <w:sz w:val="22"/>
          <w:szCs w:val="22"/>
        </w:rPr>
        <w:t>notification,</w:t>
      </w:r>
      <w:r w:rsidR="00567BCA">
        <w:rPr>
          <w:sz w:val="22"/>
          <w:szCs w:val="22"/>
        </w:rPr>
        <w:t xml:space="preserve"> un planning prévisionnel d’installation des fontaines par site tenant compte d</w:t>
      </w:r>
      <w:r w:rsidR="00AB0716">
        <w:rPr>
          <w:sz w:val="22"/>
          <w:szCs w:val="22"/>
        </w:rPr>
        <w:t>e leur</w:t>
      </w:r>
      <w:r w:rsidR="00567BCA">
        <w:rPr>
          <w:sz w:val="22"/>
          <w:szCs w:val="22"/>
        </w:rPr>
        <w:t xml:space="preserve"> délai d’approvisionnement</w:t>
      </w:r>
      <w:r w:rsidR="00AB0716">
        <w:rPr>
          <w:sz w:val="22"/>
          <w:szCs w:val="22"/>
        </w:rPr>
        <w:t>.</w:t>
      </w:r>
    </w:p>
    <w:p w14:paraId="02578589" w14:textId="77777777" w:rsidR="00AB0716" w:rsidRDefault="00AB0716" w:rsidP="00F62E0A">
      <w:pPr>
        <w:pStyle w:val="Commentaire"/>
        <w:jc w:val="both"/>
        <w:rPr>
          <w:sz w:val="22"/>
          <w:szCs w:val="22"/>
        </w:rPr>
      </w:pPr>
    </w:p>
    <w:p w14:paraId="72AA97EF" w14:textId="5B2A012D" w:rsidR="001C0D1B" w:rsidRDefault="00567BCA" w:rsidP="00567BCA">
      <w:pPr>
        <w:pStyle w:val="Commentaire"/>
        <w:jc w:val="both"/>
        <w:rPr>
          <w:bCs/>
          <w:szCs w:val="22"/>
        </w:rPr>
      </w:pPr>
      <w:r>
        <w:rPr>
          <w:sz w:val="22"/>
          <w:szCs w:val="22"/>
        </w:rPr>
        <w:t xml:space="preserve">Puis dans les 30 jours </w:t>
      </w:r>
      <w:r w:rsidR="00BA2D8E">
        <w:rPr>
          <w:sz w:val="22"/>
          <w:szCs w:val="22"/>
        </w:rPr>
        <w:t>suivant</w:t>
      </w:r>
      <w:r w:rsidR="008449F9">
        <w:rPr>
          <w:sz w:val="22"/>
          <w:szCs w:val="22"/>
        </w:rPr>
        <w:t>s</w:t>
      </w:r>
      <w:r w:rsidR="00E16475">
        <w:rPr>
          <w:sz w:val="22"/>
          <w:szCs w:val="22"/>
        </w:rPr>
        <w:t xml:space="preserve"> </w:t>
      </w:r>
      <w:r>
        <w:rPr>
          <w:sz w:val="22"/>
          <w:szCs w:val="22"/>
        </w:rPr>
        <w:t xml:space="preserve">de la notification, il prévoira </w:t>
      </w:r>
      <w:r w:rsidR="00F62E0A" w:rsidRPr="00F62E0A">
        <w:rPr>
          <w:sz w:val="22"/>
          <w:szCs w:val="22"/>
        </w:rPr>
        <w:t>un</w:t>
      </w:r>
      <w:r w:rsidR="001C0D1B" w:rsidRPr="00F62E0A">
        <w:rPr>
          <w:sz w:val="22"/>
          <w:szCs w:val="22"/>
        </w:rPr>
        <w:t xml:space="preserve"> planning prévisionnel de</w:t>
      </w:r>
      <w:r w:rsidR="00F62E0A" w:rsidRPr="00F62E0A">
        <w:rPr>
          <w:sz w:val="22"/>
          <w:szCs w:val="22"/>
        </w:rPr>
        <w:t>s</w:t>
      </w:r>
      <w:r w:rsidR="001C0D1B" w:rsidRPr="00F62E0A">
        <w:rPr>
          <w:sz w:val="22"/>
          <w:szCs w:val="22"/>
        </w:rPr>
        <w:t xml:space="preserve"> passage</w:t>
      </w:r>
      <w:r w:rsidR="00F62E0A" w:rsidRPr="00F62E0A">
        <w:rPr>
          <w:sz w:val="22"/>
          <w:szCs w:val="22"/>
        </w:rPr>
        <w:t>s</w:t>
      </w:r>
      <w:r w:rsidR="001C0D1B" w:rsidRPr="00F62E0A">
        <w:rPr>
          <w:sz w:val="22"/>
          <w:szCs w:val="22"/>
        </w:rPr>
        <w:t xml:space="preserve"> pour la maintenance </w:t>
      </w:r>
      <w:r w:rsidR="0024562C" w:rsidRPr="00F62E0A">
        <w:rPr>
          <w:sz w:val="22"/>
          <w:szCs w:val="22"/>
        </w:rPr>
        <w:t>préventive comprenant</w:t>
      </w:r>
      <w:r w:rsidR="0024562C">
        <w:rPr>
          <w:sz w:val="22"/>
          <w:szCs w:val="22"/>
        </w:rPr>
        <w:t xml:space="preserve"> notamment </w:t>
      </w:r>
      <w:r w:rsidR="001C0D1B" w:rsidRPr="00F62E0A">
        <w:rPr>
          <w:sz w:val="22"/>
          <w:szCs w:val="22"/>
        </w:rPr>
        <w:t>le changement des filtres, par bâtiments</w:t>
      </w:r>
      <w:r>
        <w:rPr>
          <w:sz w:val="22"/>
          <w:szCs w:val="22"/>
        </w:rPr>
        <w:t>.</w:t>
      </w:r>
    </w:p>
    <w:p w14:paraId="159395E3" w14:textId="77777777" w:rsidR="001C0D1B" w:rsidRPr="0096207D" w:rsidRDefault="001C0D1B" w:rsidP="00697126">
      <w:pPr>
        <w:jc w:val="both"/>
        <w:rPr>
          <w:bCs/>
          <w:szCs w:val="22"/>
        </w:rPr>
      </w:pPr>
    </w:p>
    <w:p w14:paraId="59E9D98A" w14:textId="77777777" w:rsidR="00F758D3" w:rsidRPr="0096207D" w:rsidRDefault="00F758D3" w:rsidP="00F758D3">
      <w:pPr>
        <w:rPr>
          <w:b/>
          <w:szCs w:val="22"/>
        </w:rPr>
      </w:pPr>
      <w:r w:rsidRPr="0096207D">
        <w:rPr>
          <w:b/>
          <w:szCs w:val="22"/>
        </w:rPr>
        <w:t xml:space="preserve">Les prestations </w:t>
      </w:r>
      <w:r w:rsidR="00621BC4" w:rsidRPr="0096207D">
        <w:rPr>
          <w:b/>
          <w:szCs w:val="22"/>
        </w:rPr>
        <w:t>doivent comprendre les prescriptions suivantes</w:t>
      </w:r>
      <w:r w:rsidR="003C4509">
        <w:rPr>
          <w:b/>
          <w:szCs w:val="22"/>
        </w:rPr>
        <w:t xml:space="preserve"> </w:t>
      </w:r>
      <w:r w:rsidRPr="0096207D">
        <w:rPr>
          <w:b/>
          <w:szCs w:val="22"/>
        </w:rPr>
        <w:t>:</w:t>
      </w:r>
    </w:p>
    <w:p w14:paraId="169C1E3A" w14:textId="77777777" w:rsidR="0006126E" w:rsidRPr="0046254C" w:rsidRDefault="00943835" w:rsidP="0023177F">
      <w:pPr>
        <w:pStyle w:val="Titre3"/>
      </w:pPr>
      <w:bookmarkStart w:id="57" w:name="_Toc428201688"/>
      <w:bookmarkStart w:id="58" w:name="_Toc431396945"/>
      <w:r w:rsidRPr="00DD0BEF">
        <w:t>5.</w:t>
      </w:r>
      <w:r w:rsidR="00EC6D7E" w:rsidRPr="00DD0BEF">
        <w:t>1</w:t>
      </w:r>
      <w:r w:rsidR="001F554C">
        <w:t xml:space="preserve"> -</w:t>
      </w:r>
      <w:r w:rsidR="00BF49D9" w:rsidRPr="00DD0BEF">
        <w:t xml:space="preserve"> </w:t>
      </w:r>
      <w:r w:rsidR="009B7BED" w:rsidRPr="008D32FF">
        <w:rPr>
          <w:i/>
          <w:u w:val="single"/>
        </w:rPr>
        <w:t>PARTIE A</w:t>
      </w:r>
      <w:bookmarkEnd w:id="57"/>
      <w:r w:rsidR="00E20D01" w:rsidRPr="008D32FF">
        <w:rPr>
          <w:i/>
          <w:u w:val="single"/>
        </w:rPr>
        <w:t xml:space="preserve"> (forfait)</w:t>
      </w:r>
      <w:bookmarkEnd w:id="58"/>
      <w:r w:rsidR="001F554C">
        <w:t> </w:t>
      </w:r>
    </w:p>
    <w:p w14:paraId="7E404200" w14:textId="77777777" w:rsidR="004616A2" w:rsidRDefault="004616A2" w:rsidP="004616A2">
      <w:pPr>
        <w:ind w:left="708"/>
        <w:jc w:val="both"/>
        <w:rPr>
          <w:szCs w:val="22"/>
        </w:rPr>
      </w:pPr>
    </w:p>
    <w:p w14:paraId="0230FD47" w14:textId="77777777" w:rsidR="00ED7458" w:rsidRDefault="00ED7458" w:rsidP="00ED7458">
      <w:pPr>
        <w:jc w:val="both"/>
        <w:rPr>
          <w:szCs w:val="22"/>
        </w:rPr>
      </w:pPr>
      <w:r w:rsidRPr="0096207D">
        <w:rPr>
          <w:szCs w:val="22"/>
        </w:rPr>
        <w:t>Le forfait inclut</w:t>
      </w:r>
      <w:r>
        <w:rPr>
          <w:szCs w:val="22"/>
        </w:rPr>
        <w:t xml:space="preserve"> : </w:t>
      </w:r>
    </w:p>
    <w:p w14:paraId="2C714943" w14:textId="77777777" w:rsidR="000D366C" w:rsidRDefault="000D366C" w:rsidP="00677B4D">
      <w:pPr>
        <w:numPr>
          <w:ilvl w:val="0"/>
          <w:numId w:val="20"/>
        </w:numPr>
        <w:jc w:val="both"/>
        <w:rPr>
          <w:szCs w:val="22"/>
        </w:rPr>
      </w:pPr>
      <w:proofErr w:type="gramStart"/>
      <w:r>
        <w:rPr>
          <w:szCs w:val="22"/>
        </w:rPr>
        <w:t>le</w:t>
      </w:r>
      <w:proofErr w:type="gramEnd"/>
      <w:r>
        <w:rPr>
          <w:szCs w:val="22"/>
        </w:rPr>
        <w:t xml:space="preserve"> titulaire devra réaliser une cartographie complète sur informatique de toutes les fontaines avec leur localisation et leur numéro, afin que chaque technicien venant sur site soit capable seul, de se repérer pour intervenir sur les fontaines ;</w:t>
      </w:r>
    </w:p>
    <w:p w14:paraId="1114593A" w14:textId="6BB7E663" w:rsidR="00ED7458" w:rsidRDefault="00ED7458" w:rsidP="00677B4D">
      <w:pPr>
        <w:numPr>
          <w:ilvl w:val="0"/>
          <w:numId w:val="20"/>
        </w:numPr>
        <w:jc w:val="both"/>
        <w:rPr>
          <w:szCs w:val="22"/>
        </w:rPr>
      </w:pPr>
      <w:proofErr w:type="gramStart"/>
      <w:r w:rsidRPr="000D366C">
        <w:rPr>
          <w:szCs w:val="22"/>
        </w:rPr>
        <w:t>une</w:t>
      </w:r>
      <w:proofErr w:type="gramEnd"/>
      <w:r w:rsidRPr="000D366C">
        <w:rPr>
          <w:szCs w:val="22"/>
        </w:rPr>
        <w:t xml:space="preserve"> fontaine avec toutes les caractéristiques décrites à  l’article 5.1.1</w:t>
      </w:r>
      <w:r w:rsidR="000D366C" w:rsidRPr="000D366C">
        <w:rPr>
          <w:szCs w:val="22"/>
        </w:rPr>
        <w:t> ;</w:t>
      </w:r>
    </w:p>
    <w:p w14:paraId="54AFADEE" w14:textId="77777777" w:rsidR="00ED7458" w:rsidRDefault="00ED7458" w:rsidP="00677B4D">
      <w:pPr>
        <w:numPr>
          <w:ilvl w:val="0"/>
          <w:numId w:val="20"/>
        </w:numPr>
        <w:jc w:val="both"/>
        <w:rPr>
          <w:szCs w:val="22"/>
        </w:rPr>
      </w:pPr>
      <w:proofErr w:type="gramStart"/>
      <w:r w:rsidRPr="000D366C">
        <w:rPr>
          <w:szCs w:val="22"/>
        </w:rPr>
        <w:t>une</w:t>
      </w:r>
      <w:proofErr w:type="gramEnd"/>
      <w:r w:rsidRPr="000D366C">
        <w:rPr>
          <w:szCs w:val="22"/>
        </w:rPr>
        <w:t xml:space="preserve"> maintenance avec toutes les caractéristiques décrites à l’article 5.1.2.</w:t>
      </w:r>
      <w:r w:rsidR="000D366C" w:rsidRPr="000D366C">
        <w:rPr>
          <w:szCs w:val="22"/>
        </w:rPr>
        <w:t> ;</w:t>
      </w:r>
    </w:p>
    <w:p w14:paraId="72B07593" w14:textId="77777777" w:rsidR="00ED7458" w:rsidRDefault="00ED7458" w:rsidP="00677B4D">
      <w:pPr>
        <w:numPr>
          <w:ilvl w:val="0"/>
          <w:numId w:val="20"/>
        </w:numPr>
        <w:jc w:val="both"/>
        <w:rPr>
          <w:szCs w:val="22"/>
        </w:rPr>
      </w:pPr>
      <w:proofErr w:type="gramStart"/>
      <w:r w:rsidRPr="000D366C">
        <w:rPr>
          <w:szCs w:val="22"/>
        </w:rPr>
        <w:t>une</w:t>
      </w:r>
      <w:proofErr w:type="gramEnd"/>
      <w:r w:rsidRPr="000D366C">
        <w:rPr>
          <w:szCs w:val="22"/>
        </w:rPr>
        <w:t xml:space="preserve"> désinfection de tous les points de contacts à chaque intervention d’un technicien sur la fontaine</w:t>
      </w:r>
      <w:r w:rsidR="000D366C" w:rsidRPr="000D366C">
        <w:rPr>
          <w:szCs w:val="22"/>
        </w:rPr>
        <w:t> ;</w:t>
      </w:r>
    </w:p>
    <w:p w14:paraId="1D1BF935" w14:textId="77777777" w:rsidR="0021012F" w:rsidRDefault="00E16475" w:rsidP="0021012F">
      <w:pPr>
        <w:ind w:left="720"/>
        <w:jc w:val="both"/>
        <w:rPr>
          <w:szCs w:val="22"/>
        </w:rPr>
      </w:pPr>
      <w:r>
        <w:rPr>
          <w:szCs w:val="22"/>
        </w:rPr>
        <w:t>U</w:t>
      </w:r>
      <w:r w:rsidR="00B4731C" w:rsidRPr="000D366C">
        <w:rPr>
          <w:szCs w:val="22"/>
        </w:rPr>
        <w:t>n transfère</w:t>
      </w:r>
      <w:r w:rsidR="000D366C">
        <w:rPr>
          <w:szCs w:val="22"/>
        </w:rPr>
        <w:t xml:space="preserve"> avec son repositionnement</w:t>
      </w:r>
      <w:r w:rsidR="00B4731C" w:rsidRPr="000D366C">
        <w:rPr>
          <w:szCs w:val="22"/>
        </w:rPr>
        <w:t xml:space="preserve"> pour les fontaines à </w:t>
      </w:r>
      <w:r w:rsidR="000D366C">
        <w:rPr>
          <w:szCs w:val="22"/>
        </w:rPr>
        <w:t>déménager</w:t>
      </w:r>
      <w:r w:rsidR="00B4731C" w:rsidRPr="000D366C">
        <w:rPr>
          <w:szCs w:val="22"/>
        </w:rPr>
        <w:t xml:space="preserve"> dans les nouveaux lieux dans la </w:t>
      </w:r>
      <w:r w:rsidR="000D366C">
        <w:rPr>
          <w:szCs w:val="22"/>
        </w:rPr>
        <w:t>perceptive</w:t>
      </w:r>
      <w:r w:rsidR="00B4731C" w:rsidRPr="000D366C">
        <w:rPr>
          <w:szCs w:val="22"/>
        </w:rPr>
        <w:t xml:space="preserve"> de la </w:t>
      </w:r>
      <w:r w:rsidR="00B4731C" w:rsidRPr="008D1681">
        <w:rPr>
          <w:szCs w:val="22"/>
        </w:rPr>
        <w:t>fermeture</w:t>
      </w:r>
      <w:r w:rsidR="00B4731C" w:rsidRPr="000D366C">
        <w:rPr>
          <w:szCs w:val="22"/>
        </w:rPr>
        <w:t xml:space="preserve"> du Centre Pompidou, prévue au 31/12/2025.</w:t>
      </w:r>
      <w:r w:rsidR="00FF0786">
        <w:rPr>
          <w:szCs w:val="22"/>
        </w:rPr>
        <w:t xml:space="preserve"> </w:t>
      </w:r>
    </w:p>
    <w:p w14:paraId="769B7ABD" w14:textId="74A894BA" w:rsidR="00B4731C" w:rsidRPr="000D366C" w:rsidRDefault="00FF0786" w:rsidP="0021012F">
      <w:pPr>
        <w:ind w:left="720"/>
        <w:jc w:val="both"/>
        <w:rPr>
          <w:szCs w:val="22"/>
        </w:rPr>
      </w:pPr>
      <w:r>
        <w:rPr>
          <w:szCs w:val="22"/>
        </w:rPr>
        <w:t>L’estimation est à ce jour sur 6</w:t>
      </w:r>
      <w:r w:rsidR="00B36FDC">
        <w:rPr>
          <w:szCs w:val="22"/>
        </w:rPr>
        <w:t>4</w:t>
      </w:r>
      <w:r w:rsidR="0021012F">
        <w:rPr>
          <w:szCs w:val="22"/>
        </w:rPr>
        <w:t xml:space="preserve"> fontaines qui </w:t>
      </w:r>
      <w:r w:rsidR="00B36FDC">
        <w:rPr>
          <w:szCs w:val="22"/>
        </w:rPr>
        <w:t>serai</w:t>
      </w:r>
      <w:r w:rsidR="004A6E53">
        <w:rPr>
          <w:szCs w:val="22"/>
        </w:rPr>
        <w:t>en</w:t>
      </w:r>
      <w:r w:rsidR="00B36FDC">
        <w:rPr>
          <w:szCs w:val="22"/>
        </w:rPr>
        <w:t>t réaffectées dans les différents lieux et à ce jour ne donnerait pas lieux au 31/12/2025, à une diminution du nombre de fontaines.</w:t>
      </w:r>
      <w:r w:rsidR="004A6E53">
        <w:rPr>
          <w:szCs w:val="22"/>
        </w:rPr>
        <w:t xml:space="preserve"> Une fontaine sera à rajouter à Paris Nord à partir du 1</w:t>
      </w:r>
      <w:r w:rsidR="004A6E53" w:rsidRPr="0021012F">
        <w:rPr>
          <w:szCs w:val="22"/>
          <w:vertAlign w:val="superscript"/>
        </w:rPr>
        <w:t>er</w:t>
      </w:r>
      <w:r w:rsidR="004A6E53">
        <w:rPr>
          <w:szCs w:val="22"/>
        </w:rPr>
        <w:t xml:space="preserve"> avril 2025 de ce fait le nombre de fontaine passera de 64 à un total de 65 fontaines.</w:t>
      </w:r>
      <w:r w:rsidR="006602E2">
        <w:rPr>
          <w:szCs w:val="22"/>
        </w:rPr>
        <w:br/>
      </w:r>
      <w:r w:rsidRPr="0021012F">
        <w:rPr>
          <w:szCs w:val="22"/>
        </w:rPr>
        <w:t xml:space="preserve">Voir annexe n°1 </w:t>
      </w:r>
      <w:r w:rsidR="006602E2" w:rsidRPr="0021012F">
        <w:rPr>
          <w:szCs w:val="22"/>
        </w:rPr>
        <w:t>fournie avec les documents d</w:t>
      </w:r>
      <w:r w:rsidR="0021012F">
        <w:rPr>
          <w:szCs w:val="22"/>
        </w:rPr>
        <w:t>e l’</w:t>
      </w:r>
      <w:r w:rsidR="00B341B0" w:rsidRPr="0021012F">
        <w:rPr>
          <w:szCs w:val="22"/>
        </w:rPr>
        <w:t>accord-cadre</w:t>
      </w:r>
      <w:r w:rsidR="006602E2" w:rsidRPr="0021012F">
        <w:rPr>
          <w:szCs w:val="22"/>
        </w:rPr>
        <w:t>.</w:t>
      </w:r>
    </w:p>
    <w:p w14:paraId="45C0AC0E" w14:textId="77777777" w:rsidR="00ED7458" w:rsidRDefault="00ED7458" w:rsidP="00ED7458">
      <w:pPr>
        <w:ind w:left="708"/>
        <w:jc w:val="both"/>
        <w:rPr>
          <w:szCs w:val="22"/>
        </w:rPr>
      </w:pPr>
    </w:p>
    <w:p w14:paraId="0B95779F" w14:textId="77777777" w:rsidR="00ED7458" w:rsidRDefault="00ED7458" w:rsidP="00ED7458">
      <w:pPr>
        <w:pStyle w:val="Titre3"/>
      </w:pPr>
      <w:r w:rsidRPr="0096207D">
        <w:t xml:space="preserve">5.1.1. Caractéristiques des fontaines </w:t>
      </w:r>
      <w:r w:rsidR="004A19FF">
        <w:t xml:space="preserve">sans évacuation d’eau </w:t>
      </w:r>
      <w:r w:rsidRPr="0096207D">
        <w:t>avec filtre à charbon :</w:t>
      </w:r>
    </w:p>
    <w:p w14:paraId="001ABCC6" w14:textId="77777777" w:rsidR="00ED7458" w:rsidRDefault="00ED7458" w:rsidP="00ED7458"/>
    <w:p w14:paraId="1CC89946" w14:textId="77777777" w:rsidR="00ED7458" w:rsidRDefault="00ED7458" w:rsidP="00ED7458">
      <w:pPr>
        <w:tabs>
          <w:tab w:val="left" w:pos="5460"/>
        </w:tabs>
        <w:rPr>
          <w:b/>
          <w:u w:val="single"/>
        </w:rPr>
      </w:pPr>
      <w:r w:rsidRPr="00192FB0">
        <w:rPr>
          <w:b/>
          <w:u w:val="single"/>
        </w:rPr>
        <w:t>Généralités pour toutes les fontaines :</w:t>
      </w:r>
    </w:p>
    <w:p w14:paraId="56ACE5C0" w14:textId="77777777" w:rsidR="00ED7458" w:rsidRPr="00192FB0" w:rsidRDefault="00ED7458" w:rsidP="00ED7458">
      <w:pPr>
        <w:tabs>
          <w:tab w:val="left" w:pos="5460"/>
        </w:tabs>
        <w:rPr>
          <w:b/>
          <w:u w:val="single"/>
        </w:rPr>
      </w:pPr>
    </w:p>
    <w:p w14:paraId="41F6DE60" w14:textId="60D8E079" w:rsidR="00ED7458" w:rsidRPr="002A472A" w:rsidRDefault="00823FFA" w:rsidP="00677B4D">
      <w:pPr>
        <w:numPr>
          <w:ilvl w:val="0"/>
          <w:numId w:val="7"/>
        </w:numPr>
        <w:tabs>
          <w:tab w:val="clear" w:pos="1494"/>
          <w:tab w:val="num" w:pos="1418"/>
        </w:tabs>
        <w:jc w:val="both"/>
        <w:rPr>
          <w:szCs w:val="22"/>
        </w:rPr>
      </w:pPr>
      <w:proofErr w:type="gramStart"/>
      <w:r>
        <w:rPr>
          <w:szCs w:val="22"/>
        </w:rPr>
        <w:t>t</w:t>
      </w:r>
      <w:r w:rsidR="00ED7458">
        <w:rPr>
          <w:szCs w:val="22"/>
        </w:rPr>
        <w:t>ous</w:t>
      </w:r>
      <w:proofErr w:type="gramEnd"/>
      <w:r w:rsidR="00ED7458">
        <w:rPr>
          <w:szCs w:val="22"/>
        </w:rPr>
        <w:t xml:space="preserve"> les types de fontaine</w:t>
      </w:r>
      <w:r>
        <w:rPr>
          <w:szCs w:val="22"/>
        </w:rPr>
        <w:t>s</w:t>
      </w:r>
      <w:r w:rsidR="00ED7458">
        <w:rPr>
          <w:szCs w:val="22"/>
        </w:rPr>
        <w:t xml:space="preserve"> doivent être</w:t>
      </w:r>
      <w:r>
        <w:rPr>
          <w:szCs w:val="22"/>
        </w:rPr>
        <w:t xml:space="preserve"> d’un modèle</w:t>
      </w:r>
      <w:r w:rsidR="00ED7458">
        <w:rPr>
          <w:szCs w:val="22"/>
        </w:rPr>
        <w:t xml:space="preserve"> l</w:t>
      </w:r>
      <w:r>
        <w:rPr>
          <w:szCs w:val="22"/>
        </w:rPr>
        <w:t>e</w:t>
      </w:r>
      <w:r w:rsidR="00ED7458">
        <w:rPr>
          <w:szCs w:val="22"/>
        </w:rPr>
        <w:t xml:space="preserve"> plus </w:t>
      </w:r>
      <w:r w:rsidR="00B36FDC">
        <w:rPr>
          <w:szCs w:val="22"/>
        </w:rPr>
        <w:t>discret</w:t>
      </w:r>
      <w:r w:rsidR="00ED7458">
        <w:rPr>
          <w:szCs w:val="22"/>
        </w:rPr>
        <w:t xml:space="preserve"> possible et prendre le minimum de place.  Les types de fontaines proposées par le candidat doit prévoir </w:t>
      </w:r>
      <w:r w:rsidR="00784D2B">
        <w:rPr>
          <w:szCs w:val="22"/>
        </w:rPr>
        <w:t>d’</w:t>
      </w:r>
      <w:r w:rsidR="00ED7458">
        <w:rPr>
          <w:szCs w:val="22"/>
        </w:rPr>
        <w:t>être posées au sol sans fixation au mur</w:t>
      </w:r>
      <w:r w:rsidR="00C53231">
        <w:rPr>
          <w:szCs w:val="22"/>
        </w:rPr>
        <w:t> ;</w:t>
      </w:r>
    </w:p>
    <w:p w14:paraId="36BDEABB" w14:textId="77777777" w:rsidR="00ED7458" w:rsidRDefault="00ED7458" w:rsidP="00ED7458">
      <w:pPr>
        <w:ind w:left="1560" w:hanging="144"/>
        <w:rPr>
          <w:szCs w:val="22"/>
        </w:rPr>
      </w:pPr>
    </w:p>
    <w:p w14:paraId="2EE2EA51" w14:textId="4C2C84B5" w:rsidR="00ED7458" w:rsidRDefault="00ED7458" w:rsidP="00677B4D">
      <w:pPr>
        <w:numPr>
          <w:ilvl w:val="0"/>
          <w:numId w:val="7"/>
        </w:numPr>
        <w:tabs>
          <w:tab w:val="clear" w:pos="1494"/>
          <w:tab w:val="num" w:pos="1418"/>
        </w:tabs>
        <w:jc w:val="both"/>
        <w:rPr>
          <w:szCs w:val="22"/>
        </w:rPr>
      </w:pPr>
      <w:r>
        <w:rPr>
          <w:szCs w:val="22"/>
        </w:rPr>
        <w:lastRenderedPageBreak/>
        <w:t xml:space="preserve"> </w:t>
      </w:r>
      <w:proofErr w:type="gramStart"/>
      <w:r w:rsidR="00823FFA">
        <w:rPr>
          <w:szCs w:val="22"/>
        </w:rPr>
        <w:t>u</w:t>
      </w:r>
      <w:r w:rsidRPr="002A472A">
        <w:rPr>
          <w:szCs w:val="22"/>
        </w:rPr>
        <w:t>n</w:t>
      </w:r>
      <w:proofErr w:type="gramEnd"/>
      <w:r w:rsidRPr="002A472A">
        <w:rPr>
          <w:szCs w:val="22"/>
        </w:rPr>
        <w:t xml:space="preserve"> câble électrique </w:t>
      </w:r>
      <w:r w:rsidR="00C53231">
        <w:rPr>
          <w:szCs w:val="22"/>
        </w:rPr>
        <w:t xml:space="preserve">de la longueur nécessaire </w:t>
      </w:r>
      <w:r w:rsidRPr="002A472A">
        <w:rPr>
          <w:szCs w:val="22"/>
        </w:rPr>
        <w:t xml:space="preserve">permettant le branchement </w:t>
      </w:r>
      <w:r w:rsidR="00C53231">
        <w:rPr>
          <w:szCs w:val="22"/>
        </w:rPr>
        <w:t>de l’emplacement de la fontaine à la prise l’électrique du</w:t>
      </w:r>
      <w:r w:rsidRPr="002A472A">
        <w:rPr>
          <w:szCs w:val="22"/>
        </w:rPr>
        <w:t xml:space="preserve"> secteur</w:t>
      </w:r>
      <w:r w:rsidR="00C53231">
        <w:rPr>
          <w:szCs w:val="22"/>
        </w:rPr>
        <w:t> ;</w:t>
      </w:r>
    </w:p>
    <w:p w14:paraId="0E23C79F" w14:textId="77777777" w:rsidR="00F61154" w:rsidRDefault="00F61154" w:rsidP="00F61154">
      <w:pPr>
        <w:pStyle w:val="Paragraphedeliste"/>
        <w:rPr>
          <w:szCs w:val="22"/>
        </w:rPr>
      </w:pPr>
    </w:p>
    <w:p w14:paraId="62EBE101" w14:textId="4FBB9415" w:rsidR="00F61154" w:rsidRDefault="00F61154" w:rsidP="00677B4D">
      <w:pPr>
        <w:numPr>
          <w:ilvl w:val="0"/>
          <w:numId w:val="7"/>
        </w:numPr>
        <w:tabs>
          <w:tab w:val="clear" w:pos="1494"/>
          <w:tab w:val="num" w:pos="1418"/>
        </w:tabs>
        <w:jc w:val="both"/>
        <w:rPr>
          <w:szCs w:val="22"/>
        </w:rPr>
      </w:pPr>
      <w:r>
        <w:rPr>
          <w:szCs w:val="22"/>
        </w:rPr>
        <w:t>Les composants des fontaines doivent être constitués</w:t>
      </w:r>
      <w:r w:rsidR="006F3980">
        <w:rPr>
          <w:szCs w:val="22"/>
        </w:rPr>
        <w:t xml:space="preserve"> à minima à hauteur de 60%</w:t>
      </w:r>
      <w:r>
        <w:rPr>
          <w:szCs w:val="22"/>
        </w:rPr>
        <w:t xml:space="preserve"> de composants </w:t>
      </w:r>
      <w:r w:rsidR="0057416F">
        <w:rPr>
          <w:szCs w:val="22"/>
        </w:rPr>
        <w:t>recyclables ;</w:t>
      </w:r>
    </w:p>
    <w:p w14:paraId="5243EBDC" w14:textId="77777777" w:rsidR="00784D2B" w:rsidRPr="002A472A" w:rsidRDefault="00784D2B" w:rsidP="00784D2B">
      <w:pPr>
        <w:jc w:val="both"/>
        <w:rPr>
          <w:szCs w:val="22"/>
        </w:rPr>
      </w:pPr>
    </w:p>
    <w:p w14:paraId="12BC26E0" w14:textId="1298BEA0" w:rsidR="00ED7458" w:rsidRDefault="00823FFA" w:rsidP="00677B4D">
      <w:pPr>
        <w:numPr>
          <w:ilvl w:val="0"/>
          <w:numId w:val="7"/>
        </w:numPr>
        <w:jc w:val="both"/>
        <w:rPr>
          <w:szCs w:val="22"/>
        </w:rPr>
      </w:pPr>
      <w:proofErr w:type="gramStart"/>
      <w:r>
        <w:rPr>
          <w:szCs w:val="22"/>
        </w:rPr>
        <w:t>l</w:t>
      </w:r>
      <w:r w:rsidR="00ED7458">
        <w:rPr>
          <w:szCs w:val="22"/>
        </w:rPr>
        <w:t>es</w:t>
      </w:r>
      <w:proofErr w:type="gramEnd"/>
      <w:r w:rsidR="00ED7458">
        <w:rPr>
          <w:szCs w:val="22"/>
        </w:rPr>
        <w:t xml:space="preserve"> p</w:t>
      </w:r>
      <w:r w:rsidR="00ED7458" w:rsidRPr="0096207D">
        <w:rPr>
          <w:szCs w:val="22"/>
        </w:rPr>
        <w:t>ré-raccordement</w:t>
      </w:r>
      <w:r w:rsidR="00ED7458">
        <w:rPr>
          <w:szCs w:val="22"/>
        </w:rPr>
        <w:t>s</w:t>
      </w:r>
      <w:r w:rsidR="00ED7458" w:rsidRPr="0096207D">
        <w:rPr>
          <w:szCs w:val="22"/>
        </w:rPr>
        <w:t xml:space="preserve"> </w:t>
      </w:r>
      <w:r w:rsidR="00ED7458">
        <w:rPr>
          <w:szCs w:val="22"/>
        </w:rPr>
        <w:t xml:space="preserve">pour l’arrivée d’eau et pour l’évacuation d’eau, seront disponibles selon le type de fontaine et le titulaire devra fournir les raccordements et les flexibles avec </w:t>
      </w:r>
      <w:r w:rsidR="00DD0BEF">
        <w:rPr>
          <w:szCs w:val="22"/>
        </w:rPr>
        <w:t>les longueurs nécessaires</w:t>
      </w:r>
      <w:r w:rsidR="00ED7458">
        <w:rPr>
          <w:szCs w:val="22"/>
        </w:rPr>
        <w:t xml:space="preserve"> pour les raccordements</w:t>
      </w:r>
      <w:r w:rsidR="00784D2B">
        <w:rPr>
          <w:szCs w:val="22"/>
        </w:rPr>
        <w:t xml:space="preserve"> au robinet d’eau.</w:t>
      </w:r>
      <w:r w:rsidR="00C53231">
        <w:rPr>
          <w:szCs w:val="22"/>
        </w:rPr>
        <w:t xml:space="preserve"> Un robinet d’arrêt devra être facilement accessible pour couper l’eau en cas de fuite ;</w:t>
      </w:r>
    </w:p>
    <w:p w14:paraId="572C0B95" w14:textId="77777777" w:rsidR="00ED7458" w:rsidRDefault="00ED7458" w:rsidP="00ED7458">
      <w:pPr>
        <w:ind w:left="1494"/>
        <w:jc w:val="both"/>
        <w:rPr>
          <w:szCs w:val="22"/>
        </w:rPr>
      </w:pPr>
    </w:p>
    <w:p w14:paraId="4FC53369" w14:textId="08D5B494" w:rsidR="00ED7458" w:rsidRPr="0096207D" w:rsidRDefault="00823FFA" w:rsidP="00677B4D">
      <w:pPr>
        <w:numPr>
          <w:ilvl w:val="0"/>
          <w:numId w:val="7"/>
        </w:numPr>
        <w:jc w:val="both"/>
        <w:rPr>
          <w:szCs w:val="22"/>
        </w:rPr>
      </w:pPr>
      <w:proofErr w:type="gramStart"/>
      <w:r>
        <w:rPr>
          <w:szCs w:val="22"/>
        </w:rPr>
        <w:t>l</w:t>
      </w:r>
      <w:r w:rsidR="00ED7458">
        <w:rPr>
          <w:szCs w:val="22"/>
        </w:rPr>
        <w:t>e</w:t>
      </w:r>
      <w:proofErr w:type="gramEnd"/>
      <w:r w:rsidR="00ED7458">
        <w:rPr>
          <w:szCs w:val="22"/>
        </w:rPr>
        <w:t xml:space="preserve"> système de refroidissement de l’eau sera à détente</w:t>
      </w:r>
      <w:r w:rsidR="00ED7458" w:rsidRPr="0096207D">
        <w:rPr>
          <w:szCs w:val="22"/>
        </w:rPr>
        <w:t xml:space="preserve"> direct </w:t>
      </w:r>
      <w:r w:rsidR="00ED7458">
        <w:rPr>
          <w:szCs w:val="22"/>
        </w:rPr>
        <w:t>à</w:t>
      </w:r>
      <w:r w:rsidR="00ED7458" w:rsidRPr="0096207D">
        <w:rPr>
          <w:szCs w:val="22"/>
        </w:rPr>
        <w:t xml:space="preserve"> banc de glace</w:t>
      </w:r>
      <w:r w:rsidR="00ED7458">
        <w:rPr>
          <w:szCs w:val="22"/>
        </w:rPr>
        <w:t xml:space="preserve"> avec à minima une production d’eau froide de 20L par heure</w:t>
      </w:r>
      <w:r w:rsidR="00ED7458" w:rsidRPr="0096207D">
        <w:rPr>
          <w:szCs w:val="22"/>
        </w:rPr>
        <w:t> ;</w:t>
      </w:r>
      <w:r w:rsidR="00C53231">
        <w:rPr>
          <w:szCs w:val="22"/>
        </w:rPr>
        <w:br/>
      </w:r>
    </w:p>
    <w:p w14:paraId="5B522CA4" w14:textId="097D4AF1" w:rsidR="00C53231" w:rsidRDefault="00823FFA" w:rsidP="00677B4D">
      <w:pPr>
        <w:numPr>
          <w:ilvl w:val="0"/>
          <w:numId w:val="7"/>
        </w:numPr>
        <w:jc w:val="both"/>
        <w:rPr>
          <w:szCs w:val="22"/>
        </w:rPr>
      </w:pPr>
      <w:proofErr w:type="gramStart"/>
      <w:r>
        <w:rPr>
          <w:szCs w:val="22"/>
        </w:rPr>
        <w:t>l</w:t>
      </w:r>
      <w:r w:rsidR="00ED7458" w:rsidRPr="006164B5">
        <w:rPr>
          <w:szCs w:val="22"/>
        </w:rPr>
        <w:t>a</w:t>
      </w:r>
      <w:proofErr w:type="gramEnd"/>
      <w:r w:rsidR="00ED7458" w:rsidRPr="006164B5">
        <w:rPr>
          <w:szCs w:val="22"/>
        </w:rPr>
        <w:t xml:space="preserve"> buse de sortie d’eau pour remplir le contenant, devra être la moins accessible possible par le goulot ou l’ouverture d’un contenant, afin de garantir un état de propreté sans contamination, lors du remplissage ;</w:t>
      </w:r>
    </w:p>
    <w:p w14:paraId="7A878630" w14:textId="77777777" w:rsidR="00C53231" w:rsidRDefault="00C53231" w:rsidP="00C53231">
      <w:pPr>
        <w:ind w:left="1494"/>
        <w:jc w:val="both"/>
        <w:rPr>
          <w:szCs w:val="22"/>
        </w:rPr>
      </w:pPr>
    </w:p>
    <w:p w14:paraId="3C33CDE2" w14:textId="26B0A35E" w:rsidR="00C53231" w:rsidRDefault="00823FFA" w:rsidP="00677B4D">
      <w:pPr>
        <w:numPr>
          <w:ilvl w:val="0"/>
          <w:numId w:val="7"/>
        </w:numPr>
        <w:jc w:val="both"/>
        <w:rPr>
          <w:szCs w:val="22"/>
        </w:rPr>
      </w:pPr>
      <w:proofErr w:type="gramStart"/>
      <w:r>
        <w:rPr>
          <w:szCs w:val="22"/>
        </w:rPr>
        <w:t>l</w:t>
      </w:r>
      <w:r w:rsidR="00C53231">
        <w:rPr>
          <w:szCs w:val="22"/>
        </w:rPr>
        <w:t>e</w:t>
      </w:r>
      <w:proofErr w:type="gramEnd"/>
      <w:r w:rsidR="00C53231">
        <w:rPr>
          <w:szCs w:val="22"/>
        </w:rPr>
        <w:t xml:space="preserve"> revêtement des buses doit être antibactérien ;</w:t>
      </w:r>
    </w:p>
    <w:p w14:paraId="2A6E270D" w14:textId="77777777" w:rsidR="00ED7458" w:rsidRPr="006164B5" w:rsidRDefault="00ED7458" w:rsidP="00C53231">
      <w:pPr>
        <w:ind w:left="1494"/>
        <w:jc w:val="both"/>
        <w:rPr>
          <w:szCs w:val="22"/>
        </w:rPr>
      </w:pPr>
    </w:p>
    <w:p w14:paraId="5EDCF04B" w14:textId="6178203E" w:rsidR="00ED7458" w:rsidRDefault="00823FFA" w:rsidP="00677B4D">
      <w:pPr>
        <w:numPr>
          <w:ilvl w:val="0"/>
          <w:numId w:val="7"/>
        </w:numPr>
        <w:jc w:val="both"/>
        <w:rPr>
          <w:szCs w:val="22"/>
        </w:rPr>
      </w:pPr>
      <w:proofErr w:type="gramStart"/>
      <w:r>
        <w:rPr>
          <w:szCs w:val="22"/>
        </w:rPr>
        <w:t>p</w:t>
      </w:r>
      <w:r w:rsidR="00ED7458">
        <w:rPr>
          <w:szCs w:val="22"/>
        </w:rPr>
        <w:t>our</w:t>
      </w:r>
      <w:proofErr w:type="gramEnd"/>
      <w:r w:rsidR="00ED7458">
        <w:rPr>
          <w:szCs w:val="22"/>
        </w:rPr>
        <w:t xml:space="preserve"> la filtration de l’eau, la fontaine sera équipée d’un f</w:t>
      </w:r>
      <w:r w:rsidR="00ED7458" w:rsidRPr="0096207D">
        <w:rPr>
          <w:szCs w:val="22"/>
        </w:rPr>
        <w:t>iltre à charbon actif de niveau 3 avec une filtration de 0.1 à 0.5 microns aux normes ACS</w:t>
      </w:r>
      <w:r w:rsidR="00ED7458">
        <w:rPr>
          <w:szCs w:val="22"/>
        </w:rPr>
        <w:t xml:space="preserve"> </w:t>
      </w:r>
      <w:r w:rsidR="00ED7458" w:rsidRPr="0096207D">
        <w:rPr>
          <w:szCs w:val="22"/>
        </w:rPr>
        <w:t>(Attestation de Conformité Sanitaires)</w:t>
      </w:r>
      <w:r w:rsidR="00ED7458">
        <w:rPr>
          <w:szCs w:val="22"/>
        </w:rPr>
        <w:t>, si possible avec un t</w:t>
      </w:r>
      <w:r w:rsidR="00ED7458" w:rsidRPr="0096207D">
        <w:rPr>
          <w:szCs w:val="22"/>
        </w:rPr>
        <w:t>émoin de contrôle de l’usure du filtre</w:t>
      </w:r>
      <w:r w:rsidR="00ED7458">
        <w:rPr>
          <w:szCs w:val="22"/>
        </w:rPr>
        <w:t> ;</w:t>
      </w:r>
    </w:p>
    <w:p w14:paraId="5CFB4D87" w14:textId="77777777" w:rsidR="00ED7458" w:rsidRDefault="00ED7458" w:rsidP="00ED7458">
      <w:pPr>
        <w:ind w:left="1134"/>
        <w:jc w:val="both"/>
        <w:rPr>
          <w:szCs w:val="22"/>
        </w:rPr>
      </w:pPr>
    </w:p>
    <w:p w14:paraId="2FDA1D8B" w14:textId="5879D538" w:rsidR="00ED7458" w:rsidRDefault="00823FFA" w:rsidP="00677B4D">
      <w:pPr>
        <w:numPr>
          <w:ilvl w:val="0"/>
          <w:numId w:val="7"/>
        </w:numPr>
        <w:jc w:val="both"/>
        <w:rPr>
          <w:szCs w:val="22"/>
        </w:rPr>
      </w:pPr>
      <w:proofErr w:type="gramStart"/>
      <w:r>
        <w:rPr>
          <w:szCs w:val="22"/>
        </w:rPr>
        <w:t>l</w:t>
      </w:r>
      <w:r w:rsidR="00ED7458">
        <w:rPr>
          <w:szCs w:val="22"/>
        </w:rPr>
        <w:t>a</w:t>
      </w:r>
      <w:proofErr w:type="gramEnd"/>
      <w:r w:rsidR="00ED7458">
        <w:rPr>
          <w:szCs w:val="22"/>
        </w:rPr>
        <w:t xml:space="preserve"> fontaine doit être aux normes de l’accessibilité</w:t>
      </w:r>
      <w:r w:rsidR="00C53231">
        <w:rPr>
          <w:szCs w:val="22"/>
        </w:rPr>
        <w:t> ;</w:t>
      </w:r>
    </w:p>
    <w:p w14:paraId="5DAC2DBE" w14:textId="77777777" w:rsidR="002414C6" w:rsidRPr="008B563D" w:rsidRDefault="002414C6" w:rsidP="00ED7458">
      <w:pPr>
        <w:jc w:val="both"/>
        <w:rPr>
          <w:szCs w:val="22"/>
        </w:rPr>
      </w:pPr>
    </w:p>
    <w:p w14:paraId="3163C078" w14:textId="54F5B85C" w:rsidR="00C53231" w:rsidRDefault="00B36FDC" w:rsidP="00677B4D">
      <w:pPr>
        <w:numPr>
          <w:ilvl w:val="0"/>
          <w:numId w:val="7"/>
        </w:numPr>
        <w:jc w:val="both"/>
        <w:rPr>
          <w:szCs w:val="22"/>
        </w:rPr>
      </w:pPr>
      <w:proofErr w:type="gramStart"/>
      <w:r>
        <w:rPr>
          <w:szCs w:val="22"/>
        </w:rPr>
        <w:t>l</w:t>
      </w:r>
      <w:r w:rsidR="00ED7458" w:rsidRPr="00FC121E">
        <w:rPr>
          <w:szCs w:val="22"/>
        </w:rPr>
        <w:t>e</w:t>
      </w:r>
      <w:proofErr w:type="gramEnd"/>
      <w:r w:rsidR="00ED7458" w:rsidRPr="00FC121E">
        <w:rPr>
          <w:szCs w:val="22"/>
        </w:rPr>
        <w:t xml:space="preserve"> corps de la fontaine devra être de préférence dans un matériau facile d’entretien afin d’éviter les traces de doigts</w:t>
      </w:r>
      <w:r w:rsidR="00C53231">
        <w:rPr>
          <w:szCs w:val="22"/>
        </w:rPr>
        <w:t> ;</w:t>
      </w:r>
    </w:p>
    <w:p w14:paraId="5ADB8B64" w14:textId="77777777" w:rsidR="00C53231" w:rsidRDefault="00C53231" w:rsidP="00C53231">
      <w:pPr>
        <w:pStyle w:val="Paragraphedeliste"/>
        <w:ind w:left="0"/>
        <w:rPr>
          <w:szCs w:val="22"/>
        </w:rPr>
      </w:pPr>
    </w:p>
    <w:p w14:paraId="337F6654" w14:textId="71AE744A" w:rsidR="00ED7458" w:rsidRDefault="00B36FDC" w:rsidP="00677B4D">
      <w:pPr>
        <w:numPr>
          <w:ilvl w:val="0"/>
          <w:numId w:val="7"/>
        </w:numPr>
        <w:jc w:val="both"/>
        <w:rPr>
          <w:szCs w:val="22"/>
        </w:rPr>
      </w:pPr>
      <w:proofErr w:type="gramStart"/>
      <w:r>
        <w:rPr>
          <w:szCs w:val="22"/>
        </w:rPr>
        <w:t>l</w:t>
      </w:r>
      <w:r w:rsidR="00ED7458" w:rsidRPr="00FC121E">
        <w:rPr>
          <w:szCs w:val="22"/>
        </w:rPr>
        <w:t>e</w:t>
      </w:r>
      <w:proofErr w:type="gramEnd"/>
      <w:r w:rsidR="00ED7458" w:rsidRPr="00FC121E">
        <w:rPr>
          <w:szCs w:val="22"/>
        </w:rPr>
        <w:t xml:space="preserve"> choix de la distribution d’eau devra être, eau chaude, tempérée et froide.</w:t>
      </w:r>
    </w:p>
    <w:p w14:paraId="7BE83BDF" w14:textId="73251C39" w:rsidR="0002128B" w:rsidRDefault="00293723" w:rsidP="0023177F">
      <w:pPr>
        <w:pStyle w:val="Titre3"/>
      </w:pPr>
      <w:bookmarkStart w:id="59" w:name="_Toc428201694"/>
      <w:bookmarkStart w:id="60" w:name="_Toc431396949"/>
      <w:r w:rsidRPr="0096207D">
        <w:t>5.1</w:t>
      </w:r>
      <w:r w:rsidR="00A87484" w:rsidRPr="0096207D">
        <w:t>.</w:t>
      </w:r>
      <w:r w:rsidR="00F62E0A">
        <w:t>2</w:t>
      </w:r>
      <w:r w:rsidR="00BF49D9" w:rsidRPr="0096207D">
        <w:t xml:space="preserve">. </w:t>
      </w:r>
      <w:r w:rsidR="00EE3167">
        <w:t>Caractéristiques des interventions de la m</w:t>
      </w:r>
      <w:r w:rsidR="0002128B" w:rsidRPr="0096207D">
        <w:t>aintenance préventive</w:t>
      </w:r>
      <w:r w:rsidR="00D138D6" w:rsidRPr="0096207D">
        <w:t xml:space="preserve"> </w:t>
      </w:r>
      <w:r w:rsidR="008A7934">
        <w:t xml:space="preserve">qui aura lieu </w:t>
      </w:r>
      <w:r w:rsidR="002F3096">
        <w:t>1 fois</w:t>
      </w:r>
      <w:r w:rsidR="00660DFE" w:rsidRPr="0096207D">
        <w:t xml:space="preserve"> par an</w:t>
      </w:r>
      <w:r w:rsidR="005A5628">
        <w:t xml:space="preserve"> sur toutes les fontaines </w:t>
      </w:r>
      <w:r w:rsidR="00765E96">
        <w:t>sur secteur</w:t>
      </w:r>
      <w:r w:rsidR="00E04ACA">
        <w:t xml:space="preserve"> </w:t>
      </w:r>
      <w:r w:rsidR="00A91CD3" w:rsidRPr="0096207D">
        <w:t>:</w:t>
      </w:r>
      <w:bookmarkEnd w:id="59"/>
      <w:bookmarkEnd w:id="60"/>
    </w:p>
    <w:p w14:paraId="174DCB4E" w14:textId="77777777" w:rsidR="005A5628" w:rsidRPr="005A5628" w:rsidRDefault="005A5628" w:rsidP="005A5628"/>
    <w:p w14:paraId="1E7D3B64" w14:textId="77777777" w:rsidR="00441866" w:rsidRPr="00441866" w:rsidRDefault="000E21D9" w:rsidP="00441866">
      <w:r>
        <w:t xml:space="preserve">Lors de </w:t>
      </w:r>
      <w:r w:rsidR="0024562C" w:rsidRPr="00D2651A">
        <w:rPr>
          <w:b/>
          <w:u w:val="single"/>
        </w:rPr>
        <w:t>CHAQUE</w:t>
      </w:r>
      <w:r w:rsidR="0024562C">
        <w:t xml:space="preserve"> </w:t>
      </w:r>
      <w:r>
        <w:t xml:space="preserve">passage </w:t>
      </w:r>
      <w:r w:rsidR="002F3096">
        <w:t>annuel</w:t>
      </w:r>
      <w:r>
        <w:t xml:space="preserve"> pour la maintenance préventive le titulaire devra notamment : </w:t>
      </w:r>
    </w:p>
    <w:p w14:paraId="455C2CD1" w14:textId="77777777" w:rsidR="00E718E2" w:rsidRPr="0096207D" w:rsidRDefault="00E718E2" w:rsidP="0046254C">
      <w:pPr>
        <w:ind w:left="1353"/>
        <w:jc w:val="both"/>
        <w:rPr>
          <w:szCs w:val="22"/>
        </w:rPr>
      </w:pPr>
    </w:p>
    <w:p w14:paraId="7C301E52" w14:textId="4CB0370A" w:rsidR="00E718E2" w:rsidRPr="00044BF6" w:rsidRDefault="00DD661B" w:rsidP="00677B4D">
      <w:pPr>
        <w:numPr>
          <w:ilvl w:val="0"/>
          <w:numId w:val="7"/>
        </w:numPr>
        <w:jc w:val="both"/>
        <w:rPr>
          <w:szCs w:val="22"/>
        </w:rPr>
      </w:pPr>
      <w:proofErr w:type="gramStart"/>
      <w:r>
        <w:rPr>
          <w:szCs w:val="22"/>
        </w:rPr>
        <w:t>c</w:t>
      </w:r>
      <w:r w:rsidR="00B91D82" w:rsidRPr="00044BF6">
        <w:rPr>
          <w:szCs w:val="22"/>
        </w:rPr>
        <w:t>hange</w:t>
      </w:r>
      <w:r w:rsidR="000E21D9" w:rsidRPr="00044BF6">
        <w:rPr>
          <w:szCs w:val="22"/>
        </w:rPr>
        <w:t>r</w:t>
      </w:r>
      <w:proofErr w:type="gramEnd"/>
      <w:r w:rsidR="00B91D82" w:rsidRPr="00044BF6">
        <w:rPr>
          <w:szCs w:val="22"/>
        </w:rPr>
        <w:t xml:space="preserve"> </w:t>
      </w:r>
      <w:r w:rsidR="000E21D9" w:rsidRPr="00044BF6">
        <w:rPr>
          <w:szCs w:val="22"/>
        </w:rPr>
        <w:t>sur chaque fontaine le</w:t>
      </w:r>
      <w:r w:rsidR="00B91D82" w:rsidRPr="00044BF6">
        <w:rPr>
          <w:szCs w:val="22"/>
        </w:rPr>
        <w:t xml:space="preserve"> filtre à charbon</w:t>
      </w:r>
      <w:r w:rsidR="00072DD5" w:rsidRPr="00044BF6">
        <w:rPr>
          <w:szCs w:val="22"/>
        </w:rPr>
        <w:t xml:space="preserve"> actif</w:t>
      </w:r>
      <w:r w:rsidR="00B91D82" w:rsidRPr="00044BF6">
        <w:rPr>
          <w:szCs w:val="22"/>
        </w:rPr>
        <w:t xml:space="preserve"> de niveau 3</w:t>
      </w:r>
      <w:r w:rsidR="00E9363D" w:rsidRPr="00044BF6">
        <w:rPr>
          <w:szCs w:val="22"/>
        </w:rPr>
        <w:t> </w:t>
      </w:r>
      <w:r w:rsidR="00072DD5" w:rsidRPr="00044BF6">
        <w:rPr>
          <w:szCs w:val="22"/>
        </w:rPr>
        <w:t xml:space="preserve">permettant une filtration de 0,1 à 0,5 microns, avec </w:t>
      </w:r>
      <w:r w:rsidR="00675626" w:rsidRPr="00044BF6">
        <w:rPr>
          <w:szCs w:val="22"/>
        </w:rPr>
        <w:t>la conformité</w:t>
      </w:r>
      <w:r w:rsidR="00072DD5" w:rsidRPr="00044BF6">
        <w:rPr>
          <w:szCs w:val="22"/>
        </w:rPr>
        <w:t xml:space="preserve"> </w:t>
      </w:r>
      <w:r w:rsidR="00675626" w:rsidRPr="00044BF6">
        <w:rPr>
          <w:szCs w:val="22"/>
        </w:rPr>
        <w:t>A</w:t>
      </w:r>
      <w:r w:rsidR="00B36FDC">
        <w:rPr>
          <w:szCs w:val="22"/>
        </w:rPr>
        <w:t>C</w:t>
      </w:r>
      <w:r w:rsidR="00675626" w:rsidRPr="00044BF6">
        <w:rPr>
          <w:szCs w:val="22"/>
        </w:rPr>
        <w:t>S (</w:t>
      </w:r>
      <w:r w:rsidR="00072DD5" w:rsidRPr="00044BF6">
        <w:rPr>
          <w:szCs w:val="22"/>
        </w:rPr>
        <w:t>Attestation de Conformité Sanitaire)</w:t>
      </w:r>
      <w:r w:rsidR="00E53FA4" w:rsidRPr="00044BF6">
        <w:rPr>
          <w:szCs w:val="22"/>
        </w:rPr>
        <w:t>,</w:t>
      </w:r>
      <w:r w:rsidR="00044BF6" w:rsidRPr="00044BF6">
        <w:rPr>
          <w:szCs w:val="22"/>
        </w:rPr>
        <w:t xml:space="preserve"> document qu</w:t>
      </w:r>
      <w:r w:rsidR="00044BF6">
        <w:rPr>
          <w:szCs w:val="22"/>
        </w:rPr>
        <w:t>i</w:t>
      </w:r>
      <w:r w:rsidR="00044BF6" w:rsidRPr="00044BF6">
        <w:rPr>
          <w:szCs w:val="22"/>
        </w:rPr>
        <w:t xml:space="preserve"> devra être mis avec le carnet d’entretien avec la date de mise </w:t>
      </w:r>
      <w:r w:rsidR="00C53231">
        <w:rPr>
          <w:szCs w:val="22"/>
        </w:rPr>
        <w:t xml:space="preserve">à </w:t>
      </w:r>
      <w:r w:rsidR="00044BF6" w:rsidRPr="00044BF6">
        <w:rPr>
          <w:szCs w:val="22"/>
        </w:rPr>
        <w:t>jour du ch</w:t>
      </w:r>
      <w:r w:rsidR="00044BF6">
        <w:rPr>
          <w:szCs w:val="22"/>
        </w:rPr>
        <w:t>a</w:t>
      </w:r>
      <w:r w:rsidR="00044BF6" w:rsidRPr="00044BF6">
        <w:rPr>
          <w:szCs w:val="22"/>
        </w:rPr>
        <w:t>ngement du filtre</w:t>
      </w:r>
      <w:r w:rsidR="00044BF6">
        <w:rPr>
          <w:szCs w:val="22"/>
        </w:rPr>
        <w:t> ;</w:t>
      </w:r>
      <w:r w:rsidR="00044BF6">
        <w:rPr>
          <w:szCs w:val="22"/>
        </w:rPr>
        <w:br/>
      </w:r>
    </w:p>
    <w:p w14:paraId="5D082C2B" w14:textId="1F3C53BA" w:rsidR="008E7998" w:rsidRDefault="00DD661B" w:rsidP="00677B4D">
      <w:pPr>
        <w:numPr>
          <w:ilvl w:val="0"/>
          <w:numId w:val="7"/>
        </w:numPr>
        <w:jc w:val="both"/>
        <w:rPr>
          <w:szCs w:val="22"/>
        </w:rPr>
      </w:pPr>
      <w:proofErr w:type="gramStart"/>
      <w:r>
        <w:rPr>
          <w:szCs w:val="22"/>
        </w:rPr>
        <w:t>d</w:t>
      </w:r>
      <w:r w:rsidR="008E7998">
        <w:rPr>
          <w:szCs w:val="22"/>
        </w:rPr>
        <w:t>ésinfect</w:t>
      </w:r>
      <w:r w:rsidR="002D4C2C">
        <w:rPr>
          <w:szCs w:val="22"/>
        </w:rPr>
        <w:t>er</w:t>
      </w:r>
      <w:proofErr w:type="gramEnd"/>
      <w:r w:rsidR="008E7998">
        <w:rPr>
          <w:szCs w:val="22"/>
        </w:rPr>
        <w:t xml:space="preserve"> </w:t>
      </w:r>
      <w:r w:rsidR="002D4C2C">
        <w:rPr>
          <w:szCs w:val="22"/>
        </w:rPr>
        <w:t>l</w:t>
      </w:r>
      <w:r w:rsidR="008E7998">
        <w:rPr>
          <w:szCs w:val="22"/>
        </w:rPr>
        <w:t>es organes techniques</w:t>
      </w:r>
      <w:r w:rsidR="00DA5426">
        <w:rPr>
          <w:szCs w:val="22"/>
        </w:rPr>
        <w:t xml:space="preserve"> et fonctionnels</w:t>
      </w:r>
      <w:r w:rsidR="008E7998">
        <w:rPr>
          <w:szCs w:val="22"/>
        </w:rPr>
        <w:t xml:space="preserve"> </w:t>
      </w:r>
      <w:r w:rsidR="00713988">
        <w:rPr>
          <w:szCs w:val="22"/>
        </w:rPr>
        <w:t xml:space="preserve">de type points de contacts, </w:t>
      </w:r>
      <w:r w:rsidR="008E7998">
        <w:rPr>
          <w:szCs w:val="22"/>
        </w:rPr>
        <w:t xml:space="preserve">de </w:t>
      </w:r>
      <w:r w:rsidR="00765E96">
        <w:rPr>
          <w:szCs w:val="22"/>
        </w:rPr>
        <w:t>chaque</w:t>
      </w:r>
      <w:r w:rsidR="008E7998">
        <w:rPr>
          <w:szCs w:val="22"/>
        </w:rPr>
        <w:t xml:space="preserve"> fontaine et surtout </w:t>
      </w:r>
      <w:r w:rsidR="00713988">
        <w:rPr>
          <w:szCs w:val="22"/>
        </w:rPr>
        <w:t xml:space="preserve">de </w:t>
      </w:r>
      <w:r w:rsidR="002F3096">
        <w:rPr>
          <w:szCs w:val="22"/>
        </w:rPr>
        <w:t xml:space="preserve">la ou </w:t>
      </w:r>
      <w:r w:rsidR="00713988">
        <w:rPr>
          <w:szCs w:val="22"/>
        </w:rPr>
        <w:t>d</w:t>
      </w:r>
      <w:r w:rsidR="008E7998">
        <w:rPr>
          <w:szCs w:val="22"/>
        </w:rPr>
        <w:t>es buses de sorties</w:t>
      </w:r>
      <w:r w:rsidR="000E21D9">
        <w:rPr>
          <w:szCs w:val="22"/>
        </w:rPr>
        <w:t> ;</w:t>
      </w:r>
    </w:p>
    <w:p w14:paraId="1D935B8B" w14:textId="77777777" w:rsidR="00E718E2" w:rsidRPr="0096207D" w:rsidRDefault="00E718E2" w:rsidP="0046254C">
      <w:pPr>
        <w:jc w:val="both"/>
        <w:rPr>
          <w:szCs w:val="22"/>
        </w:rPr>
      </w:pPr>
    </w:p>
    <w:p w14:paraId="392BA8E1" w14:textId="6864B8EC" w:rsidR="00F327E2" w:rsidRDefault="00DD661B" w:rsidP="00677B4D">
      <w:pPr>
        <w:numPr>
          <w:ilvl w:val="0"/>
          <w:numId w:val="7"/>
        </w:numPr>
        <w:jc w:val="both"/>
        <w:rPr>
          <w:szCs w:val="22"/>
        </w:rPr>
      </w:pPr>
      <w:proofErr w:type="gramStart"/>
      <w:r>
        <w:rPr>
          <w:szCs w:val="22"/>
        </w:rPr>
        <w:t>v</w:t>
      </w:r>
      <w:r w:rsidR="00E53FA4">
        <w:rPr>
          <w:szCs w:val="22"/>
        </w:rPr>
        <w:t>ider</w:t>
      </w:r>
      <w:proofErr w:type="gramEnd"/>
      <w:r w:rsidR="00E53FA4">
        <w:rPr>
          <w:szCs w:val="22"/>
        </w:rPr>
        <w:t>, n</w:t>
      </w:r>
      <w:r w:rsidR="002F3096">
        <w:rPr>
          <w:szCs w:val="22"/>
        </w:rPr>
        <w:t>ettoyer ou remplacer par un propre</w:t>
      </w:r>
      <w:r w:rsidR="00A02CC8">
        <w:rPr>
          <w:szCs w:val="22"/>
        </w:rPr>
        <w:t>,</w:t>
      </w:r>
      <w:r w:rsidR="002F3096">
        <w:rPr>
          <w:szCs w:val="22"/>
        </w:rPr>
        <w:t xml:space="preserve"> </w:t>
      </w:r>
      <w:r w:rsidR="004F5CF2">
        <w:rPr>
          <w:szCs w:val="22"/>
        </w:rPr>
        <w:t>le trop plein servant à la récupération de l’eau ;</w:t>
      </w:r>
    </w:p>
    <w:p w14:paraId="5AFAA138" w14:textId="77777777" w:rsidR="0024562C" w:rsidRDefault="0024562C" w:rsidP="002F3096">
      <w:pPr>
        <w:jc w:val="both"/>
        <w:rPr>
          <w:szCs w:val="22"/>
        </w:rPr>
      </w:pPr>
    </w:p>
    <w:p w14:paraId="5C07C73F" w14:textId="7B1711F8" w:rsidR="007E0B8C" w:rsidRDefault="00DD661B" w:rsidP="00677B4D">
      <w:pPr>
        <w:numPr>
          <w:ilvl w:val="0"/>
          <w:numId w:val="7"/>
        </w:numPr>
        <w:jc w:val="both"/>
        <w:rPr>
          <w:szCs w:val="22"/>
        </w:rPr>
      </w:pPr>
      <w:proofErr w:type="gramStart"/>
      <w:r>
        <w:rPr>
          <w:szCs w:val="22"/>
        </w:rPr>
        <w:t>s</w:t>
      </w:r>
      <w:r w:rsidR="007E0B8C" w:rsidRPr="0096207D">
        <w:rPr>
          <w:szCs w:val="22"/>
        </w:rPr>
        <w:t>’assurer</w:t>
      </w:r>
      <w:proofErr w:type="gramEnd"/>
      <w:r w:rsidR="007E0B8C" w:rsidRPr="0096207D">
        <w:rPr>
          <w:szCs w:val="22"/>
        </w:rPr>
        <w:t xml:space="preserve"> que la fontaine est en état de fonctionnement avec vérifications visuelles, auditives, olfactives et par actions des boutons </w:t>
      </w:r>
      <w:r w:rsidR="002D4C2C">
        <w:rPr>
          <w:szCs w:val="22"/>
        </w:rPr>
        <w:t xml:space="preserve">de </w:t>
      </w:r>
      <w:r w:rsidR="007E0B8C" w:rsidRPr="0096207D">
        <w:rPr>
          <w:szCs w:val="22"/>
        </w:rPr>
        <w:t xml:space="preserve">fonctionnement </w:t>
      </w:r>
      <w:r w:rsidR="00B459A5">
        <w:rPr>
          <w:szCs w:val="22"/>
        </w:rPr>
        <w:t>de</w:t>
      </w:r>
      <w:r w:rsidR="007E0B8C" w:rsidRPr="0096207D">
        <w:rPr>
          <w:szCs w:val="22"/>
        </w:rPr>
        <w:t xml:space="preserve"> la fontaine</w:t>
      </w:r>
      <w:r w:rsidR="0046254C">
        <w:rPr>
          <w:szCs w:val="22"/>
        </w:rPr>
        <w:t> ;</w:t>
      </w:r>
    </w:p>
    <w:p w14:paraId="317396ED" w14:textId="77777777" w:rsidR="007E0B8C" w:rsidRDefault="007E0B8C" w:rsidP="0046254C">
      <w:pPr>
        <w:ind w:left="1353"/>
        <w:jc w:val="both"/>
        <w:rPr>
          <w:szCs w:val="22"/>
        </w:rPr>
      </w:pPr>
    </w:p>
    <w:p w14:paraId="3A71D02C" w14:textId="3F1947F0" w:rsidR="00C414A0" w:rsidRDefault="00DD661B" w:rsidP="00677B4D">
      <w:pPr>
        <w:numPr>
          <w:ilvl w:val="0"/>
          <w:numId w:val="7"/>
        </w:numPr>
        <w:jc w:val="both"/>
        <w:rPr>
          <w:szCs w:val="22"/>
        </w:rPr>
      </w:pPr>
      <w:proofErr w:type="gramStart"/>
      <w:r>
        <w:rPr>
          <w:szCs w:val="22"/>
        </w:rPr>
        <w:t>r</w:t>
      </w:r>
      <w:r w:rsidR="00765E96">
        <w:rPr>
          <w:szCs w:val="22"/>
        </w:rPr>
        <w:t>éaliser</w:t>
      </w:r>
      <w:proofErr w:type="gramEnd"/>
      <w:r w:rsidR="00765E96">
        <w:rPr>
          <w:szCs w:val="22"/>
        </w:rPr>
        <w:t xml:space="preserve"> u</w:t>
      </w:r>
      <w:r w:rsidR="000E21D9">
        <w:rPr>
          <w:szCs w:val="22"/>
        </w:rPr>
        <w:t>n n</w:t>
      </w:r>
      <w:r w:rsidR="009E5737" w:rsidRPr="0096207D">
        <w:rPr>
          <w:szCs w:val="22"/>
        </w:rPr>
        <w:t xml:space="preserve">ettoyage </w:t>
      </w:r>
      <w:r w:rsidR="000E21D9" w:rsidRPr="0096207D">
        <w:rPr>
          <w:szCs w:val="22"/>
        </w:rPr>
        <w:t xml:space="preserve">extérieur </w:t>
      </w:r>
      <w:r w:rsidR="009E5737" w:rsidRPr="0096207D">
        <w:rPr>
          <w:szCs w:val="22"/>
        </w:rPr>
        <w:t>complet de</w:t>
      </w:r>
      <w:r w:rsidR="002D4C2C">
        <w:rPr>
          <w:szCs w:val="22"/>
        </w:rPr>
        <w:t xml:space="preserve"> la</w:t>
      </w:r>
      <w:r w:rsidR="009E5737" w:rsidRPr="0096207D">
        <w:rPr>
          <w:szCs w:val="22"/>
        </w:rPr>
        <w:t xml:space="preserve"> fontaine</w:t>
      </w:r>
      <w:r w:rsidR="0046254C">
        <w:rPr>
          <w:szCs w:val="22"/>
        </w:rPr>
        <w:t> ;</w:t>
      </w:r>
    </w:p>
    <w:p w14:paraId="3B4C0C2A" w14:textId="77777777" w:rsidR="00C414A0" w:rsidRDefault="00C414A0" w:rsidP="00C414A0">
      <w:pPr>
        <w:ind w:left="1494"/>
        <w:jc w:val="both"/>
        <w:rPr>
          <w:szCs w:val="22"/>
        </w:rPr>
      </w:pPr>
    </w:p>
    <w:p w14:paraId="6F7B7B7A" w14:textId="47E98AF1" w:rsidR="00C414A0" w:rsidRDefault="00DD661B" w:rsidP="00677B4D">
      <w:pPr>
        <w:numPr>
          <w:ilvl w:val="0"/>
          <w:numId w:val="7"/>
        </w:numPr>
        <w:jc w:val="both"/>
        <w:rPr>
          <w:szCs w:val="22"/>
        </w:rPr>
      </w:pPr>
      <w:bookmarkStart w:id="61" w:name="_Hlk23780798"/>
      <w:proofErr w:type="gramStart"/>
      <w:r>
        <w:rPr>
          <w:szCs w:val="22"/>
        </w:rPr>
        <w:t>a</w:t>
      </w:r>
      <w:r w:rsidR="00765E96">
        <w:rPr>
          <w:szCs w:val="22"/>
        </w:rPr>
        <w:t>pposer</w:t>
      </w:r>
      <w:proofErr w:type="gramEnd"/>
      <w:r w:rsidR="00765E96">
        <w:rPr>
          <w:szCs w:val="22"/>
        </w:rPr>
        <w:t xml:space="preserve"> une é</w:t>
      </w:r>
      <w:r w:rsidR="00765E96" w:rsidRPr="0096207D">
        <w:rPr>
          <w:szCs w:val="22"/>
        </w:rPr>
        <w:t>tiquet</w:t>
      </w:r>
      <w:r w:rsidR="00765E96">
        <w:rPr>
          <w:szCs w:val="22"/>
        </w:rPr>
        <w:t xml:space="preserve">te </w:t>
      </w:r>
      <w:r w:rsidR="00C414A0" w:rsidRPr="0096207D">
        <w:rPr>
          <w:szCs w:val="22"/>
        </w:rPr>
        <w:t xml:space="preserve">visible </w:t>
      </w:r>
      <w:r w:rsidR="00765E96">
        <w:rPr>
          <w:szCs w:val="22"/>
        </w:rPr>
        <w:t xml:space="preserve">sur </w:t>
      </w:r>
      <w:r w:rsidR="00C414A0">
        <w:rPr>
          <w:szCs w:val="22"/>
        </w:rPr>
        <w:t xml:space="preserve">chaque fontaine </w:t>
      </w:r>
      <w:r w:rsidR="00C53231">
        <w:rPr>
          <w:szCs w:val="22"/>
        </w:rPr>
        <w:t>avec son numéro et</w:t>
      </w:r>
      <w:r w:rsidR="00C414A0">
        <w:rPr>
          <w:szCs w:val="22"/>
        </w:rPr>
        <w:t xml:space="preserve"> la date de </w:t>
      </w:r>
      <w:r w:rsidR="00F95EF7">
        <w:rPr>
          <w:szCs w:val="22"/>
        </w:rPr>
        <w:t>la dernière</w:t>
      </w:r>
      <w:r w:rsidR="00C414A0">
        <w:rPr>
          <w:szCs w:val="22"/>
        </w:rPr>
        <w:t xml:space="preserve"> maintenance</w:t>
      </w:r>
      <w:r w:rsidR="002D4C2C">
        <w:rPr>
          <w:szCs w:val="22"/>
        </w:rPr>
        <w:t xml:space="preserve"> et </w:t>
      </w:r>
      <w:r w:rsidR="00C53231">
        <w:rPr>
          <w:szCs w:val="22"/>
        </w:rPr>
        <w:t xml:space="preserve">si possible le mois </w:t>
      </w:r>
      <w:r w:rsidR="00A02CC8">
        <w:rPr>
          <w:szCs w:val="22"/>
        </w:rPr>
        <w:t>de la prochaine maintenance</w:t>
      </w:r>
      <w:r w:rsidR="00F95EF7">
        <w:rPr>
          <w:szCs w:val="22"/>
        </w:rPr>
        <w:t> ;</w:t>
      </w:r>
    </w:p>
    <w:bookmarkEnd w:id="61"/>
    <w:p w14:paraId="6F3CD773" w14:textId="77777777" w:rsidR="00C414A0" w:rsidRDefault="00C414A0" w:rsidP="00C414A0">
      <w:pPr>
        <w:jc w:val="both"/>
        <w:rPr>
          <w:szCs w:val="22"/>
        </w:rPr>
      </w:pPr>
    </w:p>
    <w:p w14:paraId="0C2258C8" w14:textId="769205E2" w:rsidR="00C414A0" w:rsidRDefault="00DD661B" w:rsidP="00677B4D">
      <w:pPr>
        <w:numPr>
          <w:ilvl w:val="0"/>
          <w:numId w:val="7"/>
        </w:numPr>
        <w:jc w:val="both"/>
        <w:rPr>
          <w:szCs w:val="22"/>
        </w:rPr>
      </w:pPr>
      <w:proofErr w:type="gramStart"/>
      <w:r>
        <w:rPr>
          <w:szCs w:val="22"/>
        </w:rPr>
        <w:t>c</w:t>
      </w:r>
      <w:r w:rsidR="00765E96">
        <w:rPr>
          <w:szCs w:val="22"/>
        </w:rPr>
        <w:t>ompléter</w:t>
      </w:r>
      <w:proofErr w:type="gramEnd"/>
      <w:r w:rsidR="00765E96">
        <w:rPr>
          <w:szCs w:val="22"/>
        </w:rPr>
        <w:t xml:space="preserve"> </w:t>
      </w:r>
      <w:r w:rsidR="00353302">
        <w:rPr>
          <w:szCs w:val="22"/>
        </w:rPr>
        <w:t>le</w:t>
      </w:r>
      <w:r w:rsidR="00C414A0">
        <w:rPr>
          <w:szCs w:val="22"/>
        </w:rPr>
        <w:t xml:space="preserve"> carnet d’entretien</w:t>
      </w:r>
      <w:r w:rsidR="00353302">
        <w:rPr>
          <w:szCs w:val="22"/>
        </w:rPr>
        <w:t xml:space="preserve"> de la fontaine </w:t>
      </w:r>
      <w:r w:rsidR="00A02CC8">
        <w:rPr>
          <w:szCs w:val="22"/>
        </w:rPr>
        <w:t>vérifiée</w:t>
      </w:r>
      <w:r w:rsidR="00C414A0">
        <w:rPr>
          <w:szCs w:val="22"/>
        </w:rPr>
        <w:t xml:space="preserve">, </w:t>
      </w:r>
      <w:r w:rsidR="00A02CC8">
        <w:rPr>
          <w:szCs w:val="22"/>
        </w:rPr>
        <w:t xml:space="preserve">qui sera </w:t>
      </w:r>
      <w:r w:rsidR="00C414A0">
        <w:rPr>
          <w:szCs w:val="22"/>
        </w:rPr>
        <w:t>laiss</w:t>
      </w:r>
      <w:r w:rsidR="00A02CC8">
        <w:t>é</w:t>
      </w:r>
      <w:r w:rsidR="00C414A0">
        <w:rPr>
          <w:szCs w:val="22"/>
        </w:rPr>
        <w:t xml:space="preserve"> dans une pochette restant sur </w:t>
      </w:r>
      <w:r w:rsidR="00A02CC8">
        <w:rPr>
          <w:szCs w:val="22"/>
        </w:rPr>
        <w:t>chaque</w:t>
      </w:r>
      <w:r w:rsidR="00C414A0">
        <w:rPr>
          <w:szCs w:val="22"/>
        </w:rPr>
        <w:t xml:space="preserve"> </w:t>
      </w:r>
      <w:r w:rsidR="00D2651A">
        <w:rPr>
          <w:szCs w:val="22"/>
        </w:rPr>
        <w:t>fontaine ;</w:t>
      </w:r>
    </w:p>
    <w:p w14:paraId="1CB4A9D4" w14:textId="77777777" w:rsidR="00E718E2" w:rsidRDefault="00E718E2" w:rsidP="00765E96">
      <w:pPr>
        <w:tabs>
          <w:tab w:val="num" w:pos="1494"/>
        </w:tabs>
        <w:jc w:val="both"/>
        <w:rPr>
          <w:szCs w:val="22"/>
        </w:rPr>
      </w:pPr>
    </w:p>
    <w:p w14:paraId="59E3F432" w14:textId="5AF8A902" w:rsidR="00DF7722" w:rsidRPr="00DF7722" w:rsidRDefault="00DD661B" w:rsidP="00677B4D">
      <w:pPr>
        <w:numPr>
          <w:ilvl w:val="0"/>
          <w:numId w:val="7"/>
        </w:numPr>
        <w:ind w:left="1418" w:hanging="284"/>
        <w:jc w:val="both"/>
      </w:pPr>
      <w:proofErr w:type="gramStart"/>
      <w:r>
        <w:rPr>
          <w:szCs w:val="22"/>
        </w:rPr>
        <w:t>t</w:t>
      </w:r>
      <w:r w:rsidR="001B50D6" w:rsidRPr="00DF7722">
        <w:rPr>
          <w:szCs w:val="22"/>
        </w:rPr>
        <w:t>ransm</w:t>
      </w:r>
      <w:r w:rsidR="002D4C2C">
        <w:rPr>
          <w:szCs w:val="22"/>
        </w:rPr>
        <w:t>ettre</w:t>
      </w:r>
      <w:proofErr w:type="gramEnd"/>
      <w:r w:rsidR="001B50D6" w:rsidRPr="00DF7722">
        <w:rPr>
          <w:szCs w:val="22"/>
        </w:rPr>
        <w:t xml:space="preserve"> un </w:t>
      </w:r>
      <w:r w:rsidR="00DF7722" w:rsidRPr="00DF7722">
        <w:rPr>
          <w:szCs w:val="22"/>
        </w:rPr>
        <w:t>bordereau récapitul</w:t>
      </w:r>
      <w:r w:rsidR="00C414A0">
        <w:rPr>
          <w:szCs w:val="22"/>
        </w:rPr>
        <w:t>at</w:t>
      </w:r>
      <w:r w:rsidR="00DF7722" w:rsidRPr="00DF7722">
        <w:rPr>
          <w:szCs w:val="22"/>
        </w:rPr>
        <w:t xml:space="preserve">if par </w:t>
      </w:r>
      <w:r w:rsidR="001B50D6" w:rsidRPr="00DF7722">
        <w:rPr>
          <w:szCs w:val="22"/>
        </w:rPr>
        <w:t xml:space="preserve">passage </w:t>
      </w:r>
      <w:r w:rsidR="002D4C2C">
        <w:rPr>
          <w:szCs w:val="22"/>
        </w:rPr>
        <w:t xml:space="preserve">pour chaque fontaine </w:t>
      </w:r>
      <w:r w:rsidR="00DF7722" w:rsidRPr="00DF7722">
        <w:rPr>
          <w:szCs w:val="22"/>
        </w:rPr>
        <w:t>(sous forme de tableau par exemple) attestant que toutes les opérations de maintenance ont bien été effectuées :</w:t>
      </w:r>
    </w:p>
    <w:p w14:paraId="191BF543" w14:textId="77777777" w:rsidR="00DF7722" w:rsidRPr="00556C31" w:rsidRDefault="00DF7722" w:rsidP="00556C31">
      <w:pPr>
        <w:ind w:left="1416"/>
        <w:jc w:val="both"/>
        <w:rPr>
          <w:szCs w:val="22"/>
        </w:rPr>
      </w:pPr>
      <w:r>
        <w:rPr>
          <w:szCs w:val="22"/>
        </w:rPr>
        <w:t>Dans ce</w:t>
      </w:r>
      <w:r w:rsidRPr="00DF7722">
        <w:rPr>
          <w:szCs w:val="22"/>
        </w:rPr>
        <w:t xml:space="preserve"> bordereau de passage, le titulaire devra indiquer les opérations de maintenance </w:t>
      </w:r>
      <w:r w:rsidR="00E4232B">
        <w:rPr>
          <w:szCs w:val="22"/>
        </w:rPr>
        <w:t>réalisé</w:t>
      </w:r>
      <w:r w:rsidRPr="00DF7722">
        <w:rPr>
          <w:szCs w:val="22"/>
        </w:rPr>
        <w:t>es</w:t>
      </w:r>
      <w:r w:rsidR="0024562C">
        <w:rPr>
          <w:szCs w:val="22"/>
        </w:rPr>
        <w:t xml:space="preserve"> </w:t>
      </w:r>
      <w:r w:rsidRPr="00DF7722">
        <w:rPr>
          <w:szCs w:val="22"/>
        </w:rPr>
        <w:t>:</w:t>
      </w:r>
    </w:p>
    <w:p w14:paraId="609CCFAC" w14:textId="77777777" w:rsidR="00DF7722" w:rsidRPr="00DF7722" w:rsidRDefault="00DF7722" w:rsidP="00677B4D">
      <w:pPr>
        <w:numPr>
          <w:ilvl w:val="2"/>
          <w:numId w:val="7"/>
        </w:numPr>
        <w:jc w:val="both"/>
      </w:pPr>
      <w:r w:rsidRPr="00DF7722">
        <w:rPr>
          <w:szCs w:val="22"/>
        </w:rPr>
        <w:t>Changement du filtre à charbon</w:t>
      </w:r>
      <w:r w:rsidR="00C53231">
        <w:rPr>
          <w:szCs w:val="22"/>
        </w:rPr>
        <w:t xml:space="preserve"> </w:t>
      </w:r>
      <w:r w:rsidRPr="00DF7722">
        <w:rPr>
          <w:szCs w:val="22"/>
        </w:rPr>
        <w:t>;</w:t>
      </w:r>
    </w:p>
    <w:p w14:paraId="7AD7EC7F" w14:textId="77777777" w:rsidR="00DF7722" w:rsidRPr="00A02CC8" w:rsidRDefault="00A02CC8" w:rsidP="00677B4D">
      <w:pPr>
        <w:numPr>
          <w:ilvl w:val="2"/>
          <w:numId w:val="7"/>
        </w:numPr>
        <w:jc w:val="both"/>
      </w:pPr>
      <w:r>
        <w:rPr>
          <w:szCs w:val="22"/>
        </w:rPr>
        <w:t>Nettoyage ou c</w:t>
      </w:r>
      <w:r w:rsidR="00DF7722" w:rsidRPr="00DF7722">
        <w:rPr>
          <w:szCs w:val="22"/>
        </w:rPr>
        <w:t xml:space="preserve">hangement </w:t>
      </w:r>
      <w:r w:rsidR="00C53231">
        <w:rPr>
          <w:szCs w:val="22"/>
        </w:rPr>
        <w:t>du</w:t>
      </w:r>
      <w:r>
        <w:rPr>
          <w:szCs w:val="22"/>
        </w:rPr>
        <w:t xml:space="preserve"> </w:t>
      </w:r>
      <w:r w:rsidR="00C53231">
        <w:rPr>
          <w:szCs w:val="22"/>
        </w:rPr>
        <w:t>trop-plein</w:t>
      </w:r>
      <w:r>
        <w:rPr>
          <w:szCs w:val="22"/>
        </w:rPr>
        <w:t xml:space="preserve"> d’eau</w:t>
      </w:r>
      <w:r w:rsidR="00DF7722" w:rsidRPr="00DF7722">
        <w:rPr>
          <w:szCs w:val="22"/>
        </w:rPr>
        <w:t> ;</w:t>
      </w:r>
    </w:p>
    <w:p w14:paraId="4898BD5F" w14:textId="77777777" w:rsidR="00A02CC8" w:rsidRPr="00DF7722" w:rsidRDefault="00A02CC8" w:rsidP="00677B4D">
      <w:pPr>
        <w:numPr>
          <w:ilvl w:val="2"/>
          <w:numId w:val="7"/>
        </w:numPr>
        <w:jc w:val="both"/>
      </w:pPr>
      <w:r>
        <w:t>Vérification de l’organe technique de détection du trop-plein d’eau ;</w:t>
      </w:r>
    </w:p>
    <w:p w14:paraId="26A5BB75" w14:textId="77777777" w:rsidR="00DF7722" w:rsidRPr="00DF7722" w:rsidRDefault="00DF7722" w:rsidP="00677B4D">
      <w:pPr>
        <w:numPr>
          <w:ilvl w:val="2"/>
          <w:numId w:val="7"/>
        </w:numPr>
        <w:jc w:val="both"/>
      </w:pPr>
      <w:r w:rsidRPr="00DF7722">
        <w:rPr>
          <w:szCs w:val="22"/>
        </w:rPr>
        <w:t xml:space="preserve">Désinfection des éléments vitaux </w:t>
      </w:r>
      <w:r w:rsidR="00DA5426">
        <w:rPr>
          <w:szCs w:val="22"/>
        </w:rPr>
        <w:t xml:space="preserve">et fonctionnels </w:t>
      </w:r>
      <w:r w:rsidRPr="00DF7722">
        <w:rPr>
          <w:szCs w:val="22"/>
        </w:rPr>
        <w:t xml:space="preserve">de </w:t>
      </w:r>
      <w:r w:rsidR="00936A61" w:rsidRPr="00DF7722">
        <w:rPr>
          <w:szCs w:val="22"/>
        </w:rPr>
        <w:t>la fontaine</w:t>
      </w:r>
      <w:r w:rsidR="00556C31">
        <w:rPr>
          <w:szCs w:val="22"/>
        </w:rPr>
        <w:t> ;</w:t>
      </w:r>
    </w:p>
    <w:p w14:paraId="3F153818" w14:textId="77777777" w:rsidR="00E52205" w:rsidRDefault="00DF7722" w:rsidP="00677B4D">
      <w:pPr>
        <w:numPr>
          <w:ilvl w:val="2"/>
          <w:numId w:val="7"/>
        </w:numPr>
        <w:jc w:val="both"/>
        <w:rPr>
          <w:szCs w:val="22"/>
        </w:rPr>
      </w:pPr>
      <w:r w:rsidRPr="00556C31">
        <w:rPr>
          <w:szCs w:val="22"/>
        </w:rPr>
        <w:t>Nettoyage extérie</w:t>
      </w:r>
      <w:r w:rsidR="00556C31">
        <w:rPr>
          <w:szCs w:val="22"/>
        </w:rPr>
        <w:t>ur de la fontaine.</w:t>
      </w:r>
    </w:p>
    <w:p w14:paraId="2C15BA3A" w14:textId="77777777" w:rsidR="0024562C" w:rsidRPr="006B5CFC" w:rsidRDefault="0024562C" w:rsidP="00765E96">
      <w:pPr>
        <w:ind w:left="2649"/>
        <w:jc w:val="both"/>
        <w:rPr>
          <w:szCs w:val="22"/>
        </w:rPr>
      </w:pPr>
    </w:p>
    <w:p w14:paraId="5895FDD0" w14:textId="59F3A285" w:rsidR="008336F1" w:rsidRPr="008336F1" w:rsidRDefault="008336F1" w:rsidP="00022BE6">
      <w:pPr>
        <w:ind w:left="993"/>
        <w:jc w:val="both"/>
      </w:pPr>
      <w:r w:rsidRPr="008336F1">
        <w:t xml:space="preserve">Le titulaire </w:t>
      </w:r>
      <w:r w:rsidR="00C53231">
        <w:t>envoie par email</w:t>
      </w:r>
      <w:r w:rsidRPr="008336F1">
        <w:t xml:space="preserve"> </w:t>
      </w:r>
      <w:r w:rsidR="00C53231">
        <w:t>le</w:t>
      </w:r>
      <w:r w:rsidRPr="008336F1">
        <w:t xml:space="preserve"> bordereau au référent d</w:t>
      </w:r>
      <w:r w:rsidR="00895B45">
        <w:t>e</w:t>
      </w:r>
      <w:r w:rsidRPr="008336F1">
        <w:t xml:space="preserve"> </w:t>
      </w:r>
      <w:r w:rsidR="00895B45">
        <w:t>l’</w:t>
      </w:r>
      <w:r w:rsidR="00B341B0">
        <w:t>accord-cadre</w:t>
      </w:r>
      <w:r w:rsidRPr="008336F1">
        <w:t xml:space="preserve"> à la fin de chaque jour de passage pour le Centre Pompidou et ses bâtiments annexes du centre de Paris</w:t>
      </w:r>
      <w:r w:rsidR="000D366C">
        <w:t>.</w:t>
      </w:r>
    </w:p>
    <w:p w14:paraId="11BA9C31" w14:textId="06FFA0F8" w:rsidR="00B11BF5" w:rsidRDefault="00B11BF5" w:rsidP="0023177F">
      <w:pPr>
        <w:pStyle w:val="Titre3"/>
      </w:pPr>
      <w:r w:rsidRPr="0096207D">
        <w:t>5.1.</w:t>
      </w:r>
      <w:r>
        <w:t>3</w:t>
      </w:r>
      <w:r w:rsidRPr="0096207D">
        <w:t xml:space="preserve">. </w:t>
      </w:r>
      <w:r w:rsidR="00EE3167">
        <w:t xml:space="preserve">Planning </w:t>
      </w:r>
      <w:r w:rsidR="00635E5D">
        <w:t xml:space="preserve">de </w:t>
      </w:r>
      <w:r w:rsidR="00EE3167">
        <w:t>m</w:t>
      </w:r>
      <w:r w:rsidRPr="0096207D">
        <w:t xml:space="preserve">aintenance préventive </w:t>
      </w:r>
      <w:r>
        <w:t xml:space="preserve">qui aura lieu </w:t>
      </w:r>
      <w:r w:rsidR="00F80FCD">
        <w:t>1</w:t>
      </w:r>
      <w:r>
        <w:t xml:space="preserve"> fois</w:t>
      </w:r>
      <w:r w:rsidRPr="0096207D">
        <w:t xml:space="preserve"> par an</w:t>
      </w:r>
      <w:r>
        <w:t xml:space="preserve"> sur toutes les fontaines sur secteur</w:t>
      </w:r>
      <w:r w:rsidR="00E04ACA">
        <w:t> :</w:t>
      </w:r>
    </w:p>
    <w:p w14:paraId="3F06D001" w14:textId="77777777" w:rsidR="00B11BF5" w:rsidRDefault="00B11BF5" w:rsidP="00022BE6">
      <w:pPr>
        <w:ind w:left="993"/>
        <w:jc w:val="both"/>
      </w:pPr>
    </w:p>
    <w:p w14:paraId="036685CB" w14:textId="7A78407E" w:rsidR="00B11BF5" w:rsidRDefault="00B11BF5" w:rsidP="00B11BF5">
      <w:pPr>
        <w:pStyle w:val="Commentaire"/>
        <w:jc w:val="both"/>
        <w:rPr>
          <w:sz w:val="22"/>
          <w:szCs w:val="22"/>
        </w:rPr>
      </w:pPr>
      <w:r w:rsidRPr="00C479A2">
        <w:rPr>
          <w:sz w:val="22"/>
          <w:szCs w:val="22"/>
        </w:rPr>
        <w:t xml:space="preserve">Le titulaire proposera dans les 30 jours </w:t>
      </w:r>
      <w:r w:rsidR="00BA2D8E">
        <w:rPr>
          <w:sz w:val="22"/>
          <w:szCs w:val="22"/>
        </w:rPr>
        <w:t>suivant</w:t>
      </w:r>
      <w:r w:rsidR="008449F9">
        <w:rPr>
          <w:sz w:val="22"/>
          <w:szCs w:val="22"/>
        </w:rPr>
        <w:t>s</w:t>
      </w:r>
      <w:r w:rsidRPr="00C479A2">
        <w:rPr>
          <w:sz w:val="22"/>
          <w:szCs w:val="22"/>
        </w:rPr>
        <w:t xml:space="preserve"> la notification, un planning prévisionnel</w:t>
      </w:r>
      <w:r>
        <w:rPr>
          <w:sz w:val="22"/>
          <w:szCs w:val="22"/>
        </w:rPr>
        <w:t xml:space="preserve"> spécifiant </w:t>
      </w:r>
      <w:r w:rsidR="00EE3167">
        <w:rPr>
          <w:sz w:val="22"/>
          <w:szCs w:val="22"/>
        </w:rPr>
        <w:t>les dates prévisionnelles de la maintenance préventive avec la localisation des fontaines concernées.</w:t>
      </w:r>
    </w:p>
    <w:p w14:paraId="0F275E8B" w14:textId="77777777" w:rsidR="00A90C5F" w:rsidRDefault="00A90C5F" w:rsidP="0023177F">
      <w:pPr>
        <w:pStyle w:val="Titre3"/>
      </w:pPr>
      <w:bookmarkStart w:id="62" w:name="_Toc431396950"/>
      <w:r w:rsidRPr="0096207D">
        <w:t>5.1.</w:t>
      </w:r>
      <w:r w:rsidR="00B11BF5">
        <w:t>4</w:t>
      </w:r>
      <w:r w:rsidRPr="0096207D">
        <w:t xml:space="preserve"> Réunion annuelle</w:t>
      </w:r>
      <w:bookmarkEnd w:id="62"/>
      <w:r w:rsidR="001F554C">
        <w:t> :</w:t>
      </w:r>
    </w:p>
    <w:p w14:paraId="7462AAE6" w14:textId="77777777" w:rsidR="00441866" w:rsidRPr="00441866" w:rsidRDefault="00441866" w:rsidP="00441866"/>
    <w:p w14:paraId="0843206F" w14:textId="77777777" w:rsidR="00A90C5F" w:rsidRPr="0096207D" w:rsidRDefault="00A90C5F" w:rsidP="00A90C5F">
      <w:pPr>
        <w:rPr>
          <w:szCs w:val="22"/>
        </w:rPr>
      </w:pPr>
      <w:r w:rsidRPr="0096207D">
        <w:rPr>
          <w:szCs w:val="22"/>
        </w:rPr>
        <w:t>Une réunion annuelle de suivi de l’exécution des prestations sera organisée entre les représentants du titulaire et ceux du Centre Pompidou.</w:t>
      </w:r>
    </w:p>
    <w:p w14:paraId="124004F0" w14:textId="77777777" w:rsidR="00A90C5F" w:rsidRPr="0096207D" w:rsidRDefault="00A90C5F" w:rsidP="00A90C5F">
      <w:pPr>
        <w:rPr>
          <w:szCs w:val="22"/>
        </w:rPr>
      </w:pPr>
    </w:p>
    <w:p w14:paraId="557B6699" w14:textId="6C582DAB" w:rsidR="00F327E2" w:rsidRDefault="00A90C5F" w:rsidP="00A90C5F">
      <w:pPr>
        <w:pStyle w:val="Corpsdetexte"/>
        <w:jc w:val="both"/>
        <w:rPr>
          <w:szCs w:val="22"/>
        </w:rPr>
      </w:pPr>
      <w:r w:rsidRPr="0096207D">
        <w:rPr>
          <w:szCs w:val="22"/>
        </w:rPr>
        <w:t xml:space="preserve">Par ailleurs, des réunions pourront être programmées par le directeur du bâtiment et de la sécurité ou son représentant habilité, auxquelles </w:t>
      </w:r>
      <w:r w:rsidR="0024562C">
        <w:rPr>
          <w:szCs w:val="22"/>
        </w:rPr>
        <w:t>le titulaire</w:t>
      </w:r>
      <w:r w:rsidRPr="0096207D">
        <w:rPr>
          <w:szCs w:val="22"/>
        </w:rPr>
        <w:t>, avisé avec un préavis de 5 jours minimum, sera tenu d’assister, sans supplément de prix. Toute absence à ces réunions sera sanctionnée par une pénalité prévue à l’article</w:t>
      </w:r>
      <w:r w:rsidR="00765E96">
        <w:rPr>
          <w:szCs w:val="22"/>
        </w:rPr>
        <w:t xml:space="preserve"> 11</w:t>
      </w:r>
      <w:r w:rsidRPr="0096207D">
        <w:rPr>
          <w:szCs w:val="22"/>
        </w:rPr>
        <w:t xml:space="preserve"> du présent document.</w:t>
      </w:r>
    </w:p>
    <w:p w14:paraId="0DDCD789" w14:textId="77777777" w:rsidR="00992B99" w:rsidRDefault="00992B99" w:rsidP="00A90C5F">
      <w:pPr>
        <w:pStyle w:val="Corpsdetexte"/>
        <w:jc w:val="both"/>
        <w:rPr>
          <w:szCs w:val="22"/>
        </w:rPr>
      </w:pPr>
    </w:p>
    <w:p w14:paraId="7A1BDAF6" w14:textId="77777777" w:rsidR="00175FED" w:rsidRPr="008D32FF" w:rsidRDefault="00293723" w:rsidP="00F327E2">
      <w:pPr>
        <w:jc w:val="both"/>
        <w:rPr>
          <w:b/>
          <w:i/>
          <w:szCs w:val="22"/>
          <w:u w:val="single"/>
        </w:rPr>
      </w:pPr>
      <w:bookmarkStart w:id="63" w:name="_Toc428201695"/>
      <w:bookmarkStart w:id="64" w:name="_Toc431396956"/>
      <w:r w:rsidRPr="00F327E2">
        <w:rPr>
          <w:b/>
          <w:szCs w:val="22"/>
        </w:rPr>
        <w:t>5.2</w:t>
      </w:r>
      <w:r w:rsidR="00BF49D9" w:rsidRPr="00F327E2">
        <w:rPr>
          <w:b/>
          <w:szCs w:val="22"/>
        </w:rPr>
        <w:t xml:space="preserve"> </w:t>
      </w:r>
      <w:r w:rsidR="00A91CD3" w:rsidRPr="008D32FF">
        <w:rPr>
          <w:b/>
          <w:i/>
          <w:szCs w:val="22"/>
          <w:u w:val="single"/>
        </w:rPr>
        <w:t>PARTIE B</w:t>
      </w:r>
      <w:bookmarkEnd w:id="63"/>
      <w:r w:rsidR="00C42C09" w:rsidRPr="008D32FF">
        <w:rPr>
          <w:b/>
          <w:i/>
          <w:szCs w:val="22"/>
          <w:u w:val="single"/>
        </w:rPr>
        <w:t xml:space="preserve"> (</w:t>
      </w:r>
      <w:r w:rsidR="00EF151D" w:rsidRPr="008D32FF">
        <w:rPr>
          <w:b/>
          <w:i/>
          <w:szCs w:val="22"/>
          <w:u w:val="single"/>
        </w:rPr>
        <w:t>part à</w:t>
      </w:r>
      <w:r w:rsidR="00C42C09" w:rsidRPr="008D32FF">
        <w:rPr>
          <w:b/>
          <w:i/>
          <w:szCs w:val="22"/>
          <w:u w:val="single"/>
        </w:rPr>
        <w:t xml:space="preserve"> bons de commande</w:t>
      </w:r>
      <w:r w:rsidR="00EF151D" w:rsidRPr="008D32FF">
        <w:rPr>
          <w:b/>
          <w:i/>
          <w:szCs w:val="22"/>
          <w:u w:val="single"/>
        </w:rPr>
        <w:t>s</w:t>
      </w:r>
      <w:r w:rsidR="00C42C09" w:rsidRPr="008D32FF">
        <w:rPr>
          <w:b/>
          <w:i/>
          <w:szCs w:val="22"/>
          <w:u w:val="single"/>
        </w:rPr>
        <w:t>)</w:t>
      </w:r>
      <w:bookmarkEnd w:id="64"/>
    </w:p>
    <w:p w14:paraId="19AC1857" w14:textId="77777777" w:rsidR="001C0D1B" w:rsidRDefault="001C0D1B" w:rsidP="00A31DB9">
      <w:pPr>
        <w:pStyle w:val="Titre3"/>
      </w:pPr>
      <w:r w:rsidRPr="0096207D">
        <w:t>5.</w:t>
      </w:r>
      <w:r>
        <w:t>2</w:t>
      </w:r>
      <w:r w:rsidRPr="0096207D">
        <w:t>.</w:t>
      </w:r>
      <w:r>
        <w:t>1</w:t>
      </w:r>
      <w:r w:rsidRPr="0096207D">
        <w:t xml:space="preserve">. Maintenance </w:t>
      </w:r>
      <w:r>
        <w:t>curative</w:t>
      </w:r>
      <w:r w:rsidR="001F554C">
        <w:t> :</w:t>
      </w:r>
    </w:p>
    <w:p w14:paraId="7A2E7694" w14:textId="77777777" w:rsidR="00A31DB9" w:rsidRDefault="00F62E0A" w:rsidP="00E04ACA">
      <w:r w:rsidRPr="00765E96">
        <w:t>En cas de dégradation d’une fontaine, due à une utilisation inappropriée ou à un accident, non imputable au titulaire ou à ses salariés, les réparations nécessaires seront effectuées après l’établissement d’un devis. Le devis devra être validé par une personne habilitée du Centre Pompidou afin que le titulaire puisse réaliser les travaux de réparation et de remise en service de la font</w:t>
      </w:r>
      <w:r w:rsidRPr="00F327E2">
        <w:t>aine.</w:t>
      </w:r>
    </w:p>
    <w:p w14:paraId="6387F5B6" w14:textId="77777777" w:rsidR="00A31DB9" w:rsidRDefault="00A31DB9" w:rsidP="00E04ACA"/>
    <w:p w14:paraId="71EA4153" w14:textId="66310FAD" w:rsidR="000D366C" w:rsidRDefault="00610803" w:rsidP="00A31DB9">
      <w:pPr>
        <w:pStyle w:val="Titre11"/>
        <w:spacing w:before="0" w:after="0"/>
        <w:rPr>
          <w:b/>
        </w:rPr>
      </w:pPr>
      <w:bookmarkStart w:id="65" w:name="_Toc189580301"/>
      <w:bookmarkStart w:id="66" w:name="_Toc189580613"/>
      <w:r w:rsidRPr="00610803">
        <w:rPr>
          <w:b/>
        </w:rPr>
        <w:t>5.2.</w:t>
      </w:r>
      <w:r w:rsidR="00F62E0A">
        <w:rPr>
          <w:b/>
        </w:rPr>
        <w:t>2</w:t>
      </w:r>
      <w:r w:rsidRPr="00610803">
        <w:rPr>
          <w:b/>
        </w:rPr>
        <w:t xml:space="preserve">. Installation </w:t>
      </w:r>
      <w:r w:rsidR="008547C0">
        <w:rPr>
          <w:b/>
        </w:rPr>
        <w:t xml:space="preserve">d’une </w:t>
      </w:r>
      <w:r w:rsidRPr="00610803">
        <w:rPr>
          <w:b/>
        </w:rPr>
        <w:t xml:space="preserve">fontaine </w:t>
      </w:r>
      <w:r w:rsidR="008547C0">
        <w:rPr>
          <w:b/>
        </w:rPr>
        <w:t>à</w:t>
      </w:r>
      <w:r w:rsidR="00E04ACA">
        <w:rPr>
          <w:b/>
        </w:rPr>
        <w:t xml:space="preserve"> </w:t>
      </w:r>
      <w:r w:rsidRPr="00610803">
        <w:rPr>
          <w:b/>
        </w:rPr>
        <w:t>eau sur secteur</w:t>
      </w:r>
      <w:r w:rsidR="001F554C">
        <w:rPr>
          <w:b/>
        </w:rPr>
        <w:t> :</w:t>
      </w:r>
      <w:bookmarkEnd w:id="65"/>
      <w:bookmarkEnd w:id="66"/>
    </w:p>
    <w:p w14:paraId="42D8F0CF" w14:textId="43659D78" w:rsidR="00A31DB9" w:rsidRDefault="00610803" w:rsidP="00E04ACA">
      <w:r>
        <w:t>a</w:t>
      </w:r>
      <w:r w:rsidR="00EF151D">
        <w:t>) Toute</w:t>
      </w:r>
      <w:r w:rsidR="00C414A0">
        <w:t xml:space="preserve"> commande supplémentaire d’une fontaine</w:t>
      </w:r>
      <w:r w:rsidR="008547C0">
        <w:t xml:space="preserve"> à eau</w:t>
      </w:r>
      <w:r w:rsidR="00C414A0">
        <w:t xml:space="preserve"> inclura la fourniture </w:t>
      </w:r>
      <w:r w:rsidR="00F80FCD">
        <w:t>de</w:t>
      </w:r>
      <w:r w:rsidR="00C414A0">
        <w:t xml:space="preserve"> flexible</w:t>
      </w:r>
      <w:r w:rsidR="00F80FCD">
        <w:t>s</w:t>
      </w:r>
      <w:r w:rsidR="00143398">
        <w:t xml:space="preserve"> et </w:t>
      </w:r>
      <w:r w:rsidR="00F80FCD">
        <w:t>de</w:t>
      </w:r>
      <w:r w:rsidR="00143398">
        <w:t xml:space="preserve"> raccordement</w:t>
      </w:r>
      <w:r w:rsidR="00F80FCD">
        <w:t>s</w:t>
      </w:r>
      <w:r w:rsidR="00143398">
        <w:t xml:space="preserve"> adapté</w:t>
      </w:r>
      <w:r w:rsidR="00F80FCD">
        <w:t>s</w:t>
      </w:r>
      <w:r w:rsidR="00C414A0">
        <w:t xml:space="preserve"> et se fera dans </w:t>
      </w:r>
      <w:r w:rsidR="00623674">
        <w:t>d</w:t>
      </w:r>
      <w:r w:rsidR="00C414A0">
        <w:t>es conditions</w:t>
      </w:r>
      <w:r w:rsidR="006B76F2">
        <w:t xml:space="preserve"> identiques</w:t>
      </w:r>
      <w:r w:rsidR="00C414A0">
        <w:t xml:space="preserve"> </w:t>
      </w:r>
      <w:r w:rsidR="00623674">
        <w:t xml:space="preserve">à celles </w:t>
      </w:r>
      <w:r w:rsidR="00C414A0">
        <w:t>prévues à l’article 5.1.1 du présent document.</w:t>
      </w:r>
    </w:p>
    <w:p w14:paraId="179AFF28" w14:textId="77777777" w:rsidR="00A31DB9" w:rsidRDefault="00A31DB9" w:rsidP="00E04ACA"/>
    <w:p w14:paraId="303B5FB9" w14:textId="77777777" w:rsidR="00610803" w:rsidRDefault="00610803" w:rsidP="000040CA">
      <w:pPr>
        <w:jc w:val="both"/>
        <w:rPr>
          <w:szCs w:val="22"/>
        </w:rPr>
      </w:pPr>
      <w:r>
        <w:rPr>
          <w:szCs w:val="22"/>
        </w:rPr>
        <w:t>b) Lors de toute installation d</w:t>
      </w:r>
      <w:r w:rsidR="00284141">
        <w:rPr>
          <w:szCs w:val="22"/>
        </w:rPr>
        <w:t>’une nouvelle</w:t>
      </w:r>
      <w:r>
        <w:rPr>
          <w:szCs w:val="22"/>
        </w:rPr>
        <w:t xml:space="preserve"> fontaine</w:t>
      </w:r>
      <w:r w:rsidR="00284141">
        <w:rPr>
          <w:szCs w:val="22"/>
        </w:rPr>
        <w:t xml:space="preserve"> à eau sur réseau,</w:t>
      </w:r>
      <w:r>
        <w:rPr>
          <w:szCs w:val="22"/>
        </w:rPr>
        <w:t xml:space="preserve"> le titulaire doit incl</w:t>
      </w:r>
      <w:r w:rsidR="00826E24">
        <w:rPr>
          <w:szCs w:val="22"/>
        </w:rPr>
        <w:t>ure</w:t>
      </w:r>
      <w:r>
        <w:rPr>
          <w:szCs w:val="22"/>
        </w:rPr>
        <w:t xml:space="preserve"> dans le prix de la location</w:t>
      </w:r>
      <w:r w:rsidR="00826E24">
        <w:rPr>
          <w:szCs w:val="22"/>
        </w:rPr>
        <w:t>,</w:t>
      </w:r>
      <w:r>
        <w:rPr>
          <w:szCs w:val="22"/>
        </w:rPr>
        <w:t xml:space="preserve"> </w:t>
      </w:r>
      <w:r w:rsidR="00F80FCD">
        <w:rPr>
          <w:szCs w:val="22"/>
        </w:rPr>
        <w:t>la désinfection du jet et des buses</w:t>
      </w:r>
      <w:r>
        <w:rPr>
          <w:szCs w:val="22"/>
        </w:rPr>
        <w:t xml:space="preserve"> </w:t>
      </w:r>
      <w:r w:rsidR="00F80FCD">
        <w:rPr>
          <w:szCs w:val="22"/>
        </w:rPr>
        <w:t>d’</w:t>
      </w:r>
      <w:r>
        <w:rPr>
          <w:szCs w:val="22"/>
        </w:rPr>
        <w:t>eau en sortie de la fontaine et l</w:t>
      </w:r>
      <w:r w:rsidR="00F80FCD">
        <w:rPr>
          <w:szCs w:val="22"/>
        </w:rPr>
        <w:t>e</w:t>
      </w:r>
      <w:r>
        <w:rPr>
          <w:szCs w:val="22"/>
        </w:rPr>
        <w:t xml:space="preserve"> garantir par écrit sur le bordereau </w:t>
      </w:r>
      <w:r w:rsidR="00826E24">
        <w:rPr>
          <w:szCs w:val="22"/>
        </w:rPr>
        <w:t>d’installation</w:t>
      </w:r>
      <w:r w:rsidR="00F80FCD">
        <w:rPr>
          <w:szCs w:val="22"/>
        </w:rPr>
        <w:t xml:space="preserve"> avec la date de réalisation.</w:t>
      </w:r>
    </w:p>
    <w:p w14:paraId="70D40CE7" w14:textId="77777777" w:rsidR="00BB0F4E" w:rsidRDefault="00BB0F4E" w:rsidP="000040CA">
      <w:pPr>
        <w:jc w:val="both"/>
        <w:rPr>
          <w:szCs w:val="22"/>
        </w:rPr>
      </w:pPr>
    </w:p>
    <w:p w14:paraId="220641A3" w14:textId="6C455126" w:rsidR="000D366C" w:rsidRPr="0096207D" w:rsidRDefault="00BB0F4E" w:rsidP="000040CA">
      <w:pPr>
        <w:jc w:val="both"/>
        <w:rPr>
          <w:szCs w:val="22"/>
        </w:rPr>
      </w:pPr>
      <w:r>
        <w:rPr>
          <w:szCs w:val="22"/>
        </w:rPr>
        <w:t xml:space="preserve">c) Si la fontaine </w:t>
      </w:r>
      <w:r w:rsidR="00A133C3">
        <w:rPr>
          <w:szCs w:val="22"/>
        </w:rPr>
        <w:t xml:space="preserve">nécessite </w:t>
      </w:r>
      <w:r w:rsidR="00A133C3" w:rsidRPr="00E04ACA">
        <w:rPr>
          <w:szCs w:val="22"/>
        </w:rPr>
        <w:t>l’utilisation de gobelets (précision</w:t>
      </w:r>
      <w:r w:rsidR="00A133C3">
        <w:rPr>
          <w:szCs w:val="22"/>
        </w:rPr>
        <w:t xml:space="preserve"> donnée par le Centre Pompidou lors </w:t>
      </w:r>
      <w:r w:rsidR="008547C0">
        <w:rPr>
          <w:szCs w:val="22"/>
        </w:rPr>
        <w:t>de la passation de</w:t>
      </w:r>
      <w:r w:rsidR="00A133C3">
        <w:rPr>
          <w:szCs w:val="22"/>
        </w:rPr>
        <w:t xml:space="preserve"> la commande), le titulaire mettra en place </w:t>
      </w:r>
      <w:r w:rsidR="00A133C3" w:rsidRPr="00E04ACA">
        <w:rPr>
          <w:szCs w:val="22"/>
        </w:rPr>
        <w:t>l</w:t>
      </w:r>
      <w:r w:rsidR="007107C4" w:rsidRPr="00E04ACA">
        <w:rPr>
          <w:szCs w:val="22"/>
        </w:rPr>
        <w:t xml:space="preserve">’ensemble </w:t>
      </w:r>
      <w:r w:rsidR="003653B5" w:rsidRPr="00E04ACA">
        <w:rPr>
          <w:szCs w:val="22"/>
        </w:rPr>
        <w:t>d’un</w:t>
      </w:r>
      <w:r w:rsidR="00A133C3" w:rsidRPr="00E04ACA">
        <w:rPr>
          <w:szCs w:val="22"/>
        </w:rPr>
        <w:t xml:space="preserve"> collecteur </w:t>
      </w:r>
      <w:r w:rsidR="003653B5" w:rsidRPr="00E04ACA">
        <w:rPr>
          <w:szCs w:val="22"/>
        </w:rPr>
        <w:t>à</w:t>
      </w:r>
      <w:r w:rsidR="00A133C3" w:rsidRPr="00E04ACA">
        <w:rPr>
          <w:szCs w:val="22"/>
        </w:rPr>
        <w:t xml:space="preserve"> gobelets selon la proposition </w:t>
      </w:r>
      <w:r w:rsidR="006F2453" w:rsidRPr="00E04ACA">
        <w:rPr>
          <w:szCs w:val="22"/>
        </w:rPr>
        <w:t xml:space="preserve">faite </w:t>
      </w:r>
      <w:r w:rsidR="007107C4" w:rsidRPr="00E04ACA">
        <w:rPr>
          <w:szCs w:val="22"/>
        </w:rPr>
        <w:t xml:space="preserve">par le titulaire </w:t>
      </w:r>
      <w:r w:rsidR="00A133C3" w:rsidRPr="00E04ACA">
        <w:rPr>
          <w:szCs w:val="22"/>
        </w:rPr>
        <w:t>dans son mémoire.</w:t>
      </w:r>
    </w:p>
    <w:p w14:paraId="6510D118" w14:textId="451FB587" w:rsidR="000D366C" w:rsidRPr="000D366C" w:rsidRDefault="00DA60E3" w:rsidP="000D366C">
      <w:pPr>
        <w:pStyle w:val="Titre3"/>
      </w:pPr>
      <w:bookmarkStart w:id="67" w:name="_Toc431396959"/>
      <w:r w:rsidRPr="0096207D">
        <w:lastRenderedPageBreak/>
        <w:t>5.2.</w:t>
      </w:r>
      <w:r w:rsidR="00567BCA">
        <w:t>3</w:t>
      </w:r>
      <w:r w:rsidRPr="0096207D">
        <w:t>. Déplacement</w:t>
      </w:r>
      <w:r w:rsidR="00610803">
        <w:t>/remise en place</w:t>
      </w:r>
      <w:r w:rsidRPr="0096207D">
        <w:t xml:space="preserve"> d’une fontaine </w:t>
      </w:r>
      <w:r w:rsidR="008547C0">
        <w:t xml:space="preserve">à eau </w:t>
      </w:r>
      <w:r w:rsidRPr="0096207D">
        <w:t>existante</w:t>
      </w:r>
      <w:bookmarkEnd w:id="67"/>
      <w:r w:rsidR="002414C6">
        <w:t> :</w:t>
      </w:r>
    </w:p>
    <w:p w14:paraId="51327F7A" w14:textId="77777777" w:rsidR="00DA60E3" w:rsidRPr="0096207D" w:rsidRDefault="00DA60E3" w:rsidP="00DA60E3">
      <w:pPr>
        <w:jc w:val="both"/>
        <w:rPr>
          <w:szCs w:val="22"/>
        </w:rPr>
      </w:pPr>
      <w:r w:rsidRPr="0096207D">
        <w:rPr>
          <w:szCs w:val="22"/>
        </w:rPr>
        <w:t xml:space="preserve">A la demande du Centre </w:t>
      </w:r>
      <w:r w:rsidR="00CA1865">
        <w:rPr>
          <w:szCs w:val="22"/>
        </w:rPr>
        <w:t xml:space="preserve">le titulaire </w:t>
      </w:r>
      <w:r w:rsidR="00862FBD" w:rsidRPr="0096207D">
        <w:rPr>
          <w:szCs w:val="22"/>
        </w:rPr>
        <w:t>peut</w:t>
      </w:r>
      <w:r w:rsidR="00862FBD">
        <w:rPr>
          <w:szCs w:val="22"/>
        </w:rPr>
        <w:t xml:space="preserve"> </w:t>
      </w:r>
      <w:r w:rsidR="00862FBD" w:rsidRPr="0096207D">
        <w:rPr>
          <w:szCs w:val="22"/>
        </w:rPr>
        <w:t>être</w:t>
      </w:r>
      <w:r w:rsidRPr="0096207D">
        <w:rPr>
          <w:szCs w:val="22"/>
        </w:rPr>
        <w:t xml:space="preserve"> amené à déplacer une fontaine à eau à l’intérieur des bâtiments avec </w:t>
      </w:r>
      <w:r w:rsidR="00E712BA" w:rsidRPr="0096207D">
        <w:rPr>
          <w:szCs w:val="22"/>
        </w:rPr>
        <w:t>l</w:t>
      </w:r>
      <w:r w:rsidR="00E712BA">
        <w:rPr>
          <w:szCs w:val="22"/>
        </w:rPr>
        <w:t>es</w:t>
      </w:r>
      <w:r w:rsidR="00E712BA" w:rsidRPr="0096207D">
        <w:rPr>
          <w:szCs w:val="22"/>
        </w:rPr>
        <w:t xml:space="preserve"> raccordement</w:t>
      </w:r>
      <w:r w:rsidR="00E712BA">
        <w:rPr>
          <w:szCs w:val="22"/>
        </w:rPr>
        <w:t>s</w:t>
      </w:r>
      <w:r w:rsidR="00E712BA" w:rsidRPr="0096207D">
        <w:rPr>
          <w:szCs w:val="22"/>
        </w:rPr>
        <w:t xml:space="preserve"> nécessaires</w:t>
      </w:r>
      <w:r w:rsidRPr="0096207D">
        <w:rPr>
          <w:szCs w:val="22"/>
        </w:rPr>
        <w:t xml:space="preserve"> à l’eau</w:t>
      </w:r>
      <w:r w:rsidR="00E712BA">
        <w:rPr>
          <w:szCs w:val="22"/>
        </w:rPr>
        <w:t xml:space="preserve"> et à l’évacuation</w:t>
      </w:r>
      <w:r w:rsidRPr="0096207D">
        <w:rPr>
          <w:szCs w:val="22"/>
        </w:rPr>
        <w:t>. Le déplacement</w:t>
      </w:r>
      <w:r w:rsidR="00610803">
        <w:rPr>
          <w:szCs w:val="22"/>
        </w:rPr>
        <w:t xml:space="preserve"> et ou la remise en place</w:t>
      </w:r>
      <w:r w:rsidRPr="0096207D">
        <w:rPr>
          <w:szCs w:val="22"/>
        </w:rPr>
        <w:t xml:space="preserve"> de la fontaine doit occasionner le moins de gêne possible pour les usagers de celle-ci.</w:t>
      </w:r>
    </w:p>
    <w:p w14:paraId="19514B88" w14:textId="77777777" w:rsidR="00410BA7" w:rsidRPr="0096207D" w:rsidRDefault="00410BA7" w:rsidP="00410BA7">
      <w:pPr>
        <w:jc w:val="both"/>
        <w:rPr>
          <w:szCs w:val="22"/>
        </w:rPr>
      </w:pPr>
    </w:p>
    <w:p w14:paraId="5ECB5C92" w14:textId="26B4EC0E" w:rsidR="00441866" w:rsidRDefault="00410BA7" w:rsidP="00410BA7">
      <w:pPr>
        <w:jc w:val="both"/>
        <w:rPr>
          <w:szCs w:val="22"/>
        </w:rPr>
      </w:pPr>
      <w:r w:rsidRPr="0096207D">
        <w:rPr>
          <w:szCs w:val="22"/>
        </w:rPr>
        <w:t xml:space="preserve">En cas d’arrêt de fonctionnement de plus de 24 heures d’une fontaine </w:t>
      </w:r>
      <w:r w:rsidR="008547C0">
        <w:rPr>
          <w:szCs w:val="22"/>
        </w:rPr>
        <w:t xml:space="preserve">à eau </w:t>
      </w:r>
      <w:r w:rsidRPr="0096207D">
        <w:rPr>
          <w:szCs w:val="22"/>
        </w:rPr>
        <w:t xml:space="preserve">sur réseau le </w:t>
      </w:r>
      <w:r w:rsidR="00826E24">
        <w:rPr>
          <w:szCs w:val="22"/>
        </w:rPr>
        <w:t>t</w:t>
      </w:r>
      <w:r w:rsidRPr="0096207D">
        <w:rPr>
          <w:szCs w:val="22"/>
        </w:rPr>
        <w:t xml:space="preserve">itulaire doit </w:t>
      </w:r>
      <w:r w:rsidR="00E712BA">
        <w:rPr>
          <w:szCs w:val="22"/>
        </w:rPr>
        <w:t xml:space="preserve">réaliser la désinfection </w:t>
      </w:r>
      <w:r w:rsidR="00677AD7">
        <w:rPr>
          <w:szCs w:val="22"/>
        </w:rPr>
        <w:t>des points de contacts</w:t>
      </w:r>
      <w:r w:rsidRPr="0096207D">
        <w:rPr>
          <w:szCs w:val="22"/>
        </w:rPr>
        <w:t xml:space="preserve"> et remettre </w:t>
      </w:r>
      <w:r w:rsidR="00CA1865">
        <w:rPr>
          <w:szCs w:val="22"/>
        </w:rPr>
        <w:t>un bordereau</w:t>
      </w:r>
      <w:r w:rsidRPr="0096207D">
        <w:rPr>
          <w:szCs w:val="22"/>
        </w:rPr>
        <w:t xml:space="preserve"> écrit au </w:t>
      </w:r>
      <w:bookmarkStart w:id="68" w:name="_Hlk22038507"/>
      <w:r w:rsidR="005378B3">
        <w:t>référent d</w:t>
      </w:r>
      <w:r w:rsidR="00895B45">
        <w:t>e</w:t>
      </w:r>
      <w:r w:rsidR="005378B3">
        <w:t xml:space="preserve"> </w:t>
      </w:r>
      <w:r w:rsidR="00895B45">
        <w:t>l’</w:t>
      </w:r>
      <w:r w:rsidR="00B341B0">
        <w:t>accord-cadre</w:t>
      </w:r>
      <w:r w:rsidR="005378B3">
        <w:t xml:space="preserve"> au Centre Pompidou</w:t>
      </w:r>
      <w:bookmarkEnd w:id="68"/>
      <w:r w:rsidRPr="0096207D">
        <w:rPr>
          <w:szCs w:val="22"/>
        </w:rPr>
        <w:t>,</w:t>
      </w:r>
      <w:r w:rsidR="005378B3">
        <w:t xml:space="preserve"> </w:t>
      </w:r>
      <w:r w:rsidRPr="0096207D">
        <w:rPr>
          <w:szCs w:val="22"/>
        </w:rPr>
        <w:t xml:space="preserve">statuant sur la bonne conformité de l’équipement </w:t>
      </w:r>
      <w:r w:rsidR="00E712BA">
        <w:rPr>
          <w:szCs w:val="22"/>
        </w:rPr>
        <w:t>avec la date de vérification.</w:t>
      </w:r>
    </w:p>
    <w:p w14:paraId="3AAB47C6" w14:textId="77777777" w:rsidR="00A31DB9" w:rsidRDefault="00A31DB9" w:rsidP="00E04ACA">
      <w:bookmarkStart w:id="69" w:name="_Toc431396962"/>
    </w:p>
    <w:p w14:paraId="57ED3EA3" w14:textId="77777777" w:rsidR="00A14AD9" w:rsidRDefault="00A14AD9" w:rsidP="00A31DB9">
      <w:pPr>
        <w:pStyle w:val="Titre3"/>
        <w:spacing w:before="0" w:after="0"/>
      </w:pPr>
      <w:r w:rsidRPr="0096207D">
        <w:t>5.2.</w:t>
      </w:r>
      <w:r w:rsidR="00EF151D">
        <w:t>4</w:t>
      </w:r>
      <w:r w:rsidRPr="0096207D">
        <w:t xml:space="preserve"> In</w:t>
      </w:r>
      <w:r w:rsidR="003E7CA3" w:rsidRPr="0096207D">
        <w:t xml:space="preserve">stallation d’une fontaine </w:t>
      </w:r>
      <w:bookmarkEnd w:id="69"/>
      <w:r w:rsidR="00826E24">
        <w:t>à bonbonne d’eau</w:t>
      </w:r>
      <w:r w:rsidR="002414C6">
        <w:t> :</w:t>
      </w:r>
    </w:p>
    <w:p w14:paraId="4388C689" w14:textId="77777777" w:rsidR="000040CA" w:rsidRDefault="00B24953" w:rsidP="0030372D">
      <w:pPr>
        <w:jc w:val="both"/>
        <w:rPr>
          <w:szCs w:val="22"/>
        </w:rPr>
      </w:pPr>
      <w:r w:rsidRPr="0096207D">
        <w:rPr>
          <w:szCs w:val="22"/>
        </w:rPr>
        <w:t>Le</w:t>
      </w:r>
      <w:r w:rsidR="00A14AD9" w:rsidRPr="0096207D">
        <w:rPr>
          <w:szCs w:val="22"/>
        </w:rPr>
        <w:t xml:space="preserve"> Centre</w:t>
      </w:r>
      <w:r w:rsidRPr="0096207D">
        <w:rPr>
          <w:szCs w:val="22"/>
        </w:rPr>
        <w:t xml:space="preserve"> peut demander </w:t>
      </w:r>
      <w:r w:rsidR="005378B3" w:rsidRPr="0096207D">
        <w:rPr>
          <w:szCs w:val="22"/>
        </w:rPr>
        <w:t>au</w:t>
      </w:r>
      <w:r w:rsidR="005378B3">
        <w:t xml:space="preserve"> </w:t>
      </w:r>
      <w:r w:rsidR="005378B3" w:rsidRPr="0096207D">
        <w:rPr>
          <w:szCs w:val="22"/>
        </w:rPr>
        <w:t>titulaire</w:t>
      </w:r>
      <w:r w:rsidRPr="0096207D">
        <w:rPr>
          <w:szCs w:val="22"/>
        </w:rPr>
        <w:t xml:space="preserve"> d’installer </w:t>
      </w:r>
      <w:r w:rsidR="00826E24">
        <w:rPr>
          <w:szCs w:val="22"/>
        </w:rPr>
        <w:t xml:space="preserve">une ou </w:t>
      </w:r>
      <w:r w:rsidR="00D203E1">
        <w:rPr>
          <w:szCs w:val="22"/>
        </w:rPr>
        <w:t>plusieurs fontaines</w:t>
      </w:r>
      <w:r w:rsidR="00826E24">
        <w:rPr>
          <w:szCs w:val="22"/>
        </w:rPr>
        <w:t xml:space="preserve"> à bonbonnes d’eau</w:t>
      </w:r>
      <w:r w:rsidR="00C540B7">
        <w:rPr>
          <w:szCs w:val="22"/>
        </w:rPr>
        <w:t>.</w:t>
      </w:r>
      <w:r w:rsidR="00826E24">
        <w:rPr>
          <w:szCs w:val="22"/>
        </w:rPr>
        <w:t xml:space="preserve"> </w:t>
      </w:r>
    </w:p>
    <w:p w14:paraId="71354F02" w14:textId="77777777" w:rsidR="00F327E2" w:rsidRPr="0096207D" w:rsidRDefault="00F327E2" w:rsidP="0030372D">
      <w:pPr>
        <w:jc w:val="both"/>
        <w:rPr>
          <w:szCs w:val="22"/>
        </w:rPr>
      </w:pPr>
    </w:p>
    <w:p w14:paraId="2524E661" w14:textId="63268A48" w:rsidR="000040CA" w:rsidRDefault="00862FBD" w:rsidP="0030372D">
      <w:pPr>
        <w:jc w:val="both"/>
        <w:rPr>
          <w:szCs w:val="22"/>
        </w:rPr>
      </w:pPr>
      <w:r>
        <w:rPr>
          <w:szCs w:val="22"/>
        </w:rPr>
        <w:t xml:space="preserve">Le titulaire fournira le nombre nécessaire de bonbonnes d’eau pour la durée notifiée sur le bon de commande du Centre Pompidou. Afin que les bonbonnes d’eau soient correctement </w:t>
      </w:r>
      <w:r w:rsidR="00A2558C">
        <w:rPr>
          <w:szCs w:val="22"/>
        </w:rPr>
        <w:t>rangées</w:t>
      </w:r>
      <w:r>
        <w:rPr>
          <w:szCs w:val="22"/>
        </w:rPr>
        <w:t xml:space="preserve">, le titulaire fournira </w:t>
      </w:r>
      <w:r w:rsidR="008547C0">
        <w:rPr>
          <w:szCs w:val="22"/>
        </w:rPr>
        <w:t>suite à l</w:t>
      </w:r>
      <w:r w:rsidR="003A3123">
        <w:rPr>
          <w:szCs w:val="22"/>
        </w:rPr>
        <w:t>’</w:t>
      </w:r>
      <w:r w:rsidR="008547C0">
        <w:rPr>
          <w:szCs w:val="22"/>
        </w:rPr>
        <w:t xml:space="preserve">émission d’un </w:t>
      </w:r>
      <w:r>
        <w:rPr>
          <w:szCs w:val="22"/>
        </w:rPr>
        <w:t>bon de commande un chariot adapté.</w:t>
      </w:r>
    </w:p>
    <w:p w14:paraId="13A6EB63" w14:textId="77777777" w:rsidR="00A133C3" w:rsidRDefault="00A133C3" w:rsidP="0030372D">
      <w:pPr>
        <w:jc w:val="both"/>
        <w:rPr>
          <w:szCs w:val="22"/>
        </w:rPr>
      </w:pPr>
    </w:p>
    <w:p w14:paraId="05A0E7C5" w14:textId="77777777" w:rsidR="00A133C3" w:rsidRDefault="00A133C3" w:rsidP="0030372D">
      <w:pPr>
        <w:jc w:val="both"/>
        <w:rPr>
          <w:szCs w:val="22"/>
        </w:rPr>
      </w:pPr>
      <w:r>
        <w:rPr>
          <w:szCs w:val="22"/>
        </w:rPr>
        <w:t>Le titulaire fournira si nécessaire l’ensemble des 2 collecteurs de gobelets l’un pour le propre et l’autre pour les gobelets usagés,</w:t>
      </w:r>
      <w:r w:rsidR="00E871C7">
        <w:rPr>
          <w:szCs w:val="22"/>
        </w:rPr>
        <w:t xml:space="preserve"> </w:t>
      </w:r>
      <w:r>
        <w:rPr>
          <w:szCs w:val="22"/>
        </w:rPr>
        <w:t>qui seront enlevés</w:t>
      </w:r>
      <w:r w:rsidR="00E871C7">
        <w:rPr>
          <w:szCs w:val="22"/>
        </w:rPr>
        <w:t xml:space="preserve"> lors de la désinstallation de la fontaine s’ils ne sont pas réutilisables par une fontaine placée au même endroit.</w:t>
      </w:r>
    </w:p>
    <w:p w14:paraId="08E829E4" w14:textId="77777777" w:rsidR="00E871C7" w:rsidRDefault="00E871C7" w:rsidP="0030372D">
      <w:pPr>
        <w:jc w:val="both"/>
        <w:rPr>
          <w:szCs w:val="22"/>
        </w:rPr>
      </w:pPr>
      <w:r>
        <w:rPr>
          <w:szCs w:val="22"/>
        </w:rPr>
        <w:t>Dans le cas d’une réutilisation les 2 collecteurs devront être propres pour une réinstallation.</w:t>
      </w:r>
    </w:p>
    <w:p w14:paraId="4D9BC194" w14:textId="77777777" w:rsidR="00D203E1" w:rsidRDefault="00D203E1" w:rsidP="0030372D">
      <w:pPr>
        <w:jc w:val="both"/>
        <w:rPr>
          <w:szCs w:val="22"/>
        </w:rPr>
      </w:pPr>
    </w:p>
    <w:p w14:paraId="6B5E3BFB" w14:textId="77777777" w:rsidR="00D203E1" w:rsidRPr="0096207D" w:rsidRDefault="001E38BB" w:rsidP="0030372D">
      <w:pPr>
        <w:jc w:val="both"/>
        <w:rPr>
          <w:szCs w:val="22"/>
        </w:rPr>
      </w:pPr>
      <w:r>
        <w:rPr>
          <w:szCs w:val="22"/>
        </w:rPr>
        <w:t>L’</w:t>
      </w:r>
      <w:r w:rsidR="00620E54">
        <w:t xml:space="preserve">eau contenue dans les </w:t>
      </w:r>
      <w:r>
        <w:rPr>
          <w:szCs w:val="22"/>
        </w:rPr>
        <w:t>bonbonnes devra</w:t>
      </w:r>
      <w:r w:rsidR="00D203E1">
        <w:rPr>
          <w:szCs w:val="22"/>
        </w:rPr>
        <w:t xml:space="preserve"> avoir la qualité de l’eau de source.</w:t>
      </w:r>
    </w:p>
    <w:p w14:paraId="192FF7A2" w14:textId="77777777" w:rsidR="00A14AD9" w:rsidRPr="0096207D" w:rsidRDefault="00A14AD9" w:rsidP="0030372D">
      <w:pPr>
        <w:jc w:val="both"/>
        <w:rPr>
          <w:szCs w:val="22"/>
        </w:rPr>
      </w:pPr>
    </w:p>
    <w:p w14:paraId="603BC79C" w14:textId="0E6EAF4A" w:rsidR="00DE0C32" w:rsidRDefault="00DE0C32" w:rsidP="0030372D">
      <w:pPr>
        <w:jc w:val="both"/>
        <w:rPr>
          <w:szCs w:val="22"/>
        </w:rPr>
      </w:pPr>
      <w:r w:rsidRPr="00EA0D74">
        <w:rPr>
          <w:szCs w:val="22"/>
        </w:rPr>
        <w:t>Cette prestation inclu</w:t>
      </w:r>
      <w:r w:rsidR="00C42C09" w:rsidRPr="00EA0D74">
        <w:rPr>
          <w:szCs w:val="22"/>
        </w:rPr>
        <w:t>t</w:t>
      </w:r>
      <w:r w:rsidRPr="00EA0D74">
        <w:rPr>
          <w:szCs w:val="22"/>
        </w:rPr>
        <w:t xml:space="preserve"> la reprise des bonbonnes vides</w:t>
      </w:r>
      <w:r w:rsidR="00992B99">
        <w:rPr>
          <w:szCs w:val="22"/>
        </w:rPr>
        <w:t xml:space="preserve"> et des bonbonnes pleines. </w:t>
      </w:r>
      <w:r w:rsidR="0083364C" w:rsidRPr="00EA0D74">
        <w:rPr>
          <w:szCs w:val="22"/>
        </w:rPr>
        <w:t>Le délai et/ou la fréquence</w:t>
      </w:r>
      <w:r w:rsidR="00302FEB" w:rsidRPr="00EA0D74">
        <w:rPr>
          <w:szCs w:val="22"/>
        </w:rPr>
        <w:t xml:space="preserve"> de reprise seront</w:t>
      </w:r>
      <w:r w:rsidR="0083364C" w:rsidRPr="00EA0D74">
        <w:rPr>
          <w:szCs w:val="22"/>
        </w:rPr>
        <w:t xml:space="preserve"> déterminé</w:t>
      </w:r>
      <w:r w:rsidR="00302FEB" w:rsidRPr="00EA0D74">
        <w:rPr>
          <w:szCs w:val="22"/>
        </w:rPr>
        <w:t>s</w:t>
      </w:r>
      <w:r w:rsidR="0083364C" w:rsidRPr="00EA0D74">
        <w:rPr>
          <w:szCs w:val="22"/>
        </w:rPr>
        <w:t xml:space="preserve"> en cours d’exécution, en accord avec le Pouvoir adjudicateur</w:t>
      </w:r>
      <w:r w:rsidRPr="00EA0D74">
        <w:rPr>
          <w:szCs w:val="22"/>
        </w:rPr>
        <w:t>.</w:t>
      </w:r>
    </w:p>
    <w:p w14:paraId="0FE5C0F9" w14:textId="1475BEC7" w:rsidR="00992B99" w:rsidRPr="00EA0D74" w:rsidRDefault="00992B99" w:rsidP="0030372D">
      <w:pPr>
        <w:jc w:val="both"/>
        <w:rPr>
          <w:szCs w:val="22"/>
        </w:rPr>
      </w:pPr>
      <w:r>
        <w:rPr>
          <w:szCs w:val="22"/>
        </w:rPr>
        <w:t>La livraison et la reprise des bonbonnes devront être effectuées sur le point de mise en place de la fontaine, que soit en RDC ou à l’étage.</w:t>
      </w:r>
    </w:p>
    <w:p w14:paraId="706589A1" w14:textId="77777777" w:rsidR="00E718E2" w:rsidRPr="00EA0D74" w:rsidRDefault="00E718E2" w:rsidP="0030372D">
      <w:pPr>
        <w:jc w:val="both"/>
        <w:rPr>
          <w:szCs w:val="22"/>
        </w:rPr>
      </w:pPr>
    </w:p>
    <w:p w14:paraId="3CD84A2F" w14:textId="78A8615F" w:rsidR="0046254C" w:rsidRDefault="0046254C" w:rsidP="0030372D">
      <w:pPr>
        <w:pStyle w:val="Commentaire"/>
        <w:jc w:val="both"/>
        <w:rPr>
          <w:sz w:val="22"/>
          <w:szCs w:val="22"/>
        </w:rPr>
      </w:pPr>
      <w:r w:rsidRPr="00EA0D74">
        <w:rPr>
          <w:sz w:val="22"/>
          <w:szCs w:val="22"/>
        </w:rPr>
        <w:t>Une fois la dernière fontaine à bonbonne re</w:t>
      </w:r>
      <w:r w:rsidR="00EA0D74" w:rsidRPr="00EA0D74">
        <w:rPr>
          <w:sz w:val="22"/>
          <w:szCs w:val="22"/>
        </w:rPr>
        <w:t xml:space="preserve">prise par le </w:t>
      </w:r>
      <w:r w:rsidRPr="00EA0D74">
        <w:rPr>
          <w:sz w:val="22"/>
          <w:szCs w:val="22"/>
        </w:rPr>
        <w:t xml:space="preserve">titulaire toutes les bonbonnes non </w:t>
      </w:r>
      <w:r w:rsidR="00936A61">
        <w:rPr>
          <w:sz w:val="22"/>
          <w:szCs w:val="22"/>
        </w:rPr>
        <w:t xml:space="preserve">entamées </w:t>
      </w:r>
      <w:r w:rsidRPr="00EA0D74">
        <w:rPr>
          <w:sz w:val="22"/>
          <w:szCs w:val="22"/>
        </w:rPr>
        <w:t>seront re</w:t>
      </w:r>
      <w:r w:rsidR="00EA0D74" w:rsidRPr="00EA0D74">
        <w:rPr>
          <w:sz w:val="22"/>
          <w:szCs w:val="22"/>
        </w:rPr>
        <w:t>stituées</w:t>
      </w:r>
      <w:r w:rsidRPr="00EA0D74">
        <w:rPr>
          <w:sz w:val="22"/>
          <w:szCs w:val="22"/>
        </w:rPr>
        <w:t xml:space="preserve"> au titulaire</w:t>
      </w:r>
      <w:r w:rsidR="00475ED1">
        <w:rPr>
          <w:sz w:val="22"/>
          <w:szCs w:val="22"/>
        </w:rPr>
        <w:t xml:space="preserve"> et </w:t>
      </w:r>
      <w:r w:rsidR="00623674">
        <w:rPr>
          <w:sz w:val="22"/>
          <w:szCs w:val="22"/>
        </w:rPr>
        <w:t>ne seront pas facturées.</w:t>
      </w:r>
    </w:p>
    <w:p w14:paraId="50A2C9D6" w14:textId="77777777" w:rsidR="00441866" w:rsidRDefault="00441866" w:rsidP="003273C6">
      <w:pPr>
        <w:jc w:val="both"/>
        <w:rPr>
          <w:szCs w:val="22"/>
        </w:rPr>
      </w:pPr>
    </w:p>
    <w:p w14:paraId="1025EBA4" w14:textId="77777777" w:rsidR="00936A61" w:rsidRPr="0096207D" w:rsidRDefault="00936A61" w:rsidP="003273C6">
      <w:pPr>
        <w:jc w:val="both"/>
        <w:rPr>
          <w:szCs w:val="22"/>
        </w:rPr>
      </w:pPr>
    </w:p>
    <w:p w14:paraId="19CD9E57" w14:textId="036A33F8" w:rsidR="00133F65" w:rsidRDefault="00133F65" w:rsidP="00B32897">
      <w:pPr>
        <w:pStyle w:val="Titre1"/>
      </w:pPr>
      <w:bookmarkStart w:id="70" w:name="_Toc197326290"/>
      <w:bookmarkStart w:id="71" w:name="_Toc428201703"/>
      <w:bookmarkStart w:id="72" w:name="_Toc431396965"/>
      <w:bookmarkStart w:id="73" w:name="_Hlk26432613"/>
      <w:bookmarkStart w:id="74" w:name="_Toc189580614"/>
      <w:r w:rsidRPr="0096207D">
        <w:t>ARTICLE 6 –</w:t>
      </w:r>
      <w:r w:rsidR="00B854D3" w:rsidRPr="0096207D">
        <w:t xml:space="preserve"> </w:t>
      </w:r>
      <w:r w:rsidR="005705A5" w:rsidRPr="0096207D">
        <w:t>CONDITIONS D’</w:t>
      </w:r>
      <w:r w:rsidRPr="0096207D">
        <w:t>EXECUTION DES PRESTATIONS</w:t>
      </w:r>
      <w:bookmarkEnd w:id="70"/>
      <w:bookmarkEnd w:id="71"/>
      <w:bookmarkEnd w:id="72"/>
      <w:bookmarkEnd w:id="74"/>
    </w:p>
    <w:p w14:paraId="1C58750E" w14:textId="77777777" w:rsidR="00146427" w:rsidRPr="008A374B" w:rsidRDefault="00146427" w:rsidP="000A5F6F"/>
    <w:p w14:paraId="00402615" w14:textId="2B2974A9" w:rsidR="00F62D22" w:rsidRPr="00F62D22" w:rsidRDefault="00F62D22" w:rsidP="00F62D22">
      <w:pPr>
        <w:rPr>
          <w:lang w:eastAsia="x-none"/>
        </w:rPr>
      </w:pPr>
      <w:r>
        <w:rPr>
          <w:lang w:eastAsia="x-none"/>
        </w:rPr>
        <w:t xml:space="preserve">Le </w:t>
      </w:r>
      <w:r w:rsidR="00146427">
        <w:rPr>
          <w:lang w:eastAsia="x-none"/>
        </w:rPr>
        <w:t>t</w:t>
      </w:r>
      <w:r>
        <w:rPr>
          <w:lang w:eastAsia="x-none"/>
        </w:rPr>
        <w:t xml:space="preserve">itulaire devra mettre en place des fontaines </w:t>
      </w:r>
      <w:r w:rsidR="00DB0742">
        <w:rPr>
          <w:lang w:eastAsia="x-none"/>
        </w:rPr>
        <w:t xml:space="preserve">à </w:t>
      </w:r>
      <w:r>
        <w:rPr>
          <w:lang w:eastAsia="x-none"/>
        </w:rPr>
        <w:t>eau sur secteur reconditionnées de fabrication récente, avec une date de fabrication maximum de 3 ans.</w:t>
      </w:r>
    </w:p>
    <w:p w14:paraId="3801A921" w14:textId="77777777" w:rsidR="004A153E" w:rsidRPr="0096207D" w:rsidRDefault="00AB3D9C" w:rsidP="0023177F">
      <w:pPr>
        <w:pStyle w:val="Titre3"/>
      </w:pPr>
      <w:bookmarkStart w:id="75" w:name="_Toc197326293"/>
      <w:bookmarkStart w:id="76" w:name="_Toc428201704"/>
      <w:bookmarkStart w:id="77" w:name="_Toc431396966"/>
      <w:r w:rsidRPr="0096207D">
        <w:t>6.</w:t>
      </w:r>
      <w:r w:rsidR="00CA4F79" w:rsidRPr="0096207D">
        <w:t>1</w:t>
      </w:r>
      <w:r w:rsidR="004A153E" w:rsidRPr="0096207D">
        <w:t xml:space="preserve"> – </w:t>
      </w:r>
      <w:bookmarkEnd w:id="75"/>
      <w:r w:rsidR="00F24EF2" w:rsidRPr="00F62D22">
        <w:rPr>
          <w:i/>
          <w:u w:val="single"/>
        </w:rPr>
        <w:t>Mise en place des fontaines à eau</w:t>
      </w:r>
      <w:bookmarkEnd w:id="76"/>
      <w:bookmarkEnd w:id="77"/>
    </w:p>
    <w:p w14:paraId="32C224FE" w14:textId="5D2C340F" w:rsidR="0030372D" w:rsidRDefault="00F24EF2" w:rsidP="00F24EF2">
      <w:pPr>
        <w:jc w:val="both"/>
        <w:rPr>
          <w:szCs w:val="22"/>
        </w:rPr>
      </w:pPr>
      <w:r w:rsidRPr="0096207D">
        <w:rPr>
          <w:szCs w:val="22"/>
        </w:rPr>
        <w:t>L’installation des fontaines</w:t>
      </w:r>
      <w:r w:rsidR="00AC63E8" w:rsidRPr="0096207D">
        <w:rPr>
          <w:szCs w:val="22"/>
        </w:rPr>
        <w:t xml:space="preserve"> objet de la partie forfaitaire</w:t>
      </w:r>
      <w:r w:rsidR="000040CA" w:rsidRPr="0096207D">
        <w:rPr>
          <w:szCs w:val="22"/>
        </w:rPr>
        <w:t xml:space="preserve"> (partie A)</w:t>
      </w:r>
      <w:r w:rsidRPr="0096207D">
        <w:rPr>
          <w:szCs w:val="22"/>
        </w:rPr>
        <w:t xml:space="preserve"> se fait à compter de la </w:t>
      </w:r>
      <w:r w:rsidR="00EA0D74">
        <w:rPr>
          <w:szCs w:val="22"/>
        </w:rPr>
        <w:t>notification d</w:t>
      </w:r>
      <w:r w:rsidR="00895B45">
        <w:rPr>
          <w:szCs w:val="22"/>
        </w:rPr>
        <w:t>e</w:t>
      </w:r>
      <w:r w:rsidRPr="0096207D">
        <w:rPr>
          <w:szCs w:val="22"/>
        </w:rPr>
        <w:t xml:space="preserve"> </w:t>
      </w:r>
      <w:r w:rsidR="00895B45">
        <w:rPr>
          <w:szCs w:val="22"/>
        </w:rPr>
        <w:t>l’</w:t>
      </w:r>
      <w:r w:rsidR="00B341B0">
        <w:rPr>
          <w:szCs w:val="22"/>
        </w:rPr>
        <w:t>accord-cadre</w:t>
      </w:r>
      <w:r w:rsidR="009C45AB">
        <w:rPr>
          <w:szCs w:val="22"/>
        </w:rPr>
        <w:t>.</w:t>
      </w:r>
    </w:p>
    <w:p w14:paraId="5D11E981" w14:textId="77777777" w:rsidR="0030372D" w:rsidRDefault="0030372D" w:rsidP="00F24EF2">
      <w:pPr>
        <w:jc w:val="both"/>
        <w:rPr>
          <w:szCs w:val="22"/>
        </w:rPr>
      </w:pPr>
    </w:p>
    <w:p w14:paraId="1337F3C6" w14:textId="77777777" w:rsidR="0098407A" w:rsidRDefault="00E05AA6" w:rsidP="00F24EF2">
      <w:pPr>
        <w:jc w:val="both"/>
        <w:rPr>
          <w:szCs w:val="22"/>
        </w:rPr>
      </w:pPr>
      <w:r>
        <w:rPr>
          <w:szCs w:val="22"/>
        </w:rPr>
        <w:t xml:space="preserve">Le </w:t>
      </w:r>
      <w:r w:rsidR="009C45AB">
        <w:rPr>
          <w:szCs w:val="22"/>
        </w:rPr>
        <w:t>t</w:t>
      </w:r>
      <w:r>
        <w:rPr>
          <w:szCs w:val="22"/>
        </w:rPr>
        <w:t>itulaire s’engage à ce que t</w:t>
      </w:r>
      <w:r w:rsidR="00567BCA" w:rsidRPr="00EA0D74">
        <w:rPr>
          <w:szCs w:val="22"/>
        </w:rPr>
        <w:t>outes les</w:t>
      </w:r>
      <w:r w:rsidR="00567BCA">
        <w:rPr>
          <w:szCs w:val="22"/>
        </w:rPr>
        <w:t xml:space="preserve"> fontaines</w:t>
      </w:r>
      <w:r w:rsidR="00E871C7">
        <w:rPr>
          <w:szCs w:val="22"/>
        </w:rPr>
        <w:t xml:space="preserve"> et les </w:t>
      </w:r>
      <w:r w:rsidR="00E27CE5">
        <w:rPr>
          <w:szCs w:val="22"/>
        </w:rPr>
        <w:t>collecteurs le cas échéant</w:t>
      </w:r>
      <w:r w:rsidR="00E871C7">
        <w:rPr>
          <w:szCs w:val="22"/>
        </w:rPr>
        <w:t>,</w:t>
      </w:r>
      <w:r w:rsidR="00567BCA">
        <w:rPr>
          <w:szCs w:val="22"/>
        </w:rPr>
        <w:t xml:space="preserve"> </w:t>
      </w:r>
      <w:r w:rsidR="0030372D">
        <w:rPr>
          <w:szCs w:val="22"/>
        </w:rPr>
        <w:t xml:space="preserve">soient </w:t>
      </w:r>
      <w:r w:rsidRPr="009C45AB">
        <w:rPr>
          <w:b/>
          <w:szCs w:val="22"/>
        </w:rPr>
        <w:t xml:space="preserve">impérativement </w:t>
      </w:r>
      <w:r w:rsidR="00567BCA">
        <w:rPr>
          <w:szCs w:val="22"/>
        </w:rPr>
        <w:t xml:space="preserve">installées </w:t>
      </w:r>
      <w:r w:rsidR="00E27CE5">
        <w:rPr>
          <w:szCs w:val="22"/>
        </w:rPr>
        <w:t xml:space="preserve">au plus tard six semaines après la date de notification. </w:t>
      </w:r>
    </w:p>
    <w:p w14:paraId="648FBAB6" w14:textId="2BEF26B0" w:rsidR="00AC63E8" w:rsidRPr="0096207D" w:rsidRDefault="00E27CE5" w:rsidP="00F24EF2">
      <w:pPr>
        <w:jc w:val="both"/>
        <w:rPr>
          <w:szCs w:val="22"/>
        </w:rPr>
      </w:pPr>
      <w:r>
        <w:rPr>
          <w:szCs w:val="22"/>
        </w:rPr>
        <w:t>Conformément</w:t>
      </w:r>
      <w:r w:rsidR="009B5342" w:rsidRPr="00623674">
        <w:rPr>
          <w:szCs w:val="22"/>
        </w:rPr>
        <w:t xml:space="preserve"> </w:t>
      </w:r>
      <w:r>
        <w:rPr>
          <w:szCs w:val="22"/>
        </w:rPr>
        <w:t>au</w:t>
      </w:r>
      <w:r w:rsidR="009B5342" w:rsidRPr="00623674">
        <w:rPr>
          <w:szCs w:val="22"/>
        </w:rPr>
        <w:t xml:space="preserve"> tableau d’implantation (annexe 1 </w:t>
      </w:r>
      <w:r w:rsidR="00A64FF2">
        <w:rPr>
          <w:szCs w:val="22"/>
        </w:rPr>
        <w:t>de</w:t>
      </w:r>
      <w:r w:rsidR="009B5342" w:rsidRPr="00623674">
        <w:rPr>
          <w:szCs w:val="22"/>
        </w:rPr>
        <w:t xml:space="preserve"> l’AE</w:t>
      </w:r>
      <w:r w:rsidR="009B5342">
        <w:rPr>
          <w:szCs w:val="22"/>
        </w:rPr>
        <w:t xml:space="preserve">-CCP) et au planning transmis par le titulaire dans les 15 jours </w:t>
      </w:r>
      <w:r w:rsidR="00A64FF2">
        <w:rPr>
          <w:szCs w:val="22"/>
        </w:rPr>
        <w:t>suivants</w:t>
      </w:r>
      <w:r w:rsidR="009B5342">
        <w:rPr>
          <w:szCs w:val="22"/>
        </w:rPr>
        <w:t xml:space="preserve"> la notification.</w:t>
      </w:r>
    </w:p>
    <w:bookmarkEnd w:id="73"/>
    <w:p w14:paraId="78FAB267" w14:textId="77777777" w:rsidR="00AC63E8" w:rsidRPr="0096207D" w:rsidRDefault="00AC63E8" w:rsidP="00F24EF2">
      <w:pPr>
        <w:jc w:val="both"/>
        <w:rPr>
          <w:szCs w:val="22"/>
        </w:rPr>
      </w:pPr>
    </w:p>
    <w:p w14:paraId="449B14E6" w14:textId="312167C0" w:rsidR="00A90C5F" w:rsidRDefault="003273C6" w:rsidP="00F24EF2">
      <w:pPr>
        <w:jc w:val="both"/>
        <w:rPr>
          <w:szCs w:val="22"/>
        </w:rPr>
      </w:pPr>
      <w:r w:rsidRPr="0096207D">
        <w:rPr>
          <w:szCs w:val="22"/>
        </w:rPr>
        <w:t>Dans le cadre de l’installation de</w:t>
      </w:r>
      <w:r w:rsidR="00A64FF2">
        <w:rPr>
          <w:szCs w:val="22"/>
        </w:rPr>
        <w:t>s</w:t>
      </w:r>
      <w:r w:rsidRPr="0096207D">
        <w:rPr>
          <w:szCs w:val="22"/>
        </w:rPr>
        <w:t xml:space="preserve"> nouvelles fontaines à eau</w:t>
      </w:r>
      <w:r w:rsidR="000040CA" w:rsidRPr="0096207D">
        <w:rPr>
          <w:szCs w:val="22"/>
        </w:rPr>
        <w:t xml:space="preserve">, </w:t>
      </w:r>
      <w:r w:rsidR="00154A3B" w:rsidRPr="0096207D">
        <w:rPr>
          <w:szCs w:val="22"/>
        </w:rPr>
        <w:t>(</w:t>
      </w:r>
      <w:r w:rsidR="000040CA" w:rsidRPr="0096207D">
        <w:rPr>
          <w:szCs w:val="22"/>
        </w:rPr>
        <w:t>partie B</w:t>
      </w:r>
      <w:r w:rsidR="00154A3B" w:rsidRPr="0096207D">
        <w:rPr>
          <w:szCs w:val="22"/>
        </w:rPr>
        <w:t>)</w:t>
      </w:r>
      <w:r w:rsidR="000040CA" w:rsidRPr="0096207D">
        <w:rPr>
          <w:szCs w:val="22"/>
        </w:rPr>
        <w:t>,</w:t>
      </w:r>
      <w:r w:rsidRPr="0096207D">
        <w:rPr>
          <w:szCs w:val="22"/>
        </w:rPr>
        <w:t xml:space="preserve"> le </w:t>
      </w:r>
      <w:r w:rsidR="00623674">
        <w:rPr>
          <w:szCs w:val="22"/>
        </w:rPr>
        <w:t>t</w:t>
      </w:r>
      <w:r w:rsidRPr="0096207D">
        <w:rPr>
          <w:szCs w:val="22"/>
        </w:rPr>
        <w:t xml:space="preserve">itulaire </w:t>
      </w:r>
      <w:r w:rsidR="00A64FF2">
        <w:rPr>
          <w:szCs w:val="22"/>
        </w:rPr>
        <w:t>dispose de</w:t>
      </w:r>
      <w:r w:rsidRPr="0096207D">
        <w:rPr>
          <w:szCs w:val="22"/>
        </w:rPr>
        <w:t xml:space="preserve"> </w:t>
      </w:r>
      <w:r w:rsidR="003E1D98">
        <w:rPr>
          <w:szCs w:val="22"/>
        </w:rPr>
        <w:t>quinze jours ouvrés</w:t>
      </w:r>
      <w:r w:rsidRPr="0096207D">
        <w:rPr>
          <w:szCs w:val="22"/>
        </w:rPr>
        <w:t xml:space="preserve"> à compter de la réception du bon de commande signé</w:t>
      </w:r>
      <w:r w:rsidR="00A90C5F" w:rsidRPr="0096207D">
        <w:rPr>
          <w:szCs w:val="22"/>
        </w:rPr>
        <w:t xml:space="preserve"> </w:t>
      </w:r>
      <w:r w:rsidRPr="0096207D">
        <w:rPr>
          <w:szCs w:val="22"/>
        </w:rPr>
        <w:t xml:space="preserve">par le Centre </w:t>
      </w:r>
      <w:r w:rsidR="00F7585B" w:rsidRPr="0096207D">
        <w:rPr>
          <w:szCs w:val="22"/>
        </w:rPr>
        <w:t>(transmis par mail</w:t>
      </w:r>
      <w:r w:rsidR="00D203E1" w:rsidRPr="0096207D">
        <w:rPr>
          <w:szCs w:val="22"/>
        </w:rPr>
        <w:t>) pour</w:t>
      </w:r>
      <w:r w:rsidRPr="0096207D">
        <w:rPr>
          <w:szCs w:val="22"/>
        </w:rPr>
        <w:t xml:space="preserve"> installer ces nouvelles fontaines. </w:t>
      </w:r>
    </w:p>
    <w:p w14:paraId="0C7DA296" w14:textId="77777777" w:rsidR="00C540B7" w:rsidRPr="0096207D" w:rsidRDefault="00C540B7" w:rsidP="00F24EF2">
      <w:pPr>
        <w:jc w:val="both"/>
        <w:rPr>
          <w:szCs w:val="22"/>
        </w:rPr>
      </w:pPr>
    </w:p>
    <w:p w14:paraId="4AD2FE9A" w14:textId="646D1421" w:rsidR="00F24EF2" w:rsidRDefault="00F24EF2" w:rsidP="00F24EF2">
      <w:pPr>
        <w:jc w:val="both"/>
        <w:rPr>
          <w:szCs w:val="22"/>
        </w:rPr>
      </w:pPr>
      <w:r w:rsidRPr="0096207D">
        <w:rPr>
          <w:szCs w:val="22"/>
        </w:rPr>
        <w:t>Les fontaines sont installées en accord avec</w:t>
      </w:r>
      <w:r w:rsidR="00620E54" w:rsidRPr="00620E54">
        <w:t xml:space="preserve"> </w:t>
      </w:r>
      <w:r w:rsidR="00620E54">
        <w:t xml:space="preserve">le </w:t>
      </w:r>
      <w:r w:rsidR="00620E54" w:rsidRPr="00620E54">
        <w:t>référent d</w:t>
      </w:r>
      <w:r w:rsidR="00895B45">
        <w:t>e</w:t>
      </w:r>
      <w:r w:rsidR="00620E54" w:rsidRPr="00620E54">
        <w:t xml:space="preserve"> </w:t>
      </w:r>
      <w:r w:rsidR="00895B45">
        <w:t>l’</w:t>
      </w:r>
      <w:r w:rsidR="00B341B0">
        <w:t>accord-cadre</w:t>
      </w:r>
      <w:r w:rsidR="00620E54" w:rsidRPr="00620E54">
        <w:t xml:space="preserve"> </w:t>
      </w:r>
      <w:r w:rsidR="00A64FF2">
        <w:t>au</w:t>
      </w:r>
      <w:r w:rsidR="00620E54" w:rsidRPr="00620E54">
        <w:t xml:space="preserve"> Centre </w:t>
      </w:r>
      <w:r w:rsidR="00EA0D74" w:rsidRPr="00620E54">
        <w:t>Pompidou</w:t>
      </w:r>
      <w:r w:rsidR="00A64FF2">
        <w:rPr>
          <w:szCs w:val="22"/>
        </w:rPr>
        <w:t>,</w:t>
      </w:r>
      <w:r w:rsidR="00F24510" w:rsidRPr="0096207D">
        <w:rPr>
          <w:szCs w:val="22"/>
        </w:rPr>
        <w:t xml:space="preserve"> les parties se mettent d'accord concernant le planning/date d’installation et les lieux précis d’implantation des fontaines avant exécution</w:t>
      </w:r>
      <w:r w:rsidRPr="0096207D">
        <w:rPr>
          <w:szCs w:val="22"/>
        </w:rPr>
        <w:t>.</w:t>
      </w:r>
    </w:p>
    <w:p w14:paraId="1B7E36EF" w14:textId="77777777" w:rsidR="007703CE" w:rsidRPr="0096207D" w:rsidRDefault="007703CE" w:rsidP="0023177F">
      <w:pPr>
        <w:pStyle w:val="Titre3"/>
      </w:pPr>
      <w:bookmarkStart w:id="78" w:name="_Toc428201705"/>
      <w:bookmarkStart w:id="79" w:name="_Toc431396967"/>
      <w:r w:rsidRPr="0096207D">
        <w:lastRenderedPageBreak/>
        <w:t>6.</w:t>
      </w:r>
      <w:r w:rsidR="00A31DB9">
        <w:t xml:space="preserve">2 </w:t>
      </w:r>
      <w:r w:rsidRPr="0096207D">
        <w:t xml:space="preserve">– </w:t>
      </w:r>
      <w:r w:rsidRPr="00F62D22">
        <w:rPr>
          <w:i/>
          <w:u w:val="single"/>
        </w:rPr>
        <w:t>Lieux et horaire d’exécution des prestations</w:t>
      </w:r>
      <w:bookmarkEnd w:id="78"/>
      <w:bookmarkEnd w:id="79"/>
    </w:p>
    <w:p w14:paraId="540E3242" w14:textId="604E4570" w:rsidR="007703CE" w:rsidRDefault="007703CE" w:rsidP="007703CE">
      <w:pPr>
        <w:jc w:val="both"/>
        <w:rPr>
          <w:szCs w:val="22"/>
        </w:rPr>
      </w:pPr>
      <w:r w:rsidRPr="0096207D">
        <w:rPr>
          <w:szCs w:val="22"/>
        </w:rPr>
        <w:t>Les bâtiments concernés sont : le Centre Pompidou,</w:t>
      </w:r>
      <w:r>
        <w:rPr>
          <w:szCs w:val="22"/>
        </w:rPr>
        <w:t xml:space="preserve"> </w:t>
      </w:r>
      <w:r w:rsidRPr="0096207D">
        <w:rPr>
          <w:szCs w:val="22"/>
        </w:rPr>
        <w:t xml:space="preserve">les bâtiments des 4 et 6 rue Beaubourg, le bâtiment du 4 rue Brantôme, le bâtiment du 25 rue du Renard, situés à Paris Centre et 1 entrepôt situé </w:t>
      </w:r>
      <w:r>
        <w:rPr>
          <w:szCs w:val="22"/>
        </w:rPr>
        <w:t>dans le XVIIIème arrondissement de Paris (Paris Nord).</w:t>
      </w:r>
    </w:p>
    <w:p w14:paraId="35CAC7E8" w14:textId="77777777" w:rsidR="00A64FF2" w:rsidRPr="0096207D" w:rsidRDefault="00A64FF2" w:rsidP="007703CE">
      <w:pPr>
        <w:jc w:val="both"/>
        <w:rPr>
          <w:szCs w:val="22"/>
        </w:rPr>
      </w:pPr>
    </w:p>
    <w:p w14:paraId="3FAAFA19" w14:textId="77777777" w:rsidR="007703CE" w:rsidRDefault="007703CE" w:rsidP="007703CE">
      <w:pPr>
        <w:jc w:val="both"/>
        <w:rPr>
          <w:szCs w:val="22"/>
        </w:rPr>
      </w:pPr>
      <w:r w:rsidRPr="0096207D">
        <w:rPr>
          <w:szCs w:val="22"/>
        </w:rPr>
        <w:t xml:space="preserve">Les opérations de maintenance sont effectuées </w:t>
      </w:r>
      <w:r>
        <w:rPr>
          <w:szCs w:val="22"/>
        </w:rPr>
        <w:t xml:space="preserve">de préférence </w:t>
      </w:r>
      <w:r w:rsidRPr="0096207D">
        <w:rPr>
          <w:szCs w:val="22"/>
        </w:rPr>
        <w:t xml:space="preserve">le mardi pour le Centre Pompidou </w:t>
      </w:r>
      <w:r>
        <w:rPr>
          <w:szCs w:val="22"/>
        </w:rPr>
        <w:t>et</w:t>
      </w:r>
      <w:r w:rsidRPr="0096207D">
        <w:rPr>
          <w:szCs w:val="22"/>
        </w:rPr>
        <w:t xml:space="preserve"> sur les bâtiments annexes</w:t>
      </w:r>
      <w:r>
        <w:rPr>
          <w:szCs w:val="22"/>
        </w:rPr>
        <w:t xml:space="preserve"> de Paris centre. </w:t>
      </w:r>
    </w:p>
    <w:p w14:paraId="1D496F0B" w14:textId="77777777" w:rsidR="007703CE" w:rsidRDefault="007703CE" w:rsidP="007703CE">
      <w:pPr>
        <w:jc w:val="both"/>
        <w:rPr>
          <w:szCs w:val="22"/>
        </w:rPr>
      </w:pPr>
    </w:p>
    <w:p w14:paraId="2535CA4C" w14:textId="77777777" w:rsidR="007703CE" w:rsidRDefault="007703CE" w:rsidP="007703CE">
      <w:pPr>
        <w:jc w:val="both"/>
        <w:rPr>
          <w:szCs w:val="22"/>
        </w:rPr>
      </w:pPr>
      <w:r>
        <w:rPr>
          <w:szCs w:val="22"/>
        </w:rPr>
        <w:t xml:space="preserve">Quel que soit le site, ces opérations de maintenance seront organisées en accord avec le responsable du site. </w:t>
      </w:r>
    </w:p>
    <w:p w14:paraId="1B9E7C29" w14:textId="77777777" w:rsidR="007703CE" w:rsidRPr="0096207D" w:rsidRDefault="007703CE" w:rsidP="007703CE">
      <w:pPr>
        <w:jc w:val="both"/>
        <w:rPr>
          <w:szCs w:val="22"/>
        </w:rPr>
      </w:pPr>
    </w:p>
    <w:p w14:paraId="2A0DED5D" w14:textId="47AA1F6A" w:rsidR="007703CE" w:rsidRDefault="007703CE" w:rsidP="007703CE">
      <w:pPr>
        <w:jc w:val="both"/>
        <w:rPr>
          <w:szCs w:val="22"/>
        </w:rPr>
      </w:pPr>
      <w:r>
        <w:rPr>
          <w:szCs w:val="22"/>
        </w:rPr>
        <w:t>Dans tous les cas, le technicien du titulaire devra prévenir avant son arrivée</w:t>
      </w:r>
      <w:r w:rsidRPr="0096207D">
        <w:rPr>
          <w:szCs w:val="22"/>
        </w:rPr>
        <w:t xml:space="preserve"> l</w:t>
      </w:r>
      <w:r>
        <w:rPr>
          <w:szCs w:val="22"/>
        </w:rPr>
        <w:t>e</w:t>
      </w:r>
      <w:r w:rsidRPr="0096207D">
        <w:rPr>
          <w:szCs w:val="22"/>
        </w:rPr>
        <w:t xml:space="preserve"> </w:t>
      </w:r>
      <w:r w:rsidR="00A64FF2">
        <w:rPr>
          <w:szCs w:val="22"/>
        </w:rPr>
        <w:t>r</w:t>
      </w:r>
      <w:r w:rsidRPr="0096207D">
        <w:rPr>
          <w:szCs w:val="22"/>
        </w:rPr>
        <w:t>esponsable du site</w:t>
      </w:r>
      <w:r>
        <w:rPr>
          <w:szCs w:val="22"/>
        </w:rPr>
        <w:t>,</w:t>
      </w:r>
      <w:r w:rsidRPr="0096207D">
        <w:rPr>
          <w:szCs w:val="22"/>
        </w:rPr>
        <w:t xml:space="preserve"> du fait du caractère sécurisé de celui-ci</w:t>
      </w:r>
      <w:r>
        <w:rPr>
          <w:szCs w:val="22"/>
        </w:rPr>
        <w:t xml:space="preserve">, afin </w:t>
      </w:r>
      <w:r>
        <w:t>d'en</w:t>
      </w:r>
      <w:r>
        <w:rPr>
          <w:szCs w:val="22"/>
        </w:rPr>
        <w:t xml:space="preserve"> obtenir l’accès.</w:t>
      </w:r>
    </w:p>
    <w:p w14:paraId="7357D2A9" w14:textId="77777777" w:rsidR="007703CE" w:rsidRDefault="007703CE" w:rsidP="007703CE">
      <w:pPr>
        <w:jc w:val="both"/>
        <w:rPr>
          <w:szCs w:val="22"/>
        </w:rPr>
      </w:pPr>
    </w:p>
    <w:p w14:paraId="0B39A159" w14:textId="541FC998" w:rsidR="007703CE" w:rsidRDefault="007703CE" w:rsidP="007703CE">
      <w:pPr>
        <w:jc w:val="both"/>
        <w:rPr>
          <w:szCs w:val="22"/>
        </w:rPr>
      </w:pPr>
      <w:r>
        <w:rPr>
          <w:szCs w:val="22"/>
        </w:rPr>
        <w:t xml:space="preserve">Concernant les interventions </w:t>
      </w:r>
      <w:r w:rsidR="008E7A03">
        <w:rPr>
          <w:szCs w:val="22"/>
        </w:rPr>
        <w:t>annuelles</w:t>
      </w:r>
      <w:r>
        <w:rPr>
          <w:szCs w:val="22"/>
        </w:rPr>
        <w:t xml:space="preserve"> pour la maintenance, le titulaire devra les prévoir de préférence un mardi, hors Paris Nord, en fournissant un planning d’intervention à la notification d</w:t>
      </w:r>
      <w:r w:rsidR="00895B45">
        <w:rPr>
          <w:szCs w:val="22"/>
        </w:rPr>
        <w:t>e</w:t>
      </w:r>
      <w:r>
        <w:rPr>
          <w:szCs w:val="22"/>
        </w:rPr>
        <w:t xml:space="preserve"> </w:t>
      </w:r>
      <w:r w:rsidR="00895B45">
        <w:rPr>
          <w:szCs w:val="22"/>
        </w:rPr>
        <w:t>l’</w:t>
      </w:r>
      <w:r w:rsidR="00B341B0">
        <w:rPr>
          <w:szCs w:val="22"/>
        </w:rPr>
        <w:t>accord-cadre</w:t>
      </w:r>
      <w:r>
        <w:rPr>
          <w:szCs w:val="22"/>
        </w:rPr>
        <w:t xml:space="preserve">. </w:t>
      </w:r>
    </w:p>
    <w:p w14:paraId="3CEF81DD" w14:textId="77777777" w:rsidR="00677AD7" w:rsidRPr="0096207D" w:rsidRDefault="00677AD7" w:rsidP="007703CE">
      <w:pPr>
        <w:jc w:val="both"/>
        <w:rPr>
          <w:szCs w:val="22"/>
        </w:rPr>
      </w:pPr>
    </w:p>
    <w:p w14:paraId="4B55CD68" w14:textId="77777777" w:rsidR="008E171A" w:rsidRPr="0096207D" w:rsidRDefault="00BC3D9A" w:rsidP="008E171A">
      <w:pPr>
        <w:keepNext/>
        <w:jc w:val="both"/>
        <w:outlineLvl w:val="3"/>
        <w:rPr>
          <w:b/>
          <w:iCs/>
        </w:rPr>
      </w:pPr>
      <w:bookmarkStart w:id="80" w:name="_Toc428201706"/>
      <w:bookmarkStart w:id="81" w:name="_Toc431396968"/>
      <w:r>
        <w:rPr>
          <w:b/>
          <w:iCs/>
        </w:rPr>
        <w:t>6.</w:t>
      </w:r>
      <w:r w:rsidR="00A31DB9">
        <w:rPr>
          <w:b/>
          <w:iCs/>
        </w:rPr>
        <w:t>3</w:t>
      </w:r>
      <w:r>
        <w:rPr>
          <w:b/>
          <w:iCs/>
        </w:rPr>
        <w:t xml:space="preserve"> - </w:t>
      </w:r>
      <w:r w:rsidR="008E171A" w:rsidRPr="00F62D22">
        <w:rPr>
          <w:b/>
          <w:i/>
          <w:iCs/>
          <w:u w:val="single"/>
        </w:rPr>
        <w:t>Les horaires d’intervention</w:t>
      </w:r>
      <w:bookmarkEnd w:id="80"/>
      <w:bookmarkEnd w:id="81"/>
    </w:p>
    <w:p w14:paraId="1F1CE843" w14:textId="3DAB6A72" w:rsidR="00BC3D9A" w:rsidRPr="00C30F0D" w:rsidRDefault="00BC3D9A" w:rsidP="00BC3D9A">
      <w:pPr>
        <w:jc w:val="both"/>
      </w:pPr>
      <w:r>
        <w:t xml:space="preserve">Pour l’accès au site et la définition du jour </w:t>
      </w:r>
      <w:r w:rsidR="008F6A65">
        <w:t xml:space="preserve">de </w:t>
      </w:r>
      <w:r w:rsidR="00A64FF2">
        <w:t xml:space="preserve">la </w:t>
      </w:r>
      <w:r w:rsidR="008F6A65">
        <w:t>maintenance préventive</w:t>
      </w:r>
      <w:r>
        <w:t xml:space="preserve"> à Paris Nord, le titulaire s’organisera impérativement avec le responsable de site.</w:t>
      </w:r>
    </w:p>
    <w:p w14:paraId="33072057" w14:textId="77777777" w:rsidR="00BC3D9A" w:rsidRPr="00C32302" w:rsidRDefault="00BC3D9A" w:rsidP="00BC3D9A">
      <w:pPr>
        <w:jc w:val="both"/>
      </w:pPr>
    </w:p>
    <w:p w14:paraId="337086D1" w14:textId="77777777" w:rsidR="00BC3D9A" w:rsidRPr="000D5E50" w:rsidRDefault="00BC3D9A" w:rsidP="00BC3D9A">
      <w:pPr>
        <w:jc w:val="both"/>
      </w:pPr>
      <w:r w:rsidRPr="00B4404D">
        <w:t>Les horaires d’intervention</w:t>
      </w:r>
      <w:r>
        <w:t xml:space="preserve"> dans le Centre Pompidou et les bâtiments annexes centre de Paris</w:t>
      </w:r>
      <w:r w:rsidR="008F6A65">
        <w:t xml:space="preserve">, </w:t>
      </w:r>
      <w:r w:rsidRPr="000D5E50">
        <w:t>les jours et heures ouvrés sont fixés, comme suit :</w:t>
      </w:r>
    </w:p>
    <w:p w14:paraId="7EF0D843" w14:textId="77777777" w:rsidR="00BC3D9A" w:rsidRPr="00790D1C" w:rsidRDefault="00BC3D9A" w:rsidP="00BC3D9A">
      <w:pPr>
        <w:jc w:val="both"/>
      </w:pPr>
    </w:p>
    <w:p w14:paraId="78A58875" w14:textId="77777777" w:rsidR="00BC3D9A" w:rsidRDefault="00BC3D9A" w:rsidP="00677B4D">
      <w:pPr>
        <w:numPr>
          <w:ilvl w:val="0"/>
          <w:numId w:val="10"/>
        </w:numPr>
        <w:jc w:val="both"/>
      </w:pPr>
      <w:r w:rsidRPr="00790D1C">
        <w:t xml:space="preserve">Lundi au vendredi : 7 heures à 12 heures/14 </w:t>
      </w:r>
      <w:r w:rsidRPr="00C30F0D">
        <w:t xml:space="preserve">heures à 17 heures </w:t>
      </w:r>
    </w:p>
    <w:p w14:paraId="7D12D3FC" w14:textId="77777777" w:rsidR="00D15BB1" w:rsidRPr="00F62D22" w:rsidRDefault="00D15BB1" w:rsidP="0023177F">
      <w:pPr>
        <w:pStyle w:val="Titre3"/>
        <w:rPr>
          <w:i/>
          <w:u w:val="single"/>
        </w:rPr>
      </w:pPr>
      <w:bookmarkStart w:id="82" w:name="_Toc431396969"/>
      <w:r w:rsidRPr="0096207D">
        <w:t>6.</w:t>
      </w:r>
      <w:r w:rsidR="00A31DB9">
        <w:t>4</w:t>
      </w:r>
      <w:r w:rsidRPr="0096207D">
        <w:t xml:space="preserve"> </w:t>
      </w:r>
      <w:r w:rsidR="00EA0D74" w:rsidRPr="0096207D">
        <w:t xml:space="preserve">– </w:t>
      </w:r>
      <w:r w:rsidRPr="00F62D22">
        <w:rPr>
          <w:i/>
          <w:u w:val="single"/>
        </w:rPr>
        <w:t>Evolution technologique</w:t>
      </w:r>
      <w:bookmarkEnd w:id="82"/>
    </w:p>
    <w:p w14:paraId="565B5B17" w14:textId="6483EEC9" w:rsidR="00D15BB1" w:rsidRPr="0096207D" w:rsidRDefault="00D15BB1" w:rsidP="00D15BB1">
      <w:pPr>
        <w:autoSpaceDE w:val="0"/>
        <w:autoSpaceDN w:val="0"/>
        <w:adjustRightInd w:val="0"/>
        <w:jc w:val="both"/>
        <w:rPr>
          <w:szCs w:val="22"/>
        </w:rPr>
      </w:pPr>
      <w:r w:rsidRPr="0096207D">
        <w:rPr>
          <w:szCs w:val="22"/>
        </w:rPr>
        <w:t xml:space="preserve">Le </w:t>
      </w:r>
      <w:r w:rsidR="00A64FF2">
        <w:rPr>
          <w:szCs w:val="22"/>
        </w:rPr>
        <w:t>t</w:t>
      </w:r>
      <w:r w:rsidRPr="0096207D">
        <w:rPr>
          <w:szCs w:val="22"/>
        </w:rPr>
        <w:t>itulaire proposera au fur et à mesure de l’exécution d</w:t>
      </w:r>
      <w:r w:rsidR="00895B45">
        <w:rPr>
          <w:szCs w:val="22"/>
        </w:rPr>
        <w:t>e</w:t>
      </w:r>
      <w:r w:rsidRPr="0096207D">
        <w:rPr>
          <w:szCs w:val="22"/>
        </w:rPr>
        <w:t xml:space="preserve"> </w:t>
      </w:r>
      <w:r w:rsidR="00895B45">
        <w:rPr>
          <w:szCs w:val="22"/>
        </w:rPr>
        <w:t>l’</w:t>
      </w:r>
      <w:r w:rsidR="00B341B0">
        <w:rPr>
          <w:szCs w:val="22"/>
        </w:rPr>
        <w:t>accord-cadre</w:t>
      </w:r>
      <w:r w:rsidRPr="0096207D">
        <w:rPr>
          <w:szCs w:val="22"/>
        </w:rPr>
        <w:t xml:space="preserve"> les dernières évolutions technologiques et à la date de la commande des performances au moins équivalentes à celles définies dans le présent document.</w:t>
      </w:r>
    </w:p>
    <w:p w14:paraId="09C2549B" w14:textId="77777777" w:rsidR="00D15BB1" w:rsidRPr="0096207D" w:rsidRDefault="00D15BB1" w:rsidP="00D15BB1">
      <w:pPr>
        <w:autoSpaceDE w:val="0"/>
        <w:autoSpaceDN w:val="0"/>
        <w:adjustRightInd w:val="0"/>
        <w:jc w:val="both"/>
        <w:rPr>
          <w:szCs w:val="22"/>
        </w:rPr>
      </w:pPr>
    </w:p>
    <w:p w14:paraId="7F346A37" w14:textId="5C73F645" w:rsidR="00D15BB1" w:rsidRPr="0096207D" w:rsidRDefault="00D15BB1" w:rsidP="004F03A1">
      <w:pPr>
        <w:autoSpaceDE w:val="0"/>
        <w:autoSpaceDN w:val="0"/>
        <w:adjustRightInd w:val="0"/>
        <w:jc w:val="both"/>
        <w:rPr>
          <w:szCs w:val="22"/>
        </w:rPr>
      </w:pPr>
      <w:r w:rsidRPr="0096207D">
        <w:rPr>
          <w:szCs w:val="22"/>
        </w:rPr>
        <w:t>Au regard de l’évolution d</w:t>
      </w:r>
      <w:r w:rsidR="00895B45">
        <w:rPr>
          <w:szCs w:val="22"/>
        </w:rPr>
        <w:t>e</w:t>
      </w:r>
      <w:r w:rsidRPr="0096207D">
        <w:rPr>
          <w:szCs w:val="22"/>
        </w:rPr>
        <w:t xml:space="preserve"> </w:t>
      </w:r>
      <w:r w:rsidR="00895B45">
        <w:rPr>
          <w:szCs w:val="22"/>
        </w:rPr>
        <w:t>l’</w:t>
      </w:r>
      <w:r w:rsidR="00B341B0">
        <w:rPr>
          <w:szCs w:val="22"/>
        </w:rPr>
        <w:t>accord-cadre</w:t>
      </w:r>
      <w:r w:rsidRPr="0096207D">
        <w:rPr>
          <w:szCs w:val="22"/>
        </w:rPr>
        <w:t xml:space="preserve"> des fontaines à eau, le titulaire a la faculté, sur son initiative ou sur celle du Centre Pompidou pendant la durée de validité d</w:t>
      </w:r>
      <w:r w:rsidR="00895B45">
        <w:rPr>
          <w:szCs w:val="22"/>
        </w:rPr>
        <w:t>e</w:t>
      </w:r>
      <w:r w:rsidRPr="0096207D">
        <w:rPr>
          <w:szCs w:val="22"/>
        </w:rPr>
        <w:t xml:space="preserve"> </w:t>
      </w:r>
      <w:r w:rsidR="00895B45">
        <w:rPr>
          <w:szCs w:val="22"/>
        </w:rPr>
        <w:t>l’</w:t>
      </w:r>
      <w:r w:rsidR="00B341B0">
        <w:rPr>
          <w:szCs w:val="22"/>
        </w:rPr>
        <w:t>accord-cadre</w:t>
      </w:r>
      <w:r w:rsidRPr="0096207D">
        <w:rPr>
          <w:szCs w:val="22"/>
        </w:rPr>
        <w:t xml:space="preserve"> :</w:t>
      </w:r>
    </w:p>
    <w:p w14:paraId="18DBAAC2" w14:textId="346C8796" w:rsidR="00D15BB1" w:rsidRPr="0096207D" w:rsidRDefault="00A64FF2" w:rsidP="00677B4D">
      <w:pPr>
        <w:numPr>
          <w:ilvl w:val="0"/>
          <w:numId w:val="11"/>
        </w:numPr>
        <w:autoSpaceDE w:val="0"/>
        <w:autoSpaceDN w:val="0"/>
        <w:adjustRightInd w:val="0"/>
        <w:jc w:val="both"/>
        <w:rPr>
          <w:szCs w:val="22"/>
        </w:rPr>
      </w:pPr>
      <w:proofErr w:type="gramStart"/>
      <w:r>
        <w:rPr>
          <w:szCs w:val="22"/>
        </w:rPr>
        <w:t>d</w:t>
      </w:r>
      <w:r w:rsidR="003411E3" w:rsidRPr="0096207D">
        <w:rPr>
          <w:szCs w:val="22"/>
        </w:rPr>
        <w:t>’apporter</w:t>
      </w:r>
      <w:proofErr w:type="gramEnd"/>
      <w:r w:rsidR="00D15BB1" w:rsidRPr="0096207D">
        <w:rPr>
          <w:szCs w:val="22"/>
        </w:rPr>
        <w:t xml:space="preserve"> des </w:t>
      </w:r>
      <w:r w:rsidR="00AE4A63">
        <w:rPr>
          <w:szCs w:val="22"/>
        </w:rPr>
        <w:t>améliorations techniques</w:t>
      </w:r>
      <w:r w:rsidR="00AE4A63" w:rsidRPr="0096207D">
        <w:rPr>
          <w:szCs w:val="22"/>
        </w:rPr>
        <w:t xml:space="preserve"> </w:t>
      </w:r>
      <w:r w:rsidR="00D15BB1" w:rsidRPr="0096207D">
        <w:rPr>
          <w:szCs w:val="22"/>
        </w:rPr>
        <w:t>sur les matériels objets d</w:t>
      </w:r>
      <w:r w:rsidR="00895B45">
        <w:rPr>
          <w:szCs w:val="22"/>
        </w:rPr>
        <w:t>e</w:t>
      </w:r>
      <w:r w:rsidR="00D15BB1" w:rsidRPr="0096207D">
        <w:rPr>
          <w:szCs w:val="22"/>
        </w:rPr>
        <w:t xml:space="preserve"> </w:t>
      </w:r>
      <w:r w:rsidR="00895B45">
        <w:rPr>
          <w:szCs w:val="22"/>
        </w:rPr>
        <w:t>l’</w:t>
      </w:r>
      <w:r w:rsidR="00B341B0">
        <w:rPr>
          <w:szCs w:val="22"/>
        </w:rPr>
        <w:t>accord-cadre</w:t>
      </w:r>
      <w:r w:rsidR="007473E5">
        <w:rPr>
          <w:szCs w:val="22"/>
        </w:rPr>
        <w:t>,</w:t>
      </w:r>
      <w:r w:rsidR="00D15BB1" w:rsidRPr="0096207D">
        <w:rPr>
          <w:szCs w:val="22"/>
        </w:rPr>
        <w:t xml:space="preserve"> </w:t>
      </w:r>
    </w:p>
    <w:p w14:paraId="3E3281CF" w14:textId="429A54EB" w:rsidR="00D15BB1" w:rsidRPr="0096207D" w:rsidRDefault="00A64FF2" w:rsidP="00677B4D">
      <w:pPr>
        <w:numPr>
          <w:ilvl w:val="0"/>
          <w:numId w:val="11"/>
        </w:numPr>
        <w:autoSpaceDE w:val="0"/>
        <w:autoSpaceDN w:val="0"/>
        <w:adjustRightInd w:val="0"/>
        <w:jc w:val="both"/>
        <w:rPr>
          <w:szCs w:val="22"/>
        </w:rPr>
      </w:pPr>
      <w:proofErr w:type="gramStart"/>
      <w:r>
        <w:rPr>
          <w:szCs w:val="22"/>
        </w:rPr>
        <w:t>d</w:t>
      </w:r>
      <w:r w:rsidR="00D15BB1" w:rsidRPr="0096207D">
        <w:rPr>
          <w:szCs w:val="22"/>
        </w:rPr>
        <w:t>e</w:t>
      </w:r>
      <w:proofErr w:type="gramEnd"/>
      <w:r w:rsidR="00D15BB1" w:rsidRPr="0096207D">
        <w:rPr>
          <w:szCs w:val="22"/>
        </w:rPr>
        <w:t xml:space="preserve"> substituer, nombre pour nombre, aux matériels figurant </w:t>
      </w:r>
      <w:r w:rsidR="00895B45">
        <w:rPr>
          <w:szCs w:val="22"/>
        </w:rPr>
        <w:t>à</w:t>
      </w:r>
      <w:r w:rsidR="00D15BB1" w:rsidRPr="0096207D">
        <w:rPr>
          <w:szCs w:val="22"/>
        </w:rPr>
        <w:t xml:space="preserve"> </w:t>
      </w:r>
      <w:r w:rsidR="00895B45">
        <w:rPr>
          <w:szCs w:val="22"/>
        </w:rPr>
        <w:t>l’</w:t>
      </w:r>
      <w:r w:rsidR="00B341B0">
        <w:rPr>
          <w:szCs w:val="22"/>
        </w:rPr>
        <w:t>accord-cadre</w:t>
      </w:r>
      <w:r w:rsidR="00D15BB1" w:rsidRPr="0096207D">
        <w:rPr>
          <w:szCs w:val="22"/>
        </w:rPr>
        <w:t xml:space="preserve">, de nouveaux matériels de son catalogue, à condition que les besoins initialement exprimés ne soient pas modifiés, qu’il s’agisse de matériels similaires à ceux figurant </w:t>
      </w:r>
      <w:r w:rsidR="00895B45">
        <w:rPr>
          <w:szCs w:val="22"/>
        </w:rPr>
        <w:t>à l’</w:t>
      </w:r>
      <w:r w:rsidR="00B341B0">
        <w:rPr>
          <w:szCs w:val="22"/>
        </w:rPr>
        <w:t>accord-cadre</w:t>
      </w:r>
      <w:r w:rsidR="00D15BB1" w:rsidRPr="0096207D">
        <w:rPr>
          <w:szCs w:val="22"/>
        </w:rPr>
        <w:t>, qu’ils aient des performances à minima équivalentes.</w:t>
      </w:r>
    </w:p>
    <w:p w14:paraId="32AAB7EB" w14:textId="77777777" w:rsidR="00D15BB1" w:rsidRPr="0096207D" w:rsidRDefault="00D15BB1" w:rsidP="00D15BB1">
      <w:pPr>
        <w:autoSpaceDE w:val="0"/>
        <w:autoSpaceDN w:val="0"/>
        <w:adjustRightInd w:val="0"/>
        <w:rPr>
          <w:szCs w:val="22"/>
        </w:rPr>
      </w:pPr>
    </w:p>
    <w:p w14:paraId="5A5E846B" w14:textId="1CD0C8A4" w:rsidR="00D15BB1" w:rsidRPr="0096207D" w:rsidRDefault="00D15BB1" w:rsidP="00D15BB1">
      <w:pPr>
        <w:autoSpaceDE w:val="0"/>
        <w:autoSpaceDN w:val="0"/>
        <w:adjustRightInd w:val="0"/>
        <w:jc w:val="both"/>
        <w:rPr>
          <w:szCs w:val="22"/>
        </w:rPr>
      </w:pPr>
      <w:r w:rsidRPr="0096207D">
        <w:rPr>
          <w:szCs w:val="22"/>
        </w:rPr>
        <w:t>Ainsi, le titulaire doit être à même de proposer, dès leur mise en service sur l</w:t>
      </w:r>
      <w:r w:rsidR="00895B45">
        <w:rPr>
          <w:szCs w:val="22"/>
        </w:rPr>
        <w:t>’</w:t>
      </w:r>
      <w:r w:rsidR="00B341B0">
        <w:rPr>
          <w:szCs w:val="22"/>
        </w:rPr>
        <w:t>accord-cadre</w:t>
      </w:r>
      <w:r w:rsidRPr="0096207D">
        <w:rPr>
          <w:szCs w:val="22"/>
        </w:rPr>
        <w:t>, tous les nouveaux matériels se rapportant à la famille de produits pour laquelle il a été retenu. Il devra intégrer ces nouveaux matériels en proposant un tarif équivalent ou ne pouvant dépasser 10% du prix initial correspondant au produit qui sera remplacé et sur présentation d’un justificatif tarifaire (extrait catalogue, facture fournisseur, etc…). Aucune modification ne pourra avoir lieu avant l’accord écrit du Centre.</w:t>
      </w:r>
    </w:p>
    <w:p w14:paraId="770AD2BC" w14:textId="77777777" w:rsidR="00D15BB1" w:rsidRPr="0096207D" w:rsidRDefault="00D15BB1" w:rsidP="00D15BB1">
      <w:pPr>
        <w:autoSpaceDE w:val="0"/>
        <w:autoSpaceDN w:val="0"/>
        <w:adjustRightInd w:val="0"/>
        <w:jc w:val="both"/>
        <w:rPr>
          <w:szCs w:val="22"/>
        </w:rPr>
      </w:pPr>
    </w:p>
    <w:p w14:paraId="75437CA4" w14:textId="35B88387" w:rsidR="00D15BB1" w:rsidRPr="0096207D" w:rsidRDefault="00D15BB1" w:rsidP="00D15BB1">
      <w:pPr>
        <w:autoSpaceDE w:val="0"/>
        <w:autoSpaceDN w:val="0"/>
        <w:adjustRightInd w:val="0"/>
        <w:jc w:val="both"/>
        <w:rPr>
          <w:szCs w:val="22"/>
        </w:rPr>
      </w:pPr>
      <w:r w:rsidRPr="0096207D">
        <w:rPr>
          <w:szCs w:val="22"/>
        </w:rPr>
        <w:t xml:space="preserve">Le </w:t>
      </w:r>
      <w:r w:rsidR="009D29BB">
        <w:rPr>
          <w:szCs w:val="22"/>
        </w:rPr>
        <w:t>t</w:t>
      </w:r>
      <w:r w:rsidRPr="0096207D">
        <w:rPr>
          <w:szCs w:val="22"/>
        </w:rPr>
        <w:t xml:space="preserve">itulaire est tenu d’informer le Centre Pompidou, par écrit et avec un préavis d’un mois, de la nature et de l’importance des changements devant intervenir sur ses matériels ou dans </w:t>
      </w:r>
      <w:r w:rsidR="00620E54">
        <w:t>la</w:t>
      </w:r>
      <w:r w:rsidRPr="0096207D">
        <w:rPr>
          <w:szCs w:val="22"/>
        </w:rPr>
        <w:t xml:space="preserve"> gamme de matériels objets d</w:t>
      </w:r>
      <w:r w:rsidR="00895B45">
        <w:rPr>
          <w:szCs w:val="22"/>
        </w:rPr>
        <w:t>e l’</w:t>
      </w:r>
      <w:r w:rsidR="00B341B0">
        <w:rPr>
          <w:szCs w:val="22"/>
        </w:rPr>
        <w:t>accord-cadre</w:t>
      </w:r>
      <w:r w:rsidRPr="0096207D">
        <w:rPr>
          <w:szCs w:val="22"/>
        </w:rPr>
        <w:t xml:space="preserve">. Cette information doit être accompagnée des données techniques liées à ces changements et des prix correspondants. </w:t>
      </w:r>
    </w:p>
    <w:p w14:paraId="391193A5" w14:textId="77777777" w:rsidR="00D15BB1" w:rsidRPr="0096207D" w:rsidRDefault="00D15BB1" w:rsidP="00D15BB1">
      <w:pPr>
        <w:autoSpaceDE w:val="0"/>
        <w:autoSpaceDN w:val="0"/>
        <w:adjustRightInd w:val="0"/>
        <w:jc w:val="both"/>
        <w:rPr>
          <w:szCs w:val="22"/>
        </w:rPr>
      </w:pPr>
    </w:p>
    <w:p w14:paraId="7259E25A" w14:textId="77777777" w:rsidR="00D15BB1" w:rsidRPr="0096207D" w:rsidRDefault="00D15BB1" w:rsidP="00D15BB1">
      <w:pPr>
        <w:autoSpaceDE w:val="0"/>
        <w:autoSpaceDN w:val="0"/>
        <w:adjustRightInd w:val="0"/>
        <w:jc w:val="both"/>
        <w:rPr>
          <w:szCs w:val="22"/>
        </w:rPr>
      </w:pPr>
      <w:r w:rsidRPr="0096207D">
        <w:rPr>
          <w:szCs w:val="22"/>
        </w:rPr>
        <w:t xml:space="preserve">Le Centre Pompidou </w:t>
      </w:r>
      <w:r w:rsidR="00620E54">
        <w:t xml:space="preserve">procèdera </w:t>
      </w:r>
      <w:r w:rsidRPr="0096207D">
        <w:rPr>
          <w:szCs w:val="22"/>
        </w:rPr>
        <w:t xml:space="preserve">par voie d’avenant </w:t>
      </w:r>
      <w:r w:rsidR="00620E54">
        <w:t xml:space="preserve">à </w:t>
      </w:r>
      <w:r w:rsidRPr="0096207D">
        <w:rPr>
          <w:szCs w:val="22"/>
        </w:rPr>
        <w:t xml:space="preserve">cette modification au contrat. </w:t>
      </w:r>
    </w:p>
    <w:p w14:paraId="7D4D867C" w14:textId="77777777" w:rsidR="00547FD9" w:rsidRPr="0096207D" w:rsidRDefault="00547FD9" w:rsidP="0023177F">
      <w:pPr>
        <w:pStyle w:val="Titre3"/>
      </w:pPr>
      <w:bookmarkStart w:id="83" w:name="_Toc428201709"/>
      <w:bookmarkStart w:id="84" w:name="_Toc431396971"/>
      <w:bookmarkStart w:id="85" w:name="_Toc507823891"/>
      <w:bookmarkStart w:id="86" w:name="_Toc233089890"/>
      <w:r w:rsidRPr="0096207D">
        <w:t>6.</w:t>
      </w:r>
      <w:r w:rsidR="00A31DB9">
        <w:t>5</w:t>
      </w:r>
      <w:r w:rsidRPr="0096207D">
        <w:t xml:space="preserve"> – </w:t>
      </w:r>
      <w:r w:rsidRPr="00F62D22">
        <w:rPr>
          <w:i/>
          <w:u w:val="single"/>
        </w:rPr>
        <w:t>Effectifs</w:t>
      </w:r>
      <w:bookmarkEnd w:id="83"/>
      <w:bookmarkEnd w:id="84"/>
      <w:r w:rsidR="002414C6" w:rsidRPr="00F62D22">
        <w:rPr>
          <w:i/>
          <w:u w:val="single"/>
        </w:rPr>
        <w:t> </w:t>
      </w:r>
    </w:p>
    <w:bookmarkEnd w:id="85"/>
    <w:bookmarkEnd w:id="86"/>
    <w:p w14:paraId="222D438D" w14:textId="4E3AD4C2" w:rsidR="00547FD9" w:rsidRPr="0096207D" w:rsidRDefault="00547FD9" w:rsidP="00C1746F">
      <w:pPr>
        <w:jc w:val="both"/>
        <w:rPr>
          <w:szCs w:val="22"/>
        </w:rPr>
      </w:pPr>
      <w:r w:rsidRPr="0096207D">
        <w:rPr>
          <w:szCs w:val="22"/>
        </w:rPr>
        <w:t xml:space="preserve">Le titulaire s’engage à mettre en place les effectifs nécessaires à l'exécution de toutes les prestations prévues </w:t>
      </w:r>
      <w:r w:rsidR="00895B45">
        <w:rPr>
          <w:szCs w:val="22"/>
        </w:rPr>
        <w:t>à l’</w:t>
      </w:r>
      <w:r w:rsidR="00B341B0">
        <w:rPr>
          <w:szCs w:val="22"/>
        </w:rPr>
        <w:t>accord-cadre</w:t>
      </w:r>
      <w:r w:rsidRPr="0096207D">
        <w:rPr>
          <w:szCs w:val="22"/>
        </w:rPr>
        <w:t>.</w:t>
      </w:r>
    </w:p>
    <w:p w14:paraId="3D853F7B" w14:textId="77777777" w:rsidR="00547FD9" w:rsidRPr="0096207D" w:rsidRDefault="00547FD9" w:rsidP="00C1746F">
      <w:pPr>
        <w:jc w:val="both"/>
        <w:rPr>
          <w:szCs w:val="22"/>
        </w:rPr>
      </w:pPr>
    </w:p>
    <w:p w14:paraId="3BE1218F" w14:textId="346A6482" w:rsidR="00547FD9" w:rsidRDefault="00547FD9" w:rsidP="00A87484">
      <w:pPr>
        <w:jc w:val="both"/>
        <w:rPr>
          <w:rFonts w:cs="Courier New"/>
          <w:szCs w:val="22"/>
        </w:rPr>
      </w:pPr>
      <w:r w:rsidRPr="0096207D">
        <w:rPr>
          <w:rFonts w:cs="Courier New"/>
          <w:szCs w:val="22"/>
        </w:rPr>
        <w:lastRenderedPageBreak/>
        <w:t>Dans le cadre de son obligation de résultats, le titulaire s’engage à dispenser</w:t>
      </w:r>
      <w:r w:rsidR="009C12C1" w:rsidRPr="0096207D">
        <w:rPr>
          <w:rFonts w:cs="Courier New"/>
          <w:szCs w:val="22"/>
        </w:rPr>
        <w:t xml:space="preserve"> à </w:t>
      </w:r>
      <w:r w:rsidR="00D54500" w:rsidRPr="0096207D">
        <w:rPr>
          <w:rFonts w:cs="Courier New"/>
          <w:szCs w:val="22"/>
        </w:rPr>
        <w:t>ses agents</w:t>
      </w:r>
      <w:r w:rsidRPr="0096207D">
        <w:rPr>
          <w:rFonts w:cs="Courier New"/>
          <w:szCs w:val="22"/>
        </w:rPr>
        <w:t xml:space="preserve"> les formations nécessaires au bon accomplissement des prestations objet d</w:t>
      </w:r>
      <w:r w:rsidR="00895B45">
        <w:rPr>
          <w:rFonts w:cs="Courier New"/>
          <w:szCs w:val="22"/>
        </w:rPr>
        <w:t>e l’</w:t>
      </w:r>
      <w:r w:rsidR="00B341B0">
        <w:rPr>
          <w:rFonts w:cs="Courier New"/>
          <w:szCs w:val="22"/>
        </w:rPr>
        <w:t>accord-cadre</w:t>
      </w:r>
      <w:r w:rsidRPr="0096207D">
        <w:rPr>
          <w:rFonts w:cs="Courier New"/>
          <w:szCs w:val="22"/>
        </w:rPr>
        <w:t>.</w:t>
      </w:r>
    </w:p>
    <w:p w14:paraId="46D1368D" w14:textId="77777777" w:rsidR="00547FD9" w:rsidRPr="0096207D" w:rsidRDefault="00547FD9" w:rsidP="0023177F">
      <w:pPr>
        <w:pStyle w:val="Titre3"/>
      </w:pPr>
      <w:bookmarkStart w:id="87" w:name="_Toc428201710"/>
      <w:bookmarkStart w:id="88" w:name="_Toc431396972"/>
      <w:bookmarkStart w:id="89" w:name="_Toc233089891"/>
      <w:r w:rsidRPr="0096207D">
        <w:t>6.</w:t>
      </w:r>
      <w:r w:rsidR="00A31DB9">
        <w:t>6</w:t>
      </w:r>
      <w:r w:rsidRPr="0096207D">
        <w:t xml:space="preserve"> – </w:t>
      </w:r>
      <w:r w:rsidRPr="00F62D22">
        <w:rPr>
          <w:i/>
          <w:u w:val="single"/>
        </w:rPr>
        <w:t>Encadrement du personnel</w:t>
      </w:r>
      <w:bookmarkEnd w:id="87"/>
      <w:bookmarkEnd w:id="88"/>
      <w:r w:rsidR="002414C6">
        <w:t> </w:t>
      </w:r>
    </w:p>
    <w:bookmarkEnd w:id="89"/>
    <w:p w14:paraId="6326A3A0" w14:textId="77777777" w:rsidR="00547FD9" w:rsidRDefault="00415BA2" w:rsidP="00C1746F">
      <w:pPr>
        <w:jc w:val="both"/>
        <w:rPr>
          <w:szCs w:val="22"/>
        </w:rPr>
      </w:pPr>
      <w:r w:rsidRPr="0096207D">
        <w:rPr>
          <w:szCs w:val="22"/>
        </w:rPr>
        <w:t xml:space="preserve">Le </w:t>
      </w:r>
      <w:r w:rsidR="00620E54">
        <w:t>t</w:t>
      </w:r>
      <w:r w:rsidRPr="0096207D">
        <w:rPr>
          <w:szCs w:val="22"/>
        </w:rPr>
        <w:t xml:space="preserve">itulaire devra </w:t>
      </w:r>
      <w:r w:rsidR="00895C13">
        <w:rPr>
          <w:szCs w:val="22"/>
        </w:rPr>
        <w:t>indiquer au Centre Pompidou le nom du responsable de l’exécution de la prestation.</w:t>
      </w:r>
      <w:r w:rsidRPr="0096207D">
        <w:rPr>
          <w:szCs w:val="22"/>
        </w:rPr>
        <w:t xml:space="preserve"> </w:t>
      </w:r>
    </w:p>
    <w:p w14:paraId="5C601A3F" w14:textId="77777777" w:rsidR="00C93234" w:rsidRDefault="00C93234" w:rsidP="00C1746F">
      <w:pPr>
        <w:jc w:val="both"/>
        <w:rPr>
          <w:szCs w:val="22"/>
        </w:rPr>
      </w:pPr>
    </w:p>
    <w:p w14:paraId="6DDBDD04" w14:textId="35266AB2" w:rsidR="008169B2" w:rsidRDefault="008169B2" w:rsidP="008169B2">
      <w:pPr>
        <w:jc w:val="both"/>
        <w:rPr>
          <w:szCs w:val="22"/>
        </w:rPr>
      </w:pPr>
      <w:r>
        <w:rPr>
          <w:szCs w:val="22"/>
        </w:rPr>
        <w:t xml:space="preserve">Ce responsable </w:t>
      </w:r>
      <w:r w:rsidR="00323646">
        <w:rPr>
          <w:szCs w:val="22"/>
        </w:rPr>
        <w:t>et les intervenants sur site seront</w:t>
      </w:r>
      <w:r w:rsidRPr="0096207D">
        <w:rPr>
          <w:szCs w:val="22"/>
        </w:rPr>
        <w:t xml:space="preserve"> muni</w:t>
      </w:r>
      <w:r w:rsidR="00323646">
        <w:rPr>
          <w:szCs w:val="22"/>
        </w:rPr>
        <w:t>s</w:t>
      </w:r>
      <w:r w:rsidRPr="0096207D">
        <w:rPr>
          <w:szCs w:val="22"/>
        </w:rPr>
        <w:t xml:space="preserve"> d’un téléphone portable, à la charge du </w:t>
      </w:r>
      <w:r>
        <w:t>t</w:t>
      </w:r>
      <w:r w:rsidRPr="0096207D">
        <w:rPr>
          <w:szCs w:val="22"/>
        </w:rPr>
        <w:t>itulaire</w:t>
      </w:r>
      <w:r w:rsidR="00E4232B">
        <w:rPr>
          <w:szCs w:val="22"/>
        </w:rPr>
        <w:t>,</w:t>
      </w:r>
      <w:r w:rsidRPr="0096207D">
        <w:rPr>
          <w:szCs w:val="22"/>
        </w:rPr>
        <w:t xml:space="preserve"> et le</w:t>
      </w:r>
      <w:r w:rsidR="00323646">
        <w:rPr>
          <w:szCs w:val="22"/>
        </w:rPr>
        <w:t>s</w:t>
      </w:r>
      <w:r w:rsidRPr="0096207D">
        <w:rPr>
          <w:szCs w:val="22"/>
        </w:rPr>
        <w:t xml:space="preserve"> n</w:t>
      </w:r>
      <w:r w:rsidR="00323646">
        <w:rPr>
          <w:szCs w:val="22"/>
        </w:rPr>
        <w:t>uméros</w:t>
      </w:r>
      <w:r w:rsidRPr="0096207D">
        <w:rPr>
          <w:szCs w:val="22"/>
        </w:rPr>
        <w:t>° devr</w:t>
      </w:r>
      <w:r w:rsidR="00323646">
        <w:rPr>
          <w:szCs w:val="22"/>
        </w:rPr>
        <w:t>ont</w:t>
      </w:r>
      <w:r w:rsidRPr="0096207D">
        <w:rPr>
          <w:szCs w:val="22"/>
        </w:rPr>
        <w:t xml:space="preserve"> être communiqué</w:t>
      </w:r>
      <w:r w:rsidR="00323646">
        <w:rPr>
          <w:szCs w:val="22"/>
        </w:rPr>
        <w:t>s</w:t>
      </w:r>
      <w:r w:rsidRPr="0096207D">
        <w:rPr>
          <w:szCs w:val="22"/>
        </w:rPr>
        <w:t xml:space="preserve"> au représentant de la </w:t>
      </w:r>
      <w:r w:rsidR="009D29BB">
        <w:rPr>
          <w:szCs w:val="22"/>
        </w:rPr>
        <w:t>direction du bâtiment et de la sécurité (</w:t>
      </w:r>
      <w:r w:rsidRPr="0096207D">
        <w:rPr>
          <w:szCs w:val="22"/>
        </w:rPr>
        <w:t>DBS</w:t>
      </w:r>
      <w:r w:rsidR="009D29BB">
        <w:rPr>
          <w:szCs w:val="22"/>
        </w:rPr>
        <w:t>)</w:t>
      </w:r>
      <w:r w:rsidRPr="0096207D">
        <w:rPr>
          <w:szCs w:val="22"/>
        </w:rPr>
        <w:t>.</w:t>
      </w:r>
    </w:p>
    <w:p w14:paraId="26BAE581" w14:textId="77777777" w:rsidR="005411CF" w:rsidRPr="0096207D" w:rsidRDefault="005411CF" w:rsidP="008169B2">
      <w:pPr>
        <w:jc w:val="both"/>
        <w:rPr>
          <w:szCs w:val="22"/>
        </w:rPr>
      </w:pPr>
    </w:p>
    <w:p w14:paraId="6B0353DD" w14:textId="77777777" w:rsidR="005411CF" w:rsidRDefault="005411CF" w:rsidP="005411CF">
      <w:pPr>
        <w:tabs>
          <w:tab w:val="left" w:pos="284"/>
        </w:tabs>
        <w:spacing w:line="240" w:lineRule="exact"/>
        <w:jc w:val="both"/>
        <w:rPr>
          <w:szCs w:val="22"/>
        </w:rPr>
      </w:pPr>
      <w:r>
        <w:rPr>
          <w:szCs w:val="22"/>
        </w:rPr>
        <w:t>En cas d’empêchement, le titulaire devra désigner un remplaçant et communiquer son nom</w:t>
      </w:r>
      <w:r w:rsidR="0030372D">
        <w:rPr>
          <w:szCs w:val="22"/>
        </w:rPr>
        <w:t xml:space="preserve"> au Centre Pompidou</w:t>
      </w:r>
      <w:r>
        <w:rPr>
          <w:szCs w:val="22"/>
        </w:rPr>
        <w:t>.</w:t>
      </w:r>
    </w:p>
    <w:p w14:paraId="79B5227E" w14:textId="77777777" w:rsidR="008169B2" w:rsidRPr="0096207D" w:rsidRDefault="008169B2" w:rsidP="00C1746F">
      <w:pPr>
        <w:jc w:val="both"/>
        <w:rPr>
          <w:szCs w:val="22"/>
        </w:rPr>
      </w:pPr>
    </w:p>
    <w:p w14:paraId="34F93A7A" w14:textId="77777777" w:rsidR="00547FD9" w:rsidRPr="0096207D" w:rsidRDefault="00547FD9" w:rsidP="00C1746F">
      <w:pPr>
        <w:jc w:val="both"/>
        <w:rPr>
          <w:szCs w:val="22"/>
        </w:rPr>
      </w:pPr>
      <w:r w:rsidRPr="0096207D">
        <w:rPr>
          <w:szCs w:val="22"/>
        </w:rPr>
        <w:t xml:space="preserve">Les réparations consécutives à un emploi </w:t>
      </w:r>
      <w:r w:rsidR="00D30F9A">
        <w:rPr>
          <w:szCs w:val="22"/>
        </w:rPr>
        <w:t xml:space="preserve">inadapté </w:t>
      </w:r>
      <w:r w:rsidRPr="0096207D">
        <w:rPr>
          <w:szCs w:val="22"/>
        </w:rPr>
        <w:t xml:space="preserve">ou </w:t>
      </w:r>
      <w:r w:rsidR="008169B2">
        <w:rPr>
          <w:szCs w:val="22"/>
        </w:rPr>
        <w:t>résultant du non-respect des règles de sécurité</w:t>
      </w:r>
      <w:r w:rsidRPr="0096207D">
        <w:rPr>
          <w:szCs w:val="22"/>
        </w:rPr>
        <w:t xml:space="preserve">, seront mises à la charge du titulaire. </w:t>
      </w:r>
    </w:p>
    <w:p w14:paraId="58453A27" w14:textId="77777777" w:rsidR="00293723" w:rsidRPr="0096207D" w:rsidRDefault="00293723" w:rsidP="0023177F">
      <w:pPr>
        <w:pStyle w:val="Titre3"/>
      </w:pPr>
      <w:bookmarkStart w:id="90" w:name="_Toc428201711"/>
      <w:bookmarkStart w:id="91" w:name="_Toc431396973"/>
      <w:bookmarkStart w:id="92" w:name="_Toc233089892"/>
      <w:r w:rsidRPr="0096207D">
        <w:t>6.</w:t>
      </w:r>
      <w:r w:rsidR="00A31DB9">
        <w:t>7</w:t>
      </w:r>
      <w:r w:rsidRPr="0096207D">
        <w:t xml:space="preserve"> – </w:t>
      </w:r>
      <w:r w:rsidRPr="00F62D22">
        <w:rPr>
          <w:i/>
          <w:u w:val="single"/>
        </w:rPr>
        <w:t>Accès aux locaux et équipements</w:t>
      </w:r>
      <w:bookmarkEnd w:id="90"/>
      <w:bookmarkEnd w:id="91"/>
      <w:r w:rsidR="002414C6">
        <w:t> </w:t>
      </w:r>
    </w:p>
    <w:bookmarkEnd w:id="92"/>
    <w:p w14:paraId="72D4D038" w14:textId="59D3877D" w:rsidR="00293723" w:rsidRDefault="00293723" w:rsidP="00293723">
      <w:pPr>
        <w:jc w:val="both"/>
        <w:rPr>
          <w:szCs w:val="22"/>
        </w:rPr>
      </w:pPr>
      <w:r w:rsidRPr="0096207D">
        <w:rPr>
          <w:szCs w:val="22"/>
        </w:rPr>
        <w:t>Seules les personnes désignées par le titulaire seront autorisées par le Centre à accéder au</w:t>
      </w:r>
      <w:r w:rsidR="005230D5">
        <w:t>x</w:t>
      </w:r>
      <w:r w:rsidRPr="0096207D">
        <w:rPr>
          <w:szCs w:val="22"/>
        </w:rPr>
        <w:t xml:space="preserve"> site</w:t>
      </w:r>
      <w:r w:rsidR="005230D5">
        <w:t>s</w:t>
      </w:r>
      <w:r w:rsidRPr="0096207D">
        <w:rPr>
          <w:szCs w:val="22"/>
        </w:rPr>
        <w:t xml:space="preserve"> et à exécuter les prestations objets d</w:t>
      </w:r>
      <w:r w:rsidR="006C549A">
        <w:rPr>
          <w:szCs w:val="22"/>
        </w:rPr>
        <w:t>e l’</w:t>
      </w:r>
      <w:r w:rsidR="00B341B0">
        <w:rPr>
          <w:szCs w:val="22"/>
        </w:rPr>
        <w:t>accord-cadre</w:t>
      </w:r>
      <w:r w:rsidRPr="0096207D">
        <w:rPr>
          <w:szCs w:val="22"/>
        </w:rPr>
        <w:t>. A cet effet, le titulaire a l’obligation de fournir au Centre la liste nominative des personnels affectés aux prestations.</w:t>
      </w:r>
    </w:p>
    <w:p w14:paraId="11EB58B3" w14:textId="77777777" w:rsidR="00293723" w:rsidRPr="0096207D" w:rsidRDefault="00293723" w:rsidP="00293723">
      <w:pPr>
        <w:keepNext/>
        <w:spacing w:before="240" w:after="60"/>
        <w:jc w:val="both"/>
        <w:outlineLvl w:val="2"/>
        <w:rPr>
          <w:rFonts w:cs="Arial"/>
          <w:b/>
          <w:bCs/>
          <w:szCs w:val="22"/>
        </w:rPr>
      </w:pPr>
      <w:bookmarkStart w:id="93" w:name="_Toc61173011"/>
      <w:bookmarkStart w:id="94" w:name="_Toc233089893"/>
      <w:bookmarkStart w:id="95" w:name="_Toc428201712"/>
      <w:bookmarkStart w:id="96" w:name="_Toc431396974"/>
      <w:r w:rsidRPr="0096207D">
        <w:rPr>
          <w:rFonts w:cs="Arial"/>
          <w:b/>
          <w:bCs/>
          <w:szCs w:val="22"/>
        </w:rPr>
        <w:t>*</w:t>
      </w:r>
      <w:r w:rsidRPr="0096207D">
        <w:rPr>
          <w:rFonts w:cs="Arial"/>
          <w:b/>
          <w:bCs/>
          <w:szCs w:val="22"/>
        </w:rPr>
        <w:tab/>
      </w:r>
      <w:bookmarkEnd w:id="93"/>
      <w:bookmarkEnd w:id="94"/>
      <w:r w:rsidRPr="0096207D">
        <w:rPr>
          <w:rFonts w:cs="Arial"/>
          <w:b/>
          <w:bCs/>
          <w:szCs w:val="22"/>
        </w:rPr>
        <w:t>Badge d’accès</w:t>
      </w:r>
      <w:bookmarkEnd w:id="95"/>
      <w:bookmarkEnd w:id="96"/>
    </w:p>
    <w:p w14:paraId="52D4AD5E" w14:textId="77777777" w:rsidR="00293723" w:rsidRPr="0096207D" w:rsidRDefault="008169B2" w:rsidP="00293723">
      <w:pPr>
        <w:jc w:val="both"/>
        <w:rPr>
          <w:szCs w:val="22"/>
        </w:rPr>
      </w:pPr>
      <w:r>
        <w:rPr>
          <w:szCs w:val="22"/>
        </w:rPr>
        <w:t>Le Centre Pompidou fournira</w:t>
      </w:r>
      <w:r w:rsidR="00293723" w:rsidRPr="0096207D">
        <w:rPr>
          <w:szCs w:val="22"/>
        </w:rPr>
        <w:t xml:space="preserve"> </w:t>
      </w:r>
      <w:r>
        <w:rPr>
          <w:szCs w:val="22"/>
        </w:rPr>
        <w:t>au</w:t>
      </w:r>
      <w:r w:rsidR="00FC2969">
        <w:rPr>
          <w:szCs w:val="22"/>
        </w:rPr>
        <w:t xml:space="preserve"> personnel de la liste </w:t>
      </w:r>
      <w:r>
        <w:rPr>
          <w:szCs w:val="22"/>
        </w:rPr>
        <w:t xml:space="preserve">précitée, </w:t>
      </w:r>
      <w:r w:rsidR="00FC2969">
        <w:rPr>
          <w:szCs w:val="22"/>
        </w:rPr>
        <w:t xml:space="preserve">un badge nominatif </w:t>
      </w:r>
      <w:r w:rsidR="00716825">
        <w:rPr>
          <w:szCs w:val="22"/>
        </w:rPr>
        <w:t>avec photo</w:t>
      </w:r>
      <w:r>
        <w:rPr>
          <w:szCs w:val="22"/>
        </w:rPr>
        <w:t>.</w:t>
      </w:r>
    </w:p>
    <w:p w14:paraId="440BCCCF" w14:textId="77777777" w:rsidR="00293723" w:rsidRPr="0096207D" w:rsidRDefault="00293723" w:rsidP="00293723">
      <w:pPr>
        <w:jc w:val="both"/>
        <w:rPr>
          <w:szCs w:val="22"/>
        </w:rPr>
      </w:pPr>
      <w:r w:rsidRPr="0096207D">
        <w:rPr>
          <w:szCs w:val="22"/>
        </w:rPr>
        <w:t xml:space="preserve">En cas de perte ou de vol, le titulaire </w:t>
      </w:r>
      <w:r w:rsidR="009C45AB">
        <w:rPr>
          <w:szCs w:val="22"/>
        </w:rPr>
        <w:t xml:space="preserve">en </w:t>
      </w:r>
      <w:r w:rsidRPr="0096207D">
        <w:rPr>
          <w:szCs w:val="22"/>
        </w:rPr>
        <w:t xml:space="preserve">avisera immédiatement le </w:t>
      </w:r>
      <w:r w:rsidR="008169B2">
        <w:rPr>
          <w:szCs w:val="22"/>
        </w:rPr>
        <w:t>Centre Pompidou.</w:t>
      </w:r>
    </w:p>
    <w:p w14:paraId="13BCFCFD" w14:textId="09E1C933" w:rsidR="00293723" w:rsidRDefault="00293723" w:rsidP="00293723">
      <w:pPr>
        <w:jc w:val="both"/>
        <w:rPr>
          <w:szCs w:val="22"/>
        </w:rPr>
      </w:pPr>
      <w:r w:rsidRPr="0096207D">
        <w:rPr>
          <w:szCs w:val="22"/>
        </w:rPr>
        <w:t xml:space="preserve">En fin de </w:t>
      </w:r>
      <w:r w:rsidR="006C549A">
        <w:rPr>
          <w:szCs w:val="22"/>
        </w:rPr>
        <w:t>l’</w:t>
      </w:r>
      <w:r w:rsidR="00B341B0">
        <w:rPr>
          <w:szCs w:val="22"/>
        </w:rPr>
        <w:t>accord-cadre</w:t>
      </w:r>
      <w:r w:rsidRPr="0096207D">
        <w:rPr>
          <w:szCs w:val="22"/>
        </w:rPr>
        <w:t xml:space="preserve">, le titulaire devra remettre au </w:t>
      </w:r>
      <w:r w:rsidR="008169B2">
        <w:rPr>
          <w:szCs w:val="22"/>
        </w:rPr>
        <w:t>Centre Pompidou</w:t>
      </w:r>
      <w:r w:rsidRPr="0096207D">
        <w:rPr>
          <w:szCs w:val="22"/>
        </w:rPr>
        <w:t xml:space="preserve">, les badges d'accès confiés </w:t>
      </w:r>
      <w:r w:rsidR="008169B2">
        <w:rPr>
          <w:szCs w:val="22"/>
        </w:rPr>
        <w:t>pour l’exécution d</w:t>
      </w:r>
      <w:r w:rsidR="006C549A">
        <w:rPr>
          <w:szCs w:val="22"/>
        </w:rPr>
        <w:t>e l’</w:t>
      </w:r>
      <w:r w:rsidR="00B341B0">
        <w:rPr>
          <w:szCs w:val="22"/>
        </w:rPr>
        <w:t>accord-cadre</w:t>
      </w:r>
      <w:r w:rsidR="008169B2">
        <w:rPr>
          <w:szCs w:val="22"/>
        </w:rPr>
        <w:t>.</w:t>
      </w:r>
    </w:p>
    <w:p w14:paraId="54423CF1" w14:textId="77777777" w:rsidR="00293723" w:rsidRPr="0096207D" w:rsidRDefault="00293723" w:rsidP="00293723">
      <w:pPr>
        <w:keepNext/>
        <w:spacing w:before="240" w:after="60"/>
        <w:jc w:val="both"/>
        <w:outlineLvl w:val="2"/>
        <w:rPr>
          <w:rFonts w:cs="Arial"/>
          <w:b/>
          <w:bCs/>
          <w:szCs w:val="22"/>
        </w:rPr>
      </w:pPr>
      <w:bookmarkStart w:id="97" w:name="_Toc61173012"/>
      <w:bookmarkStart w:id="98" w:name="_Toc233089894"/>
      <w:bookmarkStart w:id="99" w:name="_Toc428201713"/>
      <w:bookmarkStart w:id="100" w:name="_Toc431396975"/>
      <w:r w:rsidRPr="0096207D">
        <w:rPr>
          <w:rFonts w:cs="Arial"/>
          <w:b/>
          <w:bCs/>
          <w:szCs w:val="22"/>
        </w:rPr>
        <w:t>*</w:t>
      </w:r>
      <w:r w:rsidRPr="0096207D">
        <w:rPr>
          <w:rFonts w:cs="Arial"/>
          <w:b/>
          <w:bCs/>
          <w:szCs w:val="22"/>
        </w:rPr>
        <w:tab/>
        <w:t>Accès-consignes</w:t>
      </w:r>
      <w:bookmarkEnd w:id="97"/>
      <w:bookmarkEnd w:id="98"/>
      <w:bookmarkEnd w:id="99"/>
      <w:bookmarkEnd w:id="100"/>
    </w:p>
    <w:p w14:paraId="13FC1812" w14:textId="77777777" w:rsidR="00293723" w:rsidRPr="0096207D" w:rsidRDefault="00293723" w:rsidP="00293723">
      <w:pPr>
        <w:jc w:val="both"/>
        <w:rPr>
          <w:szCs w:val="22"/>
        </w:rPr>
      </w:pPr>
      <w:r w:rsidRPr="0096207D">
        <w:rPr>
          <w:szCs w:val="22"/>
        </w:rPr>
        <w:t xml:space="preserve">Le personnel du titulaire aura accès aux locaux et équipements dans </w:t>
      </w:r>
      <w:r w:rsidR="008169B2">
        <w:rPr>
          <w:szCs w:val="22"/>
        </w:rPr>
        <w:t xml:space="preserve">le respect du règlement </w:t>
      </w:r>
      <w:r w:rsidR="00A977C1">
        <w:rPr>
          <w:szCs w:val="22"/>
        </w:rPr>
        <w:t>intérieur du</w:t>
      </w:r>
      <w:r w:rsidRPr="0096207D">
        <w:rPr>
          <w:szCs w:val="22"/>
        </w:rPr>
        <w:t xml:space="preserve"> Centre. </w:t>
      </w:r>
      <w:r w:rsidR="008169B2">
        <w:rPr>
          <w:szCs w:val="22"/>
        </w:rPr>
        <w:t>E</w:t>
      </w:r>
      <w:r w:rsidRPr="0096207D">
        <w:rPr>
          <w:szCs w:val="22"/>
        </w:rPr>
        <w:t xml:space="preserve">n outre, </w:t>
      </w:r>
      <w:r w:rsidR="008169B2">
        <w:rPr>
          <w:szCs w:val="22"/>
        </w:rPr>
        <w:t xml:space="preserve">il devra </w:t>
      </w:r>
      <w:r w:rsidR="005411CF">
        <w:rPr>
          <w:szCs w:val="22"/>
        </w:rPr>
        <w:t xml:space="preserve">assurer ses interventions dans les règles de l’art. Le titulaire devra notamment se conformer </w:t>
      </w:r>
      <w:r w:rsidR="00A977C1">
        <w:rPr>
          <w:szCs w:val="22"/>
        </w:rPr>
        <w:t xml:space="preserve">aux règles des </w:t>
      </w:r>
      <w:r w:rsidRPr="0096207D">
        <w:rPr>
          <w:szCs w:val="22"/>
        </w:rPr>
        <w:t xml:space="preserve">établissements recevant du public, </w:t>
      </w:r>
      <w:r w:rsidR="00A977C1">
        <w:rPr>
          <w:szCs w:val="22"/>
        </w:rPr>
        <w:t>d</w:t>
      </w:r>
      <w:r w:rsidRPr="0096207D">
        <w:rPr>
          <w:szCs w:val="22"/>
        </w:rPr>
        <w:t xml:space="preserve">es immeubles de grande hauteur (IGH), </w:t>
      </w:r>
      <w:r w:rsidR="00A977C1">
        <w:rPr>
          <w:szCs w:val="22"/>
        </w:rPr>
        <w:t>du</w:t>
      </w:r>
      <w:r w:rsidRPr="0096207D">
        <w:rPr>
          <w:szCs w:val="22"/>
        </w:rPr>
        <w:t xml:space="preserve"> code du travail, </w:t>
      </w:r>
      <w:r w:rsidR="00A977C1">
        <w:rPr>
          <w:szCs w:val="22"/>
        </w:rPr>
        <w:t xml:space="preserve">des </w:t>
      </w:r>
      <w:r w:rsidRPr="0096207D">
        <w:rPr>
          <w:szCs w:val="22"/>
        </w:rPr>
        <w:t>règlements d'hygiène et de sécurité.</w:t>
      </w:r>
    </w:p>
    <w:p w14:paraId="49342775" w14:textId="77777777" w:rsidR="00547FD9" w:rsidRPr="0096207D" w:rsidRDefault="00547FD9" w:rsidP="0023177F">
      <w:pPr>
        <w:pStyle w:val="Titre3"/>
      </w:pPr>
      <w:bookmarkStart w:id="101" w:name="_Toc428201715"/>
      <w:bookmarkStart w:id="102" w:name="_Toc431396977"/>
      <w:bookmarkStart w:id="103" w:name="_Toc233089896"/>
      <w:r w:rsidRPr="0096207D">
        <w:t>6.</w:t>
      </w:r>
      <w:r w:rsidR="00A31DB9">
        <w:t>8</w:t>
      </w:r>
      <w:r w:rsidRPr="0096207D">
        <w:t xml:space="preserve"> – </w:t>
      </w:r>
      <w:r w:rsidRPr="00F62D22">
        <w:rPr>
          <w:i/>
          <w:u w:val="single"/>
        </w:rPr>
        <w:t>Protection des installations, meubles et biens</w:t>
      </w:r>
      <w:bookmarkEnd w:id="101"/>
      <w:bookmarkEnd w:id="102"/>
      <w:r w:rsidR="002414C6">
        <w:t> </w:t>
      </w:r>
    </w:p>
    <w:bookmarkEnd w:id="103"/>
    <w:p w14:paraId="70DA80D4" w14:textId="029AA8D0" w:rsidR="00547FD9" w:rsidRPr="0096207D" w:rsidRDefault="00547FD9" w:rsidP="00C1746F">
      <w:pPr>
        <w:jc w:val="both"/>
        <w:rPr>
          <w:szCs w:val="22"/>
        </w:rPr>
      </w:pPr>
      <w:r w:rsidRPr="0096207D">
        <w:rPr>
          <w:szCs w:val="22"/>
        </w:rPr>
        <w:t xml:space="preserve">Le </w:t>
      </w:r>
      <w:r w:rsidR="005230D5">
        <w:t>t</w:t>
      </w:r>
      <w:r w:rsidRPr="0096207D">
        <w:rPr>
          <w:szCs w:val="22"/>
        </w:rPr>
        <w:t xml:space="preserve">itulaire doit la protection de tous les ouvrages, installations techniques, meubles et œuvres, situés aux abords de ceux sur lesquels il intervient et susceptibles d’être affectés par l’exécution des prestations. Il doit prendre en compte les recommandations spécifiques qui peuvent lui être notifiées par le </w:t>
      </w:r>
      <w:r w:rsidR="0080763E">
        <w:rPr>
          <w:szCs w:val="22"/>
        </w:rPr>
        <w:t>d</w:t>
      </w:r>
      <w:r w:rsidRPr="0096207D">
        <w:rPr>
          <w:szCs w:val="22"/>
        </w:rPr>
        <w:t>irecteur du bâtiment et de la sécurité ou son représentant habilité.</w:t>
      </w:r>
    </w:p>
    <w:p w14:paraId="098D303E" w14:textId="77777777" w:rsidR="00547FD9" w:rsidRPr="0096207D" w:rsidRDefault="00547FD9" w:rsidP="00C1746F">
      <w:pPr>
        <w:jc w:val="both"/>
        <w:rPr>
          <w:szCs w:val="22"/>
        </w:rPr>
      </w:pPr>
    </w:p>
    <w:p w14:paraId="08806B4E" w14:textId="77777777" w:rsidR="00547FD9" w:rsidRPr="0096207D" w:rsidRDefault="00547FD9" w:rsidP="00C1746F">
      <w:pPr>
        <w:jc w:val="both"/>
        <w:rPr>
          <w:szCs w:val="22"/>
        </w:rPr>
      </w:pPr>
      <w:r w:rsidRPr="0096207D">
        <w:rPr>
          <w:szCs w:val="22"/>
        </w:rPr>
        <w:t xml:space="preserve">Ces mesures de protection pourront notamment concerner les plinthes </w:t>
      </w:r>
      <w:r w:rsidR="00BC29F7">
        <w:rPr>
          <w:szCs w:val="22"/>
        </w:rPr>
        <w:t xml:space="preserve">les </w:t>
      </w:r>
      <w:r w:rsidRPr="0096207D">
        <w:rPr>
          <w:szCs w:val="22"/>
        </w:rPr>
        <w:t xml:space="preserve">garde-corps, </w:t>
      </w:r>
      <w:r w:rsidR="00BC29F7">
        <w:rPr>
          <w:szCs w:val="22"/>
        </w:rPr>
        <w:t>et</w:t>
      </w:r>
      <w:r w:rsidRPr="0096207D">
        <w:rPr>
          <w:szCs w:val="22"/>
        </w:rPr>
        <w:t xml:space="preserve"> </w:t>
      </w:r>
      <w:r w:rsidR="00BC29F7">
        <w:rPr>
          <w:szCs w:val="22"/>
        </w:rPr>
        <w:t>le</w:t>
      </w:r>
      <w:r w:rsidRPr="0096207D">
        <w:rPr>
          <w:szCs w:val="22"/>
        </w:rPr>
        <w:t xml:space="preserve"> mobilier</w:t>
      </w:r>
      <w:r w:rsidR="00BC29F7">
        <w:rPr>
          <w:szCs w:val="22"/>
        </w:rPr>
        <w:t xml:space="preserve"> jouxtant les fontaines</w:t>
      </w:r>
      <w:r w:rsidRPr="0096207D">
        <w:rPr>
          <w:szCs w:val="22"/>
        </w:rPr>
        <w:t xml:space="preserve"> quand il est procédé</w:t>
      </w:r>
      <w:r w:rsidR="008633EB" w:rsidRPr="0096207D">
        <w:rPr>
          <w:szCs w:val="22"/>
        </w:rPr>
        <w:t xml:space="preserve"> à la pose d’un câble flexible ou pour le</w:t>
      </w:r>
      <w:r w:rsidRPr="0096207D">
        <w:rPr>
          <w:szCs w:val="22"/>
        </w:rPr>
        <w:t xml:space="preserve"> nettoyage des</w:t>
      </w:r>
      <w:r w:rsidR="00716825">
        <w:rPr>
          <w:szCs w:val="22"/>
        </w:rPr>
        <w:t xml:space="preserve"> fontaines</w:t>
      </w:r>
      <w:r w:rsidRPr="0096207D">
        <w:rPr>
          <w:szCs w:val="22"/>
        </w:rPr>
        <w:t>. Une attention particulière est requise lors de l’utilisation de produits liquides ou semi-liquides, au risque de projection ou de pulvérisation ou ruissellement sur les meubles, biens et œuvres.</w:t>
      </w:r>
    </w:p>
    <w:p w14:paraId="41A14C54" w14:textId="77777777" w:rsidR="009C71A3" w:rsidRPr="0096207D" w:rsidRDefault="009C71A3" w:rsidP="00C1746F">
      <w:pPr>
        <w:jc w:val="both"/>
        <w:rPr>
          <w:szCs w:val="22"/>
        </w:rPr>
      </w:pPr>
    </w:p>
    <w:p w14:paraId="63FA06CF" w14:textId="024AF414" w:rsidR="009C71A3" w:rsidRDefault="009C71A3" w:rsidP="00C1746F">
      <w:pPr>
        <w:jc w:val="both"/>
        <w:rPr>
          <w:szCs w:val="22"/>
        </w:rPr>
      </w:pPr>
      <w:r w:rsidRPr="0096207D">
        <w:rPr>
          <w:szCs w:val="22"/>
        </w:rPr>
        <w:t xml:space="preserve">Le </w:t>
      </w:r>
      <w:r w:rsidR="0080763E">
        <w:rPr>
          <w:szCs w:val="22"/>
        </w:rPr>
        <w:t>t</w:t>
      </w:r>
      <w:r w:rsidRPr="0096207D">
        <w:rPr>
          <w:szCs w:val="22"/>
        </w:rPr>
        <w:t xml:space="preserve">itulaire doit transmettre au </w:t>
      </w:r>
      <w:r w:rsidR="005230D5" w:rsidRPr="005230D5">
        <w:t xml:space="preserve">pôle prévention </w:t>
      </w:r>
      <w:r w:rsidR="005230D5">
        <w:t xml:space="preserve">du </w:t>
      </w:r>
      <w:r w:rsidRPr="0096207D">
        <w:rPr>
          <w:szCs w:val="22"/>
        </w:rPr>
        <w:t xml:space="preserve">Centre Pompidou, les fiches techniques des produits utilisés dans ce cadre. </w:t>
      </w:r>
    </w:p>
    <w:p w14:paraId="0ED1D36B" w14:textId="77777777" w:rsidR="004E140B" w:rsidRDefault="00ED420D" w:rsidP="0023177F">
      <w:pPr>
        <w:pStyle w:val="Titre3"/>
      </w:pPr>
      <w:bookmarkStart w:id="104" w:name="_Toc388870538"/>
      <w:bookmarkStart w:id="105" w:name="_Toc524686104"/>
      <w:bookmarkStart w:id="106" w:name="_Toc1637118"/>
      <w:bookmarkStart w:id="107" w:name="_Toc20144704"/>
      <w:bookmarkStart w:id="108" w:name="_Toc357179427"/>
      <w:bookmarkStart w:id="109" w:name="_Toc380158591"/>
      <w:bookmarkStart w:id="110" w:name="_Toc524686105"/>
      <w:bookmarkStart w:id="111" w:name="_Toc1637119"/>
      <w:bookmarkStart w:id="112" w:name="_Hlk21685386"/>
      <w:r>
        <w:t>6.</w:t>
      </w:r>
      <w:r w:rsidR="00A31DB9">
        <w:t>9</w:t>
      </w:r>
      <w:r>
        <w:t xml:space="preserve"> - </w:t>
      </w:r>
      <w:r w:rsidR="004E140B" w:rsidRPr="00F62D22">
        <w:rPr>
          <w:i/>
          <w:u w:val="single"/>
        </w:rPr>
        <w:t>Clause de réexamen</w:t>
      </w:r>
      <w:bookmarkEnd w:id="104"/>
      <w:bookmarkEnd w:id="105"/>
      <w:bookmarkEnd w:id="106"/>
      <w:bookmarkEnd w:id="107"/>
      <w:r w:rsidR="002414C6">
        <w:t> </w:t>
      </w:r>
    </w:p>
    <w:p w14:paraId="22A86260" w14:textId="77777777" w:rsidR="004E140B" w:rsidRPr="00135653" w:rsidRDefault="00ED420D" w:rsidP="0023177F">
      <w:pPr>
        <w:pStyle w:val="Titre3"/>
      </w:pPr>
      <w:bookmarkStart w:id="113" w:name="_Toc20144705"/>
      <w:r>
        <w:t>6</w:t>
      </w:r>
      <w:r w:rsidR="004E140B">
        <w:t>.</w:t>
      </w:r>
      <w:r w:rsidR="00A31DB9">
        <w:t>9</w:t>
      </w:r>
      <w:r>
        <w:t>.1</w:t>
      </w:r>
      <w:r w:rsidR="004E140B">
        <w:t xml:space="preserve"> </w:t>
      </w:r>
      <w:r w:rsidR="004E140B" w:rsidRPr="00F62D22">
        <w:rPr>
          <w:u w:val="single"/>
        </w:rPr>
        <w:t>Généralités</w:t>
      </w:r>
      <w:bookmarkEnd w:id="108"/>
      <w:bookmarkEnd w:id="109"/>
      <w:bookmarkEnd w:id="110"/>
      <w:bookmarkEnd w:id="111"/>
      <w:bookmarkEnd w:id="113"/>
    </w:p>
    <w:p w14:paraId="7E4A659D" w14:textId="338EF620" w:rsidR="0097249E" w:rsidRDefault="004E140B" w:rsidP="004E140B">
      <w:pPr>
        <w:jc w:val="both"/>
        <w:rPr>
          <w:szCs w:val="22"/>
        </w:rPr>
      </w:pPr>
      <w:r w:rsidRPr="00F32C17">
        <w:rPr>
          <w:szCs w:val="22"/>
        </w:rPr>
        <w:t xml:space="preserve">En application de l’article R2194-1 et suivant du code de la Commande publique, le Centre Pompidou </w:t>
      </w:r>
      <w:r w:rsidR="0097249E">
        <w:rPr>
          <w:szCs w:val="22"/>
        </w:rPr>
        <w:t>se réserve le droit</w:t>
      </w:r>
      <w:r w:rsidRPr="00F32C17">
        <w:rPr>
          <w:szCs w:val="22"/>
        </w:rPr>
        <w:t xml:space="preserve"> d’augmenter ou de réduire les montants de la partie forfaitaire</w:t>
      </w:r>
      <w:r w:rsidR="0097249E">
        <w:rPr>
          <w:szCs w:val="22"/>
        </w:rPr>
        <w:t xml:space="preserve"> (partie A)</w:t>
      </w:r>
      <w:r w:rsidRPr="00F32C17">
        <w:rPr>
          <w:szCs w:val="22"/>
        </w:rPr>
        <w:t xml:space="preserve"> </w:t>
      </w:r>
      <w:r w:rsidR="006C549A">
        <w:rPr>
          <w:szCs w:val="22"/>
        </w:rPr>
        <w:t>de l’accord-cadre</w:t>
      </w:r>
      <w:r w:rsidRPr="00F32C17">
        <w:rPr>
          <w:szCs w:val="22"/>
        </w:rPr>
        <w:t xml:space="preserve"> à hauteur de 50%</w:t>
      </w:r>
      <w:r w:rsidR="0097249E">
        <w:rPr>
          <w:szCs w:val="22"/>
        </w:rPr>
        <w:t xml:space="preserve"> pour les raisons suivantes :</w:t>
      </w:r>
    </w:p>
    <w:p w14:paraId="30D2C0B0" w14:textId="108265CF" w:rsidR="004E140B" w:rsidRPr="00F32C17" w:rsidRDefault="0097249E" w:rsidP="004E140B">
      <w:pPr>
        <w:jc w:val="both"/>
        <w:rPr>
          <w:szCs w:val="22"/>
        </w:rPr>
      </w:pPr>
      <w:r>
        <w:rPr>
          <w:szCs w:val="22"/>
        </w:rPr>
        <w:t>- suite à la fermeture prévue du Centre Pompidou et de la diminution au cours de l’exécution d</w:t>
      </w:r>
      <w:r w:rsidR="00E84C54">
        <w:rPr>
          <w:szCs w:val="22"/>
        </w:rPr>
        <w:t>e</w:t>
      </w:r>
      <w:r>
        <w:rPr>
          <w:szCs w:val="22"/>
        </w:rPr>
        <w:t xml:space="preserve"> </w:t>
      </w:r>
      <w:r w:rsidR="00E84C54">
        <w:rPr>
          <w:szCs w:val="22"/>
        </w:rPr>
        <w:t>l’</w:t>
      </w:r>
      <w:r w:rsidR="00B341B0">
        <w:rPr>
          <w:szCs w:val="22"/>
        </w:rPr>
        <w:t>accord-cadre</w:t>
      </w:r>
      <w:r>
        <w:rPr>
          <w:szCs w:val="22"/>
        </w:rPr>
        <w:t xml:space="preserve"> du nombre de fontaines à eau</w:t>
      </w:r>
    </w:p>
    <w:p w14:paraId="2036E22D" w14:textId="1046AE41" w:rsidR="004E140B" w:rsidRPr="00F32C17" w:rsidRDefault="0097249E" w:rsidP="004E140B">
      <w:pPr>
        <w:spacing w:after="120"/>
        <w:jc w:val="both"/>
        <w:rPr>
          <w:szCs w:val="22"/>
        </w:rPr>
      </w:pPr>
      <w:r>
        <w:rPr>
          <w:szCs w:val="22"/>
        </w:rPr>
        <w:lastRenderedPageBreak/>
        <w:t>-de la nécessité de modifier le nombre de fontaines à eau</w:t>
      </w:r>
      <w:r w:rsidR="00D22468">
        <w:rPr>
          <w:szCs w:val="22"/>
        </w:rPr>
        <w:t xml:space="preserve"> </w:t>
      </w:r>
      <w:r w:rsidR="004E140B" w:rsidRPr="00F32C17">
        <w:rPr>
          <w:szCs w:val="22"/>
        </w:rPr>
        <w:t xml:space="preserve">en plus ou en moins, pour </w:t>
      </w:r>
      <w:r>
        <w:rPr>
          <w:szCs w:val="22"/>
        </w:rPr>
        <w:t>cause de</w:t>
      </w:r>
      <w:r w:rsidR="004E140B" w:rsidRPr="00F32C17">
        <w:rPr>
          <w:szCs w:val="22"/>
        </w:rPr>
        <w:t xml:space="preserve"> suppression d’un appareil, installation d’un nouvel appareil, </w:t>
      </w:r>
      <w:r>
        <w:rPr>
          <w:szCs w:val="22"/>
        </w:rPr>
        <w:t xml:space="preserve">ou d’un </w:t>
      </w:r>
      <w:r w:rsidR="004E140B" w:rsidRPr="00F32C17">
        <w:rPr>
          <w:szCs w:val="22"/>
        </w:rPr>
        <w:t>appareil hors d’usage.</w:t>
      </w:r>
    </w:p>
    <w:p w14:paraId="748FA1B3" w14:textId="758865B2" w:rsidR="004E140B" w:rsidRPr="00F32C17" w:rsidRDefault="006C00E8" w:rsidP="004E140B">
      <w:pPr>
        <w:jc w:val="both"/>
        <w:rPr>
          <w:szCs w:val="22"/>
        </w:rPr>
      </w:pPr>
      <w:r>
        <w:rPr>
          <w:szCs w:val="22"/>
        </w:rPr>
        <w:t>Par conséquent, d</w:t>
      </w:r>
      <w:r w:rsidR="004E140B" w:rsidRPr="00F32C17">
        <w:rPr>
          <w:szCs w:val="22"/>
        </w:rPr>
        <w:t>ans le cas d’une cession momentanée ou durable d’activité sur un site du Centre Pompidou et nécessitant l’arrêt complet ou partiel d</w:t>
      </w:r>
      <w:r w:rsidR="006C549A">
        <w:rPr>
          <w:szCs w:val="22"/>
        </w:rPr>
        <w:t>e l’</w:t>
      </w:r>
      <w:r w:rsidR="00B341B0">
        <w:rPr>
          <w:szCs w:val="22"/>
        </w:rPr>
        <w:t>accord-cadre</w:t>
      </w:r>
      <w:r w:rsidR="004E140B" w:rsidRPr="00F32C17">
        <w:rPr>
          <w:szCs w:val="22"/>
        </w:rPr>
        <w:t xml:space="preserve"> sur ce site, toutes les prestations </w:t>
      </w:r>
      <w:r w:rsidR="00716825">
        <w:rPr>
          <w:szCs w:val="22"/>
        </w:rPr>
        <w:t xml:space="preserve">de la </w:t>
      </w:r>
      <w:r w:rsidR="004E140B" w:rsidRPr="00F32C17">
        <w:rPr>
          <w:szCs w:val="22"/>
        </w:rPr>
        <w:t>partie A seront suspendues partiellement ou totalement pendant cette durée.</w:t>
      </w:r>
    </w:p>
    <w:p w14:paraId="453B4990" w14:textId="5B7D0B89" w:rsidR="004E140B" w:rsidRPr="00135653" w:rsidRDefault="00ED420D" w:rsidP="0023177F">
      <w:pPr>
        <w:pStyle w:val="Titre3"/>
      </w:pPr>
      <w:bookmarkStart w:id="114" w:name="_Toc357179428"/>
      <w:bookmarkStart w:id="115" w:name="_Toc380158592"/>
      <w:bookmarkStart w:id="116" w:name="_Toc524686106"/>
      <w:bookmarkStart w:id="117" w:name="_Toc1637120"/>
      <w:bookmarkStart w:id="118" w:name="_Toc20144706"/>
      <w:r>
        <w:t>6</w:t>
      </w:r>
      <w:r w:rsidR="004E140B">
        <w:t>.</w:t>
      </w:r>
      <w:r w:rsidR="00A31DB9">
        <w:t>9</w:t>
      </w:r>
      <w:r w:rsidR="004E140B">
        <w:t>.</w:t>
      </w:r>
      <w:r>
        <w:t>2</w:t>
      </w:r>
      <w:r w:rsidR="004E140B">
        <w:t xml:space="preserve"> </w:t>
      </w:r>
      <w:r w:rsidR="004E140B" w:rsidRPr="00171C0D">
        <w:t xml:space="preserve">– </w:t>
      </w:r>
      <w:r w:rsidR="004E140B" w:rsidRPr="00F62D22">
        <w:rPr>
          <w:u w:val="single"/>
        </w:rPr>
        <w:t>Modalité</w:t>
      </w:r>
      <w:bookmarkEnd w:id="114"/>
      <w:bookmarkEnd w:id="115"/>
      <w:bookmarkEnd w:id="116"/>
      <w:bookmarkEnd w:id="117"/>
      <w:bookmarkEnd w:id="118"/>
      <w:r w:rsidR="00A31DB9" w:rsidRPr="00F62D22">
        <w:rPr>
          <w:u w:val="single"/>
        </w:rPr>
        <w:t>s</w:t>
      </w:r>
      <w:r w:rsidR="003B3733">
        <w:rPr>
          <w:u w:val="single"/>
        </w:rPr>
        <w:t xml:space="preserve"> d’application</w:t>
      </w:r>
    </w:p>
    <w:p w14:paraId="0E81E4C5" w14:textId="114D93DF" w:rsidR="004E140B" w:rsidRPr="00F32C17" w:rsidRDefault="004E140B" w:rsidP="004E140B">
      <w:pPr>
        <w:jc w:val="both"/>
        <w:rPr>
          <w:szCs w:val="22"/>
        </w:rPr>
      </w:pPr>
      <w:r w:rsidRPr="00F32C17">
        <w:rPr>
          <w:szCs w:val="22"/>
        </w:rPr>
        <w:t xml:space="preserve">Le Centre Pompidou informera par e-mail avec accusé de réception par retour d’e-mail, le titulaire au minimum un mois avant la prise d’effet de la suspension, et/ou du changement de la liste des équipements concernés et l’informera également de la reprise partielle ou complète de </w:t>
      </w:r>
      <w:r w:rsidR="00AE11CF">
        <w:rPr>
          <w:szCs w:val="22"/>
        </w:rPr>
        <w:t>la prestation</w:t>
      </w:r>
      <w:r w:rsidRPr="00F32C17">
        <w:rPr>
          <w:szCs w:val="22"/>
        </w:rPr>
        <w:t xml:space="preserve"> un mois avant</w:t>
      </w:r>
      <w:r w:rsidR="00D22468">
        <w:rPr>
          <w:szCs w:val="22"/>
        </w:rPr>
        <w:t>.</w:t>
      </w:r>
    </w:p>
    <w:p w14:paraId="283209AC" w14:textId="77777777" w:rsidR="004E140B" w:rsidRPr="00F32C17" w:rsidRDefault="004E140B" w:rsidP="004E140B">
      <w:pPr>
        <w:jc w:val="both"/>
        <w:rPr>
          <w:szCs w:val="22"/>
        </w:rPr>
      </w:pPr>
    </w:p>
    <w:p w14:paraId="68FEFBB0" w14:textId="1D2F1B6E" w:rsidR="004E140B" w:rsidRPr="00F32C17" w:rsidRDefault="000939CA" w:rsidP="00D22468">
      <w:pPr>
        <w:jc w:val="both"/>
        <w:rPr>
          <w:szCs w:val="22"/>
        </w:rPr>
      </w:pPr>
      <w:r>
        <w:rPr>
          <w:szCs w:val="22"/>
        </w:rPr>
        <w:t>U</w:t>
      </w:r>
      <w:r w:rsidR="004E140B" w:rsidRPr="00F32C17">
        <w:rPr>
          <w:szCs w:val="22"/>
        </w:rPr>
        <w:t>n avenant sera conclu</w:t>
      </w:r>
      <w:r>
        <w:rPr>
          <w:szCs w:val="22"/>
        </w:rPr>
        <w:t xml:space="preserve"> et</w:t>
      </w:r>
      <w:r w:rsidR="004E140B" w:rsidRPr="00F32C17">
        <w:rPr>
          <w:szCs w:val="22"/>
        </w:rPr>
        <w:t xml:space="preserve"> précisera, notamment :</w:t>
      </w:r>
    </w:p>
    <w:p w14:paraId="190A8614" w14:textId="5D390DB6" w:rsidR="004E140B" w:rsidRPr="00F32C17" w:rsidRDefault="004E140B" w:rsidP="004E140B">
      <w:pPr>
        <w:numPr>
          <w:ilvl w:val="1"/>
          <w:numId w:val="2"/>
        </w:numPr>
        <w:rPr>
          <w:szCs w:val="22"/>
        </w:rPr>
      </w:pPr>
      <w:proofErr w:type="gramStart"/>
      <w:r w:rsidRPr="00F32C17">
        <w:rPr>
          <w:szCs w:val="22"/>
        </w:rPr>
        <w:t>la</w:t>
      </w:r>
      <w:proofErr w:type="gramEnd"/>
      <w:r w:rsidRPr="00F32C17">
        <w:rPr>
          <w:szCs w:val="22"/>
        </w:rPr>
        <w:t xml:space="preserve"> date d’effet de la modification</w:t>
      </w:r>
      <w:r w:rsidR="000939CA">
        <w:rPr>
          <w:szCs w:val="22"/>
        </w:rPr>
        <w:t>, l’identification de l’équipement</w:t>
      </w:r>
      <w:r w:rsidR="003F2F94">
        <w:rPr>
          <w:szCs w:val="22"/>
        </w:rPr>
        <w:t> ;</w:t>
      </w:r>
    </w:p>
    <w:p w14:paraId="43C65966" w14:textId="77777777" w:rsidR="004E140B" w:rsidRPr="00F32C17" w:rsidRDefault="004E140B" w:rsidP="004E140B">
      <w:pPr>
        <w:numPr>
          <w:ilvl w:val="1"/>
          <w:numId w:val="2"/>
        </w:numPr>
        <w:rPr>
          <w:szCs w:val="22"/>
        </w:rPr>
      </w:pPr>
      <w:proofErr w:type="gramStart"/>
      <w:r w:rsidRPr="00F32C17">
        <w:rPr>
          <w:szCs w:val="22"/>
        </w:rPr>
        <w:t>le</w:t>
      </w:r>
      <w:proofErr w:type="gramEnd"/>
      <w:r w:rsidRPr="00F32C17">
        <w:rPr>
          <w:szCs w:val="22"/>
        </w:rPr>
        <w:t xml:space="preserve"> nouveau prix </w:t>
      </w:r>
      <w:r w:rsidR="003F2F94">
        <w:rPr>
          <w:szCs w:val="22"/>
        </w:rPr>
        <w:t xml:space="preserve">du montant forfaitaire de la partie A </w:t>
      </w:r>
      <w:r w:rsidR="00AE11CF">
        <w:rPr>
          <w:szCs w:val="22"/>
        </w:rPr>
        <w:t xml:space="preserve">consécutif </w:t>
      </w:r>
      <w:r w:rsidRPr="00F32C17">
        <w:rPr>
          <w:szCs w:val="22"/>
        </w:rPr>
        <w:t xml:space="preserve">à l’accroissement ou l’abandon </w:t>
      </w:r>
      <w:r w:rsidR="003F2F94">
        <w:rPr>
          <w:szCs w:val="22"/>
        </w:rPr>
        <w:t>des</w:t>
      </w:r>
      <w:r w:rsidR="00AE11CF">
        <w:rPr>
          <w:szCs w:val="22"/>
        </w:rPr>
        <w:t xml:space="preserve"> fontaines mises en place</w:t>
      </w:r>
      <w:r w:rsidRPr="00F32C17">
        <w:rPr>
          <w:szCs w:val="22"/>
        </w:rPr>
        <w:t xml:space="preserve">. </w:t>
      </w:r>
    </w:p>
    <w:p w14:paraId="1A331B59" w14:textId="35ACD6EF" w:rsidR="00201E9D" w:rsidRDefault="00201E9D" w:rsidP="004E140B">
      <w:pPr>
        <w:jc w:val="both"/>
        <w:rPr>
          <w:szCs w:val="22"/>
        </w:rPr>
      </w:pPr>
    </w:p>
    <w:p w14:paraId="2ED03EC5" w14:textId="318F1A02" w:rsidR="004E140B" w:rsidRPr="00F32C17" w:rsidRDefault="00201E9D" w:rsidP="00D22468">
      <w:pPr>
        <w:autoSpaceDE w:val="0"/>
        <w:autoSpaceDN w:val="0"/>
        <w:adjustRightInd w:val="0"/>
        <w:jc w:val="both"/>
        <w:rPr>
          <w:szCs w:val="22"/>
        </w:rPr>
      </w:pPr>
      <w:r>
        <w:rPr>
          <w:szCs w:val="22"/>
        </w:rPr>
        <w:t>Dans le cas où il serait nécessaire pour des raisons d’évolution technologique, de rupture et d’arrêt de production, d</w:t>
      </w:r>
      <w:r w:rsidRPr="0096207D">
        <w:rPr>
          <w:szCs w:val="22"/>
        </w:rPr>
        <w:t xml:space="preserve">e substituer, </w:t>
      </w:r>
      <w:r>
        <w:rPr>
          <w:szCs w:val="22"/>
        </w:rPr>
        <w:t xml:space="preserve">une partie du </w:t>
      </w:r>
      <w:r w:rsidRPr="0096207D">
        <w:rPr>
          <w:szCs w:val="22"/>
        </w:rPr>
        <w:t>matériel figurant au</w:t>
      </w:r>
      <w:r>
        <w:rPr>
          <w:szCs w:val="22"/>
        </w:rPr>
        <w:t xml:space="preserve"> bordereau des prix unitaires (BPU) par </w:t>
      </w:r>
      <w:r w:rsidRPr="0096207D">
        <w:rPr>
          <w:szCs w:val="22"/>
        </w:rPr>
        <w:t>d</w:t>
      </w:r>
      <w:r>
        <w:rPr>
          <w:szCs w:val="22"/>
        </w:rPr>
        <w:t>u</w:t>
      </w:r>
      <w:r w:rsidRPr="0096207D">
        <w:rPr>
          <w:szCs w:val="22"/>
        </w:rPr>
        <w:t xml:space="preserve"> nouveau matériel de son catalogue, à condition que les besoins initialement exprimés ne soient pas modifiés, qu’il s’agisse de matériels similaires à ceux figurant au</w:t>
      </w:r>
      <w:r>
        <w:rPr>
          <w:szCs w:val="22"/>
        </w:rPr>
        <w:t xml:space="preserve"> BPU</w:t>
      </w:r>
      <w:r w:rsidRPr="0096207D">
        <w:rPr>
          <w:szCs w:val="22"/>
        </w:rPr>
        <w:t>, qu’ils aient des performances à minima équivalentes</w:t>
      </w:r>
      <w:r>
        <w:rPr>
          <w:szCs w:val="22"/>
        </w:rPr>
        <w:t>, le titulaire</w:t>
      </w:r>
      <w:r w:rsidR="00D22468">
        <w:rPr>
          <w:szCs w:val="22"/>
        </w:rPr>
        <w:t xml:space="preserve"> </w:t>
      </w:r>
      <w:r w:rsidR="004E140B" w:rsidRPr="00F32C17">
        <w:rPr>
          <w:szCs w:val="22"/>
        </w:rPr>
        <w:t>transmettra au pouvoir adjudicateur, sans changement de prix (sauf cas des révisions</w:t>
      </w:r>
      <w:r>
        <w:rPr>
          <w:szCs w:val="22"/>
        </w:rPr>
        <w:t xml:space="preserve"> de prix annuelle</w:t>
      </w:r>
      <w:r w:rsidR="00A4560D">
        <w:rPr>
          <w:szCs w:val="22"/>
        </w:rPr>
        <w:t>)</w:t>
      </w:r>
      <w:r w:rsidR="004E140B" w:rsidRPr="00F32C17">
        <w:rPr>
          <w:szCs w:val="22"/>
        </w:rPr>
        <w:t>, l</w:t>
      </w:r>
      <w:r>
        <w:rPr>
          <w:szCs w:val="22"/>
        </w:rPr>
        <w:t>es</w:t>
      </w:r>
      <w:r w:rsidR="004E140B" w:rsidRPr="00F32C17">
        <w:rPr>
          <w:szCs w:val="22"/>
        </w:rPr>
        <w:t xml:space="preserve"> nouvelle</w:t>
      </w:r>
      <w:r>
        <w:rPr>
          <w:szCs w:val="22"/>
        </w:rPr>
        <w:t>s</w:t>
      </w:r>
      <w:r w:rsidR="004E140B" w:rsidRPr="00F32C17">
        <w:rPr>
          <w:szCs w:val="22"/>
        </w:rPr>
        <w:t xml:space="preserve"> référence</w:t>
      </w:r>
      <w:r>
        <w:rPr>
          <w:szCs w:val="22"/>
        </w:rPr>
        <w:t>s</w:t>
      </w:r>
      <w:r w:rsidR="004E140B" w:rsidRPr="00F32C17">
        <w:rPr>
          <w:szCs w:val="22"/>
        </w:rPr>
        <w:t xml:space="preserve"> afin</w:t>
      </w:r>
      <w:r w:rsidR="007910BE">
        <w:rPr>
          <w:szCs w:val="22"/>
        </w:rPr>
        <w:t xml:space="preserve"> qu’elles soient </w:t>
      </w:r>
      <w:r w:rsidR="007910BE" w:rsidRPr="00F32C17">
        <w:rPr>
          <w:szCs w:val="22"/>
        </w:rPr>
        <w:t>examinée</w:t>
      </w:r>
      <w:r w:rsidR="007910BE">
        <w:rPr>
          <w:szCs w:val="22"/>
        </w:rPr>
        <w:t>s</w:t>
      </w:r>
      <w:r w:rsidR="007910BE" w:rsidRPr="00F32C17">
        <w:rPr>
          <w:szCs w:val="22"/>
        </w:rPr>
        <w:t xml:space="preserve"> </w:t>
      </w:r>
      <w:r w:rsidR="007910BE">
        <w:rPr>
          <w:szCs w:val="22"/>
        </w:rPr>
        <w:t>par</w:t>
      </w:r>
      <w:r w:rsidR="007910BE" w:rsidRPr="00F32C17">
        <w:rPr>
          <w:szCs w:val="22"/>
        </w:rPr>
        <w:t xml:space="preserve"> le Centre </w:t>
      </w:r>
      <w:r w:rsidR="007910BE">
        <w:rPr>
          <w:szCs w:val="22"/>
        </w:rPr>
        <w:t xml:space="preserve">et qu’il </w:t>
      </w:r>
      <w:r w:rsidR="004E140B" w:rsidRPr="00F32C17">
        <w:rPr>
          <w:szCs w:val="22"/>
        </w:rPr>
        <w:t xml:space="preserve">puisse prendre en compte </w:t>
      </w:r>
      <w:r>
        <w:rPr>
          <w:szCs w:val="22"/>
        </w:rPr>
        <w:t>le</w:t>
      </w:r>
      <w:r w:rsidR="004E140B" w:rsidRPr="00F32C17">
        <w:rPr>
          <w:szCs w:val="22"/>
        </w:rPr>
        <w:t xml:space="preserve"> BPU actualisé.</w:t>
      </w:r>
    </w:p>
    <w:p w14:paraId="32108C87" w14:textId="77777777" w:rsidR="004E140B" w:rsidRPr="00135653" w:rsidRDefault="00ED420D" w:rsidP="0023177F">
      <w:pPr>
        <w:pStyle w:val="Titre3"/>
      </w:pPr>
      <w:bookmarkStart w:id="119" w:name="_Toc357179429"/>
      <w:bookmarkStart w:id="120" w:name="_Toc380158593"/>
      <w:bookmarkStart w:id="121" w:name="_Toc524686107"/>
      <w:bookmarkStart w:id="122" w:name="_Toc1637121"/>
      <w:bookmarkStart w:id="123" w:name="_Toc20144707"/>
      <w:r>
        <w:t>6</w:t>
      </w:r>
      <w:r w:rsidR="004E140B">
        <w:t>.</w:t>
      </w:r>
      <w:r w:rsidR="00A31DB9">
        <w:t>9</w:t>
      </w:r>
      <w:r w:rsidR="004E140B">
        <w:t xml:space="preserve">.3 </w:t>
      </w:r>
      <w:r w:rsidR="004E140B" w:rsidRPr="00171C0D">
        <w:t xml:space="preserve">– </w:t>
      </w:r>
      <w:r w:rsidR="004E140B" w:rsidRPr="00F62D22">
        <w:rPr>
          <w:u w:val="single"/>
        </w:rPr>
        <w:t>Modalités de calcul</w:t>
      </w:r>
      <w:bookmarkEnd w:id="119"/>
      <w:bookmarkEnd w:id="120"/>
      <w:bookmarkEnd w:id="121"/>
      <w:bookmarkEnd w:id="122"/>
      <w:bookmarkEnd w:id="123"/>
    </w:p>
    <w:p w14:paraId="3FEBF3BB" w14:textId="59E5829C" w:rsidR="004E140B" w:rsidRDefault="004E140B" w:rsidP="004E140B">
      <w:pPr>
        <w:jc w:val="both"/>
        <w:rPr>
          <w:szCs w:val="22"/>
        </w:rPr>
      </w:pPr>
      <w:r w:rsidRPr="00F32C17">
        <w:rPr>
          <w:szCs w:val="22"/>
        </w:rPr>
        <w:t xml:space="preserve">Dans le cas de </w:t>
      </w:r>
      <w:r w:rsidR="00932402">
        <w:rPr>
          <w:szCs w:val="22"/>
        </w:rPr>
        <w:t xml:space="preserve">la </w:t>
      </w:r>
      <w:r w:rsidRPr="00F32C17">
        <w:rPr>
          <w:szCs w:val="22"/>
        </w:rPr>
        <w:t>suspension d</w:t>
      </w:r>
      <w:r w:rsidR="00932402">
        <w:rPr>
          <w:szCs w:val="22"/>
        </w:rPr>
        <w:t>e l’</w:t>
      </w:r>
      <w:r w:rsidR="006D34C3">
        <w:rPr>
          <w:szCs w:val="22"/>
        </w:rPr>
        <w:t>exploitation de</w:t>
      </w:r>
      <w:r w:rsidR="00932402">
        <w:rPr>
          <w:szCs w:val="22"/>
        </w:rPr>
        <w:t>s</w:t>
      </w:r>
      <w:r w:rsidR="006D34C3">
        <w:rPr>
          <w:szCs w:val="22"/>
        </w:rPr>
        <w:t xml:space="preserve"> </w:t>
      </w:r>
      <w:r w:rsidR="000C662B">
        <w:rPr>
          <w:szCs w:val="22"/>
        </w:rPr>
        <w:t>fontaines,</w:t>
      </w:r>
      <w:r w:rsidRPr="00F32C17">
        <w:rPr>
          <w:szCs w:val="22"/>
        </w:rPr>
        <w:t xml:space="preserve"> le calcul du paiement des prestations se fera au regard de la décomposition du prix global et forfaitaire au prorata </w:t>
      </w:r>
      <w:proofErr w:type="spellStart"/>
      <w:r w:rsidRPr="00F32C17">
        <w:rPr>
          <w:szCs w:val="22"/>
        </w:rPr>
        <w:t>temporis</w:t>
      </w:r>
      <w:proofErr w:type="spellEnd"/>
      <w:r w:rsidRPr="00F32C17">
        <w:rPr>
          <w:szCs w:val="22"/>
        </w:rPr>
        <w:t xml:space="preserve"> des prestations réellement réalisées et/ou du pourcentage </w:t>
      </w:r>
      <w:r w:rsidR="006D34C3">
        <w:rPr>
          <w:szCs w:val="22"/>
        </w:rPr>
        <w:t>des fontaines installées.</w:t>
      </w:r>
    </w:p>
    <w:p w14:paraId="59F21ADC" w14:textId="77777777" w:rsidR="006D34C3" w:rsidRPr="00F32C17" w:rsidRDefault="006D34C3" w:rsidP="004E140B">
      <w:pPr>
        <w:jc w:val="both"/>
        <w:rPr>
          <w:szCs w:val="22"/>
        </w:rPr>
      </w:pPr>
    </w:p>
    <w:p w14:paraId="37FD402A" w14:textId="77777777" w:rsidR="004E140B" w:rsidRDefault="004E140B" w:rsidP="004E140B">
      <w:pPr>
        <w:jc w:val="both"/>
        <w:rPr>
          <w:szCs w:val="22"/>
        </w:rPr>
      </w:pPr>
      <w:r w:rsidRPr="00F32C17">
        <w:rPr>
          <w:szCs w:val="22"/>
        </w:rPr>
        <w:t>Le titulaire ne pourra prétendre à une quelconque indemnisation au titre de la modification de la liste d’équipements.</w:t>
      </w:r>
    </w:p>
    <w:p w14:paraId="099367B9" w14:textId="40052AB8" w:rsidR="009C12C1" w:rsidRDefault="00ED420D" w:rsidP="0023177F">
      <w:pPr>
        <w:pStyle w:val="Titre3"/>
        <w:rPr>
          <w:u w:val="single"/>
        </w:rPr>
      </w:pPr>
      <w:bookmarkStart w:id="124" w:name="_Toc377460612"/>
      <w:bookmarkStart w:id="125" w:name="_Toc428201716"/>
      <w:bookmarkStart w:id="126" w:name="_Toc431396978"/>
      <w:bookmarkEnd w:id="112"/>
      <w:r>
        <w:t>6</w:t>
      </w:r>
      <w:r w:rsidR="004E140B" w:rsidRPr="00F32C17">
        <w:t>.</w:t>
      </w:r>
      <w:r w:rsidR="00A31DB9">
        <w:t>9</w:t>
      </w:r>
      <w:r w:rsidR="004E140B" w:rsidRPr="00F32C17">
        <w:t>.4</w:t>
      </w:r>
      <w:r w:rsidR="009C12C1" w:rsidRPr="00F32C17">
        <w:t xml:space="preserve"> – </w:t>
      </w:r>
      <w:r w:rsidR="009C12C1" w:rsidRPr="00F62D22">
        <w:rPr>
          <w:u w:val="single"/>
        </w:rPr>
        <w:t>Modalités d’exécution des bons de commande</w:t>
      </w:r>
      <w:bookmarkEnd w:id="124"/>
      <w:bookmarkEnd w:id="125"/>
      <w:bookmarkEnd w:id="126"/>
    </w:p>
    <w:p w14:paraId="21449EE0" w14:textId="77777777" w:rsidR="00932402" w:rsidRPr="00932402" w:rsidRDefault="00932402" w:rsidP="00D22468"/>
    <w:p w14:paraId="76FEDD39" w14:textId="77777777" w:rsidR="005230D5" w:rsidRPr="00F32C17" w:rsidRDefault="00ED420D" w:rsidP="005230D5">
      <w:pPr>
        <w:rPr>
          <w:b/>
        </w:rPr>
      </w:pPr>
      <w:r w:rsidRPr="00F32C17">
        <w:rPr>
          <w:b/>
        </w:rPr>
        <w:t>6.</w:t>
      </w:r>
      <w:r w:rsidR="00A31DB9">
        <w:rPr>
          <w:b/>
        </w:rPr>
        <w:t>9</w:t>
      </w:r>
      <w:r w:rsidRPr="00F32C17">
        <w:rPr>
          <w:b/>
        </w:rPr>
        <w:t xml:space="preserve">.4.1 </w:t>
      </w:r>
      <w:r w:rsidR="005230D5" w:rsidRPr="00F32C17">
        <w:rPr>
          <w:b/>
        </w:rPr>
        <w:t>– Contenu des bons de commande</w:t>
      </w:r>
      <w:r w:rsidR="002414C6">
        <w:rPr>
          <w:b/>
        </w:rPr>
        <w:t> :</w:t>
      </w:r>
    </w:p>
    <w:p w14:paraId="2013B430" w14:textId="77777777" w:rsidR="005230D5" w:rsidRPr="005230D5" w:rsidRDefault="005230D5" w:rsidP="005230D5">
      <w:r w:rsidRPr="005230D5">
        <w:t>Les bons de commandes doivent comporter les renseignements suivants :</w:t>
      </w:r>
    </w:p>
    <w:p w14:paraId="2EF45906" w14:textId="66756464" w:rsidR="005230D5" w:rsidRPr="005230D5" w:rsidRDefault="005230D5" w:rsidP="003D5EB3">
      <w:pPr>
        <w:numPr>
          <w:ilvl w:val="0"/>
          <w:numId w:val="2"/>
        </w:numPr>
      </w:pPr>
      <w:r w:rsidRPr="005230D5">
        <w:t>La référence au présent accord-cadre en mentionnant explicitement son numéro ;</w:t>
      </w:r>
    </w:p>
    <w:p w14:paraId="6F080EDF" w14:textId="77777777" w:rsidR="005230D5" w:rsidRDefault="005230D5" w:rsidP="003D5EB3">
      <w:pPr>
        <w:numPr>
          <w:ilvl w:val="0"/>
          <w:numId w:val="2"/>
        </w:numPr>
      </w:pPr>
      <w:r w:rsidRPr="005230D5">
        <w:t>L’objet du bon de commande : contenu détaillé et quantité des prestations à effectuer ;</w:t>
      </w:r>
    </w:p>
    <w:p w14:paraId="6FDED3C3" w14:textId="77777777" w:rsidR="005230D5" w:rsidRDefault="005230D5" w:rsidP="003D5EB3">
      <w:pPr>
        <w:numPr>
          <w:ilvl w:val="0"/>
          <w:numId w:val="2"/>
        </w:numPr>
      </w:pPr>
      <w:r w:rsidRPr="005230D5">
        <w:t>La désignation et l’adresse du service destinataire des prestations ;</w:t>
      </w:r>
    </w:p>
    <w:p w14:paraId="526EDC12" w14:textId="77777777" w:rsidR="00E24BFD" w:rsidRPr="005230D5" w:rsidRDefault="00E24BFD" w:rsidP="003D5EB3">
      <w:pPr>
        <w:numPr>
          <w:ilvl w:val="0"/>
          <w:numId w:val="2"/>
        </w:numPr>
      </w:pPr>
      <w:r>
        <w:t>Le numéro du devis a</w:t>
      </w:r>
      <w:r w:rsidR="0001627F">
        <w:t>yant</w:t>
      </w:r>
      <w:r>
        <w:t xml:space="preserve"> servi à son établissement ;</w:t>
      </w:r>
    </w:p>
    <w:p w14:paraId="01FD7EAD" w14:textId="77777777" w:rsidR="005230D5" w:rsidRPr="005230D5" w:rsidRDefault="005230D5" w:rsidP="003D5EB3">
      <w:pPr>
        <w:numPr>
          <w:ilvl w:val="0"/>
          <w:numId w:val="2"/>
        </w:numPr>
      </w:pPr>
      <w:r w:rsidRPr="005230D5">
        <w:t>La désignation de la direction en charge du règlement de la facture correspondante et l’adresse de facturation ;</w:t>
      </w:r>
    </w:p>
    <w:p w14:paraId="74F1680B" w14:textId="77777777" w:rsidR="005230D5" w:rsidRPr="005230D5" w:rsidRDefault="005230D5" w:rsidP="003D5EB3">
      <w:pPr>
        <w:numPr>
          <w:ilvl w:val="0"/>
          <w:numId w:val="2"/>
        </w:numPr>
      </w:pPr>
      <w:r w:rsidRPr="005230D5">
        <w:t>Les conditions particulières d’exécution ;</w:t>
      </w:r>
    </w:p>
    <w:p w14:paraId="6C316CDA" w14:textId="758988A5" w:rsidR="005230D5" w:rsidRDefault="005230D5" w:rsidP="003D5EB3">
      <w:pPr>
        <w:numPr>
          <w:ilvl w:val="0"/>
          <w:numId w:val="2"/>
        </w:numPr>
      </w:pPr>
      <w:r w:rsidRPr="005230D5">
        <w:t>Le délai et/ou calendrier d’exécution ;</w:t>
      </w:r>
    </w:p>
    <w:p w14:paraId="384C18DA" w14:textId="15222ADB" w:rsidR="00932402" w:rsidRPr="005230D5" w:rsidRDefault="00932402" w:rsidP="003D5EB3">
      <w:pPr>
        <w:numPr>
          <w:ilvl w:val="0"/>
          <w:numId w:val="2"/>
        </w:numPr>
      </w:pPr>
      <w:r>
        <w:t>Le taux ou le montant de TVA pour les prestations qui y sont soumises</w:t>
      </w:r>
    </w:p>
    <w:p w14:paraId="3F29C588" w14:textId="30C2FFAF" w:rsidR="005230D5" w:rsidRPr="005230D5" w:rsidRDefault="005230D5" w:rsidP="003D5EB3">
      <w:pPr>
        <w:numPr>
          <w:ilvl w:val="0"/>
          <w:numId w:val="2"/>
        </w:numPr>
      </w:pPr>
      <w:r w:rsidRPr="005230D5">
        <w:t xml:space="preserve">Le montant </w:t>
      </w:r>
      <w:r w:rsidR="00932402">
        <w:t xml:space="preserve">total toutes taxes comprises </w:t>
      </w:r>
      <w:r w:rsidRPr="005230D5">
        <w:t>des prestations commandées.</w:t>
      </w:r>
    </w:p>
    <w:p w14:paraId="408BC042" w14:textId="77777777" w:rsidR="005230D5" w:rsidRPr="005230D5" w:rsidRDefault="005230D5" w:rsidP="005230D5"/>
    <w:p w14:paraId="4C5B7340" w14:textId="77777777" w:rsidR="005230D5" w:rsidRPr="005230D5" w:rsidRDefault="005230D5" w:rsidP="005230D5">
      <w:r w:rsidRPr="005230D5">
        <w:t xml:space="preserve">Les conditions particulières d’exécution ainsi que le délai d’exécution sont </w:t>
      </w:r>
      <w:r w:rsidR="00E24BFD" w:rsidRPr="005230D5">
        <w:t>décrites</w:t>
      </w:r>
      <w:r w:rsidRPr="005230D5">
        <w:t xml:space="preserve"> aux articles ci-dessous.</w:t>
      </w:r>
    </w:p>
    <w:p w14:paraId="6B613ED5" w14:textId="77777777" w:rsidR="005230D5" w:rsidRPr="005230D5" w:rsidRDefault="005230D5" w:rsidP="005230D5"/>
    <w:p w14:paraId="0CB45064" w14:textId="77777777" w:rsidR="005230D5" w:rsidRPr="00F32C17" w:rsidRDefault="00ED420D" w:rsidP="005230D5">
      <w:pPr>
        <w:rPr>
          <w:b/>
        </w:rPr>
      </w:pPr>
      <w:r w:rsidRPr="00F32C17">
        <w:rPr>
          <w:b/>
        </w:rPr>
        <w:t>6.</w:t>
      </w:r>
      <w:r w:rsidR="00A31DB9">
        <w:rPr>
          <w:b/>
        </w:rPr>
        <w:t>9</w:t>
      </w:r>
      <w:r w:rsidRPr="00F32C17">
        <w:rPr>
          <w:b/>
        </w:rPr>
        <w:t xml:space="preserve">.4.2 </w:t>
      </w:r>
      <w:r w:rsidR="005230D5" w:rsidRPr="00F32C17">
        <w:rPr>
          <w:b/>
        </w:rPr>
        <w:t>– Délai d’exécution des bons de commande</w:t>
      </w:r>
      <w:r w:rsidR="002414C6">
        <w:rPr>
          <w:b/>
        </w:rPr>
        <w:t> :</w:t>
      </w:r>
    </w:p>
    <w:p w14:paraId="5AAE7E4C" w14:textId="43D7B0F2" w:rsidR="005230D5" w:rsidRPr="005230D5" w:rsidRDefault="005230D5" w:rsidP="005230D5">
      <w:r w:rsidRPr="005230D5">
        <w:t xml:space="preserve">Le </w:t>
      </w:r>
      <w:r w:rsidR="00932402">
        <w:t>Centre Pompidou</w:t>
      </w:r>
      <w:r w:rsidR="00932402" w:rsidRPr="005230D5">
        <w:t xml:space="preserve"> </w:t>
      </w:r>
      <w:r w:rsidRPr="005230D5">
        <w:t>après consultation du titulaire définira précisément les délais et/ou calendrier de réalisation des différentes prestations commandées dans les bons de commande successifs.</w:t>
      </w:r>
    </w:p>
    <w:p w14:paraId="733011D5" w14:textId="77777777" w:rsidR="005230D5" w:rsidRPr="005230D5" w:rsidRDefault="005230D5" w:rsidP="005230D5"/>
    <w:p w14:paraId="16290B9F" w14:textId="77777777" w:rsidR="005230D5" w:rsidRPr="005230D5" w:rsidRDefault="005230D5" w:rsidP="005230D5">
      <w:bookmarkStart w:id="127" w:name="_Toc355018185"/>
      <w:r w:rsidRPr="005230D5">
        <w:t>La durée maximum de validité du bon de commande est de six (6) mois.</w:t>
      </w:r>
      <w:bookmarkEnd w:id="127"/>
    </w:p>
    <w:p w14:paraId="3FAF9453" w14:textId="77777777" w:rsidR="005230D5" w:rsidRPr="005230D5" w:rsidRDefault="005230D5" w:rsidP="005230D5"/>
    <w:p w14:paraId="4DDA0B85" w14:textId="77777777" w:rsidR="005230D5" w:rsidRPr="00F32C17" w:rsidRDefault="00ED420D" w:rsidP="005230D5">
      <w:pPr>
        <w:rPr>
          <w:b/>
        </w:rPr>
      </w:pPr>
      <w:bookmarkStart w:id="128" w:name="_Toc524686113"/>
      <w:bookmarkStart w:id="129" w:name="_Toc1637127"/>
      <w:r w:rsidRPr="00F32C17">
        <w:rPr>
          <w:b/>
        </w:rPr>
        <w:t>6.</w:t>
      </w:r>
      <w:r w:rsidR="00A31DB9">
        <w:rPr>
          <w:b/>
        </w:rPr>
        <w:t>9</w:t>
      </w:r>
      <w:r w:rsidRPr="00F32C17">
        <w:rPr>
          <w:b/>
        </w:rPr>
        <w:t>.4.3</w:t>
      </w:r>
      <w:r w:rsidR="005230D5" w:rsidRPr="00F32C17">
        <w:rPr>
          <w:b/>
        </w:rPr>
        <w:t>– Transmission des bons de commande</w:t>
      </w:r>
      <w:bookmarkEnd w:id="128"/>
      <w:bookmarkEnd w:id="129"/>
      <w:r w:rsidR="002414C6">
        <w:rPr>
          <w:b/>
        </w:rPr>
        <w:t> :</w:t>
      </w:r>
    </w:p>
    <w:p w14:paraId="39E19ADF" w14:textId="181ECF69" w:rsidR="005230D5" w:rsidRDefault="005230D5" w:rsidP="005230D5">
      <w:r w:rsidRPr="005230D5">
        <w:t>Les bons de commande seront transmis soit par e-mail avec accusé de réception par retour d’e-mail, soit directement au titulaire, ou à son représentant contre récépissé.</w:t>
      </w:r>
    </w:p>
    <w:p w14:paraId="3DF6D13E" w14:textId="77777777" w:rsidR="00EF151D" w:rsidRPr="005230D5" w:rsidRDefault="00EF151D" w:rsidP="005230D5"/>
    <w:p w14:paraId="40C600F4" w14:textId="77777777" w:rsidR="005230D5" w:rsidRPr="00F32C17" w:rsidRDefault="00ED420D" w:rsidP="005230D5">
      <w:pPr>
        <w:rPr>
          <w:b/>
        </w:rPr>
      </w:pPr>
      <w:bookmarkStart w:id="130" w:name="_Toc524686114"/>
      <w:bookmarkStart w:id="131" w:name="_Toc1637128"/>
      <w:r w:rsidRPr="00F32C17">
        <w:rPr>
          <w:b/>
        </w:rPr>
        <w:t>6.</w:t>
      </w:r>
      <w:r w:rsidR="00A31DB9">
        <w:rPr>
          <w:b/>
        </w:rPr>
        <w:t>9</w:t>
      </w:r>
      <w:r w:rsidRPr="00F32C17">
        <w:rPr>
          <w:b/>
        </w:rPr>
        <w:t xml:space="preserve">.4.4 </w:t>
      </w:r>
      <w:r w:rsidR="005230D5" w:rsidRPr="00F32C17">
        <w:rPr>
          <w:b/>
        </w:rPr>
        <w:t>– Personnes habilitées à émettre les bons de commande</w:t>
      </w:r>
      <w:bookmarkEnd w:id="130"/>
      <w:bookmarkEnd w:id="131"/>
      <w:r w:rsidR="002414C6">
        <w:rPr>
          <w:b/>
        </w:rPr>
        <w:t> :</w:t>
      </w:r>
    </w:p>
    <w:p w14:paraId="5B5041D6" w14:textId="77777777" w:rsidR="005230D5" w:rsidRPr="005230D5" w:rsidRDefault="005230D5" w:rsidP="005230D5">
      <w:r w:rsidRPr="005230D5">
        <w:t>Les personnes habilitées à émettre les bons de commande sont les suivantes : La direction du bâtiment et de la sécurité.</w:t>
      </w:r>
    </w:p>
    <w:p w14:paraId="30FA9E03" w14:textId="77777777" w:rsidR="005230D5" w:rsidRPr="005230D5" w:rsidRDefault="005230D5" w:rsidP="005230D5"/>
    <w:p w14:paraId="198CA8D1" w14:textId="77777777" w:rsidR="005230D5" w:rsidRPr="00F32C17" w:rsidRDefault="00ED420D" w:rsidP="005230D5">
      <w:pPr>
        <w:rPr>
          <w:b/>
        </w:rPr>
      </w:pPr>
      <w:bookmarkStart w:id="132" w:name="_Toc524686115"/>
      <w:bookmarkStart w:id="133" w:name="_Toc1637129"/>
      <w:r w:rsidRPr="00F32C17">
        <w:rPr>
          <w:b/>
        </w:rPr>
        <w:t>6.</w:t>
      </w:r>
      <w:r w:rsidR="00A31DB9">
        <w:rPr>
          <w:b/>
        </w:rPr>
        <w:t>9</w:t>
      </w:r>
      <w:r w:rsidRPr="00F32C17">
        <w:rPr>
          <w:b/>
        </w:rPr>
        <w:t xml:space="preserve">.4.5 </w:t>
      </w:r>
      <w:r w:rsidR="005230D5" w:rsidRPr="00F32C17">
        <w:rPr>
          <w:b/>
        </w:rPr>
        <w:t>– Délai d’observation du titulaire sur les bons de commande</w:t>
      </w:r>
      <w:bookmarkEnd w:id="132"/>
      <w:bookmarkEnd w:id="133"/>
      <w:r w:rsidR="002414C6">
        <w:rPr>
          <w:b/>
        </w:rPr>
        <w:t> :</w:t>
      </w:r>
    </w:p>
    <w:p w14:paraId="43D6E880" w14:textId="77777777" w:rsidR="005230D5" w:rsidRPr="005230D5" w:rsidRDefault="005230D5" w:rsidP="005230D5">
      <w:r w:rsidRPr="005230D5">
        <w:t>Par dérogation à l’article 3.7.2 du CCAG/</w:t>
      </w:r>
      <w:r w:rsidR="00F32C17">
        <w:t>FCS</w:t>
      </w:r>
      <w:r w:rsidRPr="005230D5">
        <w:t>, le titulaire doit notifier ses observations dans un délai de sept (7) jours à compter de la réception du bon de commande.</w:t>
      </w:r>
    </w:p>
    <w:p w14:paraId="26A25EE1" w14:textId="77777777" w:rsidR="005230D5" w:rsidRPr="005230D5" w:rsidRDefault="005230D5" w:rsidP="005230D5"/>
    <w:p w14:paraId="35DB1AF9" w14:textId="7107B38D" w:rsidR="005230D5" w:rsidRPr="00F32C17" w:rsidRDefault="005230D5" w:rsidP="005230D5">
      <w:pPr>
        <w:rPr>
          <w:b/>
        </w:rPr>
      </w:pPr>
      <w:r w:rsidRPr="005230D5">
        <w:t xml:space="preserve">Le titulaire se conforme aux bons de commande qui lui sont notifiés, que ceux-ci aient ou non fait l’objet d’observations de sa part. </w:t>
      </w:r>
    </w:p>
    <w:p w14:paraId="29B8289D" w14:textId="77777777" w:rsidR="00836874" w:rsidRDefault="00836874" w:rsidP="005230D5">
      <w:pPr>
        <w:rPr>
          <w:b/>
        </w:rPr>
      </w:pPr>
      <w:bookmarkStart w:id="134" w:name="_Toc1637130"/>
    </w:p>
    <w:p w14:paraId="31A68CA3" w14:textId="18FAEA13" w:rsidR="005230D5" w:rsidRPr="00F32C17" w:rsidRDefault="00ED420D" w:rsidP="005230D5">
      <w:pPr>
        <w:rPr>
          <w:b/>
        </w:rPr>
      </w:pPr>
      <w:r w:rsidRPr="00F32C17">
        <w:rPr>
          <w:b/>
        </w:rPr>
        <w:t>6.</w:t>
      </w:r>
      <w:r w:rsidR="00A31DB9">
        <w:rPr>
          <w:b/>
        </w:rPr>
        <w:t>9</w:t>
      </w:r>
      <w:r w:rsidRPr="00F32C17">
        <w:rPr>
          <w:b/>
        </w:rPr>
        <w:t xml:space="preserve">.4.6 </w:t>
      </w:r>
      <w:r w:rsidR="005230D5" w:rsidRPr="00F32C17">
        <w:rPr>
          <w:b/>
        </w:rPr>
        <w:t>- Résiliation d’un bon de commande</w:t>
      </w:r>
      <w:bookmarkEnd w:id="134"/>
      <w:r w:rsidR="002414C6">
        <w:rPr>
          <w:b/>
        </w:rPr>
        <w:t> :</w:t>
      </w:r>
    </w:p>
    <w:p w14:paraId="6440ED65" w14:textId="44ABFB9F" w:rsidR="005230D5" w:rsidRDefault="005230D5" w:rsidP="005230D5">
      <w:r w:rsidRPr="005230D5">
        <w:t xml:space="preserve">Le Centre peut </w:t>
      </w:r>
      <w:r w:rsidR="003B3733">
        <w:t xml:space="preserve">jusqu’à 48h </w:t>
      </w:r>
      <w:r w:rsidRPr="005230D5">
        <w:t>avant le démarrage des délais prévus dans le bon de commande, décider de la résiliation d’un bon de commande par e-mail avec accusé de réception par retour d’e-mail.</w:t>
      </w:r>
    </w:p>
    <w:p w14:paraId="29E02EB5" w14:textId="77777777" w:rsidR="00A31DB9" w:rsidRDefault="00A31DB9" w:rsidP="005230D5"/>
    <w:p w14:paraId="1B8DD7EC" w14:textId="14E0D616" w:rsidR="005230D5" w:rsidRDefault="00ED420D" w:rsidP="008C216E">
      <w:pPr>
        <w:rPr>
          <w:b/>
          <w:u w:val="single"/>
        </w:rPr>
      </w:pPr>
      <w:r w:rsidRPr="008C216E">
        <w:rPr>
          <w:b/>
        </w:rPr>
        <w:t>6.</w:t>
      </w:r>
      <w:r w:rsidR="00A31DB9">
        <w:rPr>
          <w:b/>
        </w:rPr>
        <w:t>9</w:t>
      </w:r>
      <w:r w:rsidRPr="008C216E">
        <w:rPr>
          <w:b/>
        </w:rPr>
        <w:t>.5</w:t>
      </w:r>
      <w:r w:rsidR="005230D5" w:rsidRPr="008C216E">
        <w:rPr>
          <w:b/>
        </w:rPr>
        <w:t xml:space="preserve">– </w:t>
      </w:r>
      <w:r w:rsidR="005230D5" w:rsidRPr="00F62D22">
        <w:rPr>
          <w:b/>
          <w:u w:val="single"/>
        </w:rPr>
        <w:t>Demande de devis</w:t>
      </w:r>
    </w:p>
    <w:p w14:paraId="2BA12B63" w14:textId="1CE14400" w:rsidR="005230D5" w:rsidRDefault="000C662B" w:rsidP="005230D5">
      <w:r>
        <w:t>Pour la part à commande, a</w:t>
      </w:r>
      <w:r w:rsidR="005230D5" w:rsidRPr="005230D5">
        <w:t>ucune prestation ne pourr</w:t>
      </w:r>
      <w:r>
        <w:t>a</w:t>
      </w:r>
      <w:r w:rsidR="005230D5" w:rsidRPr="005230D5">
        <w:t xml:space="preserve"> avoir lieu sans l’émission au préalable d’un devis qui donnera lieu à un bon de commande en cas d’acceptation. Le délai de réalisation de la prestation débute à compter de la réception de ce dernier document par le </w:t>
      </w:r>
      <w:r w:rsidR="003B3733">
        <w:t>t</w:t>
      </w:r>
      <w:r w:rsidR="005230D5" w:rsidRPr="005230D5">
        <w:t xml:space="preserve">itulaire. </w:t>
      </w:r>
    </w:p>
    <w:p w14:paraId="610A46B6" w14:textId="77777777" w:rsidR="0030372D" w:rsidRPr="005230D5" w:rsidRDefault="0030372D" w:rsidP="005230D5"/>
    <w:p w14:paraId="62479479" w14:textId="77777777" w:rsidR="005230D5" w:rsidRPr="005230D5" w:rsidRDefault="005230D5" w:rsidP="005230D5">
      <w:r w:rsidRPr="005230D5">
        <w:t xml:space="preserve">A la réception de la demande de devis, le titulaire s’engage à remettre un devis, sous format informatique (fichier </w:t>
      </w:r>
      <w:proofErr w:type="spellStart"/>
      <w:r w:rsidRPr="005230D5">
        <w:t>pdf</w:t>
      </w:r>
      <w:proofErr w:type="spellEnd"/>
      <w:r w:rsidRPr="005230D5">
        <w:t xml:space="preserve"> signé) par voie de courriel électronique, dans un délai défini par le Centre. Ce délai ne saurait être inférieur à deux (2) jours ouvrés et ne pourra dépasser sept (7) jours ouvrés.</w:t>
      </w:r>
    </w:p>
    <w:p w14:paraId="6F17D66C" w14:textId="77777777" w:rsidR="005230D5" w:rsidRPr="0096207D" w:rsidRDefault="005230D5" w:rsidP="005230D5"/>
    <w:p w14:paraId="0089DFBB" w14:textId="08FA7BEF" w:rsidR="005230D5" w:rsidRDefault="005230D5" w:rsidP="005230D5">
      <w:r w:rsidRPr="005230D5">
        <w:t xml:space="preserve">A l’appui de son devis, le titulaire joint toutes pièces justificatives correspondantes aux </w:t>
      </w:r>
      <w:r w:rsidR="003B3733">
        <w:t xml:space="preserve">prestations </w:t>
      </w:r>
      <w:r w:rsidRPr="005230D5">
        <w:t xml:space="preserve">notamment les justificatifs du fournisseur (devis, extrait catalogue, etc…). Le devis est validé par le représentant du Centre et fait l’objet d’une commande, notifiée au </w:t>
      </w:r>
      <w:r w:rsidR="003B3733">
        <w:t>t</w:t>
      </w:r>
      <w:r w:rsidRPr="005230D5">
        <w:t xml:space="preserve">itulaire. </w:t>
      </w:r>
    </w:p>
    <w:p w14:paraId="05670BB4" w14:textId="77777777" w:rsidR="003B3733" w:rsidRPr="005230D5" w:rsidRDefault="003B3733" w:rsidP="005230D5"/>
    <w:p w14:paraId="4458AB07" w14:textId="77777777" w:rsidR="005230D5" w:rsidRDefault="005230D5" w:rsidP="005230D5">
      <w:r w:rsidRPr="005230D5">
        <w:t>Le bon de commande émis par le pouvoir adjudicateur vaudra acceptation du devis.</w:t>
      </w:r>
    </w:p>
    <w:p w14:paraId="18A5F7D3" w14:textId="77777777" w:rsidR="00004782" w:rsidRPr="005230D5" w:rsidRDefault="00004782" w:rsidP="005230D5"/>
    <w:p w14:paraId="32211526" w14:textId="77777777" w:rsidR="005230D5" w:rsidRDefault="005230D5" w:rsidP="00265C0B">
      <w:pPr>
        <w:jc w:val="both"/>
      </w:pPr>
    </w:p>
    <w:p w14:paraId="3A350ED3" w14:textId="77777777" w:rsidR="00B111CB" w:rsidRPr="001411BB" w:rsidRDefault="00B111CB" w:rsidP="00B32897">
      <w:pPr>
        <w:pStyle w:val="Titre1"/>
      </w:pPr>
      <w:bookmarkStart w:id="135" w:name="_Toc20144716"/>
      <w:bookmarkStart w:id="136" w:name="_Toc197326327"/>
      <w:bookmarkStart w:id="137" w:name="_Toc524686190"/>
      <w:bookmarkStart w:id="138" w:name="_Toc1637207"/>
      <w:bookmarkStart w:id="139" w:name="_Toc189580615"/>
      <w:r w:rsidRPr="0096207D">
        <w:t xml:space="preserve">ARTICLE </w:t>
      </w:r>
      <w:r w:rsidR="00F32C17">
        <w:rPr>
          <w:lang w:val="fr-FR"/>
        </w:rPr>
        <w:t>7</w:t>
      </w:r>
      <w:r w:rsidRPr="0096207D">
        <w:t xml:space="preserve"> – </w:t>
      </w:r>
      <w:r w:rsidRPr="001411BB">
        <w:t>PRESENTATION DES SOUS-TRAITANTS</w:t>
      </w:r>
      <w:bookmarkEnd w:id="135"/>
      <w:bookmarkEnd w:id="139"/>
      <w:r w:rsidRPr="001411BB">
        <w:t xml:space="preserve"> </w:t>
      </w:r>
      <w:bookmarkEnd w:id="136"/>
      <w:bookmarkEnd w:id="137"/>
      <w:bookmarkEnd w:id="138"/>
    </w:p>
    <w:p w14:paraId="20867B16" w14:textId="77777777" w:rsidR="00B111CB" w:rsidRPr="00B111CB" w:rsidRDefault="00B111CB" w:rsidP="00B111CB">
      <w:pPr>
        <w:rPr>
          <w:lang w:val="x-none" w:eastAsia="x-none"/>
        </w:rPr>
      </w:pPr>
    </w:p>
    <w:p w14:paraId="622CCAF0" w14:textId="46AB6787" w:rsidR="00B111CB" w:rsidRPr="004F03A1" w:rsidRDefault="00B111CB" w:rsidP="00B111CB">
      <w:pPr>
        <w:jc w:val="both"/>
        <w:rPr>
          <w:szCs w:val="22"/>
        </w:rPr>
      </w:pPr>
      <w:r w:rsidRPr="004F03A1">
        <w:rPr>
          <w:szCs w:val="22"/>
        </w:rPr>
        <w:t>Le titulaire peut sous-traiter l’exécution de certaines parties d</w:t>
      </w:r>
      <w:r w:rsidR="006C549A">
        <w:rPr>
          <w:szCs w:val="22"/>
        </w:rPr>
        <w:t>e l’</w:t>
      </w:r>
      <w:r w:rsidR="00B341B0">
        <w:rPr>
          <w:szCs w:val="22"/>
        </w:rPr>
        <w:t>accord-cadre</w:t>
      </w:r>
      <w:r w:rsidRPr="004F03A1">
        <w:rPr>
          <w:szCs w:val="22"/>
        </w:rPr>
        <w:t>, à condition d’avoir obtenu du Centre Pompidou l’acceptation et l’agrément des conditions de paiement de chaque sous-traitant, sur présentation du</w:t>
      </w:r>
      <w:r w:rsidRPr="004F03A1">
        <w:rPr>
          <w:color w:val="000000"/>
          <w:szCs w:val="22"/>
        </w:rPr>
        <w:t xml:space="preserve"> modèle d’acte spécial de sous-traitance</w:t>
      </w:r>
      <w:r w:rsidRPr="004F03A1">
        <w:rPr>
          <w:szCs w:val="22"/>
        </w:rPr>
        <w:t xml:space="preserve"> (formulaire DC4).</w:t>
      </w:r>
    </w:p>
    <w:p w14:paraId="6B72521F" w14:textId="77777777" w:rsidR="00B111CB" w:rsidRPr="004F03A1" w:rsidRDefault="00B111CB" w:rsidP="00B111CB">
      <w:pPr>
        <w:jc w:val="both"/>
        <w:rPr>
          <w:szCs w:val="22"/>
        </w:rPr>
      </w:pPr>
    </w:p>
    <w:p w14:paraId="1BC54F8C" w14:textId="0B071288" w:rsidR="00B111CB" w:rsidRPr="004F03A1" w:rsidRDefault="00B111CB" w:rsidP="00B111CB">
      <w:pPr>
        <w:jc w:val="both"/>
        <w:rPr>
          <w:szCs w:val="22"/>
        </w:rPr>
      </w:pPr>
      <w:r w:rsidRPr="004F03A1">
        <w:rPr>
          <w:szCs w:val="22"/>
        </w:rPr>
        <w:t>Le titulaire d</w:t>
      </w:r>
      <w:r w:rsidR="006C549A">
        <w:rPr>
          <w:szCs w:val="22"/>
        </w:rPr>
        <w:t>e l’</w:t>
      </w:r>
      <w:r w:rsidR="00B341B0">
        <w:rPr>
          <w:szCs w:val="22"/>
        </w:rPr>
        <w:t>accord-cadre</w:t>
      </w:r>
      <w:r w:rsidRPr="004F03A1">
        <w:rPr>
          <w:szCs w:val="22"/>
        </w:rPr>
        <w:t xml:space="preserve"> sous-traite les prestations dans les conditions prévues par la loi n°75-1334 du 31 décembre 1975 relative à la sous-traitance et aux articles L2193-1 et suivants du CCP.</w:t>
      </w:r>
    </w:p>
    <w:p w14:paraId="7B897111" w14:textId="77777777" w:rsidR="00B111CB" w:rsidRPr="004E1016" w:rsidRDefault="00B111CB" w:rsidP="00B111CB">
      <w:pPr>
        <w:jc w:val="both"/>
        <w:rPr>
          <w:sz w:val="20"/>
          <w:szCs w:val="20"/>
        </w:rPr>
      </w:pPr>
    </w:p>
    <w:p w14:paraId="62C396C1" w14:textId="4F8BDAE6" w:rsidR="00B111CB" w:rsidRDefault="00B111CB" w:rsidP="00B111CB">
      <w:pPr>
        <w:jc w:val="both"/>
        <w:rPr>
          <w:b/>
          <w:szCs w:val="22"/>
        </w:rPr>
      </w:pPr>
      <w:r w:rsidRPr="004F03A1">
        <w:rPr>
          <w:b/>
          <w:szCs w:val="22"/>
        </w:rPr>
        <w:t xml:space="preserve">La sous-traitance totale de l’accord-cadre est interdite. </w:t>
      </w:r>
    </w:p>
    <w:p w14:paraId="43598D82" w14:textId="77777777" w:rsidR="00591219" w:rsidRDefault="00591219" w:rsidP="00B111CB">
      <w:pPr>
        <w:jc w:val="both"/>
        <w:rPr>
          <w:b/>
          <w:szCs w:val="22"/>
        </w:rPr>
      </w:pPr>
    </w:p>
    <w:p w14:paraId="047B5471" w14:textId="4DF13C48" w:rsidR="00B111CB" w:rsidRPr="004E1016" w:rsidRDefault="003032A6" w:rsidP="00B111CB">
      <w:pPr>
        <w:pStyle w:val="Titre2"/>
      </w:pPr>
      <w:bookmarkStart w:id="140" w:name="_Toc524686191"/>
      <w:bookmarkStart w:id="141" w:name="_Toc1637208"/>
      <w:bookmarkStart w:id="142" w:name="_Toc20144717"/>
      <w:bookmarkStart w:id="143" w:name="_Toc189580616"/>
      <w:r w:rsidRPr="003932E1">
        <w:rPr>
          <w:caps/>
          <w:color w:val="FF0000"/>
          <w:szCs w:val="22"/>
        </w:rPr>
        <w:lastRenderedPageBreak/>
        <w:sym w:font="Wingdings" w:char="F046"/>
      </w:r>
      <w:r w:rsidR="00F32C17">
        <w:rPr>
          <w:rFonts w:ascii="CGP" w:hAnsi="CGP"/>
          <w:bCs w:val="0"/>
          <w:i w:val="0"/>
          <w:iCs w:val="0"/>
          <w:sz w:val="22"/>
          <w:szCs w:val="24"/>
          <w:lang w:val="fr-FR" w:eastAsia="fr-FR"/>
        </w:rPr>
        <w:t>7</w:t>
      </w:r>
      <w:r w:rsidR="00F747F8" w:rsidRPr="00F747F8">
        <w:rPr>
          <w:rFonts w:ascii="CGP" w:hAnsi="CGP"/>
          <w:bCs w:val="0"/>
          <w:i w:val="0"/>
          <w:iCs w:val="0"/>
          <w:sz w:val="22"/>
          <w:szCs w:val="24"/>
          <w:lang w:val="fr-FR" w:eastAsia="fr-FR"/>
        </w:rPr>
        <w:t>.1</w:t>
      </w:r>
      <w:r w:rsidR="00F747F8" w:rsidRPr="00F747F8">
        <w:rPr>
          <w:i w:val="0"/>
          <w:lang w:val="fr-FR"/>
        </w:rPr>
        <w:t xml:space="preserve"> - </w:t>
      </w:r>
      <w:r w:rsidR="00B111CB" w:rsidRPr="008D32FF">
        <w:rPr>
          <w:rFonts w:ascii="CGP" w:hAnsi="CGP"/>
          <w:bCs w:val="0"/>
          <w:iCs w:val="0"/>
          <w:sz w:val="22"/>
          <w:szCs w:val="24"/>
          <w:u w:val="single"/>
          <w:lang w:val="fr-FR" w:eastAsia="fr-FR"/>
        </w:rPr>
        <w:t>Présentation de sous-traitant(s) lors de la remise de l’offre</w:t>
      </w:r>
      <w:bookmarkEnd w:id="140"/>
      <w:bookmarkEnd w:id="141"/>
      <w:bookmarkEnd w:id="142"/>
      <w:bookmarkEnd w:id="143"/>
      <w:r w:rsidR="002414C6">
        <w:rPr>
          <w:rFonts w:ascii="CGP" w:hAnsi="CGP"/>
          <w:bCs w:val="0"/>
          <w:i w:val="0"/>
          <w:iCs w:val="0"/>
          <w:sz w:val="22"/>
          <w:szCs w:val="24"/>
          <w:lang w:val="fr-FR" w:eastAsia="fr-FR"/>
        </w:rPr>
        <w:t> </w:t>
      </w:r>
    </w:p>
    <w:p w14:paraId="17570B67" w14:textId="058156F2" w:rsidR="00B111CB" w:rsidRPr="004F03A1" w:rsidRDefault="00B111CB" w:rsidP="00B111CB">
      <w:pPr>
        <w:jc w:val="both"/>
        <w:rPr>
          <w:szCs w:val="22"/>
        </w:rPr>
      </w:pPr>
      <w:r w:rsidRPr="004F03A1">
        <w:rPr>
          <w:szCs w:val="22"/>
        </w:rPr>
        <w:t>L’(es) entreprise (s)</w:t>
      </w:r>
      <w:r w:rsidRPr="004F03A1">
        <w:rPr>
          <w:rStyle w:val="Appelnotedebasdep"/>
          <w:szCs w:val="22"/>
        </w:rPr>
        <w:footnoteReference w:id="17"/>
      </w:r>
      <w:r w:rsidRPr="004F03A1">
        <w:rPr>
          <w:szCs w:val="22"/>
        </w:rPr>
        <w:t xml:space="preserve"> : </w:t>
      </w:r>
    </w:p>
    <w:p w14:paraId="015D1BFB" w14:textId="77777777" w:rsidR="00B111CB" w:rsidRPr="004F03A1" w:rsidRDefault="00B111CB" w:rsidP="00B111CB">
      <w:pPr>
        <w:spacing w:line="360" w:lineRule="auto"/>
        <w:ind w:left="709"/>
        <w:jc w:val="both"/>
        <w:rPr>
          <w:szCs w:val="22"/>
        </w:rPr>
      </w:pPr>
      <w:r w:rsidRPr="004F03A1">
        <w:rPr>
          <w:szCs w:val="22"/>
        </w:rPr>
        <w:fldChar w:fldCharType="begin">
          <w:ffData>
            <w:name w:val="CaseACocher4"/>
            <w:enabled/>
            <w:calcOnExit w:val="0"/>
            <w:checkBox>
              <w:sizeAuto/>
              <w:default w:val="0"/>
            </w:checkBox>
          </w:ffData>
        </w:fldChar>
      </w:r>
      <w:r w:rsidRPr="004F03A1">
        <w:rPr>
          <w:szCs w:val="22"/>
        </w:rPr>
        <w:instrText xml:space="preserve"> FORMCHECKBOX </w:instrText>
      </w:r>
      <w:r w:rsidR="00390A66">
        <w:rPr>
          <w:szCs w:val="22"/>
        </w:rPr>
      </w:r>
      <w:r w:rsidR="00390A66">
        <w:rPr>
          <w:szCs w:val="22"/>
        </w:rPr>
        <w:fldChar w:fldCharType="separate"/>
      </w:r>
      <w:r w:rsidRPr="004F03A1">
        <w:rPr>
          <w:szCs w:val="22"/>
        </w:rPr>
        <w:fldChar w:fldCharType="end"/>
      </w:r>
      <w:r w:rsidRPr="004F03A1">
        <w:rPr>
          <w:szCs w:val="22"/>
        </w:rPr>
        <w:t xml:space="preserve"> </w:t>
      </w:r>
      <w:proofErr w:type="gramStart"/>
      <w:r w:rsidRPr="004F03A1">
        <w:rPr>
          <w:szCs w:val="22"/>
        </w:rPr>
        <w:t>ne</w:t>
      </w:r>
      <w:proofErr w:type="gramEnd"/>
      <w:r w:rsidRPr="004F03A1">
        <w:rPr>
          <w:szCs w:val="22"/>
        </w:rPr>
        <w:t xml:space="preserve"> présente(nt) pas de sous-traitant(s) dans l’offre ;</w:t>
      </w:r>
    </w:p>
    <w:p w14:paraId="6C070A14" w14:textId="77777777" w:rsidR="00B111CB" w:rsidRPr="004F03A1" w:rsidRDefault="00B111CB" w:rsidP="00B111CB">
      <w:pPr>
        <w:spacing w:line="360" w:lineRule="auto"/>
        <w:ind w:left="709"/>
        <w:jc w:val="both"/>
        <w:rPr>
          <w:szCs w:val="22"/>
        </w:rPr>
      </w:pPr>
      <w:r w:rsidRPr="004F03A1">
        <w:rPr>
          <w:szCs w:val="22"/>
        </w:rPr>
        <w:fldChar w:fldCharType="begin">
          <w:ffData>
            <w:name w:val="CaseACocher4"/>
            <w:enabled/>
            <w:calcOnExit w:val="0"/>
            <w:checkBox>
              <w:sizeAuto/>
              <w:default w:val="0"/>
            </w:checkBox>
          </w:ffData>
        </w:fldChar>
      </w:r>
      <w:r w:rsidRPr="004F03A1">
        <w:rPr>
          <w:szCs w:val="22"/>
        </w:rPr>
        <w:instrText xml:space="preserve"> FORMCHECKBOX </w:instrText>
      </w:r>
      <w:r w:rsidR="00390A66">
        <w:rPr>
          <w:szCs w:val="22"/>
        </w:rPr>
      </w:r>
      <w:r w:rsidR="00390A66">
        <w:rPr>
          <w:szCs w:val="22"/>
        </w:rPr>
        <w:fldChar w:fldCharType="separate"/>
      </w:r>
      <w:r w:rsidRPr="004F03A1">
        <w:rPr>
          <w:szCs w:val="22"/>
        </w:rPr>
        <w:fldChar w:fldCharType="end"/>
      </w:r>
      <w:r w:rsidRPr="004F03A1">
        <w:rPr>
          <w:szCs w:val="22"/>
        </w:rPr>
        <w:t xml:space="preserve"> </w:t>
      </w:r>
      <w:proofErr w:type="gramStart"/>
      <w:r w:rsidRPr="004F03A1">
        <w:rPr>
          <w:szCs w:val="22"/>
        </w:rPr>
        <w:t>présente</w:t>
      </w:r>
      <w:proofErr w:type="gramEnd"/>
      <w:r w:rsidRPr="004F03A1">
        <w:rPr>
          <w:szCs w:val="22"/>
        </w:rPr>
        <w:t>(nt) un (des) sous-traitant(s) dans l’offre.</w:t>
      </w:r>
    </w:p>
    <w:p w14:paraId="651A8D50" w14:textId="77777777" w:rsidR="00B111CB" w:rsidRPr="004F03A1" w:rsidRDefault="00B111CB" w:rsidP="00B111CB">
      <w:pPr>
        <w:jc w:val="both"/>
        <w:rPr>
          <w:szCs w:val="22"/>
        </w:rPr>
      </w:pPr>
    </w:p>
    <w:p w14:paraId="46AC1898" w14:textId="4074530C" w:rsidR="00B111CB" w:rsidRPr="004F03A1" w:rsidRDefault="00B111CB" w:rsidP="00B111CB">
      <w:pPr>
        <w:jc w:val="both"/>
        <w:rPr>
          <w:b/>
          <w:szCs w:val="22"/>
        </w:rPr>
      </w:pPr>
      <w:r w:rsidRPr="004F03A1">
        <w:rPr>
          <w:b/>
          <w:szCs w:val="22"/>
        </w:rPr>
        <w:t>La part d</w:t>
      </w:r>
      <w:r w:rsidR="006C549A">
        <w:rPr>
          <w:b/>
          <w:szCs w:val="22"/>
        </w:rPr>
        <w:t>e l’</w:t>
      </w:r>
      <w:r w:rsidR="00B341B0">
        <w:rPr>
          <w:b/>
          <w:szCs w:val="22"/>
        </w:rPr>
        <w:t>accord-cadre</w:t>
      </w:r>
      <w:r w:rsidRPr="004F03A1">
        <w:rPr>
          <w:b/>
          <w:szCs w:val="22"/>
        </w:rPr>
        <w:t xml:space="preserve"> que le </w:t>
      </w:r>
      <w:r w:rsidR="00F747F8" w:rsidRPr="004F03A1">
        <w:rPr>
          <w:b/>
          <w:szCs w:val="22"/>
        </w:rPr>
        <w:t>titulaire</w:t>
      </w:r>
      <w:r w:rsidRPr="004F03A1">
        <w:rPr>
          <w:b/>
          <w:szCs w:val="22"/>
        </w:rPr>
        <w:t xml:space="preserve"> sous-traite dans son offre est détaillée dans la ou les déclarations de sous-traitance annexées au présent acte d’engagement :</w:t>
      </w:r>
    </w:p>
    <w:p w14:paraId="53385396" w14:textId="77777777" w:rsidR="00B111CB" w:rsidRPr="004F03A1" w:rsidRDefault="00B111CB" w:rsidP="00B111CB">
      <w:pPr>
        <w:jc w:val="both"/>
        <w:rPr>
          <w:szCs w:val="22"/>
        </w:rPr>
      </w:pPr>
    </w:p>
    <w:p w14:paraId="32EB8F90" w14:textId="77777777" w:rsidR="00B111CB" w:rsidRPr="004F03A1" w:rsidRDefault="00B111CB" w:rsidP="00B111CB">
      <w:pPr>
        <w:jc w:val="both"/>
        <w:rPr>
          <w:szCs w:val="22"/>
        </w:rPr>
      </w:pPr>
      <w:r w:rsidRPr="004F03A1">
        <w:rPr>
          <w:szCs w:val="22"/>
        </w:rPr>
        <w:t>Le montant total de la sous-traitance présentée dans l’offre est de :</w:t>
      </w:r>
    </w:p>
    <w:p w14:paraId="11EF5AA3" w14:textId="5B10FFF2" w:rsidR="00B111CB" w:rsidRPr="004F03A1" w:rsidRDefault="00B111CB" w:rsidP="00B111CB">
      <w:pPr>
        <w:spacing w:before="120" w:line="360" w:lineRule="auto"/>
        <w:jc w:val="both"/>
        <w:rPr>
          <w:szCs w:val="22"/>
        </w:rPr>
      </w:pPr>
      <w:r w:rsidRPr="004F03A1">
        <w:rPr>
          <w:szCs w:val="22"/>
        </w:rPr>
        <w:t>Montant HT : …………………………………………………………………………………</w:t>
      </w:r>
      <w:proofErr w:type="gramStart"/>
      <w:r w:rsidRPr="004F03A1">
        <w:rPr>
          <w:szCs w:val="22"/>
        </w:rPr>
        <w:t>…….</w:t>
      </w:r>
      <w:proofErr w:type="gramEnd"/>
      <w:r w:rsidRPr="004F03A1">
        <w:rPr>
          <w:szCs w:val="22"/>
        </w:rPr>
        <w:t>.</w:t>
      </w:r>
    </w:p>
    <w:p w14:paraId="2674D218" w14:textId="7A08085A" w:rsidR="00B111CB" w:rsidRPr="004F03A1" w:rsidRDefault="00B111CB" w:rsidP="00B111CB">
      <w:pPr>
        <w:spacing w:line="360" w:lineRule="auto"/>
        <w:jc w:val="both"/>
        <w:rPr>
          <w:szCs w:val="22"/>
        </w:rPr>
      </w:pPr>
      <w:r w:rsidRPr="004F03A1">
        <w:rPr>
          <w:szCs w:val="22"/>
        </w:rPr>
        <w:t>TVA au taux de ………. % …………</w:t>
      </w:r>
      <w:r w:rsidR="00591219">
        <w:rPr>
          <w:szCs w:val="22"/>
        </w:rPr>
        <w:t>………</w:t>
      </w:r>
      <w:proofErr w:type="gramStart"/>
      <w:r w:rsidR="00591219">
        <w:rPr>
          <w:szCs w:val="22"/>
        </w:rPr>
        <w:t>…….</w:t>
      </w:r>
      <w:proofErr w:type="gramEnd"/>
      <w:r w:rsidRPr="004F03A1">
        <w:rPr>
          <w:szCs w:val="22"/>
        </w:rPr>
        <w:t>……..Montant………………………………..</w:t>
      </w:r>
    </w:p>
    <w:p w14:paraId="6AACA301" w14:textId="6D708FCB" w:rsidR="00B111CB" w:rsidRPr="004F03A1" w:rsidRDefault="00B111CB" w:rsidP="00B111CB">
      <w:pPr>
        <w:spacing w:line="360" w:lineRule="auto"/>
        <w:jc w:val="both"/>
        <w:rPr>
          <w:szCs w:val="22"/>
        </w:rPr>
      </w:pPr>
      <w:r w:rsidRPr="004F03A1">
        <w:rPr>
          <w:szCs w:val="22"/>
        </w:rPr>
        <w:t>Montant TTC</w:t>
      </w:r>
      <w:proofErr w:type="gramStart"/>
      <w:r w:rsidRPr="004F03A1">
        <w:rPr>
          <w:szCs w:val="22"/>
        </w:rPr>
        <w:t> :…</w:t>
      </w:r>
      <w:proofErr w:type="gramEnd"/>
      <w:r w:rsidRPr="004F03A1">
        <w:rPr>
          <w:szCs w:val="22"/>
        </w:rPr>
        <w:t>…………</w:t>
      </w:r>
      <w:r w:rsidR="00591219">
        <w:rPr>
          <w:szCs w:val="22"/>
        </w:rPr>
        <w:t>….</w:t>
      </w:r>
      <w:r w:rsidRPr="004F03A1">
        <w:rPr>
          <w:szCs w:val="22"/>
        </w:rPr>
        <w:t>……………………………………………………………………….</w:t>
      </w:r>
    </w:p>
    <w:p w14:paraId="7BF657B8" w14:textId="4FCB4A49" w:rsidR="00B111CB" w:rsidRDefault="00B111CB" w:rsidP="00B111CB">
      <w:pPr>
        <w:spacing w:line="360" w:lineRule="auto"/>
        <w:jc w:val="both"/>
        <w:rPr>
          <w:szCs w:val="22"/>
        </w:rPr>
      </w:pPr>
      <w:r w:rsidRPr="004F03A1">
        <w:rPr>
          <w:szCs w:val="22"/>
        </w:rPr>
        <w:t xml:space="preserve">Montant TTC (en lettres) : </w:t>
      </w:r>
      <w:r w:rsidR="00591219">
        <w:rPr>
          <w:szCs w:val="22"/>
        </w:rPr>
        <w:t xml:space="preserve"> </w:t>
      </w:r>
      <w:r w:rsidRPr="004F03A1">
        <w:rPr>
          <w:szCs w:val="22"/>
        </w:rPr>
        <w:t>…………………</w:t>
      </w:r>
      <w:r w:rsidR="00591219">
        <w:rPr>
          <w:szCs w:val="22"/>
        </w:rPr>
        <w:t>……………………………………………</w:t>
      </w:r>
      <w:r w:rsidRPr="004F03A1">
        <w:rPr>
          <w:szCs w:val="22"/>
        </w:rPr>
        <w:t>…………</w:t>
      </w:r>
    </w:p>
    <w:p w14:paraId="44EDBC78" w14:textId="04C78F05" w:rsidR="00591219" w:rsidRPr="004F03A1" w:rsidRDefault="00591219" w:rsidP="00B111CB">
      <w:pPr>
        <w:spacing w:line="360" w:lineRule="auto"/>
        <w:jc w:val="both"/>
        <w:rPr>
          <w:szCs w:val="22"/>
        </w:rPr>
      </w:pPr>
      <w:r>
        <w:rPr>
          <w:szCs w:val="22"/>
        </w:rPr>
        <w:t>………………………………………………………………………………………………………….</w:t>
      </w:r>
    </w:p>
    <w:p w14:paraId="34901F70" w14:textId="77777777" w:rsidR="00B111CB" w:rsidRPr="004F03A1" w:rsidRDefault="00B111CB" w:rsidP="00B111CB">
      <w:pPr>
        <w:jc w:val="both"/>
        <w:rPr>
          <w:szCs w:val="22"/>
        </w:rPr>
      </w:pPr>
    </w:p>
    <w:p w14:paraId="1812CD41" w14:textId="2C29FCDC" w:rsidR="00B111CB" w:rsidRPr="004F03A1" w:rsidRDefault="00B111CB" w:rsidP="00B111CB">
      <w:pPr>
        <w:jc w:val="both"/>
        <w:rPr>
          <w:szCs w:val="22"/>
        </w:rPr>
      </w:pPr>
      <w:r w:rsidRPr="004F03A1">
        <w:rPr>
          <w:b/>
          <w:szCs w:val="22"/>
        </w:rPr>
        <w:t>Information des candidats</w:t>
      </w:r>
      <w:r w:rsidRPr="004F03A1">
        <w:rPr>
          <w:szCs w:val="22"/>
        </w:rPr>
        <w:t xml:space="preserve"> : </w:t>
      </w:r>
      <w:r w:rsidRPr="004F03A1">
        <w:rPr>
          <w:i/>
          <w:szCs w:val="22"/>
        </w:rPr>
        <w:t xml:space="preserve">si la sous-traitance envisagée est destinée à compléter les capacités techniques ou professionnelles du candidat (en application de l’article 48 du décret des </w:t>
      </w:r>
      <w:r w:rsidR="006C549A">
        <w:rPr>
          <w:i/>
          <w:szCs w:val="22"/>
        </w:rPr>
        <w:t>accords-cadr</w:t>
      </w:r>
      <w:r w:rsidR="006C549A" w:rsidRPr="004F03A1">
        <w:rPr>
          <w:i/>
          <w:szCs w:val="22"/>
        </w:rPr>
        <w:t>es</w:t>
      </w:r>
      <w:r w:rsidRPr="004F03A1">
        <w:rPr>
          <w:i/>
          <w:szCs w:val="22"/>
        </w:rPr>
        <w:t xml:space="preserve"> publics), le candidat doit remettre le dossier de candidature de son sous-traitant avec son propre dossier dans les conditions fixées par l’avis ou le règlement de la consultation et annexer la déclaration de sous-traitance au présent acte d’engagement</w:t>
      </w:r>
      <w:r w:rsidRPr="004F03A1">
        <w:rPr>
          <w:szCs w:val="22"/>
        </w:rPr>
        <w:t>.</w:t>
      </w:r>
    </w:p>
    <w:p w14:paraId="2458E79E" w14:textId="77777777" w:rsidR="00B111CB" w:rsidRPr="004F03A1" w:rsidRDefault="00F32C17" w:rsidP="00B111CB">
      <w:pPr>
        <w:pStyle w:val="Titre2"/>
        <w:rPr>
          <w:rFonts w:ascii="CGP" w:hAnsi="CGP"/>
          <w:bCs w:val="0"/>
          <w:i w:val="0"/>
          <w:iCs w:val="0"/>
          <w:sz w:val="22"/>
          <w:szCs w:val="22"/>
          <w:lang w:val="fr-FR" w:eastAsia="fr-FR"/>
        </w:rPr>
      </w:pPr>
      <w:bookmarkStart w:id="144" w:name="_Toc524686192"/>
      <w:bookmarkStart w:id="145" w:name="_Toc1637209"/>
      <w:bookmarkStart w:id="146" w:name="_Toc20144718"/>
      <w:bookmarkStart w:id="147" w:name="_Toc189580617"/>
      <w:r w:rsidRPr="004F03A1">
        <w:rPr>
          <w:rFonts w:ascii="CGP" w:hAnsi="CGP"/>
          <w:bCs w:val="0"/>
          <w:i w:val="0"/>
          <w:iCs w:val="0"/>
          <w:sz w:val="22"/>
          <w:szCs w:val="22"/>
          <w:lang w:val="fr-FR" w:eastAsia="fr-FR"/>
        </w:rPr>
        <w:t xml:space="preserve">7.2 - </w:t>
      </w:r>
      <w:r w:rsidR="00B111CB" w:rsidRPr="008D32FF">
        <w:rPr>
          <w:rFonts w:ascii="CGP" w:hAnsi="CGP"/>
          <w:bCs w:val="0"/>
          <w:iCs w:val="0"/>
          <w:sz w:val="22"/>
          <w:szCs w:val="22"/>
          <w:u w:val="single"/>
          <w:lang w:val="fr-FR" w:eastAsia="fr-FR"/>
        </w:rPr>
        <w:t xml:space="preserve">Présentation de sous-traitant(s) en cours d’exécution </w:t>
      </w:r>
      <w:bookmarkEnd w:id="144"/>
      <w:r w:rsidR="00B111CB" w:rsidRPr="008D32FF">
        <w:rPr>
          <w:rFonts w:ascii="CGP" w:hAnsi="CGP"/>
          <w:bCs w:val="0"/>
          <w:iCs w:val="0"/>
          <w:sz w:val="22"/>
          <w:szCs w:val="22"/>
          <w:u w:val="single"/>
          <w:lang w:val="fr-FR" w:eastAsia="fr-FR"/>
        </w:rPr>
        <w:t>de l’accord-cadre</w:t>
      </w:r>
      <w:bookmarkEnd w:id="145"/>
      <w:bookmarkEnd w:id="146"/>
      <w:bookmarkEnd w:id="147"/>
    </w:p>
    <w:p w14:paraId="678CAD8A" w14:textId="5C87E085" w:rsidR="00B111CB" w:rsidRPr="004F03A1" w:rsidRDefault="00B111CB" w:rsidP="00591219">
      <w:pPr>
        <w:jc w:val="both"/>
        <w:rPr>
          <w:szCs w:val="22"/>
        </w:rPr>
      </w:pPr>
      <w:r w:rsidRPr="004F03A1">
        <w:rPr>
          <w:szCs w:val="22"/>
        </w:rPr>
        <w:t xml:space="preserve">En cours de </w:t>
      </w:r>
      <w:r w:rsidR="006C549A">
        <w:rPr>
          <w:szCs w:val="22"/>
        </w:rPr>
        <w:t>l’</w:t>
      </w:r>
      <w:r w:rsidR="00B341B0">
        <w:rPr>
          <w:szCs w:val="22"/>
        </w:rPr>
        <w:t>accord-cadre</w:t>
      </w:r>
      <w:r w:rsidRPr="004F03A1">
        <w:rPr>
          <w:szCs w:val="22"/>
        </w:rPr>
        <w:t>, le titulaire peut sous-traiter l’exécution de certaines parties d</w:t>
      </w:r>
      <w:r w:rsidR="006C549A">
        <w:rPr>
          <w:szCs w:val="22"/>
        </w:rPr>
        <w:t>e l’</w:t>
      </w:r>
      <w:r w:rsidR="00B341B0">
        <w:rPr>
          <w:szCs w:val="22"/>
        </w:rPr>
        <w:t>accord-cadre</w:t>
      </w:r>
      <w:r w:rsidRPr="004F03A1">
        <w:rPr>
          <w:szCs w:val="22"/>
        </w:rPr>
        <w:t>, à condition d’avoir obtenu du Centre Pompidou l’acceptation et l’agrément des conditions de paiement de chaque sous-traitant, sur présentation de la déclaration de sous-traitance que le titulaire doit remettre à l’interlocuteur en charge indiqué à l’article 18.1.1 (</w:t>
      </w:r>
      <w:r w:rsidRPr="004F03A1">
        <w:rPr>
          <w:i/>
          <w:szCs w:val="22"/>
        </w:rPr>
        <w:t>Cf.</w:t>
      </w:r>
      <w:r w:rsidRPr="004F03A1">
        <w:rPr>
          <w:szCs w:val="22"/>
        </w:rPr>
        <w:t xml:space="preserve"> </w:t>
      </w:r>
      <w:r w:rsidRPr="004F03A1">
        <w:rPr>
          <w:i/>
          <w:szCs w:val="22"/>
        </w:rPr>
        <w:t>formulaire DC4 de déclaration de sous-traitance téléchargeable sur le site du MINEFE</w:t>
      </w:r>
      <w:r w:rsidR="00591219">
        <w:rPr>
          <w:i/>
          <w:szCs w:val="22"/>
        </w:rPr>
        <w:t>)</w:t>
      </w:r>
      <w:r w:rsidRPr="004F03A1">
        <w:rPr>
          <w:szCs w:val="22"/>
        </w:rPr>
        <w:t>.</w:t>
      </w:r>
    </w:p>
    <w:p w14:paraId="1AEA6F5D" w14:textId="77777777" w:rsidR="00004782" w:rsidRPr="004F03A1" w:rsidRDefault="00004782" w:rsidP="00265C0B">
      <w:pPr>
        <w:jc w:val="both"/>
        <w:rPr>
          <w:szCs w:val="22"/>
        </w:rPr>
      </w:pPr>
    </w:p>
    <w:p w14:paraId="3CA82E73" w14:textId="77777777" w:rsidR="0086669F" w:rsidRPr="004F03A1" w:rsidRDefault="0086669F" w:rsidP="00C1746F">
      <w:pPr>
        <w:jc w:val="both"/>
        <w:rPr>
          <w:szCs w:val="22"/>
        </w:rPr>
      </w:pPr>
    </w:p>
    <w:p w14:paraId="707B68AE" w14:textId="77777777" w:rsidR="00CC3910" w:rsidRPr="0096207D" w:rsidRDefault="00CC3910" w:rsidP="00B32897">
      <w:pPr>
        <w:pStyle w:val="Titre1"/>
        <w:rPr>
          <w:szCs w:val="22"/>
        </w:rPr>
      </w:pPr>
      <w:bookmarkStart w:id="148" w:name="_Toc197326299"/>
      <w:bookmarkStart w:id="149" w:name="_Toc428201726"/>
      <w:bookmarkStart w:id="150" w:name="_Toc431396985"/>
      <w:bookmarkStart w:id="151" w:name="_Toc189580618"/>
      <w:r w:rsidRPr="0096207D">
        <w:t xml:space="preserve">ARTICLE </w:t>
      </w:r>
      <w:r w:rsidR="00F32C17">
        <w:rPr>
          <w:lang w:val="fr-FR"/>
        </w:rPr>
        <w:t>8</w:t>
      </w:r>
      <w:r w:rsidRPr="0096207D">
        <w:t xml:space="preserve"> –</w:t>
      </w:r>
      <w:r w:rsidR="00DA4CAB" w:rsidRPr="0096207D">
        <w:t xml:space="preserve"> </w:t>
      </w:r>
      <w:r w:rsidR="00F45226" w:rsidRPr="0096207D">
        <w:t>VERIFICATION</w:t>
      </w:r>
      <w:r w:rsidR="00611A07" w:rsidRPr="0096207D">
        <w:t xml:space="preserve"> ET ADMISSION</w:t>
      </w:r>
      <w:r w:rsidR="00F45226" w:rsidRPr="0096207D">
        <w:t xml:space="preserve"> DES PRESTATIONS</w:t>
      </w:r>
      <w:bookmarkEnd w:id="148"/>
      <w:bookmarkEnd w:id="149"/>
      <w:bookmarkEnd w:id="150"/>
      <w:bookmarkEnd w:id="151"/>
    </w:p>
    <w:p w14:paraId="496BCBD4" w14:textId="77777777" w:rsidR="004538F8" w:rsidRPr="0096207D" w:rsidRDefault="004538F8" w:rsidP="001421F0">
      <w:pPr>
        <w:jc w:val="both"/>
        <w:rPr>
          <w:szCs w:val="22"/>
        </w:rPr>
      </w:pPr>
    </w:p>
    <w:p w14:paraId="47775E27" w14:textId="77777777" w:rsidR="00FE2F69" w:rsidRPr="0096207D" w:rsidRDefault="00FE2F69" w:rsidP="00FE2F69">
      <w:pPr>
        <w:rPr>
          <w:i/>
          <w:iCs/>
        </w:rPr>
      </w:pPr>
      <w:r w:rsidRPr="0096207D">
        <w:t>La réception est l’acte par lequel le Centre Pompidou accepte avec ou sans réserve, les fournitures livrées et les prestations exécutées.</w:t>
      </w:r>
    </w:p>
    <w:p w14:paraId="4963EBB6" w14:textId="77777777" w:rsidR="00FE2F69" w:rsidRDefault="00F32C17" w:rsidP="008A3F8E">
      <w:pPr>
        <w:pStyle w:val="Titre2"/>
        <w:rPr>
          <w:rFonts w:ascii="CGP" w:hAnsi="CGP"/>
          <w:bCs w:val="0"/>
          <w:i w:val="0"/>
          <w:iCs w:val="0"/>
          <w:sz w:val="22"/>
          <w:szCs w:val="22"/>
          <w:lang w:val="fr-FR" w:eastAsia="fr-FR"/>
        </w:rPr>
      </w:pPr>
      <w:bookmarkStart w:id="152" w:name="_Toc377460633"/>
      <w:bookmarkStart w:id="153" w:name="_Toc428201727"/>
      <w:bookmarkStart w:id="154" w:name="_Toc431396986"/>
      <w:bookmarkStart w:id="155" w:name="_Toc189580619"/>
      <w:r w:rsidRPr="008A3F8E">
        <w:rPr>
          <w:rFonts w:ascii="CGP" w:hAnsi="CGP"/>
          <w:bCs w:val="0"/>
          <w:i w:val="0"/>
          <w:iCs w:val="0"/>
          <w:sz w:val="22"/>
          <w:szCs w:val="22"/>
          <w:lang w:val="fr-FR" w:eastAsia="fr-FR"/>
        </w:rPr>
        <w:t>8</w:t>
      </w:r>
      <w:r w:rsidR="00FE2F69" w:rsidRPr="008A3F8E">
        <w:rPr>
          <w:rFonts w:ascii="CGP" w:hAnsi="CGP"/>
          <w:bCs w:val="0"/>
          <w:i w:val="0"/>
          <w:iCs w:val="0"/>
          <w:sz w:val="22"/>
          <w:szCs w:val="22"/>
          <w:lang w:val="fr-FR" w:eastAsia="fr-FR"/>
        </w:rPr>
        <w:t xml:space="preserve">.1 – </w:t>
      </w:r>
      <w:r w:rsidR="00FE2F69" w:rsidRPr="008D32FF">
        <w:rPr>
          <w:rFonts w:ascii="CGP" w:hAnsi="CGP"/>
          <w:bCs w:val="0"/>
          <w:iCs w:val="0"/>
          <w:sz w:val="22"/>
          <w:szCs w:val="22"/>
          <w:u w:val="single"/>
          <w:lang w:val="fr-FR" w:eastAsia="fr-FR"/>
        </w:rPr>
        <w:t>Opérations de vérification</w:t>
      </w:r>
      <w:bookmarkEnd w:id="152"/>
      <w:bookmarkEnd w:id="153"/>
      <w:bookmarkEnd w:id="154"/>
      <w:bookmarkEnd w:id="155"/>
      <w:r w:rsidR="002414C6">
        <w:rPr>
          <w:rFonts w:ascii="CGP" w:hAnsi="CGP"/>
          <w:bCs w:val="0"/>
          <w:i w:val="0"/>
          <w:iCs w:val="0"/>
          <w:sz w:val="22"/>
          <w:szCs w:val="22"/>
          <w:lang w:val="fr-FR" w:eastAsia="fr-FR"/>
        </w:rPr>
        <w:t> </w:t>
      </w:r>
    </w:p>
    <w:p w14:paraId="298769B1" w14:textId="6B3E4C51" w:rsidR="00FE2F69" w:rsidRPr="0096207D" w:rsidRDefault="00FE2F69" w:rsidP="00FE2F69">
      <w:pPr>
        <w:jc w:val="both"/>
        <w:rPr>
          <w:szCs w:val="22"/>
        </w:rPr>
      </w:pPr>
      <w:r w:rsidRPr="0096207D">
        <w:rPr>
          <w:szCs w:val="22"/>
        </w:rPr>
        <w:t>Par dérogation</w:t>
      </w:r>
      <w:r w:rsidR="007B698E">
        <w:rPr>
          <w:szCs w:val="22"/>
        </w:rPr>
        <w:t xml:space="preserve"> aux</w:t>
      </w:r>
      <w:r w:rsidR="006919B5">
        <w:rPr>
          <w:szCs w:val="22"/>
        </w:rPr>
        <w:t xml:space="preserve"> l’article</w:t>
      </w:r>
      <w:r w:rsidR="007B698E">
        <w:rPr>
          <w:szCs w:val="22"/>
        </w:rPr>
        <w:t>s</w:t>
      </w:r>
      <w:r w:rsidR="006919B5">
        <w:rPr>
          <w:szCs w:val="22"/>
        </w:rPr>
        <w:t xml:space="preserve"> 27</w:t>
      </w:r>
      <w:r w:rsidR="007B698E">
        <w:rPr>
          <w:szCs w:val="22"/>
        </w:rPr>
        <w:t xml:space="preserve"> et 30 du</w:t>
      </w:r>
      <w:r w:rsidRPr="0096207D">
        <w:rPr>
          <w:szCs w:val="22"/>
        </w:rPr>
        <w:t xml:space="preserve"> CCAG</w:t>
      </w:r>
      <w:r w:rsidR="00F747F8">
        <w:rPr>
          <w:szCs w:val="22"/>
        </w:rPr>
        <w:t>/</w:t>
      </w:r>
      <w:r w:rsidRPr="0096207D">
        <w:rPr>
          <w:szCs w:val="22"/>
        </w:rPr>
        <w:t xml:space="preserve">FCS, les opérations de vérification et </w:t>
      </w:r>
      <w:r w:rsidR="007B698E">
        <w:rPr>
          <w:szCs w:val="22"/>
        </w:rPr>
        <w:t>d’admission</w:t>
      </w:r>
      <w:r w:rsidRPr="0096207D">
        <w:rPr>
          <w:szCs w:val="22"/>
        </w:rPr>
        <w:t xml:space="preserve"> se dérouleront dans les conditions suivantes : </w:t>
      </w:r>
    </w:p>
    <w:p w14:paraId="4AEE68F7" w14:textId="77777777" w:rsidR="00FE2F69" w:rsidRPr="00A62D82" w:rsidRDefault="00FE2F69" w:rsidP="00FE2F69">
      <w:pPr>
        <w:jc w:val="both"/>
        <w:rPr>
          <w:szCs w:val="22"/>
        </w:rPr>
      </w:pPr>
    </w:p>
    <w:p w14:paraId="373DB861" w14:textId="6FF1C9D0" w:rsidR="00FE2F69" w:rsidRDefault="00200317" w:rsidP="00A62D82">
      <w:pPr>
        <w:jc w:val="both"/>
        <w:rPr>
          <w:iCs/>
          <w:szCs w:val="22"/>
        </w:rPr>
      </w:pPr>
      <w:r>
        <w:rPr>
          <w:iCs/>
          <w:szCs w:val="22"/>
        </w:rPr>
        <w:t>Pour la prestation concernant les fontaines, l</w:t>
      </w:r>
      <w:r w:rsidR="000C662B" w:rsidRPr="00A62D82">
        <w:rPr>
          <w:iCs/>
          <w:szCs w:val="22"/>
        </w:rPr>
        <w:t>es opérations de vérifications correspondent au</w:t>
      </w:r>
      <w:r w:rsidR="00A62D82">
        <w:rPr>
          <w:iCs/>
          <w:szCs w:val="22"/>
        </w:rPr>
        <w:t>x</w:t>
      </w:r>
      <w:r w:rsidR="000C662B" w:rsidRPr="00A62D82">
        <w:rPr>
          <w:iCs/>
          <w:szCs w:val="22"/>
        </w:rPr>
        <w:t xml:space="preserve"> contrôle</w:t>
      </w:r>
      <w:r w:rsidR="00A62D82">
        <w:rPr>
          <w:iCs/>
          <w:szCs w:val="22"/>
        </w:rPr>
        <w:t>s de conformité entre le</w:t>
      </w:r>
      <w:r w:rsidR="003D5EB3">
        <w:rPr>
          <w:iCs/>
          <w:szCs w:val="22"/>
        </w:rPr>
        <w:t xml:space="preserve"> contenu écrit des bordereaux de passage remis par le titulaire au référent d</w:t>
      </w:r>
      <w:r w:rsidR="006C549A">
        <w:rPr>
          <w:iCs/>
          <w:szCs w:val="22"/>
        </w:rPr>
        <w:t>e l’</w:t>
      </w:r>
      <w:r w:rsidR="00B341B0">
        <w:rPr>
          <w:iCs/>
          <w:szCs w:val="22"/>
        </w:rPr>
        <w:t>accord-cadre</w:t>
      </w:r>
      <w:r w:rsidR="003D5EB3">
        <w:rPr>
          <w:iCs/>
          <w:szCs w:val="22"/>
        </w:rPr>
        <w:t xml:space="preserve"> </w:t>
      </w:r>
      <w:r w:rsidR="00A62D82">
        <w:rPr>
          <w:iCs/>
          <w:szCs w:val="22"/>
        </w:rPr>
        <w:t xml:space="preserve">et la réalisation effective </w:t>
      </w:r>
      <w:r w:rsidR="003D5EB3">
        <w:rPr>
          <w:iCs/>
          <w:szCs w:val="22"/>
        </w:rPr>
        <w:t xml:space="preserve">sur le terrain </w:t>
      </w:r>
      <w:r w:rsidR="00A62D82">
        <w:rPr>
          <w:iCs/>
          <w:szCs w:val="22"/>
        </w:rPr>
        <w:t xml:space="preserve">des prestations mentionnées dans </w:t>
      </w:r>
      <w:r w:rsidR="003D5EB3">
        <w:rPr>
          <w:iCs/>
          <w:szCs w:val="22"/>
        </w:rPr>
        <w:t>c</w:t>
      </w:r>
      <w:r w:rsidR="00A62D82">
        <w:rPr>
          <w:iCs/>
          <w:szCs w:val="22"/>
        </w:rPr>
        <w:t>es différents bordereaux de passage. Il s’agira donc notamment,</w:t>
      </w:r>
      <w:r w:rsidR="000C662B" w:rsidRPr="00A62D82">
        <w:rPr>
          <w:iCs/>
          <w:szCs w:val="22"/>
        </w:rPr>
        <w:t xml:space="preserve"> </w:t>
      </w:r>
      <w:r w:rsidR="00A62D82">
        <w:rPr>
          <w:iCs/>
          <w:szCs w:val="22"/>
        </w:rPr>
        <w:t xml:space="preserve">des </w:t>
      </w:r>
      <w:r w:rsidR="000C662B" w:rsidRPr="00A62D82">
        <w:rPr>
          <w:iCs/>
          <w:szCs w:val="22"/>
        </w:rPr>
        <w:t xml:space="preserve">bordereaux </w:t>
      </w:r>
      <w:r w:rsidR="00A62D82">
        <w:rPr>
          <w:iCs/>
          <w:szCs w:val="22"/>
        </w:rPr>
        <w:t>d</w:t>
      </w:r>
      <w:r w:rsidR="000C662B" w:rsidRPr="00A62D82">
        <w:rPr>
          <w:iCs/>
          <w:szCs w:val="22"/>
        </w:rPr>
        <w:t xml:space="preserve">’installation des </w:t>
      </w:r>
      <w:r w:rsidR="00FF0786" w:rsidRPr="00E22106">
        <w:rPr>
          <w:iCs/>
          <w:color w:val="000000"/>
          <w:szCs w:val="22"/>
        </w:rPr>
        <w:t>6</w:t>
      </w:r>
      <w:r w:rsidR="004A6E53">
        <w:rPr>
          <w:iCs/>
          <w:color w:val="000000"/>
          <w:szCs w:val="22"/>
        </w:rPr>
        <w:t>5</w:t>
      </w:r>
      <w:r w:rsidR="000C662B" w:rsidRPr="00E22106">
        <w:rPr>
          <w:iCs/>
          <w:color w:val="000000"/>
          <w:szCs w:val="22"/>
        </w:rPr>
        <w:t xml:space="preserve"> fontaines</w:t>
      </w:r>
      <w:r w:rsidR="000C662B" w:rsidRPr="00A62D82">
        <w:rPr>
          <w:iCs/>
          <w:szCs w:val="22"/>
        </w:rPr>
        <w:t xml:space="preserve"> </w:t>
      </w:r>
      <w:r w:rsidR="00A62D82" w:rsidRPr="00A62D82">
        <w:rPr>
          <w:iCs/>
          <w:szCs w:val="22"/>
        </w:rPr>
        <w:t>initiales,</w:t>
      </w:r>
      <w:r w:rsidR="00A62D82">
        <w:rPr>
          <w:iCs/>
          <w:szCs w:val="22"/>
        </w:rPr>
        <w:t xml:space="preserve"> </w:t>
      </w:r>
      <w:r w:rsidR="00A62D82" w:rsidRPr="00A62D82">
        <w:rPr>
          <w:iCs/>
          <w:szCs w:val="22"/>
        </w:rPr>
        <w:t>d’installation</w:t>
      </w:r>
      <w:r w:rsidR="000C662B" w:rsidRPr="00A62D82">
        <w:rPr>
          <w:iCs/>
          <w:szCs w:val="22"/>
        </w:rPr>
        <w:t xml:space="preserve"> d’une nouvelle fontaine en cours d’exécution d</w:t>
      </w:r>
      <w:r w:rsidR="006C549A">
        <w:rPr>
          <w:iCs/>
          <w:szCs w:val="22"/>
        </w:rPr>
        <w:t>e l’</w:t>
      </w:r>
      <w:r w:rsidR="00B341B0">
        <w:rPr>
          <w:iCs/>
          <w:szCs w:val="22"/>
        </w:rPr>
        <w:t>accord-cadre</w:t>
      </w:r>
      <w:r w:rsidR="00DB354A">
        <w:rPr>
          <w:iCs/>
          <w:szCs w:val="22"/>
        </w:rPr>
        <w:t xml:space="preserve">, </w:t>
      </w:r>
      <w:r w:rsidR="00DB354A" w:rsidRPr="00001922">
        <w:rPr>
          <w:iCs/>
          <w:szCs w:val="22"/>
        </w:rPr>
        <w:t>avec ou sans collecteurs de gobelets.</w:t>
      </w:r>
      <w:r w:rsidR="000C662B" w:rsidRPr="00A62D82">
        <w:rPr>
          <w:iCs/>
          <w:szCs w:val="22"/>
        </w:rPr>
        <w:t xml:space="preserve"> </w:t>
      </w:r>
      <w:r w:rsidR="00A62D82">
        <w:rPr>
          <w:iCs/>
          <w:szCs w:val="22"/>
        </w:rPr>
        <w:t>Les opérations de vérifications concerneront également l</w:t>
      </w:r>
      <w:r w:rsidR="000C662B" w:rsidRPr="00A62D82">
        <w:rPr>
          <w:iCs/>
          <w:szCs w:val="22"/>
        </w:rPr>
        <w:t>es bordereaux de passage des maintenances préventives et curatives</w:t>
      </w:r>
      <w:r w:rsidR="00A62D82" w:rsidRPr="00A62D82">
        <w:rPr>
          <w:iCs/>
          <w:szCs w:val="22"/>
        </w:rPr>
        <w:t xml:space="preserve"> du titulaire</w:t>
      </w:r>
      <w:r w:rsidR="000C662B" w:rsidRPr="00A62D82">
        <w:rPr>
          <w:iCs/>
          <w:szCs w:val="22"/>
        </w:rPr>
        <w:t>.</w:t>
      </w:r>
    </w:p>
    <w:p w14:paraId="55D72340" w14:textId="77777777" w:rsidR="00200317" w:rsidRDefault="00200317" w:rsidP="00A62D82">
      <w:pPr>
        <w:jc w:val="both"/>
        <w:rPr>
          <w:iCs/>
          <w:szCs w:val="22"/>
        </w:rPr>
      </w:pPr>
    </w:p>
    <w:p w14:paraId="39702910" w14:textId="77777777" w:rsidR="00200317" w:rsidRDefault="00200317" w:rsidP="00200317">
      <w:pPr>
        <w:jc w:val="both"/>
        <w:rPr>
          <w:iCs/>
          <w:szCs w:val="22"/>
        </w:rPr>
      </w:pPr>
      <w:r>
        <w:rPr>
          <w:iCs/>
          <w:szCs w:val="22"/>
        </w:rPr>
        <w:t>Les opérations de vérifications concerneront également la conformité du nombre et de la qualité des contenants livrés au regard des commandes effectuées.</w:t>
      </w:r>
    </w:p>
    <w:p w14:paraId="1EE42A59" w14:textId="77777777" w:rsidR="00A62D82" w:rsidRPr="00A62D82" w:rsidRDefault="00A62D82" w:rsidP="00A62D82">
      <w:pPr>
        <w:jc w:val="both"/>
        <w:rPr>
          <w:iCs/>
          <w:szCs w:val="22"/>
        </w:rPr>
      </w:pPr>
    </w:p>
    <w:p w14:paraId="32396283" w14:textId="5002A7CD" w:rsidR="00FE2F69" w:rsidRPr="00A62D82" w:rsidRDefault="00FE2F69" w:rsidP="00A62D82">
      <w:pPr>
        <w:jc w:val="both"/>
        <w:rPr>
          <w:szCs w:val="22"/>
        </w:rPr>
      </w:pPr>
      <w:r w:rsidRPr="00A62D82">
        <w:rPr>
          <w:szCs w:val="22"/>
        </w:rPr>
        <w:t xml:space="preserve">A l’issue des opérations de vérification, le Centre Pompidou prend, dans le délai de 7 jours, une décision </w:t>
      </w:r>
      <w:r w:rsidR="007B698E">
        <w:rPr>
          <w:szCs w:val="22"/>
        </w:rPr>
        <w:t>d’admission</w:t>
      </w:r>
      <w:r w:rsidRPr="00A62D82">
        <w:rPr>
          <w:szCs w:val="22"/>
        </w:rPr>
        <w:t>, d’ajournement, de réfaction ou de rejet.</w:t>
      </w:r>
    </w:p>
    <w:p w14:paraId="5E850EAF" w14:textId="77777777" w:rsidR="00FE2F69" w:rsidRDefault="00F32C17" w:rsidP="008A3F8E">
      <w:pPr>
        <w:pStyle w:val="Titre2"/>
        <w:rPr>
          <w:rFonts w:ascii="CGP" w:hAnsi="CGP"/>
          <w:bCs w:val="0"/>
          <w:i w:val="0"/>
          <w:iCs w:val="0"/>
          <w:sz w:val="22"/>
          <w:szCs w:val="22"/>
          <w:lang w:val="fr-FR" w:eastAsia="fr-FR"/>
        </w:rPr>
      </w:pPr>
      <w:bookmarkStart w:id="156" w:name="_Toc377460634"/>
      <w:bookmarkStart w:id="157" w:name="_Toc428201728"/>
      <w:bookmarkStart w:id="158" w:name="_Toc431396987"/>
      <w:bookmarkStart w:id="159" w:name="_Toc189580620"/>
      <w:r w:rsidRPr="008A3F8E">
        <w:rPr>
          <w:rFonts w:ascii="CGP" w:hAnsi="CGP"/>
          <w:bCs w:val="0"/>
          <w:i w:val="0"/>
          <w:iCs w:val="0"/>
          <w:sz w:val="22"/>
          <w:szCs w:val="22"/>
          <w:lang w:val="fr-FR" w:eastAsia="fr-FR"/>
        </w:rPr>
        <w:lastRenderedPageBreak/>
        <w:t>8</w:t>
      </w:r>
      <w:r w:rsidR="00FE2F69" w:rsidRPr="008A3F8E">
        <w:rPr>
          <w:rFonts w:ascii="CGP" w:hAnsi="CGP"/>
          <w:bCs w:val="0"/>
          <w:i w:val="0"/>
          <w:iCs w:val="0"/>
          <w:sz w:val="22"/>
          <w:szCs w:val="22"/>
          <w:lang w:val="fr-FR" w:eastAsia="fr-FR"/>
        </w:rPr>
        <w:t xml:space="preserve">.2 – </w:t>
      </w:r>
      <w:r w:rsidR="00FE2F69" w:rsidRPr="008D32FF">
        <w:rPr>
          <w:rFonts w:ascii="CGP" w:hAnsi="CGP"/>
          <w:bCs w:val="0"/>
          <w:iCs w:val="0"/>
          <w:sz w:val="22"/>
          <w:szCs w:val="22"/>
          <w:u w:val="single"/>
          <w:lang w:val="fr-FR" w:eastAsia="fr-FR"/>
        </w:rPr>
        <w:t>Décisions après vérification</w:t>
      </w:r>
      <w:bookmarkEnd w:id="156"/>
      <w:bookmarkEnd w:id="157"/>
      <w:bookmarkEnd w:id="158"/>
      <w:bookmarkEnd w:id="159"/>
    </w:p>
    <w:p w14:paraId="2B755C15" w14:textId="522135EC" w:rsidR="00FE2F69" w:rsidRPr="0096207D" w:rsidRDefault="00FE2F69" w:rsidP="00FE2F69">
      <w:pPr>
        <w:jc w:val="both"/>
        <w:rPr>
          <w:szCs w:val="22"/>
        </w:rPr>
      </w:pPr>
      <w:r w:rsidRPr="0096207D">
        <w:rPr>
          <w:szCs w:val="22"/>
        </w:rPr>
        <w:t xml:space="preserve">A l’issue des opérations de vérification, le Centre Pompidou prend, dans le délai mentionné à l’article </w:t>
      </w:r>
      <w:r w:rsidR="00A62D82">
        <w:rPr>
          <w:szCs w:val="22"/>
        </w:rPr>
        <w:t>8</w:t>
      </w:r>
      <w:r w:rsidRPr="0096207D">
        <w:rPr>
          <w:szCs w:val="22"/>
        </w:rPr>
        <w:t xml:space="preserve">.1, une décision </w:t>
      </w:r>
      <w:r w:rsidR="00A35C39">
        <w:rPr>
          <w:szCs w:val="22"/>
        </w:rPr>
        <w:t>d’admission</w:t>
      </w:r>
      <w:r w:rsidRPr="0096207D">
        <w:rPr>
          <w:szCs w:val="22"/>
        </w:rPr>
        <w:t>, d’ajournement, de réfaction ou de rejet.</w:t>
      </w:r>
    </w:p>
    <w:p w14:paraId="505A6480" w14:textId="77777777" w:rsidR="00FE2F69" w:rsidRPr="0096207D" w:rsidRDefault="00FE2F69" w:rsidP="00FE2F69">
      <w:pPr>
        <w:jc w:val="both"/>
        <w:rPr>
          <w:szCs w:val="22"/>
        </w:rPr>
      </w:pPr>
    </w:p>
    <w:p w14:paraId="36CE584B" w14:textId="5F1E8B27" w:rsidR="00FE2F69" w:rsidRPr="0096207D" w:rsidRDefault="00FE2F69" w:rsidP="00FE2F69">
      <w:pPr>
        <w:jc w:val="both"/>
        <w:rPr>
          <w:szCs w:val="22"/>
        </w:rPr>
      </w:pPr>
      <w:r w:rsidRPr="0096207D">
        <w:rPr>
          <w:szCs w:val="22"/>
        </w:rPr>
        <w:t xml:space="preserve">Si le Centre Pompidou ne notifie pas sa décision dans le délai mentionné ci-dessus, les prestations sont considérées comme </w:t>
      </w:r>
      <w:r w:rsidR="00A35C39">
        <w:rPr>
          <w:szCs w:val="22"/>
        </w:rPr>
        <w:t>admises</w:t>
      </w:r>
      <w:r w:rsidRPr="0096207D">
        <w:rPr>
          <w:szCs w:val="22"/>
        </w:rPr>
        <w:t>, avec effet à compter de l’expiration du délai.</w:t>
      </w:r>
    </w:p>
    <w:p w14:paraId="251E0E43" w14:textId="77777777" w:rsidR="00FE2F69" w:rsidRPr="0096207D" w:rsidRDefault="00FE2F69" w:rsidP="00FE2F69">
      <w:pPr>
        <w:jc w:val="both"/>
        <w:rPr>
          <w:szCs w:val="22"/>
        </w:rPr>
      </w:pPr>
    </w:p>
    <w:p w14:paraId="0D15F217" w14:textId="050644D5" w:rsidR="00FE2F69" w:rsidRDefault="00FE2F69" w:rsidP="00FE2F69">
      <w:pPr>
        <w:jc w:val="both"/>
        <w:rPr>
          <w:szCs w:val="22"/>
        </w:rPr>
      </w:pPr>
      <w:r w:rsidRPr="0096207D">
        <w:rPr>
          <w:szCs w:val="22"/>
        </w:rPr>
        <w:t xml:space="preserve">Dans le cas d’un </w:t>
      </w:r>
      <w:r w:rsidR="00B341B0">
        <w:rPr>
          <w:szCs w:val="22"/>
        </w:rPr>
        <w:t>accord-cadre</w:t>
      </w:r>
      <w:r w:rsidRPr="0096207D">
        <w:rPr>
          <w:szCs w:val="22"/>
        </w:rPr>
        <w:t xml:space="preserve"> comportant des prestations distinctes à exécuter, chaque prestation fait l’objet de vérifications et de décisions distinctes.</w:t>
      </w:r>
    </w:p>
    <w:p w14:paraId="1DF5165A" w14:textId="77777777" w:rsidR="00FE2F69" w:rsidRPr="0096207D" w:rsidRDefault="00FE2F69" w:rsidP="00FE2F69">
      <w:pPr>
        <w:jc w:val="both"/>
        <w:rPr>
          <w:sz w:val="20"/>
          <w:szCs w:val="20"/>
        </w:rPr>
      </w:pPr>
    </w:p>
    <w:p w14:paraId="5E6744CC" w14:textId="31CD5101" w:rsidR="00FE2F69" w:rsidRPr="008C216E" w:rsidRDefault="00A35C39" w:rsidP="00FE2F69">
      <w:pPr>
        <w:numPr>
          <w:ilvl w:val="1"/>
          <w:numId w:val="2"/>
        </w:numPr>
        <w:jc w:val="both"/>
        <w:rPr>
          <w:b/>
          <w:bCs/>
          <w:szCs w:val="22"/>
        </w:rPr>
      </w:pPr>
      <w:r>
        <w:rPr>
          <w:b/>
          <w:bCs/>
          <w:szCs w:val="22"/>
        </w:rPr>
        <w:t>Admission</w:t>
      </w:r>
    </w:p>
    <w:p w14:paraId="07D33468" w14:textId="3B02C48F" w:rsidR="00FE2F69" w:rsidRPr="0096207D" w:rsidRDefault="00FE2F69" w:rsidP="00FE2F69">
      <w:pPr>
        <w:jc w:val="both"/>
        <w:rPr>
          <w:szCs w:val="22"/>
        </w:rPr>
      </w:pPr>
      <w:r w:rsidRPr="0096207D">
        <w:rPr>
          <w:szCs w:val="22"/>
        </w:rPr>
        <w:t>Le Centre Pompidou prononce</w:t>
      </w:r>
      <w:r w:rsidR="00001922">
        <w:rPr>
          <w:szCs w:val="22"/>
        </w:rPr>
        <w:t xml:space="preserve"> </w:t>
      </w:r>
      <w:r w:rsidR="00A35C39">
        <w:rPr>
          <w:szCs w:val="22"/>
        </w:rPr>
        <w:t>l’admission</w:t>
      </w:r>
      <w:r w:rsidRPr="0096207D">
        <w:rPr>
          <w:szCs w:val="22"/>
        </w:rPr>
        <w:t xml:space="preserve"> des prestations si celles-ci répondent aux stipulations </w:t>
      </w:r>
      <w:r w:rsidR="006C549A">
        <w:rPr>
          <w:szCs w:val="22"/>
        </w:rPr>
        <w:t>de l’</w:t>
      </w:r>
      <w:r w:rsidR="00B341B0">
        <w:rPr>
          <w:szCs w:val="22"/>
        </w:rPr>
        <w:t>accord-cadre</w:t>
      </w:r>
      <w:r w:rsidRPr="0096207D">
        <w:rPr>
          <w:szCs w:val="22"/>
        </w:rPr>
        <w:t>.</w:t>
      </w:r>
      <w:r w:rsidR="00001922">
        <w:rPr>
          <w:szCs w:val="22"/>
        </w:rPr>
        <w:t xml:space="preserve"> L’admission</w:t>
      </w:r>
      <w:r w:rsidRPr="0096207D">
        <w:rPr>
          <w:szCs w:val="22"/>
        </w:rPr>
        <w:t xml:space="preserve"> prend effet à la date de notification de la décision </w:t>
      </w:r>
      <w:r w:rsidR="00A35C39">
        <w:rPr>
          <w:szCs w:val="22"/>
        </w:rPr>
        <w:t>d’amission</w:t>
      </w:r>
      <w:r w:rsidRPr="0096207D">
        <w:rPr>
          <w:szCs w:val="22"/>
        </w:rPr>
        <w:t>.</w:t>
      </w:r>
    </w:p>
    <w:p w14:paraId="4C8E1FB2" w14:textId="77777777" w:rsidR="00FE2F69" w:rsidRPr="0096207D" w:rsidRDefault="00FE2F69" w:rsidP="00FE2F69">
      <w:pPr>
        <w:jc w:val="both"/>
        <w:rPr>
          <w:sz w:val="20"/>
          <w:szCs w:val="20"/>
        </w:rPr>
      </w:pPr>
    </w:p>
    <w:p w14:paraId="0362C60F" w14:textId="77777777" w:rsidR="00FE2F69" w:rsidRPr="008C216E" w:rsidRDefault="00FE2F69" w:rsidP="00FE2F69">
      <w:pPr>
        <w:numPr>
          <w:ilvl w:val="1"/>
          <w:numId w:val="2"/>
        </w:numPr>
        <w:jc w:val="both"/>
        <w:rPr>
          <w:szCs w:val="22"/>
        </w:rPr>
      </w:pPr>
      <w:r w:rsidRPr="008C216E">
        <w:rPr>
          <w:b/>
          <w:bCs/>
          <w:szCs w:val="22"/>
        </w:rPr>
        <w:t>Ajournement</w:t>
      </w:r>
    </w:p>
    <w:p w14:paraId="78C0F92F" w14:textId="743B806E" w:rsidR="00FE2F69" w:rsidRPr="0096207D" w:rsidRDefault="00FE2F69" w:rsidP="00FE2F69">
      <w:pPr>
        <w:jc w:val="both"/>
        <w:rPr>
          <w:szCs w:val="22"/>
        </w:rPr>
      </w:pPr>
      <w:r w:rsidRPr="0096207D">
        <w:rPr>
          <w:szCs w:val="22"/>
        </w:rPr>
        <w:t xml:space="preserve">Le Centre Pompidou, lorsqu’il estime que les prestations ne peuvent être reçues que moyennant certaines mises au point, peut décider d’ajourner </w:t>
      </w:r>
      <w:r w:rsidR="00A35C39">
        <w:rPr>
          <w:szCs w:val="22"/>
        </w:rPr>
        <w:t>l’admission</w:t>
      </w:r>
      <w:r w:rsidRPr="0096207D">
        <w:rPr>
          <w:szCs w:val="22"/>
        </w:rPr>
        <w:t xml:space="preserve"> des prestations par une décision motivée. Cette décision invite le titulaire à présenter à nouveau au Centre Pompidou, les prestations mises au point, dans un délai de quinze jours.</w:t>
      </w:r>
    </w:p>
    <w:p w14:paraId="1E2489DF" w14:textId="77777777" w:rsidR="00FE2F69" w:rsidRPr="0096207D" w:rsidRDefault="00FE2F69" w:rsidP="00FE2F69">
      <w:pPr>
        <w:jc w:val="both"/>
        <w:rPr>
          <w:szCs w:val="22"/>
        </w:rPr>
      </w:pPr>
    </w:p>
    <w:p w14:paraId="7AC9E4FC" w14:textId="77777777" w:rsidR="00FE2F69" w:rsidRPr="0096207D" w:rsidRDefault="00FE2F69" w:rsidP="00FE2F69">
      <w:pPr>
        <w:jc w:val="both"/>
        <w:rPr>
          <w:szCs w:val="22"/>
        </w:rPr>
      </w:pPr>
      <w:r w:rsidRPr="0096207D">
        <w:rPr>
          <w:szCs w:val="22"/>
        </w:rPr>
        <w:t xml:space="preserve">Le titulaire doit faire connaître son acceptation dans un délai de dix jours à compter de la notification de la décision d’ajournement. En cas de refus du titulaire ou de silence gardé par lui pendant ce délai, le Centre Pompidou a le choix de prononcer la réception des prestations avec réfaction ou de les rejeter, dans les conditions fixées ci-dessous, dans un délai de quinze jours à compter de la notification du refus du titulaire ou à partir de l’expiration du délai de </w:t>
      </w:r>
      <w:r w:rsidR="00427B6D" w:rsidRPr="0096207D">
        <w:rPr>
          <w:szCs w:val="22"/>
        </w:rPr>
        <w:t>dix jours ci-dessus mentionnés</w:t>
      </w:r>
      <w:r w:rsidRPr="0096207D">
        <w:rPr>
          <w:szCs w:val="22"/>
        </w:rPr>
        <w:t>.</w:t>
      </w:r>
    </w:p>
    <w:p w14:paraId="2E62817F" w14:textId="77777777" w:rsidR="00FE2F69" w:rsidRPr="0096207D" w:rsidRDefault="00FE2F69" w:rsidP="00FE2F69">
      <w:pPr>
        <w:jc w:val="both"/>
        <w:rPr>
          <w:szCs w:val="22"/>
        </w:rPr>
      </w:pPr>
    </w:p>
    <w:p w14:paraId="140EB8FC" w14:textId="77777777" w:rsidR="00FE2F69" w:rsidRPr="0096207D" w:rsidRDefault="00FE2F69" w:rsidP="00FE2F69">
      <w:pPr>
        <w:spacing w:before="120"/>
        <w:jc w:val="both"/>
        <w:rPr>
          <w:szCs w:val="22"/>
        </w:rPr>
      </w:pPr>
      <w:r w:rsidRPr="0096207D">
        <w:rPr>
          <w:szCs w:val="22"/>
        </w:rPr>
        <w:t>Le silence du Centre Pompidou au-delà de ce délai de quinze jours vaut décision de rejet des prestations.</w:t>
      </w:r>
    </w:p>
    <w:p w14:paraId="13DB58D7" w14:textId="77777777" w:rsidR="00FE2F69" w:rsidRPr="0096207D" w:rsidRDefault="00FE2F69" w:rsidP="00FE2F69">
      <w:pPr>
        <w:spacing w:before="120"/>
        <w:jc w:val="both"/>
        <w:rPr>
          <w:szCs w:val="22"/>
        </w:rPr>
      </w:pPr>
      <w:r w:rsidRPr="0096207D">
        <w:rPr>
          <w:szCs w:val="22"/>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60EBF9E8" w14:textId="77777777" w:rsidR="00FE2F69" w:rsidRPr="0096207D" w:rsidRDefault="00FE2F69" w:rsidP="00FE2F69">
      <w:pPr>
        <w:spacing w:before="120"/>
        <w:jc w:val="both"/>
        <w:rPr>
          <w:szCs w:val="22"/>
        </w:rPr>
      </w:pPr>
      <w:r w:rsidRPr="0096207D">
        <w:rPr>
          <w:szCs w:val="22"/>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57DF3643" w14:textId="77777777" w:rsidR="00FE2F69" w:rsidRPr="0096207D" w:rsidRDefault="00FE2F69" w:rsidP="00FE2F69">
      <w:pPr>
        <w:spacing w:before="120"/>
        <w:jc w:val="both"/>
        <w:rPr>
          <w:szCs w:val="22"/>
        </w:rPr>
      </w:pPr>
      <w:r w:rsidRPr="0096207D">
        <w:rPr>
          <w:szCs w:val="22"/>
        </w:rPr>
        <w:t>Passé ce délai, ces fournitures peuvent être évacuées ou détruites par le Centre Pompidou, aux frais du titulaire.</w:t>
      </w:r>
    </w:p>
    <w:p w14:paraId="29318148" w14:textId="77777777" w:rsidR="00FE2F69" w:rsidRPr="0096207D" w:rsidRDefault="00FE2F69" w:rsidP="00FE2F69">
      <w:pPr>
        <w:jc w:val="both"/>
        <w:rPr>
          <w:sz w:val="20"/>
          <w:szCs w:val="20"/>
        </w:rPr>
      </w:pPr>
    </w:p>
    <w:p w14:paraId="6B3971EF" w14:textId="77777777" w:rsidR="00FE2F69" w:rsidRPr="008C216E" w:rsidRDefault="00FE2F69" w:rsidP="00FE2F69">
      <w:pPr>
        <w:numPr>
          <w:ilvl w:val="1"/>
          <w:numId w:val="2"/>
        </w:numPr>
        <w:jc w:val="both"/>
        <w:rPr>
          <w:b/>
          <w:bCs/>
          <w:szCs w:val="22"/>
        </w:rPr>
      </w:pPr>
      <w:r w:rsidRPr="008C216E">
        <w:rPr>
          <w:b/>
          <w:bCs/>
          <w:szCs w:val="22"/>
        </w:rPr>
        <w:t>Réfaction</w:t>
      </w:r>
    </w:p>
    <w:p w14:paraId="1E2EF425" w14:textId="6005E31E" w:rsidR="00FE2F69" w:rsidRPr="008C216E" w:rsidRDefault="00FE2F69" w:rsidP="00FE2F69">
      <w:pPr>
        <w:jc w:val="both"/>
        <w:rPr>
          <w:szCs w:val="22"/>
        </w:rPr>
      </w:pPr>
      <w:r w:rsidRPr="008C216E">
        <w:rPr>
          <w:szCs w:val="22"/>
        </w:rPr>
        <w:t>Lorsque le Centre Pompidou estime que des prestations, sans être entièrement conformes aux stipulations d</w:t>
      </w:r>
      <w:r w:rsidR="006C549A">
        <w:rPr>
          <w:szCs w:val="22"/>
        </w:rPr>
        <w:t>e l’</w:t>
      </w:r>
      <w:r w:rsidR="00B341B0">
        <w:rPr>
          <w:szCs w:val="22"/>
        </w:rPr>
        <w:t>accord-cadre</w:t>
      </w:r>
      <w:r w:rsidRPr="008C216E">
        <w:rPr>
          <w:szCs w:val="22"/>
        </w:rPr>
        <w:t xml:space="preserve">, peuvent néanmoins être </w:t>
      </w:r>
      <w:r w:rsidR="00A35C39">
        <w:rPr>
          <w:szCs w:val="22"/>
        </w:rPr>
        <w:t>admises</w:t>
      </w:r>
      <w:r w:rsidRPr="008C216E">
        <w:rPr>
          <w:szCs w:val="22"/>
        </w:rPr>
        <w:t xml:space="preserve"> en l’état, il en prononce </w:t>
      </w:r>
      <w:r w:rsidR="00A35C39">
        <w:rPr>
          <w:szCs w:val="22"/>
        </w:rPr>
        <w:t>l’admission</w:t>
      </w:r>
      <w:r w:rsidRPr="008C216E">
        <w:rPr>
          <w:szCs w:val="22"/>
        </w:rPr>
        <w:t xml:space="preserve"> avec réfaction de prix proportionnelle à l’importance des imperfections constatées. Cette décision doit être motivée. Elle ne peut être notifiée au titulaire qu’après qu’il a été mis à même de présenter ses observations.</w:t>
      </w:r>
    </w:p>
    <w:p w14:paraId="0A58DFB3" w14:textId="5CE6CD7D" w:rsidR="002D26F1" w:rsidRPr="008C216E" w:rsidRDefault="00FE2F69" w:rsidP="00715851">
      <w:pPr>
        <w:spacing w:before="120"/>
        <w:jc w:val="both"/>
        <w:rPr>
          <w:szCs w:val="22"/>
        </w:rPr>
      </w:pPr>
      <w:r w:rsidRPr="008C216E">
        <w:rPr>
          <w:szCs w:val="22"/>
        </w:rPr>
        <w:t xml:space="preserve">Si le titulaire ne présente pas d’observations dans les quinze jours suivant la décision </w:t>
      </w:r>
      <w:r w:rsidR="00A35C39">
        <w:rPr>
          <w:szCs w:val="22"/>
        </w:rPr>
        <w:t>d’admission</w:t>
      </w:r>
      <w:r w:rsidRPr="008C216E">
        <w:rPr>
          <w:szCs w:val="22"/>
        </w:rPr>
        <w:t xml:space="preserve"> avec réfaction, il est réputé l’avoir acceptée. Si le titulaire formule des observations dans ce délai, le Centre Pompidou dispose ensuite de quinze jours pour lui notifier une nouvelle décision. A défaut d’une telle notification, le Centre Pompidou est réputé avoir accepté les observations du titulaire</w:t>
      </w:r>
      <w:r w:rsidR="00A35C39">
        <w:rPr>
          <w:szCs w:val="22"/>
        </w:rPr>
        <w:t xml:space="preserve"> et l’admission est réputée sans réfaction</w:t>
      </w:r>
      <w:r w:rsidRPr="008C216E">
        <w:rPr>
          <w:szCs w:val="22"/>
        </w:rPr>
        <w:t>.</w:t>
      </w:r>
    </w:p>
    <w:p w14:paraId="0E8A889B" w14:textId="77777777" w:rsidR="002D26F1" w:rsidRPr="008C216E" w:rsidRDefault="002D26F1" w:rsidP="00FE2F69">
      <w:pPr>
        <w:jc w:val="both"/>
        <w:rPr>
          <w:szCs w:val="22"/>
        </w:rPr>
      </w:pPr>
    </w:p>
    <w:p w14:paraId="73A76D16" w14:textId="77777777" w:rsidR="00FE2F69" w:rsidRPr="008C216E" w:rsidRDefault="00FE2F69" w:rsidP="00FE2F69">
      <w:pPr>
        <w:numPr>
          <w:ilvl w:val="1"/>
          <w:numId w:val="2"/>
        </w:numPr>
        <w:rPr>
          <w:b/>
          <w:bCs/>
          <w:szCs w:val="22"/>
        </w:rPr>
      </w:pPr>
      <w:r w:rsidRPr="008C216E">
        <w:rPr>
          <w:b/>
          <w:bCs/>
          <w:szCs w:val="22"/>
        </w:rPr>
        <w:t>Rejet</w:t>
      </w:r>
    </w:p>
    <w:p w14:paraId="7910C978" w14:textId="1D661B37" w:rsidR="00FE2F69" w:rsidRPr="008C216E" w:rsidRDefault="00FE2F69" w:rsidP="00FE2F69">
      <w:pPr>
        <w:spacing w:before="120"/>
        <w:jc w:val="both"/>
        <w:rPr>
          <w:szCs w:val="22"/>
        </w:rPr>
      </w:pPr>
      <w:r w:rsidRPr="008C216E">
        <w:rPr>
          <w:szCs w:val="22"/>
        </w:rPr>
        <w:t>Lorsque le Centre Pompidou estime que les prestations sont non conformes aux stipulations d</w:t>
      </w:r>
      <w:r w:rsidR="006C549A">
        <w:rPr>
          <w:szCs w:val="22"/>
        </w:rPr>
        <w:t>e l’</w:t>
      </w:r>
      <w:r w:rsidR="00B341B0">
        <w:rPr>
          <w:szCs w:val="22"/>
        </w:rPr>
        <w:t>accord-cadre</w:t>
      </w:r>
      <w:r w:rsidRPr="008C216E">
        <w:rPr>
          <w:szCs w:val="22"/>
        </w:rPr>
        <w:t xml:space="preserve"> et ne peuvent être </w:t>
      </w:r>
      <w:r w:rsidR="00A35C39">
        <w:rPr>
          <w:szCs w:val="22"/>
        </w:rPr>
        <w:t>admises</w:t>
      </w:r>
      <w:r w:rsidR="00A35C39" w:rsidRPr="008C216E">
        <w:rPr>
          <w:szCs w:val="22"/>
        </w:rPr>
        <w:t xml:space="preserve"> </w:t>
      </w:r>
      <w:r w:rsidRPr="008C216E">
        <w:rPr>
          <w:szCs w:val="22"/>
        </w:rPr>
        <w:t>en l’état, il en prononce le rejet partiel ou total.</w:t>
      </w:r>
    </w:p>
    <w:p w14:paraId="140DF0C4" w14:textId="77777777" w:rsidR="00FE2F69" w:rsidRPr="008C216E" w:rsidRDefault="00FE2F69" w:rsidP="00FE2F69">
      <w:pPr>
        <w:spacing w:before="120"/>
        <w:jc w:val="both"/>
        <w:rPr>
          <w:szCs w:val="22"/>
        </w:rPr>
      </w:pPr>
      <w:r w:rsidRPr="008C216E">
        <w:rPr>
          <w:szCs w:val="22"/>
        </w:rPr>
        <w:lastRenderedPageBreak/>
        <w:t>La décision de rejet doit être motivée. Elle ne peut être prise qu’après que le titulaire a été mis à même de présenter ses observations.</w:t>
      </w:r>
    </w:p>
    <w:p w14:paraId="75DA3F87" w14:textId="62223544" w:rsidR="00FE2F69" w:rsidRPr="008C216E" w:rsidRDefault="00FE2F69" w:rsidP="00FE2F69">
      <w:pPr>
        <w:spacing w:before="120"/>
        <w:jc w:val="both"/>
        <w:rPr>
          <w:szCs w:val="22"/>
        </w:rPr>
      </w:pPr>
      <w:r w:rsidRPr="008C216E">
        <w:rPr>
          <w:szCs w:val="22"/>
        </w:rPr>
        <w:t>En cas de rejet, le titulaire est tenu d’exécuter à nouveau la prestation prévue par l</w:t>
      </w:r>
      <w:r w:rsidR="006C549A">
        <w:rPr>
          <w:szCs w:val="22"/>
        </w:rPr>
        <w:t>’</w:t>
      </w:r>
      <w:r w:rsidR="00B341B0">
        <w:rPr>
          <w:szCs w:val="22"/>
        </w:rPr>
        <w:t>accord-cadre</w:t>
      </w:r>
      <w:r w:rsidRPr="008C216E">
        <w:rPr>
          <w:szCs w:val="22"/>
        </w:rPr>
        <w:t>.</w:t>
      </w:r>
    </w:p>
    <w:p w14:paraId="50C42450" w14:textId="77777777" w:rsidR="00FE2F69" w:rsidRPr="008C216E" w:rsidRDefault="00FE2F69" w:rsidP="00FE2F69">
      <w:pPr>
        <w:spacing w:before="120"/>
        <w:jc w:val="both"/>
        <w:rPr>
          <w:szCs w:val="22"/>
        </w:rPr>
      </w:pPr>
      <w:r w:rsidRPr="008C216E">
        <w:rPr>
          <w:szCs w:val="22"/>
        </w:rPr>
        <w:t>Le titulaire dispose d’un délai d’un mois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0FB1FE16" w14:textId="712EC88C" w:rsidR="00FE2F69" w:rsidRPr="008C216E" w:rsidRDefault="00FE2F69" w:rsidP="00FE2F69">
      <w:pPr>
        <w:spacing w:before="120"/>
        <w:jc w:val="both"/>
        <w:rPr>
          <w:szCs w:val="22"/>
        </w:rPr>
      </w:pPr>
      <w:r w:rsidRPr="008C216E">
        <w:rPr>
          <w:szCs w:val="22"/>
        </w:rPr>
        <w:t>Lorsque la mauvaise qualité ou la défectuosité des fournitures ou matériaux remis par le Centre Pompidou, et entrant dans la composition des prestations, est à l’origine du défaut de conformité des prestations aux stipulations d</w:t>
      </w:r>
      <w:r w:rsidR="006C549A">
        <w:rPr>
          <w:szCs w:val="22"/>
        </w:rPr>
        <w:t>e l’</w:t>
      </w:r>
      <w:r w:rsidR="00B341B0">
        <w:rPr>
          <w:szCs w:val="22"/>
        </w:rPr>
        <w:t>accord-cadre</w:t>
      </w:r>
      <w:r w:rsidRPr="008C216E">
        <w:rPr>
          <w:szCs w:val="22"/>
        </w:rPr>
        <w:t xml:space="preserve">, le Centre Pompidou ne peut prendre une décision d’ajournement, </w:t>
      </w:r>
      <w:r w:rsidR="00A35C39">
        <w:rPr>
          <w:szCs w:val="22"/>
        </w:rPr>
        <w:t>d’admission</w:t>
      </w:r>
      <w:r w:rsidRPr="008C216E">
        <w:rPr>
          <w:szCs w:val="22"/>
        </w:rPr>
        <w:t xml:space="preserve"> avec réfaction ou de rejet : </w:t>
      </w:r>
    </w:p>
    <w:p w14:paraId="3A6D507C" w14:textId="77777777" w:rsidR="00FE2F69" w:rsidRPr="008C216E" w:rsidRDefault="00FE2F69" w:rsidP="00677B4D">
      <w:pPr>
        <w:numPr>
          <w:ilvl w:val="0"/>
          <w:numId w:val="6"/>
        </w:numPr>
        <w:tabs>
          <w:tab w:val="clear" w:pos="1776"/>
          <w:tab w:val="left" w:pos="540"/>
        </w:tabs>
        <w:spacing w:before="120"/>
        <w:ind w:left="540"/>
        <w:jc w:val="both"/>
        <w:rPr>
          <w:szCs w:val="22"/>
        </w:rPr>
      </w:pPr>
      <w:proofErr w:type="gramStart"/>
      <w:r w:rsidRPr="008C216E">
        <w:rPr>
          <w:szCs w:val="22"/>
        </w:rPr>
        <w:t>si</w:t>
      </w:r>
      <w:proofErr w:type="gramEnd"/>
      <w:r w:rsidRPr="008C216E">
        <w:rPr>
          <w:szCs w:val="22"/>
        </w:rPr>
        <w:t xml:space="preserve"> le titulaire a, dans un délai de quinze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0EB56B42" w14:textId="29D81857" w:rsidR="00FE2F69" w:rsidRPr="0096207D" w:rsidRDefault="00FE2F69" w:rsidP="00677B4D">
      <w:pPr>
        <w:numPr>
          <w:ilvl w:val="0"/>
          <w:numId w:val="6"/>
        </w:numPr>
        <w:tabs>
          <w:tab w:val="clear" w:pos="1776"/>
          <w:tab w:val="left" w:pos="540"/>
        </w:tabs>
        <w:spacing w:before="120"/>
        <w:ind w:left="540"/>
        <w:jc w:val="both"/>
        <w:rPr>
          <w:szCs w:val="22"/>
        </w:rPr>
      </w:pPr>
      <w:proofErr w:type="gramStart"/>
      <w:r w:rsidRPr="008C216E">
        <w:rPr>
          <w:szCs w:val="22"/>
        </w:rPr>
        <w:t>et</w:t>
      </w:r>
      <w:proofErr w:type="gramEnd"/>
      <w:r w:rsidRPr="008C216E">
        <w:rPr>
          <w:szCs w:val="22"/>
        </w:rPr>
        <w:t xml:space="preserve"> que le Centre Pompidou a décidé que les approvisionnements, matériels ou équipements devaient néanmoins être utilisés et a notifié sa décision au titulaire.</w:t>
      </w:r>
      <w:r w:rsidRPr="0096207D">
        <w:rPr>
          <w:szCs w:val="22"/>
        </w:rPr>
        <w:t xml:space="preserve"> </w:t>
      </w:r>
    </w:p>
    <w:p w14:paraId="4F9A2F9B" w14:textId="77777777" w:rsidR="00322E32" w:rsidRDefault="00322E32" w:rsidP="008575A5">
      <w:pPr>
        <w:jc w:val="both"/>
        <w:rPr>
          <w:iCs/>
          <w:szCs w:val="22"/>
        </w:rPr>
      </w:pPr>
    </w:p>
    <w:p w14:paraId="0B70A92D" w14:textId="77777777" w:rsidR="008C216E" w:rsidRPr="0096207D" w:rsidRDefault="008C216E" w:rsidP="008575A5">
      <w:pPr>
        <w:jc w:val="both"/>
        <w:rPr>
          <w:iCs/>
          <w:szCs w:val="22"/>
        </w:rPr>
      </w:pPr>
    </w:p>
    <w:p w14:paraId="7C16EA4D" w14:textId="11B066C1" w:rsidR="00AD2B80" w:rsidRDefault="00F32C17" w:rsidP="00B32897">
      <w:pPr>
        <w:pStyle w:val="Titre1"/>
      </w:pPr>
      <w:bookmarkStart w:id="160" w:name="_Toc20144690"/>
      <w:bookmarkStart w:id="161" w:name="_Toc189580621"/>
      <w:r w:rsidRPr="0096207D">
        <w:t xml:space="preserve">ARTICLE </w:t>
      </w:r>
      <w:r w:rsidR="00591219">
        <w:rPr>
          <w:lang w:val="fr-FR"/>
        </w:rPr>
        <w:t>9</w:t>
      </w:r>
      <w:r>
        <w:rPr>
          <w:lang w:val="fr-FR"/>
        </w:rPr>
        <w:t xml:space="preserve"> - </w:t>
      </w:r>
      <w:r w:rsidR="00AD2B80" w:rsidRPr="00AD2B80">
        <w:t>PRIX – CONTENU – VARIATION DES PRIX</w:t>
      </w:r>
      <w:bookmarkEnd w:id="160"/>
      <w:bookmarkEnd w:id="161"/>
    </w:p>
    <w:p w14:paraId="16278CB4" w14:textId="17BAAB1E" w:rsidR="00AD2B80" w:rsidRPr="003D5EB3" w:rsidRDefault="003032A6" w:rsidP="003D5EB3">
      <w:pPr>
        <w:pStyle w:val="Titre2"/>
        <w:rPr>
          <w:rFonts w:ascii="CGP" w:hAnsi="CGP"/>
          <w:bCs w:val="0"/>
          <w:i w:val="0"/>
          <w:iCs w:val="0"/>
          <w:sz w:val="22"/>
          <w:szCs w:val="22"/>
          <w:lang w:val="fr-FR" w:eastAsia="fr-FR"/>
        </w:rPr>
      </w:pPr>
      <w:bookmarkStart w:id="162" w:name="_Toc326159837"/>
      <w:bookmarkStart w:id="163" w:name="_Toc8380740"/>
      <w:bookmarkStart w:id="164" w:name="_Toc20144691"/>
      <w:bookmarkStart w:id="165" w:name="_Toc189580622"/>
      <w:r w:rsidRPr="003932E1">
        <w:rPr>
          <w:caps/>
          <w:color w:val="FF0000"/>
          <w:szCs w:val="22"/>
        </w:rPr>
        <w:sym w:font="Wingdings" w:char="F046"/>
      </w:r>
      <w:r w:rsidR="00591219">
        <w:rPr>
          <w:rFonts w:ascii="CGP" w:hAnsi="CGP"/>
          <w:bCs w:val="0"/>
          <w:i w:val="0"/>
          <w:iCs w:val="0"/>
          <w:sz w:val="22"/>
          <w:szCs w:val="22"/>
          <w:lang w:val="fr-FR" w:eastAsia="fr-FR"/>
        </w:rPr>
        <w:t>9</w:t>
      </w:r>
      <w:r w:rsidR="00DF354D" w:rsidRPr="003D5EB3">
        <w:rPr>
          <w:rFonts w:ascii="CGP" w:hAnsi="CGP"/>
          <w:bCs w:val="0"/>
          <w:i w:val="0"/>
          <w:iCs w:val="0"/>
          <w:sz w:val="22"/>
          <w:szCs w:val="22"/>
          <w:lang w:val="fr-FR" w:eastAsia="fr-FR"/>
        </w:rPr>
        <w:t xml:space="preserve">.1 - </w:t>
      </w:r>
      <w:r w:rsidR="00AD2B80" w:rsidRPr="008D32FF">
        <w:rPr>
          <w:rFonts w:ascii="CGP" w:hAnsi="CGP"/>
          <w:bCs w:val="0"/>
          <w:iCs w:val="0"/>
          <w:sz w:val="22"/>
          <w:szCs w:val="22"/>
          <w:u w:val="single"/>
          <w:lang w:val="fr-FR" w:eastAsia="fr-FR"/>
        </w:rPr>
        <w:t xml:space="preserve">Prix définis dans le présent </w:t>
      </w:r>
      <w:r w:rsidR="00B341B0">
        <w:rPr>
          <w:rFonts w:ascii="CGP" w:hAnsi="CGP"/>
          <w:bCs w:val="0"/>
          <w:iCs w:val="0"/>
          <w:sz w:val="22"/>
          <w:szCs w:val="22"/>
          <w:u w:val="single"/>
          <w:lang w:val="fr-FR" w:eastAsia="fr-FR"/>
        </w:rPr>
        <w:t>accord-cadre</w:t>
      </w:r>
      <w:bookmarkEnd w:id="165"/>
      <w:r w:rsidR="004D2AF1">
        <w:rPr>
          <w:rFonts w:ascii="CGP" w:hAnsi="CGP"/>
          <w:bCs w:val="0"/>
          <w:iCs w:val="0"/>
          <w:sz w:val="22"/>
          <w:szCs w:val="22"/>
          <w:u w:val="single"/>
          <w:lang w:val="fr-FR" w:eastAsia="fr-FR"/>
        </w:rPr>
        <w:t xml:space="preserve"> </w:t>
      </w:r>
      <w:bookmarkEnd w:id="162"/>
      <w:bookmarkEnd w:id="163"/>
      <w:bookmarkEnd w:id="164"/>
    </w:p>
    <w:p w14:paraId="064D8B45" w14:textId="77777777" w:rsidR="00AD2B80" w:rsidRDefault="00AD2B80" w:rsidP="00AD2B80">
      <w:pPr>
        <w:pStyle w:val="Retraitcorpsdetexte2"/>
        <w:ind w:left="0" w:firstLine="0"/>
        <w:rPr>
          <w:rFonts w:ascii="CGP" w:hAnsi="CGP"/>
          <w:sz w:val="20"/>
          <w:szCs w:val="20"/>
        </w:rPr>
      </w:pPr>
    </w:p>
    <w:p w14:paraId="46ED5F0B" w14:textId="77777777" w:rsidR="004D2AF1" w:rsidRPr="004D2AF1" w:rsidRDefault="004D2AF1" w:rsidP="004D2AF1">
      <w:pPr>
        <w:jc w:val="both"/>
        <w:rPr>
          <w:bCs/>
          <w:szCs w:val="22"/>
        </w:rPr>
      </w:pPr>
      <w:r w:rsidRPr="004D2AF1">
        <w:rPr>
          <w:bCs/>
          <w:szCs w:val="22"/>
        </w:rPr>
        <w:t>Les prix fixés dans le bordereau des prix unitaires et dans la décomposition de prix globale et forfaitaire ont une valeur contractuelle.</w:t>
      </w:r>
    </w:p>
    <w:p w14:paraId="1B64016A" w14:textId="77777777" w:rsidR="004D2AF1" w:rsidRPr="004D2AF1" w:rsidRDefault="004D2AF1" w:rsidP="004D2AF1">
      <w:pPr>
        <w:jc w:val="both"/>
        <w:rPr>
          <w:bCs/>
          <w:szCs w:val="22"/>
        </w:rPr>
      </w:pPr>
    </w:p>
    <w:p w14:paraId="6696FFDF" w14:textId="6D6074BD" w:rsidR="004D2AF1" w:rsidRPr="004D2AF1" w:rsidRDefault="004D2AF1" w:rsidP="004D2AF1">
      <w:pPr>
        <w:jc w:val="both"/>
        <w:rPr>
          <w:i/>
          <w:szCs w:val="22"/>
        </w:rPr>
      </w:pPr>
      <w:r w:rsidRPr="004D2AF1">
        <w:rPr>
          <w:i/>
          <w:szCs w:val="22"/>
        </w:rPr>
        <w:t xml:space="preserve">En conséquence, les prix unitaires proposés par le titulaire lors de l’établissement de ses devis ne peuvent pas dépasser les prix unitaires définis au BPU </w:t>
      </w:r>
      <w:r>
        <w:rPr>
          <w:i/>
          <w:szCs w:val="22"/>
        </w:rPr>
        <w:t>d</w:t>
      </w:r>
      <w:r w:rsidR="006C549A">
        <w:rPr>
          <w:i/>
          <w:szCs w:val="22"/>
        </w:rPr>
        <w:t>e l’</w:t>
      </w:r>
      <w:r w:rsidR="00B341B0">
        <w:rPr>
          <w:i/>
          <w:szCs w:val="22"/>
        </w:rPr>
        <w:t>accord-cadre</w:t>
      </w:r>
      <w:r w:rsidRPr="004D2AF1">
        <w:rPr>
          <w:i/>
          <w:szCs w:val="22"/>
        </w:rPr>
        <w:t xml:space="preserve"> (sous réserve de révisions de prix).</w:t>
      </w:r>
    </w:p>
    <w:p w14:paraId="49E2E8F9" w14:textId="77777777" w:rsidR="004D2AF1" w:rsidRPr="004D2AF1" w:rsidRDefault="004D2AF1" w:rsidP="004D2AF1">
      <w:pPr>
        <w:jc w:val="both"/>
        <w:rPr>
          <w:i/>
          <w:szCs w:val="22"/>
        </w:rPr>
      </w:pPr>
    </w:p>
    <w:p w14:paraId="211085EE" w14:textId="55B501EA" w:rsidR="004D2AF1" w:rsidRDefault="004D2AF1" w:rsidP="004D2AF1">
      <w:pPr>
        <w:jc w:val="both"/>
        <w:rPr>
          <w:i/>
          <w:szCs w:val="22"/>
        </w:rPr>
      </w:pPr>
      <w:r w:rsidRPr="004D2AF1">
        <w:rPr>
          <w:i/>
          <w:szCs w:val="22"/>
        </w:rPr>
        <w:t xml:space="preserve">Les prix indiqués dans la décomposition de prix globale et forfaitaire sont fermes pour la période initiale </w:t>
      </w:r>
      <w:r>
        <w:rPr>
          <w:i/>
          <w:szCs w:val="22"/>
        </w:rPr>
        <w:t>d</w:t>
      </w:r>
      <w:r w:rsidR="006C549A">
        <w:rPr>
          <w:i/>
          <w:szCs w:val="22"/>
        </w:rPr>
        <w:t>e l’</w:t>
      </w:r>
      <w:r w:rsidR="00B341B0">
        <w:rPr>
          <w:i/>
          <w:szCs w:val="22"/>
        </w:rPr>
        <w:t>accord-cadre</w:t>
      </w:r>
      <w:r w:rsidRPr="004D2AF1">
        <w:rPr>
          <w:i/>
          <w:szCs w:val="22"/>
        </w:rPr>
        <w:t>.</w:t>
      </w:r>
    </w:p>
    <w:p w14:paraId="35E06563" w14:textId="7C9E4574" w:rsidR="004D2AF1" w:rsidRDefault="004D2AF1" w:rsidP="004D2AF1">
      <w:pPr>
        <w:jc w:val="both"/>
        <w:rPr>
          <w:i/>
          <w:color w:val="0000FF"/>
          <w:szCs w:val="22"/>
        </w:rPr>
      </w:pPr>
    </w:p>
    <w:p w14:paraId="20F3AA9A" w14:textId="1904869A" w:rsidR="004D2AF1" w:rsidRPr="004D2AF1" w:rsidRDefault="004D2AF1" w:rsidP="004D2AF1">
      <w:pPr>
        <w:jc w:val="both"/>
        <w:rPr>
          <w:szCs w:val="22"/>
        </w:rPr>
      </w:pPr>
      <w:r w:rsidRPr="004D2AF1">
        <w:rPr>
          <w:szCs w:val="22"/>
        </w:rPr>
        <w:t xml:space="preserve">Le candidat peut proposer des prix inférieurs aux prix </w:t>
      </w:r>
      <w:r>
        <w:rPr>
          <w:szCs w:val="22"/>
        </w:rPr>
        <w:t>d</w:t>
      </w:r>
      <w:r w:rsidR="006C549A">
        <w:rPr>
          <w:szCs w:val="22"/>
        </w:rPr>
        <w:t>e</w:t>
      </w:r>
      <w:r>
        <w:rPr>
          <w:szCs w:val="22"/>
        </w:rPr>
        <w:t xml:space="preserve"> </w:t>
      </w:r>
      <w:r w:rsidR="006C549A">
        <w:rPr>
          <w:szCs w:val="22"/>
        </w:rPr>
        <w:t>l’</w:t>
      </w:r>
      <w:r w:rsidR="00B341B0">
        <w:rPr>
          <w:szCs w:val="22"/>
        </w:rPr>
        <w:t>accord-cadre</w:t>
      </w:r>
      <w:r>
        <w:rPr>
          <w:szCs w:val="22"/>
        </w:rPr>
        <w:t xml:space="preserve"> </w:t>
      </w:r>
      <w:r w:rsidRPr="004D2AF1">
        <w:rPr>
          <w:szCs w:val="22"/>
        </w:rPr>
        <w:t>par le biais de remises commerciales exceptionnelles.</w:t>
      </w:r>
    </w:p>
    <w:p w14:paraId="3EE4957C" w14:textId="77777777" w:rsidR="004D2AF1" w:rsidRPr="004D2AF1" w:rsidRDefault="004D2AF1" w:rsidP="004D2AF1">
      <w:pPr>
        <w:jc w:val="both"/>
        <w:rPr>
          <w:szCs w:val="22"/>
          <w:highlight w:val="yellow"/>
        </w:rPr>
      </w:pPr>
    </w:p>
    <w:p w14:paraId="62479115" w14:textId="3A775EF8" w:rsidR="004D2AF1" w:rsidRPr="004D2AF1" w:rsidRDefault="004D2AF1" w:rsidP="004D2AF1">
      <w:pPr>
        <w:jc w:val="both"/>
        <w:rPr>
          <w:szCs w:val="22"/>
        </w:rPr>
      </w:pPr>
      <w:r w:rsidRPr="004D2AF1">
        <w:rPr>
          <w:szCs w:val="22"/>
        </w:rPr>
        <w:t xml:space="preserve">Les prix </w:t>
      </w:r>
      <w:r w:rsidR="006C549A">
        <w:rPr>
          <w:szCs w:val="22"/>
        </w:rPr>
        <w:t>de l’accord-cadre</w:t>
      </w:r>
      <w:r w:rsidRPr="004D2AF1">
        <w:rPr>
          <w:szCs w:val="22"/>
        </w:rPr>
        <w:t xml:space="preserve"> définis ci-dessous et dans le bordereau de prix unitaires sont établis sur la durée annuelle </w:t>
      </w:r>
      <w:r w:rsidR="006C549A" w:rsidRPr="004D2AF1">
        <w:rPr>
          <w:szCs w:val="22"/>
        </w:rPr>
        <w:t>de l’accord-cadre</w:t>
      </w:r>
      <w:r w:rsidRPr="004D2AF1">
        <w:rPr>
          <w:szCs w:val="22"/>
        </w:rPr>
        <w:t xml:space="preserve">. </w:t>
      </w:r>
    </w:p>
    <w:p w14:paraId="6E95C711" w14:textId="77777777" w:rsidR="004D2AF1" w:rsidRPr="004D2AF1" w:rsidRDefault="004D2AF1" w:rsidP="004D2AF1">
      <w:pPr>
        <w:jc w:val="both"/>
        <w:rPr>
          <w:szCs w:val="22"/>
        </w:rPr>
      </w:pPr>
    </w:p>
    <w:p w14:paraId="0302BB5C" w14:textId="77777777" w:rsidR="004D2AF1" w:rsidRPr="004D2AF1" w:rsidRDefault="004D2AF1" w:rsidP="004D2AF1">
      <w:pPr>
        <w:jc w:val="both"/>
        <w:rPr>
          <w:szCs w:val="22"/>
        </w:rPr>
      </w:pPr>
      <w:r w:rsidRPr="004D2AF1">
        <w:rPr>
          <w:szCs w:val="22"/>
        </w:rPr>
        <w:t xml:space="preserve">En cas de reconduction, ces prix sont maintenus sous réserve des dispositions ci-dessous sur la variation des prix.  </w:t>
      </w:r>
    </w:p>
    <w:p w14:paraId="2E87CADF" w14:textId="1B0AC94C" w:rsidR="00EF151D" w:rsidRDefault="00EF151D" w:rsidP="00AD2B80">
      <w:pPr>
        <w:spacing w:line="360" w:lineRule="auto"/>
        <w:jc w:val="both"/>
        <w:rPr>
          <w:b/>
          <w:szCs w:val="22"/>
        </w:rPr>
      </w:pPr>
    </w:p>
    <w:p w14:paraId="2A7E8728" w14:textId="77777777" w:rsidR="00AD2B80" w:rsidRPr="00F32C17" w:rsidRDefault="00AD2B80" w:rsidP="00AD2B80">
      <w:pPr>
        <w:spacing w:line="360" w:lineRule="auto"/>
        <w:jc w:val="both"/>
        <w:rPr>
          <w:szCs w:val="22"/>
        </w:rPr>
      </w:pPr>
      <w:r w:rsidRPr="00F32C17">
        <w:rPr>
          <w:b/>
          <w:szCs w:val="22"/>
        </w:rPr>
        <w:t xml:space="preserve">La partie A </w:t>
      </w:r>
      <w:r w:rsidRPr="00F32C17">
        <w:rPr>
          <w:szCs w:val="22"/>
        </w:rPr>
        <w:t xml:space="preserve">sera conclue au prix global et forfaitaire annuel précisé ci-dessous : </w:t>
      </w:r>
    </w:p>
    <w:p w14:paraId="5313E192" w14:textId="77777777" w:rsidR="00AD2B80" w:rsidRPr="00F32C17" w:rsidRDefault="00AD2B80" w:rsidP="00AD2B80">
      <w:pPr>
        <w:spacing w:line="360" w:lineRule="auto"/>
        <w:jc w:val="both"/>
        <w:rPr>
          <w:szCs w:val="22"/>
        </w:rPr>
      </w:pPr>
    </w:p>
    <w:p w14:paraId="3CC1884A" w14:textId="77777777" w:rsidR="00AD2B80" w:rsidRPr="00F32C17" w:rsidRDefault="00AD2B80" w:rsidP="00AD2B80">
      <w:pPr>
        <w:spacing w:line="360" w:lineRule="auto"/>
        <w:jc w:val="both"/>
        <w:rPr>
          <w:b/>
          <w:szCs w:val="22"/>
        </w:rPr>
      </w:pPr>
      <w:r w:rsidRPr="00F32C17">
        <w:rPr>
          <w:b/>
          <w:szCs w:val="22"/>
        </w:rPr>
        <w:t>Prix annuel pour la 1</w:t>
      </w:r>
      <w:r w:rsidRPr="00F32C17">
        <w:rPr>
          <w:b/>
          <w:szCs w:val="22"/>
          <w:vertAlign w:val="superscript"/>
        </w:rPr>
        <w:t>ère</w:t>
      </w:r>
      <w:r w:rsidRPr="00F32C17">
        <w:rPr>
          <w:b/>
          <w:szCs w:val="22"/>
        </w:rPr>
        <w:t xml:space="preserve"> année :</w:t>
      </w:r>
    </w:p>
    <w:p w14:paraId="67964816" w14:textId="604DF782" w:rsidR="00AD2B80" w:rsidRPr="00F32C17" w:rsidRDefault="00AD2B80" w:rsidP="00AD2B80">
      <w:pPr>
        <w:spacing w:line="360" w:lineRule="auto"/>
        <w:jc w:val="both"/>
        <w:rPr>
          <w:szCs w:val="22"/>
        </w:rPr>
      </w:pPr>
      <w:r w:rsidRPr="00F32C17">
        <w:rPr>
          <w:szCs w:val="22"/>
        </w:rPr>
        <w:t>Montant HT : …………………………………</w:t>
      </w:r>
      <w:proofErr w:type="gramStart"/>
      <w:r w:rsidRPr="00F32C17">
        <w:rPr>
          <w:szCs w:val="22"/>
        </w:rPr>
        <w:t>…</w:t>
      </w:r>
      <w:r w:rsidR="00591219">
        <w:rPr>
          <w:szCs w:val="22"/>
        </w:rPr>
        <w:t>….</w:t>
      </w:r>
      <w:proofErr w:type="gramEnd"/>
      <w:r w:rsidR="00591219">
        <w:rPr>
          <w:szCs w:val="22"/>
        </w:rPr>
        <w:t>.</w:t>
      </w:r>
      <w:r w:rsidRPr="00F32C17">
        <w:rPr>
          <w:szCs w:val="22"/>
        </w:rPr>
        <w:t>…………………………………………………</w:t>
      </w:r>
    </w:p>
    <w:p w14:paraId="0B585F98" w14:textId="611B52D2" w:rsidR="00AD2B80" w:rsidRPr="00F32C17" w:rsidRDefault="00AD2B80" w:rsidP="00AD2B80">
      <w:pPr>
        <w:spacing w:line="360" w:lineRule="auto"/>
        <w:jc w:val="both"/>
        <w:rPr>
          <w:szCs w:val="22"/>
        </w:rPr>
      </w:pPr>
      <w:r w:rsidRPr="00F32C17">
        <w:rPr>
          <w:szCs w:val="22"/>
        </w:rPr>
        <w:t>TVA au taux de …………%........</w:t>
      </w:r>
      <w:r w:rsidR="00591219">
        <w:rPr>
          <w:szCs w:val="22"/>
        </w:rPr>
        <w:t>...</w:t>
      </w:r>
      <w:r w:rsidRPr="00F32C17">
        <w:rPr>
          <w:szCs w:val="22"/>
        </w:rPr>
        <w:t>..Montant………………</w:t>
      </w:r>
      <w:r w:rsidR="00591219">
        <w:rPr>
          <w:szCs w:val="22"/>
        </w:rPr>
        <w:t>……………</w:t>
      </w:r>
      <w:r w:rsidRPr="00F32C17">
        <w:rPr>
          <w:szCs w:val="22"/>
        </w:rPr>
        <w:t xml:space="preserve">…………………………... </w:t>
      </w:r>
    </w:p>
    <w:p w14:paraId="5857F766" w14:textId="71E2089B" w:rsidR="00AD2B80" w:rsidRPr="00F32C17" w:rsidRDefault="00AD2B80" w:rsidP="00AD2B80">
      <w:pPr>
        <w:spacing w:line="360" w:lineRule="auto"/>
        <w:jc w:val="both"/>
        <w:rPr>
          <w:szCs w:val="22"/>
        </w:rPr>
      </w:pPr>
      <w:r w:rsidRPr="00F32C17">
        <w:rPr>
          <w:szCs w:val="22"/>
        </w:rPr>
        <w:t>Montant TTC</w:t>
      </w:r>
      <w:proofErr w:type="gramStart"/>
      <w:r w:rsidRPr="00F32C17">
        <w:rPr>
          <w:szCs w:val="22"/>
        </w:rPr>
        <w:t xml:space="preserve"> :…</w:t>
      </w:r>
      <w:proofErr w:type="gramEnd"/>
      <w:r w:rsidRPr="00F32C17">
        <w:rPr>
          <w:szCs w:val="22"/>
        </w:rPr>
        <w:t>………………………</w:t>
      </w:r>
      <w:r w:rsidR="00591219">
        <w:rPr>
          <w:szCs w:val="22"/>
        </w:rPr>
        <w:t>….</w:t>
      </w:r>
      <w:r w:rsidRPr="00F32C17">
        <w:rPr>
          <w:szCs w:val="22"/>
        </w:rPr>
        <w:t>…………………………………………………………….</w:t>
      </w:r>
    </w:p>
    <w:p w14:paraId="41BAF233" w14:textId="077115DA" w:rsidR="00AD2B80" w:rsidRDefault="00AD2B80" w:rsidP="00AD2B80">
      <w:pPr>
        <w:spacing w:line="360" w:lineRule="auto"/>
        <w:jc w:val="both"/>
        <w:rPr>
          <w:szCs w:val="22"/>
        </w:rPr>
      </w:pPr>
      <w:r w:rsidRPr="00F32C17">
        <w:rPr>
          <w:szCs w:val="22"/>
        </w:rPr>
        <w:t>Montant TTC (en lettres) : …………………</w:t>
      </w:r>
      <w:proofErr w:type="gramStart"/>
      <w:r w:rsidRPr="00F32C17">
        <w:rPr>
          <w:szCs w:val="22"/>
        </w:rPr>
        <w:t>…….</w:t>
      </w:r>
      <w:proofErr w:type="gramEnd"/>
      <w:r w:rsidRPr="00F32C17">
        <w:rPr>
          <w:szCs w:val="22"/>
        </w:rPr>
        <w:t>…………………………………………………..</w:t>
      </w:r>
    </w:p>
    <w:p w14:paraId="18600345" w14:textId="6B4C24B5" w:rsidR="00591219" w:rsidRPr="00F32C17" w:rsidRDefault="00591219" w:rsidP="00AD2B80">
      <w:pPr>
        <w:spacing w:line="360" w:lineRule="auto"/>
        <w:jc w:val="both"/>
        <w:rPr>
          <w:szCs w:val="22"/>
        </w:rPr>
      </w:pPr>
      <w:r>
        <w:rPr>
          <w:szCs w:val="22"/>
        </w:rPr>
        <w:t>…………………………………………………………………………………………………………..</w:t>
      </w:r>
    </w:p>
    <w:p w14:paraId="3BEA68D1" w14:textId="77777777" w:rsidR="00AD2B80" w:rsidRPr="00F32C17" w:rsidRDefault="00AD2B80" w:rsidP="00AD2B80">
      <w:pPr>
        <w:spacing w:line="360" w:lineRule="auto"/>
        <w:jc w:val="both"/>
        <w:rPr>
          <w:szCs w:val="22"/>
        </w:rPr>
      </w:pPr>
    </w:p>
    <w:p w14:paraId="2AC3EF0C" w14:textId="77777777" w:rsidR="00AD2B80" w:rsidRPr="00F32C17" w:rsidRDefault="00AD2B80" w:rsidP="00AD2B80">
      <w:pPr>
        <w:spacing w:line="360" w:lineRule="auto"/>
        <w:jc w:val="both"/>
        <w:rPr>
          <w:b/>
          <w:szCs w:val="22"/>
        </w:rPr>
      </w:pPr>
      <w:r w:rsidRPr="00F32C17">
        <w:rPr>
          <w:b/>
          <w:szCs w:val="22"/>
        </w:rPr>
        <w:lastRenderedPageBreak/>
        <w:t>Prix annuel pour l’année 2 :</w:t>
      </w:r>
    </w:p>
    <w:p w14:paraId="6F4FBB67" w14:textId="77777777" w:rsidR="00591219" w:rsidRPr="00F32C17" w:rsidRDefault="00591219" w:rsidP="00591219">
      <w:pPr>
        <w:spacing w:line="360" w:lineRule="auto"/>
        <w:jc w:val="both"/>
        <w:rPr>
          <w:szCs w:val="22"/>
        </w:rPr>
      </w:pPr>
      <w:r w:rsidRPr="00F32C17">
        <w:rPr>
          <w:szCs w:val="22"/>
        </w:rPr>
        <w:t>Montant HT : …………………………………</w:t>
      </w:r>
      <w:proofErr w:type="gramStart"/>
      <w:r w:rsidRPr="00F32C17">
        <w:rPr>
          <w:szCs w:val="22"/>
        </w:rPr>
        <w:t>…</w:t>
      </w:r>
      <w:r>
        <w:rPr>
          <w:szCs w:val="22"/>
        </w:rPr>
        <w:t>….</w:t>
      </w:r>
      <w:proofErr w:type="gramEnd"/>
      <w:r>
        <w:rPr>
          <w:szCs w:val="22"/>
        </w:rPr>
        <w:t>.</w:t>
      </w:r>
      <w:r w:rsidRPr="00F32C17">
        <w:rPr>
          <w:szCs w:val="22"/>
        </w:rPr>
        <w:t>…………………………………………………</w:t>
      </w:r>
    </w:p>
    <w:p w14:paraId="60D551A8" w14:textId="77777777" w:rsidR="00591219" w:rsidRPr="00F32C17" w:rsidRDefault="00591219" w:rsidP="00591219">
      <w:pPr>
        <w:spacing w:line="360" w:lineRule="auto"/>
        <w:jc w:val="both"/>
        <w:rPr>
          <w:szCs w:val="22"/>
        </w:rPr>
      </w:pPr>
      <w:r w:rsidRPr="00F32C17">
        <w:rPr>
          <w:szCs w:val="22"/>
        </w:rPr>
        <w:t>TVA au taux de …………%........</w:t>
      </w:r>
      <w:r>
        <w:rPr>
          <w:szCs w:val="22"/>
        </w:rPr>
        <w:t>...</w:t>
      </w:r>
      <w:r w:rsidRPr="00F32C17">
        <w:rPr>
          <w:szCs w:val="22"/>
        </w:rPr>
        <w:t>..Montant………………</w:t>
      </w:r>
      <w:r>
        <w:rPr>
          <w:szCs w:val="22"/>
        </w:rPr>
        <w:t>……………</w:t>
      </w:r>
      <w:r w:rsidRPr="00F32C17">
        <w:rPr>
          <w:szCs w:val="22"/>
        </w:rPr>
        <w:t xml:space="preserve">…………………………... </w:t>
      </w:r>
    </w:p>
    <w:p w14:paraId="72AA81F4" w14:textId="77777777" w:rsidR="00591219" w:rsidRPr="00F32C17" w:rsidRDefault="00591219" w:rsidP="00591219">
      <w:pPr>
        <w:spacing w:line="360" w:lineRule="auto"/>
        <w:jc w:val="both"/>
        <w:rPr>
          <w:szCs w:val="22"/>
        </w:rPr>
      </w:pPr>
      <w:r w:rsidRPr="00F32C17">
        <w:rPr>
          <w:szCs w:val="22"/>
        </w:rPr>
        <w:t>Montant TTC</w:t>
      </w:r>
      <w:proofErr w:type="gramStart"/>
      <w:r w:rsidRPr="00F32C17">
        <w:rPr>
          <w:szCs w:val="22"/>
        </w:rPr>
        <w:t xml:space="preserve"> :…</w:t>
      </w:r>
      <w:proofErr w:type="gramEnd"/>
      <w:r w:rsidRPr="00F32C17">
        <w:rPr>
          <w:szCs w:val="22"/>
        </w:rPr>
        <w:t>………………………</w:t>
      </w:r>
      <w:r>
        <w:rPr>
          <w:szCs w:val="22"/>
        </w:rPr>
        <w:t>….</w:t>
      </w:r>
      <w:r w:rsidRPr="00F32C17">
        <w:rPr>
          <w:szCs w:val="22"/>
        </w:rPr>
        <w:t>…………………………………………………………….</w:t>
      </w:r>
    </w:p>
    <w:p w14:paraId="12486B60" w14:textId="77777777" w:rsidR="00591219" w:rsidRDefault="00591219" w:rsidP="00591219">
      <w:pPr>
        <w:spacing w:line="360" w:lineRule="auto"/>
        <w:jc w:val="both"/>
        <w:rPr>
          <w:szCs w:val="22"/>
        </w:rPr>
      </w:pPr>
      <w:r w:rsidRPr="00F32C17">
        <w:rPr>
          <w:szCs w:val="22"/>
        </w:rPr>
        <w:t>Montant TTC (en lettres) : …………………</w:t>
      </w:r>
      <w:proofErr w:type="gramStart"/>
      <w:r w:rsidRPr="00F32C17">
        <w:rPr>
          <w:szCs w:val="22"/>
        </w:rPr>
        <w:t>…….</w:t>
      </w:r>
      <w:proofErr w:type="gramEnd"/>
      <w:r w:rsidRPr="00F32C17">
        <w:rPr>
          <w:szCs w:val="22"/>
        </w:rPr>
        <w:t>…………………………………………………..</w:t>
      </w:r>
    </w:p>
    <w:p w14:paraId="7F4BED8E" w14:textId="77777777" w:rsidR="00591219" w:rsidRPr="00F32C17" w:rsidRDefault="00591219" w:rsidP="00591219">
      <w:pPr>
        <w:spacing w:line="360" w:lineRule="auto"/>
        <w:jc w:val="both"/>
        <w:rPr>
          <w:szCs w:val="22"/>
        </w:rPr>
      </w:pPr>
      <w:r>
        <w:rPr>
          <w:szCs w:val="22"/>
        </w:rPr>
        <w:t>…………………………………………………………………………………………………………..</w:t>
      </w:r>
    </w:p>
    <w:p w14:paraId="7DD61A59" w14:textId="77777777" w:rsidR="008A3B88" w:rsidRPr="00F32C17" w:rsidRDefault="008A3B88" w:rsidP="00AD2B80">
      <w:pPr>
        <w:spacing w:line="360" w:lineRule="auto"/>
        <w:jc w:val="both"/>
        <w:rPr>
          <w:b/>
          <w:szCs w:val="22"/>
        </w:rPr>
      </w:pPr>
    </w:p>
    <w:p w14:paraId="19BDCCBC" w14:textId="77777777" w:rsidR="00AD2B80" w:rsidRPr="00F32C17" w:rsidRDefault="00AD2B80" w:rsidP="00AD2B80">
      <w:pPr>
        <w:spacing w:line="360" w:lineRule="auto"/>
        <w:jc w:val="both"/>
        <w:rPr>
          <w:b/>
          <w:szCs w:val="22"/>
        </w:rPr>
      </w:pPr>
      <w:r w:rsidRPr="00F32C17">
        <w:rPr>
          <w:b/>
          <w:szCs w:val="22"/>
        </w:rPr>
        <w:t>Prix annuel pour l’année 3 :</w:t>
      </w:r>
    </w:p>
    <w:p w14:paraId="1EE55CD2" w14:textId="77777777" w:rsidR="00591219" w:rsidRPr="00F32C17" w:rsidRDefault="00591219" w:rsidP="00591219">
      <w:pPr>
        <w:spacing w:line="360" w:lineRule="auto"/>
        <w:jc w:val="both"/>
        <w:rPr>
          <w:szCs w:val="22"/>
        </w:rPr>
      </w:pPr>
      <w:r w:rsidRPr="00F32C17">
        <w:rPr>
          <w:szCs w:val="22"/>
        </w:rPr>
        <w:t>Montant HT : …………………………………</w:t>
      </w:r>
      <w:proofErr w:type="gramStart"/>
      <w:r w:rsidRPr="00F32C17">
        <w:rPr>
          <w:szCs w:val="22"/>
        </w:rPr>
        <w:t>…</w:t>
      </w:r>
      <w:r>
        <w:rPr>
          <w:szCs w:val="22"/>
        </w:rPr>
        <w:t>….</w:t>
      </w:r>
      <w:proofErr w:type="gramEnd"/>
      <w:r>
        <w:rPr>
          <w:szCs w:val="22"/>
        </w:rPr>
        <w:t>.</w:t>
      </w:r>
      <w:r w:rsidRPr="00F32C17">
        <w:rPr>
          <w:szCs w:val="22"/>
        </w:rPr>
        <w:t>…………………………………………………</w:t>
      </w:r>
    </w:p>
    <w:p w14:paraId="60269E0F" w14:textId="77777777" w:rsidR="00591219" w:rsidRPr="00F32C17" w:rsidRDefault="00591219" w:rsidP="00591219">
      <w:pPr>
        <w:spacing w:line="360" w:lineRule="auto"/>
        <w:jc w:val="both"/>
        <w:rPr>
          <w:szCs w:val="22"/>
        </w:rPr>
      </w:pPr>
      <w:r w:rsidRPr="00F32C17">
        <w:rPr>
          <w:szCs w:val="22"/>
        </w:rPr>
        <w:t>TVA au taux de …………%........</w:t>
      </w:r>
      <w:r>
        <w:rPr>
          <w:szCs w:val="22"/>
        </w:rPr>
        <w:t>...</w:t>
      </w:r>
      <w:r w:rsidRPr="00F32C17">
        <w:rPr>
          <w:szCs w:val="22"/>
        </w:rPr>
        <w:t>..Montant………………</w:t>
      </w:r>
      <w:r>
        <w:rPr>
          <w:szCs w:val="22"/>
        </w:rPr>
        <w:t>……………</w:t>
      </w:r>
      <w:r w:rsidRPr="00F32C17">
        <w:rPr>
          <w:szCs w:val="22"/>
        </w:rPr>
        <w:t xml:space="preserve">…………………………... </w:t>
      </w:r>
    </w:p>
    <w:p w14:paraId="448A8103" w14:textId="77777777" w:rsidR="00591219" w:rsidRPr="00F32C17" w:rsidRDefault="00591219" w:rsidP="00591219">
      <w:pPr>
        <w:spacing w:line="360" w:lineRule="auto"/>
        <w:jc w:val="both"/>
        <w:rPr>
          <w:szCs w:val="22"/>
        </w:rPr>
      </w:pPr>
      <w:r w:rsidRPr="00F32C17">
        <w:rPr>
          <w:szCs w:val="22"/>
        </w:rPr>
        <w:t>Montant TTC</w:t>
      </w:r>
      <w:proofErr w:type="gramStart"/>
      <w:r w:rsidRPr="00F32C17">
        <w:rPr>
          <w:szCs w:val="22"/>
        </w:rPr>
        <w:t xml:space="preserve"> :…</w:t>
      </w:r>
      <w:proofErr w:type="gramEnd"/>
      <w:r w:rsidRPr="00F32C17">
        <w:rPr>
          <w:szCs w:val="22"/>
        </w:rPr>
        <w:t>………………………</w:t>
      </w:r>
      <w:r>
        <w:rPr>
          <w:szCs w:val="22"/>
        </w:rPr>
        <w:t>….</w:t>
      </w:r>
      <w:r w:rsidRPr="00F32C17">
        <w:rPr>
          <w:szCs w:val="22"/>
        </w:rPr>
        <w:t>…………………………………………………………….</w:t>
      </w:r>
    </w:p>
    <w:p w14:paraId="10842895" w14:textId="77777777" w:rsidR="00591219" w:rsidRDefault="00591219" w:rsidP="00591219">
      <w:pPr>
        <w:spacing w:line="360" w:lineRule="auto"/>
        <w:jc w:val="both"/>
        <w:rPr>
          <w:szCs w:val="22"/>
        </w:rPr>
      </w:pPr>
      <w:r w:rsidRPr="00F32C17">
        <w:rPr>
          <w:szCs w:val="22"/>
        </w:rPr>
        <w:t>Montant TTC (en lettres) : …………………</w:t>
      </w:r>
      <w:proofErr w:type="gramStart"/>
      <w:r w:rsidRPr="00F32C17">
        <w:rPr>
          <w:szCs w:val="22"/>
        </w:rPr>
        <w:t>…….</w:t>
      </w:r>
      <w:proofErr w:type="gramEnd"/>
      <w:r w:rsidRPr="00F32C17">
        <w:rPr>
          <w:szCs w:val="22"/>
        </w:rPr>
        <w:t>…………………………………………………..</w:t>
      </w:r>
    </w:p>
    <w:p w14:paraId="3915A376" w14:textId="77777777" w:rsidR="00591219" w:rsidRPr="00F32C17" w:rsidRDefault="00591219" w:rsidP="00591219">
      <w:pPr>
        <w:spacing w:line="360" w:lineRule="auto"/>
        <w:jc w:val="both"/>
        <w:rPr>
          <w:szCs w:val="22"/>
        </w:rPr>
      </w:pPr>
      <w:r>
        <w:rPr>
          <w:szCs w:val="22"/>
        </w:rPr>
        <w:t>…………………………………………………………………………………………………………..</w:t>
      </w:r>
    </w:p>
    <w:p w14:paraId="0470B1F8" w14:textId="77777777" w:rsidR="00AD2B80" w:rsidRPr="00F32C17" w:rsidRDefault="00AD2B80" w:rsidP="00AD2B80">
      <w:pPr>
        <w:spacing w:line="360" w:lineRule="auto"/>
        <w:jc w:val="both"/>
        <w:rPr>
          <w:szCs w:val="22"/>
        </w:rPr>
      </w:pPr>
    </w:p>
    <w:p w14:paraId="7268392E" w14:textId="5FDBF87B" w:rsidR="00AD2B80" w:rsidRPr="00F32C17" w:rsidRDefault="00AD2B80" w:rsidP="00AD2B80">
      <w:pPr>
        <w:spacing w:line="360" w:lineRule="auto"/>
        <w:jc w:val="both"/>
        <w:rPr>
          <w:b/>
          <w:szCs w:val="22"/>
        </w:rPr>
      </w:pPr>
      <w:r w:rsidRPr="00F32C17">
        <w:rPr>
          <w:b/>
          <w:szCs w:val="22"/>
        </w:rPr>
        <w:t>Prix annuel pour l’année 4 :</w:t>
      </w:r>
    </w:p>
    <w:p w14:paraId="0E2CBCB6" w14:textId="77777777" w:rsidR="00591219" w:rsidRPr="00F32C17" w:rsidRDefault="00591219" w:rsidP="00591219">
      <w:pPr>
        <w:spacing w:line="360" w:lineRule="auto"/>
        <w:jc w:val="both"/>
        <w:rPr>
          <w:szCs w:val="22"/>
        </w:rPr>
      </w:pPr>
      <w:r w:rsidRPr="00F32C17">
        <w:rPr>
          <w:szCs w:val="22"/>
        </w:rPr>
        <w:t>Montant HT : …………………………………</w:t>
      </w:r>
      <w:proofErr w:type="gramStart"/>
      <w:r w:rsidRPr="00F32C17">
        <w:rPr>
          <w:szCs w:val="22"/>
        </w:rPr>
        <w:t>…</w:t>
      </w:r>
      <w:r>
        <w:rPr>
          <w:szCs w:val="22"/>
        </w:rPr>
        <w:t>….</w:t>
      </w:r>
      <w:proofErr w:type="gramEnd"/>
      <w:r>
        <w:rPr>
          <w:szCs w:val="22"/>
        </w:rPr>
        <w:t>.</w:t>
      </w:r>
      <w:r w:rsidRPr="00F32C17">
        <w:rPr>
          <w:szCs w:val="22"/>
        </w:rPr>
        <w:t>…………………………………………………</w:t>
      </w:r>
    </w:p>
    <w:p w14:paraId="65505999" w14:textId="77777777" w:rsidR="00591219" w:rsidRPr="00F32C17" w:rsidRDefault="00591219" w:rsidP="00591219">
      <w:pPr>
        <w:spacing w:line="360" w:lineRule="auto"/>
        <w:jc w:val="both"/>
        <w:rPr>
          <w:szCs w:val="22"/>
        </w:rPr>
      </w:pPr>
      <w:r w:rsidRPr="00F32C17">
        <w:rPr>
          <w:szCs w:val="22"/>
        </w:rPr>
        <w:t>TVA au taux de …………%........</w:t>
      </w:r>
      <w:r>
        <w:rPr>
          <w:szCs w:val="22"/>
        </w:rPr>
        <w:t>...</w:t>
      </w:r>
      <w:r w:rsidRPr="00F32C17">
        <w:rPr>
          <w:szCs w:val="22"/>
        </w:rPr>
        <w:t>..Montant………………</w:t>
      </w:r>
      <w:r>
        <w:rPr>
          <w:szCs w:val="22"/>
        </w:rPr>
        <w:t>……………</w:t>
      </w:r>
      <w:r w:rsidRPr="00F32C17">
        <w:rPr>
          <w:szCs w:val="22"/>
        </w:rPr>
        <w:t xml:space="preserve">…………………………... </w:t>
      </w:r>
    </w:p>
    <w:p w14:paraId="568A275C" w14:textId="77777777" w:rsidR="00591219" w:rsidRPr="00F32C17" w:rsidRDefault="00591219" w:rsidP="00591219">
      <w:pPr>
        <w:spacing w:line="360" w:lineRule="auto"/>
        <w:jc w:val="both"/>
        <w:rPr>
          <w:szCs w:val="22"/>
        </w:rPr>
      </w:pPr>
      <w:r w:rsidRPr="00F32C17">
        <w:rPr>
          <w:szCs w:val="22"/>
        </w:rPr>
        <w:t>Montant TTC</w:t>
      </w:r>
      <w:proofErr w:type="gramStart"/>
      <w:r w:rsidRPr="00F32C17">
        <w:rPr>
          <w:szCs w:val="22"/>
        </w:rPr>
        <w:t xml:space="preserve"> :…</w:t>
      </w:r>
      <w:proofErr w:type="gramEnd"/>
      <w:r w:rsidRPr="00F32C17">
        <w:rPr>
          <w:szCs w:val="22"/>
        </w:rPr>
        <w:t>………………………</w:t>
      </w:r>
      <w:r>
        <w:rPr>
          <w:szCs w:val="22"/>
        </w:rPr>
        <w:t>….</w:t>
      </w:r>
      <w:r w:rsidRPr="00F32C17">
        <w:rPr>
          <w:szCs w:val="22"/>
        </w:rPr>
        <w:t>…………………………………………………………….</w:t>
      </w:r>
    </w:p>
    <w:p w14:paraId="0D14DA07" w14:textId="77777777" w:rsidR="00591219" w:rsidRDefault="00591219" w:rsidP="00591219">
      <w:pPr>
        <w:spacing w:line="360" w:lineRule="auto"/>
        <w:jc w:val="both"/>
        <w:rPr>
          <w:szCs w:val="22"/>
        </w:rPr>
      </w:pPr>
      <w:r w:rsidRPr="00F32C17">
        <w:rPr>
          <w:szCs w:val="22"/>
        </w:rPr>
        <w:t>Montant TTC (en lettres) : …………………</w:t>
      </w:r>
      <w:proofErr w:type="gramStart"/>
      <w:r w:rsidRPr="00F32C17">
        <w:rPr>
          <w:szCs w:val="22"/>
        </w:rPr>
        <w:t>…….</w:t>
      </w:r>
      <w:proofErr w:type="gramEnd"/>
      <w:r w:rsidRPr="00F32C17">
        <w:rPr>
          <w:szCs w:val="22"/>
        </w:rPr>
        <w:t>…………………………………………………..</w:t>
      </w:r>
    </w:p>
    <w:p w14:paraId="73FCFDB4" w14:textId="77777777" w:rsidR="00591219" w:rsidRPr="00F32C17" w:rsidRDefault="00591219" w:rsidP="00591219">
      <w:pPr>
        <w:spacing w:line="360" w:lineRule="auto"/>
        <w:jc w:val="both"/>
        <w:rPr>
          <w:szCs w:val="22"/>
        </w:rPr>
      </w:pPr>
      <w:r>
        <w:rPr>
          <w:szCs w:val="22"/>
        </w:rPr>
        <w:t>…………………………………………………………………………………………………………..</w:t>
      </w:r>
    </w:p>
    <w:p w14:paraId="717BDD20" w14:textId="77777777" w:rsidR="00AD2B80" w:rsidRPr="00F32C17" w:rsidRDefault="00AD2B80" w:rsidP="00AD2B80">
      <w:pPr>
        <w:spacing w:line="360" w:lineRule="auto"/>
        <w:jc w:val="both"/>
        <w:rPr>
          <w:szCs w:val="22"/>
        </w:rPr>
      </w:pPr>
    </w:p>
    <w:p w14:paraId="37DF05FE" w14:textId="376C752A" w:rsidR="00AD2B80" w:rsidRDefault="00AD2B80" w:rsidP="00AD2B80">
      <w:pPr>
        <w:jc w:val="both"/>
        <w:rPr>
          <w:szCs w:val="22"/>
        </w:rPr>
      </w:pPr>
      <w:r w:rsidRPr="00F32C17">
        <w:rPr>
          <w:b/>
          <w:szCs w:val="22"/>
          <w:u w:val="single"/>
        </w:rPr>
        <w:t>La Partie B</w:t>
      </w:r>
      <w:r w:rsidRPr="00F32C17">
        <w:rPr>
          <w:b/>
          <w:szCs w:val="22"/>
        </w:rPr>
        <w:t>,</w:t>
      </w:r>
      <w:r w:rsidRPr="00F32C17">
        <w:rPr>
          <w:szCs w:val="22"/>
        </w:rPr>
        <w:t xml:space="preserve"> est traitée à prix unitaires appliqués aux prestations réellement exécutées et dont le libellé est détaillé dans le bordereau des prix joint au présent </w:t>
      </w:r>
      <w:r w:rsidR="00B341B0">
        <w:rPr>
          <w:szCs w:val="22"/>
        </w:rPr>
        <w:t>accord-cadre</w:t>
      </w:r>
      <w:r w:rsidR="004D2AF1">
        <w:rPr>
          <w:szCs w:val="22"/>
        </w:rPr>
        <w:t>.</w:t>
      </w:r>
    </w:p>
    <w:p w14:paraId="01F5B45F" w14:textId="77777777" w:rsidR="008A3B88" w:rsidRDefault="008A3B88" w:rsidP="008A3B88">
      <w:pPr>
        <w:jc w:val="both"/>
        <w:rPr>
          <w:szCs w:val="22"/>
        </w:rPr>
      </w:pPr>
      <w:r w:rsidRPr="0096207D">
        <w:rPr>
          <w:szCs w:val="22"/>
        </w:rPr>
        <w:t>Les montants sont calculés en appliquant les taux de TVA en vigueur lors du fait générateur.</w:t>
      </w:r>
    </w:p>
    <w:p w14:paraId="3124586E" w14:textId="7FCF5B42" w:rsidR="004D2AF1" w:rsidRDefault="00591219" w:rsidP="003D5EB3">
      <w:pPr>
        <w:pStyle w:val="Titre2"/>
        <w:rPr>
          <w:rFonts w:ascii="CGP" w:hAnsi="CGP"/>
          <w:bCs w:val="0"/>
          <w:i w:val="0"/>
          <w:iCs w:val="0"/>
          <w:sz w:val="22"/>
          <w:szCs w:val="22"/>
          <w:lang w:val="fr-FR" w:eastAsia="fr-FR"/>
        </w:rPr>
      </w:pPr>
      <w:bookmarkStart w:id="166" w:name="_Toc1637168"/>
      <w:bookmarkStart w:id="167" w:name="_Toc20144692"/>
      <w:bookmarkStart w:id="168" w:name="_Toc189580623"/>
      <w:r>
        <w:rPr>
          <w:rFonts w:ascii="CGP" w:hAnsi="CGP"/>
          <w:bCs w:val="0"/>
          <w:i w:val="0"/>
          <w:iCs w:val="0"/>
          <w:sz w:val="22"/>
          <w:szCs w:val="22"/>
          <w:lang w:val="fr-FR" w:eastAsia="fr-FR"/>
        </w:rPr>
        <w:t>9</w:t>
      </w:r>
      <w:r w:rsidR="004D2AF1">
        <w:rPr>
          <w:rFonts w:ascii="CGP" w:hAnsi="CGP"/>
          <w:bCs w:val="0"/>
          <w:i w:val="0"/>
          <w:iCs w:val="0"/>
          <w:sz w:val="22"/>
          <w:szCs w:val="22"/>
          <w:lang w:val="fr-FR" w:eastAsia="fr-FR"/>
        </w:rPr>
        <w:t xml:space="preserve">.2 </w:t>
      </w:r>
      <w:r>
        <w:rPr>
          <w:rFonts w:ascii="CGP" w:hAnsi="CGP"/>
          <w:bCs w:val="0"/>
          <w:i w:val="0"/>
          <w:iCs w:val="0"/>
          <w:sz w:val="22"/>
          <w:szCs w:val="22"/>
          <w:lang w:val="fr-FR" w:eastAsia="fr-FR"/>
        </w:rPr>
        <w:t xml:space="preserve">- </w:t>
      </w:r>
      <w:r w:rsidR="004D2AF1" w:rsidRPr="003A35BF">
        <w:rPr>
          <w:rFonts w:ascii="CGP" w:hAnsi="CGP"/>
          <w:bCs w:val="0"/>
          <w:iCs w:val="0"/>
          <w:sz w:val="22"/>
          <w:szCs w:val="22"/>
          <w:u w:val="single"/>
          <w:lang w:val="fr-FR" w:eastAsia="fr-FR"/>
        </w:rPr>
        <w:t>Prestations hors BPU</w:t>
      </w:r>
      <w:bookmarkEnd w:id="168"/>
    </w:p>
    <w:p w14:paraId="630735CB" w14:textId="77777777" w:rsidR="004D2AF1" w:rsidRPr="004D2AF1" w:rsidRDefault="004D2AF1" w:rsidP="004D2AF1">
      <w:pPr>
        <w:jc w:val="both"/>
        <w:rPr>
          <w:szCs w:val="22"/>
        </w:rPr>
      </w:pPr>
      <w:r w:rsidRPr="004D2AF1">
        <w:rPr>
          <w:szCs w:val="22"/>
        </w:rPr>
        <w:t>À titre exceptionnel, le Centre Pompidou se réserve le droit de commander sur devis, des prestations ne figurant pas dans le BPU (Bordereau des Prix Unitaires).</w:t>
      </w:r>
    </w:p>
    <w:p w14:paraId="26A79606" w14:textId="77777777" w:rsidR="004D2AF1" w:rsidRPr="004D2AF1" w:rsidRDefault="004D2AF1" w:rsidP="004D2AF1">
      <w:pPr>
        <w:jc w:val="both"/>
        <w:rPr>
          <w:szCs w:val="22"/>
        </w:rPr>
      </w:pPr>
    </w:p>
    <w:p w14:paraId="627C7CEF" w14:textId="724D2C1F" w:rsidR="004D2AF1" w:rsidRPr="004D2AF1" w:rsidRDefault="004D2AF1" w:rsidP="00001922">
      <w:pPr>
        <w:jc w:val="both"/>
        <w:rPr>
          <w:szCs w:val="22"/>
        </w:rPr>
      </w:pPr>
      <w:r w:rsidRPr="004D2AF1">
        <w:rPr>
          <w:szCs w:val="22"/>
        </w:rPr>
        <w:t>Le Centre dispose de la possibilité de ne pas accepter le devis.</w:t>
      </w:r>
    </w:p>
    <w:p w14:paraId="4A1564D9" w14:textId="27823874" w:rsidR="00AD2B80" w:rsidRPr="003D5EB3" w:rsidRDefault="003A35BF" w:rsidP="003D5EB3">
      <w:pPr>
        <w:pStyle w:val="Titre2"/>
        <w:rPr>
          <w:rFonts w:ascii="CGP" w:hAnsi="CGP"/>
          <w:bCs w:val="0"/>
          <w:i w:val="0"/>
          <w:iCs w:val="0"/>
          <w:sz w:val="22"/>
          <w:szCs w:val="22"/>
          <w:lang w:val="fr-FR" w:eastAsia="fr-FR"/>
        </w:rPr>
      </w:pPr>
      <w:bookmarkStart w:id="169" w:name="_Toc189580624"/>
      <w:r>
        <w:rPr>
          <w:rFonts w:ascii="CGP" w:hAnsi="CGP"/>
          <w:bCs w:val="0"/>
          <w:i w:val="0"/>
          <w:iCs w:val="0"/>
          <w:sz w:val="22"/>
          <w:szCs w:val="22"/>
          <w:lang w:val="fr-FR" w:eastAsia="fr-FR"/>
        </w:rPr>
        <w:t>9.3</w:t>
      </w:r>
      <w:r w:rsidR="00DF354D" w:rsidRPr="003D5EB3">
        <w:rPr>
          <w:rFonts w:ascii="CGP" w:hAnsi="CGP"/>
          <w:bCs w:val="0"/>
          <w:i w:val="0"/>
          <w:iCs w:val="0"/>
          <w:sz w:val="22"/>
          <w:szCs w:val="22"/>
          <w:lang w:val="fr-FR" w:eastAsia="fr-FR"/>
        </w:rPr>
        <w:t xml:space="preserve"> - </w:t>
      </w:r>
      <w:r w:rsidR="00AD2B80" w:rsidRPr="008D32FF">
        <w:rPr>
          <w:rFonts w:ascii="CGP" w:hAnsi="CGP"/>
          <w:bCs w:val="0"/>
          <w:iCs w:val="0"/>
          <w:sz w:val="22"/>
          <w:szCs w:val="22"/>
          <w:u w:val="single"/>
          <w:lang w:val="fr-FR" w:eastAsia="fr-FR"/>
        </w:rPr>
        <w:t xml:space="preserve">Montant </w:t>
      </w:r>
      <w:bookmarkEnd w:id="166"/>
      <w:bookmarkEnd w:id="167"/>
      <w:r w:rsidR="00630923">
        <w:rPr>
          <w:rFonts w:ascii="CGP" w:hAnsi="CGP"/>
          <w:bCs w:val="0"/>
          <w:iCs w:val="0"/>
          <w:sz w:val="22"/>
          <w:szCs w:val="22"/>
          <w:u w:val="single"/>
          <w:lang w:val="fr-FR" w:eastAsia="fr-FR"/>
        </w:rPr>
        <w:t>de l’accord-cadre</w:t>
      </w:r>
      <w:bookmarkEnd w:id="169"/>
    </w:p>
    <w:p w14:paraId="31CAA57D" w14:textId="2DD67CA6" w:rsidR="00AD2B80" w:rsidRPr="00F32C17" w:rsidRDefault="00AD2B80" w:rsidP="00AD2B80">
      <w:pPr>
        <w:jc w:val="both"/>
        <w:rPr>
          <w:szCs w:val="22"/>
        </w:rPr>
      </w:pPr>
      <w:r w:rsidRPr="00F32C17">
        <w:rPr>
          <w:szCs w:val="22"/>
        </w:rPr>
        <w:t>Le montant</w:t>
      </w:r>
      <w:r w:rsidR="00F812A4">
        <w:rPr>
          <w:szCs w:val="22"/>
        </w:rPr>
        <w:t xml:space="preserve"> des prestations faisant l’objet </w:t>
      </w:r>
      <w:r w:rsidR="00630923">
        <w:rPr>
          <w:szCs w:val="22"/>
        </w:rPr>
        <w:t>de l’accord-cadre</w:t>
      </w:r>
      <w:r w:rsidR="00F812A4">
        <w:rPr>
          <w:szCs w:val="22"/>
        </w:rPr>
        <w:t xml:space="preserve"> est celui qui</w:t>
      </w:r>
      <w:r w:rsidRPr="00F32C17">
        <w:rPr>
          <w:szCs w:val="22"/>
        </w:rPr>
        <w:t xml:space="preserve"> résulte des bons de commande émis en fonction des besoins par application des prix unitaires aux prestations réellement exécutées et précisés dans le bordereau des prix joint au présent acte d'engagement.</w:t>
      </w:r>
    </w:p>
    <w:p w14:paraId="463B6FEC" w14:textId="0FF62FA0" w:rsidR="00AD2B80" w:rsidRPr="00F812A4" w:rsidRDefault="00F812A4" w:rsidP="00AD2B80">
      <w:pPr>
        <w:jc w:val="both"/>
        <w:rPr>
          <w:szCs w:val="22"/>
        </w:rPr>
      </w:pPr>
      <w:r w:rsidRPr="00001922">
        <w:rPr>
          <w:color w:val="000000"/>
          <w:szCs w:val="22"/>
        </w:rPr>
        <w:t>En cas de commande sur devis, le prix indiqué sur ce</w:t>
      </w:r>
      <w:r w:rsidRPr="00001922">
        <w:rPr>
          <w:szCs w:val="22"/>
        </w:rPr>
        <w:t xml:space="preserve"> dernier s’applique, la commande du Centre Pompidou valant acceptation dudit devis.</w:t>
      </w:r>
    </w:p>
    <w:p w14:paraId="71417D75" w14:textId="77777777" w:rsidR="00AD2B80" w:rsidRPr="00F32C17" w:rsidRDefault="00AD2B80" w:rsidP="00AD2B80">
      <w:pPr>
        <w:jc w:val="both"/>
        <w:rPr>
          <w:szCs w:val="22"/>
        </w:rPr>
      </w:pPr>
      <w:r w:rsidRPr="00F32C17">
        <w:rPr>
          <w:szCs w:val="22"/>
        </w:rPr>
        <w:t>Les prestations objet de la partie A seront réglées forfaitairement et donneront lieu à l’émission d’un bon de commande annuel.</w:t>
      </w:r>
    </w:p>
    <w:p w14:paraId="7876F1B4" w14:textId="77777777" w:rsidR="00AD2B80" w:rsidRDefault="00AD2B80" w:rsidP="00AD2B80">
      <w:pPr>
        <w:jc w:val="both"/>
        <w:rPr>
          <w:b/>
          <w:bCs/>
          <w:szCs w:val="22"/>
        </w:rPr>
      </w:pPr>
    </w:p>
    <w:p w14:paraId="06237E81" w14:textId="7601961F" w:rsidR="00A963C7" w:rsidRPr="00A963C7" w:rsidRDefault="00630923" w:rsidP="00A963C7">
      <w:pPr>
        <w:jc w:val="both"/>
        <w:rPr>
          <w:szCs w:val="22"/>
        </w:rPr>
      </w:pPr>
      <w:r>
        <w:rPr>
          <w:szCs w:val="22"/>
        </w:rPr>
        <w:t>L’accord-cadre</w:t>
      </w:r>
      <w:r w:rsidR="00A963C7" w:rsidRPr="00A963C7">
        <w:rPr>
          <w:szCs w:val="22"/>
        </w:rPr>
        <w:t xml:space="preserve"> sera conclu sans minimum et </w:t>
      </w:r>
      <w:r w:rsidR="000500AB">
        <w:rPr>
          <w:szCs w:val="22"/>
        </w:rPr>
        <w:t>son montant</w:t>
      </w:r>
      <w:r w:rsidR="00A963C7" w:rsidRPr="00A963C7">
        <w:rPr>
          <w:szCs w:val="22"/>
        </w:rPr>
        <w:t xml:space="preserve"> maximum </w:t>
      </w:r>
      <w:r w:rsidR="000500AB">
        <w:rPr>
          <w:szCs w:val="22"/>
        </w:rPr>
        <w:t>annuel</w:t>
      </w:r>
      <w:r w:rsidR="00001922">
        <w:rPr>
          <w:szCs w:val="22"/>
        </w:rPr>
        <w:t xml:space="preserve"> </w:t>
      </w:r>
      <w:r w:rsidR="00454A0E">
        <w:rPr>
          <w:szCs w:val="22"/>
        </w:rPr>
        <w:t>e</w:t>
      </w:r>
      <w:r w:rsidR="000500AB">
        <w:rPr>
          <w:szCs w:val="22"/>
        </w:rPr>
        <w:t>st de 32 000€ HT.</w:t>
      </w:r>
    </w:p>
    <w:p w14:paraId="1AB8D4EF" w14:textId="77777777" w:rsidR="00A963C7" w:rsidRPr="00A963C7" w:rsidRDefault="00A963C7" w:rsidP="00A963C7">
      <w:pPr>
        <w:jc w:val="both"/>
        <w:rPr>
          <w:szCs w:val="22"/>
        </w:rPr>
      </w:pPr>
    </w:p>
    <w:p w14:paraId="3FCDA5E6" w14:textId="14D392E5" w:rsidR="00AD2B80" w:rsidRPr="003D5EB3" w:rsidRDefault="003A35BF" w:rsidP="003D5EB3">
      <w:pPr>
        <w:pStyle w:val="Titre2"/>
        <w:rPr>
          <w:rFonts w:ascii="CGP" w:hAnsi="CGP"/>
          <w:bCs w:val="0"/>
          <w:i w:val="0"/>
          <w:iCs w:val="0"/>
          <w:sz w:val="22"/>
          <w:szCs w:val="22"/>
          <w:lang w:val="fr-FR" w:eastAsia="fr-FR"/>
        </w:rPr>
      </w:pPr>
      <w:bookmarkStart w:id="170" w:name="_Toc524686152"/>
      <w:bookmarkStart w:id="171" w:name="_Toc1637169"/>
      <w:bookmarkStart w:id="172" w:name="_Toc8380744"/>
      <w:bookmarkStart w:id="173" w:name="_Toc20144693"/>
      <w:bookmarkStart w:id="174" w:name="_Toc189580625"/>
      <w:r>
        <w:rPr>
          <w:rFonts w:ascii="CGP" w:hAnsi="CGP"/>
          <w:bCs w:val="0"/>
          <w:i w:val="0"/>
          <w:iCs w:val="0"/>
          <w:sz w:val="22"/>
          <w:szCs w:val="22"/>
          <w:lang w:val="fr-FR" w:eastAsia="fr-FR"/>
        </w:rPr>
        <w:t>9.4</w:t>
      </w:r>
      <w:r w:rsidR="00DF354D" w:rsidRPr="003D5EB3">
        <w:rPr>
          <w:rFonts w:ascii="CGP" w:hAnsi="CGP"/>
          <w:bCs w:val="0"/>
          <w:i w:val="0"/>
          <w:iCs w:val="0"/>
          <w:sz w:val="22"/>
          <w:szCs w:val="22"/>
          <w:lang w:val="fr-FR" w:eastAsia="fr-FR"/>
        </w:rPr>
        <w:t xml:space="preserve"> - </w:t>
      </w:r>
      <w:r w:rsidR="00AD2B80" w:rsidRPr="008D32FF">
        <w:rPr>
          <w:rFonts w:ascii="CGP" w:hAnsi="CGP"/>
          <w:bCs w:val="0"/>
          <w:iCs w:val="0"/>
          <w:sz w:val="22"/>
          <w:szCs w:val="22"/>
          <w:u w:val="single"/>
          <w:lang w:val="fr-FR" w:eastAsia="fr-FR"/>
        </w:rPr>
        <w:t>Répartition du montant en cas de groupement</w:t>
      </w:r>
      <w:bookmarkEnd w:id="170"/>
      <w:bookmarkEnd w:id="171"/>
      <w:bookmarkEnd w:id="172"/>
      <w:bookmarkEnd w:id="173"/>
      <w:bookmarkEnd w:id="174"/>
    </w:p>
    <w:p w14:paraId="4F62308F" w14:textId="77777777" w:rsidR="00AD2B80" w:rsidRPr="00F32C17" w:rsidRDefault="00AD2B80" w:rsidP="00AD2B80">
      <w:pPr>
        <w:jc w:val="both"/>
        <w:rPr>
          <w:szCs w:val="22"/>
        </w:rPr>
      </w:pPr>
      <w:r w:rsidRPr="00F32C17">
        <w:rPr>
          <w:szCs w:val="22"/>
        </w:rPr>
        <w:t xml:space="preserve">Le groupement doit fournir en annexe du présent acte d’engagement valant CCP, la répartition des prestations et des montants de ces prestations entre cotraitants. </w:t>
      </w:r>
    </w:p>
    <w:p w14:paraId="04EDCD26" w14:textId="1CB4A3FF" w:rsidR="00AD2B80" w:rsidRPr="003D5EB3" w:rsidRDefault="003A35BF" w:rsidP="003D5EB3">
      <w:pPr>
        <w:pStyle w:val="Titre2"/>
        <w:rPr>
          <w:rFonts w:ascii="CGP" w:hAnsi="CGP"/>
          <w:bCs w:val="0"/>
          <w:i w:val="0"/>
          <w:iCs w:val="0"/>
          <w:sz w:val="22"/>
          <w:szCs w:val="22"/>
          <w:lang w:val="fr-FR" w:eastAsia="fr-FR"/>
        </w:rPr>
      </w:pPr>
      <w:bookmarkStart w:id="175" w:name="_Toc524686153"/>
      <w:bookmarkStart w:id="176" w:name="_Toc1637170"/>
      <w:bookmarkStart w:id="177" w:name="_Toc20144694"/>
      <w:bookmarkStart w:id="178" w:name="_Toc189580626"/>
      <w:r>
        <w:rPr>
          <w:rFonts w:ascii="CGP" w:hAnsi="CGP"/>
          <w:bCs w:val="0"/>
          <w:i w:val="0"/>
          <w:iCs w:val="0"/>
          <w:sz w:val="22"/>
          <w:szCs w:val="22"/>
          <w:lang w:val="fr-FR" w:eastAsia="fr-FR"/>
        </w:rPr>
        <w:lastRenderedPageBreak/>
        <w:t>9.5</w:t>
      </w:r>
      <w:r w:rsidR="00DF354D" w:rsidRPr="003D5EB3">
        <w:rPr>
          <w:rFonts w:ascii="CGP" w:hAnsi="CGP"/>
          <w:bCs w:val="0"/>
          <w:i w:val="0"/>
          <w:iCs w:val="0"/>
          <w:sz w:val="22"/>
          <w:szCs w:val="22"/>
          <w:lang w:val="fr-FR" w:eastAsia="fr-FR"/>
        </w:rPr>
        <w:t xml:space="preserve"> - </w:t>
      </w:r>
      <w:r w:rsidR="00AD2B80" w:rsidRPr="008D32FF">
        <w:rPr>
          <w:rFonts w:ascii="CGP" w:hAnsi="CGP"/>
          <w:bCs w:val="0"/>
          <w:iCs w:val="0"/>
          <w:sz w:val="22"/>
          <w:szCs w:val="22"/>
          <w:u w:val="single"/>
          <w:lang w:val="fr-FR" w:eastAsia="fr-FR"/>
        </w:rPr>
        <w:t>Contenu des prix</w:t>
      </w:r>
      <w:bookmarkEnd w:id="175"/>
      <w:bookmarkEnd w:id="176"/>
      <w:bookmarkEnd w:id="177"/>
      <w:bookmarkEnd w:id="178"/>
    </w:p>
    <w:p w14:paraId="31E3CD33" w14:textId="77777777" w:rsidR="00AD2B80" w:rsidRPr="00F32C17" w:rsidRDefault="00AD2B80" w:rsidP="00AD2B80">
      <w:pPr>
        <w:widowControl w:val="0"/>
        <w:autoSpaceDE w:val="0"/>
        <w:autoSpaceDN w:val="0"/>
        <w:adjustRightInd w:val="0"/>
        <w:jc w:val="both"/>
        <w:rPr>
          <w:szCs w:val="22"/>
        </w:rPr>
      </w:pPr>
      <w:r w:rsidRPr="00F32C17">
        <w:rPr>
          <w:szCs w:val="22"/>
        </w:rPr>
        <w:t>Comme précisé à l’article 10.1.3 du CCAG/</w:t>
      </w:r>
      <w:r w:rsidR="008A3B88">
        <w:rPr>
          <w:szCs w:val="22"/>
        </w:rPr>
        <w:t>FCS</w:t>
      </w:r>
      <w:r w:rsidRPr="00F32C17">
        <w:rPr>
          <w:szCs w:val="22"/>
        </w:rPr>
        <w:t>, les prix sont réputés comprendre toutes les charges fiscales ou autres frappant obligatoirement les prestations ainsi que toutes les autres dépenses nécessaires à l’exécution des prestations, les marges pour risque et les marges bénéficiaires.</w:t>
      </w:r>
    </w:p>
    <w:p w14:paraId="0B43DF51" w14:textId="77777777" w:rsidR="00AD2B80" w:rsidRPr="00F32C17" w:rsidRDefault="00AD2B80" w:rsidP="00AD2B80">
      <w:pPr>
        <w:widowControl w:val="0"/>
        <w:autoSpaceDE w:val="0"/>
        <w:autoSpaceDN w:val="0"/>
        <w:adjustRightInd w:val="0"/>
        <w:jc w:val="both"/>
        <w:rPr>
          <w:szCs w:val="22"/>
        </w:rPr>
      </w:pPr>
    </w:p>
    <w:p w14:paraId="45DAEC55" w14:textId="1060EED1" w:rsidR="00AD2B80" w:rsidRPr="00F32C17" w:rsidRDefault="00AD2B80" w:rsidP="00AD2B80">
      <w:pPr>
        <w:jc w:val="both"/>
        <w:rPr>
          <w:szCs w:val="22"/>
        </w:rPr>
      </w:pPr>
      <w:r w:rsidRPr="00F32C17">
        <w:rPr>
          <w:szCs w:val="22"/>
        </w:rPr>
        <w:t xml:space="preserve">Toutes les sujétions décrites </w:t>
      </w:r>
      <w:r w:rsidR="00630923">
        <w:rPr>
          <w:szCs w:val="22"/>
        </w:rPr>
        <w:t>à l’</w:t>
      </w:r>
      <w:r w:rsidR="00B341B0">
        <w:rPr>
          <w:szCs w:val="22"/>
        </w:rPr>
        <w:t>accord-cadre</w:t>
      </w:r>
      <w:r w:rsidRPr="00F32C17">
        <w:rPr>
          <w:szCs w:val="22"/>
        </w:rPr>
        <w:t xml:space="preserve"> et liées à l’objet d</w:t>
      </w:r>
      <w:r w:rsidR="00630923">
        <w:rPr>
          <w:szCs w:val="22"/>
        </w:rPr>
        <w:t>e l’</w:t>
      </w:r>
      <w:r w:rsidR="00B341B0">
        <w:rPr>
          <w:szCs w:val="22"/>
        </w:rPr>
        <w:t>accord-cadre</w:t>
      </w:r>
      <w:r w:rsidRPr="00F32C17">
        <w:rPr>
          <w:szCs w:val="22"/>
        </w:rPr>
        <w:t xml:space="preserve"> ou à ses conditions d’exécution sont réputées incluses dans les prix d</w:t>
      </w:r>
      <w:r w:rsidR="00630923">
        <w:rPr>
          <w:szCs w:val="22"/>
        </w:rPr>
        <w:t>e l’</w:t>
      </w:r>
      <w:r w:rsidR="00B341B0">
        <w:rPr>
          <w:szCs w:val="22"/>
        </w:rPr>
        <w:t>accord-cadre</w:t>
      </w:r>
      <w:r w:rsidRPr="00F32C17">
        <w:rPr>
          <w:szCs w:val="22"/>
        </w:rPr>
        <w:t>.</w:t>
      </w:r>
    </w:p>
    <w:p w14:paraId="7AA964C6" w14:textId="77777777" w:rsidR="00AD2B80" w:rsidRPr="00F32C17" w:rsidRDefault="00AD2B80" w:rsidP="00AD2B80">
      <w:pPr>
        <w:jc w:val="both"/>
        <w:rPr>
          <w:szCs w:val="22"/>
        </w:rPr>
      </w:pPr>
    </w:p>
    <w:p w14:paraId="4F8BEF59" w14:textId="71B68404" w:rsidR="00AD2B80" w:rsidRPr="00F32C17" w:rsidRDefault="00AD2B80" w:rsidP="00AD2B80">
      <w:pPr>
        <w:jc w:val="both"/>
        <w:rPr>
          <w:strike/>
          <w:color w:val="000000"/>
          <w:szCs w:val="22"/>
        </w:rPr>
      </w:pPr>
      <w:r w:rsidRPr="00F32C17">
        <w:rPr>
          <w:color w:val="000000"/>
          <w:szCs w:val="22"/>
        </w:rPr>
        <w:t xml:space="preserve">Les prix ainsi définis comprennent </w:t>
      </w:r>
      <w:r w:rsidRPr="00F32C17">
        <w:rPr>
          <w:szCs w:val="22"/>
        </w:rPr>
        <w:t>notamment</w:t>
      </w:r>
      <w:r w:rsidRPr="00F32C17">
        <w:rPr>
          <w:color w:val="000000"/>
          <w:szCs w:val="22"/>
        </w:rPr>
        <w:t xml:space="preserve"> tous les frais de main-d’œuvre, de déplacement des personnels </w:t>
      </w:r>
      <w:r w:rsidRPr="00F32C17">
        <w:rPr>
          <w:szCs w:val="22"/>
        </w:rPr>
        <w:t xml:space="preserve">et d’hébergement du personnel du titulaire en cas de réalisation des prestations hors de locaux du titulaire, </w:t>
      </w:r>
      <w:r w:rsidRPr="00F32C17">
        <w:rPr>
          <w:color w:val="000000"/>
          <w:szCs w:val="22"/>
        </w:rPr>
        <w:t>le transport de l’outillage et appareillage nécessaires à l’exécution des prestations (</w:t>
      </w:r>
      <w:r w:rsidRPr="00F32C17">
        <w:rPr>
          <w:szCs w:val="22"/>
        </w:rPr>
        <w:t>téléphone portable et frais d’abonnement, tenues, matériel pour assurer les contrôles, la signalisation…)</w:t>
      </w:r>
      <w:r w:rsidRPr="00F32C17">
        <w:rPr>
          <w:color w:val="000000"/>
          <w:szCs w:val="22"/>
        </w:rPr>
        <w:t>,</w:t>
      </w:r>
      <w:r w:rsidRPr="00F32C17">
        <w:rPr>
          <w:szCs w:val="22"/>
        </w:rPr>
        <w:t xml:space="preserve"> ainsi que les droits de propriété intellectuelle tels que définis au présent </w:t>
      </w:r>
      <w:r w:rsidR="00B341B0">
        <w:rPr>
          <w:szCs w:val="22"/>
        </w:rPr>
        <w:t>accord-cadre</w:t>
      </w:r>
      <w:r w:rsidR="00D748CB">
        <w:rPr>
          <w:szCs w:val="22"/>
        </w:rPr>
        <w:t>.</w:t>
      </w:r>
    </w:p>
    <w:p w14:paraId="466A0711" w14:textId="77777777" w:rsidR="00AD2B80" w:rsidRPr="00F32C17" w:rsidRDefault="00AD2B80" w:rsidP="00AD2B80">
      <w:pPr>
        <w:rPr>
          <w:i/>
          <w:szCs w:val="22"/>
        </w:rPr>
      </w:pPr>
    </w:p>
    <w:p w14:paraId="6C9DF9EE" w14:textId="77777777" w:rsidR="00AD2B80" w:rsidRPr="00F32C17" w:rsidRDefault="00AD2B80" w:rsidP="00AD2B80">
      <w:pPr>
        <w:jc w:val="both"/>
        <w:rPr>
          <w:szCs w:val="22"/>
        </w:rPr>
      </w:pPr>
      <w:r w:rsidRPr="00F32C17">
        <w:rPr>
          <w:szCs w:val="22"/>
        </w:rPr>
        <w:t>Le prix comprend également :</w:t>
      </w:r>
    </w:p>
    <w:p w14:paraId="617DF614" w14:textId="77777777" w:rsidR="00AD2B80" w:rsidRPr="00F32C17" w:rsidRDefault="00AD2B80" w:rsidP="00677B4D">
      <w:pPr>
        <w:numPr>
          <w:ilvl w:val="0"/>
          <w:numId w:val="15"/>
        </w:numPr>
        <w:jc w:val="both"/>
        <w:rPr>
          <w:szCs w:val="22"/>
        </w:rPr>
      </w:pPr>
      <w:r w:rsidRPr="00F32C17">
        <w:rPr>
          <w:szCs w:val="22"/>
        </w:rPr>
        <w:t>Les sujétions pouvant résulter des modalités de fonctionnement du Centre (heures d’ouverture, présence du public, modalités d’accès…),</w:t>
      </w:r>
    </w:p>
    <w:p w14:paraId="385638AE" w14:textId="77777777" w:rsidR="00AD2B80" w:rsidRPr="00F32C17" w:rsidRDefault="00AD2B80" w:rsidP="00677B4D">
      <w:pPr>
        <w:numPr>
          <w:ilvl w:val="0"/>
          <w:numId w:val="16"/>
        </w:numPr>
        <w:jc w:val="both"/>
        <w:rPr>
          <w:b/>
          <w:szCs w:val="22"/>
        </w:rPr>
      </w:pPr>
      <w:r w:rsidRPr="00F32C17">
        <w:rPr>
          <w:szCs w:val="22"/>
        </w:rPr>
        <w:t>Les frais résultants des mesures réglementaires ou non en matière de sécurité et de protection de la santé des salariés de l’entreprise intervenant sur le site et notamment les sujétions liées au respect des dispositions définies au présent document,</w:t>
      </w:r>
    </w:p>
    <w:p w14:paraId="5EC935C3" w14:textId="77777777" w:rsidR="00AD2B80" w:rsidRPr="00F32C17" w:rsidRDefault="00AD2B80" w:rsidP="00677B4D">
      <w:pPr>
        <w:numPr>
          <w:ilvl w:val="0"/>
          <w:numId w:val="16"/>
        </w:numPr>
        <w:jc w:val="both"/>
        <w:rPr>
          <w:szCs w:val="22"/>
        </w:rPr>
      </w:pPr>
      <w:r w:rsidRPr="00F32C17">
        <w:rPr>
          <w:szCs w:val="22"/>
        </w:rPr>
        <w:t>La participation aux réunions de suivi, aux opérations de vérification et à toute réunion demandée par la</w:t>
      </w:r>
      <w:r w:rsidRPr="00F32C17">
        <w:rPr>
          <w:strike/>
          <w:szCs w:val="22"/>
        </w:rPr>
        <w:t xml:space="preserve"> </w:t>
      </w:r>
      <w:r w:rsidRPr="00F32C17">
        <w:rPr>
          <w:szCs w:val="22"/>
        </w:rPr>
        <w:t>direction du bâtiment et de la sécurité</w:t>
      </w:r>
      <w:r w:rsidRPr="00F32C17">
        <w:rPr>
          <w:color w:val="000000"/>
          <w:szCs w:val="22"/>
        </w:rPr>
        <w:t xml:space="preserve"> </w:t>
      </w:r>
      <w:r w:rsidRPr="00F32C17">
        <w:rPr>
          <w:szCs w:val="22"/>
        </w:rPr>
        <w:t xml:space="preserve">l’assurance ainsi que toutes les autres dépenses nécessaires à l’exécution des prestations, les marges pour risque et les marges bénéficiaires et toutes les charges fiscales. </w:t>
      </w:r>
    </w:p>
    <w:p w14:paraId="68206FC6" w14:textId="4916FF9A" w:rsidR="00AD2B80" w:rsidRPr="00F32C17" w:rsidRDefault="00AD2B80" w:rsidP="00677B4D">
      <w:pPr>
        <w:numPr>
          <w:ilvl w:val="0"/>
          <w:numId w:val="16"/>
        </w:numPr>
        <w:jc w:val="both"/>
        <w:rPr>
          <w:szCs w:val="22"/>
        </w:rPr>
      </w:pPr>
      <w:r w:rsidRPr="00F32C17">
        <w:rPr>
          <w:szCs w:val="22"/>
        </w:rPr>
        <w:t xml:space="preserve">Les frais qui naîtraient de l’ajournement ou du rejet des prestations, sont à la charge du </w:t>
      </w:r>
      <w:r w:rsidR="00D748CB">
        <w:rPr>
          <w:szCs w:val="22"/>
        </w:rPr>
        <w:t>titulaire</w:t>
      </w:r>
      <w:r w:rsidR="00F2144A">
        <w:rPr>
          <w:szCs w:val="22"/>
        </w:rPr>
        <w:t xml:space="preserve"> </w:t>
      </w:r>
      <w:r w:rsidRPr="00F32C17">
        <w:rPr>
          <w:szCs w:val="22"/>
        </w:rPr>
        <w:t>d</w:t>
      </w:r>
      <w:r w:rsidR="00630923">
        <w:rPr>
          <w:szCs w:val="22"/>
        </w:rPr>
        <w:t>e l’</w:t>
      </w:r>
      <w:r w:rsidR="00B341B0">
        <w:rPr>
          <w:szCs w:val="22"/>
        </w:rPr>
        <w:t>accord-cadre</w:t>
      </w:r>
      <w:r w:rsidRPr="00F32C17">
        <w:rPr>
          <w:szCs w:val="22"/>
        </w:rPr>
        <w:t>.</w:t>
      </w:r>
    </w:p>
    <w:p w14:paraId="3F6CFB63" w14:textId="4E946A15" w:rsidR="00AD2B80" w:rsidRPr="003D5EB3" w:rsidRDefault="003A35BF" w:rsidP="003D5EB3">
      <w:pPr>
        <w:pStyle w:val="Titre2"/>
        <w:rPr>
          <w:rFonts w:ascii="CGP" w:hAnsi="CGP"/>
          <w:bCs w:val="0"/>
          <w:i w:val="0"/>
          <w:iCs w:val="0"/>
          <w:sz w:val="22"/>
          <w:szCs w:val="22"/>
          <w:lang w:val="fr-FR" w:eastAsia="fr-FR"/>
        </w:rPr>
      </w:pPr>
      <w:bookmarkStart w:id="179" w:name="_Toc524686154"/>
      <w:bookmarkStart w:id="180" w:name="_Toc1637171"/>
      <w:bookmarkStart w:id="181" w:name="_Toc20144695"/>
      <w:bookmarkStart w:id="182" w:name="_Toc355018223"/>
      <w:bookmarkStart w:id="183" w:name="_Toc189580627"/>
      <w:r>
        <w:rPr>
          <w:rFonts w:ascii="CGP" w:hAnsi="CGP"/>
          <w:bCs w:val="0"/>
          <w:i w:val="0"/>
          <w:iCs w:val="0"/>
          <w:sz w:val="22"/>
          <w:szCs w:val="22"/>
          <w:lang w:val="fr-FR" w:eastAsia="fr-FR"/>
        </w:rPr>
        <w:t>9.6</w:t>
      </w:r>
      <w:r w:rsidR="00DF354D" w:rsidRPr="003D5EB3">
        <w:rPr>
          <w:rFonts w:ascii="CGP" w:hAnsi="CGP"/>
          <w:bCs w:val="0"/>
          <w:i w:val="0"/>
          <w:iCs w:val="0"/>
          <w:sz w:val="22"/>
          <w:szCs w:val="22"/>
          <w:lang w:val="fr-FR" w:eastAsia="fr-FR"/>
        </w:rPr>
        <w:t xml:space="preserve"> - </w:t>
      </w:r>
      <w:r w:rsidR="00AD2B80" w:rsidRPr="008D32FF">
        <w:rPr>
          <w:rFonts w:ascii="CGP" w:hAnsi="CGP"/>
          <w:bCs w:val="0"/>
          <w:iCs w:val="0"/>
          <w:sz w:val="22"/>
          <w:szCs w:val="22"/>
          <w:u w:val="single"/>
          <w:lang w:val="fr-FR" w:eastAsia="fr-FR"/>
        </w:rPr>
        <w:t>Mois d’établissement des prix</w:t>
      </w:r>
      <w:bookmarkEnd w:id="179"/>
      <w:bookmarkEnd w:id="180"/>
      <w:bookmarkEnd w:id="181"/>
      <w:bookmarkEnd w:id="183"/>
    </w:p>
    <w:p w14:paraId="52F4D37D" w14:textId="5EA5C8EF" w:rsidR="00AD2B80" w:rsidRPr="00992B99" w:rsidRDefault="00AD2B80" w:rsidP="00AD2B80">
      <w:pPr>
        <w:jc w:val="both"/>
        <w:rPr>
          <w:szCs w:val="22"/>
        </w:rPr>
      </w:pPr>
      <w:r w:rsidRPr="003932E1">
        <w:rPr>
          <w:szCs w:val="22"/>
        </w:rPr>
        <w:t>Les prix d</w:t>
      </w:r>
      <w:r w:rsidR="00630923">
        <w:rPr>
          <w:szCs w:val="22"/>
        </w:rPr>
        <w:t>e l’</w:t>
      </w:r>
      <w:r w:rsidR="00B341B0">
        <w:rPr>
          <w:szCs w:val="22"/>
        </w:rPr>
        <w:t>accord-cadre</w:t>
      </w:r>
      <w:r w:rsidRPr="003932E1">
        <w:rPr>
          <w:szCs w:val="22"/>
        </w:rPr>
        <w:t xml:space="preserve"> sont établis sur la base des conditions économiques en vigueur au mois correspondant au mois de remise de l’offre </w:t>
      </w:r>
      <w:r w:rsidR="00466BCC">
        <w:rPr>
          <w:szCs w:val="22"/>
        </w:rPr>
        <w:t>par le</w:t>
      </w:r>
      <w:r w:rsidR="00466BCC" w:rsidRPr="003932E1">
        <w:rPr>
          <w:szCs w:val="22"/>
        </w:rPr>
        <w:t xml:space="preserve"> </w:t>
      </w:r>
      <w:r w:rsidRPr="00992B99">
        <w:rPr>
          <w:szCs w:val="22"/>
        </w:rPr>
        <w:t>titulaire</w:t>
      </w:r>
      <w:r w:rsidR="00614712" w:rsidRPr="00992B99">
        <w:rPr>
          <w:szCs w:val="22"/>
        </w:rPr>
        <w:t xml:space="preserve"> (mois Mo)</w:t>
      </w:r>
      <w:r w:rsidRPr="00992B99">
        <w:rPr>
          <w:szCs w:val="22"/>
        </w:rPr>
        <w:t xml:space="preserve">. </w:t>
      </w:r>
    </w:p>
    <w:p w14:paraId="4FFA7C44" w14:textId="760E0055" w:rsidR="00BD01F6" w:rsidRPr="00BD01F6" w:rsidRDefault="00BD01F6" w:rsidP="00AD2B80">
      <w:pPr>
        <w:jc w:val="both"/>
        <w:rPr>
          <w:szCs w:val="22"/>
        </w:rPr>
      </w:pPr>
    </w:p>
    <w:p w14:paraId="312346F0" w14:textId="77777777" w:rsidR="00BD01F6" w:rsidRPr="00BD01F6" w:rsidRDefault="00BD01F6" w:rsidP="00BD01F6">
      <w:pPr>
        <w:rPr>
          <w:szCs w:val="22"/>
        </w:rPr>
      </w:pPr>
      <w:r w:rsidRPr="00BD01F6">
        <w:rPr>
          <w:szCs w:val="22"/>
        </w:rPr>
        <w:t>Par dérogation à l’article 10 du CCAG/FCS, le mois Mo (prix initiaux) est le mois correspondant soit :</w:t>
      </w:r>
    </w:p>
    <w:p w14:paraId="31653E47" w14:textId="77777777" w:rsidR="00BD01F6" w:rsidRPr="00BD01F6" w:rsidRDefault="00BD01F6" w:rsidP="00BD01F6">
      <w:pPr>
        <w:pStyle w:val="Paragraphedeliste"/>
        <w:numPr>
          <w:ilvl w:val="0"/>
          <w:numId w:val="22"/>
        </w:numPr>
        <w:rPr>
          <w:szCs w:val="22"/>
        </w:rPr>
      </w:pPr>
      <w:r w:rsidRPr="00BD01F6">
        <w:rPr>
          <w:szCs w:val="22"/>
        </w:rPr>
        <w:t>À la date limite de remise des offres, indiquée dans l’AAPC et/ou dans le RC,</w:t>
      </w:r>
    </w:p>
    <w:p w14:paraId="14130283" w14:textId="0D2E4111" w:rsidR="00BD01F6" w:rsidRDefault="00BD01F6" w:rsidP="00BD01F6">
      <w:pPr>
        <w:pStyle w:val="Paragraphedeliste"/>
        <w:numPr>
          <w:ilvl w:val="0"/>
          <w:numId w:val="22"/>
        </w:numPr>
        <w:rPr>
          <w:szCs w:val="22"/>
        </w:rPr>
      </w:pPr>
      <w:r w:rsidRPr="00BD01F6">
        <w:rPr>
          <w:szCs w:val="22"/>
        </w:rPr>
        <w:t>Le cas échéant, à la nouvelle date limite de remise des offres indiquée dans l’AAPC et/ou dans le RC rectificatifs, en cas de report du délai de remise,</w:t>
      </w:r>
    </w:p>
    <w:p w14:paraId="334BEDD7" w14:textId="77777777" w:rsidR="00BD01F6" w:rsidRPr="00BD01F6" w:rsidRDefault="00BD01F6" w:rsidP="00BD01F6">
      <w:pPr>
        <w:pStyle w:val="Paragraphedeliste"/>
        <w:numPr>
          <w:ilvl w:val="0"/>
          <w:numId w:val="22"/>
        </w:numPr>
        <w:jc w:val="both"/>
        <w:rPr>
          <w:szCs w:val="22"/>
        </w:rPr>
      </w:pPr>
      <w:bookmarkStart w:id="184" w:name="_Hlk100153842"/>
      <w:proofErr w:type="gramStart"/>
      <w:r w:rsidRPr="00BD01F6">
        <w:rPr>
          <w:szCs w:val="22"/>
        </w:rPr>
        <w:t>le</w:t>
      </w:r>
      <w:proofErr w:type="gramEnd"/>
      <w:r w:rsidRPr="00BD01F6">
        <w:rPr>
          <w:szCs w:val="22"/>
        </w:rPr>
        <w:t xml:space="preserve"> cas échéant, à la date limite de remise des offres finales indiquée dans le courrier de négociation ou dans la LC (lettre de consultation).</w:t>
      </w:r>
    </w:p>
    <w:p w14:paraId="15624A0A" w14:textId="0B4303FB" w:rsidR="00AD2B80" w:rsidRDefault="003A35BF" w:rsidP="003D5EB3">
      <w:pPr>
        <w:pStyle w:val="Titre2"/>
        <w:rPr>
          <w:rFonts w:ascii="CGP" w:hAnsi="CGP"/>
          <w:bCs w:val="0"/>
          <w:iCs w:val="0"/>
          <w:sz w:val="22"/>
          <w:szCs w:val="22"/>
          <w:u w:val="single"/>
          <w:lang w:val="fr-FR" w:eastAsia="fr-FR"/>
        </w:rPr>
      </w:pPr>
      <w:bookmarkStart w:id="185" w:name="_Toc524686155"/>
      <w:bookmarkStart w:id="186" w:name="_Toc1637172"/>
      <w:bookmarkStart w:id="187" w:name="_Toc20144696"/>
      <w:bookmarkStart w:id="188" w:name="_Toc189580628"/>
      <w:bookmarkEnd w:id="184"/>
      <w:bookmarkEnd w:id="182"/>
      <w:r>
        <w:rPr>
          <w:rFonts w:ascii="CGP" w:hAnsi="CGP"/>
          <w:bCs w:val="0"/>
          <w:i w:val="0"/>
          <w:iCs w:val="0"/>
          <w:sz w:val="22"/>
          <w:szCs w:val="22"/>
          <w:lang w:val="fr-FR" w:eastAsia="fr-FR"/>
        </w:rPr>
        <w:t>9.7</w:t>
      </w:r>
      <w:r w:rsidR="00DF354D" w:rsidRPr="003D5EB3">
        <w:rPr>
          <w:rFonts w:ascii="CGP" w:hAnsi="CGP"/>
          <w:bCs w:val="0"/>
          <w:i w:val="0"/>
          <w:iCs w:val="0"/>
          <w:sz w:val="22"/>
          <w:szCs w:val="22"/>
          <w:lang w:val="fr-FR" w:eastAsia="fr-FR"/>
        </w:rPr>
        <w:t xml:space="preserve"> - </w:t>
      </w:r>
      <w:r w:rsidR="00AD2B80" w:rsidRPr="008D32FF">
        <w:rPr>
          <w:rFonts w:ascii="CGP" w:hAnsi="CGP"/>
          <w:bCs w:val="0"/>
          <w:iCs w:val="0"/>
          <w:sz w:val="22"/>
          <w:szCs w:val="22"/>
          <w:u w:val="single"/>
          <w:lang w:val="fr-FR" w:eastAsia="fr-FR"/>
        </w:rPr>
        <w:t>Variation des prix</w:t>
      </w:r>
      <w:bookmarkEnd w:id="185"/>
      <w:bookmarkEnd w:id="186"/>
      <w:bookmarkEnd w:id="187"/>
      <w:bookmarkEnd w:id="188"/>
    </w:p>
    <w:p w14:paraId="1658D1C7" w14:textId="77777777" w:rsidR="00E315E4" w:rsidRPr="00001922" w:rsidRDefault="00E315E4" w:rsidP="00E315E4">
      <w:pPr>
        <w:jc w:val="both"/>
        <w:rPr>
          <w:szCs w:val="22"/>
        </w:rPr>
      </w:pPr>
      <w:r w:rsidRPr="00001922">
        <w:rPr>
          <w:szCs w:val="22"/>
        </w:rPr>
        <w:t>Les prix de l’accord-cadre sont révisables lors de chaque reconduction (soit à la date anniversaire de la prise d’effet du marché).</w:t>
      </w:r>
    </w:p>
    <w:p w14:paraId="68747A8F" w14:textId="77777777" w:rsidR="00E315E4" w:rsidRPr="00001922" w:rsidRDefault="00E315E4" w:rsidP="00E315E4">
      <w:pPr>
        <w:jc w:val="both"/>
        <w:rPr>
          <w:szCs w:val="22"/>
        </w:rPr>
      </w:pPr>
    </w:p>
    <w:p w14:paraId="578EB3CA" w14:textId="77777777" w:rsidR="00E315E4" w:rsidRPr="00001922" w:rsidRDefault="00E315E4" w:rsidP="00E315E4">
      <w:pPr>
        <w:jc w:val="both"/>
        <w:rPr>
          <w:szCs w:val="22"/>
        </w:rPr>
      </w:pPr>
      <w:r w:rsidRPr="00001922">
        <w:rPr>
          <w:szCs w:val="22"/>
        </w:rPr>
        <w:t xml:space="preserve">La révision des prix sera effectuée en utilisant la formule paramétrique suivante : </w:t>
      </w:r>
    </w:p>
    <w:p w14:paraId="18941F2E" w14:textId="77777777" w:rsidR="00E315E4" w:rsidRPr="00001922" w:rsidRDefault="00E315E4" w:rsidP="00E315E4">
      <w:pPr>
        <w:jc w:val="both"/>
        <w:rPr>
          <w:szCs w:val="22"/>
        </w:rPr>
      </w:pPr>
    </w:p>
    <w:p w14:paraId="057CF68A" w14:textId="77777777" w:rsidR="00E315E4" w:rsidRPr="00001922" w:rsidRDefault="00E315E4" w:rsidP="00E315E4">
      <w:pPr>
        <w:jc w:val="both"/>
        <w:rPr>
          <w:szCs w:val="22"/>
        </w:rPr>
      </w:pPr>
      <w:r w:rsidRPr="00001922">
        <w:rPr>
          <w:szCs w:val="22"/>
        </w:rPr>
        <w:t>P = Po x C</w:t>
      </w:r>
    </w:p>
    <w:p w14:paraId="260AC2E8" w14:textId="77777777" w:rsidR="00E315E4" w:rsidRPr="00001922" w:rsidRDefault="00E315E4" w:rsidP="00E315E4">
      <w:pPr>
        <w:jc w:val="both"/>
        <w:rPr>
          <w:szCs w:val="22"/>
        </w:rPr>
      </w:pPr>
    </w:p>
    <w:p w14:paraId="05E40FA8" w14:textId="77777777" w:rsidR="00E315E4" w:rsidRPr="00001922" w:rsidRDefault="00E315E4" w:rsidP="00E315E4">
      <w:pPr>
        <w:jc w:val="both"/>
        <w:rPr>
          <w:szCs w:val="22"/>
        </w:rPr>
      </w:pPr>
      <w:r w:rsidRPr="00001922">
        <w:rPr>
          <w:szCs w:val="22"/>
        </w:rPr>
        <w:t>C = 0,125 + {0,875 (I/Io)}</w:t>
      </w:r>
    </w:p>
    <w:p w14:paraId="48C6A292" w14:textId="77777777" w:rsidR="00E315E4" w:rsidRPr="00001922" w:rsidRDefault="00E315E4" w:rsidP="00E315E4">
      <w:pPr>
        <w:jc w:val="both"/>
        <w:rPr>
          <w:szCs w:val="22"/>
        </w:rPr>
      </w:pPr>
    </w:p>
    <w:p w14:paraId="0757854C" w14:textId="77777777" w:rsidR="00E315E4" w:rsidRPr="00001922" w:rsidRDefault="00E315E4" w:rsidP="00E315E4">
      <w:pPr>
        <w:jc w:val="both"/>
        <w:rPr>
          <w:szCs w:val="22"/>
        </w:rPr>
      </w:pPr>
      <w:r w:rsidRPr="00001922">
        <w:rPr>
          <w:szCs w:val="22"/>
        </w:rPr>
        <w:t>Dans laquelle</w:t>
      </w:r>
    </w:p>
    <w:p w14:paraId="43A1684F" w14:textId="77777777" w:rsidR="00E315E4" w:rsidRPr="00001922" w:rsidRDefault="00E315E4" w:rsidP="00E315E4">
      <w:pPr>
        <w:jc w:val="both"/>
        <w:rPr>
          <w:szCs w:val="22"/>
        </w:rPr>
      </w:pPr>
    </w:p>
    <w:p w14:paraId="222B8547" w14:textId="77777777" w:rsidR="00E315E4" w:rsidRPr="00001922" w:rsidRDefault="00E315E4" w:rsidP="00E315E4">
      <w:pPr>
        <w:pStyle w:val="Paragraphedeliste"/>
        <w:numPr>
          <w:ilvl w:val="0"/>
          <w:numId w:val="22"/>
        </w:numPr>
        <w:jc w:val="both"/>
        <w:rPr>
          <w:szCs w:val="22"/>
        </w:rPr>
      </w:pPr>
      <w:r w:rsidRPr="00001922">
        <w:rPr>
          <w:szCs w:val="22"/>
        </w:rPr>
        <w:t>P est le prix révisé,</w:t>
      </w:r>
    </w:p>
    <w:p w14:paraId="7AA4C1D1" w14:textId="77777777" w:rsidR="00E315E4" w:rsidRPr="00001922" w:rsidRDefault="00E315E4" w:rsidP="00E315E4">
      <w:pPr>
        <w:pStyle w:val="Paragraphedeliste"/>
        <w:numPr>
          <w:ilvl w:val="0"/>
          <w:numId w:val="22"/>
        </w:numPr>
        <w:jc w:val="both"/>
        <w:rPr>
          <w:szCs w:val="22"/>
        </w:rPr>
      </w:pPr>
      <w:r w:rsidRPr="00001922">
        <w:rPr>
          <w:szCs w:val="22"/>
        </w:rPr>
        <w:t>Po est le prix initial,</w:t>
      </w:r>
    </w:p>
    <w:p w14:paraId="1DAC64A4" w14:textId="6406B57A" w:rsidR="00E315E4" w:rsidRPr="00001922" w:rsidRDefault="00E315E4" w:rsidP="00E315E4">
      <w:pPr>
        <w:pStyle w:val="Paragraphedeliste"/>
        <w:numPr>
          <w:ilvl w:val="0"/>
          <w:numId w:val="22"/>
        </w:numPr>
        <w:jc w:val="both"/>
        <w:rPr>
          <w:szCs w:val="22"/>
        </w:rPr>
      </w:pPr>
      <w:r w:rsidRPr="00001922">
        <w:rPr>
          <w:szCs w:val="22"/>
        </w:rPr>
        <w:t>C</w:t>
      </w:r>
      <w:r w:rsidR="004A6E53" w:rsidRPr="00001922">
        <w:rPr>
          <w:szCs w:val="22"/>
        </w:rPr>
        <w:t>’</w:t>
      </w:r>
      <w:r w:rsidRPr="00001922">
        <w:rPr>
          <w:szCs w:val="22"/>
        </w:rPr>
        <w:t>est le coefficient de révision,</w:t>
      </w:r>
    </w:p>
    <w:p w14:paraId="799DA8D6" w14:textId="77777777" w:rsidR="00E315E4" w:rsidRPr="00001922" w:rsidRDefault="00E315E4" w:rsidP="00E315E4">
      <w:pPr>
        <w:pStyle w:val="Paragraphedeliste"/>
        <w:numPr>
          <w:ilvl w:val="0"/>
          <w:numId w:val="22"/>
        </w:numPr>
        <w:jc w:val="both"/>
        <w:rPr>
          <w:szCs w:val="22"/>
        </w:rPr>
      </w:pPr>
      <w:r w:rsidRPr="00001922">
        <w:rPr>
          <w:szCs w:val="22"/>
        </w:rPr>
        <w:t>I est la dernière valeur connue de l’indice du mois de révision moins deux mois,</w:t>
      </w:r>
    </w:p>
    <w:p w14:paraId="306321F7" w14:textId="77777777" w:rsidR="00E315E4" w:rsidRPr="00001922" w:rsidRDefault="00E315E4" w:rsidP="00E315E4">
      <w:pPr>
        <w:pStyle w:val="Paragraphedeliste"/>
        <w:numPr>
          <w:ilvl w:val="0"/>
          <w:numId w:val="22"/>
        </w:numPr>
        <w:jc w:val="both"/>
        <w:rPr>
          <w:szCs w:val="22"/>
        </w:rPr>
      </w:pPr>
      <w:r w:rsidRPr="00001922">
        <w:rPr>
          <w:szCs w:val="22"/>
        </w:rPr>
        <w:t>Io est la valeur de l’indice du mois Mo (mois de remise de l’offre).</w:t>
      </w:r>
    </w:p>
    <w:p w14:paraId="2C4A26CE" w14:textId="77777777" w:rsidR="00E315E4" w:rsidRPr="00001922" w:rsidRDefault="00E315E4" w:rsidP="00E315E4">
      <w:pPr>
        <w:spacing w:line="240" w:lineRule="atLeast"/>
        <w:jc w:val="both"/>
      </w:pPr>
    </w:p>
    <w:p w14:paraId="33BF8028" w14:textId="77777777" w:rsidR="00E315E4" w:rsidRPr="00001922" w:rsidRDefault="00E315E4" w:rsidP="00E315E4">
      <w:pPr>
        <w:spacing w:line="240" w:lineRule="atLeast"/>
        <w:jc w:val="both"/>
      </w:pPr>
      <w:r w:rsidRPr="00001922">
        <w:t>L’indice retenu est l’indice de prix de production « Eau naturelle, traitement et distribution d’eau », identifiant 010764299 - base 100 en 2021.</w:t>
      </w:r>
    </w:p>
    <w:p w14:paraId="54A457C5" w14:textId="77777777" w:rsidR="00E315E4" w:rsidRPr="00001922" w:rsidRDefault="00E315E4" w:rsidP="00E315E4">
      <w:pPr>
        <w:spacing w:line="240" w:lineRule="atLeast"/>
        <w:jc w:val="both"/>
      </w:pPr>
    </w:p>
    <w:p w14:paraId="3FC80738" w14:textId="77777777" w:rsidR="00E315E4" w:rsidRPr="00001922" w:rsidRDefault="00E315E4" w:rsidP="00E315E4">
      <w:pPr>
        <w:spacing w:line="240" w:lineRule="atLeast"/>
        <w:jc w:val="both"/>
      </w:pPr>
      <w:r w:rsidRPr="00001922">
        <w:t>Les indices sont consultables sur le site du Moniteur des travaux publics et du bâtiment.</w:t>
      </w:r>
    </w:p>
    <w:p w14:paraId="77C9C356" w14:textId="77777777" w:rsidR="00E315E4" w:rsidRPr="00001922" w:rsidRDefault="00E315E4" w:rsidP="00E315E4">
      <w:pPr>
        <w:spacing w:line="240" w:lineRule="atLeast"/>
        <w:jc w:val="both"/>
      </w:pPr>
    </w:p>
    <w:p w14:paraId="4867F24E" w14:textId="692133A9" w:rsidR="00E315E4" w:rsidRPr="00001922" w:rsidRDefault="00E315E4" w:rsidP="00E315E4">
      <w:pPr>
        <w:rPr>
          <w:szCs w:val="22"/>
        </w:rPr>
      </w:pPr>
      <w:r w:rsidRPr="00001922">
        <w:rPr>
          <w:szCs w:val="22"/>
        </w:rPr>
        <w:t xml:space="preserve">La révision s’opère à la baisse ou à la hausse. </w:t>
      </w:r>
    </w:p>
    <w:p w14:paraId="56C771B4" w14:textId="77777777" w:rsidR="00E315E4" w:rsidRPr="00001922" w:rsidRDefault="00E315E4" w:rsidP="00E315E4">
      <w:pPr>
        <w:rPr>
          <w:szCs w:val="22"/>
        </w:rPr>
      </w:pPr>
    </w:p>
    <w:p w14:paraId="3C61D84A" w14:textId="77777777" w:rsidR="00E315E4" w:rsidRPr="00001922" w:rsidRDefault="00E315E4" w:rsidP="00E315E4">
      <w:pPr>
        <w:rPr>
          <w:u w:val="single"/>
        </w:rPr>
      </w:pPr>
      <w:r w:rsidRPr="00001922">
        <w:rPr>
          <w:u w:val="single"/>
        </w:rPr>
        <w:t>REVISION PRIX NOUVEAUX :</w:t>
      </w:r>
    </w:p>
    <w:p w14:paraId="10B356D1" w14:textId="77777777" w:rsidR="00E315E4" w:rsidRPr="00001922" w:rsidRDefault="00E315E4" w:rsidP="00E315E4"/>
    <w:p w14:paraId="4B1651CA" w14:textId="77777777" w:rsidR="00E315E4" w:rsidRPr="00001922" w:rsidRDefault="00E315E4" w:rsidP="00E315E4">
      <w:pPr>
        <w:pStyle w:val="Paragraphedeliste"/>
        <w:numPr>
          <w:ilvl w:val="0"/>
          <w:numId w:val="24"/>
        </w:numPr>
      </w:pPr>
      <w:r w:rsidRPr="00001922">
        <w:t>Dans l’hypothèse où des nouveaux prix sont intégrés dans le marché, courant sa 1</w:t>
      </w:r>
      <w:r w:rsidRPr="00001922">
        <w:rPr>
          <w:vertAlign w:val="superscript"/>
        </w:rPr>
        <w:t>ère</w:t>
      </w:r>
      <w:r w:rsidRPr="00001922">
        <w:t xml:space="preserve"> année d’exécution et avant la 1ère révision des prix, ces nouveaux prix sont fermes tout au long de la 1ère année d’exécution. Ils seront révisés lors de la 1</w:t>
      </w:r>
      <w:r w:rsidRPr="00001922">
        <w:rPr>
          <w:vertAlign w:val="superscript"/>
        </w:rPr>
        <w:t>ère</w:t>
      </w:r>
      <w:r w:rsidRPr="00001922">
        <w:t xml:space="preserve"> révision des prix conformément à la formule paramétrique ci-dessus.</w:t>
      </w:r>
    </w:p>
    <w:p w14:paraId="3BBAEEC1" w14:textId="77777777" w:rsidR="00E315E4" w:rsidRPr="00001922" w:rsidRDefault="00E315E4" w:rsidP="00E315E4">
      <w:pPr>
        <w:jc w:val="both"/>
      </w:pPr>
    </w:p>
    <w:p w14:paraId="0D662B8C" w14:textId="77777777" w:rsidR="00E315E4" w:rsidRPr="00001922" w:rsidRDefault="00E315E4" w:rsidP="00E315E4">
      <w:pPr>
        <w:pStyle w:val="Paragraphedeliste"/>
        <w:numPr>
          <w:ilvl w:val="0"/>
          <w:numId w:val="24"/>
        </w:numPr>
      </w:pPr>
      <w:r w:rsidRPr="00001922">
        <w:t>Dans l’hypothèse où des nouveaux prix sont intégrés dans le marché, courant sa 2</w:t>
      </w:r>
      <w:r w:rsidRPr="00001922">
        <w:rPr>
          <w:vertAlign w:val="superscript"/>
        </w:rPr>
        <w:t>ème</w:t>
      </w:r>
      <w:r w:rsidRPr="00001922">
        <w:t xml:space="preserve">   année d’exécution et après la 1ère révision des prix, ces nouveaux prix sont fermes tout au long de la 2</w:t>
      </w:r>
      <w:r w:rsidRPr="00001922">
        <w:rPr>
          <w:vertAlign w:val="superscript"/>
        </w:rPr>
        <w:t>ème</w:t>
      </w:r>
      <w:r w:rsidRPr="00001922">
        <w:t xml:space="preserve"> année d’exécution. Ils seront révisés sans tenir compte de la 1</w:t>
      </w:r>
      <w:r w:rsidRPr="00001922">
        <w:rPr>
          <w:vertAlign w:val="superscript"/>
        </w:rPr>
        <w:t>ère</w:t>
      </w:r>
      <w:r w:rsidRPr="00001922">
        <w:t xml:space="preserve"> révision des prix, de la façon suivante (étant entendu R=Révision des prix) :</w:t>
      </w:r>
    </w:p>
    <w:p w14:paraId="23A14DA3" w14:textId="77777777" w:rsidR="00E315E4" w:rsidRPr="00001922" w:rsidRDefault="00E315E4" w:rsidP="00E315E4"/>
    <w:p w14:paraId="7E2C2D65" w14:textId="77777777" w:rsidR="00E315E4" w:rsidRPr="00001922" w:rsidRDefault="00E315E4" w:rsidP="00E315E4">
      <w:pPr>
        <w:pStyle w:val="Paragraphedeliste"/>
        <w:numPr>
          <w:ilvl w:val="0"/>
          <w:numId w:val="25"/>
        </w:numPr>
      </w:pPr>
      <w:r w:rsidRPr="00001922">
        <w:t>Lors de la 3</w:t>
      </w:r>
      <w:r w:rsidRPr="00001922">
        <w:rPr>
          <w:vertAlign w:val="superscript"/>
        </w:rPr>
        <w:t>ème</w:t>
      </w:r>
      <w:r w:rsidRPr="00001922">
        <w:t xml:space="preserve"> année le coefficient de révision des prix nouveaux sera obtenu ainsi : R2-R1,</w:t>
      </w:r>
    </w:p>
    <w:p w14:paraId="7FD66AF5" w14:textId="77777777" w:rsidR="00E315E4" w:rsidRPr="00001922" w:rsidRDefault="00E315E4" w:rsidP="00E315E4">
      <w:pPr>
        <w:pStyle w:val="Paragraphedeliste"/>
        <w:numPr>
          <w:ilvl w:val="0"/>
          <w:numId w:val="25"/>
        </w:numPr>
      </w:pPr>
      <w:r w:rsidRPr="00001922">
        <w:t>Lors de la 4</w:t>
      </w:r>
      <w:r w:rsidRPr="00001922">
        <w:rPr>
          <w:vertAlign w:val="superscript"/>
        </w:rPr>
        <w:t>ème</w:t>
      </w:r>
      <w:r w:rsidRPr="00001922">
        <w:t xml:space="preserve"> année le coefficient de révision des prix nouveaux sera obtenu ainsi : R3-R1.</w:t>
      </w:r>
    </w:p>
    <w:p w14:paraId="5FD22F2A" w14:textId="77777777" w:rsidR="00E315E4" w:rsidRPr="00001922" w:rsidRDefault="00E315E4" w:rsidP="00E315E4">
      <w:pPr>
        <w:pStyle w:val="Paragraphedeliste"/>
      </w:pPr>
    </w:p>
    <w:p w14:paraId="1D684955" w14:textId="77777777" w:rsidR="00E315E4" w:rsidRPr="00001922" w:rsidRDefault="00E315E4" w:rsidP="00E315E4">
      <w:pPr>
        <w:pStyle w:val="Paragraphedeliste"/>
        <w:numPr>
          <w:ilvl w:val="0"/>
          <w:numId w:val="24"/>
        </w:numPr>
      </w:pPr>
      <w:r w:rsidRPr="00001922">
        <w:t>Dans l’hypothèse où des nouveaux prix sont intégrés dans le marché, courant sa 3</w:t>
      </w:r>
      <w:r w:rsidRPr="00001922">
        <w:rPr>
          <w:vertAlign w:val="superscript"/>
        </w:rPr>
        <w:t>ème</w:t>
      </w:r>
      <w:r w:rsidRPr="00001922">
        <w:t xml:space="preserve"> année d’exécution et après la 2ème révision des prix, ces nouveaux prix sont fermes tout au long de la 3</w:t>
      </w:r>
      <w:r w:rsidRPr="00001922">
        <w:rPr>
          <w:vertAlign w:val="superscript"/>
        </w:rPr>
        <w:t>ème</w:t>
      </w:r>
      <w:r w:rsidRPr="00001922">
        <w:t xml:space="preserve"> année d’exécution. Ils seront révisés sans tenir compte de la 1</w:t>
      </w:r>
      <w:r w:rsidRPr="00001922">
        <w:rPr>
          <w:vertAlign w:val="superscript"/>
        </w:rPr>
        <w:t>ère</w:t>
      </w:r>
      <w:r w:rsidRPr="00001922">
        <w:t xml:space="preserve"> et 2</w:t>
      </w:r>
      <w:r w:rsidRPr="00001922">
        <w:rPr>
          <w:vertAlign w:val="superscript"/>
        </w:rPr>
        <w:t>ème</w:t>
      </w:r>
      <w:r w:rsidRPr="00001922">
        <w:t xml:space="preserve"> révision des prix, de la façon suivante :</w:t>
      </w:r>
    </w:p>
    <w:p w14:paraId="44D20B02" w14:textId="77777777" w:rsidR="00E315E4" w:rsidRPr="00001922" w:rsidRDefault="00E315E4" w:rsidP="00E315E4">
      <w:pPr>
        <w:pStyle w:val="Paragraphedeliste"/>
        <w:numPr>
          <w:ilvl w:val="0"/>
          <w:numId w:val="26"/>
        </w:numPr>
      </w:pPr>
      <w:r w:rsidRPr="00001922">
        <w:t>Lors de la 4</w:t>
      </w:r>
      <w:r w:rsidRPr="00001922">
        <w:rPr>
          <w:vertAlign w:val="superscript"/>
        </w:rPr>
        <w:t>ème</w:t>
      </w:r>
      <w:r w:rsidRPr="00001922">
        <w:t xml:space="preserve"> année le coefficient de révision des prix nouveaux sera obtenu ainsi : R3-R2.</w:t>
      </w:r>
    </w:p>
    <w:p w14:paraId="48FD305B" w14:textId="77777777" w:rsidR="00E315E4" w:rsidRPr="00001922" w:rsidRDefault="00E315E4" w:rsidP="00E315E4">
      <w:pPr>
        <w:jc w:val="both"/>
      </w:pPr>
    </w:p>
    <w:p w14:paraId="3434EABA" w14:textId="77777777" w:rsidR="00E315E4" w:rsidRPr="00001922" w:rsidRDefault="00E315E4" w:rsidP="00E315E4">
      <w:pPr>
        <w:numPr>
          <w:ilvl w:val="0"/>
          <w:numId w:val="24"/>
        </w:numPr>
        <w:jc w:val="both"/>
      </w:pPr>
      <w:r w:rsidRPr="00001922">
        <w:t>Dans l’hypothèse où des nouveaux prix sont intégrés dans le marché, courant sa 4</w:t>
      </w:r>
      <w:r w:rsidRPr="00001922">
        <w:rPr>
          <w:vertAlign w:val="superscript"/>
        </w:rPr>
        <w:t>ème</w:t>
      </w:r>
      <w:r w:rsidRPr="00001922">
        <w:t xml:space="preserve"> année d’exécution et après la 3ème révision des prix, ces nouveaux prix demeurent fermes jusqu’à l’échéance du marché.</w:t>
      </w:r>
    </w:p>
    <w:p w14:paraId="6CC7A715" w14:textId="1C1D0D54" w:rsidR="00004782" w:rsidRPr="0096207D" w:rsidRDefault="00004782" w:rsidP="00ED7D3C">
      <w:pPr>
        <w:jc w:val="both"/>
        <w:rPr>
          <w:szCs w:val="22"/>
        </w:rPr>
      </w:pPr>
    </w:p>
    <w:p w14:paraId="4261B3AF" w14:textId="77777777" w:rsidR="00DF354D" w:rsidRPr="0096207D" w:rsidRDefault="00DF354D" w:rsidP="008575A5">
      <w:pPr>
        <w:jc w:val="both"/>
        <w:rPr>
          <w:iCs/>
          <w:szCs w:val="22"/>
        </w:rPr>
      </w:pPr>
    </w:p>
    <w:p w14:paraId="39371F82" w14:textId="04D930C6" w:rsidR="00017EE0" w:rsidRPr="0096207D" w:rsidRDefault="00A87484" w:rsidP="00B32897">
      <w:pPr>
        <w:pStyle w:val="Titre1"/>
      </w:pPr>
      <w:bookmarkStart w:id="189" w:name="_Toc197326303"/>
      <w:bookmarkStart w:id="190" w:name="_Toc428201736"/>
      <w:bookmarkStart w:id="191" w:name="_Toc431396999"/>
      <w:bookmarkStart w:id="192" w:name="_Toc189580629"/>
      <w:r w:rsidRPr="0096207D">
        <w:t xml:space="preserve">ARTICLE </w:t>
      </w:r>
      <w:r w:rsidRPr="0096207D">
        <w:rPr>
          <w:lang w:val="fr-FR"/>
        </w:rPr>
        <w:t>1</w:t>
      </w:r>
      <w:r w:rsidR="003A35BF">
        <w:rPr>
          <w:lang w:val="fr-FR"/>
        </w:rPr>
        <w:t>0</w:t>
      </w:r>
      <w:r w:rsidR="004453ED" w:rsidRPr="0096207D">
        <w:t xml:space="preserve"> –</w:t>
      </w:r>
      <w:r w:rsidR="008A35BC" w:rsidRPr="0096207D">
        <w:t xml:space="preserve"> </w:t>
      </w:r>
      <w:r w:rsidR="00426C9F" w:rsidRPr="0096207D">
        <w:t>PENALITES</w:t>
      </w:r>
      <w:bookmarkEnd w:id="192"/>
      <w:r w:rsidR="00426C9F" w:rsidRPr="0096207D">
        <w:t xml:space="preserve"> </w:t>
      </w:r>
      <w:bookmarkEnd w:id="189"/>
      <w:bookmarkEnd w:id="190"/>
      <w:bookmarkEnd w:id="191"/>
    </w:p>
    <w:p w14:paraId="12C09D63" w14:textId="77777777" w:rsidR="003737F8" w:rsidRDefault="003737F8" w:rsidP="0066022F">
      <w:pPr>
        <w:jc w:val="both"/>
        <w:rPr>
          <w:szCs w:val="22"/>
        </w:rPr>
      </w:pPr>
    </w:p>
    <w:p w14:paraId="0262ACAB" w14:textId="77777777" w:rsidR="0031472A" w:rsidRDefault="0031472A" w:rsidP="0031472A">
      <w:pPr>
        <w:jc w:val="both"/>
        <w:rPr>
          <w:szCs w:val="22"/>
        </w:rPr>
      </w:pPr>
      <w:r w:rsidRPr="0031472A">
        <w:rPr>
          <w:szCs w:val="22"/>
        </w:rPr>
        <w:t xml:space="preserve">Le présent article déroge à l’article </w:t>
      </w:r>
      <w:r w:rsidRPr="00FF4C52">
        <w:rPr>
          <w:szCs w:val="22"/>
        </w:rPr>
        <w:t>14 du CCAG/FCS</w:t>
      </w:r>
      <w:r w:rsidR="00181770">
        <w:rPr>
          <w:szCs w:val="22"/>
        </w:rPr>
        <w:t>.</w:t>
      </w:r>
    </w:p>
    <w:p w14:paraId="1E86DD76" w14:textId="77777777" w:rsidR="007503A5" w:rsidRPr="0031472A" w:rsidRDefault="007503A5" w:rsidP="0031472A">
      <w:pPr>
        <w:jc w:val="both"/>
        <w:rPr>
          <w:szCs w:val="22"/>
        </w:rPr>
      </w:pPr>
    </w:p>
    <w:p w14:paraId="36EABA55" w14:textId="77777777" w:rsidR="0031472A" w:rsidRPr="0031472A" w:rsidRDefault="00466BCC" w:rsidP="0031472A">
      <w:pPr>
        <w:jc w:val="both"/>
        <w:rPr>
          <w:b/>
          <w:szCs w:val="22"/>
        </w:rPr>
      </w:pPr>
      <w:r>
        <w:rPr>
          <w:b/>
          <w:szCs w:val="22"/>
        </w:rPr>
        <w:t>Les pénalités</w:t>
      </w:r>
      <w:r w:rsidRPr="0031472A">
        <w:rPr>
          <w:b/>
          <w:szCs w:val="22"/>
        </w:rPr>
        <w:t xml:space="preserve"> </w:t>
      </w:r>
      <w:r w:rsidR="0031472A" w:rsidRPr="0031472A">
        <w:rPr>
          <w:b/>
          <w:szCs w:val="22"/>
        </w:rPr>
        <w:t>sont cumulables entre elles le cas échéant.</w:t>
      </w:r>
    </w:p>
    <w:p w14:paraId="65FB1DC7" w14:textId="77777777" w:rsidR="0031472A" w:rsidRPr="0031472A" w:rsidRDefault="0031472A" w:rsidP="0031472A">
      <w:pPr>
        <w:rPr>
          <w:b/>
          <w:szCs w:val="22"/>
        </w:rPr>
      </w:pPr>
    </w:p>
    <w:p w14:paraId="6DB23F65" w14:textId="77777777" w:rsidR="0031472A" w:rsidRPr="0031472A" w:rsidRDefault="0031472A" w:rsidP="0031472A">
      <w:pPr>
        <w:jc w:val="both"/>
        <w:rPr>
          <w:rFonts w:cs="Courier New"/>
          <w:szCs w:val="22"/>
        </w:rPr>
      </w:pPr>
      <w:r w:rsidRPr="0031472A">
        <w:rPr>
          <w:rFonts w:cs="Courier New"/>
          <w:szCs w:val="22"/>
        </w:rPr>
        <w:t>L’ensemble des pénalités ci-dessous sont appliquées sans mise en demeure et sur simple constat du Pouvoir Adjudicateur.</w:t>
      </w:r>
    </w:p>
    <w:p w14:paraId="6A36F94E" w14:textId="77777777" w:rsidR="0031472A" w:rsidRDefault="0031472A" w:rsidP="0066022F">
      <w:pPr>
        <w:jc w:val="both"/>
        <w:rPr>
          <w:szCs w:val="22"/>
        </w:rPr>
      </w:pPr>
    </w:p>
    <w:p w14:paraId="5A0709AA" w14:textId="77777777" w:rsidR="00B62345" w:rsidRDefault="00B62345" w:rsidP="0066022F">
      <w:pPr>
        <w:jc w:val="both"/>
        <w:rPr>
          <w:szCs w:val="22"/>
        </w:rPr>
      </w:pPr>
      <w:r>
        <w:rPr>
          <w:szCs w:val="22"/>
        </w:rPr>
        <w:t>Le nombre de jours est considéré en jour calendaires, ouvrés.</w:t>
      </w:r>
    </w:p>
    <w:p w14:paraId="5B0AA0EA" w14:textId="77777777" w:rsidR="007503A5" w:rsidRDefault="007503A5" w:rsidP="0066022F">
      <w:pPr>
        <w:jc w:val="both"/>
        <w:rPr>
          <w:szCs w:val="22"/>
        </w:rPr>
      </w:pPr>
    </w:p>
    <w:p w14:paraId="41CC08E6" w14:textId="77777777" w:rsidR="007503A5" w:rsidRPr="0096207D" w:rsidRDefault="007503A5" w:rsidP="007503A5">
      <w:pPr>
        <w:pStyle w:val="Corpsdetexte"/>
        <w:jc w:val="both"/>
        <w:rPr>
          <w:rFonts w:cs="Courier New"/>
          <w:szCs w:val="22"/>
        </w:rPr>
      </w:pPr>
      <w:r w:rsidRPr="0096207D">
        <w:rPr>
          <w:szCs w:val="22"/>
        </w:rPr>
        <w:t xml:space="preserve">Toutes les pénalités </w:t>
      </w:r>
      <w:r>
        <w:rPr>
          <w:szCs w:val="22"/>
        </w:rPr>
        <w:t>sont appl</w:t>
      </w:r>
      <w:r w:rsidRPr="0096207D">
        <w:rPr>
          <w:szCs w:val="22"/>
        </w:rPr>
        <w:t>icables dès le 1</w:t>
      </w:r>
      <w:r w:rsidRPr="0096207D">
        <w:rPr>
          <w:szCs w:val="22"/>
          <w:vertAlign w:val="superscript"/>
        </w:rPr>
        <w:t>er</w:t>
      </w:r>
      <w:r w:rsidR="0054579A">
        <w:rPr>
          <w:szCs w:val="22"/>
          <w:vertAlign w:val="superscript"/>
        </w:rPr>
        <w:t xml:space="preserve"> </w:t>
      </w:r>
      <w:r w:rsidRPr="0096207D">
        <w:rPr>
          <w:szCs w:val="22"/>
        </w:rPr>
        <w:t>euro, par dérogation à l'article 14.1.3 du CCAG</w:t>
      </w:r>
      <w:r>
        <w:rPr>
          <w:szCs w:val="22"/>
        </w:rPr>
        <w:t>/</w:t>
      </w:r>
      <w:r w:rsidRPr="0096207D">
        <w:rPr>
          <w:szCs w:val="22"/>
        </w:rPr>
        <w:t>FCS.</w:t>
      </w:r>
    </w:p>
    <w:p w14:paraId="4B7E3BDE" w14:textId="3A861AF9" w:rsidR="003B49B0" w:rsidRPr="00F81027" w:rsidRDefault="00A87484" w:rsidP="003D5EB3">
      <w:pPr>
        <w:pStyle w:val="Titre2"/>
        <w:rPr>
          <w:rFonts w:ascii="CGP" w:hAnsi="CGP"/>
          <w:bCs w:val="0"/>
          <w:i w:val="0"/>
          <w:iCs w:val="0"/>
          <w:sz w:val="22"/>
          <w:szCs w:val="22"/>
          <w:lang w:val="fr-FR" w:eastAsia="fr-FR"/>
        </w:rPr>
      </w:pPr>
      <w:bookmarkStart w:id="193" w:name="_Toc197326304"/>
      <w:bookmarkStart w:id="194" w:name="_Toc428201737"/>
      <w:bookmarkStart w:id="195" w:name="_Toc431397000"/>
      <w:bookmarkStart w:id="196" w:name="_Toc189580630"/>
      <w:r w:rsidRPr="003A35BF">
        <w:rPr>
          <w:rFonts w:ascii="CGP" w:hAnsi="CGP"/>
          <w:bCs w:val="0"/>
          <w:iCs w:val="0"/>
          <w:sz w:val="22"/>
          <w:szCs w:val="22"/>
          <w:lang w:val="fr-FR" w:eastAsia="fr-FR"/>
        </w:rPr>
        <w:t>1</w:t>
      </w:r>
      <w:r w:rsidR="003A35BF">
        <w:rPr>
          <w:rFonts w:ascii="CGP" w:hAnsi="CGP"/>
          <w:bCs w:val="0"/>
          <w:iCs w:val="0"/>
          <w:sz w:val="22"/>
          <w:szCs w:val="22"/>
          <w:lang w:val="fr-FR" w:eastAsia="fr-FR"/>
        </w:rPr>
        <w:t>0</w:t>
      </w:r>
      <w:r w:rsidR="003B49B0" w:rsidRPr="003A35BF">
        <w:rPr>
          <w:rFonts w:ascii="CGP" w:hAnsi="CGP"/>
          <w:bCs w:val="0"/>
          <w:iCs w:val="0"/>
          <w:sz w:val="22"/>
          <w:szCs w:val="22"/>
          <w:lang w:val="fr-FR" w:eastAsia="fr-FR"/>
        </w:rPr>
        <w:t>.1 –</w:t>
      </w:r>
      <w:r w:rsidR="00AC7175" w:rsidRPr="00F81027">
        <w:rPr>
          <w:rFonts w:ascii="CGP" w:hAnsi="CGP"/>
          <w:bCs w:val="0"/>
          <w:iCs w:val="0"/>
          <w:sz w:val="22"/>
          <w:szCs w:val="22"/>
          <w:u w:val="single"/>
          <w:lang w:val="fr-FR" w:eastAsia="fr-FR"/>
        </w:rPr>
        <w:t xml:space="preserve"> </w:t>
      </w:r>
      <w:r w:rsidR="003B49B0" w:rsidRPr="00F81027">
        <w:rPr>
          <w:rFonts w:ascii="CGP" w:hAnsi="CGP"/>
          <w:bCs w:val="0"/>
          <w:iCs w:val="0"/>
          <w:sz w:val="22"/>
          <w:szCs w:val="22"/>
          <w:u w:val="single"/>
          <w:lang w:val="fr-FR" w:eastAsia="fr-FR"/>
        </w:rPr>
        <w:t xml:space="preserve">Pénalités dans </w:t>
      </w:r>
      <w:r w:rsidR="00824CF2" w:rsidRPr="00F81027">
        <w:rPr>
          <w:rFonts w:ascii="CGP" w:hAnsi="CGP"/>
          <w:bCs w:val="0"/>
          <w:iCs w:val="0"/>
          <w:sz w:val="22"/>
          <w:szCs w:val="22"/>
          <w:u w:val="single"/>
          <w:lang w:val="fr-FR" w:eastAsia="fr-FR"/>
        </w:rPr>
        <w:t xml:space="preserve">le cadre de </w:t>
      </w:r>
      <w:r w:rsidR="003B49B0" w:rsidRPr="00F81027">
        <w:rPr>
          <w:rFonts w:ascii="CGP" w:hAnsi="CGP"/>
          <w:bCs w:val="0"/>
          <w:iCs w:val="0"/>
          <w:sz w:val="22"/>
          <w:szCs w:val="22"/>
          <w:u w:val="single"/>
          <w:lang w:val="fr-FR" w:eastAsia="fr-FR"/>
        </w:rPr>
        <w:t>l’exécution des prestations</w:t>
      </w:r>
      <w:bookmarkEnd w:id="193"/>
      <w:bookmarkEnd w:id="194"/>
      <w:bookmarkEnd w:id="195"/>
      <w:bookmarkEnd w:id="196"/>
      <w:r w:rsidR="002414C6" w:rsidRPr="00F81027">
        <w:rPr>
          <w:rFonts w:ascii="CGP" w:hAnsi="CGP"/>
          <w:bCs w:val="0"/>
          <w:i w:val="0"/>
          <w:iCs w:val="0"/>
          <w:sz w:val="22"/>
          <w:szCs w:val="22"/>
          <w:lang w:val="fr-FR" w:eastAsia="fr-FR"/>
        </w:rPr>
        <w:t> </w:t>
      </w:r>
    </w:p>
    <w:p w14:paraId="44CB8518" w14:textId="45B147D2" w:rsidR="00824CF2" w:rsidRPr="003D5EB3" w:rsidRDefault="00824CF2" w:rsidP="003D5EB3">
      <w:pPr>
        <w:pStyle w:val="Titre2"/>
        <w:rPr>
          <w:rFonts w:ascii="CGP" w:hAnsi="CGP"/>
          <w:bCs w:val="0"/>
          <w:i w:val="0"/>
          <w:iCs w:val="0"/>
          <w:sz w:val="22"/>
          <w:szCs w:val="22"/>
          <w:lang w:val="fr-FR" w:eastAsia="fr-FR"/>
        </w:rPr>
      </w:pPr>
      <w:bookmarkStart w:id="197" w:name="_Toc189580319"/>
      <w:bookmarkStart w:id="198" w:name="_Toc189580631"/>
      <w:r w:rsidRPr="003D5EB3">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3D5EB3">
        <w:rPr>
          <w:rFonts w:ascii="CGP" w:hAnsi="CGP"/>
          <w:bCs w:val="0"/>
          <w:i w:val="0"/>
          <w:iCs w:val="0"/>
          <w:sz w:val="22"/>
          <w:szCs w:val="22"/>
          <w:lang w:val="fr-FR" w:eastAsia="fr-FR"/>
        </w:rPr>
        <w:t>.1.1 Pénalité</w:t>
      </w:r>
      <w:r w:rsidR="007503A5" w:rsidRPr="003D5EB3">
        <w:rPr>
          <w:rFonts w:ascii="CGP" w:hAnsi="CGP"/>
          <w:bCs w:val="0"/>
          <w:i w:val="0"/>
          <w:iCs w:val="0"/>
          <w:sz w:val="22"/>
          <w:szCs w:val="22"/>
          <w:lang w:val="fr-FR" w:eastAsia="fr-FR"/>
        </w:rPr>
        <w:t>s</w:t>
      </w:r>
      <w:r w:rsidRPr="003D5EB3">
        <w:rPr>
          <w:rFonts w:ascii="CGP" w:hAnsi="CGP"/>
          <w:bCs w:val="0"/>
          <w:i w:val="0"/>
          <w:iCs w:val="0"/>
          <w:sz w:val="22"/>
          <w:szCs w:val="22"/>
          <w:lang w:val="fr-FR" w:eastAsia="fr-FR"/>
        </w:rPr>
        <w:t xml:space="preserve"> en cas de retard</w:t>
      </w:r>
      <w:r w:rsidR="002414C6">
        <w:rPr>
          <w:rFonts w:ascii="CGP" w:hAnsi="CGP"/>
          <w:bCs w:val="0"/>
          <w:i w:val="0"/>
          <w:iCs w:val="0"/>
          <w:sz w:val="22"/>
          <w:szCs w:val="22"/>
          <w:lang w:val="fr-FR" w:eastAsia="fr-FR"/>
        </w:rPr>
        <w:t> :</w:t>
      </w:r>
      <w:bookmarkEnd w:id="197"/>
      <w:bookmarkEnd w:id="198"/>
    </w:p>
    <w:p w14:paraId="4EBDD491" w14:textId="38E20551" w:rsidR="00FF4C52" w:rsidRDefault="009303D8" w:rsidP="00B62345">
      <w:pPr>
        <w:numPr>
          <w:ilvl w:val="0"/>
          <w:numId w:val="2"/>
        </w:numPr>
        <w:jc w:val="both"/>
        <w:rPr>
          <w:szCs w:val="22"/>
        </w:rPr>
      </w:pPr>
      <w:proofErr w:type="gramStart"/>
      <w:r>
        <w:rPr>
          <w:szCs w:val="22"/>
        </w:rPr>
        <w:t>e</w:t>
      </w:r>
      <w:r w:rsidR="00FF4C52" w:rsidRPr="00B62345">
        <w:rPr>
          <w:szCs w:val="22"/>
        </w:rPr>
        <w:t>n</w:t>
      </w:r>
      <w:proofErr w:type="gramEnd"/>
      <w:r w:rsidR="00FF4C52" w:rsidRPr="00B62345">
        <w:rPr>
          <w:szCs w:val="22"/>
        </w:rPr>
        <w:t xml:space="preserve"> cas de </w:t>
      </w:r>
      <w:r w:rsidR="00FF4C52" w:rsidRPr="0096207D">
        <w:rPr>
          <w:szCs w:val="22"/>
        </w:rPr>
        <w:t xml:space="preserve">retard </w:t>
      </w:r>
      <w:r w:rsidR="00FF4C52">
        <w:rPr>
          <w:szCs w:val="22"/>
        </w:rPr>
        <w:t xml:space="preserve">dans la mise en place initiale des fontaines, </w:t>
      </w:r>
      <w:r w:rsidR="00B62345">
        <w:rPr>
          <w:szCs w:val="22"/>
        </w:rPr>
        <w:t>un</w:t>
      </w:r>
      <w:r w:rsidR="00B62345" w:rsidRPr="0096207D">
        <w:rPr>
          <w:szCs w:val="22"/>
        </w:rPr>
        <w:t>e pénalité</w:t>
      </w:r>
      <w:r w:rsidR="00FF4C52" w:rsidRPr="0096207D">
        <w:rPr>
          <w:szCs w:val="22"/>
        </w:rPr>
        <w:t xml:space="preserve"> </w:t>
      </w:r>
      <w:r w:rsidR="00B62345">
        <w:rPr>
          <w:szCs w:val="22"/>
        </w:rPr>
        <w:t>d</w:t>
      </w:r>
      <w:r w:rsidR="00FF4C52" w:rsidRPr="0096207D">
        <w:rPr>
          <w:szCs w:val="22"/>
        </w:rPr>
        <w:t xml:space="preserve">e </w:t>
      </w:r>
      <w:r w:rsidR="000C0490">
        <w:rPr>
          <w:szCs w:val="22"/>
        </w:rPr>
        <w:t>cinquante (</w:t>
      </w:r>
      <w:r w:rsidR="00FF4C52" w:rsidRPr="0096207D">
        <w:rPr>
          <w:szCs w:val="22"/>
        </w:rPr>
        <w:t>50</w:t>
      </w:r>
      <w:r w:rsidR="000C0490">
        <w:rPr>
          <w:szCs w:val="22"/>
        </w:rPr>
        <w:t>)</w:t>
      </w:r>
      <w:r w:rsidR="00FF4C52" w:rsidRPr="0096207D">
        <w:rPr>
          <w:szCs w:val="22"/>
        </w:rPr>
        <w:t xml:space="preserve"> </w:t>
      </w:r>
      <w:r w:rsidR="00B62345" w:rsidRPr="0096207D">
        <w:rPr>
          <w:szCs w:val="22"/>
        </w:rPr>
        <w:t>euros</w:t>
      </w:r>
      <w:r w:rsidR="00B62345">
        <w:rPr>
          <w:szCs w:val="22"/>
        </w:rPr>
        <w:t xml:space="preserve"> </w:t>
      </w:r>
      <w:r w:rsidR="000C0490">
        <w:rPr>
          <w:szCs w:val="22"/>
        </w:rPr>
        <w:t xml:space="preserve">par jour </w:t>
      </w:r>
      <w:r w:rsidR="00B62345">
        <w:rPr>
          <w:szCs w:val="22"/>
        </w:rPr>
        <w:t>et par fontaine non installée sera appliquée</w:t>
      </w:r>
      <w:r w:rsidR="00FF4C52" w:rsidRPr="0096207D">
        <w:rPr>
          <w:szCs w:val="22"/>
        </w:rPr>
        <w:t xml:space="preserve">. </w:t>
      </w:r>
    </w:p>
    <w:p w14:paraId="63909943" w14:textId="77777777" w:rsidR="007503A5" w:rsidRDefault="007503A5" w:rsidP="007503A5">
      <w:pPr>
        <w:ind w:left="720"/>
        <w:jc w:val="both"/>
        <w:rPr>
          <w:szCs w:val="22"/>
        </w:rPr>
      </w:pPr>
    </w:p>
    <w:p w14:paraId="3D549055" w14:textId="5A6391ED" w:rsidR="007503A5" w:rsidRDefault="009303D8" w:rsidP="00181770">
      <w:pPr>
        <w:numPr>
          <w:ilvl w:val="0"/>
          <w:numId w:val="2"/>
        </w:numPr>
        <w:jc w:val="both"/>
        <w:rPr>
          <w:szCs w:val="22"/>
        </w:rPr>
      </w:pPr>
      <w:proofErr w:type="gramStart"/>
      <w:r>
        <w:rPr>
          <w:szCs w:val="22"/>
        </w:rPr>
        <w:t>e</w:t>
      </w:r>
      <w:r w:rsidR="007503A5" w:rsidRPr="00427B6D">
        <w:rPr>
          <w:szCs w:val="22"/>
        </w:rPr>
        <w:t>n</w:t>
      </w:r>
      <w:proofErr w:type="gramEnd"/>
      <w:r w:rsidR="007503A5" w:rsidRPr="00427B6D">
        <w:rPr>
          <w:szCs w:val="22"/>
        </w:rPr>
        <w:t xml:space="preserve"> cas de retard dans les délais de transmission d’un devis demandé par le Centre</w:t>
      </w:r>
      <w:r w:rsidR="008C216E">
        <w:rPr>
          <w:szCs w:val="22"/>
        </w:rPr>
        <w:t xml:space="preserve">, </w:t>
      </w:r>
      <w:r w:rsidR="007503A5" w:rsidRPr="00427B6D">
        <w:rPr>
          <w:szCs w:val="22"/>
        </w:rPr>
        <w:t xml:space="preserve">une pénalité de cinquante (50) euros </w:t>
      </w:r>
      <w:r w:rsidR="004A18E2">
        <w:rPr>
          <w:szCs w:val="22"/>
        </w:rPr>
        <w:t>sera</w:t>
      </w:r>
      <w:r w:rsidR="004A18E2" w:rsidRPr="00427B6D">
        <w:rPr>
          <w:szCs w:val="22"/>
        </w:rPr>
        <w:t xml:space="preserve"> </w:t>
      </w:r>
      <w:r w:rsidR="007503A5" w:rsidRPr="00427B6D">
        <w:rPr>
          <w:szCs w:val="22"/>
        </w:rPr>
        <w:t>appliquée par jour de retard</w:t>
      </w:r>
      <w:r w:rsidR="008C216E" w:rsidRPr="008C216E">
        <w:rPr>
          <w:szCs w:val="22"/>
        </w:rPr>
        <w:t xml:space="preserve"> </w:t>
      </w:r>
      <w:r w:rsidR="008C216E">
        <w:rPr>
          <w:szCs w:val="22"/>
        </w:rPr>
        <w:t>au</w:t>
      </w:r>
      <w:r w:rsidR="008C216E" w:rsidRPr="00427B6D">
        <w:rPr>
          <w:szCs w:val="22"/>
        </w:rPr>
        <w:t xml:space="preserve"> </w:t>
      </w:r>
      <w:r w:rsidR="0054579A">
        <w:rPr>
          <w:szCs w:val="22"/>
        </w:rPr>
        <w:t>t</w:t>
      </w:r>
      <w:r w:rsidR="008C216E" w:rsidRPr="00427B6D">
        <w:rPr>
          <w:szCs w:val="22"/>
        </w:rPr>
        <w:t>itulaire</w:t>
      </w:r>
      <w:r w:rsidR="00A8273F">
        <w:rPr>
          <w:szCs w:val="22"/>
        </w:rPr>
        <w:t> ;</w:t>
      </w:r>
    </w:p>
    <w:p w14:paraId="7031E36B" w14:textId="77777777" w:rsidR="00D00BC9" w:rsidRPr="0096207D" w:rsidRDefault="00D00BC9" w:rsidP="003D5EB3">
      <w:pPr>
        <w:jc w:val="both"/>
        <w:rPr>
          <w:szCs w:val="22"/>
        </w:rPr>
      </w:pPr>
    </w:p>
    <w:p w14:paraId="44EE7835" w14:textId="2C18F483" w:rsidR="009303D8" w:rsidRDefault="009303D8" w:rsidP="00BE6E30">
      <w:pPr>
        <w:numPr>
          <w:ilvl w:val="0"/>
          <w:numId w:val="2"/>
        </w:numPr>
        <w:jc w:val="both"/>
        <w:rPr>
          <w:szCs w:val="22"/>
        </w:rPr>
      </w:pPr>
      <w:proofErr w:type="gramStart"/>
      <w:r w:rsidRPr="00347091">
        <w:rPr>
          <w:szCs w:val="22"/>
        </w:rPr>
        <w:t>e</w:t>
      </w:r>
      <w:r w:rsidR="007503A5" w:rsidRPr="00347091">
        <w:rPr>
          <w:szCs w:val="22"/>
        </w:rPr>
        <w:t>n</w:t>
      </w:r>
      <w:proofErr w:type="gramEnd"/>
      <w:r w:rsidR="007503A5" w:rsidRPr="00347091">
        <w:rPr>
          <w:szCs w:val="22"/>
        </w:rPr>
        <w:t xml:space="preserve"> cas de retard </w:t>
      </w:r>
      <w:r w:rsidR="00347091" w:rsidRPr="00347091">
        <w:rPr>
          <w:szCs w:val="22"/>
        </w:rPr>
        <w:t xml:space="preserve">non justifié </w:t>
      </w:r>
      <w:r w:rsidR="00347091" w:rsidRPr="003F3FF9">
        <w:rPr>
          <w:szCs w:val="22"/>
        </w:rPr>
        <w:t xml:space="preserve">de plus d’une heure </w:t>
      </w:r>
      <w:r w:rsidR="007503A5" w:rsidRPr="003F3FF9">
        <w:rPr>
          <w:szCs w:val="22"/>
        </w:rPr>
        <w:t>à une réunion</w:t>
      </w:r>
      <w:r w:rsidR="004A18E2">
        <w:rPr>
          <w:szCs w:val="22"/>
        </w:rPr>
        <w:t>,</w:t>
      </w:r>
      <w:r w:rsidR="007503A5" w:rsidRPr="003F3FF9">
        <w:rPr>
          <w:szCs w:val="22"/>
        </w:rPr>
        <w:t xml:space="preserve"> une pénalité de </w:t>
      </w:r>
      <w:r w:rsidR="00EE7A16" w:rsidRPr="00A67D33">
        <w:rPr>
          <w:szCs w:val="22"/>
        </w:rPr>
        <w:t xml:space="preserve">cinquante </w:t>
      </w:r>
      <w:r w:rsidR="007503A5" w:rsidRPr="005019DF">
        <w:rPr>
          <w:szCs w:val="22"/>
        </w:rPr>
        <w:t>(</w:t>
      </w:r>
      <w:r w:rsidR="00EE7A16" w:rsidRPr="005019DF">
        <w:rPr>
          <w:szCs w:val="22"/>
        </w:rPr>
        <w:t>5</w:t>
      </w:r>
      <w:r w:rsidR="007503A5" w:rsidRPr="005019DF">
        <w:rPr>
          <w:szCs w:val="22"/>
        </w:rPr>
        <w:t>0)</w:t>
      </w:r>
      <w:r w:rsidR="00A8273F" w:rsidRPr="005019DF">
        <w:rPr>
          <w:szCs w:val="22"/>
        </w:rPr>
        <w:t xml:space="preserve"> euros</w:t>
      </w:r>
      <w:r w:rsidR="007503A5" w:rsidRPr="005019DF">
        <w:rPr>
          <w:szCs w:val="22"/>
        </w:rPr>
        <w:t xml:space="preserve"> sera appliqué</w:t>
      </w:r>
      <w:r w:rsidR="00A963C7">
        <w:rPr>
          <w:szCs w:val="22"/>
        </w:rPr>
        <w:t>e ;</w:t>
      </w:r>
    </w:p>
    <w:p w14:paraId="0F70B829" w14:textId="77777777" w:rsidR="00DB354A" w:rsidRPr="00001922" w:rsidRDefault="00DB354A" w:rsidP="00001922">
      <w:pPr>
        <w:rPr>
          <w:szCs w:val="22"/>
        </w:rPr>
      </w:pPr>
    </w:p>
    <w:p w14:paraId="7255AFC5" w14:textId="15F24784" w:rsidR="009303D8" w:rsidRDefault="009303D8" w:rsidP="009303D8">
      <w:pPr>
        <w:numPr>
          <w:ilvl w:val="0"/>
          <w:numId w:val="2"/>
        </w:numPr>
        <w:rPr>
          <w:szCs w:val="22"/>
        </w:rPr>
      </w:pPr>
      <w:proofErr w:type="gramStart"/>
      <w:r>
        <w:rPr>
          <w:szCs w:val="22"/>
        </w:rPr>
        <w:t>en</w:t>
      </w:r>
      <w:proofErr w:type="gramEnd"/>
      <w:r>
        <w:rPr>
          <w:szCs w:val="22"/>
        </w:rPr>
        <w:t xml:space="preserve"> cas d’absence non justifiée à une réunion prévue par le Centre, une pénalité de cent (100) euros</w:t>
      </w:r>
      <w:r w:rsidR="004A18E2">
        <w:rPr>
          <w:szCs w:val="22"/>
        </w:rPr>
        <w:t xml:space="preserve"> sera appliquée</w:t>
      </w:r>
      <w:r>
        <w:rPr>
          <w:szCs w:val="22"/>
        </w:rPr>
        <w:t>.</w:t>
      </w:r>
    </w:p>
    <w:p w14:paraId="5DFFDB7D" w14:textId="20F34CAA" w:rsidR="007503A5" w:rsidRPr="003D5EB3" w:rsidRDefault="007503A5" w:rsidP="003D5EB3">
      <w:pPr>
        <w:pStyle w:val="Titre2"/>
        <w:rPr>
          <w:rFonts w:ascii="CGP" w:hAnsi="CGP"/>
          <w:bCs w:val="0"/>
          <w:i w:val="0"/>
          <w:iCs w:val="0"/>
          <w:sz w:val="22"/>
          <w:szCs w:val="22"/>
          <w:lang w:val="fr-FR" w:eastAsia="fr-FR"/>
        </w:rPr>
      </w:pPr>
      <w:bookmarkStart w:id="199" w:name="_Toc189580320"/>
      <w:bookmarkStart w:id="200" w:name="_Toc189580632"/>
      <w:r w:rsidRPr="003D5EB3">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3D5EB3">
        <w:rPr>
          <w:rFonts w:ascii="CGP" w:hAnsi="CGP"/>
          <w:bCs w:val="0"/>
          <w:i w:val="0"/>
          <w:iCs w:val="0"/>
          <w:sz w:val="22"/>
          <w:szCs w:val="22"/>
          <w:lang w:val="fr-FR" w:eastAsia="fr-FR"/>
        </w:rPr>
        <w:t xml:space="preserve">.1.2 </w:t>
      </w:r>
      <w:r w:rsidRPr="008D32FF">
        <w:rPr>
          <w:rFonts w:ascii="CGP" w:hAnsi="CGP"/>
          <w:bCs w:val="0"/>
          <w:i w:val="0"/>
          <w:iCs w:val="0"/>
          <w:sz w:val="22"/>
          <w:szCs w:val="22"/>
          <w:lang w:val="fr-FR" w:eastAsia="fr-FR"/>
        </w:rPr>
        <w:t>Pénalités en cas de non-exécution</w:t>
      </w:r>
      <w:bookmarkEnd w:id="199"/>
      <w:bookmarkEnd w:id="200"/>
    </w:p>
    <w:p w14:paraId="3B942393" w14:textId="0AAE5C03" w:rsidR="007503A5" w:rsidRDefault="009303D8" w:rsidP="007503A5">
      <w:pPr>
        <w:numPr>
          <w:ilvl w:val="0"/>
          <w:numId w:val="2"/>
        </w:numPr>
        <w:jc w:val="both"/>
        <w:rPr>
          <w:szCs w:val="22"/>
        </w:rPr>
      </w:pPr>
      <w:proofErr w:type="gramStart"/>
      <w:r>
        <w:rPr>
          <w:szCs w:val="22"/>
        </w:rPr>
        <w:t>e</w:t>
      </w:r>
      <w:r w:rsidR="007503A5" w:rsidRPr="003932E1">
        <w:rPr>
          <w:szCs w:val="22"/>
        </w:rPr>
        <w:t>n</w:t>
      </w:r>
      <w:proofErr w:type="gramEnd"/>
      <w:r w:rsidR="007503A5" w:rsidRPr="003932E1">
        <w:rPr>
          <w:szCs w:val="22"/>
        </w:rPr>
        <w:t xml:space="preserve"> cas d’absence </w:t>
      </w:r>
      <w:r w:rsidR="005411CF">
        <w:rPr>
          <w:szCs w:val="22"/>
        </w:rPr>
        <w:t xml:space="preserve">non justifiée </w:t>
      </w:r>
      <w:r w:rsidR="007503A5" w:rsidRPr="003932E1">
        <w:rPr>
          <w:szCs w:val="22"/>
        </w:rPr>
        <w:t xml:space="preserve">à une </w:t>
      </w:r>
      <w:r w:rsidR="009418A4">
        <w:rPr>
          <w:szCs w:val="22"/>
        </w:rPr>
        <w:t xml:space="preserve">journée de </w:t>
      </w:r>
      <w:r w:rsidR="007503A5" w:rsidRPr="003932E1">
        <w:rPr>
          <w:szCs w:val="22"/>
        </w:rPr>
        <w:t xml:space="preserve">visite de </w:t>
      </w:r>
      <w:r w:rsidR="007503A5">
        <w:rPr>
          <w:szCs w:val="22"/>
        </w:rPr>
        <w:t>maintenance</w:t>
      </w:r>
      <w:r w:rsidR="007503A5" w:rsidRPr="003932E1">
        <w:rPr>
          <w:szCs w:val="22"/>
        </w:rPr>
        <w:t xml:space="preserve"> planifiée dans le planning prévisionnel</w:t>
      </w:r>
      <w:r w:rsidR="00D3287B">
        <w:rPr>
          <w:szCs w:val="22"/>
        </w:rPr>
        <w:t xml:space="preserve"> une pénalité de</w:t>
      </w:r>
      <w:r w:rsidR="007503A5" w:rsidRPr="003932E1">
        <w:rPr>
          <w:szCs w:val="22"/>
        </w:rPr>
        <w:t xml:space="preserve"> </w:t>
      </w:r>
      <w:r w:rsidR="00EE7A16">
        <w:rPr>
          <w:szCs w:val="22"/>
        </w:rPr>
        <w:t xml:space="preserve">cent </w:t>
      </w:r>
      <w:r w:rsidR="007503A5" w:rsidRPr="003932E1">
        <w:rPr>
          <w:szCs w:val="22"/>
        </w:rPr>
        <w:t>(</w:t>
      </w:r>
      <w:r w:rsidR="009418A4">
        <w:rPr>
          <w:szCs w:val="22"/>
        </w:rPr>
        <w:t>10</w:t>
      </w:r>
      <w:r w:rsidR="007503A5" w:rsidRPr="003932E1">
        <w:rPr>
          <w:szCs w:val="22"/>
        </w:rPr>
        <w:t>0) euros</w:t>
      </w:r>
      <w:r w:rsidR="00D3287B">
        <w:rPr>
          <w:szCs w:val="22"/>
        </w:rPr>
        <w:t xml:space="preserve"> sera appliquée</w:t>
      </w:r>
      <w:r w:rsidR="007503A5" w:rsidRPr="003932E1">
        <w:rPr>
          <w:szCs w:val="22"/>
        </w:rPr>
        <w:t> ;</w:t>
      </w:r>
    </w:p>
    <w:p w14:paraId="3D259E16" w14:textId="77777777" w:rsidR="00A8273F" w:rsidRDefault="00A8273F" w:rsidP="003D5EB3">
      <w:pPr>
        <w:ind w:left="720"/>
        <w:jc w:val="both"/>
        <w:rPr>
          <w:szCs w:val="22"/>
        </w:rPr>
      </w:pPr>
    </w:p>
    <w:p w14:paraId="672E8A1B" w14:textId="77777777" w:rsidR="00DB354A" w:rsidRPr="00DB354A" w:rsidRDefault="009303D8" w:rsidP="00F6325E">
      <w:pPr>
        <w:numPr>
          <w:ilvl w:val="0"/>
          <w:numId w:val="2"/>
        </w:numPr>
        <w:jc w:val="both"/>
      </w:pPr>
      <w:proofErr w:type="gramStart"/>
      <w:r>
        <w:rPr>
          <w:szCs w:val="22"/>
        </w:rPr>
        <w:t>e</w:t>
      </w:r>
      <w:r w:rsidR="007503A5">
        <w:rPr>
          <w:szCs w:val="22"/>
        </w:rPr>
        <w:t>n</w:t>
      </w:r>
      <w:proofErr w:type="gramEnd"/>
      <w:r w:rsidR="007503A5">
        <w:rPr>
          <w:szCs w:val="22"/>
        </w:rPr>
        <w:t xml:space="preserve"> cas de non-exécution de la prestation programmée pour la maintenance</w:t>
      </w:r>
      <w:r w:rsidR="00A8273F">
        <w:rPr>
          <w:szCs w:val="22"/>
        </w:rPr>
        <w:t xml:space="preserve"> </w:t>
      </w:r>
      <w:r w:rsidR="004C42D8">
        <w:rPr>
          <w:szCs w:val="22"/>
        </w:rPr>
        <w:t>annuelle</w:t>
      </w:r>
      <w:r w:rsidR="007503A5">
        <w:rPr>
          <w:szCs w:val="22"/>
        </w:rPr>
        <w:t xml:space="preserve"> (désinfection et changement du filtre à charbon) d’une ou de plusieurs fontaines dépassant de 2 jours la date programmée sans justification valable donnée par le titulaire, le titulaire devra une pénalité de</w:t>
      </w:r>
      <w:r w:rsidR="00A8273F">
        <w:rPr>
          <w:szCs w:val="22"/>
        </w:rPr>
        <w:t xml:space="preserve"> cent cinquante (</w:t>
      </w:r>
      <w:r w:rsidR="007503A5">
        <w:rPr>
          <w:szCs w:val="22"/>
        </w:rPr>
        <w:t>150</w:t>
      </w:r>
      <w:r w:rsidR="00A8273F">
        <w:rPr>
          <w:szCs w:val="22"/>
        </w:rPr>
        <w:t>)</w:t>
      </w:r>
      <w:r w:rsidR="007503A5">
        <w:rPr>
          <w:szCs w:val="22"/>
        </w:rPr>
        <w:t xml:space="preserve"> </w:t>
      </w:r>
      <w:r w:rsidR="00A8273F">
        <w:rPr>
          <w:szCs w:val="22"/>
        </w:rPr>
        <w:t>euros</w:t>
      </w:r>
      <w:r w:rsidR="007503A5">
        <w:rPr>
          <w:szCs w:val="22"/>
        </w:rPr>
        <w:t xml:space="preserve"> par fontaine pour laquelle la</w:t>
      </w:r>
      <w:r w:rsidR="00A8273F">
        <w:rPr>
          <w:szCs w:val="22"/>
        </w:rPr>
        <w:t xml:space="preserve"> </w:t>
      </w:r>
      <w:r w:rsidR="007503A5" w:rsidRPr="0024562C">
        <w:rPr>
          <w:szCs w:val="22"/>
        </w:rPr>
        <w:t>prestation</w:t>
      </w:r>
      <w:r w:rsidR="00A8273F">
        <w:rPr>
          <w:szCs w:val="22"/>
        </w:rPr>
        <w:t xml:space="preserve"> </w:t>
      </w:r>
      <w:r w:rsidR="007503A5" w:rsidRPr="0024562C">
        <w:rPr>
          <w:szCs w:val="22"/>
        </w:rPr>
        <w:t>n’a pas été effectuée.</w:t>
      </w:r>
    </w:p>
    <w:p w14:paraId="7F751F06" w14:textId="77777777" w:rsidR="00DB354A" w:rsidRDefault="00DB354A" w:rsidP="00DB354A">
      <w:pPr>
        <w:pStyle w:val="Paragraphedeliste"/>
        <w:rPr>
          <w:szCs w:val="22"/>
        </w:rPr>
      </w:pPr>
    </w:p>
    <w:p w14:paraId="4B3414A0" w14:textId="77777777" w:rsidR="007503A5" w:rsidRDefault="00DB354A" w:rsidP="00DB354A">
      <w:pPr>
        <w:numPr>
          <w:ilvl w:val="0"/>
          <w:numId w:val="2"/>
        </w:numPr>
        <w:jc w:val="both"/>
      </w:pPr>
      <w:proofErr w:type="gramStart"/>
      <w:r>
        <w:rPr>
          <w:szCs w:val="22"/>
        </w:rPr>
        <w:t>en</w:t>
      </w:r>
      <w:proofErr w:type="gramEnd"/>
      <w:r>
        <w:rPr>
          <w:szCs w:val="22"/>
        </w:rPr>
        <w:t xml:space="preserve"> cas de non-exécution de la prestation programmée pour la mise en place </w:t>
      </w:r>
      <w:r w:rsidRPr="00001922">
        <w:rPr>
          <w:szCs w:val="22"/>
        </w:rPr>
        <w:t>des collecteurs de gobelets</w:t>
      </w:r>
      <w:r>
        <w:rPr>
          <w:szCs w:val="22"/>
        </w:rPr>
        <w:t xml:space="preserve"> propres et usagés sur une fontaines, le titulaire devra une pénalité de cinquante (50) euros par fontaine pour laquelle la prestation n’a pas été effectuée.</w:t>
      </w:r>
      <w:r w:rsidR="007503A5" w:rsidRPr="0024562C">
        <w:rPr>
          <w:szCs w:val="22"/>
        </w:rPr>
        <w:br/>
      </w:r>
    </w:p>
    <w:p w14:paraId="28082A40" w14:textId="54B3953E" w:rsidR="00824CF2" w:rsidRPr="003D5EB3" w:rsidRDefault="007503A5" w:rsidP="003D5EB3">
      <w:pPr>
        <w:pStyle w:val="Titre2"/>
        <w:rPr>
          <w:rFonts w:ascii="CGP" w:hAnsi="CGP"/>
          <w:bCs w:val="0"/>
          <w:i w:val="0"/>
          <w:iCs w:val="0"/>
          <w:sz w:val="22"/>
          <w:szCs w:val="22"/>
          <w:lang w:val="fr-FR" w:eastAsia="fr-FR"/>
        </w:rPr>
      </w:pPr>
      <w:bookmarkStart w:id="201" w:name="_Toc189580321"/>
      <w:bookmarkStart w:id="202" w:name="_Toc189580633"/>
      <w:r w:rsidRPr="003D5EB3">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3D5EB3">
        <w:rPr>
          <w:rFonts w:ascii="CGP" w:hAnsi="CGP"/>
          <w:bCs w:val="0"/>
          <w:i w:val="0"/>
          <w:iCs w:val="0"/>
          <w:sz w:val="22"/>
          <w:szCs w:val="22"/>
          <w:lang w:val="fr-FR" w:eastAsia="fr-FR"/>
        </w:rPr>
        <w:t xml:space="preserve">.1.3 </w:t>
      </w:r>
      <w:r w:rsidR="002D6ECD">
        <w:rPr>
          <w:rFonts w:ascii="CGP" w:hAnsi="CGP"/>
          <w:bCs w:val="0"/>
          <w:i w:val="0"/>
          <w:iCs w:val="0"/>
          <w:sz w:val="22"/>
          <w:szCs w:val="22"/>
          <w:lang w:val="fr-FR" w:eastAsia="fr-FR"/>
        </w:rPr>
        <w:t>Pénalités e</w:t>
      </w:r>
      <w:r w:rsidRPr="003D5EB3">
        <w:rPr>
          <w:rFonts w:ascii="CGP" w:hAnsi="CGP"/>
          <w:bCs w:val="0"/>
          <w:i w:val="0"/>
          <w:iCs w:val="0"/>
          <w:sz w:val="22"/>
          <w:szCs w:val="22"/>
          <w:lang w:val="fr-FR" w:eastAsia="fr-FR"/>
        </w:rPr>
        <w:t>n cas de non remise ou incomplétude de documents à remettre obligatoirement</w:t>
      </w:r>
      <w:r w:rsidR="002414C6">
        <w:rPr>
          <w:rFonts w:ascii="CGP" w:hAnsi="CGP"/>
          <w:bCs w:val="0"/>
          <w:i w:val="0"/>
          <w:iCs w:val="0"/>
          <w:sz w:val="22"/>
          <w:szCs w:val="22"/>
          <w:lang w:val="fr-FR" w:eastAsia="fr-FR"/>
        </w:rPr>
        <w:t> :</w:t>
      </w:r>
      <w:bookmarkEnd w:id="201"/>
      <w:bookmarkEnd w:id="202"/>
    </w:p>
    <w:p w14:paraId="0D46A622" w14:textId="706CE495" w:rsidR="006749C8" w:rsidRDefault="009303D8" w:rsidP="003D1034">
      <w:pPr>
        <w:numPr>
          <w:ilvl w:val="0"/>
          <w:numId w:val="2"/>
        </w:numPr>
        <w:jc w:val="both"/>
        <w:rPr>
          <w:szCs w:val="22"/>
        </w:rPr>
      </w:pPr>
      <w:proofErr w:type="gramStart"/>
      <w:r>
        <w:rPr>
          <w:szCs w:val="22"/>
        </w:rPr>
        <w:t>e</w:t>
      </w:r>
      <w:r w:rsidR="007503A5">
        <w:rPr>
          <w:szCs w:val="22"/>
        </w:rPr>
        <w:t>n</w:t>
      </w:r>
      <w:proofErr w:type="gramEnd"/>
      <w:r w:rsidR="00DA5EF8" w:rsidRPr="003D1034">
        <w:rPr>
          <w:szCs w:val="22"/>
        </w:rPr>
        <w:t xml:space="preserve"> cas de non remise du bordereau </w:t>
      </w:r>
      <w:r w:rsidR="003D1034" w:rsidRPr="003D1034">
        <w:rPr>
          <w:szCs w:val="22"/>
        </w:rPr>
        <w:t xml:space="preserve">de passage </w:t>
      </w:r>
      <w:r w:rsidR="008336F1" w:rsidRPr="003D1034">
        <w:rPr>
          <w:szCs w:val="22"/>
        </w:rPr>
        <w:t>de maintenance</w:t>
      </w:r>
      <w:r w:rsidR="003D1034" w:rsidRPr="003D1034">
        <w:rPr>
          <w:szCs w:val="22"/>
        </w:rPr>
        <w:t xml:space="preserve"> préventive </w:t>
      </w:r>
      <w:r w:rsidR="002D6ECD">
        <w:rPr>
          <w:szCs w:val="22"/>
        </w:rPr>
        <w:t xml:space="preserve">une pénalité de </w:t>
      </w:r>
      <w:r w:rsidR="00EE7A16">
        <w:rPr>
          <w:szCs w:val="22"/>
        </w:rPr>
        <w:t xml:space="preserve">cinquante </w:t>
      </w:r>
      <w:r w:rsidR="003D1034" w:rsidRPr="003D1034">
        <w:rPr>
          <w:szCs w:val="22"/>
        </w:rPr>
        <w:t>(50) euros</w:t>
      </w:r>
      <w:r w:rsidR="002D6ECD">
        <w:rPr>
          <w:szCs w:val="22"/>
        </w:rPr>
        <w:t xml:space="preserve"> sera appliquée</w:t>
      </w:r>
      <w:r w:rsidR="003D1034">
        <w:rPr>
          <w:szCs w:val="22"/>
        </w:rPr>
        <w:t> ;</w:t>
      </w:r>
    </w:p>
    <w:p w14:paraId="6A601CE6" w14:textId="77777777" w:rsidR="00DB354A" w:rsidRDefault="00DB354A" w:rsidP="00DB354A">
      <w:pPr>
        <w:ind w:left="720"/>
        <w:jc w:val="both"/>
        <w:rPr>
          <w:szCs w:val="22"/>
        </w:rPr>
      </w:pPr>
    </w:p>
    <w:p w14:paraId="04418664" w14:textId="1C8A221D" w:rsidR="008336F1" w:rsidRDefault="009303D8" w:rsidP="003D1034">
      <w:pPr>
        <w:numPr>
          <w:ilvl w:val="0"/>
          <w:numId w:val="2"/>
        </w:numPr>
        <w:jc w:val="both"/>
        <w:rPr>
          <w:szCs w:val="22"/>
        </w:rPr>
      </w:pPr>
      <w:proofErr w:type="gramStart"/>
      <w:r>
        <w:rPr>
          <w:szCs w:val="22"/>
        </w:rPr>
        <w:t>e</w:t>
      </w:r>
      <w:r w:rsidR="008336F1" w:rsidRPr="003D1034">
        <w:rPr>
          <w:szCs w:val="22"/>
        </w:rPr>
        <w:t>n</w:t>
      </w:r>
      <w:proofErr w:type="gramEnd"/>
      <w:r w:rsidR="008336F1" w:rsidRPr="003D1034">
        <w:rPr>
          <w:szCs w:val="22"/>
        </w:rPr>
        <w:t xml:space="preserve"> cas d‘incomplétude des éléments obligatoires du bordereau de passage</w:t>
      </w:r>
      <w:r w:rsidR="003D1034">
        <w:rPr>
          <w:szCs w:val="22"/>
        </w:rPr>
        <w:t xml:space="preserve"> de maintenance préventive</w:t>
      </w:r>
      <w:r w:rsidR="003D1034" w:rsidRPr="003D1034">
        <w:rPr>
          <w:szCs w:val="22"/>
        </w:rPr>
        <w:t> </w:t>
      </w:r>
      <w:r w:rsidR="002D6ECD">
        <w:rPr>
          <w:szCs w:val="22"/>
        </w:rPr>
        <w:t>une pénalité de</w:t>
      </w:r>
      <w:r w:rsidR="001F7F1A">
        <w:rPr>
          <w:szCs w:val="22"/>
        </w:rPr>
        <w:t xml:space="preserve"> </w:t>
      </w:r>
      <w:r w:rsidR="006749C8">
        <w:rPr>
          <w:szCs w:val="22"/>
        </w:rPr>
        <w:t xml:space="preserve">cinquante </w:t>
      </w:r>
      <w:r w:rsidR="003D1034" w:rsidRPr="003D1034">
        <w:rPr>
          <w:szCs w:val="22"/>
        </w:rPr>
        <w:t>(</w:t>
      </w:r>
      <w:r w:rsidR="006749C8">
        <w:rPr>
          <w:szCs w:val="22"/>
        </w:rPr>
        <w:t>5</w:t>
      </w:r>
      <w:r w:rsidR="003D1034" w:rsidRPr="003D1034">
        <w:rPr>
          <w:szCs w:val="22"/>
        </w:rPr>
        <w:t>0) euros</w:t>
      </w:r>
      <w:r w:rsidR="006749C8">
        <w:rPr>
          <w:szCs w:val="22"/>
        </w:rPr>
        <w:t xml:space="preserve"> par élément manquant (Conf article 5.1.2, les 5 éléments du point « t</w:t>
      </w:r>
      <w:r w:rsidR="006749C8" w:rsidRPr="00DF7722">
        <w:rPr>
          <w:szCs w:val="22"/>
        </w:rPr>
        <w:t>ransmission d’un bordereau récapitul</w:t>
      </w:r>
      <w:r w:rsidR="006749C8">
        <w:rPr>
          <w:szCs w:val="22"/>
        </w:rPr>
        <w:t>at</w:t>
      </w:r>
      <w:r w:rsidR="006749C8" w:rsidRPr="00DF7722">
        <w:rPr>
          <w:szCs w:val="22"/>
        </w:rPr>
        <w:t>if</w:t>
      </w:r>
      <w:r w:rsidR="006749C8">
        <w:rPr>
          <w:szCs w:val="22"/>
        </w:rPr>
        <w:t> »)</w:t>
      </w:r>
      <w:r w:rsidR="00A8273F">
        <w:rPr>
          <w:szCs w:val="22"/>
        </w:rPr>
        <w:t xml:space="preserve"> </w:t>
      </w:r>
      <w:r w:rsidR="002D6ECD">
        <w:rPr>
          <w:szCs w:val="22"/>
        </w:rPr>
        <w:t xml:space="preserve"> sera appliquée </w:t>
      </w:r>
      <w:r w:rsidR="003D1034" w:rsidRPr="003D1034">
        <w:rPr>
          <w:szCs w:val="22"/>
        </w:rPr>
        <w:t>;</w:t>
      </w:r>
    </w:p>
    <w:p w14:paraId="60CD4DD8" w14:textId="77777777" w:rsidR="00DB354A" w:rsidRPr="003D1034" w:rsidRDefault="00DB354A" w:rsidP="00DB354A">
      <w:pPr>
        <w:jc w:val="both"/>
        <w:rPr>
          <w:szCs w:val="22"/>
        </w:rPr>
      </w:pPr>
    </w:p>
    <w:p w14:paraId="3F30350E" w14:textId="7A4B8148" w:rsidR="00C61294" w:rsidRDefault="009303D8" w:rsidP="00C61294">
      <w:pPr>
        <w:numPr>
          <w:ilvl w:val="0"/>
          <w:numId w:val="2"/>
        </w:numPr>
        <w:jc w:val="both"/>
        <w:rPr>
          <w:szCs w:val="22"/>
        </w:rPr>
      </w:pPr>
      <w:proofErr w:type="gramStart"/>
      <w:r>
        <w:rPr>
          <w:szCs w:val="22"/>
        </w:rPr>
        <w:t>e</w:t>
      </w:r>
      <w:r w:rsidR="00C61294" w:rsidRPr="003932E1">
        <w:rPr>
          <w:szCs w:val="22"/>
        </w:rPr>
        <w:t>n</w:t>
      </w:r>
      <w:proofErr w:type="gramEnd"/>
      <w:r w:rsidR="00C61294" w:rsidRPr="003932E1">
        <w:rPr>
          <w:szCs w:val="22"/>
        </w:rPr>
        <w:t xml:space="preserve"> cas de non remise d’un document dans le délai fixé dans </w:t>
      </w:r>
      <w:r w:rsidR="00B62345">
        <w:rPr>
          <w:szCs w:val="22"/>
        </w:rPr>
        <w:t>l</w:t>
      </w:r>
      <w:r w:rsidR="00630923">
        <w:rPr>
          <w:szCs w:val="22"/>
        </w:rPr>
        <w:t>’</w:t>
      </w:r>
      <w:r w:rsidR="00B341B0">
        <w:rPr>
          <w:szCs w:val="22"/>
        </w:rPr>
        <w:t>accord-cadre</w:t>
      </w:r>
      <w:r w:rsidR="00B62345">
        <w:rPr>
          <w:szCs w:val="22"/>
        </w:rPr>
        <w:t xml:space="preserve"> ou dans </w:t>
      </w:r>
      <w:r w:rsidR="00C61294" w:rsidRPr="003932E1">
        <w:rPr>
          <w:szCs w:val="22"/>
        </w:rPr>
        <w:t xml:space="preserve">un bon de commande </w:t>
      </w:r>
      <w:r w:rsidR="002D6ECD">
        <w:rPr>
          <w:szCs w:val="22"/>
        </w:rPr>
        <w:t>une pénalité de</w:t>
      </w:r>
      <w:r w:rsidR="00C61294" w:rsidRPr="003932E1">
        <w:rPr>
          <w:szCs w:val="22"/>
        </w:rPr>
        <w:t xml:space="preserve"> </w:t>
      </w:r>
      <w:r w:rsidR="00EE7A16">
        <w:rPr>
          <w:szCs w:val="22"/>
        </w:rPr>
        <w:t xml:space="preserve">cinquante </w:t>
      </w:r>
      <w:r w:rsidR="00C61294" w:rsidRPr="003932E1">
        <w:rPr>
          <w:szCs w:val="22"/>
        </w:rPr>
        <w:t>(</w:t>
      </w:r>
      <w:r w:rsidR="00EE7A16">
        <w:rPr>
          <w:szCs w:val="22"/>
        </w:rPr>
        <w:t>5</w:t>
      </w:r>
      <w:r w:rsidR="00C61294" w:rsidRPr="003932E1">
        <w:rPr>
          <w:szCs w:val="22"/>
        </w:rPr>
        <w:t>0) euros par jour de retard</w:t>
      </w:r>
      <w:r w:rsidR="002D6ECD">
        <w:rPr>
          <w:szCs w:val="22"/>
        </w:rPr>
        <w:t xml:space="preserve"> ser</w:t>
      </w:r>
      <w:r w:rsidR="00116845">
        <w:rPr>
          <w:szCs w:val="22"/>
        </w:rPr>
        <w:t>a</w:t>
      </w:r>
      <w:r w:rsidR="002D6ECD">
        <w:rPr>
          <w:szCs w:val="22"/>
        </w:rPr>
        <w:t xml:space="preserve"> appliquée</w:t>
      </w:r>
      <w:r w:rsidR="00A8273F">
        <w:rPr>
          <w:szCs w:val="22"/>
        </w:rPr>
        <w:t> ;</w:t>
      </w:r>
      <w:r w:rsidR="00C61294" w:rsidRPr="003932E1">
        <w:rPr>
          <w:szCs w:val="22"/>
        </w:rPr>
        <w:t xml:space="preserve"> </w:t>
      </w:r>
    </w:p>
    <w:p w14:paraId="37702EE8" w14:textId="77777777" w:rsidR="00677AD7" w:rsidRPr="003932E1" w:rsidRDefault="00677AD7" w:rsidP="00001922">
      <w:pPr>
        <w:ind w:left="720"/>
        <w:jc w:val="both"/>
        <w:rPr>
          <w:szCs w:val="22"/>
        </w:rPr>
      </w:pPr>
    </w:p>
    <w:p w14:paraId="65C4456F" w14:textId="7CB36C94" w:rsidR="00C61294" w:rsidRDefault="009303D8" w:rsidP="00C61294">
      <w:pPr>
        <w:numPr>
          <w:ilvl w:val="0"/>
          <w:numId w:val="2"/>
        </w:numPr>
        <w:jc w:val="both"/>
        <w:rPr>
          <w:szCs w:val="22"/>
        </w:rPr>
      </w:pPr>
      <w:proofErr w:type="gramStart"/>
      <w:r>
        <w:rPr>
          <w:szCs w:val="22"/>
        </w:rPr>
        <w:t>e</w:t>
      </w:r>
      <w:r w:rsidR="00C61294" w:rsidRPr="003932E1">
        <w:rPr>
          <w:szCs w:val="22"/>
        </w:rPr>
        <w:t>n</w:t>
      </w:r>
      <w:proofErr w:type="gramEnd"/>
      <w:r w:rsidR="00C61294" w:rsidRPr="003932E1">
        <w:rPr>
          <w:szCs w:val="22"/>
        </w:rPr>
        <w:t xml:space="preserve"> cas de non </w:t>
      </w:r>
      <w:r w:rsidR="00AA1DE7">
        <w:rPr>
          <w:szCs w:val="22"/>
        </w:rPr>
        <w:t>transmission</w:t>
      </w:r>
      <w:r w:rsidR="00C61294" w:rsidRPr="003932E1">
        <w:rPr>
          <w:szCs w:val="22"/>
        </w:rPr>
        <w:t xml:space="preserve"> du rapport provisoire </w:t>
      </w:r>
      <w:r w:rsidR="00B62345">
        <w:rPr>
          <w:szCs w:val="22"/>
        </w:rPr>
        <w:t xml:space="preserve">à </w:t>
      </w:r>
      <w:r w:rsidR="00C61294" w:rsidRPr="003932E1">
        <w:rPr>
          <w:szCs w:val="22"/>
        </w:rPr>
        <w:t>rem</w:t>
      </w:r>
      <w:r w:rsidR="00B62345">
        <w:rPr>
          <w:szCs w:val="22"/>
        </w:rPr>
        <w:t xml:space="preserve">ettre </w:t>
      </w:r>
      <w:r w:rsidR="00C61294" w:rsidRPr="003932E1">
        <w:rPr>
          <w:szCs w:val="22"/>
        </w:rPr>
        <w:t xml:space="preserve">immédiatement après </w:t>
      </w:r>
      <w:r w:rsidR="00AA1DE7">
        <w:rPr>
          <w:szCs w:val="22"/>
        </w:rPr>
        <w:t>le contrôle de potabilité de l’eau et de</w:t>
      </w:r>
      <w:r w:rsidR="00AA1DE7" w:rsidRPr="00AA1DE7">
        <w:rPr>
          <w:szCs w:val="22"/>
        </w:rPr>
        <w:t xml:space="preserve"> doute sérieux sur la qualité de l’eau</w:t>
      </w:r>
      <w:r w:rsidR="00AA1DE7">
        <w:rPr>
          <w:szCs w:val="22"/>
        </w:rPr>
        <w:t> </w:t>
      </w:r>
      <w:r w:rsidR="002D6ECD">
        <w:rPr>
          <w:szCs w:val="22"/>
        </w:rPr>
        <w:t xml:space="preserve">une pénalité de </w:t>
      </w:r>
      <w:r w:rsidR="00EE7A16">
        <w:rPr>
          <w:szCs w:val="22"/>
        </w:rPr>
        <w:t xml:space="preserve">cinquante </w:t>
      </w:r>
      <w:r w:rsidR="00C61294" w:rsidRPr="003932E1">
        <w:rPr>
          <w:szCs w:val="22"/>
        </w:rPr>
        <w:t>(</w:t>
      </w:r>
      <w:r w:rsidR="00DA5EF8">
        <w:rPr>
          <w:szCs w:val="22"/>
        </w:rPr>
        <w:t>5</w:t>
      </w:r>
      <w:r w:rsidR="00C61294" w:rsidRPr="003932E1">
        <w:rPr>
          <w:szCs w:val="22"/>
        </w:rPr>
        <w:t>0) euros par jour de retard</w:t>
      </w:r>
      <w:r w:rsidR="00A8273F">
        <w:rPr>
          <w:szCs w:val="22"/>
        </w:rPr>
        <w:t> </w:t>
      </w:r>
      <w:r w:rsidR="002D6ECD">
        <w:rPr>
          <w:szCs w:val="22"/>
        </w:rPr>
        <w:t>sera appliquée</w:t>
      </w:r>
      <w:r w:rsidR="00A8273F">
        <w:rPr>
          <w:szCs w:val="22"/>
        </w:rPr>
        <w:t>;</w:t>
      </w:r>
      <w:r w:rsidR="00C61294" w:rsidRPr="003932E1">
        <w:rPr>
          <w:szCs w:val="22"/>
        </w:rPr>
        <w:t xml:space="preserve"> </w:t>
      </w:r>
    </w:p>
    <w:p w14:paraId="35A89448" w14:textId="77777777" w:rsidR="00DB354A" w:rsidRPr="003932E1" w:rsidRDefault="00DB354A" w:rsidP="00DB354A">
      <w:pPr>
        <w:ind w:left="720"/>
        <w:jc w:val="both"/>
        <w:rPr>
          <w:szCs w:val="22"/>
        </w:rPr>
      </w:pPr>
    </w:p>
    <w:p w14:paraId="1F4D69A5" w14:textId="210CDA65" w:rsidR="00C61294" w:rsidRDefault="009303D8" w:rsidP="00C61294">
      <w:pPr>
        <w:numPr>
          <w:ilvl w:val="0"/>
          <w:numId w:val="2"/>
        </w:numPr>
        <w:jc w:val="both"/>
        <w:rPr>
          <w:szCs w:val="22"/>
        </w:rPr>
      </w:pPr>
      <w:proofErr w:type="gramStart"/>
      <w:r>
        <w:rPr>
          <w:szCs w:val="22"/>
        </w:rPr>
        <w:t>e</w:t>
      </w:r>
      <w:r w:rsidR="00C61294" w:rsidRPr="003932E1">
        <w:rPr>
          <w:szCs w:val="22"/>
        </w:rPr>
        <w:t>n</w:t>
      </w:r>
      <w:proofErr w:type="gramEnd"/>
      <w:r w:rsidR="00C61294" w:rsidRPr="003932E1">
        <w:rPr>
          <w:szCs w:val="22"/>
        </w:rPr>
        <w:t xml:space="preserve"> cas de non remise du rapport </w:t>
      </w:r>
      <w:r w:rsidR="00EF151D">
        <w:rPr>
          <w:szCs w:val="22"/>
        </w:rPr>
        <w:t>bactériologique</w:t>
      </w:r>
      <w:r w:rsidR="00EF151D" w:rsidRPr="003932E1">
        <w:rPr>
          <w:szCs w:val="22"/>
        </w:rPr>
        <w:t xml:space="preserve"> </w:t>
      </w:r>
      <w:r w:rsidR="00C61294" w:rsidRPr="003932E1">
        <w:rPr>
          <w:szCs w:val="22"/>
        </w:rPr>
        <w:t>définitif</w:t>
      </w:r>
      <w:r w:rsidR="00C61294" w:rsidRPr="003932E1">
        <w:rPr>
          <w:rStyle w:val="Marquedecommentaire"/>
          <w:sz w:val="22"/>
          <w:szCs w:val="22"/>
        </w:rPr>
        <w:t> </w:t>
      </w:r>
      <w:r w:rsidR="002D6ECD">
        <w:rPr>
          <w:rStyle w:val="Marquedecommentaire"/>
          <w:sz w:val="22"/>
          <w:szCs w:val="22"/>
        </w:rPr>
        <w:t xml:space="preserve">une pénalité de </w:t>
      </w:r>
      <w:r w:rsidR="00EE7A16">
        <w:rPr>
          <w:szCs w:val="22"/>
        </w:rPr>
        <w:t xml:space="preserve">cinquante </w:t>
      </w:r>
      <w:r w:rsidR="00C61294" w:rsidRPr="003932E1">
        <w:rPr>
          <w:szCs w:val="22"/>
        </w:rPr>
        <w:t>(50) euros par jour de retard</w:t>
      </w:r>
      <w:r w:rsidR="002D6ECD">
        <w:rPr>
          <w:szCs w:val="22"/>
        </w:rPr>
        <w:t xml:space="preserve"> sera appliquée</w:t>
      </w:r>
      <w:r w:rsidR="00A8273F">
        <w:rPr>
          <w:szCs w:val="22"/>
        </w:rPr>
        <w:t>.</w:t>
      </w:r>
    </w:p>
    <w:p w14:paraId="77DAB076" w14:textId="77777777" w:rsidR="00DB354A" w:rsidRDefault="00DB354A" w:rsidP="00DB354A">
      <w:pPr>
        <w:jc w:val="both"/>
        <w:rPr>
          <w:szCs w:val="22"/>
        </w:rPr>
      </w:pPr>
    </w:p>
    <w:p w14:paraId="45C6A9E9" w14:textId="7F410142" w:rsidR="00DB354A" w:rsidRPr="008225D1" w:rsidRDefault="009303D8" w:rsidP="00DB354A">
      <w:pPr>
        <w:numPr>
          <w:ilvl w:val="0"/>
          <w:numId w:val="2"/>
        </w:numPr>
        <w:jc w:val="both"/>
        <w:rPr>
          <w:szCs w:val="22"/>
        </w:rPr>
      </w:pPr>
      <w:proofErr w:type="gramStart"/>
      <w:r w:rsidRPr="009303D8">
        <w:rPr>
          <w:szCs w:val="22"/>
        </w:rPr>
        <w:t>en</w:t>
      </w:r>
      <w:proofErr w:type="gramEnd"/>
      <w:r w:rsidRPr="009303D8">
        <w:rPr>
          <w:szCs w:val="22"/>
        </w:rPr>
        <w:t xml:space="preserve"> cas de non remise du bordereau de passage hebdomadaire</w:t>
      </w:r>
      <w:r w:rsidR="002D6ECD" w:rsidRPr="002D6ECD">
        <w:rPr>
          <w:rStyle w:val="Marquedecommentaire"/>
          <w:sz w:val="22"/>
          <w:szCs w:val="22"/>
        </w:rPr>
        <w:t xml:space="preserve"> </w:t>
      </w:r>
      <w:r w:rsidR="002D6ECD">
        <w:rPr>
          <w:rStyle w:val="Marquedecommentaire"/>
          <w:sz w:val="22"/>
          <w:szCs w:val="22"/>
        </w:rPr>
        <w:t>une pénalité de</w:t>
      </w:r>
      <w:r w:rsidRPr="009303D8">
        <w:rPr>
          <w:szCs w:val="22"/>
        </w:rPr>
        <w:t xml:space="preserve"> cinquante (50) euros</w:t>
      </w:r>
      <w:r w:rsidR="002D6ECD" w:rsidRPr="002D6ECD">
        <w:rPr>
          <w:szCs w:val="22"/>
        </w:rPr>
        <w:t xml:space="preserve"> </w:t>
      </w:r>
      <w:r w:rsidR="002D6ECD">
        <w:rPr>
          <w:szCs w:val="22"/>
        </w:rPr>
        <w:t>sera appliquée</w:t>
      </w:r>
      <w:r w:rsidRPr="009303D8">
        <w:rPr>
          <w:szCs w:val="22"/>
        </w:rPr>
        <w:t xml:space="preserve"> ;</w:t>
      </w:r>
    </w:p>
    <w:p w14:paraId="1EDB1A01" w14:textId="0022288F" w:rsidR="00ED7D3C" w:rsidRDefault="00A87484" w:rsidP="00F6325E">
      <w:pPr>
        <w:pStyle w:val="Titre2"/>
        <w:rPr>
          <w:rFonts w:ascii="CGP" w:hAnsi="CGP"/>
          <w:bCs w:val="0"/>
          <w:i w:val="0"/>
          <w:iCs w:val="0"/>
          <w:sz w:val="22"/>
          <w:szCs w:val="22"/>
          <w:lang w:val="fr-FR" w:eastAsia="fr-FR"/>
        </w:rPr>
      </w:pPr>
      <w:bookmarkStart w:id="203" w:name="_Toc428201738"/>
      <w:bookmarkStart w:id="204" w:name="_Toc431397001"/>
      <w:bookmarkStart w:id="205" w:name="_Toc189580634"/>
      <w:r w:rsidRPr="00F6325E">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F6325E">
        <w:rPr>
          <w:rFonts w:ascii="CGP" w:hAnsi="CGP"/>
          <w:bCs w:val="0"/>
          <w:i w:val="0"/>
          <w:iCs w:val="0"/>
          <w:sz w:val="22"/>
          <w:szCs w:val="22"/>
          <w:lang w:val="fr-FR" w:eastAsia="fr-FR"/>
        </w:rPr>
        <w:t xml:space="preserve">.2 - </w:t>
      </w:r>
      <w:r w:rsidR="00810DA5" w:rsidRPr="00F81027">
        <w:rPr>
          <w:rFonts w:ascii="CGP" w:hAnsi="CGP"/>
          <w:bCs w:val="0"/>
          <w:iCs w:val="0"/>
          <w:sz w:val="22"/>
          <w:szCs w:val="22"/>
          <w:u w:val="single"/>
          <w:lang w:val="fr-FR" w:eastAsia="fr-FR"/>
        </w:rPr>
        <w:t>A</w:t>
      </w:r>
      <w:r w:rsidRPr="00F81027">
        <w:rPr>
          <w:rFonts w:ascii="CGP" w:hAnsi="CGP"/>
          <w:bCs w:val="0"/>
          <w:iCs w:val="0"/>
          <w:sz w:val="22"/>
          <w:szCs w:val="22"/>
          <w:u w:val="single"/>
          <w:lang w:val="fr-FR" w:eastAsia="fr-FR"/>
        </w:rPr>
        <w:t>utres pénalités</w:t>
      </w:r>
      <w:bookmarkEnd w:id="203"/>
      <w:bookmarkEnd w:id="204"/>
      <w:bookmarkEnd w:id="205"/>
      <w:r w:rsidR="002414C6">
        <w:rPr>
          <w:rFonts w:ascii="CGP" w:hAnsi="CGP"/>
          <w:bCs w:val="0"/>
          <w:i w:val="0"/>
          <w:iCs w:val="0"/>
          <w:sz w:val="22"/>
          <w:szCs w:val="22"/>
          <w:lang w:val="fr-FR" w:eastAsia="fr-FR"/>
        </w:rPr>
        <w:t> </w:t>
      </w:r>
    </w:p>
    <w:p w14:paraId="3E601484" w14:textId="5ECF5331" w:rsidR="00DD188C" w:rsidRPr="00DD188C" w:rsidRDefault="00DD188C" w:rsidP="00001922">
      <w:r>
        <w:rPr>
          <w:szCs w:val="22"/>
        </w:rPr>
        <w:t>L</w:t>
      </w:r>
      <w:r w:rsidRPr="0031472A">
        <w:rPr>
          <w:szCs w:val="22"/>
        </w:rPr>
        <w:t xml:space="preserve">e titulaire se </w:t>
      </w:r>
      <w:r>
        <w:rPr>
          <w:szCs w:val="22"/>
        </w:rPr>
        <w:t>verra</w:t>
      </w:r>
      <w:r w:rsidRPr="0031472A">
        <w:rPr>
          <w:szCs w:val="22"/>
        </w:rPr>
        <w:t xml:space="preserve"> appliquer</w:t>
      </w:r>
      <w:r w:rsidR="00B947F6">
        <w:rPr>
          <w:szCs w:val="22"/>
        </w:rPr>
        <w:t xml:space="preserve"> une pénalité de</w:t>
      </w:r>
      <w:r>
        <w:rPr>
          <w:szCs w:val="22"/>
        </w:rPr>
        <w:t xml:space="preserve"> : </w:t>
      </w:r>
    </w:p>
    <w:p w14:paraId="56815654" w14:textId="039C09E9" w:rsidR="00C9130C" w:rsidRPr="0031472A" w:rsidRDefault="00EE7A16" w:rsidP="009303D8">
      <w:pPr>
        <w:numPr>
          <w:ilvl w:val="0"/>
          <w:numId w:val="2"/>
        </w:numPr>
        <w:jc w:val="both"/>
        <w:rPr>
          <w:szCs w:val="22"/>
        </w:rPr>
      </w:pPr>
      <w:proofErr w:type="gramStart"/>
      <w:r>
        <w:rPr>
          <w:szCs w:val="22"/>
        </w:rPr>
        <w:t>cent</w:t>
      </w:r>
      <w:proofErr w:type="gramEnd"/>
      <w:r>
        <w:rPr>
          <w:szCs w:val="22"/>
        </w:rPr>
        <w:t xml:space="preserve"> cinquante</w:t>
      </w:r>
      <w:r w:rsidR="00A8273F">
        <w:rPr>
          <w:szCs w:val="22"/>
        </w:rPr>
        <w:t xml:space="preserve"> (</w:t>
      </w:r>
      <w:r>
        <w:rPr>
          <w:szCs w:val="22"/>
        </w:rPr>
        <w:t>15</w:t>
      </w:r>
      <w:r w:rsidR="00C9130C" w:rsidRPr="0031472A">
        <w:rPr>
          <w:szCs w:val="22"/>
        </w:rPr>
        <w:t>0</w:t>
      </w:r>
      <w:r w:rsidR="00A8273F">
        <w:rPr>
          <w:szCs w:val="22"/>
        </w:rPr>
        <w:t>)</w:t>
      </w:r>
      <w:r w:rsidR="00C9130C" w:rsidRPr="0031472A">
        <w:rPr>
          <w:szCs w:val="22"/>
        </w:rPr>
        <w:t xml:space="preserve"> </w:t>
      </w:r>
      <w:r w:rsidR="00A8273F">
        <w:rPr>
          <w:szCs w:val="22"/>
        </w:rPr>
        <w:t>euros</w:t>
      </w:r>
      <w:r w:rsidR="00C9130C" w:rsidRPr="0031472A">
        <w:rPr>
          <w:szCs w:val="22"/>
        </w:rPr>
        <w:t xml:space="preserve"> par constatation de fait signalé par un agent du Centre Pompidou</w:t>
      </w:r>
      <w:r w:rsidR="00B947F6">
        <w:rPr>
          <w:szCs w:val="22"/>
        </w:rPr>
        <w:t>,</w:t>
      </w:r>
      <w:r w:rsidR="00A8273F">
        <w:rPr>
          <w:szCs w:val="22"/>
        </w:rPr>
        <w:t> </w:t>
      </w:r>
      <w:r w:rsidR="00B947F6">
        <w:rPr>
          <w:szCs w:val="22"/>
        </w:rPr>
        <w:t>e</w:t>
      </w:r>
      <w:r w:rsidR="00B947F6" w:rsidRPr="0031472A">
        <w:rPr>
          <w:szCs w:val="22"/>
        </w:rPr>
        <w:t xml:space="preserve">n cas de non-respect des règles de sécurité ou du règlement interne au Centre Pompidou </w:t>
      </w:r>
      <w:r w:rsidR="00B947F6">
        <w:rPr>
          <w:szCs w:val="22"/>
        </w:rPr>
        <w:t>(</w:t>
      </w:r>
      <w:r w:rsidR="00B947F6" w:rsidRPr="0031472A">
        <w:rPr>
          <w:szCs w:val="22"/>
        </w:rPr>
        <w:t>par exemple fumer dans l’enceinte des bâtiments</w:t>
      </w:r>
      <w:r w:rsidR="00B947F6">
        <w:rPr>
          <w:szCs w:val="22"/>
        </w:rPr>
        <w:t>)</w:t>
      </w:r>
      <w:r w:rsidR="00B947F6" w:rsidRPr="0031472A">
        <w:rPr>
          <w:szCs w:val="22"/>
        </w:rPr>
        <w:t>,</w:t>
      </w:r>
      <w:r w:rsidR="00A8273F">
        <w:rPr>
          <w:szCs w:val="22"/>
        </w:rPr>
        <w:t>;</w:t>
      </w:r>
    </w:p>
    <w:p w14:paraId="3AD9B6AC" w14:textId="77777777" w:rsidR="004C07EB" w:rsidRPr="003932E1" w:rsidRDefault="004C07EB" w:rsidP="003932E1">
      <w:pPr>
        <w:ind w:left="360"/>
        <w:jc w:val="both"/>
        <w:rPr>
          <w:szCs w:val="22"/>
        </w:rPr>
      </w:pPr>
    </w:p>
    <w:p w14:paraId="4D41BC60" w14:textId="1434E17A" w:rsidR="004C07EB" w:rsidRPr="009303D8" w:rsidRDefault="00DB354A" w:rsidP="009303D8">
      <w:pPr>
        <w:numPr>
          <w:ilvl w:val="0"/>
          <w:numId w:val="2"/>
        </w:numPr>
        <w:jc w:val="both"/>
        <w:rPr>
          <w:szCs w:val="22"/>
        </w:rPr>
      </w:pPr>
      <w:proofErr w:type="gramStart"/>
      <w:r>
        <w:rPr>
          <w:szCs w:val="22"/>
        </w:rPr>
        <w:t>c</w:t>
      </w:r>
      <w:r w:rsidR="00A8273F" w:rsidRPr="009303D8">
        <w:rPr>
          <w:szCs w:val="22"/>
        </w:rPr>
        <w:t>ent</w:t>
      </w:r>
      <w:proofErr w:type="gramEnd"/>
      <w:r w:rsidR="00A8273F" w:rsidRPr="009303D8">
        <w:rPr>
          <w:szCs w:val="22"/>
        </w:rPr>
        <w:t xml:space="preserve"> cinquante (</w:t>
      </w:r>
      <w:r w:rsidR="004C07EB" w:rsidRPr="009303D8">
        <w:rPr>
          <w:szCs w:val="22"/>
        </w:rPr>
        <w:t>150</w:t>
      </w:r>
      <w:r w:rsidR="00A8273F" w:rsidRPr="009303D8">
        <w:rPr>
          <w:szCs w:val="22"/>
        </w:rPr>
        <w:t>)</w:t>
      </w:r>
      <w:r w:rsidR="004C07EB" w:rsidRPr="009303D8">
        <w:rPr>
          <w:szCs w:val="22"/>
        </w:rPr>
        <w:t xml:space="preserve"> </w:t>
      </w:r>
      <w:r w:rsidR="00A8273F" w:rsidRPr="009303D8">
        <w:rPr>
          <w:szCs w:val="22"/>
        </w:rPr>
        <w:t>euros</w:t>
      </w:r>
      <w:r w:rsidR="004C07EB" w:rsidRPr="009303D8">
        <w:rPr>
          <w:szCs w:val="22"/>
        </w:rPr>
        <w:t xml:space="preserve"> pour chaque constat, par personne et par jour en cas de non-port des EPI et/ou de la tenue vestimentaire au sigle du titulaire (salarié direct, co-traitant, sous-traitant) ;</w:t>
      </w:r>
    </w:p>
    <w:p w14:paraId="6DE48B2F" w14:textId="77777777" w:rsidR="004C07EB" w:rsidRPr="009303D8" w:rsidRDefault="004C07EB" w:rsidP="009303D8">
      <w:pPr>
        <w:ind w:left="720"/>
        <w:jc w:val="both"/>
        <w:rPr>
          <w:szCs w:val="22"/>
        </w:rPr>
      </w:pPr>
    </w:p>
    <w:p w14:paraId="73BC81E2" w14:textId="4BBAB0C7" w:rsidR="004C07EB" w:rsidRPr="009303D8" w:rsidRDefault="00036D37" w:rsidP="009303D8">
      <w:pPr>
        <w:numPr>
          <w:ilvl w:val="0"/>
          <w:numId w:val="2"/>
        </w:numPr>
        <w:jc w:val="both"/>
        <w:rPr>
          <w:szCs w:val="22"/>
        </w:rPr>
      </w:pPr>
      <w:proofErr w:type="gramStart"/>
      <w:r>
        <w:rPr>
          <w:szCs w:val="22"/>
        </w:rPr>
        <w:t>c</w:t>
      </w:r>
      <w:r w:rsidR="00EE7A16" w:rsidRPr="009303D8">
        <w:rPr>
          <w:szCs w:val="22"/>
        </w:rPr>
        <w:t>ent</w:t>
      </w:r>
      <w:proofErr w:type="gramEnd"/>
      <w:r w:rsidR="00EE7A16" w:rsidRPr="009303D8">
        <w:rPr>
          <w:szCs w:val="22"/>
        </w:rPr>
        <w:t xml:space="preserve"> </w:t>
      </w:r>
      <w:r w:rsidR="00A8273F" w:rsidRPr="009303D8">
        <w:rPr>
          <w:szCs w:val="22"/>
        </w:rPr>
        <w:t>(</w:t>
      </w:r>
      <w:r w:rsidR="00EE7A16" w:rsidRPr="009303D8">
        <w:rPr>
          <w:szCs w:val="22"/>
        </w:rPr>
        <w:t>100</w:t>
      </w:r>
      <w:r w:rsidR="00A8273F" w:rsidRPr="009303D8">
        <w:rPr>
          <w:szCs w:val="22"/>
        </w:rPr>
        <w:t>) euros</w:t>
      </w:r>
      <w:r w:rsidR="004C07EB" w:rsidRPr="009303D8">
        <w:rPr>
          <w:szCs w:val="22"/>
        </w:rPr>
        <w:t xml:space="preserve"> par constat de non signalement de la perte, casse ou non restitution d’un badge de contrôle d’accès</w:t>
      </w:r>
      <w:r w:rsidR="00A8273F" w:rsidRPr="009303D8">
        <w:rPr>
          <w:szCs w:val="22"/>
        </w:rPr>
        <w:t>.</w:t>
      </w:r>
    </w:p>
    <w:p w14:paraId="21CFA607" w14:textId="77777777" w:rsidR="004C07EB" w:rsidRPr="009303D8" w:rsidRDefault="004C07EB" w:rsidP="009303D8">
      <w:pPr>
        <w:ind w:left="720"/>
        <w:jc w:val="both"/>
        <w:rPr>
          <w:szCs w:val="22"/>
        </w:rPr>
      </w:pPr>
    </w:p>
    <w:p w14:paraId="362115D0" w14:textId="77777777" w:rsidR="004C07EB" w:rsidRPr="0031472A" w:rsidRDefault="004C07EB" w:rsidP="0031472A">
      <w:pPr>
        <w:jc w:val="both"/>
        <w:rPr>
          <w:rFonts w:cs="Courier New"/>
          <w:szCs w:val="22"/>
        </w:rPr>
      </w:pPr>
      <w:r w:rsidRPr="0031472A">
        <w:rPr>
          <w:rFonts w:cs="Courier New"/>
          <w:szCs w:val="22"/>
        </w:rPr>
        <w:t xml:space="preserve">Par dérogation aux dispositions de </w:t>
      </w:r>
      <w:r w:rsidRPr="00A90617">
        <w:rPr>
          <w:rFonts w:cs="Courier New"/>
          <w:szCs w:val="22"/>
        </w:rPr>
        <w:t xml:space="preserve">l’article </w:t>
      </w:r>
      <w:r w:rsidRPr="007503A5">
        <w:rPr>
          <w:rFonts w:cs="Courier New"/>
          <w:szCs w:val="22"/>
        </w:rPr>
        <w:t>14</w:t>
      </w:r>
      <w:r w:rsidRPr="0031472A">
        <w:rPr>
          <w:rFonts w:cs="Courier New"/>
          <w:szCs w:val="22"/>
        </w:rPr>
        <w:t xml:space="preserve"> du CCAG/</w:t>
      </w:r>
      <w:r w:rsidR="0031472A">
        <w:rPr>
          <w:rFonts w:cs="Courier New"/>
          <w:szCs w:val="22"/>
        </w:rPr>
        <w:t>FCS</w:t>
      </w:r>
      <w:r w:rsidRPr="0031472A">
        <w:rPr>
          <w:rFonts w:cs="Courier New"/>
          <w:szCs w:val="22"/>
        </w:rPr>
        <w:t>, ces pénalités seront mises en œuvre sans qu’il soit nécessaire de procéder à une mise en demeure et sur simple constat, par le pouvoir adjudicateur, du non-port des EPI et/ou de la tenue vestimentaire au signe du titulaire et du non signalement de la perte ; casse ou non restitution d’un badge.</w:t>
      </w:r>
    </w:p>
    <w:p w14:paraId="2E4E9A0A" w14:textId="77777777" w:rsidR="004C07EB" w:rsidRPr="0031472A" w:rsidRDefault="004C07EB" w:rsidP="0031472A">
      <w:pPr>
        <w:jc w:val="both"/>
        <w:rPr>
          <w:rFonts w:cs="Courier New"/>
          <w:szCs w:val="22"/>
        </w:rPr>
      </w:pPr>
    </w:p>
    <w:p w14:paraId="1878446E" w14:textId="77777777" w:rsidR="004C07EB" w:rsidRPr="0031472A" w:rsidRDefault="004C07EB" w:rsidP="0031472A">
      <w:pPr>
        <w:jc w:val="both"/>
        <w:rPr>
          <w:szCs w:val="22"/>
        </w:rPr>
      </w:pPr>
      <w:r w:rsidRPr="0031472A">
        <w:rPr>
          <w:szCs w:val="22"/>
        </w:rPr>
        <w:t xml:space="preserve">Le nombre de jours de retard est obtenu par différence entre la date réelle d’exécution et la date limite d’exécution. </w:t>
      </w:r>
    </w:p>
    <w:p w14:paraId="58E5FEC9" w14:textId="77777777" w:rsidR="004C07EB" w:rsidRPr="0031472A" w:rsidRDefault="004C07EB" w:rsidP="00C61294">
      <w:pPr>
        <w:jc w:val="both"/>
        <w:rPr>
          <w:szCs w:val="22"/>
        </w:rPr>
      </w:pPr>
      <w:r w:rsidRPr="0031472A">
        <w:rPr>
          <w:szCs w:val="22"/>
        </w:rPr>
        <w:t xml:space="preserve">Toutes les pénalités ci-avant sont cumulables entre elles, toutefois, elles sont plafonnées conformément à </w:t>
      </w:r>
      <w:r w:rsidRPr="007503A5">
        <w:rPr>
          <w:szCs w:val="22"/>
        </w:rPr>
        <w:t>l’article 1</w:t>
      </w:r>
      <w:r w:rsidR="00A90617" w:rsidRPr="007503A5">
        <w:rPr>
          <w:szCs w:val="22"/>
        </w:rPr>
        <w:t>1</w:t>
      </w:r>
      <w:r w:rsidRPr="007503A5">
        <w:rPr>
          <w:szCs w:val="22"/>
        </w:rPr>
        <w:t>.</w:t>
      </w:r>
      <w:r w:rsidR="007503A5" w:rsidRPr="007503A5">
        <w:rPr>
          <w:szCs w:val="22"/>
        </w:rPr>
        <w:t>7</w:t>
      </w:r>
      <w:r w:rsidRPr="007503A5">
        <w:rPr>
          <w:szCs w:val="22"/>
        </w:rPr>
        <w:t xml:space="preserve"> ci-dessous.</w:t>
      </w:r>
    </w:p>
    <w:p w14:paraId="0A6C4229" w14:textId="77777777" w:rsidR="004C07EB" w:rsidRPr="0031472A" w:rsidRDefault="004C07EB" w:rsidP="00C61294">
      <w:pPr>
        <w:jc w:val="both"/>
        <w:rPr>
          <w:szCs w:val="22"/>
        </w:rPr>
      </w:pPr>
    </w:p>
    <w:p w14:paraId="7632C9E7" w14:textId="77777777" w:rsidR="004C07EB" w:rsidRDefault="004C07EB" w:rsidP="004C07EB">
      <w:pPr>
        <w:jc w:val="both"/>
        <w:rPr>
          <w:szCs w:val="22"/>
        </w:rPr>
      </w:pPr>
      <w:r w:rsidRPr="0031472A">
        <w:rPr>
          <w:szCs w:val="22"/>
        </w:rPr>
        <w:t>Les évènements et incidents générant les pénalités énumérées ci-dessus sont censés être imputables au titulaire à charge pour celui-ci d’apporter la preuve du contraire.</w:t>
      </w:r>
    </w:p>
    <w:p w14:paraId="157886CD" w14:textId="32D0C01E" w:rsidR="0031472A" w:rsidRPr="00F6325E" w:rsidRDefault="00C61294" w:rsidP="00F6325E">
      <w:pPr>
        <w:pStyle w:val="Titre2"/>
        <w:rPr>
          <w:rFonts w:ascii="CGP" w:hAnsi="CGP"/>
          <w:bCs w:val="0"/>
          <w:i w:val="0"/>
          <w:iCs w:val="0"/>
          <w:sz w:val="22"/>
          <w:szCs w:val="22"/>
          <w:lang w:val="fr-FR" w:eastAsia="fr-FR"/>
        </w:rPr>
      </w:pPr>
      <w:bookmarkStart w:id="206" w:name="_Toc22300680"/>
      <w:bookmarkStart w:id="207" w:name="_Toc370978288"/>
      <w:bookmarkStart w:id="208" w:name="_Toc11248716"/>
      <w:bookmarkStart w:id="209" w:name="_Toc189580635"/>
      <w:r w:rsidRPr="00F6325E">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F6325E">
        <w:rPr>
          <w:rFonts w:ascii="CGP" w:hAnsi="CGP"/>
          <w:bCs w:val="0"/>
          <w:i w:val="0"/>
          <w:iCs w:val="0"/>
          <w:sz w:val="22"/>
          <w:szCs w:val="22"/>
          <w:lang w:val="fr-FR" w:eastAsia="fr-FR"/>
        </w:rPr>
        <w:t>.</w:t>
      </w:r>
      <w:r w:rsidR="007503A5" w:rsidRPr="00F6325E">
        <w:rPr>
          <w:rFonts w:ascii="CGP" w:hAnsi="CGP"/>
          <w:bCs w:val="0"/>
          <w:i w:val="0"/>
          <w:iCs w:val="0"/>
          <w:sz w:val="22"/>
          <w:szCs w:val="22"/>
          <w:lang w:val="fr-FR" w:eastAsia="fr-FR"/>
        </w:rPr>
        <w:t>3</w:t>
      </w:r>
      <w:r w:rsidRPr="00F6325E">
        <w:rPr>
          <w:rFonts w:ascii="CGP" w:hAnsi="CGP"/>
          <w:bCs w:val="0"/>
          <w:i w:val="0"/>
          <w:iCs w:val="0"/>
          <w:sz w:val="22"/>
          <w:szCs w:val="22"/>
          <w:lang w:val="fr-FR" w:eastAsia="fr-FR"/>
        </w:rPr>
        <w:t xml:space="preserve"> - </w:t>
      </w:r>
      <w:r w:rsidR="0031472A" w:rsidRPr="00F81027">
        <w:rPr>
          <w:rFonts w:ascii="CGP" w:hAnsi="CGP"/>
          <w:bCs w:val="0"/>
          <w:iCs w:val="0"/>
          <w:sz w:val="22"/>
          <w:szCs w:val="22"/>
          <w:u w:val="single"/>
          <w:lang w:val="fr-FR" w:eastAsia="fr-FR"/>
        </w:rPr>
        <w:t>Pénalités en cas de non-respect du plan de prévention</w:t>
      </w:r>
      <w:bookmarkEnd w:id="206"/>
      <w:bookmarkEnd w:id="209"/>
      <w:r w:rsidR="002414C6">
        <w:rPr>
          <w:rFonts w:ascii="CGP" w:hAnsi="CGP"/>
          <w:bCs w:val="0"/>
          <w:i w:val="0"/>
          <w:iCs w:val="0"/>
          <w:sz w:val="22"/>
          <w:szCs w:val="22"/>
          <w:lang w:val="fr-FR" w:eastAsia="fr-FR"/>
        </w:rPr>
        <w:t> </w:t>
      </w:r>
    </w:p>
    <w:p w14:paraId="4BD81EE5" w14:textId="77777777" w:rsidR="0031472A" w:rsidRPr="00850D7C" w:rsidRDefault="0031472A" w:rsidP="0031472A">
      <w:pPr>
        <w:jc w:val="both"/>
        <w:rPr>
          <w:rFonts w:cs="Courier New"/>
          <w:szCs w:val="22"/>
        </w:rPr>
      </w:pPr>
      <w:r w:rsidRPr="00850D7C">
        <w:rPr>
          <w:rFonts w:cs="Courier New"/>
          <w:szCs w:val="22"/>
        </w:rPr>
        <w:t xml:space="preserve">En outre, sur simple constat de l’inspecteur hygiène et sécurité ou des coordonnateurs hygiène et sécurité et </w:t>
      </w:r>
      <w:r w:rsidRPr="00850D7C">
        <w:rPr>
          <w:szCs w:val="22"/>
        </w:rPr>
        <w:t>sans qu’il soit nécessaire de procéder à une mise en demeure</w:t>
      </w:r>
      <w:r w:rsidRPr="00850D7C">
        <w:rPr>
          <w:rFonts w:cs="Courier New"/>
          <w:szCs w:val="22"/>
        </w:rPr>
        <w:t>, des pénalités seront appliquées au titulaire pour non-respect des dispositions fixées dans le plan de prévention d’un montant de :</w:t>
      </w:r>
    </w:p>
    <w:p w14:paraId="3D26086A" w14:textId="77777777" w:rsidR="0031472A" w:rsidRPr="00850D7C" w:rsidRDefault="0031472A" w:rsidP="0031472A">
      <w:pPr>
        <w:jc w:val="both"/>
        <w:rPr>
          <w:rFonts w:cs="Courier New"/>
          <w:szCs w:val="22"/>
        </w:rPr>
      </w:pPr>
    </w:p>
    <w:p w14:paraId="46A142BB" w14:textId="77777777" w:rsidR="0031472A" w:rsidRPr="00850D7C" w:rsidRDefault="00A8273F" w:rsidP="0031472A">
      <w:pPr>
        <w:pStyle w:val="Paragraphedeliste"/>
        <w:numPr>
          <w:ilvl w:val="0"/>
          <w:numId w:val="2"/>
        </w:numPr>
        <w:contextualSpacing/>
        <w:jc w:val="both"/>
        <w:rPr>
          <w:szCs w:val="22"/>
        </w:rPr>
      </w:pPr>
      <w:r>
        <w:rPr>
          <w:szCs w:val="22"/>
        </w:rPr>
        <w:t>Deux cen</w:t>
      </w:r>
      <w:r w:rsidR="00F6325E">
        <w:rPr>
          <w:szCs w:val="22"/>
        </w:rPr>
        <w:t>t</w:t>
      </w:r>
      <w:r>
        <w:rPr>
          <w:szCs w:val="22"/>
        </w:rPr>
        <w:t xml:space="preserve"> (</w:t>
      </w:r>
      <w:r w:rsidR="0031472A" w:rsidRPr="00850D7C">
        <w:rPr>
          <w:szCs w:val="22"/>
        </w:rPr>
        <w:t>200</w:t>
      </w:r>
      <w:r>
        <w:rPr>
          <w:szCs w:val="22"/>
        </w:rPr>
        <w:t>) euros</w:t>
      </w:r>
      <w:r w:rsidR="0031472A" w:rsidRPr="00850D7C">
        <w:rPr>
          <w:szCs w:val="22"/>
        </w:rPr>
        <w:t xml:space="preserve"> par représentant du titulaire ou de ses éventuels sous-traitants absents à l’inspection commune préalable ou aux inspections communes complémentaires</w:t>
      </w:r>
      <w:r>
        <w:rPr>
          <w:szCs w:val="22"/>
        </w:rPr>
        <w:t> ;</w:t>
      </w:r>
    </w:p>
    <w:p w14:paraId="3389C997" w14:textId="77777777" w:rsidR="0031472A" w:rsidRPr="00850D7C" w:rsidRDefault="00A8273F" w:rsidP="0031472A">
      <w:pPr>
        <w:pStyle w:val="Paragraphedeliste"/>
        <w:numPr>
          <w:ilvl w:val="0"/>
          <w:numId w:val="2"/>
        </w:numPr>
        <w:contextualSpacing/>
        <w:jc w:val="both"/>
        <w:rPr>
          <w:szCs w:val="22"/>
        </w:rPr>
      </w:pPr>
      <w:r>
        <w:rPr>
          <w:szCs w:val="22"/>
        </w:rPr>
        <w:t>Cinquante (</w:t>
      </w:r>
      <w:r w:rsidR="0031472A" w:rsidRPr="00850D7C">
        <w:rPr>
          <w:szCs w:val="22"/>
        </w:rPr>
        <w:t>50</w:t>
      </w:r>
      <w:r>
        <w:rPr>
          <w:szCs w:val="22"/>
        </w:rPr>
        <w:t>) euros</w:t>
      </w:r>
      <w:r w:rsidR="00850D7C" w:rsidRPr="00850D7C">
        <w:rPr>
          <w:szCs w:val="22"/>
        </w:rPr>
        <w:t>,</w:t>
      </w:r>
      <w:r w:rsidR="0031472A" w:rsidRPr="00850D7C">
        <w:rPr>
          <w:szCs w:val="22"/>
        </w:rPr>
        <w:t xml:space="preserve"> par jour calendaire et par document, lors de retard dans la production des éléments demandés dans le cadre du plan de prévention</w:t>
      </w:r>
      <w:r>
        <w:rPr>
          <w:szCs w:val="22"/>
        </w:rPr>
        <w:t> ;</w:t>
      </w:r>
    </w:p>
    <w:p w14:paraId="48076E89" w14:textId="77777777" w:rsidR="0031472A" w:rsidRPr="00850D7C" w:rsidRDefault="00A8273F" w:rsidP="0031472A">
      <w:pPr>
        <w:pStyle w:val="Paragraphedeliste"/>
        <w:numPr>
          <w:ilvl w:val="0"/>
          <w:numId w:val="2"/>
        </w:numPr>
        <w:contextualSpacing/>
        <w:jc w:val="both"/>
        <w:rPr>
          <w:szCs w:val="22"/>
        </w:rPr>
      </w:pPr>
      <w:r>
        <w:rPr>
          <w:szCs w:val="22"/>
        </w:rPr>
        <w:t>Mille (</w:t>
      </w:r>
      <w:r w:rsidR="0031472A" w:rsidRPr="00850D7C">
        <w:rPr>
          <w:szCs w:val="22"/>
        </w:rPr>
        <w:t>1000</w:t>
      </w:r>
      <w:r>
        <w:rPr>
          <w:szCs w:val="22"/>
        </w:rPr>
        <w:t>) euros</w:t>
      </w:r>
      <w:r w:rsidR="00850D7C" w:rsidRPr="00850D7C">
        <w:rPr>
          <w:szCs w:val="22"/>
        </w:rPr>
        <w:t xml:space="preserve"> en</w:t>
      </w:r>
      <w:r w:rsidR="0031472A" w:rsidRPr="00850D7C">
        <w:rPr>
          <w:szCs w:val="22"/>
        </w:rPr>
        <w:t xml:space="preserve"> cas de non-respect des mesures de prévention inscrites dans le plan de prévention</w:t>
      </w:r>
      <w:r>
        <w:rPr>
          <w:szCs w:val="22"/>
        </w:rPr>
        <w:t> ;</w:t>
      </w:r>
    </w:p>
    <w:p w14:paraId="60285EF3" w14:textId="77777777" w:rsidR="0031472A" w:rsidRPr="00850D7C" w:rsidRDefault="00A8273F" w:rsidP="0031472A">
      <w:pPr>
        <w:pStyle w:val="Paragraphedeliste"/>
        <w:numPr>
          <w:ilvl w:val="0"/>
          <w:numId w:val="2"/>
        </w:numPr>
        <w:contextualSpacing/>
        <w:jc w:val="both"/>
        <w:rPr>
          <w:szCs w:val="22"/>
        </w:rPr>
      </w:pPr>
      <w:r>
        <w:rPr>
          <w:szCs w:val="22"/>
        </w:rPr>
        <w:t>Trois milles (</w:t>
      </w:r>
      <w:r w:rsidR="0031472A" w:rsidRPr="00850D7C">
        <w:rPr>
          <w:szCs w:val="22"/>
        </w:rPr>
        <w:t>3000</w:t>
      </w:r>
      <w:r>
        <w:rPr>
          <w:szCs w:val="22"/>
        </w:rPr>
        <w:t>) euros</w:t>
      </w:r>
      <w:r w:rsidR="00850D7C" w:rsidRPr="00850D7C">
        <w:rPr>
          <w:szCs w:val="22"/>
        </w:rPr>
        <w:t xml:space="preserve"> en</w:t>
      </w:r>
      <w:r w:rsidR="0031472A" w:rsidRPr="00850D7C">
        <w:rPr>
          <w:szCs w:val="22"/>
        </w:rPr>
        <w:t xml:space="preserve"> cas de non-respect des mesures de prévention inscrites dans le plan de prévention entraînant la mise en danger de la vie du salarié ou de la vie d’autrui</w:t>
      </w:r>
      <w:r>
        <w:rPr>
          <w:szCs w:val="22"/>
        </w:rPr>
        <w:t>.</w:t>
      </w:r>
    </w:p>
    <w:p w14:paraId="07CF80AC" w14:textId="42F40CF5" w:rsidR="0031472A" w:rsidRPr="00F6325E" w:rsidRDefault="003932E1" w:rsidP="00F6325E">
      <w:pPr>
        <w:pStyle w:val="Titre2"/>
        <w:rPr>
          <w:rFonts w:ascii="CGP" w:hAnsi="CGP"/>
          <w:bCs w:val="0"/>
          <w:i w:val="0"/>
          <w:iCs w:val="0"/>
          <w:sz w:val="22"/>
          <w:szCs w:val="22"/>
          <w:lang w:val="fr-FR" w:eastAsia="fr-FR"/>
        </w:rPr>
      </w:pPr>
      <w:bookmarkStart w:id="210" w:name="_Toc22300681"/>
      <w:bookmarkStart w:id="211" w:name="_Toc189580636"/>
      <w:r w:rsidRPr="00F6325E">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F6325E">
        <w:rPr>
          <w:rFonts w:ascii="CGP" w:hAnsi="CGP"/>
          <w:bCs w:val="0"/>
          <w:i w:val="0"/>
          <w:iCs w:val="0"/>
          <w:sz w:val="22"/>
          <w:szCs w:val="22"/>
          <w:lang w:val="fr-FR" w:eastAsia="fr-FR"/>
        </w:rPr>
        <w:t>.</w:t>
      </w:r>
      <w:r w:rsidR="007503A5" w:rsidRPr="00F6325E">
        <w:rPr>
          <w:rFonts w:ascii="CGP" w:hAnsi="CGP"/>
          <w:bCs w:val="0"/>
          <w:i w:val="0"/>
          <w:iCs w:val="0"/>
          <w:sz w:val="22"/>
          <w:szCs w:val="22"/>
          <w:lang w:val="fr-FR" w:eastAsia="fr-FR"/>
        </w:rPr>
        <w:t>4</w:t>
      </w:r>
      <w:r w:rsidRPr="00F6325E">
        <w:rPr>
          <w:rFonts w:ascii="CGP" w:hAnsi="CGP"/>
          <w:bCs w:val="0"/>
          <w:i w:val="0"/>
          <w:iCs w:val="0"/>
          <w:sz w:val="22"/>
          <w:szCs w:val="22"/>
          <w:lang w:val="fr-FR" w:eastAsia="fr-FR"/>
        </w:rPr>
        <w:t xml:space="preserve"> - </w:t>
      </w:r>
      <w:r w:rsidR="0031472A" w:rsidRPr="00F81027">
        <w:rPr>
          <w:rFonts w:ascii="CGP" w:hAnsi="CGP"/>
          <w:bCs w:val="0"/>
          <w:iCs w:val="0"/>
          <w:sz w:val="22"/>
          <w:szCs w:val="22"/>
          <w:u w:val="single"/>
          <w:lang w:val="fr-FR" w:eastAsia="fr-FR"/>
        </w:rPr>
        <w:t>Sanctions encourues en cas de non-respect des obligations en matière de lutte contre le travail dissimulé</w:t>
      </w:r>
      <w:bookmarkEnd w:id="207"/>
      <w:bookmarkEnd w:id="208"/>
      <w:bookmarkEnd w:id="210"/>
      <w:bookmarkEnd w:id="211"/>
      <w:r w:rsidR="002414C6">
        <w:rPr>
          <w:rFonts w:ascii="CGP" w:hAnsi="CGP"/>
          <w:bCs w:val="0"/>
          <w:i w:val="0"/>
          <w:iCs w:val="0"/>
          <w:sz w:val="22"/>
          <w:szCs w:val="22"/>
          <w:lang w:val="fr-FR" w:eastAsia="fr-FR"/>
        </w:rPr>
        <w:t> </w:t>
      </w:r>
    </w:p>
    <w:p w14:paraId="3E880BA5" w14:textId="77777777" w:rsidR="0031472A" w:rsidRPr="003932E1" w:rsidRDefault="0031472A" w:rsidP="0031472A">
      <w:pPr>
        <w:jc w:val="both"/>
        <w:rPr>
          <w:szCs w:val="22"/>
        </w:rPr>
      </w:pPr>
      <w:r w:rsidRPr="003932E1">
        <w:rPr>
          <w:szCs w:val="22"/>
        </w:rPr>
        <w:t>Si le titulaire ne s’acquitte pas des formalités mentionnées aux articles L.8221-3 à L.8221-5 du code du travail, des sanctions peuvent être appliquées au titulaire en application de l’article 8222-1 du code du travail, dans les conditions suivantes :</w:t>
      </w:r>
    </w:p>
    <w:p w14:paraId="04338586" w14:textId="77777777" w:rsidR="0031472A" w:rsidRPr="003932E1" w:rsidRDefault="0031472A" w:rsidP="0031472A">
      <w:pPr>
        <w:jc w:val="both"/>
        <w:rPr>
          <w:szCs w:val="22"/>
        </w:rPr>
      </w:pPr>
    </w:p>
    <w:p w14:paraId="47960B38" w14:textId="77777777" w:rsidR="0031472A" w:rsidRPr="003932E1" w:rsidRDefault="0031472A" w:rsidP="00F6325E">
      <w:pPr>
        <w:numPr>
          <w:ilvl w:val="0"/>
          <w:numId w:val="2"/>
        </w:numPr>
        <w:jc w:val="both"/>
        <w:rPr>
          <w:szCs w:val="22"/>
        </w:rPr>
      </w:pPr>
      <w:r w:rsidRPr="003932E1">
        <w:rPr>
          <w:szCs w:val="22"/>
        </w:rPr>
        <w:t>Lorsque le Centre Pompidou est informé par les services compétents en matière de lutte contre le travail dissimulé du non-respect par le titulaire des obligations prévues aux articles L.8221-3 à L.8221-5, ces manquements donneront lieu à une mise en demeure de faire cesser cette situation.</w:t>
      </w:r>
    </w:p>
    <w:p w14:paraId="62393D42" w14:textId="77777777" w:rsidR="0031472A" w:rsidRPr="003932E1" w:rsidRDefault="0031472A" w:rsidP="0031472A">
      <w:pPr>
        <w:jc w:val="both"/>
        <w:rPr>
          <w:szCs w:val="22"/>
        </w:rPr>
      </w:pPr>
    </w:p>
    <w:p w14:paraId="48EFE59E" w14:textId="77777777" w:rsidR="0031472A" w:rsidRPr="003932E1" w:rsidRDefault="0031472A" w:rsidP="00F6325E">
      <w:pPr>
        <w:numPr>
          <w:ilvl w:val="0"/>
          <w:numId w:val="2"/>
        </w:numPr>
        <w:jc w:val="both"/>
        <w:rPr>
          <w:szCs w:val="22"/>
        </w:rPr>
      </w:pPr>
      <w:r w:rsidRPr="003932E1">
        <w:rPr>
          <w:szCs w:val="22"/>
        </w:rPr>
        <w:t>Le titulaire mis en demeure devra apporter au Centre Pompidou la preuve qu’il a mis fin à la situation délictuelle dans un délai de 15 jours.</w:t>
      </w:r>
    </w:p>
    <w:p w14:paraId="3648B3AB" w14:textId="77777777" w:rsidR="0031472A" w:rsidRPr="003932E1" w:rsidRDefault="0031472A" w:rsidP="0031472A">
      <w:pPr>
        <w:jc w:val="both"/>
        <w:rPr>
          <w:szCs w:val="22"/>
        </w:rPr>
      </w:pPr>
    </w:p>
    <w:p w14:paraId="1E2175B9" w14:textId="7C3AC40F" w:rsidR="0031472A" w:rsidRPr="003932E1" w:rsidRDefault="0031472A" w:rsidP="00F6325E">
      <w:pPr>
        <w:numPr>
          <w:ilvl w:val="0"/>
          <w:numId w:val="2"/>
        </w:numPr>
        <w:jc w:val="both"/>
        <w:rPr>
          <w:szCs w:val="22"/>
        </w:rPr>
      </w:pPr>
      <w:r w:rsidRPr="003932E1">
        <w:rPr>
          <w:szCs w:val="22"/>
        </w:rPr>
        <w:t>A défaut de correction des irrégularités signalées, le Centre Pompidou informera l’agent auteur du signalement et pourra appliquer des pénalités ou résilier l</w:t>
      </w:r>
      <w:r w:rsidR="00630923">
        <w:rPr>
          <w:szCs w:val="22"/>
        </w:rPr>
        <w:t>’</w:t>
      </w:r>
      <w:r w:rsidR="00B341B0">
        <w:rPr>
          <w:szCs w:val="22"/>
        </w:rPr>
        <w:t>accord-cadre</w:t>
      </w:r>
      <w:r w:rsidRPr="003932E1">
        <w:rPr>
          <w:szCs w:val="22"/>
        </w:rPr>
        <w:t xml:space="preserve"> sans indemnité, aux frais et risques du titulaire.</w:t>
      </w:r>
    </w:p>
    <w:p w14:paraId="04AE0271" w14:textId="77777777" w:rsidR="0031472A" w:rsidRPr="003932E1" w:rsidRDefault="0031472A" w:rsidP="0031472A">
      <w:pPr>
        <w:jc w:val="both"/>
        <w:rPr>
          <w:szCs w:val="22"/>
        </w:rPr>
      </w:pPr>
    </w:p>
    <w:p w14:paraId="22A0606D" w14:textId="77777777" w:rsidR="0031472A" w:rsidRPr="003932E1" w:rsidRDefault="0031472A" w:rsidP="00F6325E">
      <w:pPr>
        <w:jc w:val="both"/>
        <w:rPr>
          <w:szCs w:val="22"/>
        </w:rPr>
      </w:pPr>
      <w:r w:rsidRPr="003932E1">
        <w:rPr>
          <w:szCs w:val="22"/>
        </w:rPr>
        <w:t>Le montant des pénalités applicables est, au plus égal à 10% du montant du contrat et ne peut excéder celui des amendes encourues en application des articles L.8224-1, L8224-2 et L8224-5 du code du travail.</w:t>
      </w:r>
    </w:p>
    <w:p w14:paraId="7D9FF1FD" w14:textId="0C35930E" w:rsidR="0031472A" w:rsidRPr="00F6325E" w:rsidRDefault="003932E1" w:rsidP="00F6325E">
      <w:pPr>
        <w:pStyle w:val="Titre2"/>
        <w:rPr>
          <w:rFonts w:ascii="CGP" w:hAnsi="CGP"/>
          <w:bCs w:val="0"/>
          <w:i w:val="0"/>
          <w:iCs w:val="0"/>
          <w:sz w:val="22"/>
          <w:szCs w:val="22"/>
          <w:lang w:val="fr-FR" w:eastAsia="fr-FR"/>
        </w:rPr>
      </w:pPr>
      <w:bookmarkStart w:id="212" w:name="_Toc370978289"/>
      <w:bookmarkStart w:id="213" w:name="_Toc11248717"/>
      <w:bookmarkStart w:id="214" w:name="_Toc22300682"/>
      <w:bookmarkStart w:id="215" w:name="_Toc189580637"/>
      <w:r w:rsidRPr="00F6325E">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F6325E">
        <w:rPr>
          <w:rFonts w:ascii="CGP" w:hAnsi="CGP"/>
          <w:bCs w:val="0"/>
          <w:i w:val="0"/>
          <w:iCs w:val="0"/>
          <w:sz w:val="22"/>
          <w:szCs w:val="22"/>
          <w:lang w:val="fr-FR" w:eastAsia="fr-FR"/>
        </w:rPr>
        <w:t>.</w:t>
      </w:r>
      <w:r w:rsidR="007503A5" w:rsidRPr="00F6325E">
        <w:rPr>
          <w:rFonts w:ascii="CGP" w:hAnsi="CGP"/>
          <w:bCs w:val="0"/>
          <w:i w:val="0"/>
          <w:iCs w:val="0"/>
          <w:sz w:val="22"/>
          <w:szCs w:val="22"/>
          <w:lang w:val="fr-FR" w:eastAsia="fr-FR"/>
        </w:rPr>
        <w:t>5</w:t>
      </w:r>
      <w:r w:rsidRPr="00F6325E">
        <w:rPr>
          <w:rFonts w:ascii="CGP" w:hAnsi="CGP"/>
          <w:bCs w:val="0"/>
          <w:i w:val="0"/>
          <w:iCs w:val="0"/>
          <w:sz w:val="22"/>
          <w:szCs w:val="22"/>
          <w:lang w:val="fr-FR" w:eastAsia="fr-FR"/>
        </w:rPr>
        <w:t xml:space="preserve"> - </w:t>
      </w:r>
      <w:r w:rsidR="0031472A" w:rsidRPr="00F81027">
        <w:rPr>
          <w:rFonts w:ascii="CGP" w:hAnsi="CGP"/>
          <w:bCs w:val="0"/>
          <w:iCs w:val="0"/>
          <w:sz w:val="22"/>
          <w:szCs w:val="22"/>
          <w:u w:val="single"/>
          <w:lang w:val="fr-FR" w:eastAsia="fr-FR"/>
        </w:rPr>
        <w:t>Défaut d’exécution des prestations – Exécution aux frais et risques du titulaire</w:t>
      </w:r>
      <w:bookmarkEnd w:id="212"/>
      <w:bookmarkEnd w:id="213"/>
      <w:bookmarkEnd w:id="214"/>
      <w:bookmarkEnd w:id="215"/>
      <w:r w:rsidR="002414C6">
        <w:rPr>
          <w:rFonts w:ascii="CGP" w:hAnsi="CGP"/>
          <w:bCs w:val="0"/>
          <w:i w:val="0"/>
          <w:iCs w:val="0"/>
          <w:sz w:val="22"/>
          <w:szCs w:val="22"/>
          <w:lang w:val="fr-FR" w:eastAsia="fr-FR"/>
        </w:rPr>
        <w:t> </w:t>
      </w:r>
    </w:p>
    <w:p w14:paraId="7C13602E" w14:textId="77777777" w:rsidR="0031472A" w:rsidRPr="003932E1" w:rsidRDefault="0031472A" w:rsidP="0031472A">
      <w:pPr>
        <w:jc w:val="both"/>
        <w:rPr>
          <w:szCs w:val="22"/>
        </w:rPr>
      </w:pPr>
      <w:r w:rsidRPr="003932E1">
        <w:rPr>
          <w:szCs w:val="22"/>
        </w:rPr>
        <w:t xml:space="preserve">L’exécution aux frais et risques du titulaire est encourue par le titulaire en cas d’inexécution de ces prestations dans les conditions suivantes : </w:t>
      </w:r>
    </w:p>
    <w:p w14:paraId="0E5DCCDC" w14:textId="77777777" w:rsidR="0031472A" w:rsidRPr="003932E1" w:rsidRDefault="0031472A" w:rsidP="0031472A">
      <w:pPr>
        <w:jc w:val="both"/>
        <w:rPr>
          <w:szCs w:val="22"/>
        </w:rPr>
      </w:pPr>
    </w:p>
    <w:p w14:paraId="3F88C90C" w14:textId="6AA3FEBE" w:rsidR="0031472A" w:rsidRPr="003932E1" w:rsidRDefault="0031472A" w:rsidP="00F6325E">
      <w:pPr>
        <w:numPr>
          <w:ilvl w:val="0"/>
          <w:numId w:val="2"/>
        </w:numPr>
        <w:jc w:val="both"/>
        <w:rPr>
          <w:szCs w:val="22"/>
        </w:rPr>
      </w:pPr>
      <w:r w:rsidRPr="003932E1">
        <w:rPr>
          <w:szCs w:val="22"/>
        </w:rPr>
        <w:t xml:space="preserve">Dans le cas de prestations non conformes ou de non-exécution de certaines prestations, le Centre peut, par lettre recommandée avec accusé de réception, mettre </w:t>
      </w:r>
      <w:r w:rsidRPr="003932E1">
        <w:rPr>
          <w:szCs w:val="22"/>
        </w:rPr>
        <w:lastRenderedPageBreak/>
        <w:t xml:space="preserve">le titulaire en demeure de remédier aux </w:t>
      </w:r>
      <w:r w:rsidR="003C5837" w:rsidRPr="003932E1">
        <w:rPr>
          <w:szCs w:val="22"/>
        </w:rPr>
        <w:t>non-conformités</w:t>
      </w:r>
      <w:r w:rsidRPr="003932E1">
        <w:rPr>
          <w:szCs w:val="22"/>
        </w:rPr>
        <w:t xml:space="preserve"> constatées dans un délai de 24 heures, sauf cas de force majeure. Si la mise en demeure reste infructueuse, le Centre peut prescrire l’exécution de ces prestations aux frais et risques du titulaire.</w:t>
      </w:r>
    </w:p>
    <w:p w14:paraId="7D95A2E1" w14:textId="77777777" w:rsidR="0031472A" w:rsidRPr="003932E1" w:rsidRDefault="0031472A" w:rsidP="0031472A">
      <w:pPr>
        <w:jc w:val="both"/>
        <w:rPr>
          <w:szCs w:val="22"/>
        </w:rPr>
      </w:pPr>
    </w:p>
    <w:p w14:paraId="7096838D" w14:textId="592EE7EF" w:rsidR="0031472A" w:rsidRPr="003932E1" w:rsidRDefault="0031472A" w:rsidP="00F6325E">
      <w:pPr>
        <w:numPr>
          <w:ilvl w:val="0"/>
          <w:numId w:val="2"/>
        </w:numPr>
        <w:jc w:val="both"/>
        <w:rPr>
          <w:szCs w:val="22"/>
        </w:rPr>
      </w:pPr>
      <w:r w:rsidRPr="003932E1">
        <w:rPr>
          <w:szCs w:val="22"/>
        </w:rPr>
        <w:t>En cas de résiliation et en application de l’article 36 du CCAG/</w:t>
      </w:r>
      <w:r w:rsidR="001807C9">
        <w:rPr>
          <w:szCs w:val="22"/>
        </w:rPr>
        <w:t>FCS</w:t>
      </w:r>
      <w:r w:rsidRPr="003932E1">
        <w:rPr>
          <w:szCs w:val="22"/>
        </w:rPr>
        <w:t>, à la condition que la décision de résiliation le mentionne expressément, le pouvoir adjudicateur peut faire procéder par un tiers à l'exécution des prestations prévues par l</w:t>
      </w:r>
      <w:r w:rsidR="00630923">
        <w:rPr>
          <w:szCs w:val="22"/>
        </w:rPr>
        <w:t>’</w:t>
      </w:r>
      <w:r w:rsidR="00B341B0">
        <w:rPr>
          <w:szCs w:val="22"/>
        </w:rPr>
        <w:t>accord-cadre</w:t>
      </w:r>
      <w:r w:rsidRPr="003932E1">
        <w:rPr>
          <w:szCs w:val="22"/>
        </w:rPr>
        <w:t>, aux frais et risques du titulaire, soit en cas d'inexécution par ce dernier d'une prestation qui, par sa nature, ne peut souffrir aucun retard, soit en cas de résiliation d</w:t>
      </w:r>
      <w:r w:rsidR="00630923">
        <w:rPr>
          <w:szCs w:val="22"/>
        </w:rPr>
        <w:t>e l’</w:t>
      </w:r>
      <w:r w:rsidR="00B341B0">
        <w:rPr>
          <w:szCs w:val="22"/>
        </w:rPr>
        <w:t>accord-cadre</w:t>
      </w:r>
      <w:r w:rsidRPr="003932E1">
        <w:rPr>
          <w:szCs w:val="22"/>
        </w:rPr>
        <w:t xml:space="preserve"> prononcée aux torts du titulaire.</w:t>
      </w:r>
    </w:p>
    <w:p w14:paraId="5941B520" w14:textId="77777777" w:rsidR="0031472A" w:rsidRPr="003932E1" w:rsidRDefault="0031472A" w:rsidP="0031472A">
      <w:pPr>
        <w:jc w:val="both"/>
        <w:rPr>
          <w:szCs w:val="22"/>
        </w:rPr>
      </w:pPr>
    </w:p>
    <w:p w14:paraId="48CE8509" w14:textId="18D7C24F" w:rsidR="0031472A" w:rsidRPr="003932E1" w:rsidRDefault="0031472A" w:rsidP="00F6325E">
      <w:pPr>
        <w:numPr>
          <w:ilvl w:val="0"/>
          <w:numId w:val="2"/>
        </w:numPr>
        <w:jc w:val="both"/>
        <w:rPr>
          <w:szCs w:val="22"/>
        </w:rPr>
      </w:pPr>
      <w:r w:rsidRPr="003932E1">
        <w:rPr>
          <w:szCs w:val="22"/>
        </w:rPr>
        <w:t>S'il n'est pas possible au pouvoir adjudicateur de se procurer, dans des conditions acceptables, des prestations exactement conformes à celles dont l'exécution est prévue dans les documents particuliers d</w:t>
      </w:r>
      <w:r w:rsidR="00630923">
        <w:rPr>
          <w:szCs w:val="22"/>
        </w:rPr>
        <w:t>e l’</w:t>
      </w:r>
      <w:r w:rsidR="00B341B0">
        <w:rPr>
          <w:szCs w:val="22"/>
        </w:rPr>
        <w:t>accord-cadre</w:t>
      </w:r>
      <w:r w:rsidRPr="003932E1">
        <w:rPr>
          <w:szCs w:val="22"/>
        </w:rPr>
        <w:t xml:space="preserve">, il peut y substituer des prestations équivalentes. </w:t>
      </w:r>
    </w:p>
    <w:p w14:paraId="35D28023" w14:textId="77777777" w:rsidR="0031472A" w:rsidRPr="003932E1" w:rsidRDefault="0031472A" w:rsidP="0031472A">
      <w:pPr>
        <w:jc w:val="both"/>
        <w:rPr>
          <w:szCs w:val="22"/>
        </w:rPr>
      </w:pPr>
    </w:p>
    <w:p w14:paraId="678A9EB2" w14:textId="2F780C92" w:rsidR="0031472A" w:rsidRPr="003932E1" w:rsidRDefault="0031472A" w:rsidP="00F6325E">
      <w:pPr>
        <w:numPr>
          <w:ilvl w:val="0"/>
          <w:numId w:val="2"/>
        </w:numPr>
        <w:jc w:val="both"/>
        <w:rPr>
          <w:szCs w:val="22"/>
        </w:rPr>
      </w:pPr>
      <w:r w:rsidRPr="003932E1">
        <w:rPr>
          <w:szCs w:val="22"/>
        </w:rPr>
        <w:t>Le titulaire d</w:t>
      </w:r>
      <w:r w:rsidR="00630923">
        <w:rPr>
          <w:szCs w:val="22"/>
        </w:rPr>
        <w:t>e l’</w:t>
      </w:r>
      <w:r w:rsidR="00B341B0">
        <w:rPr>
          <w:szCs w:val="22"/>
        </w:rPr>
        <w:t>accord-cadre</w:t>
      </w:r>
      <w:r w:rsidRPr="003932E1">
        <w:rPr>
          <w:szCs w:val="22"/>
        </w:rPr>
        <w:t xml:space="preserve"> résilié n'est pas admis à prendre part, ni directement ni indirectement, à l'exécution des prestations effectuées à ses frais et risques. Il doit cependant fournir toutes informations recueillies et moyens mis en œuvre dans le cadre de l'exécution d</w:t>
      </w:r>
      <w:r w:rsidR="00630923">
        <w:rPr>
          <w:szCs w:val="22"/>
        </w:rPr>
        <w:t>e l’</w:t>
      </w:r>
      <w:r w:rsidR="00B341B0">
        <w:rPr>
          <w:szCs w:val="22"/>
        </w:rPr>
        <w:t>accord-cadre</w:t>
      </w:r>
      <w:r w:rsidRPr="003932E1">
        <w:rPr>
          <w:szCs w:val="22"/>
        </w:rPr>
        <w:t xml:space="preserve"> initial et qui seraient nécessaires à l'exécution de ce</w:t>
      </w:r>
      <w:r w:rsidR="00630923">
        <w:rPr>
          <w:szCs w:val="22"/>
        </w:rPr>
        <w:t xml:space="preserve">t </w:t>
      </w:r>
      <w:r w:rsidR="00B341B0">
        <w:rPr>
          <w:szCs w:val="22"/>
        </w:rPr>
        <w:t>accord-cadre</w:t>
      </w:r>
      <w:r w:rsidRPr="003932E1">
        <w:rPr>
          <w:szCs w:val="22"/>
        </w:rPr>
        <w:t xml:space="preserve"> par le tiers désigné par le pouvoir adjudicateur. </w:t>
      </w:r>
    </w:p>
    <w:p w14:paraId="4BF706A7" w14:textId="77777777" w:rsidR="0031472A" w:rsidRPr="003932E1" w:rsidRDefault="0031472A" w:rsidP="0031472A">
      <w:pPr>
        <w:jc w:val="both"/>
        <w:rPr>
          <w:szCs w:val="22"/>
        </w:rPr>
      </w:pPr>
    </w:p>
    <w:p w14:paraId="5EC71566" w14:textId="5EB1A288" w:rsidR="0031472A" w:rsidRDefault="0031472A" w:rsidP="00F6325E">
      <w:pPr>
        <w:numPr>
          <w:ilvl w:val="0"/>
          <w:numId w:val="2"/>
        </w:numPr>
        <w:jc w:val="both"/>
        <w:rPr>
          <w:szCs w:val="22"/>
        </w:rPr>
      </w:pPr>
      <w:r w:rsidRPr="003932E1">
        <w:rPr>
          <w:szCs w:val="22"/>
        </w:rPr>
        <w:t>L'augmentation des dépenses, par rapport aux prix d</w:t>
      </w:r>
      <w:r w:rsidR="00630923">
        <w:rPr>
          <w:szCs w:val="22"/>
        </w:rPr>
        <w:t>e l’</w:t>
      </w:r>
      <w:r w:rsidR="00B341B0">
        <w:rPr>
          <w:szCs w:val="22"/>
        </w:rPr>
        <w:t>accord-cadre</w:t>
      </w:r>
      <w:r w:rsidRPr="003932E1">
        <w:rPr>
          <w:szCs w:val="22"/>
        </w:rPr>
        <w:t xml:space="preserve">, résultant de l'exécution des prestations aux frais et risques du titulaire, est à la charge du titulaire. La diminution des dépenses ne lui profite pas. </w:t>
      </w:r>
    </w:p>
    <w:p w14:paraId="168CD701" w14:textId="733C6327" w:rsidR="0031472A" w:rsidRPr="00F6325E" w:rsidRDefault="003932E1" w:rsidP="00F6325E">
      <w:pPr>
        <w:pStyle w:val="Titre2"/>
        <w:rPr>
          <w:rFonts w:ascii="CGP" w:hAnsi="CGP"/>
          <w:bCs w:val="0"/>
          <w:i w:val="0"/>
          <w:iCs w:val="0"/>
          <w:sz w:val="22"/>
          <w:szCs w:val="22"/>
          <w:lang w:val="fr-FR" w:eastAsia="fr-FR"/>
        </w:rPr>
      </w:pPr>
      <w:bookmarkStart w:id="216" w:name="_Toc22300683"/>
      <w:bookmarkStart w:id="217" w:name="_Toc189580638"/>
      <w:r w:rsidRPr="00F6325E">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F6325E">
        <w:rPr>
          <w:rFonts w:ascii="CGP" w:hAnsi="CGP"/>
          <w:bCs w:val="0"/>
          <w:i w:val="0"/>
          <w:iCs w:val="0"/>
          <w:sz w:val="22"/>
          <w:szCs w:val="22"/>
          <w:lang w:val="fr-FR" w:eastAsia="fr-FR"/>
        </w:rPr>
        <w:t>.</w:t>
      </w:r>
      <w:r w:rsidR="007503A5" w:rsidRPr="00F6325E">
        <w:rPr>
          <w:rFonts w:ascii="CGP" w:hAnsi="CGP"/>
          <w:bCs w:val="0"/>
          <w:i w:val="0"/>
          <w:iCs w:val="0"/>
          <w:sz w:val="22"/>
          <w:szCs w:val="22"/>
          <w:lang w:val="fr-FR" w:eastAsia="fr-FR"/>
        </w:rPr>
        <w:t>6</w:t>
      </w:r>
      <w:r w:rsidRPr="00F6325E">
        <w:rPr>
          <w:rFonts w:ascii="CGP" w:hAnsi="CGP"/>
          <w:bCs w:val="0"/>
          <w:i w:val="0"/>
          <w:iCs w:val="0"/>
          <w:sz w:val="22"/>
          <w:szCs w:val="22"/>
          <w:lang w:val="fr-FR" w:eastAsia="fr-FR"/>
        </w:rPr>
        <w:t xml:space="preserve"> - </w:t>
      </w:r>
      <w:r w:rsidR="0031472A" w:rsidRPr="00F81027">
        <w:rPr>
          <w:rFonts w:ascii="CGP" w:hAnsi="CGP"/>
          <w:bCs w:val="0"/>
          <w:iCs w:val="0"/>
          <w:sz w:val="22"/>
          <w:szCs w:val="22"/>
          <w:u w:val="single"/>
          <w:lang w:val="fr-FR" w:eastAsia="fr-FR"/>
        </w:rPr>
        <w:t>Suspension des pénalités</w:t>
      </w:r>
      <w:bookmarkEnd w:id="216"/>
      <w:bookmarkEnd w:id="217"/>
    </w:p>
    <w:p w14:paraId="3420F8E3" w14:textId="77777777" w:rsidR="0031472A" w:rsidRDefault="0031472A" w:rsidP="0031472A">
      <w:pPr>
        <w:jc w:val="both"/>
        <w:rPr>
          <w:szCs w:val="22"/>
        </w:rPr>
      </w:pPr>
      <w:r w:rsidRPr="00CF5F0D">
        <w:rPr>
          <w:szCs w:val="22"/>
        </w:rPr>
        <w:t>Les pénalités sont suspendues pendant les délais laissés au titulaire pour faire part de ses observations en cas de décision par le Centre Pompidou d’ajournement, de réfaction ou de rejet. Elles continuent à courir pendant les délais laissés au titulaire pour présenter les modifications, en cas d’ajournement ou ses nouvelles prestations en cas de rejet.</w:t>
      </w:r>
    </w:p>
    <w:p w14:paraId="6FF8E6CB" w14:textId="6D12385F" w:rsidR="0031472A" w:rsidRPr="00F6325E" w:rsidRDefault="003932E1" w:rsidP="00F6325E">
      <w:pPr>
        <w:pStyle w:val="Titre2"/>
        <w:rPr>
          <w:rFonts w:ascii="CGP" w:hAnsi="CGP"/>
          <w:bCs w:val="0"/>
          <w:i w:val="0"/>
          <w:iCs w:val="0"/>
          <w:sz w:val="22"/>
          <w:szCs w:val="22"/>
          <w:lang w:val="fr-FR" w:eastAsia="fr-FR"/>
        </w:rPr>
      </w:pPr>
      <w:bookmarkStart w:id="218" w:name="_Toc22300684"/>
      <w:bookmarkStart w:id="219" w:name="_Toc189580639"/>
      <w:r w:rsidRPr="00F6325E">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007503A5" w:rsidRPr="00F6325E">
        <w:rPr>
          <w:rFonts w:ascii="CGP" w:hAnsi="CGP"/>
          <w:bCs w:val="0"/>
          <w:i w:val="0"/>
          <w:iCs w:val="0"/>
          <w:sz w:val="22"/>
          <w:szCs w:val="22"/>
          <w:lang w:val="fr-FR" w:eastAsia="fr-FR"/>
        </w:rPr>
        <w:t>7</w:t>
      </w:r>
      <w:r w:rsidRPr="00F6325E">
        <w:rPr>
          <w:rFonts w:ascii="CGP" w:hAnsi="CGP"/>
          <w:bCs w:val="0"/>
          <w:i w:val="0"/>
          <w:iCs w:val="0"/>
          <w:sz w:val="22"/>
          <w:szCs w:val="22"/>
          <w:lang w:val="fr-FR" w:eastAsia="fr-FR"/>
        </w:rPr>
        <w:t xml:space="preserve"> - </w:t>
      </w:r>
      <w:r w:rsidR="0031472A" w:rsidRPr="00F81027">
        <w:rPr>
          <w:rFonts w:ascii="CGP" w:hAnsi="CGP"/>
          <w:bCs w:val="0"/>
          <w:iCs w:val="0"/>
          <w:sz w:val="22"/>
          <w:szCs w:val="22"/>
          <w:u w:val="single"/>
          <w:lang w:val="fr-FR" w:eastAsia="fr-FR"/>
        </w:rPr>
        <w:t>Plafonnement des pénalités</w:t>
      </w:r>
      <w:bookmarkEnd w:id="218"/>
      <w:bookmarkEnd w:id="219"/>
      <w:r w:rsidR="002414C6">
        <w:rPr>
          <w:rFonts w:ascii="CGP" w:hAnsi="CGP"/>
          <w:bCs w:val="0"/>
          <w:i w:val="0"/>
          <w:iCs w:val="0"/>
          <w:sz w:val="22"/>
          <w:szCs w:val="22"/>
          <w:lang w:val="fr-FR" w:eastAsia="fr-FR"/>
        </w:rPr>
        <w:t> </w:t>
      </w:r>
    </w:p>
    <w:p w14:paraId="3ABADAC7" w14:textId="77777777" w:rsidR="0031472A" w:rsidRPr="00CF5F0D" w:rsidRDefault="0031472A" w:rsidP="0031472A">
      <w:pPr>
        <w:jc w:val="both"/>
        <w:rPr>
          <w:szCs w:val="22"/>
        </w:rPr>
      </w:pPr>
      <w:r w:rsidRPr="00CF5F0D">
        <w:rPr>
          <w:szCs w:val="22"/>
        </w:rPr>
        <w:t>Les pénalités contenues dans les points 1</w:t>
      </w:r>
      <w:r w:rsidR="00CF5F0D">
        <w:rPr>
          <w:szCs w:val="22"/>
        </w:rPr>
        <w:t>1</w:t>
      </w:r>
      <w:r w:rsidRPr="00CF5F0D">
        <w:rPr>
          <w:szCs w:val="22"/>
        </w:rPr>
        <w:t>.1 et 1</w:t>
      </w:r>
      <w:r w:rsidR="00CF5F0D">
        <w:rPr>
          <w:szCs w:val="22"/>
        </w:rPr>
        <w:t>1</w:t>
      </w:r>
      <w:r w:rsidRPr="00CF5F0D">
        <w:rPr>
          <w:szCs w:val="22"/>
        </w:rPr>
        <w:t>.2 sont plafonnées de la façon suivante :</w:t>
      </w:r>
    </w:p>
    <w:p w14:paraId="2D67E6D3" w14:textId="77777777" w:rsidR="0031472A" w:rsidRPr="00CF5F0D" w:rsidRDefault="0031472A" w:rsidP="0031472A">
      <w:pPr>
        <w:jc w:val="both"/>
        <w:rPr>
          <w:szCs w:val="22"/>
        </w:rPr>
      </w:pPr>
    </w:p>
    <w:p w14:paraId="060F0107" w14:textId="77777777" w:rsidR="0031472A" w:rsidRPr="00CF5F0D" w:rsidRDefault="0031472A" w:rsidP="0031472A">
      <w:pPr>
        <w:pStyle w:val="Paragraphedeliste"/>
        <w:numPr>
          <w:ilvl w:val="0"/>
          <w:numId w:val="2"/>
        </w:numPr>
        <w:contextualSpacing/>
        <w:jc w:val="both"/>
        <w:rPr>
          <w:szCs w:val="22"/>
        </w:rPr>
      </w:pPr>
      <w:r w:rsidRPr="00CF5F0D">
        <w:rPr>
          <w:szCs w:val="22"/>
        </w:rPr>
        <w:t>Pour la part forfaitaire, les pénalités sont plafonnées à 30% du montant HT du bon de commande du forfait annuel ;</w:t>
      </w:r>
    </w:p>
    <w:p w14:paraId="08A70AE4" w14:textId="77777777" w:rsidR="0031472A" w:rsidRPr="00CF5F0D" w:rsidRDefault="0031472A" w:rsidP="0031472A">
      <w:pPr>
        <w:jc w:val="both"/>
        <w:rPr>
          <w:szCs w:val="22"/>
        </w:rPr>
      </w:pPr>
    </w:p>
    <w:p w14:paraId="0B5979CA" w14:textId="77777777" w:rsidR="0031472A" w:rsidRPr="00CF5F0D" w:rsidRDefault="0031472A" w:rsidP="0031472A">
      <w:pPr>
        <w:pStyle w:val="Paragraphedeliste"/>
        <w:numPr>
          <w:ilvl w:val="0"/>
          <w:numId w:val="2"/>
        </w:numPr>
        <w:contextualSpacing/>
        <w:jc w:val="both"/>
        <w:rPr>
          <w:szCs w:val="22"/>
        </w:rPr>
      </w:pPr>
      <w:r w:rsidRPr="00CF5F0D">
        <w:rPr>
          <w:szCs w:val="22"/>
        </w:rPr>
        <w:t>Pour la part à commande, les pénalités sont plafonnées à 25% du montant HT de chaque bon de commande.</w:t>
      </w:r>
    </w:p>
    <w:p w14:paraId="02A1ED43" w14:textId="5B61DBD5" w:rsidR="0031472A" w:rsidRPr="00F6325E" w:rsidRDefault="003932E1" w:rsidP="00F6325E">
      <w:pPr>
        <w:pStyle w:val="Titre2"/>
        <w:rPr>
          <w:rFonts w:ascii="CGP" w:hAnsi="CGP"/>
          <w:bCs w:val="0"/>
          <w:i w:val="0"/>
          <w:iCs w:val="0"/>
          <w:sz w:val="22"/>
          <w:szCs w:val="22"/>
          <w:lang w:val="fr-FR" w:eastAsia="fr-FR"/>
        </w:rPr>
      </w:pPr>
      <w:bookmarkStart w:id="220" w:name="_Toc22300685"/>
      <w:bookmarkStart w:id="221" w:name="_Toc189580640"/>
      <w:r w:rsidRPr="00F6325E">
        <w:rPr>
          <w:rFonts w:ascii="CGP" w:hAnsi="CGP"/>
          <w:bCs w:val="0"/>
          <w:i w:val="0"/>
          <w:iCs w:val="0"/>
          <w:sz w:val="22"/>
          <w:szCs w:val="22"/>
          <w:lang w:val="fr-FR" w:eastAsia="fr-FR"/>
        </w:rPr>
        <w:t>1</w:t>
      </w:r>
      <w:r w:rsidR="003A35BF">
        <w:rPr>
          <w:rFonts w:ascii="CGP" w:hAnsi="CGP"/>
          <w:bCs w:val="0"/>
          <w:i w:val="0"/>
          <w:iCs w:val="0"/>
          <w:sz w:val="22"/>
          <w:szCs w:val="22"/>
          <w:lang w:val="fr-FR" w:eastAsia="fr-FR"/>
        </w:rPr>
        <w:t>0</w:t>
      </w:r>
      <w:r w:rsidRPr="00F6325E">
        <w:rPr>
          <w:rFonts w:ascii="CGP" w:hAnsi="CGP"/>
          <w:bCs w:val="0"/>
          <w:i w:val="0"/>
          <w:iCs w:val="0"/>
          <w:sz w:val="22"/>
          <w:szCs w:val="22"/>
          <w:lang w:val="fr-FR" w:eastAsia="fr-FR"/>
        </w:rPr>
        <w:t>.</w:t>
      </w:r>
      <w:r w:rsidR="007503A5" w:rsidRPr="00F6325E">
        <w:rPr>
          <w:rFonts w:ascii="CGP" w:hAnsi="CGP"/>
          <w:bCs w:val="0"/>
          <w:i w:val="0"/>
          <w:iCs w:val="0"/>
          <w:sz w:val="22"/>
          <w:szCs w:val="22"/>
          <w:lang w:val="fr-FR" w:eastAsia="fr-FR"/>
        </w:rPr>
        <w:t>8</w:t>
      </w:r>
      <w:r w:rsidRPr="00F6325E">
        <w:rPr>
          <w:rFonts w:ascii="CGP" w:hAnsi="CGP"/>
          <w:bCs w:val="0"/>
          <w:i w:val="0"/>
          <w:iCs w:val="0"/>
          <w:sz w:val="22"/>
          <w:szCs w:val="22"/>
          <w:lang w:val="fr-FR" w:eastAsia="fr-FR"/>
        </w:rPr>
        <w:t xml:space="preserve"> - </w:t>
      </w:r>
      <w:r w:rsidR="0031472A" w:rsidRPr="00F81027">
        <w:rPr>
          <w:rFonts w:ascii="CGP" w:hAnsi="CGP"/>
          <w:bCs w:val="0"/>
          <w:iCs w:val="0"/>
          <w:sz w:val="22"/>
          <w:szCs w:val="22"/>
          <w:u w:val="single"/>
          <w:lang w:val="fr-FR" w:eastAsia="fr-FR"/>
        </w:rPr>
        <w:t>Paiement des pénalités</w:t>
      </w:r>
      <w:bookmarkEnd w:id="220"/>
      <w:bookmarkEnd w:id="221"/>
    </w:p>
    <w:p w14:paraId="1917E3A2" w14:textId="74C97EE1" w:rsidR="0031472A" w:rsidRPr="003932E1" w:rsidRDefault="0031472A" w:rsidP="0031472A">
      <w:pPr>
        <w:jc w:val="both"/>
        <w:rPr>
          <w:szCs w:val="22"/>
        </w:rPr>
      </w:pPr>
      <w:r w:rsidRPr="003932E1">
        <w:rPr>
          <w:szCs w:val="22"/>
        </w:rPr>
        <w:t>Les pénalités sont déduites des montants à payer au titulaire ou font l’objet d’un ordre de recette par l’</w:t>
      </w:r>
      <w:r w:rsidR="00E544FE">
        <w:rPr>
          <w:szCs w:val="22"/>
        </w:rPr>
        <w:t>a</w:t>
      </w:r>
      <w:r w:rsidRPr="003932E1">
        <w:rPr>
          <w:szCs w:val="22"/>
        </w:rPr>
        <w:t xml:space="preserve">gent </w:t>
      </w:r>
      <w:r w:rsidR="00E544FE">
        <w:rPr>
          <w:szCs w:val="22"/>
        </w:rPr>
        <w:t>c</w:t>
      </w:r>
      <w:r w:rsidRPr="003932E1">
        <w:rPr>
          <w:szCs w:val="22"/>
        </w:rPr>
        <w:t>omptable du Centre Pompidou.</w:t>
      </w:r>
    </w:p>
    <w:p w14:paraId="44846B7C" w14:textId="77777777" w:rsidR="0054579A" w:rsidRPr="0054579A" w:rsidRDefault="0054579A" w:rsidP="0054579A">
      <w:pPr>
        <w:rPr>
          <w:lang w:eastAsia="x-none"/>
        </w:rPr>
      </w:pPr>
      <w:bookmarkStart w:id="222" w:name="_Toc20144749"/>
    </w:p>
    <w:p w14:paraId="271C5648" w14:textId="77777777" w:rsidR="00677AD7" w:rsidRDefault="00677AD7" w:rsidP="00EF151D"/>
    <w:p w14:paraId="0526C0A8" w14:textId="096F9B33" w:rsidR="0052491F" w:rsidRDefault="00DF354D" w:rsidP="00B32897">
      <w:pPr>
        <w:pStyle w:val="Titre1"/>
      </w:pPr>
      <w:bookmarkStart w:id="223" w:name="_Toc189580641"/>
      <w:r>
        <w:rPr>
          <w:lang w:val="fr-FR"/>
        </w:rPr>
        <w:t>ARTICLE 1</w:t>
      </w:r>
      <w:r w:rsidR="003032A6">
        <w:rPr>
          <w:lang w:val="fr-FR"/>
        </w:rPr>
        <w:t>1</w:t>
      </w:r>
      <w:r>
        <w:rPr>
          <w:lang w:val="fr-FR"/>
        </w:rPr>
        <w:t xml:space="preserve"> - </w:t>
      </w:r>
      <w:r w:rsidR="0052491F" w:rsidRPr="00DF354D">
        <w:t>CAS DE FORCE MAJEURE</w:t>
      </w:r>
      <w:bookmarkEnd w:id="222"/>
      <w:bookmarkEnd w:id="223"/>
      <w:r w:rsidR="0052491F" w:rsidRPr="00DF354D">
        <w:t xml:space="preserve"> </w:t>
      </w:r>
    </w:p>
    <w:p w14:paraId="3AB99EDC" w14:textId="77777777" w:rsidR="00DF354D" w:rsidRPr="00DF354D" w:rsidRDefault="00DF354D" w:rsidP="00DF354D">
      <w:pPr>
        <w:rPr>
          <w:lang w:val="x-none" w:eastAsia="x-none"/>
        </w:rPr>
      </w:pPr>
    </w:p>
    <w:p w14:paraId="7E102FBD" w14:textId="77777777" w:rsidR="0052491F" w:rsidRPr="003932E1" w:rsidRDefault="0052491F" w:rsidP="0052491F">
      <w:pPr>
        <w:jc w:val="both"/>
        <w:rPr>
          <w:color w:val="000000"/>
          <w:szCs w:val="22"/>
        </w:rPr>
      </w:pPr>
      <w:r w:rsidRPr="003932E1">
        <w:rPr>
          <w:color w:val="000000"/>
          <w:szCs w:val="22"/>
        </w:rPr>
        <w:t>Si le titulaire ne peut remplir ses obligations par suite de circonstances de force majeure, il recherche avec le Centre toutes mesures à prendre afin d'éviter un arrêt définitif des prestations et d'organiser la poursuite de l'exploitation des bâtiments et équipements.</w:t>
      </w:r>
    </w:p>
    <w:p w14:paraId="4E047359" w14:textId="77777777" w:rsidR="0052491F" w:rsidRPr="003932E1" w:rsidRDefault="0052491F" w:rsidP="0052491F">
      <w:pPr>
        <w:jc w:val="both"/>
        <w:rPr>
          <w:color w:val="000000"/>
          <w:szCs w:val="22"/>
        </w:rPr>
      </w:pPr>
    </w:p>
    <w:p w14:paraId="1BCA09C1" w14:textId="77777777" w:rsidR="0052491F" w:rsidRDefault="0052491F" w:rsidP="0052491F">
      <w:pPr>
        <w:jc w:val="both"/>
        <w:rPr>
          <w:color w:val="000000"/>
          <w:szCs w:val="22"/>
        </w:rPr>
      </w:pPr>
      <w:r w:rsidRPr="003932E1">
        <w:rPr>
          <w:color w:val="000000"/>
          <w:szCs w:val="22"/>
        </w:rPr>
        <w:t>Sont réputés cas de force majeure les grèves générales (autres que celles du titulaire), arrêts dans les industries de base (eau, électricité), émeutes, attentats, révolutions, guerres, inondations, secousses sismiques.</w:t>
      </w:r>
    </w:p>
    <w:p w14:paraId="30E50496" w14:textId="532E4589" w:rsidR="005E73B6" w:rsidRDefault="005E73B6" w:rsidP="0052491F">
      <w:pPr>
        <w:jc w:val="both"/>
        <w:rPr>
          <w:sz w:val="20"/>
          <w:szCs w:val="20"/>
        </w:rPr>
      </w:pPr>
      <w:bookmarkStart w:id="224" w:name="_Toc227123505"/>
      <w:bookmarkStart w:id="225" w:name="_Toc121807166"/>
    </w:p>
    <w:p w14:paraId="312E7E39" w14:textId="5FAD284C" w:rsidR="003032A6" w:rsidRDefault="003032A6" w:rsidP="0052491F">
      <w:pPr>
        <w:jc w:val="both"/>
        <w:rPr>
          <w:sz w:val="20"/>
          <w:szCs w:val="20"/>
        </w:rPr>
      </w:pPr>
    </w:p>
    <w:p w14:paraId="10EFD26A" w14:textId="77777777" w:rsidR="003032A6" w:rsidRDefault="003032A6" w:rsidP="0052491F">
      <w:pPr>
        <w:jc w:val="both"/>
        <w:rPr>
          <w:sz w:val="20"/>
          <w:szCs w:val="20"/>
        </w:rPr>
      </w:pPr>
    </w:p>
    <w:p w14:paraId="5CEDAF4E" w14:textId="77777777" w:rsidR="0052491F" w:rsidRPr="00DA30FA" w:rsidRDefault="0052491F" w:rsidP="0052491F">
      <w:pPr>
        <w:jc w:val="both"/>
        <w:rPr>
          <w:sz w:val="20"/>
          <w:szCs w:val="20"/>
        </w:rPr>
      </w:pPr>
    </w:p>
    <w:p w14:paraId="256B21BF" w14:textId="6C370483" w:rsidR="0052491F" w:rsidRDefault="00DF354D" w:rsidP="00B32897">
      <w:pPr>
        <w:pStyle w:val="Titre1"/>
      </w:pPr>
      <w:bookmarkStart w:id="226" w:name="_Toc524686149"/>
      <w:bookmarkStart w:id="227" w:name="_Toc1637165"/>
      <w:bookmarkStart w:id="228" w:name="_Toc20144750"/>
      <w:bookmarkStart w:id="229" w:name="_Toc227123508"/>
      <w:bookmarkStart w:id="230" w:name="_Toc121807169"/>
      <w:bookmarkStart w:id="231" w:name="_Toc189580642"/>
      <w:bookmarkEnd w:id="224"/>
      <w:bookmarkEnd w:id="225"/>
      <w:r w:rsidRPr="00DF354D">
        <w:lastRenderedPageBreak/>
        <w:t>ARTICL</w:t>
      </w:r>
      <w:r w:rsidR="003032A6">
        <w:rPr>
          <w:lang w:val="fr-FR"/>
        </w:rPr>
        <w:t>E</w:t>
      </w:r>
      <w:r w:rsidRPr="00DF354D">
        <w:t xml:space="preserve"> 1</w:t>
      </w:r>
      <w:r w:rsidR="003032A6">
        <w:rPr>
          <w:lang w:val="fr-FR"/>
        </w:rPr>
        <w:t>2</w:t>
      </w:r>
      <w:r w:rsidRPr="00DF354D">
        <w:t xml:space="preserve"> - </w:t>
      </w:r>
      <w:r w:rsidR="0052491F" w:rsidRPr="00DF354D">
        <w:t>D</w:t>
      </w:r>
      <w:bookmarkEnd w:id="226"/>
      <w:bookmarkEnd w:id="227"/>
      <w:r w:rsidR="0052491F" w:rsidRPr="00DF354D">
        <w:t>ISPOSITIONS RELATIVES AUX SOUS-TRAITANTS</w:t>
      </w:r>
      <w:bookmarkEnd w:id="228"/>
      <w:bookmarkEnd w:id="231"/>
    </w:p>
    <w:p w14:paraId="19FA7122" w14:textId="77777777" w:rsidR="00EF151D" w:rsidRPr="00EF151D" w:rsidRDefault="00EF151D" w:rsidP="00EF151D">
      <w:pPr>
        <w:rPr>
          <w:lang w:val="x-none" w:eastAsia="x-none"/>
        </w:rPr>
      </w:pPr>
    </w:p>
    <w:bookmarkEnd w:id="229"/>
    <w:bookmarkEnd w:id="230"/>
    <w:p w14:paraId="37D2E98A" w14:textId="2A585FFE" w:rsidR="0052491F" w:rsidRDefault="0052491F" w:rsidP="0052491F">
      <w:pPr>
        <w:jc w:val="both"/>
        <w:rPr>
          <w:szCs w:val="22"/>
        </w:rPr>
      </w:pPr>
      <w:r w:rsidRPr="003932E1">
        <w:rPr>
          <w:szCs w:val="22"/>
        </w:rPr>
        <w:t>Les dispositions qui précèdent s’appliquent à la totalité d</w:t>
      </w:r>
      <w:r w:rsidR="00630923">
        <w:rPr>
          <w:szCs w:val="22"/>
        </w:rPr>
        <w:t>e l’</w:t>
      </w:r>
      <w:r w:rsidR="00B341B0">
        <w:rPr>
          <w:szCs w:val="22"/>
        </w:rPr>
        <w:t>accord-cadre</w:t>
      </w:r>
      <w:r w:rsidRPr="003932E1">
        <w:rPr>
          <w:szCs w:val="22"/>
        </w:rPr>
        <w:t>, y compris aux prestations sous-traitées. Les garanties incombent en totalité au titulaire et en aucun cas au sous-traitant.</w:t>
      </w:r>
    </w:p>
    <w:p w14:paraId="315611D9" w14:textId="77777777" w:rsidR="0052491F" w:rsidRPr="003932E1" w:rsidRDefault="0052491F" w:rsidP="0052491F">
      <w:pPr>
        <w:rPr>
          <w:szCs w:val="22"/>
        </w:rPr>
      </w:pPr>
    </w:p>
    <w:p w14:paraId="4DF78CF2" w14:textId="77777777" w:rsidR="002D26F1" w:rsidRDefault="002D26F1" w:rsidP="00315FDE">
      <w:pPr>
        <w:jc w:val="both"/>
        <w:rPr>
          <w:szCs w:val="22"/>
        </w:rPr>
      </w:pPr>
    </w:p>
    <w:p w14:paraId="2CE6F4F6" w14:textId="5CFB368C" w:rsidR="00DF354D" w:rsidRPr="0064501F" w:rsidRDefault="00DF354D" w:rsidP="00B32897">
      <w:pPr>
        <w:pStyle w:val="Titre1"/>
      </w:pPr>
      <w:bookmarkStart w:id="232" w:name="_Toc189580643"/>
      <w:r w:rsidRPr="003932E1">
        <w:t>ARTICLE 1</w:t>
      </w:r>
      <w:r w:rsidR="003032A6">
        <w:rPr>
          <w:lang w:val="fr-FR"/>
        </w:rPr>
        <w:t>3</w:t>
      </w:r>
      <w:r w:rsidRPr="003932E1">
        <w:t xml:space="preserve"> </w:t>
      </w:r>
      <w:r>
        <w:t xml:space="preserve">- </w:t>
      </w:r>
      <w:r w:rsidRPr="003932E1">
        <w:t>CONFIDENTIALITE</w:t>
      </w:r>
      <w:bookmarkEnd w:id="232"/>
      <w:r w:rsidRPr="003932E1">
        <w:t xml:space="preserve"> </w:t>
      </w:r>
    </w:p>
    <w:p w14:paraId="33503B10" w14:textId="77777777" w:rsidR="0052491F" w:rsidRPr="00171C0D" w:rsidRDefault="0052491F" w:rsidP="0052491F">
      <w:pPr>
        <w:rPr>
          <w:sz w:val="20"/>
          <w:szCs w:val="20"/>
        </w:rPr>
      </w:pPr>
    </w:p>
    <w:p w14:paraId="27F6A969" w14:textId="77777777" w:rsidR="0052491F" w:rsidRPr="003932E1" w:rsidRDefault="0052491F" w:rsidP="0052491F">
      <w:pPr>
        <w:jc w:val="both"/>
        <w:rPr>
          <w:szCs w:val="22"/>
        </w:rPr>
      </w:pPr>
      <w:r w:rsidRPr="003932E1">
        <w:rPr>
          <w:szCs w:val="22"/>
        </w:rPr>
        <w:t>Il est dérogé à l’art. 5.1 du CCAG/</w:t>
      </w:r>
      <w:r w:rsidR="00D050DE">
        <w:rPr>
          <w:szCs w:val="22"/>
        </w:rPr>
        <w:t>FCS</w:t>
      </w:r>
      <w:r w:rsidRPr="003932E1">
        <w:rPr>
          <w:szCs w:val="22"/>
        </w:rPr>
        <w:t xml:space="preserve"> comme suit :  </w:t>
      </w:r>
    </w:p>
    <w:p w14:paraId="3CCDD765" w14:textId="3EE264BE" w:rsidR="0052491F" w:rsidRPr="00F6325E" w:rsidRDefault="00DF354D" w:rsidP="00F6325E">
      <w:pPr>
        <w:pStyle w:val="Titre2"/>
        <w:rPr>
          <w:rFonts w:ascii="CGP" w:hAnsi="CGP"/>
          <w:bCs w:val="0"/>
          <w:i w:val="0"/>
          <w:iCs w:val="0"/>
          <w:sz w:val="22"/>
          <w:szCs w:val="22"/>
          <w:lang w:val="fr-FR" w:eastAsia="fr-FR"/>
        </w:rPr>
      </w:pPr>
      <w:bookmarkStart w:id="233" w:name="_Toc463961739"/>
      <w:bookmarkStart w:id="234" w:name="_Toc377460682"/>
      <w:bookmarkStart w:id="235" w:name="_Toc469501572"/>
      <w:bookmarkStart w:id="236" w:name="_Toc20144752"/>
      <w:bookmarkStart w:id="237" w:name="_Toc189580644"/>
      <w:r w:rsidRPr="00F6325E">
        <w:rPr>
          <w:rFonts w:ascii="CGP" w:hAnsi="CGP"/>
          <w:bCs w:val="0"/>
          <w:i w:val="0"/>
          <w:iCs w:val="0"/>
          <w:sz w:val="22"/>
          <w:szCs w:val="22"/>
          <w:lang w:val="fr-FR" w:eastAsia="fr-FR"/>
        </w:rPr>
        <w:t>1</w:t>
      </w:r>
      <w:r w:rsidR="003032A6">
        <w:rPr>
          <w:rFonts w:ascii="CGP" w:hAnsi="CGP"/>
          <w:bCs w:val="0"/>
          <w:i w:val="0"/>
          <w:iCs w:val="0"/>
          <w:sz w:val="22"/>
          <w:szCs w:val="22"/>
          <w:lang w:val="fr-FR" w:eastAsia="fr-FR"/>
        </w:rPr>
        <w:t>3</w:t>
      </w:r>
      <w:r w:rsidRPr="00F6325E">
        <w:rPr>
          <w:rFonts w:ascii="CGP" w:hAnsi="CGP"/>
          <w:bCs w:val="0"/>
          <w:i w:val="0"/>
          <w:iCs w:val="0"/>
          <w:sz w:val="22"/>
          <w:szCs w:val="22"/>
          <w:lang w:val="fr-FR" w:eastAsia="fr-FR"/>
        </w:rPr>
        <w:t xml:space="preserve">.1 - </w:t>
      </w:r>
      <w:r w:rsidR="0052491F" w:rsidRPr="008D32FF">
        <w:rPr>
          <w:rFonts w:ascii="CGP" w:hAnsi="CGP"/>
          <w:bCs w:val="0"/>
          <w:iCs w:val="0"/>
          <w:sz w:val="22"/>
          <w:szCs w:val="22"/>
          <w:u w:val="single"/>
          <w:lang w:val="fr-FR" w:eastAsia="fr-FR"/>
        </w:rPr>
        <w:t>Confidentialité des échanges dans le cadre de ce</w:t>
      </w:r>
      <w:r w:rsidR="00CA0DC5">
        <w:rPr>
          <w:rFonts w:ascii="CGP" w:hAnsi="CGP"/>
          <w:bCs w:val="0"/>
          <w:iCs w:val="0"/>
          <w:sz w:val="22"/>
          <w:szCs w:val="22"/>
          <w:u w:val="single"/>
          <w:lang w:val="fr-FR" w:eastAsia="fr-FR"/>
        </w:rPr>
        <w:t>t</w:t>
      </w:r>
      <w:r w:rsidR="0052491F" w:rsidRPr="008D32FF">
        <w:rPr>
          <w:rFonts w:ascii="CGP" w:hAnsi="CGP"/>
          <w:bCs w:val="0"/>
          <w:iCs w:val="0"/>
          <w:sz w:val="22"/>
          <w:szCs w:val="22"/>
          <w:u w:val="single"/>
          <w:lang w:val="fr-FR" w:eastAsia="fr-FR"/>
        </w:rPr>
        <w:t xml:space="preserve"> </w:t>
      </w:r>
      <w:bookmarkEnd w:id="233"/>
      <w:bookmarkEnd w:id="234"/>
      <w:bookmarkEnd w:id="235"/>
      <w:bookmarkEnd w:id="236"/>
      <w:r w:rsidR="00B341B0">
        <w:rPr>
          <w:rFonts w:ascii="CGP" w:hAnsi="CGP"/>
          <w:bCs w:val="0"/>
          <w:iCs w:val="0"/>
          <w:sz w:val="22"/>
          <w:szCs w:val="22"/>
          <w:u w:val="single"/>
          <w:lang w:val="fr-FR" w:eastAsia="fr-FR"/>
        </w:rPr>
        <w:t>accord-cadre</w:t>
      </w:r>
      <w:bookmarkEnd w:id="237"/>
      <w:r w:rsidR="005D278B">
        <w:rPr>
          <w:rFonts w:ascii="CGP" w:hAnsi="CGP"/>
          <w:bCs w:val="0"/>
          <w:i w:val="0"/>
          <w:iCs w:val="0"/>
          <w:sz w:val="22"/>
          <w:szCs w:val="22"/>
          <w:lang w:val="fr-FR" w:eastAsia="fr-FR"/>
        </w:rPr>
        <w:t> </w:t>
      </w:r>
    </w:p>
    <w:p w14:paraId="3FCD04A6" w14:textId="4E920E7E" w:rsidR="0052491F" w:rsidRPr="003932E1" w:rsidRDefault="0052491F" w:rsidP="0052491F">
      <w:pPr>
        <w:jc w:val="both"/>
        <w:rPr>
          <w:szCs w:val="22"/>
        </w:rPr>
      </w:pPr>
      <w:r w:rsidRPr="003932E1">
        <w:rPr>
          <w:szCs w:val="22"/>
        </w:rPr>
        <w:t xml:space="preserve">Les parties s’engagent à ne pas divulguer le présent </w:t>
      </w:r>
      <w:r w:rsidR="00B341B0">
        <w:rPr>
          <w:szCs w:val="22"/>
        </w:rPr>
        <w:t>accord-cadre</w:t>
      </w:r>
      <w:r w:rsidRPr="003932E1">
        <w:rPr>
          <w:szCs w:val="22"/>
        </w:rPr>
        <w:t xml:space="preserve"> ni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37382EAB" w14:textId="77777777" w:rsidR="0052491F" w:rsidRPr="003932E1" w:rsidRDefault="0052491F" w:rsidP="0052491F">
      <w:pPr>
        <w:jc w:val="both"/>
        <w:rPr>
          <w:szCs w:val="22"/>
        </w:rPr>
      </w:pPr>
    </w:p>
    <w:p w14:paraId="01633236" w14:textId="02EABC84" w:rsidR="0052491F" w:rsidRPr="003932E1" w:rsidRDefault="0052491F" w:rsidP="0052491F">
      <w:pPr>
        <w:jc w:val="both"/>
        <w:rPr>
          <w:szCs w:val="22"/>
        </w:rPr>
      </w:pPr>
      <w:r w:rsidRPr="003932E1">
        <w:rPr>
          <w:szCs w:val="22"/>
        </w:rPr>
        <w:t xml:space="preserve">Cette obligation se maintient pendant toute la durée d’exécution </w:t>
      </w:r>
      <w:r w:rsidR="00CA0DC5">
        <w:rPr>
          <w:szCs w:val="22"/>
        </w:rPr>
        <w:t>de l’accord-cadre</w:t>
      </w:r>
      <w:r w:rsidRPr="003932E1">
        <w:rPr>
          <w:szCs w:val="22"/>
        </w:rPr>
        <w:t>, mais aussi à son terme tant que ces informations n’ont pas été rendues publiques par la volonté du Centre Pompidou.</w:t>
      </w:r>
    </w:p>
    <w:p w14:paraId="5589FE29" w14:textId="77777777" w:rsidR="0052491F" w:rsidRPr="003932E1" w:rsidRDefault="0052491F" w:rsidP="0052491F">
      <w:pPr>
        <w:jc w:val="both"/>
        <w:rPr>
          <w:szCs w:val="22"/>
        </w:rPr>
      </w:pPr>
    </w:p>
    <w:p w14:paraId="29E83BBF" w14:textId="77777777" w:rsidR="0052491F" w:rsidRPr="003932E1" w:rsidRDefault="0052491F" w:rsidP="0052491F">
      <w:pPr>
        <w:jc w:val="both"/>
        <w:rPr>
          <w:szCs w:val="22"/>
        </w:rPr>
      </w:pPr>
      <w:r w:rsidRPr="003932E1">
        <w:rPr>
          <w:szCs w:val="22"/>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4D48CCF4" w14:textId="395070B6" w:rsidR="0052491F" w:rsidRPr="00F6325E" w:rsidRDefault="00DF354D" w:rsidP="00F6325E">
      <w:pPr>
        <w:pStyle w:val="Titre2"/>
        <w:rPr>
          <w:rFonts w:ascii="CGP" w:hAnsi="CGP"/>
          <w:bCs w:val="0"/>
          <w:i w:val="0"/>
          <w:iCs w:val="0"/>
          <w:sz w:val="22"/>
          <w:szCs w:val="22"/>
          <w:lang w:val="fr-FR" w:eastAsia="fr-FR"/>
        </w:rPr>
      </w:pPr>
      <w:bookmarkStart w:id="238" w:name="_Toc463961740"/>
      <w:bookmarkStart w:id="239" w:name="_Toc377460683"/>
      <w:bookmarkStart w:id="240" w:name="_Toc469501573"/>
      <w:bookmarkStart w:id="241" w:name="_Toc20144753"/>
      <w:bookmarkStart w:id="242" w:name="_Toc189580645"/>
      <w:r w:rsidRPr="00F6325E">
        <w:rPr>
          <w:rFonts w:ascii="CGP" w:hAnsi="CGP"/>
          <w:bCs w:val="0"/>
          <w:i w:val="0"/>
          <w:iCs w:val="0"/>
          <w:sz w:val="22"/>
          <w:szCs w:val="22"/>
          <w:lang w:val="fr-FR" w:eastAsia="fr-FR"/>
        </w:rPr>
        <w:t>1</w:t>
      </w:r>
      <w:r w:rsidR="003032A6">
        <w:rPr>
          <w:rFonts w:ascii="CGP" w:hAnsi="CGP"/>
          <w:bCs w:val="0"/>
          <w:i w:val="0"/>
          <w:iCs w:val="0"/>
          <w:sz w:val="22"/>
          <w:szCs w:val="22"/>
          <w:lang w:val="fr-FR" w:eastAsia="fr-FR"/>
        </w:rPr>
        <w:t>3</w:t>
      </w:r>
      <w:r w:rsidRPr="00F6325E">
        <w:rPr>
          <w:rFonts w:ascii="CGP" w:hAnsi="CGP"/>
          <w:bCs w:val="0"/>
          <w:i w:val="0"/>
          <w:iCs w:val="0"/>
          <w:sz w:val="22"/>
          <w:szCs w:val="22"/>
          <w:lang w:val="fr-FR" w:eastAsia="fr-FR"/>
        </w:rPr>
        <w:t xml:space="preserve">.2 - </w:t>
      </w:r>
      <w:r w:rsidR="0052491F" w:rsidRPr="008D32FF">
        <w:rPr>
          <w:rFonts w:ascii="CGP" w:hAnsi="CGP"/>
          <w:bCs w:val="0"/>
          <w:iCs w:val="0"/>
          <w:sz w:val="22"/>
          <w:szCs w:val="22"/>
          <w:u w:val="single"/>
          <w:lang w:val="fr-FR" w:eastAsia="fr-FR"/>
        </w:rPr>
        <w:t>Confidentialité des données</w:t>
      </w:r>
      <w:bookmarkEnd w:id="238"/>
      <w:bookmarkEnd w:id="239"/>
      <w:bookmarkEnd w:id="240"/>
      <w:bookmarkEnd w:id="241"/>
      <w:bookmarkEnd w:id="242"/>
    </w:p>
    <w:p w14:paraId="7CEB79D0" w14:textId="024ED751" w:rsidR="0052491F" w:rsidRPr="003932E1" w:rsidRDefault="0052491F" w:rsidP="0052491F">
      <w:pPr>
        <w:jc w:val="both"/>
        <w:rPr>
          <w:szCs w:val="22"/>
        </w:rPr>
      </w:pPr>
      <w:r w:rsidRPr="003932E1">
        <w:rPr>
          <w:szCs w:val="22"/>
        </w:rPr>
        <w:t xml:space="preserve">Les supports informatiques fournis par le Centre Pompidou au titre du présent </w:t>
      </w:r>
      <w:r w:rsidR="00B341B0">
        <w:rPr>
          <w:szCs w:val="22"/>
        </w:rPr>
        <w:t>accord-cadre</w:t>
      </w:r>
      <w:r w:rsidRPr="003932E1">
        <w:rPr>
          <w:szCs w:val="22"/>
        </w:rPr>
        <w:t>, et tous documents de quelque nature qu’ils soient résultant de leur traitement par le titulaire restent la propriété du Centre Pompidou.</w:t>
      </w:r>
    </w:p>
    <w:p w14:paraId="70AD2435" w14:textId="77777777" w:rsidR="0052491F" w:rsidRPr="003932E1" w:rsidRDefault="0052491F" w:rsidP="0052491F">
      <w:pPr>
        <w:jc w:val="both"/>
        <w:rPr>
          <w:szCs w:val="22"/>
        </w:rPr>
      </w:pPr>
    </w:p>
    <w:p w14:paraId="3D530B00" w14:textId="25A6FD38" w:rsidR="0052491F" w:rsidRPr="003932E1" w:rsidRDefault="0052491F" w:rsidP="0052491F">
      <w:pPr>
        <w:jc w:val="both"/>
        <w:rPr>
          <w:szCs w:val="22"/>
        </w:rPr>
      </w:pPr>
      <w:r w:rsidRPr="003932E1">
        <w:rPr>
          <w:szCs w:val="22"/>
        </w:rPr>
        <w:t xml:space="preserve">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w:t>
      </w:r>
      <w:r w:rsidR="00B341B0">
        <w:rPr>
          <w:szCs w:val="22"/>
        </w:rPr>
        <w:t>accord-cadre</w:t>
      </w:r>
      <w:r w:rsidRPr="003932E1">
        <w:rPr>
          <w:szCs w:val="22"/>
        </w:rPr>
        <w:t xml:space="preserve"> s’engage à prendre toutes précautions utiles afin de préserver la sécurité des informations et notamment d’empêcher qu’elles ne soient déformées, endommagées ou communiquées à des personnes non autorisées.</w:t>
      </w:r>
    </w:p>
    <w:p w14:paraId="35D9E1AE" w14:textId="77777777" w:rsidR="0052491F" w:rsidRPr="003932E1" w:rsidRDefault="0052491F" w:rsidP="0052491F">
      <w:pPr>
        <w:jc w:val="both"/>
        <w:rPr>
          <w:szCs w:val="22"/>
        </w:rPr>
      </w:pPr>
    </w:p>
    <w:p w14:paraId="02B3B285" w14:textId="77777777" w:rsidR="0052491F" w:rsidRPr="003932E1" w:rsidRDefault="0052491F" w:rsidP="0052491F">
      <w:pPr>
        <w:jc w:val="both"/>
        <w:rPr>
          <w:szCs w:val="22"/>
        </w:rPr>
      </w:pPr>
      <w:r w:rsidRPr="003932E1">
        <w:rPr>
          <w:szCs w:val="22"/>
        </w:rPr>
        <w:t>Le titulaire s’engage donc à respecter, de façon absolue, les obligations suivantes et à les faire respecter par son personnel, c’est-à-dire notamment à :</w:t>
      </w:r>
    </w:p>
    <w:p w14:paraId="42D457C8" w14:textId="124D2010" w:rsidR="0052491F" w:rsidRPr="003932E1" w:rsidRDefault="0052491F" w:rsidP="00677B4D">
      <w:pPr>
        <w:numPr>
          <w:ilvl w:val="0"/>
          <w:numId w:val="17"/>
        </w:numPr>
        <w:jc w:val="both"/>
        <w:rPr>
          <w:szCs w:val="22"/>
        </w:rPr>
      </w:pPr>
      <w:proofErr w:type="gramStart"/>
      <w:r w:rsidRPr="003932E1">
        <w:rPr>
          <w:szCs w:val="22"/>
        </w:rPr>
        <w:t>ne</w:t>
      </w:r>
      <w:proofErr w:type="gramEnd"/>
      <w:r w:rsidRPr="003932E1">
        <w:rPr>
          <w:szCs w:val="22"/>
        </w:rPr>
        <w:t xml:space="preserve"> prendre aucune copie des documents et supports d’informations confiés, à l’exception de celles nécessaires pour les besoins de l’exécution de sa prestation, objet du présent </w:t>
      </w:r>
      <w:r w:rsidR="00B341B0">
        <w:rPr>
          <w:szCs w:val="22"/>
        </w:rPr>
        <w:t>accord-cadre</w:t>
      </w:r>
      <w:r w:rsidRPr="003932E1">
        <w:rPr>
          <w:szCs w:val="22"/>
        </w:rPr>
        <w:t xml:space="preserve"> ;</w:t>
      </w:r>
    </w:p>
    <w:p w14:paraId="673867BA" w14:textId="33D3C607" w:rsidR="0052491F" w:rsidRPr="003932E1" w:rsidRDefault="0052491F" w:rsidP="00677B4D">
      <w:pPr>
        <w:numPr>
          <w:ilvl w:val="0"/>
          <w:numId w:val="17"/>
        </w:numPr>
        <w:jc w:val="both"/>
        <w:rPr>
          <w:szCs w:val="22"/>
        </w:rPr>
      </w:pPr>
      <w:proofErr w:type="gramStart"/>
      <w:r w:rsidRPr="003932E1">
        <w:rPr>
          <w:szCs w:val="22"/>
        </w:rPr>
        <w:t>ne</w:t>
      </w:r>
      <w:proofErr w:type="gramEnd"/>
      <w:r w:rsidRPr="003932E1">
        <w:rPr>
          <w:szCs w:val="22"/>
        </w:rPr>
        <w:t xml:space="preserve"> pas utiliser les documents et informations traités à des fins autres que celles spécifiées au présent </w:t>
      </w:r>
      <w:r w:rsidR="00B341B0">
        <w:rPr>
          <w:szCs w:val="22"/>
        </w:rPr>
        <w:t>accord-cadre</w:t>
      </w:r>
      <w:r w:rsidRPr="003932E1">
        <w:rPr>
          <w:szCs w:val="22"/>
        </w:rPr>
        <w:t xml:space="preserve"> ;</w:t>
      </w:r>
    </w:p>
    <w:p w14:paraId="79F033C4" w14:textId="77777777" w:rsidR="0052491F" w:rsidRPr="003932E1" w:rsidRDefault="0052491F" w:rsidP="00677B4D">
      <w:pPr>
        <w:numPr>
          <w:ilvl w:val="0"/>
          <w:numId w:val="17"/>
        </w:numPr>
        <w:jc w:val="both"/>
        <w:rPr>
          <w:szCs w:val="22"/>
        </w:rPr>
      </w:pPr>
      <w:proofErr w:type="gramStart"/>
      <w:r w:rsidRPr="003932E1">
        <w:rPr>
          <w:szCs w:val="22"/>
        </w:rPr>
        <w:t>ne</w:t>
      </w:r>
      <w:proofErr w:type="gramEnd"/>
      <w:r w:rsidRPr="003932E1">
        <w:rPr>
          <w:szCs w:val="22"/>
        </w:rPr>
        <w:t xml:space="preserve"> pas divulguer ces documents ou informations à d’autres personnes, qu’il s’agisse de personnes privées ou publiques, physiques ou morales ;</w:t>
      </w:r>
    </w:p>
    <w:p w14:paraId="0EFEE74F" w14:textId="5E60C791" w:rsidR="0052491F" w:rsidRPr="003932E1" w:rsidRDefault="0052491F" w:rsidP="00677B4D">
      <w:pPr>
        <w:numPr>
          <w:ilvl w:val="0"/>
          <w:numId w:val="17"/>
        </w:numPr>
        <w:jc w:val="both"/>
        <w:rPr>
          <w:szCs w:val="22"/>
        </w:rPr>
      </w:pPr>
      <w:proofErr w:type="gramStart"/>
      <w:r w:rsidRPr="003932E1">
        <w:rPr>
          <w:szCs w:val="22"/>
        </w:rPr>
        <w:t>prendre</w:t>
      </w:r>
      <w:proofErr w:type="gramEnd"/>
      <w:r w:rsidRPr="003932E1">
        <w:rPr>
          <w:szCs w:val="22"/>
        </w:rPr>
        <w:t xml:space="preserve"> toutes mesures permettant d’éviter toute utilisation détournée ou frauduleuse des fichiers informatiques en cours d’exécution du présent </w:t>
      </w:r>
      <w:r w:rsidR="00B341B0">
        <w:rPr>
          <w:szCs w:val="22"/>
        </w:rPr>
        <w:t>accord-cadre</w:t>
      </w:r>
      <w:r w:rsidRPr="003932E1">
        <w:rPr>
          <w:szCs w:val="22"/>
        </w:rPr>
        <w:t xml:space="preserve"> ;</w:t>
      </w:r>
    </w:p>
    <w:p w14:paraId="63FC73F9" w14:textId="41D4FB63" w:rsidR="0052491F" w:rsidRPr="003932E1" w:rsidRDefault="0052491F" w:rsidP="00677B4D">
      <w:pPr>
        <w:numPr>
          <w:ilvl w:val="0"/>
          <w:numId w:val="17"/>
        </w:numPr>
        <w:jc w:val="both"/>
        <w:rPr>
          <w:szCs w:val="22"/>
        </w:rPr>
      </w:pPr>
      <w:proofErr w:type="gramStart"/>
      <w:r w:rsidRPr="003932E1">
        <w:rPr>
          <w:szCs w:val="22"/>
        </w:rPr>
        <w:t>prendre</w:t>
      </w:r>
      <w:proofErr w:type="gramEnd"/>
      <w:r w:rsidRPr="003932E1">
        <w:rPr>
          <w:szCs w:val="22"/>
        </w:rPr>
        <w:t xml:space="preserve"> toutes mesures, notamment de sécurité matérielle, pour assurer la conservation des documents et informations traités tout au long de la durée du présent </w:t>
      </w:r>
      <w:r w:rsidR="00B341B0">
        <w:rPr>
          <w:szCs w:val="22"/>
        </w:rPr>
        <w:t>accord-cadre</w:t>
      </w:r>
      <w:r w:rsidRPr="003932E1">
        <w:rPr>
          <w:szCs w:val="22"/>
        </w:rPr>
        <w:t xml:space="preserve"> ;</w:t>
      </w:r>
    </w:p>
    <w:p w14:paraId="66FA1316" w14:textId="47E50B67" w:rsidR="0052491F" w:rsidRPr="003932E1" w:rsidRDefault="0052491F" w:rsidP="00677B4D">
      <w:pPr>
        <w:numPr>
          <w:ilvl w:val="0"/>
          <w:numId w:val="17"/>
        </w:numPr>
        <w:jc w:val="both"/>
        <w:rPr>
          <w:szCs w:val="22"/>
        </w:rPr>
      </w:pPr>
      <w:proofErr w:type="gramStart"/>
      <w:r w:rsidRPr="003932E1">
        <w:rPr>
          <w:szCs w:val="22"/>
        </w:rPr>
        <w:t>et</w:t>
      </w:r>
      <w:proofErr w:type="gramEnd"/>
      <w:r w:rsidRPr="003932E1">
        <w:rPr>
          <w:szCs w:val="22"/>
        </w:rPr>
        <w:t xml:space="preserve"> en fin de </w:t>
      </w:r>
      <w:r w:rsidR="00CA0DC5">
        <w:rPr>
          <w:szCs w:val="22"/>
        </w:rPr>
        <w:t>l’</w:t>
      </w:r>
      <w:r w:rsidR="00B341B0">
        <w:rPr>
          <w:szCs w:val="22"/>
        </w:rPr>
        <w:t>accord-cadre</w:t>
      </w:r>
      <w:r w:rsidRPr="003932E1">
        <w:rPr>
          <w:szCs w:val="22"/>
        </w:rPr>
        <w:t xml:space="preserve"> à</w:t>
      </w:r>
      <w:r w:rsidR="007D1599">
        <w:rPr>
          <w:szCs w:val="22"/>
        </w:rPr>
        <w:t> ;</w:t>
      </w:r>
    </w:p>
    <w:p w14:paraId="22BB27F5" w14:textId="77777777" w:rsidR="0052491F" w:rsidRPr="003932E1" w:rsidRDefault="0052491F" w:rsidP="00677B4D">
      <w:pPr>
        <w:numPr>
          <w:ilvl w:val="0"/>
          <w:numId w:val="17"/>
        </w:numPr>
        <w:jc w:val="both"/>
        <w:rPr>
          <w:szCs w:val="22"/>
        </w:rPr>
      </w:pPr>
      <w:proofErr w:type="gramStart"/>
      <w:r w:rsidRPr="003932E1">
        <w:rPr>
          <w:szCs w:val="22"/>
        </w:rPr>
        <w:t>procéder</w:t>
      </w:r>
      <w:proofErr w:type="gramEnd"/>
      <w:r w:rsidRPr="003932E1">
        <w:rPr>
          <w:szCs w:val="22"/>
        </w:rPr>
        <w:t xml:space="preserve"> à la destruction de tous fichiers manuels ou informatisés stockant les informations saisies ;</w:t>
      </w:r>
    </w:p>
    <w:p w14:paraId="00F8AA3D" w14:textId="77777777" w:rsidR="0052491F" w:rsidRPr="003932E1" w:rsidRDefault="0052491F" w:rsidP="0052491F">
      <w:pPr>
        <w:jc w:val="both"/>
        <w:rPr>
          <w:szCs w:val="22"/>
        </w:rPr>
      </w:pPr>
      <w:proofErr w:type="gramStart"/>
      <w:r w:rsidRPr="003932E1">
        <w:rPr>
          <w:szCs w:val="22"/>
        </w:rPr>
        <w:t>ou</w:t>
      </w:r>
      <w:proofErr w:type="gramEnd"/>
      <w:r w:rsidRPr="003932E1">
        <w:rPr>
          <w:szCs w:val="22"/>
        </w:rPr>
        <w:t xml:space="preserve"> à :</w:t>
      </w:r>
    </w:p>
    <w:p w14:paraId="5EA79D88" w14:textId="38F35598" w:rsidR="0052491F" w:rsidRPr="003932E1" w:rsidRDefault="0052491F" w:rsidP="00677B4D">
      <w:pPr>
        <w:numPr>
          <w:ilvl w:val="0"/>
          <w:numId w:val="17"/>
        </w:numPr>
        <w:jc w:val="both"/>
        <w:rPr>
          <w:szCs w:val="22"/>
        </w:rPr>
      </w:pPr>
      <w:proofErr w:type="gramStart"/>
      <w:r w:rsidRPr="003932E1">
        <w:rPr>
          <w:szCs w:val="22"/>
        </w:rPr>
        <w:lastRenderedPageBreak/>
        <w:t>restituer</w:t>
      </w:r>
      <w:proofErr w:type="gramEnd"/>
      <w:r w:rsidRPr="003932E1">
        <w:rPr>
          <w:szCs w:val="22"/>
        </w:rPr>
        <w:t xml:space="preserve"> intégralement les supports d’informations selon les modalités prévues au présent </w:t>
      </w:r>
      <w:r w:rsidR="00B341B0">
        <w:rPr>
          <w:szCs w:val="22"/>
        </w:rPr>
        <w:t>accord-cadre</w:t>
      </w:r>
      <w:r w:rsidRPr="003932E1">
        <w:rPr>
          <w:szCs w:val="22"/>
        </w:rPr>
        <w:t>.</w:t>
      </w:r>
    </w:p>
    <w:p w14:paraId="5F534D29" w14:textId="77777777" w:rsidR="0052491F" w:rsidRPr="003932E1" w:rsidRDefault="0052491F" w:rsidP="0052491F">
      <w:pPr>
        <w:jc w:val="both"/>
        <w:rPr>
          <w:szCs w:val="22"/>
        </w:rPr>
      </w:pPr>
    </w:p>
    <w:p w14:paraId="19C412A3" w14:textId="77777777" w:rsidR="0052491F" w:rsidRPr="003932E1" w:rsidRDefault="0052491F" w:rsidP="0052491F">
      <w:pPr>
        <w:jc w:val="both"/>
        <w:rPr>
          <w:szCs w:val="22"/>
        </w:rPr>
      </w:pPr>
      <w:r w:rsidRPr="003932E1">
        <w:rPr>
          <w:szCs w:val="22"/>
        </w:rPr>
        <w:t>A ce titre, si le titulaire sous traite sa prestation, les stipulations ci-dessus s’appliquent au sous-traitant. Le titulaire prendra toutes les dispositions pour que ces obligations soient respectées</w:t>
      </w:r>
    </w:p>
    <w:p w14:paraId="120BAA8B" w14:textId="77777777" w:rsidR="0052491F" w:rsidRPr="003932E1" w:rsidRDefault="0052491F" w:rsidP="0052491F">
      <w:pPr>
        <w:jc w:val="both"/>
        <w:rPr>
          <w:szCs w:val="22"/>
        </w:rPr>
      </w:pPr>
      <w:r w:rsidRPr="003932E1">
        <w:rPr>
          <w:szCs w:val="22"/>
        </w:rPr>
        <w:t>Le Centre Pompidou se réserve le droit de procéder à toute vérification qui lui paraîtrait utile pour constater le respect des obligations précitées par un tiers qu’il aura préalablement agréé.</w:t>
      </w:r>
    </w:p>
    <w:p w14:paraId="649A5A3B" w14:textId="77777777" w:rsidR="0052491F" w:rsidRPr="003932E1" w:rsidRDefault="0052491F" w:rsidP="0052491F">
      <w:pPr>
        <w:jc w:val="both"/>
        <w:rPr>
          <w:szCs w:val="22"/>
        </w:rPr>
      </w:pPr>
    </w:p>
    <w:p w14:paraId="10846B12" w14:textId="77777777" w:rsidR="0052491F" w:rsidRPr="003932E1" w:rsidRDefault="0052491F" w:rsidP="0052491F">
      <w:pPr>
        <w:jc w:val="both"/>
        <w:rPr>
          <w:szCs w:val="22"/>
        </w:rPr>
      </w:pPr>
      <w:r w:rsidRPr="003932E1">
        <w:rPr>
          <w:szCs w:val="22"/>
        </w:rPr>
        <w:t>Il est rappelé que, en cas de non-respect des dispositions précitées, la responsabilité du titulaire peut également être engagée sur la base des dispositions des articles 226-17 et 226-5 du code pénal.</w:t>
      </w:r>
    </w:p>
    <w:p w14:paraId="430C38A7" w14:textId="77777777" w:rsidR="0052491F" w:rsidRPr="003932E1" w:rsidRDefault="0052491F" w:rsidP="0052491F">
      <w:pPr>
        <w:jc w:val="both"/>
        <w:rPr>
          <w:szCs w:val="22"/>
        </w:rPr>
      </w:pPr>
    </w:p>
    <w:p w14:paraId="46E63177" w14:textId="552D8AFD" w:rsidR="0052491F" w:rsidRPr="003932E1" w:rsidRDefault="0052491F" w:rsidP="0052491F">
      <w:pPr>
        <w:jc w:val="both"/>
        <w:rPr>
          <w:szCs w:val="22"/>
        </w:rPr>
      </w:pPr>
      <w:r w:rsidRPr="003932E1">
        <w:rPr>
          <w:szCs w:val="22"/>
        </w:rPr>
        <w:t>Le Centre Pompidou pourra prononcer la résiliation immédiate d</w:t>
      </w:r>
      <w:r w:rsidR="00CA0DC5">
        <w:rPr>
          <w:szCs w:val="22"/>
        </w:rPr>
        <w:t>e l’</w:t>
      </w:r>
      <w:r w:rsidR="00B341B0">
        <w:rPr>
          <w:szCs w:val="22"/>
        </w:rPr>
        <w:t>accord-cadre</w:t>
      </w:r>
      <w:r w:rsidRPr="003932E1">
        <w:rPr>
          <w:szCs w:val="22"/>
        </w:rPr>
        <w:t>, sans indemnité en faveur du titulaire, en cas de violation du secret professionnel ou de non-respect des dispositions précitées.</w:t>
      </w:r>
    </w:p>
    <w:p w14:paraId="0A72D6D0" w14:textId="77777777" w:rsidR="0064501F" w:rsidRDefault="0064501F" w:rsidP="0052491F">
      <w:pPr>
        <w:jc w:val="both"/>
        <w:rPr>
          <w:b/>
          <w:bCs/>
          <w:caps/>
          <w:sz w:val="20"/>
          <w:szCs w:val="20"/>
        </w:rPr>
      </w:pPr>
    </w:p>
    <w:p w14:paraId="2D720339" w14:textId="77777777" w:rsidR="003932E1" w:rsidRPr="005A66CC" w:rsidRDefault="003932E1" w:rsidP="0052491F">
      <w:pPr>
        <w:jc w:val="both"/>
        <w:rPr>
          <w:b/>
          <w:bCs/>
          <w:caps/>
          <w:sz w:val="20"/>
          <w:szCs w:val="20"/>
        </w:rPr>
      </w:pPr>
    </w:p>
    <w:p w14:paraId="09F27315" w14:textId="5DB5B884" w:rsidR="0052491F" w:rsidRDefault="00E67C32" w:rsidP="00B32897">
      <w:pPr>
        <w:pStyle w:val="Titre1"/>
      </w:pPr>
      <w:bookmarkStart w:id="243" w:name="_Hlk22044560"/>
      <w:bookmarkStart w:id="244" w:name="_Toc189580646"/>
      <w:r>
        <w:t>ARTICLE 1</w:t>
      </w:r>
      <w:r w:rsidR="003032A6">
        <w:rPr>
          <w:lang w:val="fr-FR"/>
        </w:rPr>
        <w:t>4</w:t>
      </w:r>
      <w:r>
        <w:t xml:space="preserve"> - </w:t>
      </w:r>
      <w:r w:rsidR="0052491F" w:rsidRPr="003932E1">
        <w:t>RESPONSABILITE DU TITULAIRE SUR LES INSTALLATIONS</w:t>
      </w:r>
      <w:bookmarkEnd w:id="244"/>
    </w:p>
    <w:p w14:paraId="3535AA25" w14:textId="77777777" w:rsidR="00E67C32" w:rsidRPr="003932E1" w:rsidRDefault="00E67C32" w:rsidP="003932E1">
      <w:pPr>
        <w:rPr>
          <w:lang w:eastAsia="x-none"/>
        </w:rPr>
      </w:pPr>
    </w:p>
    <w:p w14:paraId="66CD2C26" w14:textId="4F39E17B" w:rsidR="0052491F" w:rsidRPr="003932E1" w:rsidRDefault="0052491F" w:rsidP="0052491F">
      <w:pPr>
        <w:jc w:val="both"/>
        <w:rPr>
          <w:color w:val="000000"/>
          <w:szCs w:val="22"/>
        </w:rPr>
      </w:pPr>
      <w:r w:rsidRPr="003932E1">
        <w:rPr>
          <w:color w:val="000000"/>
          <w:szCs w:val="22"/>
        </w:rPr>
        <w:t xml:space="preserve">Le titulaire est responsable de toutes les installations sur lesquelles il intervient. Le titulaire est également responsable de l’inexécution manifeste des prestations dues au titre de son </w:t>
      </w:r>
      <w:r w:rsidR="00B341B0">
        <w:rPr>
          <w:color w:val="000000"/>
          <w:szCs w:val="22"/>
        </w:rPr>
        <w:t>accord-cadre</w:t>
      </w:r>
      <w:r w:rsidRPr="003932E1">
        <w:rPr>
          <w:color w:val="000000"/>
          <w:szCs w:val="22"/>
        </w:rPr>
        <w:t xml:space="preserve"> et des obligations qu’il comporte. Toutes les installations doivent, après intervention, être en parfait état de fonctionnement et de sécurité et avoir un aspect de finition au moins identique à celui qu’elles avaient auparavant.</w:t>
      </w:r>
    </w:p>
    <w:p w14:paraId="68239E6B" w14:textId="77777777" w:rsidR="0052491F" w:rsidRDefault="0052491F" w:rsidP="0052491F">
      <w:pPr>
        <w:rPr>
          <w:color w:val="000000"/>
          <w:szCs w:val="22"/>
        </w:rPr>
      </w:pPr>
    </w:p>
    <w:p w14:paraId="39816F4D" w14:textId="77777777" w:rsidR="0052491F" w:rsidRPr="003932E1" w:rsidRDefault="0052491F" w:rsidP="0052491F">
      <w:pPr>
        <w:rPr>
          <w:color w:val="000000"/>
          <w:szCs w:val="22"/>
        </w:rPr>
      </w:pPr>
      <w:r w:rsidRPr="003932E1">
        <w:rPr>
          <w:color w:val="000000"/>
          <w:szCs w:val="22"/>
        </w:rPr>
        <w:t>Le titulaire est également responsable :</w:t>
      </w:r>
    </w:p>
    <w:p w14:paraId="35979D30" w14:textId="77777777" w:rsidR="0052491F" w:rsidRPr="003932E1" w:rsidRDefault="0052491F" w:rsidP="0052491F">
      <w:pPr>
        <w:rPr>
          <w:color w:val="000000"/>
          <w:szCs w:val="22"/>
        </w:rPr>
      </w:pPr>
    </w:p>
    <w:p w14:paraId="14760777" w14:textId="77777777" w:rsidR="0052491F" w:rsidRPr="003932E1" w:rsidRDefault="0052491F" w:rsidP="00677B4D">
      <w:pPr>
        <w:numPr>
          <w:ilvl w:val="0"/>
          <w:numId w:val="14"/>
        </w:numPr>
        <w:jc w:val="both"/>
        <w:rPr>
          <w:color w:val="000000"/>
          <w:szCs w:val="22"/>
        </w:rPr>
      </w:pPr>
      <w:proofErr w:type="gramStart"/>
      <w:r w:rsidRPr="003932E1">
        <w:rPr>
          <w:color w:val="000000"/>
          <w:szCs w:val="22"/>
        </w:rPr>
        <w:t>des</w:t>
      </w:r>
      <w:proofErr w:type="gramEnd"/>
      <w:r w:rsidRPr="003932E1">
        <w:rPr>
          <w:color w:val="000000"/>
          <w:szCs w:val="22"/>
        </w:rPr>
        <w:t xml:space="preserve"> dégradations éventuelles occasionnées aux ouvrages et aménagements existants, par l’exécution des prestations, </w:t>
      </w:r>
    </w:p>
    <w:p w14:paraId="0F092F95" w14:textId="77777777" w:rsidR="0052491F" w:rsidRPr="003932E1" w:rsidRDefault="0052491F" w:rsidP="00677B4D">
      <w:pPr>
        <w:numPr>
          <w:ilvl w:val="0"/>
          <w:numId w:val="14"/>
        </w:numPr>
        <w:jc w:val="both"/>
        <w:rPr>
          <w:color w:val="000000"/>
          <w:szCs w:val="22"/>
        </w:rPr>
      </w:pPr>
      <w:proofErr w:type="gramStart"/>
      <w:r w:rsidRPr="003932E1">
        <w:rPr>
          <w:color w:val="000000"/>
          <w:szCs w:val="22"/>
        </w:rPr>
        <w:t>des</w:t>
      </w:r>
      <w:proofErr w:type="gramEnd"/>
      <w:r w:rsidRPr="003932E1">
        <w:rPr>
          <w:color w:val="000000"/>
          <w:szCs w:val="22"/>
        </w:rPr>
        <w:t xml:space="preserve"> dégradations éventuelles occasionnées à du matériel appartenant à l’établissement par suite ou en cours de l’exécution de ses prestations,</w:t>
      </w:r>
    </w:p>
    <w:p w14:paraId="6E732850" w14:textId="77777777" w:rsidR="0052491F" w:rsidRPr="003932E1" w:rsidRDefault="0052491F" w:rsidP="00677B4D">
      <w:pPr>
        <w:numPr>
          <w:ilvl w:val="0"/>
          <w:numId w:val="14"/>
        </w:numPr>
        <w:jc w:val="both"/>
        <w:rPr>
          <w:color w:val="000000"/>
          <w:szCs w:val="22"/>
        </w:rPr>
      </w:pPr>
      <w:proofErr w:type="gramStart"/>
      <w:r w:rsidRPr="003932E1">
        <w:rPr>
          <w:color w:val="000000"/>
          <w:szCs w:val="22"/>
        </w:rPr>
        <w:t>du</w:t>
      </w:r>
      <w:proofErr w:type="gramEnd"/>
      <w:r w:rsidRPr="003932E1">
        <w:rPr>
          <w:color w:val="000000"/>
          <w:szCs w:val="22"/>
        </w:rPr>
        <w:t xml:space="preserve"> matériel et des matériaux qu’il a déposés, soit à l’intérieur, soit à l’extérieur des locaux de l’établissement.</w:t>
      </w:r>
    </w:p>
    <w:bookmarkEnd w:id="243"/>
    <w:p w14:paraId="52DE8650" w14:textId="77777777" w:rsidR="0054579A" w:rsidRDefault="0054579A" w:rsidP="005D14D3">
      <w:pPr>
        <w:jc w:val="both"/>
      </w:pPr>
    </w:p>
    <w:p w14:paraId="3DD391A4" w14:textId="77777777" w:rsidR="00036D37" w:rsidRPr="007D59A1" w:rsidRDefault="00036D37" w:rsidP="005D14D3">
      <w:pPr>
        <w:jc w:val="both"/>
      </w:pPr>
    </w:p>
    <w:p w14:paraId="78870D9A" w14:textId="521DD62B" w:rsidR="005D14D3" w:rsidRPr="003932E1" w:rsidRDefault="00E67C32" w:rsidP="00B32897">
      <w:pPr>
        <w:pStyle w:val="Titre1"/>
      </w:pPr>
      <w:bookmarkStart w:id="245" w:name="_Toc20144697"/>
      <w:bookmarkStart w:id="246" w:name="_Toc189580647"/>
      <w:r>
        <w:rPr>
          <w:lang w:val="fr-FR"/>
        </w:rPr>
        <w:t>ARTICLE 1</w:t>
      </w:r>
      <w:r w:rsidR="003032A6">
        <w:rPr>
          <w:lang w:val="fr-FR"/>
        </w:rPr>
        <w:t>5</w:t>
      </w:r>
      <w:r>
        <w:rPr>
          <w:lang w:val="fr-FR"/>
        </w:rPr>
        <w:t xml:space="preserve"> - </w:t>
      </w:r>
      <w:r w:rsidR="005D14D3" w:rsidRPr="003932E1">
        <w:t>MODALITES DE REGLEMENT DES AVANCES</w:t>
      </w:r>
      <w:bookmarkEnd w:id="245"/>
      <w:bookmarkEnd w:id="246"/>
    </w:p>
    <w:p w14:paraId="7021C2A8" w14:textId="5C7E7649" w:rsidR="005D14D3" w:rsidRPr="00F6325E" w:rsidRDefault="003032A6" w:rsidP="00F6325E">
      <w:pPr>
        <w:pStyle w:val="Titre2"/>
        <w:rPr>
          <w:rFonts w:ascii="CGP" w:hAnsi="CGP"/>
          <w:bCs w:val="0"/>
          <w:i w:val="0"/>
          <w:iCs w:val="0"/>
          <w:sz w:val="22"/>
          <w:szCs w:val="22"/>
          <w:lang w:val="fr-FR" w:eastAsia="fr-FR"/>
        </w:rPr>
      </w:pPr>
      <w:bookmarkStart w:id="247" w:name="_Toc197326314"/>
      <w:bookmarkStart w:id="248" w:name="_Toc9502534"/>
      <w:bookmarkStart w:id="249" w:name="_Toc20144698"/>
      <w:bookmarkStart w:id="250" w:name="_Toc189580648"/>
      <w:r w:rsidRPr="003932E1">
        <w:rPr>
          <w:caps/>
          <w:color w:val="FF0000"/>
          <w:szCs w:val="22"/>
        </w:rPr>
        <w:sym w:font="Wingdings" w:char="F046"/>
      </w:r>
      <w:r w:rsidR="00E67C32" w:rsidRPr="00F6325E">
        <w:rPr>
          <w:rFonts w:ascii="CGP" w:hAnsi="CGP"/>
          <w:bCs w:val="0"/>
          <w:i w:val="0"/>
          <w:iCs w:val="0"/>
          <w:sz w:val="22"/>
          <w:szCs w:val="22"/>
          <w:lang w:val="fr-FR" w:eastAsia="fr-FR"/>
        </w:rPr>
        <w:t>1</w:t>
      </w:r>
      <w:r>
        <w:rPr>
          <w:rFonts w:ascii="CGP" w:hAnsi="CGP"/>
          <w:bCs w:val="0"/>
          <w:i w:val="0"/>
          <w:iCs w:val="0"/>
          <w:sz w:val="22"/>
          <w:szCs w:val="22"/>
          <w:lang w:val="fr-FR" w:eastAsia="fr-FR"/>
        </w:rPr>
        <w:t>5</w:t>
      </w:r>
      <w:r w:rsidR="00E67C32" w:rsidRPr="00F6325E">
        <w:rPr>
          <w:rFonts w:ascii="CGP" w:hAnsi="CGP"/>
          <w:bCs w:val="0"/>
          <w:i w:val="0"/>
          <w:iCs w:val="0"/>
          <w:sz w:val="22"/>
          <w:szCs w:val="22"/>
          <w:lang w:val="fr-FR" w:eastAsia="fr-FR"/>
        </w:rPr>
        <w:t xml:space="preserve">.1 - </w:t>
      </w:r>
      <w:r w:rsidR="005D14D3" w:rsidRPr="003032A6">
        <w:rPr>
          <w:rFonts w:ascii="CGP" w:hAnsi="CGP"/>
          <w:bCs w:val="0"/>
          <w:iCs w:val="0"/>
          <w:sz w:val="22"/>
          <w:szCs w:val="22"/>
          <w:u w:val="single"/>
          <w:lang w:val="fr-FR" w:eastAsia="fr-FR"/>
        </w:rPr>
        <w:t xml:space="preserve">Versement d’une avance au </w:t>
      </w:r>
      <w:bookmarkEnd w:id="247"/>
      <w:bookmarkEnd w:id="248"/>
      <w:r w:rsidR="005D14D3" w:rsidRPr="003032A6">
        <w:rPr>
          <w:rFonts w:ascii="CGP" w:hAnsi="CGP"/>
          <w:bCs w:val="0"/>
          <w:iCs w:val="0"/>
          <w:sz w:val="22"/>
          <w:szCs w:val="22"/>
          <w:u w:val="single"/>
          <w:lang w:val="fr-FR" w:eastAsia="fr-FR"/>
        </w:rPr>
        <w:t>titulaire</w:t>
      </w:r>
      <w:bookmarkEnd w:id="249"/>
      <w:bookmarkEnd w:id="250"/>
    </w:p>
    <w:p w14:paraId="5A358EA8" w14:textId="314FC67D" w:rsidR="005D14D3" w:rsidRPr="003932E1" w:rsidRDefault="005D14D3" w:rsidP="005D14D3">
      <w:pPr>
        <w:jc w:val="both"/>
        <w:rPr>
          <w:szCs w:val="22"/>
        </w:rPr>
      </w:pPr>
      <w:r w:rsidRPr="003932E1">
        <w:rPr>
          <w:szCs w:val="22"/>
        </w:rPr>
        <w:t>Une avance est accordée au titulaire dans les conditions prévues à l’article R2191-3 et suivants</w:t>
      </w:r>
      <w:r w:rsidRPr="003932E1">
        <w:rPr>
          <w:iCs/>
          <w:szCs w:val="22"/>
        </w:rPr>
        <w:t xml:space="preserve"> du code de la commande publique </w:t>
      </w:r>
      <w:r w:rsidRPr="003932E1">
        <w:rPr>
          <w:szCs w:val="22"/>
        </w:rPr>
        <w:t xml:space="preserve">sauf renonciation expresse de sa part figurant ci-dessous : </w:t>
      </w:r>
    </w:p>
    <w:p w14:paraId="53AEA4F6" w14:textId="77777777" w:rsidR="005D14D3" w:rsidRPr="003932E1" w:rsidRDefault="005D14D3" w:rsidP="005D14D3">
      <w:pPr>
        <w:pBdr>
          <w:top w:val="single" w:sz="4" w:space="1" w:color="FF0000"/>
          <w:left w:val="single" w:sz="4" w:space="4" w:color="FF0000"/>
          <w:bottom w:val="single" w:sz="4" w:space="1" w:color="FF0000"/>
          <w:right w:val="single" w:sz="4" w:space="4" w:color="FF0000"/>
        </w:pBdr>
        <w:jc w:val="both"/>
        <w:rPr>
          <w:color w:val="FF0000"/>
          <w:szCs w:val="22"/>
        </w:rPr>
      </w:pPr>
      <w:r w:rsidRPr="003932E1">
        <w:rPr>
          <w:color w:val="FF0000"/>
          <w:szCs w:val="22"/>
        </w:rPr>
        <w:t>L’(es) entreprise (s) déclare (nt)</w:t>
      </w:r>
      <w:r w:rsidRPr="003932E1">
        <w:rPr>
          <w:rStyle w:val="Appelnotedebasdep"/>
          <w:color w:val="FF0000"/>
          <w:szCs w:val="22"/>
        </w:rPr>
        <w:footnoteReference w:id="18"/>
      </w:r>
      <w:r w:rsidRPr="003932E1">
        <w:rPr>
          <w:color w:val="FF0000"/>
          <w:szCs w:val="22"/>
        </w:rPr>
        <w:t xml:space="preserve"> : </w:t>
      </w:r>
    </w:p>
    <w:p w14:paraId="5ED40727" w14:textId="121404BB" w:rsidR="005D14D3" w:rsidRPr="003932E1" w:rsidRDefault="00A320DD" w:rsidP="005D14D3">
      <w:pPr>
        <w:pBdr>
          <w:top w:val="single" w:sz="4" w:space="1" w:color="FF0000"/>
          <w:left w:val="single" w:sz="4" w:space="4" w:color="FF0000"/>
          <w:bottom w:val="single" w:sz="4" w:space="1" w:color="FF0000"/>
          <w:right w:val="single" w:sz="4" w:space="4" w:color="FF0000"/>
        </w:pBdr>
        <w:spacing w:line="360" w:lineRule="auto"/>
        <w:jc w:val="both"/>
        <w:rPr>
          <w:color w:val="FF0000"/>
          <w:szCs w:val="22"/>
        </w:rPr>
      </w:pPr>
      <w:r w:rsidRPr="0096207D">
        <w:rPr>
          <w:sz w:val="20"/>
          <w:szCs w:val="20"/>
        </w:rPr>
        <w:fldChar w:fldCharType="begin">
          <w:ffData>
            <w:name w:val="CaseACocher1"/>
            <w:enabled/>
            <w:calcOnExit w:val="0"/>
            <w:checkBox>
              <w:sizeAuto/>
              <w:default w:val="0"/>
            </w:checkBox>
          </w:ffData>
        </w:fldChar>
      </w:r>
      <w:r w:rsidRPr="0096207D">
        <w:rPr>
          <w:sz w:val="20"/>
          <w:szCs w:val="20"/>
        </w:rPr>
        <w:instrText xml:space="preserve"> FORMCHECKBOX </w:instrText>
      </w:r>
      <w:r w:rsidR="00390A66">
        <w:rPr>
          <w:sz w:val="20"/>
          <w:szCs w:val="20"/>
        </w:rPr>
      </w:r>
      <w:r w:rsidR="00390A66">
        <w:rPr>
          <w:sz w:val="20"/>
          <w:szCs w:val="20"/>
        </w:rPr>
        <w:fldChar w:fldCharType="separate"/>
      </w:r>
      <w:r w:rsidRPr="0096207D">
        <w:rPr>
          <w:sz w:val="20"/>
          <w:szCs w:val="20"/>
        </w:rPr>
        <w:fldChar w:fldCharType="end"/>
      </w:r>
      <w:r w:rsidR="005D14D3" w:rsidRPr="003932E1">
        <w:rPr>
          <w:color w:val="FF0000"/>
          <w:szCs w:val="22"/>
        </w:rPr>
        <w:t>Renoncer à percevoir une avance</w:t>
      </w:r>
    </w:p>
    <w:p w14:paraId="072359EF" w14:textId="7A4AD854" w:rsidR="005D14D3" w:rsidRPr="00294EBF" w:rsidRDefault="00E67C32" w:rsidP="00294EBF">
      <w:pPr>
        <w:pStyle w:val="Titre2"/>
        <w:rPr>
          <w:rFonts w:ascii="CGP" w:hAnsi="CGP"/>
          <w:bCs w:val="0"/>
          <w:i w:val="0"/>
          <w:iCs w:val="0"/>
          <w:sz w:val="22"/>
          <w:szCs w:val="22"/>
          <w:lang w:val="fr-FR" w:eastAsia="fr-FR"/>
        </w:rPr>
      </w:pPr>
      <w:bookmarkStart w:id="251" w:name="_Toc197326315"/>
      <w:bookmarkStart w:id="252" w:name="_Toc9502535"/>
      <w:bookmarkStart w:id="253" w:name="_Toc20144699"/>
      <w:bookmarkStart w:id="254" w:name="_Toc189580649"/>
      <w:r w:rsidRPr="00294EBF">
        <w:rPr>
          <w:rFonts w:ascii="CGP" w:hAnsi="CGP"/>
          <w:bCs w:val="0"/>
          <w:i w:val="0"/>
          <w:iCs w:val="0"/>
          <w:sz w:val="22"/>
          <w:szCs w:val="22"/>
          <w:lang w:val="fr-FR" w:eastAsia="fr-FR"/>
        </w:rPr>
        <w:t>1</w:t>
      </w:r>
      <w:r w:rsidR="003032A6">
        <w:rPr>
          <w:rFonts w:ascii="CGP" w:hAnsi="CGP"/>
          <w:bCs w:val="0"/>
          <w:i w:val="0"/>
          <w:iCs w:val="0"/>
          <w:sz w:val="22"/>
          <w:szCs w:val="22"/>
          <w:lang w:val="fr-FR" w:eastAsia="fr-FR"/>
        </w:rPr>
        <w:t>5</w:t>
      </w:r>
      <w:r w:rsidRPr="00294EBF">
        <w:rPr>
          <w:rFonts w:ascii="CGP" w:hAnsi="CGP"/>
          <w:bCs w:val="0"/>
          <w:i w:val="0"/>
          <w:iCs w:val="0"/>
          <w:sz w:val="22"/>
          <w:szCs w:val="22"/>
          <w:lang w:val="fr-FR" w:eastAsia="fr-FR"/>
        </w:rPr>
        <w:t xml:space="preserve">.2 - </w:t>
      </w:r>
      <w:r w:rsidR="005D14D3" w:rsidRPr="008D32FF">
        <w:rPr>
          <w:rFonts w:ascii="CGP" w:hAnsi="CGP"/>
          <w:bCs w:val="0"/>
          <w:iCs w:val="0"/>
          <w:sz w:val="22"/>
          <w:szCs w:val="22"/>
          <w:u w:val="single"/>
          <w:lang w:val="fr-FR" w:eastAsia="fr-FR"/>
        </w:rPr>
        <w:t>Montant de l’avance</w:t>
      </w:r>
      <w:bookmarkEnd w:id="251"/>
      <w:bookmarkEnd w:id="252"/>
      <w:bookmarkEnd w:id="253"/>
      <w:bookmarkEnd w:id="254"/>
      <w:r w:rsidR="005D278B">
        <w:rPr>
          <w:rFonts w:ascii="CGP" w:hAnsi="CGP"/>
          <w:bCs w:val="0"/>
          <w:i w:val="0"/>
          <w:iCs w:val="0"/>
          <w:sz w:val="22"/>
          <w:szCs w:val="22"/>
          <w:lang w:val="fr-FR" w:eastAsia="fr-FR"/>
        </w:rPr>
        <w:t> </w:t>
      </w:r>
    </w:p>
    <w:p w14:paraId="723DD57A" w14:textId="77777777" w:rsidR="005D14D3" w:rsidRPr="003932E1" w:rsidRDefault="005D14D3" w:rsidP="005D14D3">
      <w:pPr>
        <w:jc w:val="both"/>
        <w:rPr>
          <w:szCs w:val="22"/>
        </w:rPr>
      </w:pPr>
      <w:r w:rsidRPr="003932E1">
        <w:rPr>
          <w:szCs w:val="22"/>
        </w:rPr>
        <w:t>L’avance n’est due au titulaire que sur la partie des prestations qui ne sont pas confiées à des sous-traitants et qui ne donnent pas lieu à paiement direct.</w:t>
      </w:r>
    </w:p>
    <w:p w14:paraId="4933973D" w14:textId="77777777" w:rsidR="005D14D3" w:rsidRPr="003932E1" w:rsidRDefault="005D14D3" w:rsidP="005D14D3">
      <w:pPr>
        <w:jc w:val="both"/>
        <w:rPr>
          <w:szCs w:val="22"/>
        </w:rPr>
      </w:pPr>
    </w:p>
    <w:p w14:paraId="5B3DEAFB" w14:textId="77777777" w:rsidR="005D14D3" w:rsidRPr="003932E1" w:rsidRDefault="005D14D3" w:rsidP="005D14D3">
      <w:pPr>
        <w:jc w:val="both"/>
        <w:rPr>
          <w:szCs w:val="22"/>
        </w:rPr>
      </w:pPr>
      <w:r w:rsidRPr="003932E1">
        <w:rPr>
          <w:szCs w:val="22"/>
        </w:rPr>
        <w:t>Le montant de l’avance est fixé à 5 % du montant T.T.C. de chaque bon de commande dont le délai d’exécution est supérieur à 2 mois</w:t>
      </w:r>
      <w:r w:rsidRPr="003932E1">
        <w:rPr>
          <w:rFonts w:ascii="Arial" w:hAnsi="Arial"/>
          <w:color w:val="000000"/>
          <w:szCs w:val="22"/>
          <w:shd w:val="clear" w:color="auto" w:fill="FFFFFF"/>
        </w:rPr>
        <w:t xml:space="preserve"> </w:t>
      </w:r>
      <w:r w:rsidRPr="003932E1">
        <w:rPr>
          <w:szCs w:val="22"/>
        </w:rPr>
        <w:t xml:space="preserve">et dont le montant est supérieur à </w:t>
      </w:r>
      <w:r w:rsidR="007D1599">
        <w:rPr>
          <w:szCs w:val="22"/>
        </w:rPr>
        <w:t>cinquante mille (</w:t>
      </w:r>
      <w:r w:rsidRPr="003932E1">
        <w:rPr>
          <w:szCs w:val="22"/>
        </w:rPr>
        <w:t>50</w:t>
      </w:r>
      <w:r w:rsidR="007D1599">
        <w:rPr>
          <w:szCs w:val="22"/>
        </w:rPr>
        <w:t> </w:t>
      </w:r>
      <w:r w:rsidRPr="003932E1">
        <w:rPr>
          <w:szCs w:val="22"/>
        </w:rPr>
        <w:t>000</w:t>
      </w:r>
      <w:r w:rsidR="007D1599">
        <w:rPr>
          <w:szCs w:val="22"/>
        </w:rPr>
        <w:t>)</w:t>
      </w:r>
      <w:r w:rsidRPr="003932E1">
        <w:rPr>
          <w:szCs w:val="22"/>
        </w:rPr>
        <w:t xml:space="preserve"> euros HT. </w:t>
      </w:r>
    </w:p>
    <w:p w14:paraId="716C87A2" w14:textId="77777777" w:rsidR="005D14D3" w:rsidRPr="003932E1" w:rsidRDefault="005D14D3" w:rsidP="005D14D3">
      <w:pPr>
        <w:jc w:val="both"/>
        <w:rPr>
          <w:szCs w:val="22"/>
        </w:rPr>
      </w:pPr>
    </w:p>
    <w:p w14:paraId="6B9C33A1" w14:textId="77777777" w:rsidR="005D14D3" w:rsidRPr="003932E1" w:rsidRDefault="005D14D3" w:rsidP="005D14D3">
      <w:pPr>
        <w:jc w:val="both"/>
        <w:rPr>
          <w:szCs w:val="22"/>
        </w:rPr>
      </w:pPr>
      <w:r w:rsidRPr="003932E1">
        <w:rPr>
          <w:szCs w:val="22"/>
        </w:rPr>
        <w:t xml:space="preserve">L’avance n’est ni révisable, ni actualisable. </w:t>
      </w:r>
    </w:p>
    <w:p w14:paraId="6275A956" w14:textId="4ECECAA0" w:rsidR="005D14D3" w:rsidRPr="00294EBF" w:rsidRDefault="00E67C32" w:rsidP="00294EBF">
      <w:pPr>
        <w:pStyle w:val="Titre2"/>
        <w:rPr>
          <w:rFonts w:ascii="CGP" w:hAnsi="CGP"/>
          <w:bCs w:val="0"/>
          <w:i w:val="0"/>
          <w:iCs w:val="0"/>
          <w:sz w:val="22"/>
          <w:szCs w:val="22"/>
          <w:lang w:val="fr-FR" w:eastAsia="fr-FR"/>
        </w:rPr>
      </w:pPr>
      <w:bookmarkStart w:id="255" w:name="_Toc197326316"/>
      <w:bookmarkStart w:id="256" w:name="_Toc9502536"/>
      <w:bookmarkStart w:id="257" w:name="_Toc20144700"/>
      <w:bookmarkStart w:id="258" w:name="_Toc189580650"/>
      <w:r w:rsidRPr="00294EBF">
        <w:rPr>
          <w:rFonts w:ascii="CGP" w:hAnsi="CGP"/>
          <w:bCs w:val="0"/>
          <w:i w:val="0"/>
          <w:iCs w:val="0"/>
          <w:sz w:val="22"/>
          <w:szCs w:val="22"/>
          <w:lang w:val="fr-FR" w:eastAsia="fr-FR"/>
        </w:rPr>
        <w:lastRenderedPageBreak/>
        <w:t>1</w:t>
      </w:r>
      <w:r w:rsidR="003032A6">
        <w:rPr>
          <w:rFonts w:ascii="CGP" w:hAnsi="CGP"/>
          <w:bCs w:val="0"/>
          <w:i w:val="0"/>
          <w:iCs w:val="0"/>
          <w:sz w:val="22"/>
          <w:szCs w:val="22"/>
          <w:lang w:val="fr-FR" w:eastAsia="fr-FR"/>
        </w:rPr>
        <w:t>5</w:t>
      </w:r>
      <w:r w:rsidRPr="00294EBF">
        <w:rPr>
          <w:rFonts w:ascii="CGP" w:hAnsi="CGP"/>
          <w:bCs w:val="0"/>
          <w:i w:val="0"/>
          <w:iCs w:val="0"/>
          <w:sz w:val="22"/>
          <w:szCs w:val="22"/>
          <w:lang w:val="fr-FR" w:eastAsia="fr-FR"/>
        </w:rPr>
        <w:t>.3 -</w:t>
      </w:r>
      <w:r w:rsidR="005D14D3" w:rsidRPr="00294EBF">
        <w:rPr>
          <w:rFonts w:ascii="CGP" w:hAnsi="CGP"/>
          <w:bCs w:val="0"/>
          <w:i w:val="0"/>
          <w:iCs w:val="0"/>
          <w:sz w:val="22"/>
          <w:szCs w:val="22"/>
          <w:lang w:val="fr-FR" w:eastAsia="fr-FR"/>
        </w:rPr>
        <w:t xml:space="preserve"> </w:t>
      </w:r>
      <w:r w:rsidR="005D14D3" w:rsidRPr="008D32FF">
        <w:rPr>
          <w:rFonts w:ascii="CGP" w:hAnsi="CGP"/>
          <w:bCs w:val="0"/>
          <w:iCs w:val="0"/>
          <w:sz w:val="22"/>
          <w:szCs w:val="22"/>
          <w:u w:val="single"/>
          <w:lang w:val="fr-FR" w:eastAsia="fr-FR"/>
        </w:rPr>
        <w:t>Modalités de versement de l’avance</w:t>
      </w:r>
      <w:bookmarkEnd w:id="255"/>
      <w:bookmarkEnd w:id="256"/>
      <w:bookmarkEnd w:id="257"/>
      <w:bookmarkEnd w:id="258"/>
      <w:r w:rsidR="005D278B">
        <w:rPr>
          <w:rFonts w:ascii="CGP" w:hAnsi="CGP"/>
          <w:bCs w:val="0"/>
          <w:i w:val="0"/>
          <w:iCs w:val="0"/>
          <w:sz w:val="22"/>
          <w:szCs w:val="22"/>
          <w:lang w:val="fr-FR" w:eastAsia="fr-FR"/>
        </w:rPr>
        <w:t> </w:t>
      </w:r>
    </w:p>
    <w:p w14:paraId="56EE4034" w14:textId="1E28E01C" w:rsidR="005D14D3" w:rsidRPr="003932E1" w:rsidRDefault="005D14D3" w:rsidP="005D14D3">
      <w:pPr>
        <w:jc w:val="both"/>
        <w:rPr>
          <w:szCs w:val="22"/>
        </w:rPr>
      </w:pPr>
      <w:r w:rsidRPr="003932E1">
        <w:rPr>
          <w:szCs w:val="22"/>
        </w:rPr>
        <w:t>Le règlement de l’avance interviendra dans le délai et les conditions réglementaires de paiement en vigueur à la notification de l’accord-cadre.</w:t>
      </w:r>
    </w:p>
    <w:p w14:paraId="0D21DD51" w14:textId="2E74ACA6" w:rsidR="005D14D3" w:rsidRPr="00294EBF" w:rsidRDefault="00E67C32" w:rsidP="00294EBF">
      <w:pPr>
        <w:pStyle w:val="Titre2"/>
        <w:rPr>
          <w:rFonts w:ascii="CGP" w:hAnsi="CGP"/>
          <w:bCs w:val="0"/>
          <w:i w:val="0"/>
          <w:iCs w:val="0"/>
          <w:sz w:val="22"/>
          <w:szCs w:val="22"/>
          <w:lang w:val="fr-FR" w:eastAsia="fr-FR"/>
        </w:rPr>
      </w:pPr>
      <w:bookmarkStart w:id="259" w:name="_Toc197326317"/>
      <w:bookmarkStart w:id="260" w:name="_Toc9502537"/>
      <w:bookmarkStart w:id="261" w:name="_Toc20144701"/>
      <w:bookmarkStart w:id="262" w:name="_Toc189580651"/>
      <w:r w:rsidRPr="00294EBF">
        <w:rPr>
          <w:rFonts w:ascii="CGP" w:hAnsi="CGP"/>
          <w:bCs w:val="0"/>
          <w:i w:val="0"/>
          <w:iCs w:val="0"/>
          <w:sz w:val="22"/>
          <w:szCs w:val="22"/>
          <w:lang w:val="fr-FR" w:eastAsia="fr-FR"/>
        </w:rPr>
        <w:t>1</w:t>
      </w:r>
      <w:r w:rsidR="003032A6">
        <w:rPr>
          <w:rFonts w:ascii="CGP" w:hAnsi="CGP"/>
          <w:bCs w:val="0"/>
          <w:i w:val="0"/>
          <w:iCs w:val="0"/>
          <w:sz w:val="22"/>
          <w:szCs w:val="22"/>
          <w:lang w:val="fr-FR" w:eastAsia="fr-FR"/>
        </w:rPr>
        <w:t>5</w:t>
      </w:r>
      <w:r w:rsidRPr="00294EBF">
        <w:rPr>
          <w:rFonts w:ascii="CGP" w:hAnsi="CGP"/>
          <w:bCs w:val="0"/>
          <w:i w:val="0"/>
          <w:iCs w:val="0"/>
          <w:sz w:val="22"/>
          <w:szCs w:val="22"/>
          <w:lang w:val="fr-FR" w:eastAsia="fr-FR"/>
        </w:rPr>
        <w:t xml:space="preserve">.4 </w:t>
      </w:r>
      <w:r w:rsidR="005D14D3" w:rsidRPr="00294EBF">
        <w:rPr>
          <w:rFonts w:ascii="CGP" w:hAnsi="CGP"/>
          <w:bCs w:val="0"/>
          <w:i w:val="0"/>
          <w:iCs w:val="0"/>
          <w:sz w:val="22"/>
          <w:szCs w:val="22"/>
          <w:lang w:val="fr-FR" w:eastAsia="fr-FR"/>
        </w:rPr>
        <w:t xml:space="preserve">– </w:t>
      </w:r>
      <w:r w:rsidR="005D14D3" w:rsidRPr="008D32FF">
        <w:rPr>
          <w:rFonts w:ascii="CGP" w:hAnsi="CGP"/>
          <w:bCs w:val="0"/>
          <w:iCs w:val="0"/>
          <w:sz w:val="22"/>
          <w:szCs w:val="22"/>
          <w:u w:val="single"/>
          <w:lang w:val="fr-FR" w:eastAsia="fr-FR"/>
        </w:rPr>
        <w:t>Versement d’une avance au sous-traitant</w:t>
      </w:r>
      <w:bookmarkEnd w:id="259"/>
      <w:bookmarkEnd w:id="260"/>
      <w:bookmarkEnd w:id="261"/>
      <w:bookmarkEnd w:id="262"/>
      <w:r w:rsidR="005D278B">
        <w:rPr>
          <w:rFonts w:ascii="CGP" w:hAnsi="CGP"/>
          <w:bCs w:val="0"/>
          <w:i w:val="0"/>
          <w:iCs w:val="0"/>
          <w:sz w:val="22"/>
          <w:szCs w:val="22"/>
          <w:lang w:val="fr-FR" w:eastAsia="fr-FR"/>
        </w:rPr>
        <w:t> </w:t>
      </w:r>
    </w:p>
    <w:p w14:paraId="67341868" w14:textId="5AED5E38" w:rsidR="005D14D3" w:rsidRPr="003932E1" w:rsidRDefault="005D14D3" w:rsidP="005D14D3">
      <w:pPr>
        <w:jc w:val="both"/>
        <w:rPr>
          <w:szCs w:val="22"/>
        </w:rPr>
      </w:pPr>
      <w:r w:rsidRPr="003932E1">
        <w:rPr>
          <w:szCs w:val="22"/>
        </w:rPr>
        <w:t xml:space="preserve">Une avance est accordée au sous-traitant dans les conditions fixées par </w:t>
      </w:r>
      <w:r w:rsidR="00244AC9">
        <w:rPr>
          <w:szCs w:val="22"/>
        </w:rPr>
        <w:t xml:space="preserve">l’article R.2191-7 du </w:t>
      </w:r>
      <w:r w:rsidRPr="003932E1">
        <w:rPr>
          <w:snapToGrid w:val="0"/>
          <w:szCs w:val="22"/>
        </w:rPr>
        <w:t>code de la commande publique</w:t>
      </w:r>
      <w:r w:rsidRPr="003932E1">
        <w:rPr>
          <w:szCs w:val="22"/>
        </w:rPr>
        <w:t xml:space="preserve">, sauf renonciation expresse de sa part figurant dans l’acte spécial de sous-traitance et dans les conditions accordées au </w:t>
      </w:r>
      <w:r w:rsidR="000816CB" w:rsidRPr="003932E1">
        <w:rPr>
          <w:szCs w:val="22"/>
        </w:rPr>
        <w:t>titulaire</w:t>
      </w:r>
      <w:r w:rsidRPr="003932E1">
        <w:rPr>
          <w:szCs w:val="22"/>
        </w:rPr>
        <w:t xml:space="preserve"> telles que décrites ci-dessus. </w:t>
      </w:r>
    </w:p>
    <w:p w14:paraId="54993F85" w14:textId="77777777" w:rsidR="005D14D3" w:rsidRPr="003932E1" w:rsidRDefault="005D14D3" w:rsidP="005D14D3">
      <w:pPr>
        <w:jc w:val="both"/>
        <w:rPr>
          <w:szCs w:val="22"/>
        </w:rPr>
      </w:pPr>
    </w:p>
    <w:p w14:paraId="1626C72E" w14:textId="79ABBE2C" w:rsidR="005D14D3" w:rsidRPr="003932E1" w:rsidRDefault="005D14D3" w:rsidP="005D14D3">
      <w:pPr>
        <w:jc w:val="both"/>
        <w:rPr>
          <w:szCs w:val="22"/>
        </w:rPr>
      </w:pPr>
      <w:r w:rsidRPr="003932E1">
        <w:rPr>
          <w:szCs w:val="22"/>
        </w:rPr>
        <w:t xml:space="preserve">Dans le cas où le titulaire sous-traiterait une part de </w:t>
      </w:r>
      <w:r w:rsidR="00CA0DC5">
        <w:rPr>
          <w:szCs w:val="22"/>
        </w:rPr>
        <w:t>l’</w:t>
      </w:r>
      <w:r w:rsidR="00B341B0">
        <w:rPr>
          <w:szCs w:val="22"/>
        </w:rPr>
        <w:t>accord-cadre</w:t>
      </w:r>
      <w:r w:rsidRPr="003932E1">
        <w:rPr>
          <w:szCs w:val="22"/>
        </w:rPr>
        <w:t xml:space="preserve"> postérieurement à la notification de celui-ci, il doit rembourser la partie de l’avance correspondant au montant des prestations sous-traitées et donnant lieu à paiement direct, même dans le cas où le sous-traitant renonce à percevoir l’avance. </w:t>
      </w:r>
    </w:p>
    <w:p w14:paraId="68B3FED5" w14:textId="7EEC1E49" w:rsidR="005D14D3" w:rsidRPr="00294EBF" w:rsidRDefault="00E67C32" w:rsidP="00294EBF">
      <w:pPr>
        <w:pStyle w:val="Titre2"/>
        <w:rPr>
          <w:rFonts w:ascii="CGP" w:hAnsi="CGP"/>
          <w:bCs w:val="0"/>
          <w:i w:val="0"/>
          <w:iCs w:val="0"/>
          <w:sz w:val="22"/>
          <w:szCs w:val="22"/>
          <w:lang w:val="fr-FR" w:eastAsia="fr-FR"/>
        </w:rPr>
      </w:pPr>
      <w:bookmarkStart w:id="263" w:name="_Toc9502538"/>
      <w:bookmarkStart w:id="264" w:name="_Toc20144702"/>
      <w:bookmarkStart w:id="265" w:name="_Toc189580652"/>
      <w:r w:rsidRPr="00294EBF">
        <w:rPr>
          <w:rFonts w:ascii="CGP" w:hAnsi="CGP"/>
          <w:bCs w:val="0"/>
          <w:i w:val="0"/>
          <w:iCs w:val="0"/>
          <w:sz w:val="22"/>
          <w:szCs w:val="22"/>
          <w:lang w:val="fr-FR" w:eastAsia="fr-FR"/>
        </w:rPr>
        <w:t>1</w:t>
      </w:r>
      <w:r w:rsidR="003032A6">
        <w:rPr>
          <w:rFonts w:ascii="CGP" w:hAnsi="CGP"/>
          <w:bCs w:val="0"/>
          <w:i w:val="0"/>
          <w:iCs w:val="0"/>
          <w:sz w:val="22"/>
          <w:szCs w:val="22"/>
          <w:lang w:val="fr-FR" w:eastAsia="fr-FR"/>
        </w:rPr>
        <w:t>5</w:t>
      </w:r>
      <w:r w:rsidRPr="00294EBF">
        <w:rPr>
          <w:rFonts w:ascii="CGP" w:hAnsi="CGP"/>
          <w:bCs w:val="0"/>
          <w:i w:val="0"/>
          <w:iCs w:val="0"/>
          <w:sz w:val="22"/>
          <w:szCs w:val="22"/>
          <w:lang w:val="fr-FR" w:eastAsia="fr-FR"/>
        </w:rPr>
        <w:t xml:space="preserve">.5 </w:t>
      </w:r>
      <w:r w:rsidR="005D14D3" w:rsidRPr="00294EBF">
        <w:rPr>
          <w:rFonts w:ascii="CGP" w:hAnsi="CGP"/>
          <w:bCs w:val="0"/>
          <w:i w:val="0"/>
          <w:iCs w:val="0"/>
          <w:sz w:val="22"/>
          <w:szCs w:val="22"/>
          <w:lang w:val="fr-FR" w:eastAsia="fr-FR"/>
        </w:rPr>
        <w:t xml:space="preserve">– </w:t>
      </w:r>
      <w:r w:rsidR="005D14D3" w:rsidRPr="008D32FF">
        <w:rPr>
          <w:rFonts w:ascii="CGP" w:hAnsi="CGP"/>
          <w:bCs w:val="0"/>
          <w:iCs w:val="0"/>
          <w:sz w:val="22"/>
          <w:szCs w:val="22"/>
          <w:u w:val="single"/>
          <w:lang w:val="fr-FR" w:eastAsia="fr-FR"/>
        </w:rPr>
        <w:t>Remboursement de l’avance</w:t>
      </w:r>
      <w:bookmarkEnd w:id="263"/>
      <w:bookmarkEnd w:id="264"/>
      <w:bookmarkEnd w:id="265"/>
    </w:p>
    <w:p w14:paraId="5C442A63" w14:textId="5F4472CB" w:rsidR="005D14D3" w:rsidRPr="003932E1" w:rsidRDefault="005D14D3" w:rsidP="005D14D3">
      <w:pPr>
        <w:jc w:val="both"/>
        <w:rPr>
          <w:szCs w:val="22"/>
        </w:rPr>
      </w:pPr>
      <w:r w:rsidRPr="003932E1">
        <w:rPr>
          <w:szCs w:val="22"/>
        </w:rPr>
        <w:t>Le remboursement de l’avance tant par le titulaire que par ses éventuels sous-traitants s’effectuera conformément aux dispositions</w:t>
      </w:r>
      <w:r w:rsidR="00244AC9">
        <w:rPr>
          <w:szCs w:val="22"/>
        </w:rPr>
        <w:t xml:space="preserve"> </w:t>
      </w:r>
      <w:r w:rsidR="00244AC9" w:rsidRPr="000A68ED">
        <w:rPr>
          <w:sz w:val="20"/>
          <w:szCs w:val="20"/>
        </w:rPr>
        <w:t>de</w:t>
      </w:r>
      <w:r w:rsidR="00244AC9">
        <w:rPr>
          <w:sz w:val="20"/>
          <w:szCs w:val="20"/>
        </w:rPr>
        <w:t>s</w:t>
      </w:r>
      <w:r w:rsidR="00244AC9" w:rsidRPr="000A68ED">
        <w:rPr>
          <w:sz w:val="20"/>
          <w:szCs w:val="20"/>
        </w:rPr>
        <w:t xml:space="preserve"> article</w:t>
      </w:r>
      <w:r w:rsidR="00244AC9">
        <w:rPr>
          <w:sz w:val="20"/>
          <w:szCs w:val="20"/>
        </w:rPr>
        <w:t>s</w:t>
      </w:r>
      <w:r w:rsidR="00244AC9" w:rsidRPr="000A68ED">
        <w:rPr>
          <w:sz w:val="20"/>
          <w:szCs w:val="20"/>
        </w:rPr>
        <w:t xml:space="preserve"> </w:t>
      </w:r>
      <w:r w:rsidR="00244AC9">
        <w:rPr>
          <w:sz w:val="20"/>
          <w:szCs w:val="20"/>
        </w:rPr>
        <w:t>R.2191-11 à R.2191-12 et R.2191-19</w:t>
      </w:r>
      <w:r w:rsidR="00244AC9" w:rsidRPr="000A68ED">
        <w:rPr>
          <w:sz w:val="20"/>
          <w:szCs w:val="20"/>
        </w:rPr>
        <w:t xml:space="preserve"> </w:t>
      </w:r>
      <w:r w:rsidRPr="003932E1">
        <w:rPr>
          <w:szCs w:val="22"/>
        </w:rPr>
        <w:t xml:space="preserve">du code de la commande publique. </w:t>
      </w:r>
    </w:p>
    <w:p w14:paraId="3E1AFF37" w14:textId="77777777" w:rsidR="005D14D3" w:rsidRDefault="005D14D3" w:rsidP="00315FDE">
      <w:pPr>
        <w:jc w:val="both"/>
        <w:rPr>
          <w:szCs w:val="22"/>
        </w:rPr>
      </w:pPr>
    </w:p>
    <w:p w14:paraId="2CBDC65C" w14:textId="77777777" w:rsidR="00DA4CAB" w:rsidRPr="0096207D" w:rsidRDefault="00DA4CAB" w:rsidP="00903353">
      <w:pPr>
        <w:jc w:val="both"/>
        <w:rPr>
          <w:szCs w:val="22"/>
        </w:rPr>
      </w:pPr>
    </w:p>
    <w:p w14:paraId="076F880C" w14:textId="5D34FB3E" w:rsidR="00173F96" w:rsidRDefault="00A20648" w:rsidP="00B32897">
      <w:pPr>
        <w:pStyle w:val="Titre1"/>
      </w:pPr>
      <w:bookmarkStart w:id="266" w:name="_Toc197326319"/>
      <w:bookmarkStart w:id="267" w:name="_Toc428201740"/>
      <w:bookmarkStart w:id="268" w:name="_Toc431397003"/>
      <w:bookmarkStart w:id="269" w:name="_Toc189580653"/>
      <w:r w:rsidRPr="0096207D">
        <w:t xml:space="preserve">ARTICLE </w:t>
      </w:r>
      <w:r w:rsidR="00E43B8B">
        <w:rPr>
          <w:lang w:val="fr-FR"/>
        </w:rPr>
        <w:t>1</w:t>
      </w:r>
      <w:r w:rsidR="003032A6">
        <w:rPr>
          <w:lang w:val="fr-FR"/>
        </w:rPr>
        <w:t>6</w:t>
      </w:r>
      <w:r w:rsidR="0026400A" w:rsidRPr="0096207D">
        <w:t xml:space="preserve"> - </w:t>
      </w:r>
      <w:r w:rsidR="00173F96" w:rsidRPr="0096207D">
        <w:t xml:space="preserve">MODALITES DE FACTURATION ET </w:t>
      </w:r>
      <w:r w:rsidRPr="0096207D">
        <w:t xml:space="preserve">DE </w:t>
      </w:r>
      <w:r w:rsidR="00173F96" w:rsidRPr="0096207D">
        <w:t>PAIEMENT</w:t>
      </w:r>
      <w:bookmarkEnd w:id="266"/>
      <w:bookmarkEnd w:id="267"/>
      <w:bookmarkEnd w:id="268"/>
      <w:bookmarkEnd w:id="269"/>
    </w:p>
    <w:p w14:paraId="5CC2F8EB" w14:textId="727325B9" w:rsidR="00FD1844" w:rsidRPr="00294EBF" w:rsidRDefault="00E43B8B" w:rsidP="00294EBF">
      <w:pPr>
        <w:pStyle w:val="Titre2"/>
        <w:rPr>
          <w:rFonts w:ascii="CGP" w:hAnsi="CGP"/>
          <w:bCs w:val="0"/>
          <w:i w:val="0"/>
          <w:iCs w:val="0"/>
          <w:sz w:val="22"/>
          <w:szCs w:val="22"/>
          <w:lang w:val="fr-FR" w:eastAsia="fr-FR"/>
        </w:rPr>
      </w:pPr>
      <w:bookmarkStart w:id="270" w:name="_Toc189580654"/>
      <w:r w:rsidRPr="00294EBF">
        <w:rPr>
          <w:rFonts w:ascii="CGP" w:hAnsi="CGP"/>
          <w:bCs w:val="0"/>
          <w:i w:val="0"/>
          <w:iCs w:val="0"/>
          <w:sz w:val="22"/>
          <w:szCs w:val="22"/>
          <w:lang w:val="fr-FR" w:eastAsia="fr-FR"/>
        </w:rPr>
        <w:t>1</w:t>
      </w:r>
      <w:r w:rsidR="003032A6">
        <w:rPr>
          <w:rFonts w:ascii="CGP" w:hAnsi="CGP"/>
          <w:bCs w:val="0"/>
          <w:i w:val="0"/>
          <w:iCs w:val="0"/>
          <w:sz w:val="22"/>
          <w:szCs w:val="22"/>
          <w:lang w:val="fr-FR" w:eastAsia="fr-FR"/>
        </w:rPr>
        <w:t>6</w:t>
      </w:r>
      <w:r w:rsidR="00FD1844" w:rsidRPr="00294EBF">
        <w:rPr>
          <w:rFonts w:ascii="CGP" w:hAnsi="CGP"/>
          <w:bCs w:val="0"/>
          <w:i w:val="0"/>
          <w:iCs w:val="0"/>
          <w:sz w:val="22"/>
          <w:szCs w:val="22"/>
          <w:lang w:val="fr-FR" w:eastAsia="fr-FR"/>
        </w:rPr>
        <w:t xml:space="preserve">.1 - </w:t>
      </w:r>
      <w:r w:rsidR="00FD1844" w:rsidRPr="008D32FF">
        <w:rPr>
          <w:rFonts w:ascii="CGP" w:hAnsi="CGP"/>
          <w:bCs w:val="0"/>
          <w:iCs w:val="0"/>
          <w:sz w:val="22"/>
          <w:szCs w:val="22"/>
          <w:u w:val="single"/>
          <w:lang w:val="fr-FR" w:eastAsia="fr-FR"/>
        </w:rPr>
        <w:t>Présentation des demandes de paiement</w:t>
      </w:r>
      <w:bookmarkEnd w:id="270"/>
      <w:r w:rsidR="005D278B">
        <w:rPr>
          <w:rFonts w:ascii="CGP" w:hAnsi="CGP"/>
          <w:bCs w:val="0"/>
          <w:i w:val="0"/>
          <w:iCs w:val="0"/>
          <w:sz w:val="22"/>
          <w:szCs w:val="22"/>
          <w:lang w:val="fr-FR" w:eastAsia="fr-FR"/>
        </w:rPr>
        <w:t> </w:t>
      </w:r>
    </w:p>
    <w:p w14:paraId="3ED430EE" w14:textId="2E13288E" w:rsidR="00FD1844" w:rsidRDefault="00FD1844" w:rsidP="00FD1844">
      <w:pPr>
        <w:rPr>
          <w:rFonts w:eastAsia="Arial"/>
        </w:rPr>
      </w:pPr>
      <w:r w:rsidRPr="00CB3B3D">
        <w:rPr>
          <w:rFonts w:eastAsia="Arial"/>
        </w:rPr>
        <w:t xml:space="preserve">Les prestations sont réglées sur présentation de demande de paiement. </w:t>
      </w:r>
    </w:p>
    <w:p w14:paraId="30079BF0" w14:textId="77777777" w:rsidR="00244AC9" w:rsidRPr="00CB3B3D" w:rsidRDefault="00244AC9" w:rsidP="00FD1844">
      <w:pPr>
        <w:rPr>
          <w:rFonts w:eastAsia="Arial"/>
        </w:rPr>
      </w:pPr>
    </w:p>
    <w:p w14:paraId="6D65E0F7" w14:textId="77777777" w:rsidR="00136702" w:rsidRDefault="00136702" w:rsidP="00136702">
      <w:pPr>
        <w:jc w:val="both"/>
        <w:rPr>
          <w:szCs w:val="22"/>
        </w:rPr>
      </w:pPr>
      <w:r w:rsidRPr="00CB3B3D">
        <w:t xml:space="preserve">Pour la partie A : </w:t>
      </w:r>
      <w:r w:rsidRPr="008926E9">
        <w:rPr>
          <w:szCs w:val="22"/>
        </w:rPr>
        <w:t xml:space="preserve">Les factures sont </w:t>
      </w:r>
      <w:r w:rsidR="00FA46F0">
        <w:rPr>
          <w:szCs w:val="22"/>
        </w:rPr>
        <w:t>transmises</w:t>
      </w:r>
      <w:r w:rsidRPr="008926E9">
        <w:rPr>
          <w:szCs w:val="22"/>
        </w:rPr>
        <w:t xml:space="preserve"> au Centre Pompidou au début de chaque mois pour les prestations effectuées le mois précédent dans les conditions suivantes : </w:t>
      </w:r>
    </w:p>
    <w:p w14:paraId="78746102" w14:textId="77777777" w:rsidR="00FD1844" w:rsidRPr="008926E9" w:rsidRDefault="00FD1844" w:rsidP="00FD1844">
      <w:pPr>
        <w:jc w:val="both"/>
        <w:rPr>
          <w:szCs w:val="22"/>
        </w:rPr>
      </w:pPr>
    </w:p>
    <w:p w14:paraId="23BA7E8B" w14:textId="711561C4" w:rsidR="00FD1844" w:rsidRDefault="00244AC9" w:rsidP="00677B4D">
      <w:pPr>
        <w:numPr>
          <w:ilvl w:val="0"/>
          <w:numId w:val="6"/>
        </w:numPr>
        <w:tabs>
          <w:tab w:val="clear" w:pos="1776"/>
          <w:tab w:val="num" w:pos="993"/>
        </w:tabs>
        <w:ind w:left="993" w:hanging="426"/>
        <w:jc w:val="both"/>
        <w:rPr>
          <w:szCs w:val="22"/>
        </w:rPr>
      </w:pPr>
      <w:proofErr w:type="gramStart"/>
      <w:r>
        <w:rPr>
          <w:szCs w:val="22"/>
        </w:rPr>
        <w:t>l</w:t>
      </w:r>
      <w:r w:rsidR="00136702" w:rsidRPr="008926E9">
        <w:rPr>
          <w:szCs w:val="22"/>
        </w:rPr>
        <w:t>’installation</w:t>
      </w:r>
      <w:proofErr w:type="gramEnd"/>
      <w:r w:rsidR="00136702">
        <w:rPr>
          <w:szCs w:val="22"/>
        </w:rPr>
        <w:t xml:space="preserve">, la location ainsi que les </w:t>
      </w:r>
      <w:r w:rsidR="00FD1844" w:rsidRPr="005E73B6">
        <w:rPr>
          <w:szCs w:val="22"/>
        </w:rPr>
        <w:t>prestations de maintenance</w:t>
      </w:r>
      <w:r w:rsidR="00136702">
        <w:rPr>
          <w:szCs w:val="22"/>
        </w:rPr>
        <w:t xml:space="preserve"> préventive </w:t>
      </w:r>
      <w:r w:rsidR="00136702" w:rsidRPr="008926E9">
        <w:rPr>
          <w:szCs w:val="22"/>
        </w:rPr>
        <w:t xml:space="preserve">des </w:t>
      </w:r>
      <w:r w:rsidR="00FF0786" w:rsidRPr="00E22106">
        <w:rPr>
          <w:color w:val="000000"/>
          <w:szCs w:val="22"/>
        </w:rPr>
        <w:t>6</w:t>
      </w:r>
      <w:r w:rsidR="002C497F">
        <w:rPr>
          <w:color w:val="000000"/>
          <w:szCs w:val="22"/>
        </w:rPr>
        <w:t>4</w:t>
      </w:r>
      <w:r w:rsidR="00FF0786" w:rsidRPr="00E22106">
        <w:rPr>
          <w:color w:val="000000"/>
          <w:szCs w:val="22"/>
        </w:rPr>
        <w:t xml:space="preserve"> </w:t>
      </w:r>
      <w:r w:rsidR="00136702" w:rsidRPr="002C497F">
        <w:rPr>
          <w:szCs w:val="22"/>
        </w:rPr>
        <w:t>fontaines</w:t>
      </w:r>
      <w:r w:rsidR="00FD1844" w:rsidRPr="005E73B6">
        <w:rPr>
          <w:szCs w:val="22"/>
        </w:rPr>
        <w:t xml:space="preserve"> seront payées mensuellement selon la formule suivante : Montant annuel forfaitaire divisé par </w:t>
      </w:r>
      <w:r w:rsidR="005E73B6">
        <w:rPr>
          <w:szCs w:val="22"/>
        </w:rPr>
        <w:t>12 mois.</w:t>
      </w:r>
    </w:p>
    <w:p w14:paraId="449554DE" w14:textId="77777777" w:rsidR="00136702" w:rsidRDefault="00136702" w:rsidP="00136702">
      <w:pPr>
        <w:ind w:left="993"/>
        <w:jc w:val="both"/>
        <w:rPr>
          <w:szCs w:val="22"/>
        </w:rPr>
      </w:pPr>
    </w:p>
    <w:p w14:paraId="14B4A852" w14:textId="5C5488EC" w:rsidR="005E73B6" w:rsidRPr="002C497F" w:rsidRDefault="00244AC9" w:rsidP="002C497F">
      <w:pPr>
        <w:numPr>
          <w:ilvl w:val="0"/>
          <w:numId w:val="6"/>
        </w:numPr>
        <w:tabs>
          <w:tab w:val="clear" w:pos="1776"/>
          <w:tab w:val="num" w:pos="993"/>
        </w:tabs>
        <w:ind w:left="993" w:hanging="426"/>
        <w:jc w:val="both"/>
        <w:rPr>
          <w:szCs w:val="22"/>
        </w:rPr>
      </w:pPr>
      <w:proofErr w:type="gramStart"/>
      <w:r>
        <w:rPr>
          <w:szCs w:val="22"/>
        </w:rPr>
        <w:t>t</w:t>
      </w:r>
      <w:r w:rsidR="005E73B6">
        <w:rPr>
          <w:szCs w:val="22"/>
        </w:rPr>
        <w:t>oute</w:t>
      </w:r>
      <w:proofErr w:type="gramEnd"/>
      <w:r w:rsidR="005E73B6">
        <w:rPr>
          <w:szCs w:val="22"/>
        </w:rPr>
        <w:t xml:space="preserve"> fontaine supplémentaire ajoutée aux</w:t>
      </w:r>
      <w:r w:rsidR="005E73B6" w:rsidRPr="007954F2">
        <w:rPr>
          <w:color w:val="FF0000"/>
          <w:szCs w:val="22"/>
        </w:rPr>
        <w:t xml:space="preserve"> </w:t>
      </w:r>
      <w:r w:rsidR="00FF0786" w:rsidRPr="00E22106">
        <w:rPr>
          <w:color w:val="000000"/>
          <w:szCs w:val="22"/>
        </w:rPr>
        <w:t>6</w:t>
      </w:r>
      <w:r w:rsidR="002C497F">
        <w:rPr>
          <w:color w:val="000000"/>
          <w:szCs w:val="22"/>
        </w:rPr>
        <w:t>4</w:t>
      </w:r>
      <w:r w:rsidR="005E73B6">
        <w:rPr>
          <w:szCs w:val="22"/>
        </w:rPr>
        <w:t xml:space="preserve"> fontaines déjà existantes, fera l’objet d’un rajout bien distinct sur la même facturation </w:t>
      </w:r>
      <w:r w:rsidR="00136702">
        <w:rPr>
          <w:szCs w:val="22"/>
        </w:rPr>
        <w:t xml:space="preserve">et selon les mêmes modalités que pour les </w:t>
      </w:r>
      <w:r w:rsidR="00FF0786" w:rsidRPr="00E22106">
        <w:rPr>
          <w:color w:val="000000"/>
          <w:szCs w:val="22"/>
        </w:rPr>
        <w:t>6</w:t>
      </w:r>
      <w:r w:rsidR="00C726B9">
        <w:rPr>
          <w:color w:val="000000"/>
          <w:szCs w:val="22"/>
        </w:rPr>
        <w:t>4</w:t>
      </w:r>
      <w:r w:rsidR="005E73B6" w:rsidRPr="00E22106">
        <w:rPr>
          <w:color w:val="000000"/>
          <w:szCs w:val="22"/>
        </w:rPr>
        <w:t xml:space="preserve"> </w:t>
      </w:r>
      <w:r w:rsidR="005E73B6">
        <w:rPr>
          <w:szCs w:val="22"/>
        </w:rPr>
        <w:t>fontaines</w:t>
      </w:r>
      <w:r w:rsidR="00136702">
        <w:rPr>
          <w:szCs w:val="22"/>
        </w:rPr>
        <w:t>. Cependant cette fontaine sera identifiée sur une</w:t>
      </w:r>
      <w:r w:rsidR="005E73B6">
        <w:rPr>
          <w:szCs w:val="22"/>
        </w:rPr>
        <w:t xml:space="preserve"> ligne bien distincte</w:t>
      </w:r>
      <w:r w:rsidR="00136702">
        <w:rPr>
          <w:szCs w:val="22"/>
        </w:rPr>
        <w:t xml:space="preserve"> de la facture</w:t>
      </w:r>
      <w:r w:rsidR="005E73B6">
        <w:rPr>
          <w:szCs w:val="22"/>
        </w:rPr>
        <w:t>, afin d</w:t>
      </w:r>
      <w:r w:rsidR="00136702">
        <w:rPr>
          <w:szCs w:val="22"/>
        </w:rPr>
        <w:t>e</w:t>
      </w:r>
      <w:r w:rsidR="005E73B6">
        <w:rPr>
          <w:szCs w:val="22"/>
        </w:rPr>
        <w:t xml:space="preserve"> minimiser la multiplication de</w:t>
      </w:r>
      <w:r w:rsidR="00136702">
        <w:rPr>
          <w:szCs w:val="22"/>
        </w:rPr>
        <w:t xml:space="preserve"> ce</w:t>
      </w:r>
      <w:r w:rsidR="005E73B6">
        <w:rPr>
          <w:szCs w:val="22"/>
        </w:rPr>
        <w:t>s factures.</w:t>
      </w:r>
      <w:r w:rsidR="004A6E53">
        <w:rPr>
          <w:szCs w:val="22"/>
        </w:rPr>
        <w:t xml:space="preserve"> Ce sera le cas de la fontaine supplémentaire pour Paris Nord à partir du 1</w:t>
      </w:r>
      <w:r w:rsidR="004A6E53" w:rsidRPr="002C497F">
        <w:rPr>
          <w:szCs w:val="22"/>
          <w:vertAlign w:val="superscript"/>
        </w:rPr>
        <w:t>er</w:t>
      </w:r>
      <w:r w:rsidR="004A6E53">
        <w:rPr>
          <w:szCs w:val="22"/>
        </w:rPr>
        <w:t xml:space="preserve"> avril 2025.</w:t>
      </w:r>
    </w:p>
    <w:p w14:paraId="71AA1C1D" w14:textId="77777777" w:rsidR="005E73B6" w:rsidRPr="005E73B6" w:rsidRDefault="005E73B6" w:rsidP="005E73B6">
      <w:pPr>
        <w:ind w:left="993"/>
        <w:jc w:val="both"/>
        <w:rPr>
          <w:szCs w:val="22"/>
        </w:rPr>
      </w:pPr>
    </w:p>
    <w:p w14:paraId="26058BEF" w14:textId="77777777" w:rsidR="00FD1844" w:rsidRPr="008926E9" w:rsidRDefault="00FD1844" w:rsidP="00FD1844">
      <w:pPr>
        <w:jc w:val="both"/>
        <w:rPr>
          <w:szCs w:val="22"/>
        </w:rPr>
      </w:pPr>
      <w:r w:rsidRPr="008926E9">
        <w:rPr>
          <w:szCs w:val="22"/>
        </w:rPr>
        <w:t>Elles doivent correspondre aux prestations réellement exécutées à la date d’établissement de la facture.</w:t>
      </w:r>
    </w:p>
    <w:p w14:paraId="3DD60BFE" w14:textId="77777777" w:rsidR="00FD1844" w:rsidRPr="008926E9" w:rsidRDefault="00FD1844" w:rsidP="00FD1844">
      <w:pPr>
        <w:jc w:val="both"/>
        <w:rPr>
          <w:szCs w:val="22"/>
        </w:rPr>
      </w:pPr>
    </w:p>
    <w:p w14:paraId="10FACBA1" w14:textId="467B2397" w:rsidR="00FD1844" w:rsidRPr="009212C0" w:rsidRDefault="00FD1844" w:rsidP="009212C0">
      <w:r w:rsidRPr="00CB3B3D">
        <w:t>- Pour la partie B :</w:t>
      </w:r>
      <w:r w:rsidR="003032A6">
        <w:t xml:space="preserve"> </w:t>
      </w:r>
      <w:r w:rsidR="009212C0">
        <w:t>u</w:t>
      </w:r>
      <w:r w:rsidRPr="008926E9">
        <w:rPr>
          <w:szCs w:val="22"/>
        </w:rPr>
        <w:t xml:space="preserve">ne facture doit être établie et remise au Centre Pompidou au début de chaque mois pour les bons de commande exécutés le mois précédent. </w:t>
      </w:r>
    </w:p>
    <w:p w14:paraId="0062925E" w14:textId="77777777" w:rsidR="00FD1844" w:rsidRPr="008926E9" w:rsidRDefault="00FD1844" w:rsidP="00FD1844">
      <w:pPr>
        <w:jc w:val="both"/>
        <w:rPr>
          <w:szCs w:val="22"/>
        </w:rPr>
      </w:pPr>
    </w:p>
    <w:p w14:paraId="5E1292FD" w14:textId="16B39AF9" w:rsidR="00797401" w:rsidRPr="008926E9" w:rsidRDefault="00FD1844" w:rsidP="00FD1844">
      <w:pPr>
        <w:jc w:val="both"/>
        <w:rPr>
          <w:szCs w:val="22"/>
        </w:rPr>
      </w:pPr>
      <w:r w:rsidRPr="008926E9">
        <w:rPr>
          <w:szCs w:val="22"/>
        </w:rPr>
        <w:t>Elle doit correspondre aux bons de commande réellement exécutés à la date d’établissement de la facture.</w:t>
      </w:r>
    </w:p>
    <w:p w14:paraId="761D9F2F" w14:textId="77777777" w:rsidR="00FD1844" w:rsidRPr="00CB3B3D" w:rsidRDefault="00FD1844" w:rsidP="00FD1844"/>
    <w:p w14:paraId="6970D791" w14:textId="034D00F4" w:rsidR="00FD1844" w:rsidRDefault="00FD1844" w:rsidP="00FD1844">
      <w:r w:rsidRPr="00CB3B3D">
        <w:t xml:space="preserve">Outre les mentions légales, la facture devra comporter les mentions suivantes : </w:t>
      </w:r>
    </w:p>
    <w:p w14:paraId="3C2A307C" w14:textId="77777777" w:rsidR="004C6641" w:rsidRPr="00CB3B3D" w:rsidRDefault="004C6641" w:rsidP="00FD1844"/>
    <w:p w14:paraId="290ABB81" w14:textId="380DB942" w:rsidR="00FD1844" w:rsidRDefault="00FD1844" w:rsidP="00FD1844">
      <w:pPr>
        <w:pStyle w:val="Paragraphedeliste"/>
        <w:rPr>
          <w:rFonts w:eastAsia="Arial"/>
        </w:rPr>
      </w:pPr>
      <w:proofErr w:type="gramStart"/>
      <w:r w:rsidRPr="00CB3B3D">
        <w:rPr>
          <w:rFonts w:eastAsia="Arial"/>
        </w:rPr>
        <w:t>le</w:t>
      </w:r>
      <w:proofErr w:type="gramEnd"/>
      <w:r w:rsidRPr="00CB3B3D">
        <w:rPr>
          <w:rFonts w:eastAsia="Arial"/>
        </w:rPr>
        <w:t xml:space="preserve"> numéro de l’accord-cadre</w:t>
      </w:r>
      <w:r w:rsidR="003F5902">
        <w:rPr>
          <w:rFonts w:eastAsia="Arial"/>
        </w:rPr>
        <w:t xml:space="preserve"> </w:t>
      </w:r>
      <w:r w:rsidR="00797401">
        <w:rPr>
          <w:rFonts w:eastAsia="Arial"/>
        </w:rPr>
        <w:t xml:space="preserve">du </w:t>
      </w:r>
      <w:r w:rsidR="00B341B0">
        <w:rPr>
          <w:rFonts w:eastAsia="Arial"/>
        </w:rPr>
        <w:t>accord-cadre</w:t>
      </w:r>
      <w:r w:rsidRPr="00CB3B3D">
        <w:rPr>
          <w:rFonts w:eastAsia="Arial"/>
        </w:rPr>
        <w:t xml:space="preserve"> indiqué sur la page de garde de l’acte d’engagement ;</w:t>
      </w:r>
    </w:p>
    <w:p w14:paraId="6E8718E6" w14:textId="579F7B5D" w:rsidR="00797401" w:rsidRPr="002C497F" w:rsidRDefault="00797401" w:rsidP="002C497F">
      <w:pPr>
        <w:ind w:left="720"/>
        <w:jc w:val="both"/>
        <w:rPr>
          <w:szCs w:val="22"/>
        </w:rPr>
      </w:pPr>
      <w:proofErr w:type="gramStart"/>
      <w:r>
        <w:rPr>
          <w:szCs w:val="22"/>
        </w:rPr>
        <w:t>le</w:t>
      </w:r>
      <w:proofErr w:type="gramEnd"/>
      <w:r>
        <w:rPr>
          <w:szCs w:val="22"/>
        </w:rPr>
        <w:t xml:space="preserve"> n° de la commande ;</w:t>
      </w:r>
    </w:p>
    <w:p w14:paraId="3FE9DF33" w14:textId="77777777" w:rsidR="00797401" w:rsidRDefault="00FD1844" w:rsidP="00FD1844">
      <w:pPr>
        <w:pStyle w:val="Paragraphedeliste"/>
        <w:rPr>
          <w:rFonts w:eastAsia="Arial"/>
        </w:rPr>
      </w:pPr>
      <w:proofErr w:type="gramStart"/>
      <w:r w:rsidRPr="00CB3B3D">
        <w:rPr>
          <w:rFonts w:eastAsia="Arial"/>
        </w:rPr>
        <w:t>la</w:t>
      </w:r>
      <w:proofErr w:type="gramEnd"/>
      <w:r w:rsidRPr="00CB3B3D">
        <w:rPr>
          <w:rFonts w:eastAsia="Arial"/>
        </w:rPr>
        <w:t xml:space="preserve"> description ou les références des prestations exécutées ;</w:t>
      </w:r>
    </w:p>
    <w:p w14:paraId="1BC817EF" w14:textId="3215B527" w:rsidR="00FD1844" w:rsidRPr="002C497F" w:rsidRDefault="00797401" w:rsidP="002C497F">
      <w:pPr>
        <w:ind w:left="720"/>
        <w:jc w:val="both"/>
        <w:rPr>
          <w:szCs w:val="22"/>
        </w:rPr>
      </w:pPr>
      <w:proofErr w:type="gramStart"/>
      <w:r w:rsidRPr="008926E9">
        <w:rPr>
          <w:szCs w:val="22"/>
        </w:rPr>
        <w:t>la</w:t>
      </w:r>
      <w:proofErr w:type="gramEnd"/>
      <w:r w:rsidRPr="008926E9">
        <w:rPr>
          <w:szCs w:val="22"/>
        </w:rPr>
        <w:t xml:space="preserve"> date du bon de commande correspondant ;</w:t>
      </w:r>
    </w:p>
    <w:p w14:paraId="664AFE05" w14:textId="77777777" w:rsidR="00FD1844" w:rsidRPr="00CB3B3D" w:rsidRDefault="00FD1844" w:rsidP="00FD1844">
      <w:pPr>
        <w:pStyle w:val="Paragraphedeliste"/>
        <w:rPr>
          <w:rFonts w:eastAsia="Arial"/>
        </w:rPr>
      </w:pPr>
      <w:proofErr w:type="gramStart"/>
      <w:r w:rsidRPr="00CB3B3D">
        <w:rPr>
          <w:rFonts w:eastAsia="Arial"/>
        </w:rPr>
        <w:t>le</w:t>
      </w:r>
      <w:proofErr w:type="gramEnd"/>
      <w:r w:rsidRPr="00CB3B3D">
        <w:rPr>
          <w:rFonts w:eastAsia="Arial"/>
        </w:rPr>
        <w:t xml:space="preserve"> montant H.T. et T.T.C. des prestations exécutées, éventuellement actualisé ;</w:t>
      </w:r>
    </w:p>
    <w:p w14:paraId="65FFE99E" w14:textId="77777777" w:rsidR="00FD1844" w:rsidRPr="00CB3B3D" w:rsidRDefault="00FD1844" w:rsidP="00FD1844">
      <w:pPr>
        <w:pStyle w:val="Paragraphedeliste"/>
        <w:rPr>
          <w:rFonts w:eastAsia="Arial"/>
        </w:rPr>
      </w:pPr>
      <w:proofErr w:type="gramStart"/>
      <w:r w:rsidRPr="00CB3B3D">
        <w:rPr>
          <w:rFonts w:eastAsia="Arial"/>
        </w:rPr>
        <w:t>le</w:t>
      </w:r>
      <w:proofErr w:type="gramEnd"/>
      <w:r w:rsidRPr="00CB3B3D">
        <w:rPr>
          <w:rFonts w:eastAsia="Arial"/>
        </w:rPr>
        <w:t xml:space="preserve"> taux et le montant de la T.V.A.</w:t>
      </w:r>
    </w:p>
    <w:p w14:paraId="25B25081" w14:textId="7D113B95" w:rsidR="00FD1844" w:rsidRDefault="00FD1844" w:rsidP="00FD1844"/>
    <w:p w14:paraId="1927BA45" w14:textId="77777777" w:rsidR="003032A6" w:rsidRPr="00CB3B3D" w:rsidRDefault="003032A6" w:rsidP="00FD1844"/>
    <w:p w14:paraId="44C7333D" w14:textId="77777777" w:rsidR="00FD1844" w:rsidRPr="00294EBF" w:rsidRDefault="00FD1844" w:rsidP="00FD1844">
      <w:pPr>
        <w:rPr>
          <w:b/>
          <w:u w:val="single"/>
        </w:rPr>
      </w:pPr>
      <w:r w:rsidRPr="00294EBF">
        <w:rPr>
          <w:b/>
          <w:u w:val="single"/>
        </w:rPr>
        <w:lastRenderedPageBreak/>
        <w:t xml:space="preserve">IMPORTANT : </w:t>
      </w:r>
    </w:p>
    <w:p w14:paraId="290584DA" w14:textId="77777777" w:rsidR="00FD1844" w:rsidRPr="00CB3B3D" w:rsidRDefault="00FD1844" w:rsidP="001119E8">
      <w:pPr>
        <w:jc w:val="both"/>
      </w:pPr>
      <w:r w:rsidRPr="00CB3B3D">
        <w:t xml:space="preserve">- en cas de révision des prix, le titulaire indique les prix révisés par application du coefficient de calcul communiqué par le Centre Pompidou. </w:t>
      </w:r>
    </w:p>
    <w:p w14:paraId="53C662EE" w14:textId="77777777" w:rsidR="00FD1844" w:rsidRPr="00CB3B3D" w:rsidRDefault="00FD1844" w:rsidP="001119E8">
      <w:pPr>
        <w:jc w:val="both"/>
      </w:pPr>
      <w:r w:rsidRPr="00CB3B3D">
        <w:t xml:space="preserve">- en cas de groupement, les factures de chaque cotraitant doivent contenir l’indication s’il y a paiement à un compte unique ouvert au nom du groupement. </w:t>
      </w:r>
    </w:p>
    <w:p w14:paraId="7CCE2617" w14:textId="77777777" w:rsidR="00FD1844" w:rsidRPr="00CB3B3D" w:rsidRDefault="00FD1844" w:rsidP="001119E8">
      <w:pPr>
        <w:jc w:val="both"/>
      </w:pPr>
      <w:r w:rsidRPr="00CB3B3D">
        <w:t xml:space="preserve">- en cas de sous-traitance, les factures du titulaire devront contenir, en plus des mentions listées ci-dessus, le montant des prestations sous-traitées en les faisant apparaître distinctement. </w:t>
      </w:r>
    </w:p>
    <w:p w14:paraId="0B983433" w14:textId="4DCDEBA2" w:rsidR="00FD1844" w:rsidRDefault="00FD1844" w:rsidP="001119E8">
      <w:pPr>
        <w:jc w:val="both"/>
      </w:pPr>
      <w:r w:rsidRPr="00CB3B3D">
        <w:t>- les demandes de paiement devront faire apparaître distinctement les prestations relatives à chaque partie d</w:t>
      </w:r>
      <w:r w:rsidR="00CA0DC5">
        <w:t>e l’</w:t>
      </w:r>
      <w:r w:rsidR="00B341B0">
        <w:t>accord-cadre</w:t>
      </w:r>
      <w:r w:rsidRPr="00CB3B3D">
        <w:t xml:space="preserve">. </w:t>
      </w:r>
    </w:p>
    <w:p w14:paraId="3B7D5DD5" w14:textId="77777777" w:rsidR="00FD1844" w:rsidRPr="008926E9" w:rsidRDefault="00FD1844" w:rsidP="00FD1844">
      <w:pPr>
        <w:jc w:val="both"/>
        <w:rPr>
          <w:szCs w:val="22"/>
        </w:rPr>
      </w:pPr>
    </w:p>
    <w:p w14:paraId="53858C6B" w14:textId="376B5E96" w:rsidR="00FD1844" w:rsidRPr="00294EBF" w:rsidRDefault="00E43B8B" w:rsidP="00294EBF">
      <w:pPr>
        <w:pStyle w:val="Titre2"/>
        <w:rPr>
          <w:rFonts w:ascii="CGP" w:hAnsi="CGP"/>
          <w:bCs w:val="0"/>
          <w:i w:val="0"/>
          <w:iCs w:val="0"/>
          <w:sz w:val="22"/>
          <w:szCs w:val="22"/>
          <w:lang w:val="fr-FR" w:eastAsia="fr-FR"/>
        </w:rPr>
      </w:pPr>
      <w:bookmarkStart w:id="271" w:name="_Toc189580655"/>
      <w:r w:rsidRPr="00294EBF">
        <w:rPr>
          <w:rFonts w:ascii="CGP" w:hAnsi="CGP"/>
          <w:bCs w:val="0"/>
          <w:i w:val="0"/>
          <w:iCs w:val="0"/>
          <w:sz w:val="22"/>
          <w:szCs w:val="22"/>
          <w:lang w:val="fr-FR" w:eastAsia="fr-FR"/>
        </w:rPr>
        <w:t>1</w:t>
      </w:r>
      <w:r w:rsidR="003032A6">
        <w:rPr>
          <w:rFonts w:ascii="CGP" w:hAnsi="CGP"/>
          <w:bCs w:val="0"/>
          <w:i w:val="0"/>
          <w:iCs w:val="0"/>
          <w:sz w:val="22"/>
          <w:szCs w:val="22"/>
          <w:lang w:val="fr-FR" w:eastAsia="fr-FR"/>
        </w:rPr>
        <w:t>6</w:t>
      </w:r>
      <w:r w:rsidR="00FD1844" w:rsidRPr="00294EBF">
        <w:rPr>
          <w:rFonts w:ascii="CGP" w:hAnsi="CGP"/>
          <w:bCs w:val="0"/>
          <w:i w:val="0"/>
          <w:iCs w:val="0"/>
          <w:sz w:val="22"/>
          <w:szCs w:val="22"/>
          <w:lang w:val="fr-FR" w:eastAsia="fr-FR"/>
        </w:rPr>
        <w:t xml:space="preserve">.2 - </w:t>
      </w:r>
      <w:r w:rsidR="00FD1844" w:rsidRPr="008D32FF">
        <w:rPr>
          <w:rFonts w:ascii="CGP" w:hAnsi="CGP"/>
          <w:bCs w:val="0"/>
          <w:iCs w:val="0"/>
          <w:sz w:val="22"/>
          <w:szCs w:val="22"/>
          <w:u w:val="single"/>
          <w:lang w:val="fr-FR" w:eastAsia="fr-FR"/>
        </w:rPr>
        <w:t>Modalités de transmission des factures</w:t>
      </w:r>
      <w:bookmarkEnd w:id="271"/>
    </w:p>
    <w:p w14:paraId="4568CF1F" w14:textId="77777777" w:rsidR="00FD1844" w:rsidRPr="00CB3B3D" w:rsidRDefault="00FD1844" w:rsidP="00294EBF">
      <w:pPr>
        <w:jc w:val="both"/>
      </w:pPr>
      <w:bookmarkStart w:id="272" w:name="_Hlk23858107"/>
      <w:r w:rsidRPr="00CB3B3D">
        <w:t xml:space="preserve">Conformément à l'article 3 de l'Ordonnance n°2014-697 du 26 juin 2014, la transmission des factures sous forme électronique est obligatoire. </w:t>
      </w:r>
    </w:p>
    <w:p w14:paraId="60DEA177" w14:textId="77777777" w:rsidR="00FD1844" w:rsidRPr="00CB3B3D" w:rsidRDefault="00FD1844" w:rsidP="00294EBF">
      <w:pPr>
        <w:jc w:val="both"/>
      </w:pPr>
      <w:r w:rsidRPr="00CB3B3D">
        <w:t>Le présent accord-cadre prenant effet au-delà du 1er janvier 2020, la transmission des factures devra s’effectuer selon les modalités suivantes :</w:t>
      </w:r>
    </w:p>
    <w:p w14:paraId="57E53DD4" w14:textId="77777777" w:rsidR="00FD1844" w:rsidRDefault="00FD1844" w:rsidP="00294EBF">
      <w:pPr>
        <w:jc w:val="both"/>
      </w:pPr>
      <w:r w:rsidRPr="00CB3B3D">
        <w:t>Les factures des entreprises seront exclusivement transmises via le portail Chorus Pro accessible par internet à l'URL :</w:t>
      </w:r>
    </w:p>
    <w:p w14:paraId="1081C190" w14:textId="77777777" w:rsidR="001119E8" w:rsidRPr="00CB3B3D" w:rsidRDefault="001119E8" w:rsidP="00FD1844"/>
    <w:p w14:paraId="5CEB7918" w14:textId="77777777" w:rsidR="00FD1844" w:rsidRDefault="00390A66" w:rsidP="00FD1844">
      <w:pPr>
        <w:rPr>
          <w:rStyle w:val="Lienhypertexte"/>
        </w:rPr>
      </w:pPr>
      <w:hyperlink r:id="rId9" w:history="1">
        <w:r w:rsidR="00FD1844" w:rsidRPr="00CB3B3D">
          <w:rPr>
            <w:rStyle w:val="Lienhypertexte"/>
          </w:rPr>
          <w:t>https://chorus-pro.gouv.fr</w:t>
        </w:r>
      </w:hyperlink>
    </w:p>
    <w:p w14:paraId="50916802" w14:textId="77777777" w:rsidR="00FD1844" w:rsidRPr="00CB3B3D" w:rsidRDefault="00FD1844" w:rsidP="00FD1844"/>
    <w:p w14:paraId="754FE9D8" w14:textId="77777777" w:rsidR="00FD1844" w:rsidRPr="00CB3B3D" w:rsidRDefault="00FD1844" w:rsidP="00FD1844">
      <w:r w:rsidRPr="00CB3B3D">
        <w:t>- En déposant ses factures en version PDF,</w:t>
      </w:r>
    </w:p>
    <w:p w14:paraId="15CAEA80" w14:textId="77777777" w:rsidR="00FD1844" w:rsidRPr="00CB3B3D" w:rsidRDefault="00FD1844" w:rsidP="00FD1844">
      <w:r w:rsidRPr="00CB3B3D">
        <w:t>- Ou en saisissant en ligne ses factures sur le portail.</w:t>
      </w:r>
    </w:p>
    <w:p w14:paraId="2492DAB0" w14:textId="77777777" w:rsidR="00FD1844" w:rsidRPr="00CB3B3D" w:rsidRDefault="00FD1844" w:rsidP="00FD1844">
      <w:r w:rsidRPr="00CB3B3D">
        <w:t xml:space="preserve">Pour connaître les préalables techniques et toutes les informations complémentaires : </w:t>
      </w:r>
      <w:hyperlink r:id="rId10" w:history="1">
        <w:r w:rsidRPr="00CB3B3D">
          <w:rPr>
            <w:rStyle w:val="Lienhypertexte"/>
          </w:rPr>
          <w:t>https://communaute-chorus-pro.finances.gouv.fr/</w:t>
        </w:r>
      </w:hyperlink>
    </w:p>
    <w:p w14:paraId="30DC4F88" w14:textId="1B14CEDA" w:rsidR="00FD1844" w:rsidRPr="00294EBF" w:rsidRDefault="00E43B8B" w:rsidP="00294EBF">
      <w:pPr>
        <w:pStyle w:val="Titre2"/>
        <w:rPr>
          <w:rFonts w:ascii="CGP" w:hAnsi="CGP"/>
          <w:bCs w:val="0"/>
          <w:i w:val="0"/>
          <w:iCs w:val="0"/>
          <w:sz w:val="22"/>
          <w:szCs w:val="22"/>
          <w:lang w:val="fr-FR" w:eastAsia="fr-FR"/>
        </w:rPr>
      </w:pPr>
      <w:bookmarkStart w:id="273" w:name="_Toc189580656"/>
      <w:bookmarkEnd w:id="272"/>
      <w:r w:rsidRPr="00294EBF">
        <w:rPr>
          <w:rFonts w:ascii="CGP" w:hAnsi="CGP"/>
          <w:bCs w:val="0"/>
          <w:i w:val="0"/>
          <w:iCs w:val="0"/>
          <w:sz w:val="22"/>
          <w:szCs w:val="22"/>
          <w:lang w:val="fr-FR" w:eastAsia="fr-FR"/>
        </w:rPr>
        <w:t>1</w:t>
      </w:r>
      <w:r w:rsidR="003032A6">
        <w:rPr>
          <w:rFonts w:ascii="CGP" w:hAnsi="CGP"/>
          <w:bCs w:val="0"/>
          <w:i w:val="0"/>
          <w:iCs w:val="0"/>
          <w:sz w:val="22"/>
          <w:szCs w:val="22"/>
          <w:lang w:val="fr-FR" w:eastAsia="fr-FR"/>
        </w:rPr>
        <w:t>6</w:t>
      </w:r>
      <w:r w:rsidR="00FD1844" w:rsidRPr="00294EBF">
        <w:rPr>
          <w:rFonts w:ascii="CGP" w:hAnsi="CGP"/>
          <w:bCs w:val="0"/>
          <w:i w:val="0"/>
          <w:iCs w:val="0"/>
          <w:sz w:val="22"/>
          <w:szCs w:val="22"/>
          <w:lang w:val="fr-FR" w:eastAsia="fr-FR"/>
        </w:rPr>
        <w:t xml:space="preserve">.3 - </w:t>
      </w:r>
      <w:r w:rsidR="00FD1844" w:rsidRPr="008D32FF">
        <w:rPr>
          <w:rFonts w:ascii="CGP" w:hAnsi="CGP"/>
          <w:bCs w:val="0"/>
          <w:iCs w:val="0"/>
          <w:sz w:val="22"/>
          <w:szCs w:val="22"/>
          <w:u w:val="single"/>
          <w:lang w:val="fr-FR" w:eastAsia="fr-FR"/>
        </w:rPr>
        <w:t>Modalités de règlement par le Centre Pompidou</w:t>
      </w:r>
      <w:bookmarkEnd w:id="273"/>
    </w:p>
    <w:p w14:paraId="0EE3D3B9" w14:textId="0A90DEAC" w:rsidR="00FD1844" w:rsidRPr="00294EBF" w:rsidRDefault="00E43B8B" w:rsidP="00294EBF">
      <w:pPr>
        <w:pStyle w:val="Titre2"/>
        <w:rPr>
          <w:rFonts w:ascii="CGP" w:hAnsi="CGP"/>
          <w:bCs w:val="0"/>
          <w:i w:val="0"/>
          <w:iCs w:val="0"/>
          <w:sz w:val="22"/>
          <w:szCs w:val="22"/>
          <w:lang w:val="fr-FR" w:eastAsia="fr-FR"/>
        </w:rPr>
      </w:pPr>
      <w:bookmarkStart w:id="274" w:name="_Toc189580345"/>
      <w:bookmarkStart w:id="275" w:name="_Toc189580657"/>
      <w:r w:rsidRPr="00294EBF">
        <w:rPr>
          <w:rFonts w:ascii="CGP" w:hAnsi="CGP"/>
          <w:bCs w:val="0"/>
          <w:i w:val="0"/>
          <w:iCs w:val="0"/>
          <w:sz w:val="22"/>
          <w:szCs w:val="22"/>
          <w:lang w:val="fr-FR" w:eastAsia="fr-FR"/>
        </w:rPr>
        <w:t>1</w:t>
      </w:r>
      <w:r w:rsidR="003032A6">
        <w:rPr>
          <w:rFonts w:ascii="CGP" w:hAnsi="CGP"/>
          <w:bCs w:val="0"/>
          <w:i w:val="0"/>
          <w:iCs w:val="0"/>
          <w:sz w:val="22"/>
          <w:szCs w:val="22"/>
          <w:lang w:val="fr-FR" w:eastAsia="fr-FR"/>
        </w:rPr>
        <w:t>6</w:t>
      </w:r>
      <w:r w:rsidR="00FD1844" w:rsidRPr="00294EBF">
        <w:rPr>
          <w:rFonts w:ascii="CGP" w:hAnsi="CGP"/>
          <w:bCs w:val="0"/>
          <w:i w:val="0"/>
          <w:iCs w:val="0"/>
          <w:sz w:val="22"/>
          <w:szCs w:val="22"/>
          <w:lang w:val="fr-FR" w:eastAsia="fr-FR"/>
        </w:rPr>
        <w:t>.3.1 - Acceptation du montant de la facture</w:t>
      </w:r>
      <w:r w:rsidR="005D278B">
        <w:rPr>
          <w:rFonts w:ascii="CGP" w:hAnsi="CGP"/>
          <w:bCs w:val="0"/>
          <w:i w:val="0"/>
          <w:iCs w:val="0"/>
          <w:sz w:val="22"/>
          <w:szCs w:val="22"/>
          <w:lang w:val="fr-FR" w:eastAsia="fr-FR"/>
        </w:rPr>
        <w:t> :</w:t>
      </w:r>
      <w:bookmarkEnd w:id="274"/>
      <w:bookmarkEnd w:id="275"/>
    </w:p>
    <w:p w14:paraId="553E2657" w14:textId="77777777" w:rsidR="00FD1844" w:rsidRPr="00CB3B3D" w:rsidRDefault="00FD1844" w:rsidP="00294EBF">
      <w:pPr>
        <w:jc w:val="both"/>
      </w:pPr>
      <w:r w:rsidRPr="00CB3B3D">
        <w:t xml:space="preserve">Le Centre Pompidou vérifie le montant indiqué sur la facture. Il le complète éventuellement en calculant les avances à rembourser, les pénalités et les réfactions imposées. </w:t>
      </w:r>
    </w:p>
    <w:p w14:paraId="4C51B20B" w14:textId="77777777" w:rsidR="00FD1844" w:rsidRPr="00CB3B3D" w:rsidRDefault="00FD1844" w:rsidP="00294EBF">
      <w:pPr>
        <w:jc w:val="both"/>
      </w:pPr>
      <w:r w:rsidRPr="00CB3B3D">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7528330C" w14:textId="12A01131" w:rsidR="00FD1844" w:rsidRPr="0021480E" w:rsidRDefault="00E43B8B" w:rsidP="0023177F">
      <w:pPr>
        <w:pStyle w:val="Titre3"/>
      </w:pPr>
      <w:r>
        <w:t>1</w:t>
      </w:r>
      <w:r w:rsidR="003032A6">
        <w:t>6</w:t>
      </w:r>
      <w:r w:rsidR="00FD1844">
        <w:t xml:space="preserve">.3.2 - </w:t>
      </w:r>
      <w:r w:rsidR="00FD1844" w:rsidRPr="0021480E">
        <w:t>Modalités de paiement en cas de groupement</w:t>
      </w:r>
      <w:r w:rsidR="005D278B">
        <w:t> :</w:t>
      </w:r>
    </w:p>
    <w:p w14:paraId="223B5882" w14:textId="77777777" w:rsidR="00FD1844" w:rsidRPr="00CB3B3D" w:rsidRDefault="00FD1844" w:rsidP="003032A6">
      <w:pPr>
        <w:jc w:val="both"/>
      </w:pPr>
      <w:r w:rsidRPr="00CB3B3D">
        <w:t>En cas de groupement conjoint, chaque membre du groupement perçoit directement les sommes se rapportant à l’exécution de ses propres prestations.</w:t>
      </w:r>
    </w:p>
    <w:p w14:paraId="59BF4486" w14:textId="77777777" w:rsidR="00FD1844" w:rsidRPr="00CB3B3D" w:rsidRDefault="00FD1844" w:rsidP="003032A6">
      <w:pPr>
        <w:jc w:val="both"/>
      </w:pPr>
    </w:p>
    <w:p w14:paraId="19B4A598" w14:textId="77777777" w:rsidR="00FD1844" w:rsidRPr="00CB3B3D" w:rsidRDefault="00FD1844" w:rsidP="003032A6">
      <w:pPr>
        <w:jc w:val="both"/>
      </w:pPr>
      <w:r w:rsidRPr="00CB3B3D">
        <w:t>En cas de groupement solidaire, le paiement est effectué sur un compte unique, géré par le mandataire du groupement.</w:t>
      </w:r>
    </w:p>
    <w:p w14:paraId="424174B0" w14:textId="6A469EE8" w:rsidR="00FD1844" w:rsidRPr="0021480E" w:rsidRDefault="00E43B8B" w:rsidP="003032A6">
      <w:pPr>
        <w:pStyle w:val="Titre3"/>
      </w:pPr>
      <w:r>
        <w:t>1</w:t>
      </w:r>
      <w:r w:rsidR="003032A6">
        <w:t>6</w:t>
      </w:r>
      <w:r w:rsidR="00FD1844">
        <w:t xml:space="preserve">.3.3- </w:t>
      </w:r>
      <w:r w:rsidR="00FD1844" w:rsidRPr="0021480E">
        <w:t>Modalités de paiement direct du sous-traitant</w:t>
      </w:r>
      <w:r w:rsidR="005D278B">
        <w:t> :</w:t>
      </w:r>
    </w:p>
    <w:p w14:paraId="64264DD1" w14:textId="1CD1B506" w:rsidR="00FD1844" w:rsidRPr="00CB3B3D" w:rsidRDefault="00FD1844" w:rsidP="003032A6">
      <w:pPr>
        <w:jc w:val="both"/>
      </w:pPr>
      <w:r w:rsidRPr="00CB3B3D">
        <w:t>Lorsque le montant du contrat de sous-traitance est égal ou supérieur à 600 € T.T.C., le sous-traitant qui a été accepté et dont les conditions de paiement ont été agrées par le Centre Pompidou, est payé directement selon les modalités précisées ci-dessous pour la partie d</w:t>
      </w:r>
      <w:r w:rsidR="00CA0DC5">
        <w:t>e l’</w:t>
      </w:r>
      <w:r w:rsidR="00B341B0">
        <w:t>accord-cadre</w:t>
      </w:r>
      <w:r w:rsidRPr="00CB3B3D">
        <w:t xml:space="preserve"> dont il assure l’exécution. </w:t>
      </w:r>
    </w:p>
    <w:p w14:paraId="2C842883" w14:textId="77777777" w:rsidR="00FD1844" w:rsidRPr="00CB3B3D" w:rsidRDefault="00FD1844" w:rsidP="00FD1844"/>
    <w:p w14:paraId="6512FE68" w14:textId="77777777" w:rsidR="00FD1844" w:rsidRPr="009502E3" w:rsidRDefault="00FD1844" w:rsidP="00294EBF">
      <w:pPr>
        <w:jc w:val="both"/>
      </w:pPr>
      <w:r w:rsidRPr="009502E3">
        <w:t xml:space="preserve">Le sous-traitant adresse au titulaire sa facture libellée au nom du titulaire. </w:t>
      </w:r>
    </w:p>
    <w:p w14:paraId="24B6CD4D" w14:textId="77777777" w:rsidR="00FD1844" w:rsidRPr="008B39E8" w:rsidRDefault="00FD1844" w:rsidP="00294EBF">
      <w:pPr>
        <w:jc w:val="both"/>
      </w:pPr>
      <w:r w:rsidRPr="008B39E8">
        <w:t>Puis, il adresse au Centre Pompidou :</w:t>
      </w:r>
    </w:p>
    <w:p w14:paraId="13EEBD92" w14:textId="77777777" w:rsidR="00FD1844" w:rsidRPr="008B39E8" w:rsidRDefault="00F81027" w:rsidP="00294EBF">
      <w:pPr>
        <w:numPr>
          <w:ilvl w:val="0"/>
          <w:numId w:val="1"/>
        </w:numPr>
        <w:jc w:val="both"/>
      </w:pPr>
      <w:r w:rsidRPr="008B39E8">
        <w:t>Sa</w:t>
      </w:r>
      <w:r w:rsidR="00FD1844" w:rsidRPr="008B39E8">
        <w:t xml:space="preserve"> demande de paiement libellée au nom du Centre Pompidou, accompagnée du double des pièces adressées au titulaire ;</w:t>
      </w:r>
    </w:p>
    <w:p w14:paraId="48EB3F2A" w14:textId="77777777" w:rsidR="00FD1844" w:rsidRPr="00CB3B3D" w:rsidRDefault="00F81027" w:rsidP="00294EBF">
      <w:pPr>
        <w:numPr>
          <w:ilvl w:val="0"/>
          <w:numId w:val="1"/>
        </w:numPr>
        <w:jc w:val="both"/>
      </w:pPr>
      <w:r w:rsidRPr="00CB3B3D">
        <w:t>L’accusé</w:t>
      </w:r>
      <w:r w:rsidR="00FD1844" w:rsidRPr="00CB3B3D">
        <w:t xml:space="preserve"> de réception ou le récépissé attestant que le titulaire a reçu la facture ou le décompte se rapportant aux prestations sous-traitées ou l’avis postal attestant que le pli a été refusé ou n’a pas été réclamé par le titulaire. </w:t>
      </w:r>
    </w:p>
    <w:p w14:paraId="03E2FFC9" w14:textId="77777777" w:rsidR="00FD1844" w:rsidRPr="00CB3B3D" w:rsidRDefault="00FD1844" w:rsidP="00F30051">
      <w:pPr>
        <w:pStyle w:val="Retraitcorpsdetexte2"/>
      </w:pPr>
    </w:p>
    <w:p w14:paraId="367B671C" w14:textId="77777777" w:rsidR="00FD1844" w:rsidRPr="00CB3B3D" w:rsidRDefault="00FD1844" w:rsidP="0024562C">
      <w:pPr>
        <w:jc w:val="both"/>
      </w:pPr>
      <w:r w:rsidRPr="00CB3B3D">
        <w:lastRenderedPageBreak/>
        <w:t>La somme à régler au sous-traitant tient compte d'une éventuelle révision des prix et inclut la T.V.A. au taux applicable au contrat de sous-traitance, tel qu’il a été mentionné dans l’acte spécial de sous-traitance.</w:t>
      </w:r>
    </w:p>
    <w:p w14:paraId="372F73A4" w14:textId="04BB95FD" w:rsidR="00FD1844" w:rsidRPr="0021480E" w:rsidRDefault="00E43B8B" w:rsidP="0023177F">
      <w:pPr>
        <w:pStyle w:val="Titre3"/>
      </w:pPr>
      <w:r>
        <w:t>1</w:t>
      </w:r>
      <w:r w:rsidR="003032A6">
        <w:t>6</w:t>
      </w:r>
      <w:r w:rsidR="00FD1844">
        <w:t xml:space="preserve">.3.4 - </w:t>
      </w:r>
      <w:r w:rsidR="00FD1844" w:rsidRPr="0021480E">
        <w:t>Modalités de paiement en cas de désaccord</w:t>
      </w:r>
      <w:r w:rsidR="005D278B">
        <w:t> :</w:t>
      </w:r>
    </w:p>
    <w:p w14:paraId="32742595" w14:textId="2EC9DECA" w:rsidR="00FD1844" w:rsidRPr="00CB3B3D" w:rsidRDefault="00FD1844" w:rsidP="00294EBF">
      <w:pPr>
        <w:jc w:val="both"/>
      </w:pPr>
      <w:r w:rsidRPr="00CB3B3D">
        <w:t>En cas de désaccord entre le titulaire et le Centre Pompidou, le paiement sera effectué par virement sur la base provisoire des sommes admises par le Centre Pompidou dans les conditions prévues</w:t>
      </w:r>
      <w:r w:rsidR="00772F59">
        <w:t xml:space="preserve"> à l’article 11.7.3 du CCAG/FCS, déduction faite des éventuelles pénalités dues au titre de l’article 11</w:t>
      </w:r>
      <w:r w:rsidRPr="00CB3B3D">
        <w:t xml:space="preserve"> </w:t>
      </w:r>
      <w:r w:rsidR="00772F59">
        <w:t xml:space="preserve">du </w:t>
      </w:r>
      <w:r w:rsidRPr="00CB3B3D">
        <w:t xml:space="preserve">présent acte d’engagement. </w:t>
      </w:r>
    </w:p>
    <w:p w14:paraId="2CD29827" w14:textId="5CB4490D" w:rsidR="00FD1844" w:rsidRPr="0021480E" w:rsidRDefault="00E43B8B" w:rsidP="0023177F">
      <w:pPr>
        <w:pStyle w:val="Titre3"/>
      </w:pPr>
      <w:r>
        <w:t>1</w:t>
      </w:r>
      <w:r w:rsidR="003032A6">
        <w:t>6</w:t>
      </w:r>
      <w:r w:rsidR="00FD1844">
        <w:t>.3.5-</w:t>
      </w:r>
      <w:r w:rsidR="00FD1844" w:rsidRPr="0021480E">
        <w:t>Délai de paiement</w:t>
      </w:r>
      <w:r w:rsidR="005D278B">
        <w:t> :</w:t>
      </w:r>
    </w:p>
    <w:p w14:paraId="2623CD89" w14:textId="77777777" w:rsidR="00FD1844" w:rsidRPr="00CB3B3D" w:rsidRDefault="00FD1844" w:rsidP="00294EBF">
      <w:pPr>
        <w:jc w:val="both"/>
      </w:pPr>
      <w:r w:rsidRPr="00CB3B3D">
        <w:t>Le délai global de paiement est de 30 jours à compter de la réception de la demande de paiement. Toutefois, conformément au code de la commande publique, le point de départ du délai global de paiement est la date d’exécution des prestations lorsqu’elle est postérieure à la date de réception de la demande de paiement.</w:t>
      </w:r>
    </w:p>
    <w:p w14:paraId="4690D18B" w14:textId="77777777" w:rsidR="00FD1844" w:rsidRPr="00CB3B3D" w:rsidRDefault="00FD1844" w:rsidP="00294EBF">
      <w:pPr>
        <w:jc w:val="both"/>
      </w:pPr>
    </w:p>
    <w:p w14:paraId="36115097" w14:textId="2172EF67" w:rsidR="00FD1844" w:rsidRPr="00CB3B3D" w:rsidRDefault="00FD1844" w:rsidP="0086669F">
      <w:pPr>
        <w:jc w:val="both"/>
      </w:pPr>
      <w:r w:rsidRPr="00CB3B3D">
        <w:t>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514D781D" w14:textId="009DE08D" w:rsidR="00FD1844" w:rsidRPr="008D32FF" w:rsidRDefault="00E43B8B" w:rsidP="0023177F">
      <w:pPr>
        <w:pStyle w:val="Titre3"/>
        <w:rPr>
          <w:i/>
          <w:u w:val="single"/>
        </w:rPr>
      </w:pPr>
      <w:r>
        <w:t>1</w:t>
      </w:r>
      <w:r w:rsidR="003032A6">
        <w:t>6</w:t>
      </w:r>
      <w:r w:rsidR="00FD1844">
        <w:t xml:space="preserve">.4 - </w:t>
      </w:r>
      <w:r w:rsidR="00FD1844" w:rsidRPr="008D32FF">
        <w:rPr>
          <w:i/>
          <w:u w:val="single"/>
        </w:rPr>
        <w:t xml:space="preserve">Coordonnées bancaires du titulaire – RIB </w:t>
      </w:r>
    </w:p>
    <w:p w14:paraId="2405C069" w14:textId="7A8CB64B" w:rsidR="00FD1844" w:rsidRPr="0021480E" w:rsidRDefault="003032A6" w:rsidP="0023177F">
      <w:pPr>
        <w:pStyle w:val="Titre3"/>
      </w:pPr>
      <w:bookmarkStart w:id="276" w:name="_Hlk23858270"/>
      <w:r w:rsidRPr="003932E1">
        <w:rPr>
          <w:caps/>
          <w:color w:val="FF0000"/>
        </w:rPr>
        <w:sym w:font="Wingdings" w:char="F046"/>
      </w:r>
      <w:r w:rsidR="00E43B8B">
        <w:t>1</w:t>
      </w:r>
      <w:r>
        <w:t>6</w:t>
      </w:r>
      <w:r w:rsidR="00FD1844" w:rsidRPr="00CB3B3D">
        <w:t>.4.1</w:t>
      </w:r>
      <w:r>
        <w:t xml:space="preserve"> </w:t>
      </w:r>
      <w:r w:rsidR="00FD1844" w:rsidRPr="0021480E">
        <w:t>Coordonnées bancaires du titulaire ou du mandataire du groupement solidaire</w:t>
      </w:r>
      <w:r w:rsidR="005D278B">
        <w:t> :</w:t>
      </w:r>
    </w:p>
    <w:p w14:paraId="0BB347C0" w14:textId="77777777" w:rsidR="00FD1844" w:rsidRPr="00CB3B3D" w:rsidRDefault="00FD1844" w:rsidP="00FD1844">
      <w:r w:rsidRPr="00CB3B3D">
        <w:t>Insérer un RIB sous format image ou PDF dans ce document (ou l’annexer au présent acte d’engagement) et compléter les mentions suivantes :</w:t>
      </w:r>
    </w:p>
    <w:p w14:paraId="77D44ECA" w14:textId="77777777" w:rsidR="00FD1844" w:rsidRPr="00CB3B3D" w:rsidRDefault="00FD1844" w:rsidP="00FD1844">
      <w:r w:rsidRPr="00CB3B3D">
        <w:t>IBAN</w:t>
      </w:r>
    </w:p>
    <w:p w14:paraId="26DF8482" w14:textId="77777777" w:rsidR="00FD1844" w:rsidRPr="00CB3B3D" w:rsidRDefault="00FD1844" w:rsidP="00FD1844">
      <w:r w:rsidRPr="00CB3B3D">
        <w:t>BIC</w:t>
      </w:r>
    </w:p>
    <w:p w14:paraId="053060F9" w14:textId="43F638F6" w:rsidR="00E43B8B" w:rsidRDefault="00FD1844" w:rsidP="00FD1844">
      <w:r w:rsidRPr="00CB3B3D">
        <w:t>Nom d’agence</w:t>
      </w:r>
    </w:p>
    <w:p w14:paraId="2C04E0B6" w14:textId="77777777" w:rsidR="00E43B8B" w:rsidRPr="00CB3B3D" w:rsidRDefault="00E43B8B" w:rsidP="00FD1844"/>
    <w:tbl>
      <w:tblPr>
        <w:tblpPr w:leftFromText="141" w:rightFromText="141" w:vertAnchor="text" w:horzAnchor="margin" w:tblpY="128"/>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9212"/>
      </w:tblGrid>
      <w:tr w:rsidR="00FD1844" w:rsidRPr="00171C0D" w14:paraId="07D22941" w14:textId="77777777" w:rsidTr="004B6F54">
        <w:tc>
          <w:tcPr>
            <w:tcW w:w="9212" w:type="dxa"/>
            <w:shd w:val="clear" w:color="auto" w:fill="auto"/>
          </w:tcPr>
          <w:p w14:paraId="522D7F0E" w14:textId="77777777" w:rsidR="00FD1844" w:rsidRPr="00CB3B3D" w:rsidRDefault="00FD1844" w:rsidP="004B6F54"/>
          <w:p w14:paraId="36702D3B" w14:textId="77777777" w:rsidR="00FD1844" w:rsidRPr="00CB3B3D" w:rsidRDefault="00FD1844" w:rsidP="004B6F54"/>
          <w:p w14:paraId="0883EE8E" w14:textId="77777777" w:rsidR="00FD1844" w:rsidRPr="00CB3B3D" w:rsidRDefault="00FD1844" w:rsidP="004B6F54"/>
          <w:p w14:paraId="486360F4" w14:textId="77777777" w:rsidR="00FD1844" w:rsidRPr="00CB3B3D" w:rsidRDefault="00FD1844" w:rsidP="004B6F54"/>
          <w:p w14:paraId="278B404B" w14:textId="6E5D98C5" w:rsidR="00FD1844" w:rsidRPr="00CB3B3D" w:rsidRDefault="003032A6" w:rsidP="004B6F54">
            <w:r w:rsidRPr="003932E1">
              <w:rPr>
                <w:caps/>
                <w:color w:val="FF0000"/>
                <w:szCs w:val="22"/>
              </w:rPr>
              <w:sym w:font="Wingdings" w:char="F046"/>
            </w:r>
            <w:r w:rsidR="00FD1844" w:rsidRPr="00CB3B3D">
              <w:t xml:space="preserve"> COLLER LE RIB</w:t>
            </w:r>
          </w:p>
          <w:p w14:paraId="242E33F2" w14:textId="77777777" w:rsidR="00FD1844" w:rsidRPr="00CB3B3D" w:rsidRDefault="00FD1844" w:rsidP="004B6F54"/>
          <w:p w14:paraId="1B8B9552" w14:textId="77777777" w:rsidR="00FD1844" w:rsidRPr="00CB3B3D" w:rsidRDefault="00FD1844" w:rsidP="004B6F54"/>
          <w:p w14:paraId="54EC2C6D" w14:textId="77777777" w:rsidR="00FD1844" w:rsidRPr="00CB3B3D" w:rsidRDefault="00FD1844" w:rsidP="004B6F54"/>
          <w:p w14:paraId="03712FF0" w14:textId="77777777" w:rsidR="00FD1844" w:rsidRPr="00CB3B3D" w:rsidRDefault="00FD1844" w:rsidP="004B6F54"/>
          <w:p w14:paraId="2848B19A" w14:textId="77777777" w:rsidR="00FD1844" w:rsidRPr="00CB3B3D" w:rsidRDefault="00FD1844" w:rsidP="004B6F54"/>
        </w:tc>
      </w:tr>
    </w:tbl>
    <w:p w14:paraId="248560F5" w14:textId="77777777" w:rsidR="00FD1844" w:rsidRPr="00CB3B3D" w:rsidRDefault="00FD1844" w:rsidP="00FD1844"/>
    <w:p w14:paraId="2BE54F47" w14:textId="77777777" w:rsidR="00FD1844" w:rsidRPr="00CB3B3D" w:rsidRDefault="00FD1844" w:rsidP="00FD1844">
      <w:r w:rsidRPr="00CB3B3D">
        <w:t>Les coordonnées bancaires devront impérativement mentionner l’identifiant international de compte bancaire (IBAN + BIC/SWIFT).</w:t>
      </w:r>
    </w:p>
    <w:p w14:paraId="171F1A15" w14:textId="77777777" w:rsidR="00FD1844" w:rsidRPr="00CB3B3D" w:rsidRDefault="00FD1844" w:rsidP="00FD1844"/>
    <w:p w14:paraId="1F384F74" w14:textId="77777777" w:rsidR="00FD1844" w:rsidRPr="00CB3B3D" w:rsidRDefault="00FD1844" w:rsidP="00294EBF">
      <w:pPr>
        <w:jc w:val="both"/>
      </w:pPr>
      <w:r w:rsidRPr="00CB3B3D">
        <w:t xml:space="preserve">Les avis de virement sont adressés à l’établissement réalisant les prestations mentionnées à l’article 1 du présent document. </w:t>
      </w:r>
    </w:p>
    <w:p w14:paraId="4E4CD4FB" w14:textId="77777777" w:rsidR="00FD1844" w:rsidRPr="00CB3B3D" w:rsidRDefault="00FD1844" w:rsidP="00294EBF">
      <w:pPr>
        <w:jc w:val="both"/>
      </w:pPr>
      <w:r w:rsidRPr="00CB3B3D">
        <w:t xml:space="preserve">Le Centre Pompidou se libèrera des sommes dues aux sous-traitants payés directement en faisant porter les montants aux crédits des comptes désignés dans les actes spéciaux. </w:t>
      </w:r>
    </w:p>
    <w:p w14:paraId="749371BB" w14:textId="078C5A56" w:rsidR="00FD1844" w:rsidRPr="0021480E" w:rsidRDefault="00E43B8B" w:rsidP="0023177F">
      <w:pPr>
        <w:pStyle w:val="Titre3"/>
      </w:pPr>
      <w:r>
        <w:t>1</w:t>
      </w:r>
      <w:r w:rsidR="003032A6">
        <w:t>6</w:t>
      </w:r>
      <w:r w:rsidR="00FD1844">
        <w:t xml:space="preserve">.4.2 </w:t>
      </w:r>
      <w:r w:rsidR="00FD1844" w:rsidRPr="0021480E">
        <w:t>Coordonnées bancaires des membres du groupement conjoint</w:t>
      </w:r>
      <w:r w:rsidR="005D278B">
        <w:t> :</w:t>
      </w:r>
    </w:p>
    <w:p w14:paraId="3CD2484B" w14:textId="51570840" w:rsidR="00FD1844" w:rsidRPr="00CB3B3D" w:rsidRDefault="00FD1844" w:rsidP="00294EBF">
      <w:pPr>
        <w:jc w:val="both"/>
      </w:pPr>
      <w:r w:rsidRPr="00CB3B3D">
        <w:t xml:space="preserve">Le RIB de tous les membres du groupement conjoint doit être annexé au présent acte d’engagement. Les coordonnées bancaires devront impérativement mentionner l’identifiant international de compte bancaire (IBAN + BIC/SWIFT). </w:t>
      </w:r>
      <w:bookmarkEnd w:id="276"/>
    </w:p>
    <w:p w14:paraId="6A2C3950" w14:textId="6F098749" w:rsidR="00FD1844" w:rsidRPr="0021480E" w:rsidRDefault="00E43B8B" w:rsidP="0023177F">
      <w:pPr>
        <w:pStyle w:val="Titre3"/>
      </w:pPr>
      <w:r>
        <w:lastRenderedPageBreak/>
        <w:t>1</w:t>
      </w:r>
      <w:r w:rsidR="003032A6">
        <w:t>6</w:t>
      </w:r>
      <w:r w:rsidR="00FD1844">
        <w:t xml:space="preserve">.4.3 </w:t>
      </w:r>
      <w:r w:rsidR="00FD1844" w:rsidRPr="0021480E">
        <w:t>Modification des coordonnées bancaires</w:t>
      </w:r>
      <w:r w:rsidR="005D278B">
        <w:t> :</w:t>
      </w:r>
    </w:p>
    <w:p w14:paraId="3D9FAA9F" w14:textId="697CA18E" w:rsidR="00FD1844" w:rsidRPr="00CB3B3D" w:rsidRDefault="00FD1844" w:rsidP="00F30051">
      <w:pPr>
        <w:jc w:val="both"/>
      </w:pPr>
      <w:r w:rsidRPr="00CB3B3D">
        <w:t>En cas de modification des coordonnées bancaires en cours d’exécution d</w:t>
      </w:r>
      <w:r w:rsidR="00CA0DC5">
        <w:t>e l’</w:t>
      </w:r>
      <w:r w:rsidR="00B341B0">
        <w:t>accord-cadre</w:t>
      </w:r>
      <w:r w:rsidRPr="00CB3B3D">
        <w:t>, le titulaire doit impérativement, dans les plus brefs délais, notifier ce changement au service tel que défini ci-dessous et fournir le RIB correspondant.</w:t>
      </w:r>
    </w:p>
    <w:p w14:paraId="31617991" w14:textId="6C2B8D5E" w:rsidR="00FD1844" w:rsidRPr="00CB3B3D" w:rsidRDefault="00E43B8B" w:rsidP="0023177F">
      <w:pPr>
        <w:pStyle w:val="Titre3"/>
      </w:pPr>
      <w:r>
        <w:t>1</w:t>
      </w:r>
      <w:r w:rsidR="003032A6">
        <w:t>6</w:t>
      </w:r>
      <w:r w:rsidR="00FD1844">
        <w:t xml:space="preserve">.4.4 - </w:t>
      </w:r>
      <w:r w:rsidR="00FD1844" w:rsidRPr="00171C0D">
        <w:t>Comptable assignataire - Cession de créances</w:t>
      </w:r>
      <w:r w:rsidR="005D278B">
        <w:t> :</w:t>
      </w:r>
    </w:p>
    <w:p w14:paraId="0381876C" w14:textId="77777777" w:rsidR="00FD1844" w:rsidRPr="00CB3B3D" w:rsidRDefault="00FD1844" w:rsidP="00294EBF">
      <w:pPr>
        <w:jc w:val="both"/>
      </w:pPr>
      <w:r w:rsidRPr="00CB3B3D">
        <w:t>La personne habilitée à donner les renseignements prévus aux articles R. 2191-45 et suivants du code de la commande publique est le comptable assignataire, les cessions de créance doivent lui être notifiées à l’adresse suivante :</w:t>
      </w:r>
    </w:p>
    <w:p w14:paraId="1B34E240" w14:textId="77777777" w:rsidR="00FD1844" w:rsidRPr="00CB3B3D" w:rsidRDefault="00FD1844" w:rsidP="00294EBF">
      <w:pPr>
        <w:jc w:val="both"/>
      </w:pPr>
    </w:p>
    <w:p w14:paraId="56D86493" w14:textId="77777777" w:rsidR="00FD1844" w:rsidRPr="00CB3B3D" w:rsidRDefault="00FD1844" w:rsidP="00FD1844">
      <w:r w:rsidRPr="00CB3B3D">
        <w:t>L’Agent Comptable du Centre Pompidou.</w:t>
      </w:r>
    </w:p>
    <w:p w14:paraId="46974580" w14:textId="77777777" w:rsidR="00FD1844" w:rsidRPr="00CB3B3D" w:rsidRDefault="00FD1844" w:rsidP="00FD1844">
      <w:r w:rsidRPr="00CB3B3D">
        <w:t>4 rue Brantôme</w:t>
      </w:r>
    </w:p>
    <w:p w14:paraId="34522122" w14:textId="77777777" w:rsidR="00FD1844" w:rsidRDefault="00FD1844" w:rsidP="00FD1844">
      <w:r w:rsidRPr="00CB3B3D">
        <w:t>75191 Paris Cedex 04</w:t>
      </w:r>
    </w:p>
    <w:p w14:paraId="4DCDE2D4" w14:textId="77777777" w:rsidR="00312258" w:rsidRDefault="00312258" w:rsidP="00FD1844"/>
    <w:p w14:paraId="6E83B1CF" w14:textId="77777777" w:rsidR="00294EBF" w:rsidRDefault="00294EBF" w:rsidP="00FD1844"/>
    <w:p w14:paraId="4D494763" w14:textId="417D21A6" w:rsidR="001D01C8" w:rsidRDefault="00983D62" w:rsidP="00B32897">
      <w:pPr>
        <w:pStyle w:val="Titre1"/>
      </w:pPr>
      <w:bookmarkStart w:id="277" w:name="_Toc20144754"/>
      <w:bookmarkStart w:id="278" w:name="_Toc197326323"/>
      <w:bookmarkStart w:id="279" w:name="_Toc189580658"/>
      <w:r>
        <w:rPr>
          <w:lang w:val="fr-FR"/>
        </w:rPr>
        <w:t xml:space="preserve">ARTICLE </w:t>
      </w:r>
      <w:r w:rsidR="00E43B8B">
        <w:rPr>
          <w:lang w:val="fr-FR"/>
        </w:rPr>
        <w:t>1</w:t>
      </w:r>
      <w:r w:rsidR="003032A6">
        <w:rPr>
          <w:lang w:val="fr-FR"/>
        </w:rPr>
        <w:t>7</w:t>
      </w:r>
      <w:r>
        <w:rPr>
          <w:lang w:val="fr-FR"/>
        </w:rPr>
        <w:t xml:space="preserve"> - </w:t>
      </w:r>
      <w:r w:rsidR="001D01C8" w:rsidRPr="00AF0BEA">
        <w:t>PROTECTION DES DONNEES PERSONNELLES</w:t>
      </w:r>
      <w:bookmarkEnd w:id="277"/>
      <w:bookmarkEnd w:id="279"/>
    </w:p>
    <w:p w14:paraId="0F447E1B" w14:textId="77777777" w:rsidR="001119E8" w:rsidRPr="001119E8" w:rsidRDefault="001119E8" w:rsidP="001119E8">
      <w:pPr>
        <w:rPr>
          <w:lang w:val="x-none" w:eastAsia="x-none"/>
        </w:rPr>
      </w:pPr>
    </w:p>
    <w:p w14:paraId="51A67CD1" w14:textId="77777777" w:rsidR="001D01C8" w:rsidRPr="001D01C8" w:rsidRDefault="001D01C8" w:rsidP="001119E8">
      <w:pPr>
        <w:jc w:val="both"/>
      </w:pPr>
      <w:r w:rsidRPr="001D01C8">
        <w:t xml:space="preserve">Le présent contrat comporte un ou des traitement(s) de données à caractère personnel. Les parties s’engagent à respecter la réglementation en vigueur applicable au traitement des données à caractère personnel conformément à la loi n°78-17 du 6 janvier 1978 relative à l’informatique, aux fichiers et aux libertés, loi modifiée par la loi n°2018-493 du 20 juin 2018 relative à la protection des données personnelles et au règlement (UE) 2016/679 dit « règlement général sur la protection des données » (RGPD). </w:t>
      </w:r>
    </w:p>
    <w:p w14:paraId="7B0F41CD" w14:textId="79E29BEF" w:rsidR="001D01C8" w:rsidRPr="001D01C8" w:rsidRDefault="00E43B8B" w:rsidP="0023177F">
      <w:pPr>
        <w:pStyle w:val="Titre3"/>
      </w:pPr>
      <w:bookmarkStart w:id="280" w:name="_Toc1637205"/>
      <w:bookmarkStart w:id="281" w:name="_Toc20144755"/>
      <w:r>
        <w:t>1</w:t>
      </w:r>
      <w:r w:rsidR="003032A6">
        <w:t>7</w:t>
      </w:r>
      <w:r w:rsidR="00983D62">
        <w:t xml:space="preserve">.1 - </w:t>
      </w:r>
      <w:r w:rsidR="001D01C8" w:rsidRPr="008D32FF">
        <w:rPr>
          <w:i/>
          <w:u w:val="single"/>
        </w:rPr>
        <w:t>Obligations résultant du traitement des données à caractère personnel</w:t>
      </w:r>
      <w:bookmarkEnd w:id="280"/>
      <w:bookmarkEnd w:id="281"/>
      <w:r w:rsidR="005D278B">
        <w:t> </w:t>
      </w:r>
    </w:p>
    <w:p w14:paraId="135C5A8C" w14:textId="77777777" w:rsidR="001D01C8" w:rsidRPr="001D01C8" w:rsidRDefault="001D01C8" w:rsidP="001D01C8">
      <w:r w:rsidRPr="001D01C8">
        <w:t>Le titulaire de l’accord-cadre s’engage, notamment, à :</w:t>
      </w:r>
    </w:p>
    <w:p w14:paraId="590A771D" w14:textId="77777777" w:rsidR="001D01C8" w:rsidRPr="001D01C8" w:rsidRDefault="001D01C8" w:rsidP="001D01C8"/>
    <w:p w14:paraId="01886D9A" w14:textId="77777777" w:rsidR="001D01C8" w:rsidRPr="001D01C8" w:rsidRDefault="001D01C8" w:rsidP="00294EBF">
      <w:pPr>
        <w:jc w:val="both"/>
      </w:pPr>
      <w:r w:rsidRPr="001D01C8">
        <w:t>Traiter les données à caractère personnel uniquement pour la ou les seule(s) finalité(s) qui fait/font l’objet du présent contrat ;</w:t>
      </w:r>
    </w:p>
    <w:p w14:paraId="69E16D28" w14:textId="77777777" w:rsidR="001D01C8" w:rsidRPr="001D01C8" w:rsidRDefault="001D01C8" w:rsidP="00294EBF">
      <w:pPr>
        <w:jc w:val="both"/>
      </w:pPr>
      <w:r w:rsidRPr="001D01C8">
        <w:t>Veiller à ce que les personnes autorisées à traiter les données à caractère personnel s’engagent à respecter la confidentialité ou soient soumises à une obligation légale appropriée de confidentialité ;</w:t>
      </w:r>
    </w:p>
    <w:p w14:paraId="08258AED" w14:textId="77777777" w:rsidR="001D01C8" w:rsidRPr="001D01C8" w:rsidRDefault="001D01C8" w:rsidP="00294EBF">
      <w:pPr>
        <w:jc w:val="both"/>
      </w:pPr>
      <w:r w:rsidRPr="001D01C8">
        <w:t>Mettre en œuvre les mesures techniques et organisationnelles appropriées afin de garantir un niveau de sécurité adapté aux risques résultant de l’accord-cadre dont, notamment, le chiffrement, la confidentialité et l’intégrité des données ;</w:t>
      </w:r>
    </w:p>
    <w:p w14:paraId="234F5A8D" w14:textId="77777777" w:rsidR="001D01C8" w:rsidRPr="001D01C8" w:rsidRDefault="001D01C8" w:rsidP="00294EBF">
      <w:pPr>
        <w:jc w:val="both"/>
      </w:pPr>
      <w:r w:rsidRPr="001D01C8">
        <w:t>Notifier au pouvoir adjudicateur, par tout moyen, toute violation de données à caractère personnel dans un délai maximum de 24 heures après en avoir pris connaissance</w:t>
      </w:r>
      <w:r w:rsidR="007D1599">
        <w:t> ;</w:t>
      </w:r>
    </w:p>
    <w:p w14:paraId="36518C65" w14:textId="77777777" w:rsidR="001D01C8" w:rsidRPr="001D01C8" w:rsidRDefault="001D01C8" w:rsidP="00294EBF">
      <w:pPr>
        <w:jc w:val="both"/>
      </w:pPr>
      <w:r w:rsidRPr="001D01C8">
        <w:t>Aider le pouvoir adjudicateur à s’acquitter de son obligation de donner suite aux demandes dont les personnes concernées le saisissent ;</w:t>
      </w:r>
    </w:p>
    <w:p w14:paraId="7183C8DE" w14:textId="77777777" w:rsidR="001D01C8" w:rsidRPr="001D01C8" w:rsidRDefault="001D01C8" w:rsidP="00294EBF">
      <w:pPr>
        <w:jc w:val="both"/>
      </w:pPr>
      <w:r w:rsidRPr="001D01C8">
        <w:t>Supprimer toutes les données à caractère personnel ou les renvoyer au pouvoir adjudicateur au terme de la prestation de services relative à l’accord-cadre, selon le choix du pouvoir adjudicateur, à moins que le droit de l’Union ou le droit de l’Etat membre n’exige la conservation desdites données ;</w:t>
      </w:r>
    </w:p>
    <w:p w14:paraId="67BDE61B" w14:textId="77777777" w:rsidR="001D01C8" w:rsidRPr="001D01C8" w:rsidRDefault="001D01C8" w:rsidP="00294EBF">
      <w:pPr>
        <w:jc w:val="both"/>
      </w:pPr>
      <w:r w:rsidRPr="001D01C8">
        <w:t>Mettre à la disposition du pouvoir adjudicateur toutes les informations nécessaires pour démontrer le respect des obligations prévues au présent article et permettre la réalisation d’audits par le pouvoir adjudicateur ou tout autre personne qu’il a mandatée.</w:t>
      </w:r>
    </w:p>
    <w:p w14:paraId="7B318494" w14:textId="77777777" w:rsidR="001D01C8" w:rsidRPr="001D01C8" w:rsidRDefault="001D01C8" w:rsidP="00294EBF">
      <w:pPr>
        <w:jc w:val="both"/>
      </w:pPr>
    </w:p>
    <w:p w14:paraId="35B81BC0" w14:textId="77777777" w:rsidR="001D01C8" w:rsidRPr="001D01C8" w:rsidRDefault="001D01C8" w:rsidP="001D01C8">
      <w:r w:rsidRPr="001D01C8">
        <w:t>Le pouvoir adjudicateur s’engage, notamment, à :</w:t>
      </w:r>
    </w:p>
    <w:p w14:paraId="730D637F" w14:textId="77777777" w:rsidR="001D01C8" w:rsidRPr="001D01C8" w:rsidRDefault="001D01C8" w:rsidP="001D01C8"/>
    <w:p w14:paraId="63AEFBAA" w14:textId="77777777" w:rsidR="001D01C8" w:rsidRPr="001D01C8" w:rsidRDefault="001D01C8" w:rsidP="00294EBF">
      <w:pPr>
        <w:jc w:val="both"/>
      </w:pPr>
      <w:r w:rsidRPr="001D01C8">
        <w:t>Veiller, au préalable et durant toute la durée de l’accord-cadre, au respect des obligations prévues par le RGPD et la loi relative à l’informatique, aux fichiers et aux libertés modifiées, de la part du titulaire ;</w:t>
      </w:r>
    </w:p>
    <w:p w14:paraId="4AF9A4C4" w14:textId="77777777" w:rsidR="001D01C8" w:rsidRPr="001D01C8" w:rsidRDefault="001D01C8" w:rsidP="00294EBF">
      <w:pPr>
        <w:jc w:val="both"/>
      </w:pPr>
      <w:r w:rsidRPr="001D01C8">
        <w:t>Fournir au titulaire de l’accord-cadre les données à caractère personnel nécessaires à la réalisation de l’objet de l’accord-cadre ;</w:t>
      </w:r>
    </w:p>
    <w:p w14:paraId="6632BE47" w14:textId="77777777" w:rsidR="001D01C8" w:rsidRPr="001D01C8" w:rsidRDefault="001D01C8" w:rsidP="00294EBF">
      <w:pPr>
        <w:jc w:val="both"/>
      </w:pPr>
      <w:r w:rsidRPr="001D01C8">
        <w:t>Informer par écrit le titulaire de toute instruction particulière concernant le traitement des données à effectuer.</w:t>
      </w:r>
    </w:p>
    <w:p w14:paraId="43BAAA25" w14:textId="5DB4CF1A" w:rsidR="001D01C8" w:rsidRPr="001D01C8" w:rsidRDefault="00E43B8B" w:rsidP="0023177F">
      <w:pPr>
        <w:pStyle w:val="Titre3"/>
      </w:pPr>
      <w:bookmarkStart w:id="282" w:name="_Toc1637206"/>
      <w:bookmarkStart w:id="283" w:name="_Toc20144756"/>
      <w:r>
        <w:lastRenderedPageBreak/>
        <w:t>1</w:t>
      </w:r>
      <w:r w:rsidR="003032A6">
        <w:t>7</w:t>
      </w:r>
      <w:r w:rsidR="00983D62">
        <w:t xml:space="preserve">.2 - </w:t>
      </w:r>
      <w:r w:rsidR="001D01C8" w:rsidRPr="008D32FF">
        <w:rPr>
          <w:i/>
          <w:u w:val="single"/>
        </w:rPr>
        <w:t>Sous-traitance des activités de traitement des données personnelles</w:t>
      </w:r>
      <w:bookmarkEnd w:id="282"/>
      <w:bookmarkEnd w:id="283"/>
      <w:r w:rsidR="005D278B">
        <w:t> </w:t>
      </w:r>
    </w:p>
    <w:p w14:paraId="6B1E2D0C" w14:textId="77777777" w:rsidR="001D01C8" w:rsidRPr="001D01C8" w:rsidRDefault="001D01C8" w:rsidP="001119E8">
      <w:pPr>
        <w:jc w:val="both"/>
      </w:pPr>
      <w:r w:rsidRPr="001D01C8">
        <w:t>Lorsque le titulaire de l’accord-cadre fait appel à un sous-traitant pour mener des activités de traitement des données, il doit au préalable recueillir l’autorisation écrite du pouvoir adjudicateur. De même, le titulaire du contrat informe le pouvoir adjudicateur de tout changement prévu concernant l’ajout ou le remplacement d’autres sous-traitants donnant ainsi la possibilité au pouvoir adjudicateur la possibilité d’émettre des objections à l’encontre de ces changements.</w:t>
      </w:r>
    </w:p>
    <w:p w14:paraId="7FB31CDE" w14:textId="77777777" w:rsidR="001D01C8" w:rsidRPr="001D01C8" w:rsidRDefault="001D01C8" w:rsidP="001119E8">
      <w:pPr>
        <w:jc w:val="both"/>
      </w:pPr>
    </w:p>
    <w:p w14:paraId="15676610" w14:textId="77777777" w:rsidR="001D01C8" w:rsidRPr="001D01C8" w:rsidRDefault="001D01C8" w:rsidP="001119E8">
      <w:pPr>
        <w:jc w:val="both"/>
      </w:pPr>
      <w:r w:rsidRPr="001D01C8">
        <w:t>Les mêmes obligations en matière de protection des données que celles fixées dans l’accord-cadre entre le pouvoir adjudicateur et le titulaire de l’accord-cadre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 l’accord-cadre demeure pleinement responsable devant le pouvoir adjudicateur de l’exécution des obligations du sous-traitant.</w:t>
      </w:r>
    </w:p>
    <w:p w14:paraId="3AC33F91" w14:textId="77777777" w:rsidR="001D01C8" w:rsidRPr="001D01C8" w:rsidRDefault="001D01C8" w:rsidP="001119E8">
      <w:pPr>
        <w:jc w:val="both"/>
      </w:pPr>
    </w:p>
    <w:p w14:paraId="6F6A69A7" w14:textId="77777777" w:rsidR="001D01C8" w:rsidRPr="001D01C8" w:rsidRDefault="001D01C8" w:rsidP="001119E8">
      <w:pPr>
        <w:jc w:val="both"/>
      </w:pPr>
      <w:r w:rsidRPr="001D01C8">
        <w:t>Il est rappelé que, en cas de non-respect des dispositions précitées, la responsabilité du titulaire du contrat peut être engagée.</w:t>
      </w:r>
    </w:p>
    <w:p w14:paraId="60640C8C" w14:textId="77777777" w:rsidR="001D01C8" w:rsidRPr="001D01C8" w:rsidRDefault="001D01C8" w:rsidP="001119E8">
      <w:pPr>
        <w:jc w:val="both"/>
      </w:pPr>
    </w:p>
    <w:p w14:paraId="794251D0" w14:textId="77777777" w:rsidR="001D01C8" w:rsidRPr="001D01C8" w:rsidRDefault="001D01C8" w:rsidP="001119E8">
      <w:pPr>
        <w:jc w:val="both"/>
      </w:pPr>
      <w:r w:rsidRPr="001D01C8">
        <w:t>Le Centre Pompidou pourra prononcer la résiliation immédiate de l’accord-cadre, sans indemnité en faveur du titulaire, en cas de violation du secret professionnel ou de non-respect des dispositions précitées.</w:t>
      </w:r>
    </w:p>
    <w:p w14:paraId="00499B8B" w14:textId="77777777" w:rsidR="00312258" w:rsidRDefault="00312258" w:rsidP="001D01C8"/>
    <w:p w14:paraId="22E0C418" w14:textId="77777777" w:rsidR="004B6F54" w:rsidRDefault="004B6F54" w:rsidP="001D01C8"/>
    <w:p w14:paraId="23CF80B9" w14:textId="6E170344" w:rsidR="004B6F54" w:rsidRDefault="004B6F54" w:rsidP="00B32897">
      <w:pPr>
        <w:pStyle w:val="Titre1"/>
      </w:pPr>
      <w:bookmarkStart w:id="284" w:name="_Toc20214406"/>
      <w:bookmarkStart w:id="285" w:name="_Hlk23860044"/>
      <w:bookmarkStart w:id="286" w:name="_Toc189580659"/>
      <w:r>
        <w:t xml:space="preserve">ARTICLE </w:t>
      </w:r>
      <w:r w:rsidR="00E43B8B">
        <w:rPr>
          <w:lang w:val="fr-FR"/>
        </w:rPr>
        <w:t>1</w:t>
      </w:r>
      <w:r w:rsidR="003032A6">
        <w:rPr>
          <w:lang w:val="fr-FR"/>
        </w:rPr>
        <w:t>8</w:t>
      </w:r>
      <w:r w:rsidRPr="00CA2E64">
        <w:t xml:space="preserve"> – PLAN DE PREVENTION</w:t>
      </w:r>
      <w:bookmarkEnd w:id="284"/>
      <w:bookmarkEnd w:id="286"/>
      <w:r w:rsidRPr="00CA2E64">
        <w:t xml:space="preserve"> </w:t>
      </w:r>
    </w:p>
    <w:p w14:paraId="6A89FD51" w14:textId="77777777" w:rsidR="004B6F54" w:rsidRPr="00CA2E64" w:rsidRDefault="004B6F54" w:rsidP="004B6F54"/>
    <w:p w14:paraId="4AC7EA89" w14:textId="77777777" w:rsidR="004B6F54" w:rsidRPr="00303501" w:rsidRDefault="004B6F54" w:rsidP="004B6F54">
      <w:pPr>
        <w:autoSpaceDE w:val="0"/>
        <w:autoSpaceDN w:val="0"/>
        <w:adjustRightInd w:val="0"/>
        <w:jc w:val="both"/>
        <w:rPr>
          <w:szCs w:val="22"/>
        </w:rPr>
      </w:pPr>
      <w:r w:rsidRPr="00303501">
        <w:rPr>
          <w:szCs w:val="22"/>
        </w:rPr>
        <w:t>Un plan de prévention sera établi conformément au décret n°92-158 du 20 février 1992.</w:t>
      </w:r>
    </w:p>
    <w:p w14:paraId="727D6900" w14:textId="77777777" w:rsidR="004B6F54" w:rsidRPr="00303501" w:rsidRDefault="004B6F54" w:rsidP="004B6F54">
      <w:pPr>
        <w:autoSpaceDE w:val="0"/>
        <w:autoSpaceDN w:val="0"/>
        <w:adjustRightInd w:val="0"/>
        <w:jc w:val="both"/>
        <w:rPr>
          <w:szCs w:val="22"/>
        </w:rPr>
      </w:pPr>
      <w:r w:rsidRPr="00303501">
        <w:rPr>
          <w:szCs w:val="22"/>
        </w:rPr>
        <w:t>Il sera procédé, préalablement à l’exécution de l’opération, à une inspection commune des lieux de travail et des installations.</w:t>
      </w:r>
    </w:p>
    <w:p w14:paraId="50322008" w14:textId="77777777" w:rsidR="004B6F54" w:rsidRPr="00303501" w:rsidRDefault="004B6F54" w:rsidP="004B6F54">
      <w:pPr>
        <w:jc w:val="both"/>
        <w:rPr>
          <w:szCs w:val="20"/>
        </w:rPr>
      </w:pPr>
    </w:p>
    <w:p w14:paraId="2E03B6A3" w14:textId="0B977CF7" w:rsidR="004B6F54" w:rsidRPr="00F573E0" w:rsidRDefault="00E43B8B" w:rsidP="004B6F54">
      <w:pPr>
        <w:jc w:val="both"/>
        <w:rPr>
          <w:rFonts w:cs="Arial"/>
          <w:b/>
          <w:szCs w:val="22"/>
        </w:rPr>
      </w:pPr>
      <w:r>
        <w:rPr>
          <w:rFonts w:cs="Arial"/>
          <w:b/>
          <w:szCs w:val="22"/>
        </w:rPr>
        <w:t>1</w:t>
      </w:r>
      <w:r w:rsidR="003032A6">
        <w:rPr>
          <w:rFonts w:cs="Arial"/>
          <w:b/>
          <w:szCs w:val="22"/>
        </w:rPr>
        <w:t>8</w:t>
      </w:r>
      <w:r w:rsidR="004B6F54">
        <w:rPr>
          <w:rFonts w:cs="Arial"/>
          <w:b/>
          <w:szCs w:val="22"/>
        </w:rPr>
        <w:t>.</w:t>
      </w:r>
      <w:r w:rsidR="004B6F54" w:rsidRPr="00F573E0">
        <w:rPr>
          <w:rFonts w:cs="Arial"/>
          <w:b/>
          <w:szCs w:val="22"/>
        </w:rPr>
        <w:t>1</w:t>
      </w:r>
      <w:r>
        <w:rPr>
          <w:rFonts w:cs="Arial"/>
          <w:b/>
          <w:szCs w:val="22"/>
        </w:rPr>
        <w:t xml:space="preserve"> - </w:t>
      </w:r>
      <w:r w:rsidR="004B6F54" w:rsidRPr="008D32FF">
        <w:rPr>
          <w:rFonts w:cs="Arial"/>
          <w:b/>
          <w:szCs w:val="22"/>
          <w:u w:val="single"/>
        </w:rPr>
        <w:t>Plan de prévention</w:t>
      </w:r>
    </w:p>
    <w:p w14:paraId="270FCB68" w14:textId="68E309E6" w:rsidR="004B6F54" w:rsidRPr="00F573E0" w:rsidRDefault="004B6F54" w:rsidP="004B6F54">
      <w:pPr>
        <w:jc w:val="both"/>
        <w:rPr>
          <w:rFonts w:cs="Arial"/>
          <w:szCs w:val="22"/>
        </w:rPr>
      </w:pPr>
      <w:r w:rsidRPr="00F573E0">
        <w:rPr>
          <w:rFonts w:cs="Arial"/>
          <w:szCs w:val="22"/>
        </w:rPr>
        <w:t>L’entreprise utilisatrice se définit comme l’entreprise utilisant les services d’une entreprise extérieure. Dans le cas présent, le Centre Pompidou représente l’entreprise utilisatrice, et le titulaire d</w:t>
      </w:r>
      <w:r w:rsidR="00CA0DC5">
        <w:rPr>
          <w:rFonts w:cs="Arial"/>
          <w:szCs w:val="22"/>
        </w:rPr>
        <w:t>e l’</w:t>
      </w:r>
      <w:r w:rsidR="00B341B0">
        <w:rPr>
          <w:rFonts w:cs="Arial"/>
          <w:szCs w:val="22"/>
        </w:rPr>
        <w:t>accord-cadre</w:t>
      </w:r>
      <w:r w:rsidRPr="00F573E0">
        <w:rPr>
          <w:rFonts w:cs="Arial"/>
          <w:szCs w:val="22"/>
        </w:rPr>
        <w:t xml:space="preserve"> ainsi que ses éventuels sous-traitants représentent les entreprises extérieures.</w:t>
      </w:r>
    </w:p>
    <w:p w14:paraId="23FB2E19" w14:textId="77777777" w:rsidR="004B6F54" w:rsidRPr="00F573E0" w:rsidRDefault="004B6F54" w:rsidP="004B6F54">
      <w:pPr>
        <w:jc w:val="both"/>
        <w:rPr>
          <w:rFonts w:cs="Arial"/>
          <w:szCs w:val="22"/>
        </w:rPr>
      </w:pPr>
    </w:p>
    <w:p w14:paraId="76243C56" w14:textId="4A0F0961" w:rsidR="004B6F54" w:rsidRDefault="004B6F54" w:rsidP="004B6F54">
      <w:pPr>
        <w:jc w:val="both"/>
        <w:rPr>
          <w:rFonts w:cs="Arial"/>
          <w:szCs w:val="22"/>
        </w:rPr>
      </w:pPr>
      <w:r w:rsidRPr="00F573E0">
        <w:rPr>
          <w:rFonts w:cs="Arial"/>
          <w:szCs w:val="22"/>
        </w:rPr>
        <w:t xml:space="preserve">Dès lors que des entreprises extérieures interviennent au Centre Pompidou, ce dernier établit un plan de prévention afin d’encadrer les activités. Le plan de prévention est élaboré en application </w:t>
      </w:r>
      <w:bookmarkStart w:id="287" w:name="_Hlk165642731"/>
      <w:r w:rsidR="00644E70" w:rsidRPr="002C497F">
        <w:rPr>
          <w:rFonts w:cs="Arial"/>
          <w:szCs w:val="22"/>
        </w:rPr>
        <w:t xml:space="preserve">des articles R. 4512-6 à R. 4512-12 du code du travail. </w:t>
      </w:r>
      <w:bookmarkEnd w:id="287"/>
    </w:p>
    <w:p w14:paraId="1137FBD0" w14:textId="77777777" w:rsidR="00C71309" w:rsidRPr="00F573E0" w:rsidRDefault="00C71309" w:rsidP="004B6F54">
      <w:pPr>
        <w:jc w:val="both"/>
        <w:rPr>
          <w:rFonts w:cs="Arial"/>
          <w:szCs w:val="22"/>
        </w:rPr>
      </w:pPr>
    </w:p>
    <w:p w14:paraId="672BA57A" w14:textId="77777777" w:rsidR="004B6F54" w:rsidRPr="00F573E0" w:rsidRDefault="004B6F54" w:rsidP="004B6F54">
      <w:pPr>
        <w:jc w:val="both"/>
        <w:rPr>
          <w:rFonts w:cs="Arial"/>
          <w:szCs w:val="22"/>
        </w:rPr>
      </w:pPr>
      <w:r w:rsidRPr="00F573E0">
        <w:rPr>
          <w:rFonts w:cs="Arial"/>
          <w:szCs w:val="22"/>
        </w:rPr>
        <w:t>Au-delà de 400h de travail, toutes entreprises extérieures confondues, ou si des prestations réalisées entrent dans la liste des travaux dangereux définie par l’arrêté du 19 mars 1993, la réalisation d’un plan de prévention écrit est obligatoire (exemples : travaux en hauteur de plus de 3m, distribution électrique, utilisation de produits classés dangereux, …). A défaut, seule une inspection commune préalable est réalisée à l’arrivée des prestataires sur site.</w:t>
      </w:r>
    </w:p>
    <w:p w14:paraId="10782B70" w14:textId="77777777" w:rsidR="004B6F54" w:rsidRPr="00F573E0" w:rsidRDefault="004B6F54" w:rsidP="004B6F54">
      <w:pPr>
        <w:jc w:val="both"/>
        <w:rPr>
          <w:rFonts w:cs="Arial"/>
          <w:szCs w:val="22"/>
        </w:rPr>
      </w:pPr>
    </w:p>
    <w:p w14:paraId="6D2733AA" w14:textId="77777777" w:rsidR="004B6F54" w:rsidRDefault="004B6F54" w:rsidP="004B6F54">
      <w:pPr>
        <w:jc w:val="both"/>
        <w:rPr>
          <w:rFonts w:cs="Arial"/>
          <w:szCs w:val="22"/>
        </w:rPr>
      </w:pPr>
      <w:r w:rsidRPr="00F573E0">
        <w:rPr>
          <w:rFonts w:cs="Arial"/>
          <w:szCs w:val="22"/>
        </w:rPr>
        <w:t>L’inspection commune préalable est une réunion entre les représentants des entreprises extérieures intervenantes et le commanditaire de l’opération au Centre Pompidou. Elle est suivie d’une visite des espaces d’intervention. L’inspection commune se déroule environ dix jours avant le démarrage de la prestation, si la rédaction d’un plan de prévention a été jugée nécessaire.</w:t>
      </w:r>
    </w:p>
    <w:p w14:paraId="13F5E1A5" w14:textId="77777777" w:rsidR="004B6F54" w:rsidRPr="00F573E0" w:rsidRDefault="004B6F54" w:rsidP="004B6F54">
      <w:pPr>
        <w:jc w:val="both"/>
        <w:rPr>
          <w:rFonts w:cs="Arial"/>
          <w:szCs w:val="22"/>
        </w:rPr>
      </w:pPr>
    </w:p>
    <w:p w14:paraId="5ADE252C" w14:textId="0D6F80F4" w:rsidR="004B6F54" w:rsidRPr="00F573E0" w:rsidRDefault="004B6F54" w:rsidP="004B6F54">
      <w:pPr>
        <w:jc w:val="both"/>
        <w:rPr>
          <w:rFonts w:cs="Arial"/>
          <w:szCs w:val="22"/>
        </w:rPr>
      </w:pPr>
      <w:r w:rsidRPr="00F573E0">
        <w:rPr>
          <w:rFonts w:cs="Arial"/>
          <w:szCs w:val="22"/>
        </w:rPr>
        <w:t xml:space="preserve">A l’occasion de cette réunion, chaque représentant d’entreprise extérieure est invité à exposer la nature de ses interventions, ses méthodologies de travail et les mesures de prévention mises en œuvre. L’objectif est d’analyser les risques de </w:t>
      </w:r>
      <w:proofErr w:type="spellStart"/>
      <w:r w:rsidR="00F81027" w:rsidRPr="00F573E0">
        <w:rPr>
          <w:rFonts w:cs="Arial"/>
          <w:szCs w:val="22"/>
        </w:rPr>
        <w:t>co</w:t>
      </w:r>
      <w:r w:rsidR="00644E70">
        <w:rPr>
          <w:rFonts w:cs="Arial"/>
          <w:szCs w:val="22"/>
        </w:rPr>
        <w:t>-</w:t>
      </w:r>
      <w:r w:rsidR="00F81027" w:rsidRPr="00F573E0">
        <w:rPr>
          <w:rFonts w:cs="Arial"/>
          <w:szCs w:val="22"/>
        </w:rPr>
        <w:t>activité</w:t>
      </w:r>
      <w:proofErr w:type="spellEnd"/>
      <w:r w:rsidRPr="00F573E0">
        <w:rPr>
          <w:rFonts w:cs="Arial"/>
          <w:szCs w:val="22"/>
        </w:rPr>
        <w:t xml:space="preserve"> dus à l’intervention de plusieurs entreprises dans un même espace de travail ou les interactions avec les équipements du bâtiment, d’exposer les spécificités propres à l’établissement et de définir les mesures de prévention qui seront à respecter pendant l’intervention au Centre Pompidou.</w:t>
      </w:r>
    </w:p>
    <w:p w14:paraId="1744E599" w14:textId="77777777" w:rsidR="004B6F54" w:rsidRPr="00F573E0" w:rsidRDefault="004B6F54" w:rsidP="004B6F54">
      <w:pPr>
        <w:jc w:val="both"/>
        <w:rPr>
          <w:rFonts w:cs="Arial"/>
          <w:szCs w:val="22"/>
        </w:rPr>
      </w:pPr>
    </w:p>
    <w:p w14:paraId="4928E58A" w14:textId="77777777" w:rsidR="004B6F54" w:rsidRPr="00F573E0" w:rsidRDefault="004B6F54" w:rsidP="004B6F54">
      <w:pPr>
        <w:jc w:val="both"/>
        <w:rPr>
          <w:rFonts w:cs="Arial"/>
          <w:szCs w:val="22"/>
        </w:rPr>
      </w:pPr>
      <w:r w:rsidRPr="00F573E0">
        <w:rPr>
          <w:rFonts w:cs="Arial"/>
          <w:szCs w:val="22"/>
        </w:rPr>
        <w:lastRenderedPageBreak/>
        <w:t>Quinze jours au plus tard avant la date de l’inspection commune, soit trois semaines environ avant le démarrage des interventions, l’ensemble des entreprises extérieures intervenantes doit remettre au commanditaire de l’opération une fiche entreprise extérieure renseignée et accompagnée des justificatifs adaptés à l’intervention.</w:t>
      </w:r>
    </w:p>
    <w:p w14:paraId="40FAB97F" w14:textId="77777777" w:rsidR="004B6F54" w:rsidRDefault="004B6F54" w:rsidP="004B6F54">
      <w:pPr>
        <w:jc w:val="both"/>
        <w:rPr>
          <w:rFonts w:cs="Arial"/>
          <w:szCs w:val="22"/>
        </w:rPr>
      </w:pPr>
      <w:r w:rsidRPr="00F573E0">
        <w:rPr>
          <w:rFonts w:cs="Arial"/>
          <w:szCs w:val="22"/>
        </w:rPr>
        <w:t>Les principaux documents demandés pour permettre l’établissement du plan de prévention sont listés dans le tableau ci-dessous. Le Centre Pompidou se réserve la possibilité de demander aux entreprises extérieures de communiquer des documents complémentaires lors des réunions techniques ou visites d’inspection commune en fonction de la nature des prestations réalisées.</w:t>
      </w:r>
    </w:p>
    <w:p w14:paraId="6DAB1939" w14:textId="77777777" w:rsidR="004B6F54" w:rsidRPr="00F573E0" w:rsidRDefault="004B6F54" w:rsidP="004B6F54">
      <w:pPr>
        <w:jc w:val="both"/>
        <w:rPr>
          <w:rFonts w:cs="Arial"/>
          <w:szCs w:val="22"/>
        </w:rPr>
      </w:pPr>
    </w:p>
    <w:p w14:paraId="57F3829C" w14:textId="77777777" w:rsidR="004B6F54" w:rsidRPr="009F7374" w:rsidRDefault="004B6F54" w:rsidP="004B6F54">
      <w:pPr>
        <w:jc w:val="both"/>
        <w:rPr>
          <w:rFonts w:cs="Arial"/>
          <w:sz w:val="20"/>
          <w:szCs w:val="20"/>
        </w:rPr>
      </w:pPr>
    </w:p>
    <w:tbl>
      <w:tblPr>
        <w:tblW w:w="0" w:type="auto"/>
        <w:jc w:val="center"/>
        <w:tblLook w:val="04A0" w:firstRow="1" w:lastRow="0" w:firstColumn="1" w:lastColumn="0" w:noHBand="0" w:noVBand="1"/>
      </w:tblPr>
      <w:tblGrid>
        <w:gridCol w:w="2622"/>
        <w:gridCol w:w="6590"/>
      </w:tblGrid>
      <w:tr w:rsidR="004B6F54" w:rsidRPr="009F7374" w14:paraId="1259E3DF" w14:textId="77777777" w:rsidTr="005217F8">
        <w:trPr>
          <w:jc w:val="center"/>
        </w:trPr>
        <w:tc>
          <w:tcPr>
            <w:tcW w:w="2622" w:type="dxa"/>
            <w:tcBorders>
              <w:top w:val="single" w:sz="4" w:space="0" w:color="auto"/>
              <w:bottom w:val="single" w:sz="4" w:space="0" w:color="auto"/>
            </w:tcBorders>
            <w:shd w:val="clear" w:color="auto" w:fill="7F7F7F"/>
            <w:vAlign w:val="center"/>
          </w:tcPr>
          <w:p w14:paraId="33E691E2" w14:textId="77777777" w:rsidR="004B6F54" w:rsidRPr="005217F8" w:rsidRDefault="004B6F54" w:rsidP="005217F8">
            <w:pPr>
              <w:jc w:val="center"/>
              <w:rPr>
                <w:rFonts w:cs="Arial"/>
                <w:b/>
                <w:color w:val="FFFFFF"/>
                <w:sz w:val="20"/>
                <w:szCs w:val="20"/>
              </w:rPr>
            </w:pPr>
            <w:r w:rsidRPr="005217F8">
              <w:rPr>
                <w:rFonts w:cs="Arial"/>
                <w:b/>
                <w:color w:val="FFFFFF"/>
                <w:sz w:val="20"/>
                <w:szCs w:val="20"/>
              </w:rPr>
              <w:t>Nature de l’intervention</w:t>
            </w:r>
          </w:p>
        </w:tc>
        <w:tc>
          <w:tcPr>
            <w:tcW w:w="6590" w:type="dxa"/>
            <w:tcBorders>
              <w:top w:val="single" w:sz="4" w:space="0" w:color="auto"/>
              <w:bottom w:val="single" w:sz="4" w:space="0" w:color="auto"/>
            </w:tcBorders>
            <w:shd w:val="clear" w:color="auto" w:fill="7F7F7F"/>
            <w:vAlign w:val="center"/>
          </w:tcPr>
          <w:p w14:paraId="2F776491" w14:textId="77777777" w:rsidR="004B6F54" w:rsidRPr="005217F8" w:rsidRDefault="004B6F54" w:rsidP="005217F8">
            <w:pPr>
              <w:jc w:val="center"/>
              <w:rPr>
                <w:rFonts w:cs="Arial"/>
                <w:b/>
                <w:color w:val="FFFFFF"/>
                <w:sz w:val="20"/>
                <w:szCs w:val="20"/>
              </w:rPr>
            </w:pPr>
            <w:r w:rsidRPr="005217F8">
              <w:rPr>
                <w:rFonts w:cs="Arial"/>
                <w:b/>
                <w:color w:val="FFFFFF"/>
                <w:sz w:val="20"/>
                <w:szCs w:val="20"/>
              </w:rPr>
              <w:t xml:space="preserve">Documents à produire </w:t>
            </w:r>
            <w:r w:rsidRPr="005217F8">
              <w:rPr>
                <w:rFonts w:cs="Arial"/>
                <w:i/>
                <w:color w:val="FFFFFF"/>
                <w:sz w:val="20"/>
                <w:szCs w:val="20"/>
              </w:rPr>
              <w:t>(liste non exhaustive)</w:t>
            </w:r>
          </w:p>
        </w:tc>
      </w:tr>
      <w:tr w:rsidR="004B6F54" w:rsidRPr="009F7374" w14:paraId="77E6799B" w14:textId="77777777" w:rsidTr="005217F8">
        <w:trPr>
          <w:jc w:val="center"/>
        </w:trPr>
        <w:tc>
          <w:tcPr>
            <w:tcW w:w="2622" w:type="dxa"/>
            <w:vMerge w:val="restart"/>
            <w:tcBorders>
              <w:top w:val="single" w:sz="4" w:space="0" w:color="auto"/>
              <w:bottom w:val="single" w:sz="4" w:space="0" w:color="BFBFBF"/>
            </w:tcBorders>
            <w:shd w:val="clear" w:color="auto" w:fill="auto"/>
            <w:vAlign w:val="center"/>
          </w:tcPr>
          <w:p w14:paraId="1D87A9A5" w14:textId="77777777" w:rsidR="004B6F54" w:rsidRPr="005217F8" w:rsidRDefault="004B6F54" w:rsidP="005217F8">
            <w:pPr>
              <w:jc w:val="center"/>
              <w:rPr>
                <w:rFonts w:cs="Arial"/>
                <w:sz w:val="20"/>
                <w:szCs w:val="20"/>
              </w:rPr>
            </w:pPr>
            <w:r w:rsidRPr="005217F8">
              <w:rPr>
                <w:rFonts w:cs="Arial"/>
                <w:sz w:val="20"/>
                <w:szCs w:val="20"/>
              </w:rPr>
              <w:t>Quelle que soit l’intervention</w:t>
            </w:r>
          </w:p>
        </w:tc>
        <w:tc>
          <w:tcPr>
            <w:tcW w:w="6590" w:type="dxa"/>
            <w:tcBorders>
              <w:top w:val="single" w:sz="4" w:space="0" w:color="auto"/>
              <w:bottom w:val="single" w:sz="4" w:space="0" w:color="BFBFBF"/>
            </w:tcBorders>
            <w:shd w:val="clear" w:color="auto" w:fill="auto"/>
            <w:vAlign w:val="center"/>
          </w:tcPr>
          <w:p w14:paraId="7883EB4A" w14:textId="77777777" w:rsidR="004B6F54" w:rsidRPr="005217F8" w:rsidRDefault="004B6F54" w:rsidP="005217F8">
            <w:pPr>
              <w:jc w:val="center"/>
              <w:rPr>
                <w:rFonts w:cs="Arial"/>
                <w:sz w:val="20"/>
                <w:szCs w:val="20"/>
              </w:rPr>
            </w:pPr>
            <w:r w:rsidRPr="005217F8">
              <w:rPr>
                <w:rFonts w:cs="Arial"/>
                <w:sz w:val="20"/>
                <w:szCs w:val="20"/>
              </w:rPr>
              <w:t>Planning prévisionnel des travaux</w:t>
            </w:r>
          </w:p>
        </w:tc>
      </w:tr>
      <w:tr w:rsidR="004B6F54" w:rsidRPr="009F7374" w14:paraId="0DA32737" w14:textId="77777777" w:rsidTr="005217F8">
        <w:trPr>
          <w:jc w:val="center"/>
        </w:trPr>
        <w:tc>
          <w:tcPr>
            <w:tcW w:w="2622" w:type="dxa"/>
            <w:vMerge/>
            <w:tcBorders>
              <w:top w:val="single" w:sz="4" w:space="0" w:color="auto"/>
              <w:bottom w:val="single" w:sz="4" w:space="0" w:color="BFBFBF"/>
            </w:tcBorders>
            <w:shd w:val="clear" w:color="auto" w:fill="auto"/>
            <w:vAlign w:val="center"/>
          </w:tcPr>
          <w:p w14:paraId="5FD415BC"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BFBFBF"/>
            </w:tcBorders>
            <w:shd w:val="clear" w:color="auto" w:fill="auto"/>
            <w:vAlign w:val="center"/>
          </w:tcPr>
          <w:p w14:paraId="6652B2D3" w14:textId="77777777" w:rsidR="004B6F54" w:rsidRPr="005217F8" w:rsidRDefault="004B6F54" w:rsidP="005217F8">
            <w:pPr>
              <w:jc w:val="center"/>
              <w:rPr>
                <w:rFonts w:cs="Arial"/>
                <w:sz w:val="20"/>
                <w:szCs w:val="20"/>
              </w:rPr>
            </w:pPr>
            <w:r w:rsidRPr="005217F8">
              <w:rPr>
                <w:rFonts w:cs="Arial"/>
                <w:sz w:val="20"/>
                <w:szCs w:val="20"/>
              </w:rPr>
              <w:t>Organigramme opérationnel</w:t>
            </w:r>
          </w:p>
        </w:tc>
      </w:tr>
      <w:tr w:rsidR="004B6F54" w:rsidRPr="009F7374" w14:paraId="32F114D6" w14:textId="77777777" w:rsidTr="005217F8">
        <w:trPr>
          <w:jc w:val="center"/>
        </w:trPr>
        <w:tc>
          <w:tcPr>
            <w:tcW w:w="2622" w:type="dxa"/>
            <w:vMerge/>
            <w:tcBorders>
              <w:top w:val="single" w:sz="4" w:space="0" w:color="BFBFBF"/>
              <w:bottom w:val="single" w:sz="4" w:space="0" w:color="auto"/>
            </w:tcBorders>
            <w:shd w:val="clear" w:color="auto" w:fill="auto"/>
            <w:vAlign w:val="center"/>
          </w:tcPr>
          <w:p w14:paraId="4724254C"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auto"/>
            </w:tcBorders>
            <w:shd w:val="clear" w:color="auto" w:fill="auto"/>
            <w:vAlign w:val="center"/>
          </w:tcPr>
          <w:p w14:paraId="50B7B6EA" w14:textId="77777777" w:rsidR="004B6F54" w:rsidRPr="005217F8" w:rsidRDefault="004B6F54" w:rsidP="005217F8">
            <w:pPr>
              <w:jc w:val="center"/>
              <w:rPr>
                <w:rFonts w:cs="Arial"/>
                <w:sz w:val="20"/>
                <w:szCs w:val="20"/>
              </w:rPr>
            </w:pPr>
            <w:r w:rsidRPr="005217F8">
              <w:rPr>
                <w:rFonts w:cs="Arial"/>
                <w:sz w:val="20"/>
                <w:szCs w:val="20"/>
              </w:rPr>
              <w:t>Liste du personnel intervenant</w:t>
            </w:r>
          </w:p>
        </w:tc>
      </w:tr>
      <w:tr w:rsidR="004B6F54" w:rsidRPr="009F7374" w14:paraId="2A591048" w14:textId="77777777" w:rsidTr="005217F8">
        <w:trPr>
          <w:jc w:val="center"/>
        </w:trPr>
        <w:tc>
          <w:tcPr>
            <w:tcW w:w="2622" w:type="dxa"/>
            <w:tcBorders>
              <w:top w:val="single" w:sz="4" w:space="0" w:color="auto"/>
              <w:bottom w:val="single" w:sz="4" w:space="0" w:color="auto"/>
            </w:tcBorders>
            <w:shd w:val="clear" w:color="auto" w:fill="D9D9D9"/>
            <w:vAlign w:val="center"/>
          </w:tcPr>
          <w:p w14:paraId="65B929CF" w14:textId="77777777" w:rsidR="004B6F54" w:rsidRPr="005217F8" w:rsidRDefault="004B6F54" w:rsidP="005217F8">
            <w:pPr>
              <w:jc w:val="center"/>
              <w:rPr>
                <w:rFonts w:cs="Arial"/>
                <w:sz w:val="20"/>
                <w:szCs w:val="20"/>
              </w:rPr>
            </w:pPr>
            <w:r w:rsidRPr="005217F8">
              <w:rPr>
                <w:rFonts w:cs="Arial"/>
                <w:sz w:val="20"/>
                <w:szCs w:val="20"/>
              </w:rPr>
              <w:t>Intervention sur des installations électriques</w:t>
            </w:r>
          </w:p>
        </w:tc>
        <w:tc>
          <w:tcPr>
            <w:tcW w:w="6590" w:type="dxa"/>
            <w:tcBorders>
              <w:top w:val="single" w:sz="4" w:space="0" w:color="auto"/>
              <w:bottom w:val="single" w:sz="4" w:space="0" w:color="auto"/>
            </w:tcBorders>
            <w:shd w:val="clear" w:color="auto" w:fill="D9D9D9"/>
            <w:vAlign w:val="center"/>
          </w:tcPr>
          <w:p w14:paraId="0B85E2C3" w14:textId="77777777" w:rsidR="004B6F54" w:rsidRPr="005217F8" w:rsidRDefault="004B6F54" w:rsidP="005217F8">
            <w:pPr>
              <w:jc w:val="center"/>
              <w:rPr>
                <w:rFonts w:cs="Arial"/>
                <w:sz w:val="20"/>
                <w:szCs w:val="20"/>
              </w:rPr>
            </w:pPr>
            <w:r w:rsidRPr="005217F8">
              <w:rPr>
                <w:rFonts w:cs="Arial"/>
                <w:sz w:val="20"/>
                <w:szCs w:val="20"/>
              </w:rPr>
              <w:t>Titre d’habilitation électrique (niveau d’habilitation adapté à l’intervention)</w:t>
            </w:r>
          </w:p>
        </w:tc>
      </w:tr>
      <w:tr w:rsidR="004B6F54" w:rsidRPr="009F7374" w14:paraId="6B990C8C" w14:textId="77777777" w:rsidTr="005217F8">
        <w:trPr>
          <w:jc w:val="center"/>
        </w:trPr>
        <w:tc>
          <w:tcPr>
            <w:tcW w:w="2622" w:type="dxa"/>
            <w:vMerge w:val="restart"/>
            <w:tcBorders>
              <w:top w:val="single" w:sz="4" w:space="0" w:color="auto"/>
              <w:bottom w:val="single" w:sz="4" w:space="0" w:color="BFBFBF"/>
            </w:tcBorders>
            <w:shd w:val="clear" w:color="auto" w:fill="auto"/>
            <w:vAlign w:val="center"/>
          </w:tcPr>
          <w:p w14:paraId="35D271E6" w14:textId="77777777" w:rsidR="004B6F54" w:rsidRPr="005217F8" w:rsidRDefault="004B6F54" w:rsidP="005217F8">
            <w:pPr>
              <w:jc w:val="center"/>
              <w:rPr>
                <w:rFonts w:cs="Arial"/>
                <w:sz w:val="20"/>
                <w:szCs w:val="20"/>
              </w:rPr>
            </w:pPr>
            <w:r w:rsidRPr="005217F8">
              <w:rPr>
                <w:rFonts w:cs="Arial"/>
                <w:sz w:val="20"/>
                <w:szCs w:val="20"/>
              </w:rPr>
              <w:t xml:space="preserve">Travail en hauteur </w:t>
            </w:r>
          </w:p>
          <w:p w14:paraId="656852ED" w14:textId="77777777" w:rsidR="004B6F54" w:rsidRPr="005217F8" w:rsidRDefault="004B6F54" w:rsidP="005217F8">
            <w:pPr>
              <w:jc w:val="center"/>
              <w:rPr>
                <w:rFonts w:cs="Arial"/>
                <w:sz w:val="20"/>
                <w:szCs w:val="20"/>
              </w:rPr>
            </w:pPr>
            <w:r w:rsidRPr="005217F8">
              <w:rPr>
                <w:rFonts w:cs="Arial"/>
                <w:sz w:val="20"/>
                <w:szCs w:val="20"/>
              </w:rPr>
              <w:t>(</w:t>
            </w:r>
            <w:proofErr w:type="gramStart"/>
            <w:r w:rsidRPr="005217F8">
              <w:rPr>
                <w:rFonts w:cs="Arial"/>
                <w:sz w:val="20"/>
                <w:szCs w:val="20"/>
              </w:rPr>
              <w:t>utilisation</w:t>
            </w:r>
            <w:proofErr w:type="gramEnd"/>
            <w:r w:rsidRPr="005217F8">
              <w:rPr>
                <w:rFonts w:cs="Arial"/>
                <w:sz w:val="20"/>
                <w:szCs w:val="20"/>
              </w:rPr>
              <w:t xml:space="preserve"> de nacelle </w:t>
            </w:r>
          </w:p>
          <w:p w14:paraId="6E424E26" w14:textId="77777777" w:rsidR="004B6F54" w:rsidRPr="005217F8" w:rsidRDefault="004B6F54" w:rsidP="005217F8">
            <w:pPr>
              <w:jc w:val="center"/>
              <w:rPr>
                <w:rFonts w:cs="Arial"/>
                <w:sz w:val="20"/>
                <w:szCs w:val="20"/>
              </w:rPr>
            </w:pPr>
            <w:proofErr w:type="gramStart"/>
            <w:r w:rsidRPr="005217F8">
              <w:rPr>
                <w:rFonts w:cs="Arial"/>
                <w:sz w:val="20"/>
                <w:szCs w:val="20"/>
              </w:rPr>
              <w:t>fournie</w:t>
            </w:r>
            <w:proofErr w:type="gramEnd"/>
            <w:r w:rsidRPr="005217F8">
              <w:rPr>
                <w:rFonts w:cs="Arial"/>
                <w:sz w:val="20"/>
                <w:szCs w:val="20"/>
              </w:rPr>
              <w:t xml:space="preserve"> par le Centre Pompidou)</w:t>
            </w:r>
          </w:p>
        </w:tc>
        <w:tc>
          <w:tcPr>
            <w:tcW w:w="6590" w:type="dxa"/>
            <w:tcBorders>
              <w:top w:val="single" w:sz="4" w:space="0" w:color="auto"/>
              <w:bottom w:val="single" w:sz="4" w:space="0" w:color="BFBFBF"/>
            </w:tcBorders>
            <w:shd w:val="clear" w:color="auto" w:fill="auto"/>
            <w:vAlign w:val="center"/>
          </w:tcPr>
          <w:p w14:paraId="00BCF1E8" w14:textId="77777777" w:rsidR="004B6F54" w:rsidRPr="005217F8" w:rsidRDefault="004B6F54" w:rsidP="005217F8">
            <w:pPr>
              <w:jc w:val="center"/>
              <w:rPr>
                <w:rFonts w:cs="Arial"/>
                <w:sz w:val="20"/>
                <w:szCs w:val="20"/>
              </w:rPr>
            </w:pPr>
            <w:r w:rsidRPr="005217F8">
              <w:rPr>
                <w:rFonts w:cs="Arial"/>
                <w:sz w:val="20"/>
                <w:szCs w:val="20"/>
              </w:rPr>
              <w:t>CACES R386 pour deux intervenants (un dans le panier, un second au sol pour porter assistance en cas de nécessité)</w:t>
            </w:r>
          </w:p>
        </w:tc>
      </w:tr>
      <w:tr w:rsidR="004B6F54" w:rsidRPr="009F7374" w14:paraId="3A1E70C5" w14:textId="77777777" w:rsidTr="005217F8">
        <w:trPr>
          <w:jc w:val="center"/>
        </w:trPr>
        <w:tc>
          <w:tcPr>
            <w:tcW w:w="2622" w:type="dxa"/>
            <w:vMerge/>
            <w:tcBorders>
              <w:top w:val="single" w:sz="4" w:space="0" w:color="BFBFBF"/>
              <w:bottom w:val="single" w:sz="4" w:space="0" w:color="BFBFBF"/>
            </w:tcBorders>
            <w:shd w:val="clear" w:color="auto" w:fill="auto"/>
            <w:vAlign w:val="center"/>
          </w:tcPr>
          <w:p w14:paraId="69834AB3"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BFBFBF"/>
            </w:tcBorders>
            <w:shd w:val="clear" w:color="auto" w:fill="auto"/>
            <w:vAlign w:val="center"/>
          </w:tcPr>
          <w:p w14:paraId="6CD5935C" w14:textId="77777777" w:rsidR="004B6F54" w:rsidRPr="005217F8" w:rsidRDefault="004B6F54" w:rsidP="005217F8">
            <w:pPr>
              <w:jc w:val="center"/>
              <w:rPr>
                <w:rFonts w:cs="Arial"/>
                <w:sz w:val="20"/>
                <w:szCs w:val="20"/>
              </w:rPr>
            </w:pPr>
            <w:r w:rsidRPr="005217F8">
              <w:rPr>
                <w:rFonts w:cs="Arial"/>
                <w:sz w:val="20"/>
                <w:szCs w:val="20"/>
              </w:rPr>
              <w:t xml:space="preserve">Aptitudes médicales inférieures à deux ans </w:t>
            </w:r>
          </w:p>
          <w:p w14:paraId="5883248F" w14:textId="77777777" w:rsidR="004B6F54" w:rsidRPr="005217F8" w:rsidRDefault="004B6F54" w:rsidP="005217F8">
            <w:pPr>
              <w:jc w:val="center"/>
              <w:rPr>
                <w:rFonts w:cs="Arial"/>
                <w:sz w:val="20"/>
                <w:szCs w:val="20"/>
              </w:rPr>
            </w:pPr>
            <w:proofErr w:type="gramStart"/>
            <w:r w:rsidRPr="005217F8">
              <w:rPr>
                <w:rFonts w:cs="Arial"/>
                <w:sz w:val="20"/>
                <w:szCs w:val="20"/>
              </w:rPr>
              <w:t>et</w:t>
            </w:r>
            <w:proofErr w:type="gramEnd"/>
            <w:r w:rsidRPr="005217F8">
              <w:rPr>
                <w:rFonts w:cs="Arial"/>
                <w:sz w:val="20"/>
                <w:szCs w:val="20"/>
              </w:rPr>
              <w:t xml:space="preserve"> stipulant explicitement l’aptitude au travail en hauteur pour deux intervenants</w:t>
            </w:r>
          </w:p>
        </w:tc>
      </w:tr>
      <w:tr w:rsidR="004B6F54" w:rsidRPr="009F7374" w14:paraId="6B708F51" w14:textId="77777777" w:rsidTr="005217F8">
        <w:trPr>
          <w:jc w:val="center"/>
        </w:trPr>
        <w:tc>
          <w:tcPr>
            <w:tcW w:w="2622" w:type="dxa"/>
            <w:vMerge/>
            <w:tcBorders>
              <w:top w:val="single" w:sz="4" w:space="0" w:color="BFBFBF"/>
              <w:bottom w:val="single" w:sz="4" w:space="0" w:color="auto"/>
            </w:tcBorders>
            <w:shd w:val="clear" w:color="auto" w:fill="auto"/>
            <w:vAlign w:val="center"/>
          </w:tcPr>
          <w:p w14:paraId="3CD901D8"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auto"/>
            </w:tcBorders>
            <w:shd w:val="clear" w:color="auto" w:fill="auto"/>
            <w:vAlign w:val="center"/>
          </w:tcPr>
          <w:p w14:paraId="6C2891DC" w14:textId="77777777" w:rsidR="004B6F54" w:rsidRPr="005217F8" w:rsidRDefault="004B6F54" w:rsidP="005217F8">
            <w:pPr>
              <w:jc w:val="center"/>
              <w:rPr>
                <w:rFonts w:cs="Arial"/>
                <w:sz w:val="20"/>
                <w:szCs w:val="20"/>
              </w:rPr>
            </w:pPr>
            <w:r w:rsidRPr="005217F8">
              <w:rPr>
                <w:rFonts w:cs="Arial"/>
                <w:sz w:val="20"/>
                <w:szCs w:val="20"/>
              </w:rPr>
              <w:t>Autorisations de conduite pour deux intervenants (à renseigner sur la fiche entreprise extérieure)</w:t>
            </w:r>
          </w:p>
        </w:tc>
      </w:tr>
      <w:tr w:rsidR="004B6F54" w:rsidRPr="009F7374" w14:paraId="20B6960F" w14:textId="77777777" w:rsidTr="005217F8">
        <w:trPr>
          <w:jc w:val="center"/>
        </w:trPr>
        <w:tc>
          <w:tcPr>
            <w:tcW w:w="2622" w:type="dxa"/>
            <w:vMerge w:val="restart"/>
            <w:tcBorders>
              <w:top w:val="single" w:sz="4" w:space="0" w:color="auto"/>
              <w:bottom w:val="single" w:sz="4" w:space="0" w:color="BFBFBF"/>
            </w:tcBorders>
            <w:shd w:val="clear" w:color="auto" w:fill="D9D9D9"/>
            <w:vAlign w:val="center"/>
          </w:tcPr>
          <w:p w14:paraId="583713EE" w14:textId="77777777" w:rsidR="004B6F54" w:rsidRPr="005217F8" w:rsidRDefault="004B6F54" w:rsidP="005217F8">
            <w:pPr>
              <w:jc w:val="center"/>
              <w:rPr>
                <w:rFonts w:cs="Arial"/>
                <w:sz w:val="20"/>
                <w:szCs w:val="20"/>
              </w:rPr>
            </w:pPr>
            <w:r w:rsidRPr="005217F8">
              <w:rPr>
                <w:rFonts w:cs="Arial"/>
                <w:sz w:val="20"/>
                <w:szCs w:val="20"/>
              </w:rPr>
              <w:t xml:space="preserve">Travail en hauteur </w:t>
            </w:r>
          </w:p>
          <w:p w14:paraId="540474E4" w14:textId="77777777" w:rsidR="004B6F54" w:rsidRPr="005217F8" w:rsidRDefault="004B6F54" w:rsidP="005217F8">
            <w:pPr>
              <w:jc w:val="center"/>
              <w:rPr>
                <w:rFonts w:cs="Arial"/>
                <w:sz w:val="20"/>
                <w:szCs w:val="20"/>
              </w:rPr>
            </w:pPr>
            <w:r w:rsidRPr="005217F8">
              <w:rPr>
                <w:rFonts w:cs="Arial"/>
                <w:sz w:val="20"/>
                <w:szCs w:val="20"/>
              </w:rPr>
              <w:t>(</w:t>
            </w:r>
            <w:proofErr w:type="gramStart"/>
            <w:r w:rsidRPr="005217F8">
              <w:rPr>
                <w:rFonts w:cs="Arial"/>
                <w:sz w:val="20"/>
                <w:szCs w:val="20"/>
              </w:rPr>
              <w:t>utilisation</w:t>
            </w:r>
            <w:proofErr w:type="gramEnd"/>
            <w:r w:rsidRPr="005217F8">
              <w:rPr>
                <w:rFonts w:cs="Arial"/>
                <w:sz w:val="20"/>
                <w:szCs w:val="20"/>
              </w:rPr>
              <w:t xml:space="preserve"> de nacelle </w:t>
            </w:r>
          </w:p>
          <w:p w14:paraId="4A052A17" w14:textId="77777777" w:rsidR="004B6F54" w:rsidRPr="005217F8" w:rsidRDefault="004B6F54" w:rsidP="005217F8">
            <w:pPr>
              <w:jc w:val="center"/>
              <w:rPr>
                <w:rFonts w:cs="Arial"/>
                <w:sz w:val="20"/>
                <w:szCs w:val="20"/>
              </w:rPr>
            </w:pPr>
            <w:proofErr w:type="gramStart"/>
            <w:r w:rsidRPr="005217F8">
              <w:rPr>
                <w:rFonts w:cs="Arial"/>
                <w:sz w:val="20"/>
                <w:szCs w:val="20"/>
              </w:rPr>
              <w:t>fournie</w:t>
            </w:r>
            <w:proofErr w:type="gramEnd"/>
            <w:r w:rsidRPr="005217F8">
              <w:rPr>
                <w:rFonts w:cs="Arial"/>
                <w:sz w:val="20"/>
                <w:szCs w:val="20"/>
              </w:rPr>
              <w:t xml:space="preserve"> par l’entreprise extérieure)</w:t>
            </w:r>
          </w:p>
        </w:tc>
        <w:tc>
          <w:tcPr>
            <w:tcW w:w="6590" w:type="dxa"/>
            <w:tcBorders>
              <w:top w:val="single" w:sz="4" w:space="0" w:color="auto"/>
              <w:bottom w:val="single" w:sz="4" w:space="0" w:color="BFBFBF"/>
            </w:tcBorders>
            <w:shd w:val="clear" w:color="auto" w:fill="D9D9D9"/>
            <w:vAlign w:val="center"/>
          </w:tcPr>
          <w:p w14:paraId="432C9756" w14:textId="77777777" w:rsidR="004B6F54" w:rsidRPr="005217F8" w:rsidRDefault="004B6F54" w:rsidP="005217F8">
            <w:pPr>
              <w:jc w:val="center"/>
              <w:rPr>
                <w:rFonts w:cs="Arial"/>
                <w:sz w:val="20"/>
                <w:szCs w:val="20"/>
              </w:rPr>
            </w:pPr>
            <w:r w:rsidRPr="005217F8">
              <w:rPr>
                <w:rFonts w:cs="Arial"/>
                <w:sz w:val="20"/>
                <w:szCs w:val="20"/>
              </w:rPr>
              <w:t>Autorisation de conduite pour deux intervenants (à renseigner sur la fiche entreprise extérieure)</w:t>
            </w:r>
          </w:p>
        </w:tc>
      </w:tr>
      <w:tr w:rsidR="004B6F54" w:rsidRPr="009F7374" w14:paraId="1CD1268A" w14:textId="77777777" w:rsidTr="005217F8">
        <w:trPr>
          <w:jc w:val="center"/>
        </w:trPr>
        <w:tc>
          <w:tcPr>
            <w:tcW w:w="2622" w:type="dxa"/>
            <w:vMerge/>
            <w:tcBorders>
              <w:top w:val="single" w:sz="4" w:space="0" w:color="BFBFBF"/>
              <w:bottom w:val="single" w:sz="4" w:space="0" w:color="BFBFBF"/>
            </w:tcBorders>
            <w:shd w:val="clear" w:color="auto" w:fill="auto"/>
            <w:vAlign w:val="center"/>
          </w:tcPr>
          <w:p w14:paraId="17A792CC"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BFBFBF"/>
            </w:tcBorders>
            <w:shd w:val="clear" w:color="auto" w:fill="D9D9D9"/>
            <w:vAlign w:val="center"/>
          </w:tcPr>
          <w:p w14:paraId="12B74B51" w14:textId="77777777" w:rsidR="004B6F54" w:rsidRPr="005217F8" w:rsidRDefault="004B6F54" w:rsidP="005217F8">
            <w:pPr>
              <w:jc w:val="center"/>
              <w:rPr>
                <w:rFonts w:cs="Arial"/>
                <w:sz w:val="20"/>
                <w:szCs w:val="20"/>
              </w:rPr>
            </w:pPr>
            <w:r w:rsidRPr="005217F8">
              <w:rPr>
                <w:rFonts w:cs="Arial"/>
                <w:sz w:val="20"/>
                <w:szCs w:val="20"/>
              </w:rPr>
              <w:t>Fiche technique de l’équipement (équipement uniquement à énergie électrique en cas d’usage à l’intérieur du bâtiment ; respect des surcharges admissibles au sol : 500Kg/m² en superstructure et 400 Kg/m² au Forum et Forum -1)</w:t>
            </w:r>
          </w:p>
        </w:tc>
      </w:tr>
      <w:tr w:rsidR="004B6F54" w:rsidRPr="009F7374" w14:paraId="7CF1AE1F" w14:textId="77777777" w:rsidTr="005217F8">
        <w:trPr>
          <w:jc w:val="center"/>
        </w:trPr>
        <w:tc>
          <w:tcPr>
            <w:tcW w:w="2622" w:type="dxa"/>
            <w:vMerge/>
            <w:tcBorders>
              <w:top w:val="single" w:sz="4" w:space="0" w:color="BFBFBF"/>
              <w:bottom w:val="single" w:sz="4" w:space="0" w:color="auto"/>
            </w:tcBorders>
            <w:shd w:val="clear" w:color="auto" w:fill="auto"/>
            <w:vAlign w:val="center"/>
          </w:tcPr>
          <w:p w14:paraId="1EC033E2"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auto"/>
            </w:tcBorders>
            <w:shd w:val="clear" w:color="auto" w:fill="D9D9D9"/>
            <w:vAlign w:val="center"/>
          </w:tcPr>
          <w:p w14:paraId="4E931DF9" w14:textId="77777777" w:rsidR="004B6F54" w:rsidRPr="005217F8" w:rsidRDefault="004B6F54" w:rsidP="005217F8">
            <w:pPr>
              <w:jc w:val="center"/>
              <w:rPr>
                <w:rFonts w:cs="Arial"/>
                <w:sz w:val="20"/>
                <w:szCs w:val="20"/>
              </w:rPr>
            </w:pPr>
            <w:r w:rsidRPr="005217F8">
              <w:rPr>
                <w:rFonts w:cs="Arial"/>
                <w:sz w:val="20"/>
                <w:szCs w:val="20"/>
              </w:rPr>
              <w:t>PV de vérification de l’équipement inférieur à six mois</w:t>
            </w:r>
          </w:p>
        </w:tc>
      </w:tr>
      <w:tr w:rsidR="004B6F54" w:rsidRPr="009F7374" w14:paraId="0F0E5DF8" w14:textId="77777777" w:rsidTr="005217F8">
        <w:trPr>
          <w:jc w:val="center"/>
        </w:trPr>
        <w:tc>
          <w:tcPr>
            <w:tcW w:w="2622" w:type="dxa"/>
            <w:vMerge w:val="restart"/>
            <w:tcBorders>
              <w:top w:val="single" w:sz="4" w:space="0" w:color="auto"/>
              <w:bottom w:val="single" w:sz="4" w:space="0" w:color="BFBFBF"/>
            </w:tcBorders>
            <w:shd w:val="clear" w:color="auto" w:fill="auto"/>
            <w:vAlign w:val="center"/>
          </w:tcPr>
          <w:p w14:paraId="5EB1E534" w14:textId="77777777" w:rsidR="004B6F54" w:rsidRPr="005217F8" w:rsidRDefault="004B6F54" w:rsidP="005217F8">
            <w:pPr>
              <w:jc w:val="center"/>
              <w:rPr>
                <w:rFonts w:cs="Arial"/>
                <w:sz w:val="20"/>
                <w:szCs w:val="20"/>
              </w:rPr>
            </w:pPr>
            <w:r w:rsidRPr="005217F8">
              <w:rPr>
                <w:rFonts w:cs="Arial"/>
                <w:sz w:val="20"/>
                <w:szCs w:val="20"/>
              </w:rPr>
              <w:t>Travail en hauteur (échafaudage)</w:t>
            </w:r>
          </w:p>
        </w:tc>
        <w:tc>
          <w:tcPr>
            <w:tcW w:w="6590" w:type="dxa"/>
            <w:tcBorders>
              <w:top w:val="single" w:sz="4" w:space="0" w:color="auto"/>
              <w:bottom w:val="single" w:sz="4" w:space="0" w:color="BFBFBF"/>
            </w:tcBorders>
            <w:shd w:val="clear" w:color="auto" w:fill="auto"/>
            <w:vAlign w:val="center"/>
          </w:tcPr>
          <w:p w14:paraId="69B2E52A" w14:textId="77777777" w:rsidR="004B6F54" w:rsidRPr="005217F8" w:rsidRDefault="004B6F54" w:rsidP="005217F8">
            <w:pPr>
              <w:jc w:val="center"/>
              <w:rPr>
                <w:rFonts w:cs="Arial"/>
                <w:sz w:val="20"/>
                <w:szCs w:val="20"/>
              </w:rPr>
            </w:pPr>
            <w:r w:rsidRPr="005217F8">
              <w:rPr>
                <w:rFonts w:cs="Arial"/>
                <w:sz w:val="20"/>
                <w:szCs w:val="20"/>
              </w:rPr>
              <w:t>Notice de montage de l’échafaudage (pour les échafaudages complexes)</w:t>
            </w:r>
          </w:p>
        </w:tc>
      </w:tr>
      <w:tr w:rsidR="004B6F54" w:rsidRPr="009F7374" w14:paraId="51A05761" w14:textId="77777777" w:rsidTr="005217F8">
        <w:trPr>
          <w:jc w:val="center"/>
        </w:trPr>
        <w:tc>
          <w:tcPr>
            <w:tcW w:w="2622" w:type="dxa"/>
            <w:vMerge/>
            <w:tcBorders>
              <w:top w:val="single" w:sz="4" w:space="0" w:color="BFBFBF"/>
              <w:bottom w:val="single" w:sz="4" w:space="0" w:color="auto"/>
            </w:tcBorders>
            <w:shd w:val="clear" w:color="auto" w:fill="auto"/>
            <w:vAlign w:val="center"/>
          </w:tcPr>
          <w:p w14:paraId="3537A12D"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auto"/>
            </w:tcBorders>
            <w:shd w:val="clear" w:color="auto" w:fill="auto"/>
            <w:vAlign w:val="center"/>
          </w:tcPr>
          <w:p w14:paraId="322F0A06" w14:textId="77777777" w:rsidR="004B6F54" w:rsidRPr="005217F8" w:rsidRDefault="004B6F54" w:rsidP="005217F8">
            <w:pPr>
              <w:jc w:val="center"/>
              <w:rPr>
                <w:rFonts w:cs="Arial"/>
                <w:sz w:val="20"/>
                <w:szCs w:val="20"/>
              </w:rPr>
            </w:pPr>
            <w:r w:rsidRPr="005217F8">
              <w:rPr>
                <w:rFonts w:cs="Arial"/>
                <w:sz w:val="20"/>
                <w:szCs w:val="20"/>
              </w:rPr>
              <w:t>Attestation de formation monteur / vérificateur / utilisateur (à renseigner sur la fiche entreprise extérieure)</w:t>
            </w:r>
          </w:p>
        </w:tc>
      </w:tr>
      <w:tr w:rsidR="004B6F54" w:rsidRPr="009F7374" w14:paraId="1739F4AD" w14:textId="77777777" w:rsidTr="005217F8">
        <w:trPr>
          <w:jc w:val="center"/>
        </w:trPr>
        <w:tc>
          <w:tcPr>
            <w:tcW w:w="2622" w:type="dxa"/>
            <w:tcBorders>
              <w:top w:val="single" w:sz="4" w:space="0" w:color="auto"/>
              <w:bottom w:val="single" w:sz="4" w:space="0" w:color="auto"/>
            </w:tcBorders>
            <w:shd w:val="clear" w:color="auto" w:fill="D9D9D9"/>
            <w:vAlign w:val="center"/>
          </w:tcPr>
          <w:p w14:paraId="0F44FDDB" w14:textId="77777777" w:rsidR="004B6F54" w:rsidRPr="005217F8" w:rsidRDefault="004B6F54" w:rsidP="005217F8">
            <w:pPr>
              <w:jc w:val="center"/>
              <w:rPr>
                <w:rFonts w:cs="Arial"/>
                <w:sz w:val="20"/>
                <w:szCs w:val="20"/>
              </w:rPr>
            </w:pPr>
            <w:r w:rsidRPr="005217F8">
              <w:rPr>
                <w:rFonts w:cs="Arial"/>
                <w:sz w:val="20"/>
                <w:szCs w:val="20"/>
              </w:rPr>
              <w:t xml:space="preserve">Travail en hauteur </w:t>
            </w:r>
          </w:p>
          <w:p w14:paraId="64CB7753" w14:textId="77777777" w:rsidR="004B6F54" w:rsidRPr="005217F8" w:rsidRDefault="004B6F54" w:rsidP="005217F8">
            <w:pPr>
              <w:jc w:val="center"/>
              <w:rPr>
                <w:rFonts w:cs="Arial"/>
                <w:sz w:val="20"/>
                <w:szCs w:val="20"/>
              </w:rPr>
            </w:pPr>
            <w:r w:rsidRPr="005217F8">
              <w:rPr>
                <w:rFonts w:cs="Arial"/>
                <w:sz w:val="20"/>
                <w:szCs w:val="20"/>
              </w:rPr>
              <w:t>(</w:t>
            </w:r>
            <w:proofErr w:type="gramStart"/>
            <w:r w:rsidRPr="005217F8">
              <w:rPr>
                <w:rFonts w:cs="Arial"/>
                <w:sz w:val="20"/>
                <w:szCs w:val="20"/>
              </w:rPr>
              <w:t>escabeau</w:t>
            </w:r>
            <w:proofErr w:type="gramEnd"/>
            <w:r w:rsidRPr="005217F8">
              <w:rPr>
                <w:rFonts w:cs="Arial"/>
                <w:sz w:val="20"/>
                <w:szCs w:val="20"/>
              </w:rPr>
              <w:t xml:space="preserve">, échelle, marchepied </w:t>
            </w:r>
          </w:p>
          <w:p w14:paraId="6CAD90E7" w14:textId="77777777" w:rsidR="004B6F54" w:rsidRPr="005217F8" w:rsidRDefault="004B6F54" w:rsidP="005217F8">
            <w:pPr>
              <w:jc w:val="center"/>
              <w:rPr>
                <w:rFonts w:cs="Arial"/>
                <w:sz w:val="20"/>
                <w:szCs w:val="20"/>
              </w:rPr>
            </w:pPr>
            <w:proofErr w:type="gramStart"/>
            <w:r w:rsidRPr="005217F8">
              <w:rPr>
                <w:rFonts w:cs="Arial"/>
                <w:sz w:val="20"/>
                <w:szCs w:val="20"/>
              </w:rPr>
              <w:t>fourni</w:t>
            </w:r>
            <w:proofErr w:type="gramEnd"/>
            <w:r w:rsidRPr="005217F8">
              <w:rPr>
                <w:rFonts w:cs="Arial"/>
                <w:sz w:val="20"/>
                <w:szCs w:val="20"/>
              </w:rPr>
              <w:t xml:space="preserve"> par l’entreprise extérieure)</w:t>
            </w:r>
          </w:p>
        </w:tc>
        <w:tc>
          <w:tcPr>
            <w:tcW w:w="6590" w:type="dxa"/>
            <w:tcBorders>
              <w:top w:val="single" w:sz="4" w:space="0" w:color="auto"/>
              <w:bottom w:val="single" w:sz="4" w:space="0" w:color="auto"/>
            </w:tcBorders>
            <w:shd w:val="clear" w:color="auto" w:fill="D9D9D9"/>
            <w:vAlign w:val="center"/>
          </w:tcPr>
          <w:p w14:paraId="599CE162" w14:textId="77777777" w:rsidR="004B6F54" w:rsidRPr="005217F8" w:rsidRDefault="004B6F54" w:rsidP="005217F8">
            <w:pPr>
              <w:jc w:val="center"/>
              <w:rPr>
                <w:rFonts w:cs="Arial"/>
                <w:sz w:val="20"/>
                <w:szCs w:val="20"/>
              </w:rPr>
            </w:pPr>
            <w:r w:rsidRPr="005217F8">
              <w:rPr>
                <w:rFonts w:cs="Arial"/>
                <w:sz w:val="20"/>
                <w:szCs w:val="20"/>
              </w:rPr>
              <w:t xml:space="preserve">Méthodologie justifiant le recours à ce type d’équipement </w:t>
            </w:r>
          </w:p>
          <w:p w14:paraId="727F42FE" w14:textId="77777777" w:rsidR="004B6F54" w:rsidRPr="005217F8" w:rsidRDefault="004B6F54" w:rsidP="005217F8">
            <w:pPr>
              <w:jc w:val="center"/>
              <w:rPr>
                <w:rFonts w:cs="Arial"/>
                <w:sz w:val="20"/>
                <w:szCs w:val="20"/>
              </w:rPr>
            </w:pPr>
            <w:proofErr w:type="gramStart"/>
            <w:r w:rsidRPr="005217F8">
              <w:rPr>
                <w:rFonts w:cs="Arial"/>
                <w:sz w:val="20"/>
                <w:szCs w:val="20"/>
              </w:rPr>
              <w:t>comme</w:t>
            </w:r>
            <w:proofErr w:type="gramEnd"/>
            <w:r w:rsidRPr="005217F8">
              <w:rPr>
                <w:rFonts w:cs="Arial"/>
                <w:sz w:val="20"/>
                <w:szCs w:val="20"/>
              </w:rPr>
              <w:t xml:space="preserve"> poste de travail (en référence à l’article R4323-63 du Code du travail)</w:t>
            </w:r>
          </w:p>
        </w:tc>
      </w:tr>
      <w:tr w:rsidR="004B6F54" w:rsidRPr="009F7374" w14:paraId="645921EB" w14:textId="77777777" w:rsidTr="005217F8">
        <w:trPr>
          <w:jc w:val="center"/>
        </w:trPr>
        <w:tc>
          <w:tcPr>
            <w:tcW w:w="2622" w:type="dxa"/>
            <w:vMerge w:val="restart"/>
            <w:tcBorders>
              <w:top w:val="single" w:sz="4" w:space="0" w:color="auto"/>
              <w:bottom w:val="single" w:sz="4" w:space="0" w:color="BFBFBF"/>
            </w:tcBorders>
            <w:shd w:val="clear" w:color="auto" w:fill="auto"/>
            <w:vAlign w:val="center"/>
          </w:tcPr>
          <w:p w14:paraId="256C41A1" w14:textId="77777777" w:rsidR="004B6F54" w:rsidRPr="005217F8" w:rsidRDefault="004B6F54" w:rsidP="005217F8">
            <w:pPr>
              <w:jc w:val="center"/>
              <w:rPr>
                <w:rFonts w:cs="Arial"/>
                <w:sz w:val="20"/>
                <w:szCs w:val="20"/>
              </w:rPr>
            </w:pPr>
            <w:r w:rsidRPr="005217F8">
              <w:rPr>
                <w:rFonts w:cs="Arial"/>
                <w:sz w:val="20"/>
                <w:szCs w:val="20"/>
              </w:rPr>
              <w:t xml:space="preserve">Manutention mécanique </w:t>
            </w:r>
          </w:p>
          <w:p w14:paraId="451E7A7B" w14:textId="77777777" w:rsidR="004B6F54" w:rsidRPr="005217F8" w:rsidRDefault="004B6F54" w:rsidP="005217F8">
            <w:pPr>
              <w:jc w:val="center"/>
              <w:rPr>
                <w:rFonts w:cs="Arial"/>
                <w:sz w:val="20"/>
                <w:szCs w:val="20"/>
              </w:rPr>
            </w:pPr>
            <w:r w:rsidRPr="005217F8">
              <w:rPr>
                <w:rFonts w:cs="Arial"/>
                <w:sz w:val="20"/>
                <w:szCs w:val="20"/>
              </w:rPr>
              <w:t>(</w:t>
            </w:r>
            <w:proofErr w:type="gramStart"/>
            <w:r w:rsidRPr="005217F8">
              <w:rPr>
                <w:rFonts w:cs="Arial"/>
                <w:sz w:val="20"/>
                <w:szCs w:val="20"/>
              </w:rPr>
              <w:t>utilisation</w:t>
            </w:r>
            <w:proofErr w:type="gramEnd"/>
            <w:r w:rsidRPr="005217F8">
              <w:rPr>
                <w:rFonts w:cs="Arial"/>
                <w:sz w:val="20"/>
                <w:szCs w:val="20"/>
              </w:rPr>
              <w:t xml:space="preserve"> de chariot automoteur ou autre équipement de manutention autoporté fourni par le Centre Pompidou)</w:t>
            </w:r>
          </w:p>
        </w:tc>
        <w:tc>
          <w:tcPr>
            <w:tcW w:w="6590" w:type="dxa"/>
            <w:tcBorders>
              <w:top w:val="single" w:sz="4" w:space="0" w:color="auto"/>
              <w:bottom w:val="single" w:sz="4" w:space="0" w:color="BFBFBF"/>
            </w:tcBorders>
            <w:shd w:val="clear" w:color="auto" w:fill="auto"/>
            <w:vAlign w:val="center"/>
          </w:tcPr>
          <w:p w14:paraId="3D4D94FA" w14:textId="77777777" w:rsidR="004B6F54" w:rsidRPr="005217F8" w:rsidRDefault="004B6F54" w:rsidP="005217F8">
            <w:pPr>
              <w:jc w:val="center"/>
              <w:rPr>
                <w:rFonts w:cs="Arial"/>
                <w:sz w:val="20"/>
                <w:szCs w:val="20"/>
              </w:rPr>
            </w:pPr>
            <w:r w:rsidRPr="005217F8">
              <w:rPr>
                <w:rFonts w:cs="Arial"/>
                <w:sz w:val="20"/>
                <w:szCs w:val="20"/>
              </w:rPr>
              <w:t>CACES R389</w:t>
            </w:r>
          </w:p>
        </w:tc>
      </w:tr>
      <w:tr w:rsidR="004B6F54" w:rsidRPr="009F7374" w14:paraId="1F1D1ECB" w14:textId="77777777" w:rsidTr="005217F8">
        <w:trPr>
          <w:jc w:val="center"/>
        </w:trPr>
        <w:tc>
          <w:tcPr>
            <w:tcW w:w="2622" w:type="dxa"/>
            <w:vMerge/>
            <w:tcBorders>
              <w:top w:val="single" w:sz="4" w:space="0" w:color="BFBFBF"/>
              <w:bottom w:val="single" w:sz="4" w:space="0" w:color="BFBFBF"/>
            </w:tcBorders>
            <w:shd w:val="clear" w:color="auto" w:fill="auto"/>
            <w:vAlign w:val="center"/>
          </w:tcPr>
          <w:p w14:paraId="4A77322D"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BFBFBF"/>
            </w:tcBorders>
            <w:shd w:val="clear" w:color="auto" w:fill="auto"/>
            <w:vAlign w:val="center"/>
          </w:tcPr>
          <w:p w14:paraId="59CCC136" w14:textId="77777777" w:rsidR="004B6F54" w:rsidRPr="005217F8" w:rsidRDefault="004B6F54" w:rsidP="005217F8">
            <w:pPr>
              <w:jc w:val="center"/>
              <w:rPr>
                <w:rFonts w:cs="Arial"/>
                <w:sz w:val="20"/>
                <w:szCs w:val="20"/>
              </w:rPr>
            </w:pPr>
            <w:r w:rsidRPr="005217F8">
              <w:rPr>
                <w:rFonts w:cs="Arial"/>
                <w:sz w:val="20"/>
                <w:szCs w:val="20"/>
              </w:rPr>
              <w:t>Aptitude médicale inférieure à deux ans</w:t>
            </w:r>
          </w:p>
        </w:tc>
      </w:tr>
      <w:tr w:rsidR="004B6F54" w:rsidRPr="009F7374" w14:paraId="5A753816" w14:textId="77777777" w:rsidTr="005217F8">
        <w:trPr>
          <w:jc w:val="center"/>
        </w:trPr>
        <w:tc>
          <w:tcPr>
            <w:tcW w:w="2622" w:type="dxa"/>
            <w:vMerge/>
            <w:tcBorders>
              <w:top w:val="single" w:sz="4" w:space="0" w:color="BFBFBF"/>
              <w:bottom w:val="single" w:sz="4" w:space="0" w:color="auto"/>
            </w:tcBorders>
            <w:shd w:val="clear" w:color="auto" w:fill="auto"/>
            <w:vAlign w:val="center"/>
          </w:tcPr>
          <w:p w14:paraId="3B3313FC"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auto"/>
            </w:tcBorders>
            <w:shd w:val="clear" w:color="auto" w:fill="auto"/>
            <w:vAlign w:val="center"/>
          </w:tcPr>
          <w:p w14:paraId="319273E7" w14:textId="77777777" w:rsidR="004B6F54" w:rsidRPr="005217F8" w:rsidRDefault="004B6F54" w:rsidP="005217F8">
            <w:pPr>
              <w:jc w:val="center"/>
              <w:rPr>
                <w:rFonts w:cs="Arial"/>
                <w:sz w:val="20"/>
                <w:szCs w:val="20"/>
              </w:rPr>
            </w:pPr>
            <w:r w:rsidRPr="005217F8">
              <w:rPr>
                <w:rFonts w:cs="Arial"/>
                <w:sz w:val="20"/>
                <w:szCs w:val="20"/>
              </w:rPr>
              <w:t>Autorisation de conduite (à renseigner sur la fiche entreprise extérieure)</w:t>
            </w:r>
          </w:p>
        </w:tc>
      </w:tr>
      <w:tr w:rsidR="004B6F54" w:rsidRPr="009F7374" w14:paraId="41A1B93E" w14:textId="77777777" w:rsidTr="005217F8">
        <w:trPr>
          <w:jc w:val="center"/>
        </w:trPr>
        <w:tc>
          <w:tcPr>
            <w:tcW w:w="2622" w:type="dxa"/>
            <w:vMerge w:val="restart"/>
            <w:tcBorders>
              <w:top w:val="single" w:sz="4" w:space="0" w:color="auto"/>
              <w:bottom w:val="single" w:sz="4" w:space="0" w:color="BFBFBF"/>
            </w:tcBorders>
            <w:shd w:val="clear" w:color="auto" w:fill="D9D9D9"/>
            <w:vAlign w:val="center"/>
          </w:tcPr>
          <w:p w14:paraId="5DF595A8" w14:textId="77777777" w:rsidR="004B6F54" w:rsidRPr="005217F8" w:rsidRDefault="004B6F54" w:rsidP="005217F8">
            <w:pPr>
              <w:jc w:val="center"/>
              <w:rPr>
                <w:rFonts w:cs="Arial"/>
                <w:sz w:val="20"/>
                <w:szCs w:val="20"/>
              </w:rPr>
            </w:pPr>
            <w:r w:rsidRPr="005217F8">
              <w:rPr>
                <w:rFonts w:cs="Arial"/>
                <w:sz w:val="20"/>
                <w:szCs w:val="20"/>
              </w:rPr>
              <w:t xml:space="preserve">Manutention mécanique </w:t>
            </w:r>
          </w:p>
          <w:p w14:paraId="317B3CED" w14:textId="77777777" w:rsidR="004B6F54" w:rsidRPr="005217F8" w:rsidRDefault="004B6F54" w:rsidP="005217F8">
            <w:pPr>
              <w:jc w:val="center"/>
              <w:rPr>
                <w:rFonts w:cs="Arial"/>
                <w:sz w:val="20"/>
                <w:szCs w:val="20"/>
              </w:rPr>
            </w:pPr>
            <w:r w:rsidRPr="005217F8">
              <w:rPr>
                <w:rFonts w:cs="Arial"/>
                <w:sz w:val="20"/>
                <w:szCs w:val="20"/>
              </w:rPr>
              <w:t>(</w:t>
            </w:r>
            <w:proofErr w:type="gramStart"/>
            <w:r w:rsidRPr="005217F8">
              <w:rPr>
                <w:rFonts w:cs="Arial"/>
                <w:sz w:val="20"/>
                <w:szCs w:val="20"/>
              </w:rPr>
              <w:t>utilisation</w:t>
            </w:r>
            <w:proofErr w:type="gramEnd"/>
            <w:r w:rsidRPr="005217F8">
              <w:rPr>
                <w:rFonts w:cs="Arial"/>
                <w:sz w:val="20"/>
                <w:szCs w:val="20"/>
              </w:rPr>
              <w:t xml:space="preserve"> de chariot automoteur ou autre équipement de manutention autoporté fourni par l’entreprise extérieure)</w:t>
            </w:r>
          </w:p>
        </w:tc>
        <w:tc>
          <w:tcPr>
            <w:tcW w:w="6590" w:type="dxa"/>
            <w:tcBorders>
              <w:top w:val="single" w:sz="4" w:space="0" w:color="auto"/>
              <w:bottom w:val="single" w:sz="4" w:space="0" w:color="BFBFBF"/>
            </w:tcBorders>
            <w:shd w:val="clear" w:color="auto" w:fill="D9D9D9"/>
            <w:vAlign w:val="center"/>
          </w:tcPr>
          <w:p w14:paraId="5FDD2357" w14:textId="77777777" w:rsidR="004B6F54" w:rsidRPr="005217F8" w:rsidRDefault="004B6F54" w:rsidP="005217F8">
            <w:pPr>
              <w:jc w:val="center"/>
              <w:rPr>
                <w:rFonts w:cs="Arial"/>
                <w:sz w:val="20"/>
                <w:szCs w:val="20"/>
              </w:rPr>
            </w:pPr>
            <w:r w:rsidRPr="005217F8">
              <w:rPr>
                <w:rFonts w:cs="Arial"/>
                <w:sz w:val="20"/>
                <w:szCs w:val="20"/>
              </w:rPr>
              <w:t>Autorisation de conduite (à renseigner sur la fiche entreprise extérieure)</w:t>
            </w:r>
          </w:p>
        </w:tc>
      </w:tr>
      <w:tr w:rsidR="004B6F54" w:rsidRPr="009F7374" w14:paraId="4E79132A" w14:textId="77777777" w:rsidTr="005217F8">
        <w:trPr>
          <w:jc w:val="center"/>
        </w:trPr>
        <w:tc>
          <w:tcPr>
            <w:tcW w:w="2622" w:type="dxa"/>
            <w:vMerge/>
            <w:tcBorders>
              <w:top w:val="single" w:sz="4" w:space="0" w:color="BFBFBF"/>
              <w:bottom w:val="single" w:sz="4" w:space="0" w:color="BFBFBF"/>
            </w:tcBorders>
            <w:shd w:val="clear" w:color="auto" w:fill="D9D9D9"/>
            <w:vAlign w:val="center"/>
          </w:tcPr>
          <w:p w14:paraId="744C43EE"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BFBFBF"/>
            </w:tcBorders>
            <w:shd w:val="clear" w:color="auto" w:fill="D9D9D9"/>
            <w:vAlign w:val="center"/>
          </w:tcPr>
          <w:p w14:paraId="2CD6FB72" w14:textId="77777777" w:rsidR="004B6F54" w:rsidRPr="005217F8" w:rsidRDefault="004B6F54" w:rsidP="005217F8">
            <w:pPr>
              <w:jc w:val="center"/>
              <w:rPr>
                <w:rFonts w:cs="Arial"/>
                <w:sz w:val="20"/>
                <w:szCs w:val="20"/>
              </w:rPr>
            </w:pPr>
            <w:r w:rsidRPr="005217F8">
              <w:rPr>
                <w:rFonts w:cs="Arial"/>
                <w:sz w:val="20"/>
                <w:szCs w:val="20"/>
              </w:rPr>
              <w:t>Fiche technique de l’équipement (équipement uniquement à énergie électrique en cas d’usage à l’intérieur du bâtiment ; respect des surcharges admissibles au sol : 500Kg/m² en superstructure et 400 Kg/m² au Forum et Forum -1)</w:t>
            </w:r>
          </w:p>
        </w:tc>
      </w:tr>
      <w:tr w:rsidR="004B6F54" w:rsidRPr="009F7374" w14:paraId="11A23CDD" w14:textId="77777777" w:rsidTr="005217F8">
        <w:trPr>
          <w:jc w:val="center"/>
        </w:trPr>
        <w:tc>
          <w:tcPr>
            <w:tcW w:w="2622" w:type="dxa"/>
            <w:vMerge/>
            <w:tcBorders>
              <w:top w:val="single" w:sz="4" w:space="0" w:color="BFBFBF"/>
              <w:bottom w:val="single" w:sz="4" w:space="0" w:color="auto"/>
            </w:tcBorders>
            <w:shd w:val="clear" w:color="auto" w:fill="auto"/>
            <w:vAlign w:val="center"/>
          </w:tcPr>
          <w:p w14:paraId="15E1086E"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auto"/>
            </w:tcBorders>
            <w:shd w:val="clear" w:color="auto" w:fill="D9D9D9"/>
            <w:vAlign w:val="center"/>
          </w:tcPr>
          <w:p w14:paraId="750D1317" w14:textId="77777777" w:rsidR="004B6F54" w:rsidRPr="005217F8" w:rsidRDefault="004B6F54" w:rsidP="005217F8">
            <w:pPr>
              <w:jc w:val="center"/>
              <w:rPr>
                <w:rFonts w:cs="Arial"/>
                <w:sz w:val="20"/>
                <w:szCs w:val="20"/>
              </w:rPr>
            </w:pPr>
            <w:r w:rsidRPr="005217F8">
              <w:rPr>
                <w:rFonts w:cs="Arial"/>
                <w:sz w:val="20"/>
                <w:szCs w:val="20"/>
              </w:rPr>
              <w:t>PV de vérification de l’équipement inférieur à six mois</w:t>
            </w:r>
          </w:p>
        </w:tc>
      </w:tr>
      <w:tr w:rsidR="004B6F54" w:rsidRPr="009F7374" w14:paraId="1A01B5BC" w14:textId="77777777" w:rsidTr="005217F8">
        <w:trPr>
          <w:jc w:val="center"/>
        </w:trPr>
        <w:tc>
          <w:tcPr>
            <w:tcW w:w="2622" w:type="dxa"/>
            <w:vMerge w:val="restart"/>
            <w:tcBorders>
              <w:top w:val="single" w:sz="4" w:space="0" w:color="auto"/>
              <w:bottom w:val="single" w:sz="4" w:space="0" w:color="BFBFBF"/>
            </w:tcBorders>
            <w:shd w:val="clear" w:color="auto" w:fill="auto"/>
            <w:vAlign w:val="center"/>
          </w:tcPr>
          <w:p w14:paraId="1805A628" w14:textId="77777777" w:rsidR="004B6F54" w:rsidRPr="005217F8" w:rsidRDefault="004B6F54" w:rsidP="005217F8">
            <w:pPr>
              <w:jc w:val="center"/>
              <w:rPr>
                <w:rFonts w:cs="Arial"/>
                <w:sz w:val="20"/>
                <w:szCs w:val="20"/>
              </w:rPr>
            </w:pPr>
            <w:r w:rsidRPr="005217F8">
              <w:rPr>
                <w:rFonts w:cs="Arial"/>
                <w:sz w:val="20"/>
                <w:szCs w:val="20"/>
              </w:rPr>
              <w:t>Utilisation d’équipements fournis par l’entreprise extérieure (palans, lève-matériaux, étuves, machines à fumée, …)</w:t>
            </w:r>
          </w:p>
        </w:tc>
        <w:tc>
          <w:tcPr>
            <w:tcW w:w="6590" w:type="dxa"/>
            <w:tcBorders>
              <w:top w:val="single" w:sz="4" w:space="0" w:color="auto"/>
              <w:bottom w:val="single" w:sz="4" w:space="0" w:color="BFBFBF"/>
            </w:tcBorders>
            <w:shd w:val="clear" w:color="auto" w:fill="auto"/>
            <w:vAlign w:val="center"/>
          </w:tcPr>
          <w:p w14:paraId="2BC40507" w14:textId="77777777" w:rsidR="004B6F54" w:rsidRPr="005217F8" w:rsidRDefault="004B6F54" w:rsidP="005217F8">
            <w:pPr>
              <w:jc w:val="center"/>
              <w:rPr>
                <w:rFonts w:cs="Arial"/>
                <w:sz w:val="20"/>
                <w:szCs w:val="20"/>
              </w:rPr>
            </w:pPr>
            <w:r w:rsidRPr="005217F8">
              <w:rPr>
                <w:rFonts w:cs="Arial"/>
                <w:sz w:val="20"/>
                <w:szCs w:val="20"/>
              </w:rPr>
              <w:t>PV de vérification des équipements inférieurs aux délais légaux d’obligation de vérification périodiques</w:t>
            </w:r>
          </w:p>
        </w:tc>
      </w:tr>
      <w:tr w:rsidR="004B6F54" w:rsidRPr="009F7374" w14:paraId="24B17C0E" w14:textId="77777777" w:rsidTr="005217F8">
        <w:trPr>
          <w:jc w:val="center"/>
        </w:trPr>
        <w:tc>
          <w:tcPr>
            <w:tcW w:w="2622" w:type="dxa"/>
            <w:vMerge/>
            <w:tcBorders>
              <w:top w:val="single" w:sz="4" w:space="0" w:color="BFBFBF"/>
              <w:bottom w:val="single" w:sz="4" w:space="0" w:color="BFBFBF"/>
            </w:tcBorders>
            <w:shd w:val="clear" w:color="auto" w:fill="auto"/>
            <w:vAlign w:val="center"/>
          </w:tcPr>
          <w:p w14:paraId="4EA5BF1E"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BFBFBF"/>
            </w:tcBorders>
            <w:shd w:val="clear" w:color="auto" w:fill="auto"/>
            <w:vAlign w:val="center"/>
          </w:tcPr>
          <w:p w14:paraId="47A1C939" w14:textId="77777777" w:rsidR="004B6F54" w:rsidRPr="005217F8" w:rsidRDefault="004B6F54" w:rsidP="005217F8">
            <w:pPr>
              <w:jc w:val="center"/>
              <w:rPr>
                <w:rFonts w:cs="Arial"/>
                <w:sz w:val="20"/>
                <w:szCs w:val="20"/>
              </w:rPr>
            </w:pPr>
            <w:r w:rsidRPr="005217F8">
              <w:rPr>
                <w:rFonts w:cs="Arial"/>
                <w:sz w:val="20"/>
                <w:szCs w:val="20"/>
              </w:rPr>
              <w:t>Fiches techniques des équipements</w:t>
            </w:r>
          </w:p>
        </w:tc>
      </w:tr>
      <w:tr w:rsidR="004B6F54" w:rsidRPr="009F7374" w14:paraId="651F0D6A" w14:textId="77777777" w:rsidTr="005217F8">
        <w:trPr>
          <w:jc w:val="center"/>
        </w:trPr>
        <w:tc>
          <w:tcPr>
            <w:tcW w:w="2622" w:type="dxa"/>
            <w:vMerge/>
            <w:tcBorders>
              <w:top w:val="single" w:sz="4" w:space="0" w:color="BFBFBF"/>
              <w:bottom w:val="single" w:sz="4" w:space="0" w:color="auto"/>
            </w:tcBorders>
            <w:shd w:val="clear" w:color="auto" w:fill="auto"/>
            <w:vAlign w:val="center"/>
          </w:tcPr>
          <w:p w14:paraId="47F0F196"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auto"/>
            </w:tcBorders>
            <w:shd w:val="clear" w:color="auto" w:fill="auto"/>
            <w:vAlign w:val="center"/>
          </w:tcPr>
          <w:p w14:paraId="0170F2CB" w14:textId="77777777" w:rsidR="004B6F54" w:rsidRPr="005217F8" w:rsidRDefault="004B6F54" w:rsidP="005217F8">
            <w:pPr>
              <w:jc w:val="center"/>
              <w:rPr>
                <w:rFonts w:cs="Arial"/>
                <w:sz w:val="20"/>
                <w:szCs w:val="20"/>
              </w:rPr>
            </w:pPr>
            <w:r w:rsidRPr="005217F8">
              <w:rPr>
                <w:rFonts w:cs="Arial"/>
                <w:sz w:val="20"/>
                <w:szCs w:val="20"/>
              </w:rPr>
              <w:t>Notices d’utilisation des équipements</w:t>
            </w:r>
          </w:p>
        </w:tc>
      </w:tr>
      <w:tr w:rsidR="004B6F54" w:rsidRPr="009F7374" w14:paraId="224AEAE9" w14:textId="77777777" w:rsidTr="005217F8">
        <w:trPr>
          <w:jc w:val="center"/>
        </w:trPr>
        <w:tc>
          <w:tcPr>
            <w:tcW w:w="2622" w:type="dxa"/>
            <w:tcBorders>
              <w:top w:val="single" w:sz="4" w:space="0" w:color="auto"/>
              <w:bottom w:val="single" w:sz="4" w:space="0" w:color="auto"/>
            </w:tcBorders>
            <w:shd w:val="clear" w:color="auto" w:fill="D9D9D9"/>
            <w:vAlign w:val="center"/>
          </w:tcPr>
          <w:p w14:paraId="73529A23" w14:textId="77777777" w:rsidR="004B6F54" w:rsidRPr="005217F8" w:rsidRDefault="004B6F54" w:rsidP="005217F8">
            <w:pPr>
              <w:jc w:val="center"/>
              <w:rPr>
                <w:rFonts w:cs="Arial"/>
                <w:sz w:val="20"/>
                <w:szCs w:val="20"/>
              </w:rPr>
            </w:pPr>
            <w:r w:rsidRPr="005217F8">
              <w:rPr>
                <w:rFonts w:cs="Arial"/>
                <w:sz w:val="20"/>
                <w:szCs w:val="20"/>
              </w:rPr>
              <w:t xml:space="preserve">Port d’équipements de protection individuelle </w:t>
            </w:r>
          </w:p>
          <w:p w14:paraId="42F014F8" w14:textId="77777777" w:rsidR="004B6F54" w:rsidRPr="005217F8" w:rsidRDefault="004B6F54" w:rsidP="005217F8">
            <w:pPr>
              <w:jc w:val="center"/>
              <w:rPr>
                <w:rFonts w:cs="Arial"/>
                <w:sz w:val="20"/>
                <w:szCs w:val="20"/>
              </w:rPr>
            </w:pPr>
            <w:r w:rsidRPr="005217F8">
              <w:rPr>
                <w:rFonts w:cs="Arial"/>
                <w:sz w:val="20"/>
                <w:szCs w:val="20"/>
              </w:rPr>
              <w:t>(</w:t>
            </w:r>
            <w:proofErr w:type="gramStart"/>
            <w:r w:rsidRPr="005217F8">
              <w:rPr>
                <w:rFonts w:cs="Arial"/>
                <w:sz w:val="20"/>
                <w:szCs w:val="20"/>
              </w:rPr>
              <w:t>masque</w:t>
            </w:r>
            <w:proofErr w:type="gramEnd"/>
            <w:r w:rsidRPr="005217F8">
              <w:rPr>
                <w:rFonts w:cs="Arial"/>
                <w:sz w:val="20"/>
                <w:szCs w:val="20"/>
              </w:rPr>
              <w:t xml:space="preserve"> respiratoire spécifique, harnais, …)</w:t>
            </w:r>
          </w:p>
        </w:tc>
        <w:tc>
          <w:tcPr>
            <w:tcW w:w="6590" w:type="dxa"/>
            <w:tcBorders>
              <w:top w:val="single" w:sz="4" w:space="0" w:color="auto"/>
              <w:bottom w:val="single" w:sz="4" w:space="0" w:color="auto"/>
            </w:tcBorders>
            <w:shd w:val="clear" w:color="auto" w:fill="D9D9D9"/>
            <w:vAlign w:val="center"/>
          </w:tcPr>
          <w:p w14:paraId="0F61496F" w14:textId="77777777" w:rsidR="004B6F54" w:rsidRPr="005217F8" w:rsidRDefault="004B6F54" w:rsidP="005217F8">
            <w:pPr>
              <w:jc w:val="center"/>
              <w:rPr>
                <w:rFonts w:cs="Arial"/>
                <w:sz w:val="20"/>
                <w:szCs w:val="20"/>
              </w:rPr>
            </w:pPr>
            <w:r w:rsidRPr="005217F8">
              <w:rPr>
                <w:rFonts w:cs="Arial"/>
                <w:sz w:val="20"/>
                <w:szCs w:val="20"/>
              </w:rPr>
              <w:t>Attestation de formation au port d’équipement de protection individuelle (à renseigner sur la fiche entreprise extérieure)</w:t>
            </w:r>
          </w:p>
        </w:tc>
      </w:tr>
      <w:tr w:rsidR="004B6F54" w:rsidRPr="009F7374" w14:paraId="46AE4B65" w14:textId="77777777" w:rsidTr="005217F8">
        <w:trPr>
          <w:jc w:val="center"/>
        </w:trPr>
        <w:tc>
          <w:tcPr>
            <w:tcW w:w="2622" w:type="dxa"/>
            <w:vMerge w:val="restart"/>
            <w:tcBorders>
              <w:top w:val="single" w:sz="4" w:space="0" w:color="auto"/>
              <w:bottom w:val="single" w:sz="4" w:space="0" w:color="BFBFBF"/>
            </w:tcBorders>
            <w:shd w:val="clear" w:color="auto" w:fill="auto"/>
            <w:vAlign w:val="center"/>
          </w:tcPr>
          <w:p w14:paraId="2F22C057" w14:textId="77777777" w:rsidR="004B6F54" w:rsidRPr="005217F8" w:rsidRDefault="004B6F54" w:rsidP="005217F8">
            <w:pPr>
              <w:jc w:val="center"/>
              <w:rPr>
                <w:rFonts w:cs="Arial"/>
                <w:sz w:val="20"/>
                <w:szCs w:val="20"/>
              </w:rPr>
            </w:pPr>
            <w:r w:rsidRPr="005217F8">
              <w:rPr>
                <w:rFonts w:cs="Arial"/>
                <w:sz w:val="20"/>
                <w:szCs w:val="20"/>
              </w:rPr>
              <w:lastRenderedPageBreak/>
              <w:t xml:space="preserve">Utilisation de produits chimiques </w:t>
            </w:r>
          </w:p>
          <w:p w14:paraId="63399F52" w14:textId="77777777" w:rsidR="004B6F54" w:rsidRPr="005217F8" w:rsidRDefault="004B6F54" w:rsidP="005217F8">
            <w:pPr>
              <w:jc w:val="center"/>
              <w:rPr>
                <w:rFonts w:cs="Arial"/>
                <w:sz w:val="20"/>
                <w:szCs w:val="20"/>
              </w:rPr>
            </w:pPr>
            <w:r w:rsidRPr="005217F8">
              <w:rPr>
                <w:rFonts w:cs="Arial"/>
                <w:sz w:val="20"/>
                <w:szCs w:val="20"/>
              </w:rPr>
              <w:t>(</w:t>
            </w:r>
            <w:proofErr w:type="gramStart"/>
            <w:r w:rsidRPr="005217F8">
              <w:rPr>
                <w:rFonts w:cs="Arial"/>
                <w:sz w:val="20"/>
                <w:szCs w:val="20"/>
              </w:rPr>
              <w:t>quelle</w:t>
            </w:r>
            <w:proofErr w:type="gramEnd"/>
            <w:r w:rsidRPr="005217F8">
              <w:rPr>
                <w:rFonts w:cs="Arial"/>
                <w:sz w:val="20"/>
                <w:szCs w:val="20"/>
              </w:rPr>
              <w:t xml:space="preserve"> que soit la nature du produit)</w:t>
            </w:r>
          </w:p>
        </w:tc>
        <w:tc>
          <w:tcPr>
            <w:tcW w:w="6590" w:type="dxa"/>
            <w:tcBorders>
              <w:top w:val="single" w:sz="4" w:space="0" w:color="auto"/>
              <w:bottom w:val="single" w:sz="4" w:space="0" w:color="BFBFBF"/>
            </w:tcBorders>
            <w:shd w:val="clear" w:color="auto" w:fill="auto"/>
            <w:vAlign w:val="center"/>
          </w:tcPr>
          <w:p w14:paraId="34A20533" w14:textId="77777777" w:rsidR="004B6F54" w:rsidRPr="005217F8" w:rsidRDefault="004B6F54" w:rsidP="005217F8">
            <w:pPr>
              <w:jc w:val="center"/>
              <w:rPr>
                <w:rFonts w:cs="Arial"/>
                <w:sz w:val="20"/>
                <w:szCs w:val="20"/>
              </w:rPr>
            </w:pPr>
            <w:r w:rsidRPr="005217F8">
              <w:rPr>
                <w:rFonts w:cs="Arial"/>
                <w:sz w:val="20"/>
                <w:szCs w:val="20"/>
              </w:rPr>
              <w:t>Fiche de données de sécurité du produit (inférieure à trois ans dans la mesure du possible)</w:t>
            </w:r>
          </w:p>
        </w:tc>
      </w:tr>
      <w:tr w:rsidR="004B6F54" w:rsidRPr="009F7374" w14:paraId="09439DB1" w14:textId="77777777" w:rsidTr="005217F8">
        <w:trPr>
          <w:jc w:val="center"/>
        </w:trPr>
        <w:tc>
          <w:tcPr>
            <w:tcW w:w="2622" w:type="dxa"/>
            <w:vMerge/>
            <w:tcBorders>
              <w:top w:val="single" w:sz="4" w:space="0" w:color="BFBFBF"/>
              <w:bottom w:val="single" w:sz="4" w:space="0" w:color="auto"/>
            </w:tcBorders>
            <w:shd w:val="clear" w:color="auto" w:fill="auto"/>
            <w:vAlign w:val="center"/>
          </w:tcPr>
          <w:p w14:paraId="278F41AD" w14:textId="77777777" w:rsidR="004B6F54" w:rsidRPr="005217F8" w:rsidRDefault="004B6F54" w:rsidP="005217F8">
            <w:pPr>
              <w:jc w:val="center"/>
              <w:rPr>
                <w:rFonts w:cs="Arial"/>
                <w:sz w:val="20"/>
                <w:szCs w:val="20"/>
              </w:rPr>
            </w:pPr>
          </w:p>
        </w:tc>
        <w:tc>
          <w:tcPr>
            <w:tcW w:w="6590" w:type="dxa"/>
            <w:tcBorders>
              <w:top w:val="single" w:sz="4" w:space="0" w:color="BFBFBF"/>
              <w:bottom w:val="single" w:sz="4" w:space="0" w:color="auto"/>
            </w:tcBorders>
            <w:shd w:val="clear" w:color="auto" w:fill="auto"/>
            <w:vAlign w:val="center"/>
          </w:tcPr>
          <w:p w14:paraId="3DD75779" w14:textId="77777777" w:rsidR="004B6F54" w:rsidRPr="005217F8" w:rsidRDefault="004B6F54" w:rsidP="005217F8">
            <w:pPr>
              <w:jc w:val="center"/>
              <w:rPr>
                <w:rFonts w:cs="Arial"/>
                <w:sz w:val="20"/>
                <w:szCs w:val="20"/>
              </w:rPr>
            </w:pPr>
            <w:r w:rsidRPr="005217F8">
              <w:rPr>
                <w:rFonts w:cs="Arial"/>
                <w:sz w:val="20"/>
                <w:szCs w:val="20"/>
              </w:rPr>
              <w:t>Fiche technique du produit</w:t>
            </w:r>
          </w:p>
        </w:tc>
      </w:tr>
    </w:tbl>
    <w:p w14:paraId="020555E3" w14:textId="77777777" w:rsidR="004B6F54" w:rsidRPr="009F7374" w:rsidRDefault="004B6F54" w:rsidP="004B6F54">
      <w:pPr>
        <w:jc w:val="both"/>
        <w:rPr>
          <w:rFonts w:cs="Arial"/>
          <w:sz w:val="20"/>
          <w:szCs w:val="20"/>
        </w:rPr>
      </w:pPr>
    </w:p>
    <w:p w14:paraId="21BC9CFD" w14:textId="77777777" w:rsidR="004B6F54" w:rsidRPr="00F573E0" w:rsidRDefault="004B6F54" w:rsidP="004B6F54">
      <w:pPr>
        <w:jc w:val="both"/>
        <w:rPr>
          <w:rFonts w:cs="Arial"/>
          <w:szCs w:val="22"/>
        </w:rPr>
      </w:pPr>
      <w:r w:rsidRPr="00F573E0">
        <w:rPr>
          <w:rFonts w:cs="Arial"/>
          <w:szCs w:val="22"/>
        </w:rPr>
        <w:t>Suite à l’inspection commune, et préalablement au démarrage de l’intervention, le Centre Pompidou rédige le plan de prévention et le soumet aux entreprises extérieures pour validation.</w:t>
      </w:r>
    </w:p>
    <w:p w14:paraId="5BDF603D" w14:textId="77777777" w:rsidR="004B6F54" w:rsidRPr="00F573E0" w:rsidRDefault="004B6F54" w:rsidP="004B6F54">
      <w:pPr>
        <w:jc w:val="both"/>
        <w:rPr>
          <w:rFonts w:cs="Arial"/>
          <w:szCs w:val="22"/>
        </w:rPr>
      </w:pPr>
    </w:p>
    <w:p w14:paraId="5FD48CCF" w14:textId="1C827ECE" w:rsidR="00F81027" w:rsidRDefault="004B6F54" w:rsidP="004B6F54">
      <w:pPr>
        <w:jc w:val="both"/>
        <w:rPr>
          <w:rFonts w:cs="Arial"/>
          <w:b/>
          <w:szCs w:val="22"/>
        </w:rPr>
      </w:pPr>
      <w:r w:rsidRPr="00F573E0">
        <w:rPr>
          <w:rFonts w:cs="Arial"/>
          <w:szCs w:val="22"/>
        </w:rPr>
        <w:t>Les entreprises extérieures doivent informer le Centre de toute évolution dans les méthodologies de travail ou autres changements influençant la sécurité de l’intervention. Le plan de prévention est mis à jour aussi souvent que nécessaire. Des inspections communes complémentaires peuvent être organisées en cours de chantier auxquelles les entreprises extérieures s’engagent à participer.</w:t>
      </w:r>
    </w:p>
    <w:p w14:paraId="782AD350" w14:textId="77777777" w:rsidR="00F81027" w:rsidRDefault="00F81027" w:rsidP="004B6F54">
      <w:pPr>
        <w:jc w:val="both"/>
        <w:rPr>
          <w:rFonts w:cs="Arial"/>
          <w:b/>
          <w:szCs w:val="22"/>
        </w:rPr>
      </w:pPr>
    </w:p>
    <w:p w14:paraId="1DF99668" w14:textId="53EFA139" w:rsidR="004B6F54" w:rsidRPr="00F573E0" w:rsidRDefault="00E43B8B" w:rsidP="004B6F54">
      <w:pPr>
        <w:jc w:val="both"/>
        <w:rPr>
          <w:rFonts w:cs="Arial"/>
          <w:b/>
          <w:szCs w:val="22"/>
        </w:rPr>
      </w:pPr>
      <w:r>
        <w:rPr>
          <w:rFonts w:cs="Arial"/>
          <w:b/>
          <w:szCs w:val="22"/>
        </w:rPr>
        <w:t>1</w:t>
      </w:r>
      <w:r w:rsidR="003032A6">
        <w:rPr>
          <w:rFonts w:cs="Arial"/>
          <w:b/>
          <w:szCs w:val="22"/>
        </w:rPr>
        <w:t>8</w:t>
      </w:r>
      <w:r w:rsidR="004B6F54">
        <w:rPr>
          <w:rFonts w:cs="Arial"/>
          <w:b/>
          <w:szCs w:val="22"/>
        </w:rPr>
        <w:t>.</w:t>
      </w:r>
      <w:r w:rsidR="004B6F54" w:rsidRPr="00F573E0">
        <w:rPr>
          <w:rFonts w:cs="Arial"/>
          <w:b/>
          <w:szCs w:val="22"/>
        </w:rPr>
        <w:t>2</w:t>
      </w:r>
      <w:r>
        <w:rPr>
          <w:rFonts w:cs="Arial"/>
          <w:b/>
          <w:szCs w:val="22"/>
        </w:rPr>
        <w:t xml:space="preserve"> -</w:t>
      </w:r>
      <w:r w:rsidR="004B6F54" w:rsidRPr="00F573E0">
        <w:rPr>
          <w:rFonts w:cs="Arial"/>
          <w:b/>
          <w:szCs w:val="22"/>
        </w:rPr>
        <w:t xml:space="preserve"> </w:t>
      </w:r>
      <w:r w:rsidR="004B6F54" w:rsidRPr="008D32FF">
        <w:rPr>
          <w:rFonts w:cs="Arial"/>
          <w:b/>
          <w:i/>
          <w:szCs w:val="22"/>
          <w:u w:val="single"/>
        </w:rPr>
        <w:t>Protocole de sécurité</w:t>
      </w:r>
      <w:r w:rsidR="005D278B">
        <w:rPr>
          <w:rFonts w:cs="Arial"/>
          <w:b/>
          <w:szCs w:val="22"/>
        </w:rPr>
        <w:t> </w:t>
      </w:r>
    </w:p>
    <w:p w14:paraId="0B0BCE74" w14:textId="77777777" w:rsidR="004B6F54" w:rsidRPr="00F573E0" w:rsidRDefault="004B6F54" w:rsidP="004B6F54">
      <w:pPr>
        <w:jc w:val="both"/>
        <w:rPr>
          <w:rFonts w:cs="Arial"/>
          <w:szCs w:val="22"/>
          <w:u w:val="single"/>
        </w:rPr>
      </w:pPr>
    </w:p>
    <w:p w14:paraId="5EFBF43B" w14:textId="77777777" w:rsidR="004B6F54" w:rsidRPr="00F573E0" w:rsidRDefault="004B6F54" w:rsidP="004B6F54">
      <w:pPr>
        <w:jc w:val="both"/>
        <w:rPr>
          <w:rFonts w:cs="Arial"/>
          <w:szCs w:val="22"/>
        </w:rPr>
      </w:pPr>
      <w:r w:rsidRPr="00F573E0">
        <w:rPr>
          <w:rFonts w:cs="Arial"/>
          <w:szCs w:val="22"/>
        </w:rPr>
        <w:t>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 / reprise, est renseigné par le prestataire puis validé par le directeur responsable de l’opération préalablement aux interventions.</w:t>
      </w:r>
    </w:p>
    <w:p w14:paraId="02D56F34" w14:textId="77777777" w:rsidR="004B6F54" w:rsidRPr="00F573E0" w:rsidRDefault="004B6F54" w:rsidP="004B6F54">
      <w:pPr>
        <w:jc w:val="both"/>
        <w:rPr>
          <w:rFonts w:cs="Arial"/>
          <w:szCs w:val="22"/>
        </w:rPr>
      </w:pPr>
    </w:p>
    <w:p w14:paraId="5117C35B" w14:textId="77777777" w:rsidR="004B6F54" w:rsidRPr="00F573E0" w:rsidRDefault="004B6F54" w:rsidP="004B6F54">
      <w:pPr>
        <w:jc w:val="both"/>
        <w:rPr>
          <w:rFonts w:cs="Arial"/>
          <w:szCs w:val="22"/>
        </w:rPr>
      </w:pPr>
      <w:r w:rsidRPr="00F573E0">
        <w:rPr>
          <w:rFonts w:cs="Arial"/>
          <w:szCs w:val="22"/>
        </w:rPr>
        <w:t>Les livraisons / reprises ont lieu par l’aire de livraison du Centre Pompidou, accessible depuis la voirie souterraine des Halles, limitée à 3,50m de hauteur. Les autorisations exceptionnelles d’accès par d’autres espaces sont délivrées uniquement par le service de la sécurité.</w:t>
      </w:r>
    </w:p>
    <w:p w14:paraId="17AE4D02" w14:textId="77777777" w:rsidR="004B6F54" w:rsidRPr="00F573E0" w:rsidRDefault="004B6F54" w:rsidP="004B6F54">
      <w:pPr>
        <w:jc w:val="both"/>
        <w:rPr>
          <w:rFonts w:cs="Arial"/>
          <w:szCs w:val="22"/>
        </w:rPr>
      </w:pPr>
    </w:p>
    <w:p w14:paraId="14CD1321" w14:textId="11764A5E" w:rsidR="004B6F54" w:rsidRPr="00F573E0" w:rsidRDefault="00E43B8B" w:rsidP="004B6F54">
      <w:pPr>
        <w:jc w:val="both"/>
        <w:rPr>
          <w:rFonts w:cs="Arial"/>
          <w:b/>
          <w:szCs w:val="22"/>
        </w:rPr>
      </w:pPr>
      <w:r>
        <w:rPr>
          <w:rFonts w:cs="Arial"/>
          <w:b/>
          <w:szCs w:val="22"/>
        </w:rPr>
        <w:t>1</w:t>
      </w:r>
      <w:r w:rsidR="003032A6">
        <w:rPr>
          <w:rFonts w:cs="Arial"/>
          <w:b/>
          <w:szCs w:val="22"/>
        </w:rPr>
        <w:t>8</w:t>
      </w:r>
      <w:r w:rsidR="004B6F54">
        <w:rPr>
          <w:rFonts w:cs="Arial"/>
          <w:b/>
          <w:szCs w:val="22"/>
        </w:rPr>
        <w:t>.</w:t>
      </w:r>
      <w:r w:rsidR="004B6F54" w:rsidRPr="00F573E0">
        <w:rPr>
          <w:rFonts w:cs="Arial"/>
          <w:b/>
          <w:szCs w:val="22"/>
        </w:rPr>
        <w:t>3</w:t>
      </w:r>
      <w:r w:rsidR="00E076DD">
        <w:rPr>
          <w:rFonts w:cs="Arial"/>
          <w:b/>
          <w:szCs w:val="22"/>
        </w:rPr>
        <w:t xml:space="preserve"> -</w:t>
      </w:r>
      <w:r w:rsidR="004B6F54" w:rsidRPr="00F573E0">
        <w:rPr>
          <w:rFonts w:cs="Arial"/>
          <w:b/>
          <w:szCs w:val="22"/>
        </w:rPr>
        <w:t xml:space="preserve"> </w:t>
      </w:r>
      <w:r w:rsidR="004B6F54" w:rsidRPr="008D32FF">
        <w:rPr>
          <w:rFonts w:cs="Arial"/>
          <w:b/>
          <w:i/>
          <w:szCs w:val="22"/>
          <w:u w:val="single"/>
        </w:rPr>
        <w:t>Interventions d’entreprises non francophones</w:t>
      </w:r>
      <w:r w:rsidR="005D278B">
        <w:rPr>
          <w:rFonts w:cs="Arial"/>
          <w:b/>
          <w:szCs w:val="22"/>
        </w:rPr>
        <w:t> </w:t>
      </w:r>
    </w:p>
    <w:p w14:paraId="1A63A4D1" w14:textId="77777777" w:rsidR="004B6F54" w:rsidRPr="00F573E0" w:rsidRDefault="004B6F54" w:rsidP="004B6F54">
      <w:pPr>
        <w:jc w:val="both"/>
        <w:rPr>
          <w:rFonts w:cs="Arial"/>
          <w:szCs w:val="22"/>
          <w:u w:val="single"/>
        </w:rPr>
      </w:pPr>
    </w:p>
    <w:p w14:paraId="7BB6B8DE" w14:textId="77777777" w:rsidR="004B6F54" w:rsidRPr="00F573E0" w:rsidRDefault="004B6F54" w:rsidP="004B6F54">
      <w:pPr>
        <w:jc w:val="both"/>
        <w:rPr>
          <w:rFonts w:cs="Arial"/>
          <w:szCs w:val="22"/>
        </w:rPr>
      </w:pPr>
      <w:r w:rsidRPr="00F573E0">
        <w:rPr>
          <w:rFonts w:cs="Arial"/>
          <w:szCs w:val="22"/>
        </w:rPr>
        <w:t>Dans le cas où des entreprises, titulaires ou sous-traitantes, non francophones interviendraient sur site, la traduction des mesures de prévention et la transmission des consignes de sécurité aux opérateurs seraient à la charge des entreprises extérieures. Le Centre Pompidou se réserve la possibilité de demander l’intervention d’un interprète, aux frais du titulaire, pour mener à bien l’inspection commune et/ou l’exécution en sécurité des prestations sur site.</w:t>
      </w:r>
    </w:p>
    <w:p w14:paraId="2BDF1FC6" w14:textId="77777777" w:rsidR="004B6F54" w:rsidRPr="00F573E0" w:rsidRDefault="004B6F54" w:rsidP="004B6F54">
      <w:pPr>
        <w:jc w:val="both"/>
        <w:rPr>
          <w:rFonts w:cs="Arial"/>
          <w:szCs w:val="22"/>
        </w:rPr>
      </w:pPr>
    </w:p>
    <w:p w14:paraId="29D2C3FA" w14:textId="77777777" w:rsidR="004B6F54" w:rsidRPr="00F573E0" w:rsidRDefault="004B6F54" w:rsidP="004B6F54">
      <w:pPr>
        <w:jc w:val="both"/>
        <w:rPr>
          <w:rFonts w:cs="Arial"/>
          <w:szCs w:val="22"/>
        </w:rPr>
      </w:pPr>
      <w:r w:rsidRPr="00F573E0">
        <w:rPr>
          <w:rFonts w:cs="Arial"/>
          <w:szCs w:val="22"/>
        </w:rPr>
        <w:t>Certains documents types, comme le recueil des consignes de sécurité (généralités applicables à l’ensemble de l’établissement), la fiche entreprise extérieure ou les protocoles de sécurité, peuvent être communiqués en version anglaise.</w:t>
      </w:r>
    </w:p>
    <w:p w14:paraId="15B50785" w14:textId="77777777" w:rsidR="007D1599" w:rsidRPr="00F573E0" w:rsidRDefault="007D1599" w:rsidP="004B6F54">
      <w:pPr>
        <w:jc w:val="both"/>
        <w:rPr>
          <w:rFonts w:cs="Arial"/>
          <w:szCs w:val="22"/>
        </w:rPr>
      </w:pPr>
    </w:p>
    <w:p w14:paraId="5CEE278C" w14:textId="2ECA8434" w:rsidR="004B6F54" w:rsidRPr="00F573E0" w:rsidRDefault="00E076DD" w:rsidP="004B6F54">
      <w:pPr>
        <w:jc w:val="both"/>
        <w:rPr>
          <w:rFonts w:cs="Arial"/>
          <w:b/>
          <w:szCs w:val="22"/>
        </w:rPr>
      </w:pPr>
      <w:r>
        <w:rPr>
          <w:rFonts w:cs="Arial"/>
          <w:b/>
          <w:szCs w:val="22"/>
        </w:rPr>
        <w:t>1</w:t>
      </w:r>
      <w:r w:rsidR="003032A6">
        <w:rPr>
          <w:rFonts w:cs="Arial"/>
          <w:b/>
          <w:szCs w:val="22"/>
        </w:rPr>
        <w:t>8</w:t>
      </w:r>
      <w:r>
        <w:rPr>
          <w:rFonts w:cs="Arial"/>
          <w:b/>
          <w:szCs w:val="22"/>
        </w:rPr>
        <w:t>.4 -</w:t>
      </w:r>
      <w:r w:rsidR="004B6F54" w:rsidRPr="00F573E0">
        <w:rPr>
          <w:rFonts w:cs="Arial"/>
          <w:b/>
          <w:szCs w:val="22"/>
        </w:rPr>
        <w:t xml:space="preserve"> </w:t>
      </w:r>
      <w:r w:rsidR="004B6F54" w:rsidRPr="008D32FF">
        <w:rPr>
          <w:rFonts w:cs="Arial"/>
          <w:b/>
          <w:i/>
          <w:szCs w:val="22"/>
          <w:u w:val="single"/>
        </w:rPr>
        <w:t>Acteurs de la prévention</w:t>
      </w:r>
    </w:p>
    <w:p w14:paraId="37700279" w14:textId="77777777" w:rsidR="004B6F54" w:rsidRPr="00F573E0" w:rsidRDefault="004B6F54" w:rsidP="004B6F54">
      <w:pPr>
        <w:jc w:val="both"/>
        <w:rPr>
          <w:rFonts w:cs="Arial"/>
          <w:szCs w:val="22"/>
        </w:rPr>
      </w:pPr>
    </w:p>
    <w:p w14:paraId="5F1BA2EA" w14:textId="3DE7BDE2" w:rsidR="004B6F54" w:rsidRPr="00F573E0" w:rsidRDefault="004B6F54" w:rsidP="004B6F54">
      <w:pPr>
        <w:jc w:val="both"/>
        <w:rPr>
          <w:rFonts w:cs="Arial"/>
          <w:szCs w:val="22"/>
        </w:rPr>
      </w:pPr>
      <w:r w:rsidRPr="00F573E0">
        <w:rPr>
          <w:rFonts w:cs="Arial"/>
          <w:szCs w:val="22"/>
        </w:rPr>
        <w:t xml:space="preserve">La politique de prévention du Centre Pompidou s’organise autour </w:t>
      </w:r>
      <w:r w:rsidR="00644E70" w:rsidRPr="002C497F">
        <w:rPr>
          <w:rFonts w:eastAsiaTheme="minorHAnsi" w:cs="Arial"/>
          <w:szCs w:val="22"/>
          <w:lang w:eastAsia="en-US"/>
        </w:rPr>
        <w:t>d’une formation spécialisée du comité social d’administration (CSA-FS)</w:t>
      </w:r>
      <w:r w:rsidRPr="00F573E0">
        <w:rPr>
          <w:rFonts w:cs="Arial"/>
          <w:szCs w:val="22"/>
        </w:rPr>
        <w:t>, du pôle prévention, animé par l’inspecteur santé et sécurité au travail et d’un réseau de partenaires de la prévention. Les acteurs listés ci-dessous sont uniquement ceux exerçant une activité en lien avec les interventions d’entreprises extérieures.</w:t>
      </w:r>
    </w:p>
    <w:p w14:paraId="4245C55F" w14:textId="77777777" w:rsidR="004B6F54" w:rsidRPr="00F573E0" w:rsidRDefault="004B6F54" w:rsidP="004B6F54">
      <w:pPr>
        <w:jc w:val="both"/>
        <w:rPr>
          <w:rFonts w:cs="Arial"/>
          <w:szCs w:val="22"/>
        </w:rPr>
      </w:pPr>
    </w:p>
    <w:p w14:paraId="09B1A99A" w14:textId="7E6C534D" w:rsidR="004B6F54" w:rsidRPr="00F573E0" w:rsidRDefault="00644E70" w:rsidP="00677B4D">
      <w:pPr>
        <w:pStyle w:val="Paragraphedeliste"/>
        <w:numPr>
          <w:ilvl w:val="0"/>
          <w:numId w:val="18"/>
        </w:numPr>
        <w:contextualSpacing/>
        <w:jc w:val="both"/>
        <w:rPr>
          <w:rFonts w:cs="Arial"/>
        </w:rPr>
      </w:pPr>
      <w:r w:rsidRPr="002C497F">
        <w:rPr>
          <w:rFonts w:eastAsiaTheme="minorHAnsi" w:cs="Arial"/>
          <w:szCs w:val="22"/>
          <w:lang w:eastAsia="en-US"/>
        </w:rPr>
        <w:t>Le CSA-FS</w:t>
      </w:r>
      <w:r w:rsidRPr="003E76A4">
        <w:rPr>
          <w:rFonts w:ascii="Univers Next Pro Condensed" w:eastAsiaTheme="minorHAnsi" w:hAnsi="Univers Next Pro Condensed" w:cs="Arial"/>
          <w:szCs w:val="22"/>
          <w:lang w:eastAsia="en-US"/>
        </w:rPr>
        <w:t xml:space="preserve"> </w:t>
      </w:r>
      <w:r w:rsidR="004B6F54" w:rsidRPr="00F573E0">
        <w:rPr>
          <w:rFonts w:cs="Arial"/>
        </w:rPr>
        <w:t>participe au travail d’évaluation des risques et des méthodes de prévention. A ce titre, ses membres sont conviés aux inspections communes préalables.</w:t>
      </w:r>
    </w:p>
    <w:p w14:paraId="7FC4357C" w14:textId="77777777" w:rsidR="004B6F54" w:rsidRPr="00F573E0" w:rsidRDefault="004B6F54" w:rsidP="004B6F54">
      <w:pPr>
        <w:pStyle w:val="Paragraphedeliste"/>
        <w:jc w:val="both"/>
        <w:rPr>
          <w:rFonts w:cs="Arial"/>
        </w:rPr>
      </w:pPr>
    </w:p>
    <w:p w14:paraId="2544CD42" w14:textId="77777777" w:rsidR="004B6F54" w:rsidRPr="00F573E0" w:rsidRDefault="004B6F54" w:rsidP="00677B4D">
      <w:pPr>
        <w:pStyle w:val="Paragraphedeliste"/>
        <w:numPr>
          <w:ilvl w:val="0"/>
          <w:numId w:val="18"/>
        </w:numPr>
        <w:contextualSpacing/>
        <w:jc w:val="both"/>
        <w:rPr>
          <w:rFonts w:cs="Arial"/>
        </w:rPr>
      </w:pPr>
      <w:r w:rsidRPr="00F573E0">
        <w:rPr>
          <w:rFonts w:cs="Arial"/>
        </w:rPr>
        <w:t>La fonction d’inspecteur santé et sécurité au travail est régie par le décret n°95-680 du 9 mai 1995 modifiant le décret n°82-453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p>
    <w:p w14:paraId="5B833684" w14:textId="77777777" w:rsidR="004B6F54" w:rsidRPr="00F573E0" w:rsidRDefault="004B6F54" w:rsidP="004B6F54">
      <w:pPr>
        <w:pStyle w:val="Paragraphedeliste"/>
        <w:jc w:val="both"/>
        <w:rPr>
          <w:rFonts w:cs="Arial"/>
        </w:rPr>
      </w:pPr>
    </w:p>
    <w:p w14:paraId="53CF421D" w14:textId="77777777" w:rsidR="004B6F54" w:rsidRPr="00F81027" w:rsidRDefault="004B6F54" w:rsidP="00677B4D">
      <w:pPr>
        <w:pStyle w:val="Paragraphedeliste"/>
        <w:numPr>
          <w:ilvl w:val="0"/>
          <w:numId w:val="18"/>
        </w:numPr>
        <w:contextualSpacing/>
        <w:jc w:val="both"/>
        <w:rPr>
          <w:rFonts w:cs="Arial"/>
        </w:rPr>
      </w:pPr>
      <w:r w:rsidRPr="00F573E0">
        <w:rPr>
          <w:rFonts w:cs="Arial"/>
        </w:rPr>
        <w:lastRenderedPageBreak/>
        <w:t>Le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deux coordonnateurs hygiène et sécurité. Ces deux coordonnateurs exercent la même fonction ; cependant, le premier est plus spécialement chargé de coordonner les travaux relatifs aux bâtiments et à leurs installations techniques tandis que le second est chargé des manifestations temporaires du Centre Pompidou (expositions, accrochages, évènements, …).</w:t>
      </w:r>
    </w:p>
    <w:p w14:paraId="51283C68" w14:textId="77777777" w:rsidR="004B6F54" w:rsidRPr="00F573E0" w:rsidRDefault="004B6F54" w:rsidP="00677B4D">
      <w:pPr>
        <w:pStyle w:val="Paragraphedeliste"/>
        <w:numPr>
          <w:ilvl w:val="0"/>
          <w:numId w:val="18"/>
        </w:numPr>
        <w:contextualSpacing/>
        <w:jc w:val="both"/>
        <w:rPr>
          <w:rFonts w:cs="Arial"/>
        </w:rPr>
      </w:pPr>
      <w:r w:rsidRPr="00F573E0">
        <w:rPr>
          <w:rFonts w:cs="Arial"/>
        </w:rPr>
        <w:t>Dans le cadre du plan de prévention, une personne chargée des mesures de prévention est désignée par la direction du Centre. Elle est chargée de définir les mesures de prévention en lien avec le pôle prévention et de veiller à leur application sur site.</w:t>
      </w:r>
    </w:p>
    <w:p w14:paraId="49F991D4" w14:textId="77777777" w:rsidR="00EE5D93" w:rsidRDefault="00EE5D93" w:rsidP="004B6F54">
      <w:pPr>
        <w:jc w:val="both"/>
        <w:rPr>
          <w:rFonts w:cs="Arial"/>
          <w:b/>
          <w:szCs w:val="22"/>
        </w:rPr>
      </w:pPr>
    </w:p>
    <w:p w14:paraId="619EC8D9" w14:textId="3BA4A712" w:rsidR="004B6F54" w:rsidRPr="00F573E0" w:rsidRDefault="00E076DD" w:rsidP="004B6F54">
      <w:pPr>
        <w:jc w:val="both"/>
        <w:rPr>
          <w:rFonts w:cs="Arial"/>
          <w:b/>
          <w:szCs w:val="22"/>
        </w:rPr>
      </w:pPr>
      <w:r>
        <w:rPr>
          <w:rFonts w:cs="Arial"/>
          <w:b/>
          <w:szCs w:val="22"/>
        </w:rPr>
        <w:t>1</w:t>
      </w:r>
      <w:r w:rsidR="003032A6">
        <w:rPr>
          <w:rFonts w:cs="Arial"/>
          <w:b/>
          <w:szCs w:val="22"/>
        </w:rPr>
        <w:t>8</w:t>
      </w:r>
      <w:r w:rsidR="004B6F54">
        <w:rPr>
          <w:rFonts w:cs="Arial"/>
          <w:b/>
          <w:szCs w:val="22"/>
        </w:rPr>
        <w:t>.</w:t>
      </w:r>
      <w:r w:rsidR="004B6F54" w:rsidRPr="00F573E0">
        <w:rPr>
          <w:rFonts w:cs="Arial"/>
          <w:b/>
          <w:szCs w:val="22"/>
        </w:rPr>
        <w:t>5</w:t>
      </w:r>
      <w:r>
        <w:rPr>
          <w:rFonts w:cs="Arial"/>
          <w:b/>
          <w:szCs w:val="22"/>
        </w:rPr>
        <w:t xml:space="preserve"> -</w:t>
      </w:r>
      <w:r w:rsidR="004B6F54" w:rsidRPr="00F573E0">
        <w:rPr>
          <w:rFonts w:cs="Arial"/>
          <w:b/>
          <w:szCs w:val="22"/>
        </w:rPr>
        <w:t xml:space="preserve"> </w:t>
      </w:r>
      <w:r w:rsidR="004B6F54" w:rsidRPr="008D32FF">
        <w:rPr>
          <w:rFonts w:cs="Arial"/>
          <w:b/>
          <w:i/>
          <w:szCs w:val="22"/>
          <w:u w:val="single"/>
        </w:rPr>
        <w:t>Arrêts de chantier et pénalités</w:t>
      </w:r>
    </w:p>
    <w:p w14:paraId="238C24DF" w14:textId="77777777" w:rsidR="004B6F54" w:rsidRPr="00F573E0" w:rsidRDefault="004B6F54" w:rsidP="004B6F54">
      <w:pPr>
        <w:jc w:val="both"/>
        <w:rPr>
          <w:rFonts w:cs="Arial"/>
          <w:szCs w:val="22"/>
        </w:rPr>
      </w:pPr>
    </w:p>
    <w:p w14:paraId="526F3209" w14:textId="77777777" w:rsidR="004B6F54" w:rsidRPr="00F573E0" w:rsidRDefault="004B6F54" w:rsidP="00F30051">
      <w:pPr>
        <w:jc w:val="both"/>
        <w:rPr>
          <w:rFonts w:cs="Arial"/>
          <w:szCs w:val="22"/>
        </w:rPr>
      </w:pPr>
      <w:r w:rsidRPr="00F573E0">
        <w:rPr>
          <w:rFonts w:cs="Arial"/>
          <w:szCs w:val="22"/>
        </w:rPr>
        <w:t>Le titulaire s’engage à informer ses éventuels sous-traitants des risques encourus en cas de non-respect des dispositions fixées dans le plan de prévention.</w:t>
      </w:r>
    </w:p>
    <w:p w14:paraId="0EDF77DC" w14:textId="77777777" w:rsidR="004B6F54" w:rsidRPr="00F573E0" w:rsidRDefault="004B6F54" w:rsidP="0024562C">
      <w:pPr>
        <w:jc w:val="both"/>
        <w:rPr>
          <w:rFonts w:cs="Arial"/>
          <w:b/>
          <w:szCs w:val="22"/>
        </w:rPr>
      </w:pPr>
    </w:p>
    <w:p w14:paraId="2E05FEAD" w14:textId="77777777" w:rsidR="004B6F54" w:rsidRPr="00F573E0" w:rsidRDefault="004B6F54" w:rsidP="00AE11CF">
      <w:pPr>
        <w:jc w:val="both"/>
        <w:rPr>
          <w:rFonts w:cs="Arial"/>
          <w:szCs w:val="22"/>
        </w:rPr>
      </w:pPr>
      <w:r w:rsidRPr="00F573E0">
        <w:rPr>
          <w:rFonts w:cs="Arial"/>
          <w:szCs w:val="22"/>
        </w:rPr>
        <w:t>L’inspecteur santé et sécurité au travail et les coordonnateurs hygiène et sécurité du pôle prévention peuvent suspendre ou arrêter l’opération en cas de non-respect des mesures inscrites au plan de prévention.</w:t>
      </w:r>
    </w:p>
    <w:p w14:paraId="3707FED3" w14:textId="77777777" w:rsidR="004B6F54" w:rsidRPr="00F573E0" w:rsidRDefault="004B6F54" w:rsidP="006D34C3">
      <w:pPr>
        <w:jc w:val="both"/>
        <w:rPr>
          <w:rFonts w:cs="Arial"/>
          <w:szCs w:val="22"/>
        </w:rPr>
      </w:pPr>
    </w:p>
    <w:p w14:paraId="48C7C589" w14:textId="7BA0B3AB" w:rsidR="004B6F54" w:rsidRPr="00F25698" w:rsidRDefault="004B6F54" w:rsidP="00294EBF">
      <w:pPr>
        <w:autoSpaceDE w:val="0"/>
        <w:autoSpaceDN w:val="0"/>
        <w:adjustRightInd w:val="0"/>
        <w:jc w:val="both"/>
        <w:rPr>
          <w:szCs w:val="22"/>
        </w:rPr>
      </w:pPr>
      <w:r w:rsidRPr="00F573E0">
        <w:rPr>
          <w:rFonts w:cs="Arial"/>
          <w:szCs w:val="22"/>
        </w:rPr>
        <w:t xml:space="preserve">Sur constat de ce personnel habilité, le titulaire s’expose aux pénalités </w:t>
      </w:r>
      <w:r w:rsidRPr="0059100E">
        <w:rPr>
          <w:szCs w:val="22"/>
        </w:rPr>
        <w:t>définies à</w:t>
      </w:r>
      <w:r w:rsidR="00DB64B3">
        <w:rPr>
          <w:szCs w:val="22"/>
        </w:rPr>
        <w:t xml:space="preserve"> l’article 11 du présent document.</w:t>
      </w:r>
      <w:r w:rsidRPr="0059100E">
        <w:rPr>
          <w:szCs w:val="22"/>
        </w:rPr>
        <w:t xml:space="preserve"> </w:t>
      </w:r>
    </w:p>
    <w:p w14:paraId="32F1ED4A" w14:textId="77777777" w:rsidR="004B6F54" w:rsidRDefault="004B6F54" w:rsidP="001D01C8"/>
    <w:p w14:paraId="06290588" w14:textId="77777777" w:rsidR="00312258" w:rsidRPr="001D01C8" w:rsidRDefault="00312258" w:rsidP="001D01C8"/>
    <w:p w14:paraId="6EC5D71E" w14:textId="32315AE4" w:rsidR="001D01C8" w:rsidRDefault="00983D62" w:rsidP="00B32897">
      <w:pPr>
        <w:pStyle w:val="Titre1"/>
      </w:pPr>
      <w:bookmarkStart w:id="288" w:name="_Toc524686193"/>
      <w:bookmarkStart w:id="289" w:name="_Toc1637210"/>
      <w:bookmarkStart w:id="290" w:name="_Toc20144757"/>
      <w:bookmarkStart w:id="291" w:name="_Toc189580660"/>
      <w:bookmarkEnd w:id="285"/>
      <w:r>
        <w:rPr>
          <w:lang w:val="fr-FR"/>
        </w:rPr>
        <w:t xml:space="preserve">ARTICLE </w:t>
      </w:r>
      <w:r w:rsidR="003032A6">
        <w:rPr>
          <w:lang w:val="fr-FR"/>
        </w:rPr>
        <w:t>19</w:t>
      </w:r>
      <w:r>
        <w:rPr>
          <w:lang w:val="fr-FR"/>
        </w:rPr>
        <w:t xml:space="preserve"> - </w:t>
      </w:r>
      <w:r w:rsidR="001D01C8" w:rsidRPr="007E682D">
        <w:t xml:space="preserve">RESPONSABILITE </w:t>
      </w:r>
      <w:r w:rsidR="001D01C8" w:rsidRPr="001D01C8">
        <w:t>DU TITULAIRE</w:t>
      </w:r>
      <w:bookmarkEnd w:id="288"/>
      <w:r w:rsidR="001D01C8" w:rsidRPr="001D01C8">
        <w:t xml:space="preserve"> </w:t>
      </w:r>
      <w:bookmarkEnd w:id="289"/>
      <w:r w:rsidR="001D01C8" w:rsidRPr="001D01C8">
        <w:t>SUR LES INSTALLATIONS</w:t>
      </w:r>
      <w:bookmarkEnd w:id="290"/>
      <w:bookmarkEnd w:id="291"/>
    </w:p>
    <w:p w14:paraId="36DA9A40" w14:textId="77777777" w:rsidR="00983D62" w:rsidRPr="001119E8" w:rsidRDefault="00983D62" w:rsidP="001119E8">
      <w:pPr>
        <w:jc w:val="both"/>
        <w:rPr>
          <w:lang w:val="x-none" w:eastAsia="x-none"/>
        </w:rPr>
      </w:pPr>
    </w:p>
    <w:p w14:paraId="7B5C68EE" w14:textId="68FFB6FC" w:rsidR="001D01C8" w:rsidRPr="001D01C8" w:rsidRDefault="001D01C8" w:rsidP="00294EBF">
      <w:pPr>
        <w:jc w:val="both"/>
      </w:pPr>
      <w:r w:rsidRPr="001D01C8">
        <w:t xml:space="preserve">Le titulaire est responsable de toutes les installations sur lesquelles il intervient. Le titulaire est également responsable de l’inexécution manifeste des prestations dues au titre de son </w:t>
      </w:r>
      <w:r w:rsidR="00B341B0">
        <w:t>accord-cadre</w:t>
      </w:r>
      <w:r w:rsidRPr="001D01C8">
        <w:t xml:space="preserve"> et des obligations qu’il comporte. Toutes les installations doivent, après intervention, être en parfait état de fonctionnement et de sécurité et avoir un aspect de finition au moins identique à celui qu’elles avaient auparavant.</w:t>
      </w:r>
    </w:p>
    <w:p w14:paraId="233270F1" w14:textId="77777777" w:rsidR="001D01C8" w:rsidRPr="001D01C8" w:rsidRDefault="001D01C8" w:rsidP="001D01C8"/>
    <w:p w14:paraId="61239867" w14:textId="77777777" w:rsidR="001D01C8" w:rsidRPr="001D01C8" w:rsidRDefault="001D01C8" w:rsidP="001D01C8">
      <w:r w:rsidRPr="001D01C8">
        <w:t>Le titulaire est également responsable :</w:t>
      </w:r>
    </w:p>
    <w:p w14:paraId="2D9A92DE" w14:textId="77777777" w:rsidR="001D01C8" w:rsidRPr="001D01C8" w:rsidRDefault="001D01C8" w:rsidP="001119E8">
      <w:pPr>
        <w:jc w:val="both"/>
      </w:pPr>
    </w:p>
    <w:p w14:paraId="1E011442" w14:textId="77777777" w:rsidR="001D01C8" w:rsidRPr="001D01C8" w:rsidRDefault="001D01C8" w:rsidP="001119E8">
      <w:pPr>
        <w:numPr>
          <w:ilvl w:val="0"/>
          <w:numId w:val="1"/>
        </w:numPr>
        <w:jc w:val="both"/>
      </w:pPr>
      <w:proofErr w:type="gramStart"/>
      <w:r w:rsidRPr="001D01C8">
        <w:t>des</w:t>
      </w:r>
      <w:proofErr w:type="gramEnd"/>
      <w:r w:rsidRPr="001D01C8">
        <w:t xml:space="preserve"> dégradations éventuelles occasionnées aux ouvrages et aménagements existants, par l’exécution des prestations, </w:t>
      </w:r>
    </w:p>
    <w:p w14:paraId="2A72F800" w14:textId="77777777" w:rsidR="001D01C8" w:rsidRPr="001D01C8" w:rsidRDefault="001D01C8" w:rsidP="001119E8">
      <w:pPr>
        <w:numPr>
          <w:ilvl w:val="0"/>
          <w:numId w:val="1"/>
        </w:numPr>
        <w:jc w:val="both"/>
      </w:pPr>
      <w:proofErr w:type="gramStart"/>
      <w:r w:rsidRPr="001D01C8">
        <w:t>des</w:t>
      </w:r>
      <w:proofErr w:type="gramEnd"/>
      <w:r w:rsidRPr="001D01C8">
        <w:t xml:space="preserve"> dégradations éventuelles occasionnées à du matériel appartenant à l’établissement par suite ou en cours de l’exécution de ses prestations,</w:t>
      </w:r>
    </w:p>
    <w:p w14:paraId="17A0F18B" w14:textId="12E4642E" w:rsidR="001D01C8" w:rsidRDefault="001D01C8" w:rsidP="001119E8">
      <w:pPr>
        <w:numPr>
          <w:ilvl w:val="0"/>
          <w:numId w:val="1"/>
        </w:numPr>
        <w:jc w:val="both"/>
      </w:pPr>
      <w:proofErr w:type="gramStart"/>
      <w:r w:rsidRPr="001D01C8">
        <w:t>du</w:t>
      </w:r>
      <w:proofErr w:type="gramEnd"/>
      <w:r w:rsidRPr="001D01C8">
        <w:t xml:space="preserve"> matériel et des matériaux qu’il a déposés, soit à l’intérieur, soit à l’extérieur des locaux de l’établissement.</w:t>
      </w:r>
    </w:p>
    <w:p w14:paraId="5EE405E3" w14:textId="6CC2B2C0" w:rsidR="0086669F" w:rsidRDefault="0086669F" w:rsidP="0086669F">
      <w:pPr>
        <w:jc w:val="both"/>
      </w:pPr>
    </w:p>
    <w:p w14:paraId="1F0D821F" w14:textId="77777777" w:rsidR="008926E9" w:rsidRPr="0096207D" w:rsidRDefault="008926E9" w:rsidP="00A87484"/>
    <w:p w14:paraId="6445ABFD" w14:textId="74384D76" w:rsidR="00A20648" w:rsidRDefault="00E41D1E" w:rsidP="00B32897">
      <w:pPr>
        <w:pStyle w:val="Titre1"/>
      </w:pPr>
      <w:bookmarkStart w:id="292" w:name="_Toc428201750"/>
      <w:bookmarkStart w:id="293" w:name="_Toc431397020"/>
      <w:bookmarkStart w:id="294" w:name="_Hlk22304774"/>
      <w:bookmarkStart w:id="295" w:name="_Toc189580661"/>
      <w:r w:rsidRPr="0096207D">
        <w:t xml:space="preserve">ARTICLE </w:t>
      </w:r>
      <w:r w:rsidR="00D722B0">
        <w:rPr>
          <w:lang w:val="fr-FR"/>
        </w:rPr>
        <w:t>2</w:t>
      </w:r>
      <w:r w:rsidR="003032A6">
        <w:rPr>
          <w:lang w:val="fr-FR"/>
        </w:rPr>
        <w:t>0</w:t>
      </w:r>
      <w:r w:rsidR="00A20648" w:rsidRPr="0096207D">
        <w:t xml:space="preserve"> –</w:t>
      </w:r>
      <w:r w:rsidR="00CE7582" w:rsidRPr="0096207D">
        <w:t xml:space="preserve"> </w:t>
      </w:r>
      <w:r w:rsidR="00A20648" w:rsidRPr="0096207D">
        <w:t>GESTION ET SUIVI DU CONTRAT</w:t>
      </w:r>
      <w:bookmarkEnd w:id="278"/>
      <w:bookmarkEnd w:id="292"/>
      <w:bookmarkEnd w:id="293"/>
      <w:bookmarkEnd w:id="295"/>
    </w:p>
    <w:p w14:paraId="5FE3E2BF" w14:textId="77777777" w:rsidR="005D278B" w:rsidRPr="005D278B" w:rsidRDefault="005D278B" w:rsidP="005D278B">
      <w:pPr>
        <w:rPr>
          <w:lang w:val="x-none" w:eastAsia="x-none"/>
        </w:rPr>
      </w:pPr>
    </w:p>
    <w:p w14:paraId="447EB16C" w14:textId="478D08AA" w:rsidR="00890868" w:rsidRPr="005D278B" w:rsidRDefault="00D722B0" w:rsidP="005D278B">
      <w:pPr>
        <w:jc w:val="both"/>
        <w:rPr>
          <w:rFonts w:cs="Arial"/>
          <w:b/>
          <w:szCs w:val="22"/>
        </w:rPr>
      </w:pPr>
      <w:bookmarkStart w:id="296" w:name="_Toc197326324"/>
      <w:bookmarkStart w:id="297" w:name="_Toc428201751"/>
      <w:bookmarkStart w:id="298" w:name="_Toc431397021"/>
      <w:bookmarkEnd w:id="294"/>
      <w:r w:rsidRPr="005D278B">
        <w:rPr>
          <w:rFonts w:cs="Arial"/>
          <w:b/>
          <w:szCs w:val="22"/>
        </w:rPr>
        <w:t>2</w:t>
      </w:r>
      <w:r w:rsidR="003032A6">
        <w:rPr>
          <w:rFonts w:cs="Arial"/>
          <w:b/>
          <w:szCs w:val="22"/>
        </w:rPr>
        <w:t>0</w:t>
      </w:r>
      <w:r w:rsidR="000E0448" w:rsidRPr="005D278B">
        <w:rPr>
          <w:rFonts w:cs="Arial"/>
          <w:b/>
          <w:szCs w:val="22"/>
        </w:rPr>
        <w:t>.1 –</w:t>
      </w:r>
      <w:r w:rsidR="00173A82" w:rsidRPr="005D278B">
        <w:rPr>
          <w:rFonts w:cs="Arial"/>
          <w:b/>
          <w:szCs w:val="22"/>
        </w:rPr>
        <w:t xml:space="preserve"> </w:t>
      </w:r>
      <w:r w:rsidR="000E0448" w:rsidRPr="008D32FF">
        <w:rPr>
          <w:rFonts w:cs="Arial"/>
          <w:b/>
          <w:i/>
          <w:szCs w:val="22"/>
          <w:u w:val="single"/>
        </w:rPr>
        <w:t>Interlocuteurs d</w:t>
      </w:r>
      <w:bookmarkEnd w:id="296"/>
      <w:bookmarkEnd w:id="297"/>
      <w:bookmarkEnd w:id="298"/>
      <w:r w:rsidR="00CA0DC5">
        <w:rPr>
          <w:rFonts w:cs="Arial"/>
          <w:b/>
          <w:i/>
          <w:szCs w:val="22"/>
          <w:u w:val="single"/>
        </w:rPr>
        <w:t>e l’</w:t>
      </w:r>
      <w:r w:rsidR="00B341B0">
        <w:rPr>
          <w:rFonts w:cs="Arial"/>
          <w:b/>
          <w:i/>
          <w:szCs w:val="22"/>
          <w:u w:val="single"/>
        </w:rPr>
        <w:t>accord-cadre</w:t>
      </w:r>
      <w:r w:rsidR="005D278B">
        <w:rPr>
          <w:rFonts w:cs="Arial"/>
          <w:b/>
          <w:szCs w:val="22"/>
        </w:rPr>
        <w:t> </w:t>
      </w:r>
    </w:p>
    <w:p w14:paraId="2306A95A" w14:textId="6DF3C384" w:rsidR="0085608C" w:rsidRPr="0096207D" w:rsidRDefault="00D722B0" w:rsidP="004C6641">
      <w:pPr>
        <w:pStyle w:val="Titre3"/>
      </w:pPr>
      <w:bookmarkStart w:id="299" w:name="_Toc428201752"/>
      <w:bookmarkStart w:id="300" w:name="_Toc431397022"/>
      <w:r>
        <w:t>2</w:t>
      </w:r>
      <w:r w:rsidR="003032A6">
        <w:t>0</w:t>
      </w:r>
      <w:r w:rsidR="0085608C" w:rsidRPr="0096207D">
        <w:t>.1.1 Interlocuteur principal</w:t>
      </w:r>
      <w:bookmarkEnd w:id="299"/>
      <w:bookmarkEnd w:id="300"/>
      <w:r w:rsidR="005D278B">
        <w:t> :</w:t>
      </w:r>
    </w:p>
    <w:p w14:paraId="519BAD72" w14:textId="77777777" w:rsidR="00890868" w:rsidRPr="0096207D" w:rsidRDefault="00805778" w:rsidP="00215BEE">
      <w:r w:rsidRPr="0096207D">
        <w:t xml:space="preserve">Isabelle </w:t>
      </w:r>
      <w:proofErr w:type="spellStart"/>
      <w:r w:rsidRPr="0096207D">
        <w:t>Daulard</w:t>
      </w:r>
      <w:proofErr w:type="spellEnd"/>
    </w:p>
    <w:p w14:paraId="5C59E0C1" w14:textId="77777777" w:rsidR="00890868" w:rsidRPr="0096207D" w:rsidRDefault="006956B9" w:rsidP="00890868">
      <w:pPr>
        <w:rPr>
          <w:szCs w:val="22"/>
        </w:rPr>
      </w:pPr>
      <w:r w:rsidRPr="0096207D">
        <w:rPr>
          <w:szCs w:val="22"/>
        </w:rPr>
        <w:t>Direction du bâtiment et de la sécurité – service moyens généraux</w:t>
      </w:r>
    </w:p>
    <w:p w14:paraId="7F102CFE" w14:textId="77777777" w:rsidR="00890868" w:rsidRPr="0096207D" w:rsidRDefault="00C963E6" w:rsidP="00890868">
      <w:pPr>
        <w:rPr>
          <w:iCs/>
          <w:szCs w:val="22"/>
        </w:rPr>
      </w:pPr>
      <w:r w:rsidRPr="0096207D">
        <w:rPr>
          <w:szCs w:val="22"/>
        </w:rPr>
        <w:t>Tél. : 01.44.78.44.29</w:t>
      </w:r>
    </w:p>
    <w:p w14:paraId="2A9B0728" w14:textId="77777777" w:rsidR="00890868" w:rsidRPr="0096207D" w:rsidRDefault="00890868" w:rsidP="00890868">
      <w:pPr>
        <w:rPr>
          <w:szCs w:val="22"/>
        </w:rPr>
      </w:pPr>
      <w:r w:rsidRPr="0096207D">
        <w:rPr>
          <w:szCs w:val="22"/>
        </w:rPr>
        <w:t xml:space="preserve">Courriel : </w:t>
      </w:r>
      <w:hyperlink r:id="rId11" w:history="1">
        <w:r w:rsidR="008926E9" w:rsidRPr="003E1915">
          <w:rPr>
            <w:rStyle w:val="Lienhypertexte"/>
            <w:szCs w:val="22"/>
          </w:rPr>
          <w:t>isabelle.daulard@centrepompidou.fr</w:t>
        </w:r>
      </w:hyperlink>
    </w:p>
    <w:p w14:paraId="186E5F2D" w14:textId="3BA0A1EE" w:rsidR="00A20648" w:rsidRDefault="00A20648" w:rsidP="00A20648">
      <w:pPr>
        <w:rPr>
          <w:szCs w:val="22"/>
        </w:rPr>
      </w:pPr>
    </w:p>
    <w:p w14:paraId="1C70EE6C" w14:textId="3377593C" w:rsidR="003032A6" w:rsidRDefault="003032A6" w:rsidP="00A20648">
      <w:pPr>
        <w:rPr>
          <w:szCs w:val="22"/>
        </w:rPr>
      </w:pPr>
    </w:p>
    <w:p w14:paraId="04A72EE3" w14:textId="77777777" w:rsidR="003032A6" w:rsidRDefault="003032A6" w:rsidP="00A20648">
      <w:pPr>
        <w:rPr>
          <w:szCs w:val="22"/>
        </w:rPr>
      </w:pPr>
    </w:p>
    <w:p w14:paraId="5D460C6D" w14:textId="77777777" w:rsidR="00CB3B3D" w:rsidRPr="00CB3B3D" w:rsidRDefault="00CB3B3D" w:rsidP="00CB3B3D">
      <w:r w:rsidRPr="00CB3B3D">
        <w:lastRenderedPageBreak/>
        <w:t>Interlocuteur pour les reconductions et révisions de prix :</w:t>
      </w:r>
    </w:p>
    <w:p w14:paraId="3092D91A" w14:textId="77777777" w:rsidR="00CB3B3D" w:rsidRPr="00CB3B3D" w:rsidRDefault="00CB3B3D" w:rsidP="00CB3B3D">
      <w:r w:rsidRPr="00CB3B3D">
        <w:t>Direction juridique et financière – Service de l’achat public</w:t>
      </w:r>
    </w:p>
    <w:p w14:paraId="5FBB1531" w14:textId="77777777" w:rsidR="00CB3B3D" w:rsidRDefault="00CB3B3D" w:rsidP="00CB3B3D">
      <w:pPr>
        <w:rPr>
          <w:rStyle w:val="Lienhypertexte"/>
        </w:rPr>
      </w:pPr>
      <w:r w:rsidRPr="00CB3B3D">
        <w:t xml:space="preserve">Courriel : </w:t>
      </w:r>
      <w:hyperlink r:id="rId12" w:history="1">
        <w:r w:rsidRPr="00CB3B3D">
          <w:rPr>
            <w:rStyle w:val="Lienhypertexte"/>
          </w:rPr>
          <w:t>service.achatpublic@centrepompidou.fr</w:t>
        </w:r>
      </w:hyperlink>
    </w:p>
    <w:p w14:paraId="2804267E" w14:textId="77777777" w:rsidR="00C5203E" w:rsidRPr="00C5203E" w:rsidRDefault="00C5203E" w:rsidP="00CB3B3D">
      <w:pPr>
        <w:rPr>
          <w:rStyle w:val="Lienhypertexte"/>
          <w:color w:val="auto"/>
        </w:rPr>
      </w:pPr>
    </w:p>
    <w:p w14:paraId="42458771" w14:textId="77777777" w:rsidR="00C5203E" w:rsidRPr="00C5203E" w:rsidRDefault="00C5203E" w:rsidP="00CB3B3D">
      <w:pPr>
        <w:rPr>
          <w:rStyle w:val="Lienhypertexte"/>
          <w:color w:val="auto"/>
        </w:rPr>
      </w:pPr>
    </w:p>
    <w:p w14:paraId="0069C176" w14:textId="51E85893" w:rsidR="00D722B0" w:rsidRPr="0096207D" w:rsidRDefault="00D722B0" w:rsidP="00B32897">
      <w:pPr>
        <w:pStyle w:val="Titre1"/>
      </w:pPr>
      <w:bookmarkStart w:id="301" w:name="_Toc20144760"/>
      <w:bookmarkStart w:id="302" w:name="_Toc189580662"/>
      <w:r w:rsidRPr="0096207D">
        <w:t xml:space="preserve">ARTICLE </w:t>
      </w:r>
      <w:r>
        <w:t>2</w:t>
      </w:r>
      <w:r w:rsidR="003032A6">
        <w:rPr>
          <w:lang w:val="fr-FR"/>
        </w:rPr>
        <w:t>1</w:t>
      </w:r>
      <w:r w:rsidRPr="0096207D">
        <w:t xml:space="preserve"> – </w:t>
      </w:r>
      <w:r>
        <w:t>MODIFICATION RELATIVE AU TITULAIRE DU MARCHE</w:t>
      </w:r>
      <w:bookmarkEnd w:id="302"/>
    </w:p>
    <w:p w14:paraId="742F8350" w14:textId="247E91D8" w:rsidR="00757232" w:rsidRPr="00171C0D" w:rsidRDefault="00D722B0" w:rsidP="0023177F">
      <w:pPr>
        <w:pStyle w:val="Titre3"/>
      </w:pPr>
      <w:bookmarkStart w:id="303" w:name="_Toc20144761"/>
      <w:bookmarkEnd w:id="301"/>
      <w:r>
        <w:t>2</w:t>
      </w:r>
      <w:r w:rsidR="003032A6">
        <w:t>1</w:t>
      </w:r>
      <w:r w:rsidR="00757232">
        <w:t>.2.1</w:t>
      </w:r>
      <w:r w:rsidR="00757232" w:rsidRPr="00171C0D">
        <w:t>– Changement de dénomination sociale du titulaire</w:t>
      </w:r>
      <w:bookmarkEnd w:id="303"/>
      <w:r w:rsidR="005D278B">
        <w:t> :</w:t>
      </w:r>
    </w:p>
    <w:p w14:paraId="5DCD7DC9" w14:textId="77777777" w:rsidR="00757232" w:rsidRPr="00757232" w:rsidRDefault="00757232" w:rsidP="00294EBF">
      <w:pPr>
        <w:jc w:val="both"/>
      </w:pPr>
      <w:r w:rsidRPr="00757232">
        <w:t xml:space="preserve">En cas de modification de sa dénomination sociale, le titulaire doit impérativement en informer par écrit dans les plus brefs délais l’interlocuteur indiqué à l’article </w:t>
      </w:r>
      <w:r w:rsidR="00466BCC">
        <w:t>21</w:t>
      </w:r>
      <w:r w:rsidR="00A53BB2">
        <w:t xml:space="preserve"> du présent document</w:t>
      </w:r>
      <w:r w:rsidRPr="00757232">
        <w:t xml:space="preserve"> et communiquer un extrait K-bis mentionnant ce changement ainsi qu’un nouveau relevé d’identité bancaire et, le cas échéant, toute pièce justificative complémentaire (copie de l’annonce dans un journal d’annonces légales notamment), dans les plus brefs délais.</w:t>
      </w:r>
    </w:p>
    <w:p w14:paraId="2F5F7BA3" w14:textId="758858CB" w:rsidR="00757232" w:rsidRPr="00171C0D" w:rsidRDefault="00D722B0" w:rsidP="0023177F">
      <w:pPr>
        <w:pStyle w:val="Titre3"/>
      </w:pPr>
      <w:bookmarkStart w:id="304" w:name="_Toc20144762"/>
      <w:r>
        <w:t>2</w:t>
      </w:r>
      <w:r w:rsidR="003032A6">
        <w:t>1</w:t>
      </w:r>
      <w:r w:rsidR="00757232">
        <w:t>.2.2</w:t>
      </w:r>
      <w:r w:rsidR="00757232" w:rsidRPr="00171C0D">
        <w:t>– Changement de cocontractant en cours d’exécution du présent accord-cadre</w:t>
      </w:r>
      <w:bookmarkEnd w:id="304"/>
      <w:r w:rsidR="005D278B">
        <w:t> :</w:t>
      </w:r>
    </w:p>
    <w:p w14:paraId="7D16DA1A" w14:textId="6A3B097C" w:rsidR="00757232" w:rsidRPr="00757232" w:rsidRDefault="00757232" w:rsidP="00294EBF">
      <w:pPr>
        <w:jc w:val="both"/>
      </w:pPr>
      <w:r w:rsidRPr="00757232">
        <w:t xml:space="preserve">En cas de transfert </w:t>
      </w:r>
      <w:r w:rsidR="00CA0DC5">
        <w:t>de l’accord-cadre</w:t>
      </w:r>
      <w:r w:rsidRPr="00757232">
        <w:t xml:space="preserve"> à une autre entreprise après cession de fonds de commerce, cession d’activités, fusion-absorption ou mise en location gérance, le titulaire doit impérativement en informer par écrit dans les plus brefs délais le service en charge du suivi contractuel et administratif de l’accord-cadre. </w:t>
      </w:r>
    </w:p>
    <w:p w14:paraId="70BA18FE" w14:textId="77777777" w:rsidR="00757232" w:rsidRPr="00757232" w:rsidRDefault="00757232" w:rsidP="00294EBF">
      <w:pPr>
        <w:jc w:val="both"/>
      </w:pPr>
    </w:p>
    <w:p w14:paraId="2E5DCABA" w14:textId="053C3721" w:rsidR="00757232" w:rsidRDefault="00757232" w:rsidP="00294EBF">
      <w:pPr>
        <w:jc w:val="both"/>
      </w:pPr>
      <w:r w:rsidRPr="00757232">
        <w:t>Prenant acte de cette demande de transfert, le Centre Pompidou procédera à la vérification que la société cessionnaire possède les capacités pour reprendre l’exécution des prestations et est en règle au regard de sa situation fiscale et sociale et remplit les conditions qui avaient été fixées pour la participation à la procédure de passation d</w:t>
      </w:r>
      <w:r w:rsidR="00CA0DC5">
        <w:t>e l’</w:t>
      </w:r>
      <w:r w:rsidR="00B341B0">
        <w:t>accord-cadre</w:t>
      </w:r>
      <w:r w:rsidRPr="00757232">
        <w:t xml:space="preserve"> public initial, conformément à l’article R2194-6 du code de la commande publique. </w:t>
      </w:r>
    </w:p>
    <w:p w14:paraId="45F4641A" w14:textId="77777777" w:rsidR="001632D0" w:rsidRPr="00757232" w:rsidRDefault="001632D0" w:rsidP="00294EBF">
      <w:pPr>
        <w:jc w:val="both"/>
      </w:pPr>
    </w:p>
    <w:p w14:paraId="5F36FE30" w14:textId="77777777" w:rsidR="00757232" w:rsidRPr="00757232" w:rsidRDefault="00757232" w:rsidP="00294EBF">
      <w:pPr>
        <w:jc w:val="both"/>
      </w:pPr>
      <w:r w:rsidRPr="00757232">
        <w:t>En vue de cette vérification, la nouvelle entreprise devra produire les documents listés à l’article R2143-3 du code de la commande publique et aux articles D.8222-5 et D.8254-2 (titulaire établi en France) ou D.8222-7 et D. 8254-3 (titulaire établi ou domicilié à l’étranger) du code du travail qui lui seront demandés. Un relevé d’identité bancaire devra également être joint à la demande ainsi que, le cas échéant, toute pièce justificative complémentaire (copie de l’annonce dans un journal d’annonces légales notamment).</w:t>
      </w:r>
    </w:p>
    <w:p w14:paraId="5BC24F41" w14:textId="77777777" w:rsidR="00757232" w:rsidRPr="00757232" w:rsidRDefault="00757232" w:rsidP="00294EBF">
      <w:pPr>
        <w:jc w:val="both"/>
      </w:pPr>
    </w:p>
    <w:p w14:paraId="486745F5" w14:textId="10E3729B" w:rsidR="00757232" w:rsidRPr="00757232" w:rsidRDefault="00757232" w:rsidP="00294EBF">
      <w:pPr>
        <w:jc w:val="both"/>
      </w:pPr>
      <w:r w:rsidRPr="00757232">
        <w:t>Suite à cette vérification, elle fera l’objet d’un avenant constatant le transfert de l’accord-cadre en cours au nouveau titulaire.</w:t>
      </w:r>
    </w:p>
    <w:p w14:paraId="3CF39D93" w14:textId="4C762391" w:rsidR="00757232" w:rsidRPr="00757232" w:rsidRDefault="00757232" w:rsidP="00757232">
      <w:r w:rsidRPr="00757232">
        <w:t xml:space="preserve">Si le cessionnaire ne possède pas les capacités pour exécuter </w:t>
      </w:r>
      <w:r w:rsidR="00CA0DC5">
        <w:t>l’accord-</w:t>
      </w:r>
      <w:r w:rsidR="002C497F">
        <w:t>cadre,</w:t>
      </w:r>
      <w:r w:rsidRPr="00757232">
        <w:t xml:space="preserve"> le Centre Pompidou procédera à la résiliation de l’accord-cadre sans indemnités ni préavis.</w:t>
      </w:r>
    </w:p>
    <w:p w14:paraId="68F0D483" w14:textId="05654D06" w:rsidR="00757232" w:rsidRPr="0048409F" w:rsidRDefault="00D722B0" w:rsidP="0023177F">
      <w:pPr>
        <w:pStyle w:val="Titre3"/>
      </w:pPr>
      <w:bookmarkStart w:id="305" w:name="_Toc377460677"/>
      <w:bookmarkStart w:id="306" w:name="_Toc20144763"/>
      <w:r>
        <w:t>2</w:t>
      </w:r>
      <w:r w:rsidR="003032A6">
        <w:t>1</w:t>
      </w:r>
      <w:r>
        <w:t xml:space="preserve">.2.3 - </w:t>
      </w:r>
      <w:r w:rsidR="00757232">
        <w:t>F</w:t>
      </w:r>
      <w:r w:rsidR="00757232" w:rsidRPr="00171C0D">
        <w:t>orme des notification</w:t>
      </w:r>
      <w:r w:rsidR="00757232">
        <w:t>s</w:t>
      </w:r>
      <w:r w:rsidR="00757232" w:rsidRPr="00171C0D">
        <w:t xml:space="preserve"> et communications</w:t>
      </w:r>
      <w:bookmarkEnd w:id="305"/>
      <w:bookmarkEnd w:id="306"/>
      <w:r w:rsidR="005D278B">
        <w:t> :</w:t>
      </w:r>
    </w:p>
    <w:p w14:paraId="7A1583B2" w14:textId="77777777" w:rsidR="00757232" w:rsidRPr="00757232" w:rsidRDefault="00757232" w:rsidP="00294EBF">
      <w:pPr>
        <w:jc w:val="both"/>
      </w:pPr>
      <w:r w:rsidRPr="00757232">
        <w:t>Les échanges de communication entre le Centre Pompidou et le titulaire peuvent être effectués par tout moyen permettant d’attester la date de réception de la décision ou de l’information.</w:t>
      </w:r>
    </w:p>
    <w:p w14:paraId="266A4943" w14:textId="77777777" w:rsidR="00757232" w:rsidRPr="00757232" w:rsidRDefault="00757232" w:rsidP="00757232"/>
    <w:p w14:paraId="56896415" w14:textId="77777777" w:rsidR="00757232" w:rsidRPr="00757232" w:rsidRDefault="00757232" w:rsidP="00757232">
      <w:r w:rsidRPr="00757232">
        <w:t>Lorsque la notification d’une décision ou information du Centre Pompidou doit faire courir un délai, ce document est notifié :</w:t>
      </w:r>
    </w:p>
    <w:p w14:paraId="4EFCF76D" w14:textId="77777777" w:rsidR="00757232" w:rsidRPr="00757232" w:rsidRDefault="00757232" w:rsidP="00757232">
      <w:r w:rsidRPr="00757232">
        <w:t xml:space="preserve">-  soit par échanges dématérialisés (e-mail avec accusé de réception par retour d’e-mail ou plateforme « PLACE ») </w:t>
      </w:r>
    </w:p>
    <w:p w14:paraId="59ACEBC9" w14:textId="77777777" w:rsidR="00757232" w:rsidRPr="00757232" w:rsidRDefault="00757232" w:rsidP="00757232">
      <w:r w:rsidRPr="00757232">
        <w:t xml:space="preserve">- soit par tout autre moyen permettant d’attester la date de réception de la décision ou de l’information. </w:t>
      </w:r>
    </w:p>
    <w:p w14:paraId="59DE5A08" w14:textId="77777777" w:rsidR="00757232" w:rsidRPr="00757232" w:rsidRDefault="00757232" w:rsidP="00757232"/>
    <w:p w14:paraId="4230C0D8" w14:textId="77777777" w:rsidR="00757232" w:rsidRPr="00757232" w:rsidRDefault="00757232" w:rsidP="00757232">
      <w:r w:rsidRPr="00757232">
        <w:t xml:space="preserve">Le titulaire procèdera de la même façon s’il entend donner à sa communication une date certaine. </w:t>
      </w:r>
    </w:p>
    <w:p w14:paraId="6362F370" w14:textId="77777777" w:rsidR="00757232" w:rsidRPr="00757232" w:rsidRDefault="00757232" w:rsidP="00757232"/>
    <w:p w14:paraId="6621E8C6" w14:textId="77777777" w:rsidR="00757232" w:rsidRPr="00757232" w:rsidRDefault="00757232" w:rsidP="00294EBF">
      <w:pPr>
        <w:jc w:val="both"/>
      </w:pPr>
      <w:r w:rsidRPr="00757232">
        <w:t>Lorsque le titulaire estime que les prescriptions d’une décision ou d’une communication appellent des réserves de sa part, il doit, sous peine de forclusion, les présenter par écrit au Centre Pompidou, dans un délai de 15 jours décompté ainsi qu’il est précisé à l’article 3.2.2 du CCAG</w:t>
      </w:r>
      <w:r w:rsidR="005D278B">
        <w:t>/</w:t>
      </w:r>
      <w:r w:rsidR="007954F2">
        <w:t>FCS.</w:t>
      </w:r>
    </w:p>
    <w:p w14:paraId="3DEBF302" w14:textId="77777777" w:rsidR="00757232" w:rsidRPr="00757232" w:rsidRDefault="00757232" w:rsidP="00757232"/>
    <w:p w14:paraId="1FD66FF7" w14:textId="77777777" w:rsidR="00757232" w:rsidRPr="00757232" w:rsidRDefault="00757232" w:rsidP="00294EBF">
      <w:pPr>
        <w:jc w:val="both"/>
      </w:pPr>
      <w:r w:rsidRPr="00757232">
        <w:lastRenderedPageBreak/>
        <w:t xml:space="preserve">Les décisions ou communications relatives à des prestations sous-traitées sont adressées au titulaire qui a </w:t>
      </w:r>
      <w:r w:rsidR="00036D37" w:rsidRPr="00757232">
        <w:t>seule qualité</w:t>
      </w:r>
      <w:r w:rsidRPr="00757232">
        <w:t xml:space="preserve"> pour présenter des réserves.</w:t>
      </w:r>
    </w:p>
    <w:p w14:paraId="00922137" w14:textId="77777777" w:rsidR="00757232" w:rsidRPr="00757232" w:rsidRDefault="00757232" w:rsidP="00294EBF">
      <w:pPr>
        <w:jc w:val="both"/>
      </w:pPr>
    </w:p>
    <w:p w14:paraId="1F1E937D" w14:textId="1A489E46" w:rsidR="00EE5D93" w:rsidRDefault="00757232" w:rsidP="00677AD7">
      <w:pPr>
        <w:jc w:val="both"/>
      </w:pPr>
      <w:r w:rsidRPr="00757232">
        <w:t xml:space="preserve">Le titulaire se conforme strictement aux décisions ou communications qui lui sont notifiées au titre de l’exécution du présent </w:t>
      </w:r>
      <w:r w:rsidR="00B341B0">
        <w:t>accord-cadre</w:t>
      </w:r>
      <w:r w:rsidRPr="00757232">
        <w:t xml:space="preserve">, qu’elles aient ou non fait l’objet de réserves de sa part. </w:t>
      </w:r>
      <w:bookmarkStart w:id="307" w:name="_Toc423430092"/>
      <w:bookmarkStart w:id="308" w:name="_Toc428201761"/>
      <w:bookmarkStart w:id="309" w:name="_Toc431397028"/>
    </w:p>
    <w:p w14:paraId="6EEC94A8" w14:textId="4AEA3298" w:rsidR="003032A6" w:rsidRDefault="003032A6" w:rsidP="00677AD7">
      <w:pPr>
        <w:jc w:val="both"/>
      </w:pPr>
    </w:p>
    <w:p w14:paraId="15A3C045" w14:textId="77777777" w:rsidR="003032A6" w:rsidRPr="0086669F" w:rsidRDefault="003032A6" w:rsidP="00677AD7">
      <w:pPr>
        <w:jc w:val="both"/>
      </w:pPr>
    </w:p>
    <w:p w14:paraId="2765626F" w14:textId="48A6F9CF" w:rsidR="007322BC" w:rsidRPr="00FE4D4D" w:rsidRDefault="007322BC" w:rsidP="00FE4D4D">
      <w:pPr>
        <w:pStyle w:val="Titre1"/>
      </w:pPr>
      <w:bookmarkStart w:id="310" w:name="_Toc189580663"/>
      <w:r w:rsidRPr="00FE4D4D">
        <w:t xml:space="preserve">ARTICLE </w:t>
      </w:r>
      <w:r w:rsidR="00D722B0" w:rsidRPr="00FE4D4D">
        <w:t>2</w:t>
      </w:r>
      <w:r w:rsidR="003032A6" w:rsidRPr="00FE4D4D">
        <w:t>2</w:t>
      </w:r>
      <w:r w:rsidRPr="00FE4D4D">
        <w:t xml:space="preserve"> – ASSURANCES</w:t>
      </w:r>
      <w:bookmarkEnd w:id="307"/>
      <w:bookmarkEnd w:id="308"/>
      <w:bookmarkEnd w:id="309"/>
      <w:bookmarkEnd w:id="310"/>
    </w:p>
    <w:p w14:paraId="777E0633" w14:textId="77777777" w:rsidR="007322BC" w:rsidRPr="0096207D" w:rsidRDefault="007322BC" w:rsidP="007322BC">
      <w:pPr>
        <w:jc w:val="both"/>
        <w:rPr>
          <w:szCs w:val="22"/>
        </w:rPr>
      </w:pPr>
    </w:p>
    <w:p w14:paraId="38C0D67A" w14:textId="3AC97AB6" w:rsidR="00757232" w:rsidRPr="00757232" w:rsidRDefault="00757232" w:rsidP="001119E8">
      <w:pPr>
        <w:jc w:val="both"/>
      </w:pPr>
      <w:r w:rsidRPr="00757232">
        <w:t>Le titulaire devra remettre dans un délai de 15 jours à compter de la notification d</w:t>
      </w:r>
      <w:r w:rsidR="00CA0DC5">
        <w:t>e l’</w:t>
      </w:r>
      <w:r w:rsidR="00B341B0">
        <w:t>accord-cadre</w:t>
      </w:r>
      <w:r w:rsidRPr="00757232">
        <w:t>, une attestation d’assurance justifiant qu’il est couvert au titre de la responsabilité civile (articles 1240 à 1244 du code civil) ainsi qu’au titre de la responsabilité professionnelle en cas d’accident ou de tous dommages causés à l’occasion de l’exécution d</w:t>
      </w:r>
      <w:r w:rsidR="00CA0DC5">
        <w:t>e l’</w:t>
      </w:r>
      <w:r w:rsidR="00B341B0">
        <w:t>accord-cadre</w:t>
      </w:r>
      <w:r w:rsidRPr="00757232">
        <w:t>.</w:t>
      </w:r>
    </w:p>
    <w:p w14:paraId="58F0DB36" w14:textId="77777777" w:rsidR="00757232" w:rsidRPr="00757232" w:rsidRDefault="00757232" w:rsidP="001119E8">
      <w:pPr>
        <w:jc w:val="both"/>
      </w:pPr>
    </w:p>
    <w:p w14:paraId="2B169F1A" w14:textId="77777777" w:rsidR="00757232" w:rsidRPr="00757232" w:rsidRDefault="00757232" w:rsidP="001119E8">
      <w:pPr>
        <w:jc w:val="both"/>
      </w:pPr>
      <w:r w:rsidRPr="00757232">
        <w:t>À tout moment durant l’exécution de l’accord-cadre, le titulaire doit être en mesure de produire cette attestation, sur demande du Centre Pompidou et dans les 15 jours à compter de la réception de la demande.</w:t>
      </w:r>
    </w:p>
    <w:p w14:paraId="1DE28549" w14:textId="77777777" w:rsidR="00757232" w:rsidRPr="00757232" w:rsidRDefault="00757232" w:rsidP="001119E8">
      <w:pPr>
        <w:jc w:val="both"/>
      </w:pPr>
    </w:p>
    <w:p w14:paraId="161FF705" w14:textId="5806CAAE" w:rsidR="00757232" w:rsidRPr="00757232" w:rsidRDefault="00757232" w:rsidP="001119E8">
      <w:pPr>
        <w:jc w:val="both"/>
      </w:pPr>
      <w:r w:rsidRPr="00757232">
        <w:t xml:space="preserve">A ce titre, il est précisé que le titulaire est responsable de l'ensemble des dommages qui pourraient être causés à toutes personnes ou à tous biens (notamment les œuvres), appartenant au Centre ou à des tiers, du fait de sa présence dans les locaux du Centre. Le titulaire est également responsable de l’inexécution manifeste des prestations dues au titre de son </w:t>
      </w:r>
      <w:r w:rsidR="00B341B0">
        <w:t>accord-cadre</w:t>
      </w:r>
      <w:r w:rsidRPr="00757232">
        <w:t xml:space="preserve"> et des obligations qu’il comporte. Le Centre est dégagé de toute responsabilité pour toute disparition ou détérioration des matériels ou des marchandises appartenant au titulaire et entreposés dans l’établissement pour l'exécution des prestations objet du présent </w:t>
      </w:r>
      <w:r w:rsidR="00B341B0">
        <w:t>accord-cadre</w:t>
      </w:r>
      <w:r w:rsidRPr="00757232">
        <w:t>. Le titulaire doit contracter auprès d'une compagnie notoirement solvable et bénéficiant de l'agrément du Ministère des Finances, une police d'assurance Responsabilité Civile pour tous les cas où sa responsabilité pourrait se trouver engagée.</w:t>
      </w:r>
    </w:p>
    <w:p w14:paraId="053586DA" w14:textId="060B7E36" w:rsidR="00A53BB2" w:rsidRDefault="00A53BB2" w:rsidP="001D01C8"/>
    <w:p w14:paraId="01F595D1" w14:textId="77777777" w:rsidR="002C497F" w:rsidRPr="001D01C8" w:rsidRDefault="002C497F" w:rsidP="001D01C8"/>
    <w:p w14:paraId="71831596" w14:textId="14EFD658" w:rsidR="001D01C8" w:rsidRDefault="001D01C8" w:rsidP="00B32897">
      <w:pPr>
        <w:pStyle w:val="Titre1"/>
      </w:pPr>
      <w:bookmarkStart w:id="311" w:name="_Toc20144764"/>
      <w:bookmarkStart w:id="312" w:name="_Toc189580664"/>
      <w:r>
        <w:t xml:space="preserve">ARTICLE </w:t>
      </w:r>
      <w:r w:rsidR="00D722B0">
        <w:rPr>
          <w:lang w:val="fr-FR"/>
        </w:rPr>
        <w:t>2</w:t>
      </w:r>
      <w:r w:rsidR="003032A6">
        <w:rPr>
          <w:lang w:val="fr-FR"/>
        </w:rPr>
        <w:t>3</w:t>
      </w:r>
      <w:r w:rsidR="00D722B0">
        <w:rPr>
          <w:lang w:val="fr-FR"/>
        </w:rPr>
        <w:t xml:space="preserve"> </w:t>
      </w:r>
      <w:r>
        <w:t xml:space="preserve">- </w:t>
      </w:r>
      <w:r w:rsidRPr="008702D9">
        <w:t>RECOURS A L</w:t>
      </w:r>
      <w:r>
        <w:t>A PROCEDURE SANS MISE EN C0NCURRENCE</w:t>
      </w:r>
      <w:r w:rsidRPr="008702D9">
        <w:t xml:space="preserve"> POUR LA REALISATION DE PRESTATIONS SIMILAIRES</w:t>
      </w:r>
      <w:bookmarkEnd w:id="311"/>
      <w:bookmarkEnd w:id="312"/>
    </w:p>
    <w:p w14:paraId="30E73900" w14:textId="77777777" w:rsidR="00121DEB" w:rsidRPr="008A374B" w:rsidRDefault="00121DEB" w:rsidP="002C497F"/>
    <w:p w14:paraId="4CE004C4" w14:textId="36C9DE82" w:rsidR="001D01C8" w:rsidRPr="001D01C8" w:rsidRDefault="001D01C8" w:rsidP="00294EBF">
      <w:pPr>
        <w:jc w:val="both"/>
      </w:pPr>
      <w:r w:rsidRPr="001D01C8">
        <w:t>En application de l’article R2122-7 du code de la commande publique, la réalisation de prestations similaires pourra être exécutée par le titulaire de l’accord-cadre</w:t>
      </w:r>
      <w:r w:rsidR="00CA0DC5">
        <w:t xml:space="preserve"> </w:t>
      </w:r>
      <w:r w:rsidRPr="001D01C8">
        <w:t xml:space="preserve">dans le cadre d’un ou de plusieurs </w:t>
      </w:r>
      <w:r w:rsidR="00CA0DC5">
        <w:t>accords-cadr</w:t>
      </w:r>
      <w:r w:rsidR="00CA0DC5" w:rsidRPr="001D01C8">
        <w:t>es</w:t>
      </w:r>
      <w:r w:rsidRPr="001D01C8">
        <w:t xml:space="preserve"> sans publicité ni mise en concurrence négociés qui seront passés ultérieurement à la notification du présent accord-cadre.</w:t>
      </w:r>
    </w:p>
    <w:p w14:paraId="4923B4FC" w14:textId="77777777" w:rsidR="001D01C8" w:rsidRPr="001D01C8" w:rsidRDefault="001D01C8" w:rsidP="001D01C8"/>
    <w:p w14:paraId="79E302F5" w14:textId="0E8EBD1D" w:rsidR="00312258" w:rsidRDefault="001D01C8" w:rsidP="00390A66">
      <w:pPr>
        <w:jc w:val="both"/>
      </w:pPr>
      <w:r w:rsidRPr="001D01C8">
        <w:t xml:space="preserve">La durée pendant laquelle ce ou ces </w:t>
      </w:r>
      <w:r w:rsidR="00CA0DC5">
        <w:t>accords-cadr</w:t>
      </w:r>
      <w:r w:rsidR="00CA0DC5" w:rsidRPr="001D01C8">
        <w:t>es</w:t>
      </w:r>
      <w:r w:rsidRPr="001D01C8">
        <w:t xml:space="preserve"> peuvent être conclu(s) ne peut </w:t>
      </w:r>
      <w:r w:rsidR="00390A66">
        <w:t>d</w:t>
      </w:r>
      <w:r w:rsidRPr="001D01C8">
        <w:t xml:space="preserve">épasser </w:t>
      </w:r>
      <w:r w:rsidR="00121DEB">
        <w:t xml:space="preserve">trois ans </w:t>
      </w:r>
      <w:r w:rsidRPr="001D01C8">
        <w:t>à compter de la notification de l’accord-cadre.</w:t>
      </w:r>
    </w:p>
    <w:p w14:paraId="384A635C" w14:textId="18D28EF3" w:rsidR="004C6641" w:rsidRDefault="004C6641" w:rsidP="007322BC">
      <w:pPr>
        <w:jc w:val="both"/>
        <w:rPr>
          <w:szCs w:val="22"/>
        </w:rPr>
      </w:pPr>
    </w:p>
    <w:p w14:paraId="60C2C18A" w14:textId="77777777" w:rsidR="004C6641" w:rsidRPr="0096207D" w:rsidRDefault="004C6641" w:rsidP="007322BC">
      <w:pPr>
        <w:jc w:val="both"/>
        <w:rPr>
          <w:szCs w:val="22"/>
        </w:rPr>
      </w:pPr>
    </w:p>
    <w:p w14:paraId="1E900EAA" w14:textId="75A42E2C" w:rsidR="007322BC" w:rsidRPr="0096207D" w:rsidRDefault="007322BC" w:rsidP="007322BC">
      <w:pPr>
        <w:jc w:val="both"/>
        <w:outlineLvl w:val="0"/>
        <w:rPr>
          <w:rFonts w:cs="Arial"/>
          <w:b/>
          <w:bCs/>
          <w:caps/>
          <w:sz w:val="28"/>
        </w:rPr>
      </w:pPr>
      <w:bookmarkStart w:id="313" w:name="_Toc197326329"/>
      <w:bookmarkStart w:id="314" w:name="_Toc423430093"/>
      <w:bookmarkStart w:id="315" w:name="_Toc428201762"/>
      <w:bookmarkStart w:id="316" w:name="_Toc431397029"/>
      <w:bookmarkStart w:id="317" w:name="_Toc189580665"/>
      <w:r w:rsidRPr="0096207D">
        <w:rPr>
          <w:rFonts w:cs="Arial"/>
          <w:b/>
          <w:bCs/>
          <w:caps/>
          <w:sz w:val="28"/>
        </w:rPr>
        <w:t xml:space="preserve">ARTICLE </w:t>
      </w:r>
      <w:r w:rsidR="00D722B0">
        <w:rPr>
          <w:rFonts w:cs="Arial"/>
          <w:b/>
          <w:bCs/>
          <w:caps/>
          <w:sz w:val="28"/>
        </w:rPr>
        <w:t>2</w:t>
      </w:r>
      <w:r w:rsidR="003032A6">
        <w:rPr>
          <w:rFonts w:cs="Arial"/>
          <w:b/>
          <w:bCs/>
          <w:caps/>
          <w:sz w:val="28"/>
        </w:rPr>
        <w:t>4</w:t>
      </w:r>
      <w:r w:rsidRPr="0096207D">
        <w:rPr>
          <w:rFonts w:cs="Arial"/>
          <w:b/>
          <w:bCs/>
          <w:caps/>
          <w:sz w:val="28"/>
        </w:rPr>
        <w:t xml:space="preserve"> – RESILIATION</w:t>
      </w:r>
      <w:bookmarkEnd w:id="313"/>
      <w:bookmarkEnd w:id="314"/>
      <w:bookmarkEnd w:id="315"/>
      <w:bookmarkEnd w:id="316"/>
      <w:bookmarkEnd w:id="317"/>
    </w:p>
    <w:p w14:paraId="178F5A2A" w14:textId="3BFD0316" w:rsidR="007322BC" w:rsidRPr="0096207D" w:rsidRDefault="00D722B0" w:rsidP="0023177F">
      <w:pPr>
        <w:pStyle w:val="Titre3"/>
      </w:pPr>
      <w:bookmarkStart w:id="318" w:name="_Toc197326330"/>
      <w:bookmarkStart w:id="319" w:name="_Toc423430094"/>
      <w:bookmarkStart w:id="320" w:name="_Toc428201763"/>
      <w:bookmarkStart w:id="321" w:name="_Toc431397030"/>
      <w:r>
        <w:t>2</w:t>
      </w:r>
      <w:r w:rsidR="003032A6">
        <w:t>4</w:t>
      </w:r>
      <w:r w:rsidR="007322BC" w:rsidRPr="0096207D">
        <w:t xml:space="preserve">.1 – </w:t>
      </w:r>
      <w:r w:rsidR="007322BC" w:rsidRPr="008D32FF">
        <w:rPr>
          <w:i/>
          <w:u w:val="single"/>
        </w:rPr>
        <w:t>Résiliation d</w:t>
      </w:r>
      <w:r w:rsidR="00CA0DC5">
        <w:rPr>
          <w:i/>
          <w:u w:val="single"/>
        </w:rPr>
        <w:t>e</w:t>
      </w:r>
      <w:r w:rsidR="007322BC" w:rsidRPr="008D32FF">
        <w:rPr>
          <w:i/>
          <w:u w:val="single"/>
        </w:rPr>
        <w:t xml:space="preserve"> </w:t>
      </w:r>
      <w:bookmarkEnd w:id="318"/>
      <w:bookmarkEnd w:id="319"/>
      <w:bookmarkEnd w:id="320"/>
      <w:bookmarkEnd w:id="321"/>
      <w:r w:rsidR="00CA0DC5">
        <w:rPr>
          <w:i/>
          <w:u w:val="single"/>
        </w:rPr>
        <w:t>l’</w:t>
      </w:r>
      <w:r w:rsidR="00B341B0">
        <w:rPr>
          <w:i/>
          <w:u w:val="single"/>
        </w:rPr>
        <w:t>accord-cadre</w:t>
      </w:r>
      <w:r w:rsidR="007322BC" w:rsidRPr="0096207D">
        <w:t xml:space="preserve"> </w:t>
      </w:r>
    </w:p>
    <w:p w14:paraId="7182BEE4" w14:textId="1B37E3D6" w:rsidR="007322BC" w:rsidRPr="0096207D" w:rsidRDefault="007322BC" w:rsidP="00715851">
      <w:pPr>
        <w:rPr>
          <w:szCs w:val="22"/>
        </w:rPr>
      </w:pPr>
      <w:r w:rsidRPr="0096207D">
        <w:rPr>
          <w:szCs w:val="22"/>
        </w:rPr>
        <w:t>L</w:t>
      </w:r>
      <w:r w:rsidR="00CA0DC5">
        <w:rPr>
          <w:szCs w:val="22"/>
        </w:rPr>
        <w:t>’</w:t>
      </w:r>
      <w:r w:rsidR="00B341B0">
        <w:rPr>
          <w:szCs w:val="22"/>
        </w:rPr>
        <w:t>accord-cadre</w:t>
      </w:r>
      <w:r w:rsidRPr="0096207D">
        <w:rPr>
          <w:szCs w:val="22"/>
        </w:rPr>
        <w:t xml:space="preserve"> pourra être résilié dans les cas et selon les modalités décrites aux articles </w:t>
      </w:r>
      <w:r w:rsidR="00B712F1">
        <w:rPr>
          <w:szCs w:val="22"/>
        </w:rPr>
        <w:t>38 à 45</w:t>
      </w:r>
      <w:r w:rsidR="00B712F1" w:rsidRPr="0096207D">
        <w:rPr>
          <w:szCs w:val="22"/>
        </w:rPr>
        <w:t xml:space="preserve"> </w:t>
      </w:r>
      <w:r w:rsidRPr="0096207D">
        <w:rPr>
          <w:szCs w:val="22"/>
        </w:rPr>
        <w:t>du CCAG</w:t>
      </w:r>
      <w:r w:rsidR="00D722B0">
        <w:rPr>
          <w:szCs w:val="22"/>
        </w:rPr>
        <w:t>/</w:t>
      </w:r>
      <w:r w:rsidRPr="0096207D">
        <w:rPr>
          <w:szCs w:val="22"/>
        </w:rPr>
        <w:t>FCS.</w:t>
      </w:r>
    </w:p>
    <w:p w14:paraId="3FE23587" w14:textId="77777777" w:rsidR="00715851" w:rsidRPr="0096207D" w:rsidRDefault="00715851" w:rsidP="007322BC">
      <w:pPr>
        <w:jc w:val="both"/>
        <w:rPr>
          <w:szCs w:val="22"/>
        </w:rPr>
      </w:pPr>
    </w:p>
    <w:p w14:paraId="642C49E4" w14:textId="3FF09E20" w:rsidR="00715851" w:rsidRPr="0096207D" w:rsidRDefault="00715851" w:rsidP="00715851">
      <w:pPr>
        <w:jc w:val="both"/>
        <w:rPr>
          <w:szCs w:val="22"/>
        </w:rPr>
      </w:pPr>
      <w:r w:rsidRPr="0096207D">
        <w:rPr>
          <w:szCs w:val="22"/>
        </w:rPr>
        <w:t>L</w:t>
      </w:r>
      <w:r w:rsidR="00CA0DC5">
        <w:rPr>
          <w:szCs w:val="22"/>
        </w:rPr>
        <w:t>’</w:t>
      </w:r>
      <w:r w:rsidR="00B341B0">
        <w:rPr>
          <w:szCs w:val="22"/>
        </w:rPr>
        <w:t>accord-cadre</w:t>
      </w:r>
      <w:r w:rsidRPr="0096207D">
        <w:rPr>
          <w:szCs w:val="22"/>
        </w:rPr>
        <w:t xml:space="preserve"> pourra </w:t>
      </w:r>
      <w:r w:rsidR="00810DA5" w:rsidRPr="0096207D">
        <w:rPr>
          <w:szCs w:val="22"/>
        </w:rPr>
        <w:t xml:space="preserve">également </w:t>
      </w:r>
      <w:r w:rsidRPr="0096207D">
        <w:rPr>
          <w:szCs w:val="22"/>
        </w:rPr>
        <w:t xml:space="preserve">être résilié dans le cas où les pénalités appliquées au </w:t>
      </w:r>
      <w:r w:rsidR="00B712F1">
        <w:rPr>
          <w:szCs w:val="22"/>
        </w:rPr>
        <w:t>t</w:t>
      </w:r>
      <w:r w:rsidRPr="0096207D">
        <w:rPr>
          <w:szCs w:val="22"/>
        </w:rPr>
        <w:t>itulaire excèdent 50% du montant forfaitaire</w:t>
      </w:r>
      <w:r w:rsidR="002C497F">
        <w:rPr>
          <w:szCs w:val="22"/>
        </w:rPr>
        <w:t xml:space="preserve"> annuel</w:t>
      </w:r>
      <w:r w:rsidRPr="0096207D">
        <w:rPr>
          <w:szCs w:val="22"/>
        </w:rPr>
        <w:t xml:space="preserve"> d</w:t>
      </w:r>
      <w:r w:rsidR="00CA0DC5">
        <w:rPr>
          <w:szCs w:val="22"/>
        </w:rPr>
        <w:t>e l’</w:t>
      </w:r>
      <w:r w:rsidR="00B341B0">
        <w:rPr>
          <w:szCs w:val="22"/>
        </w:rPr>
        <w:t>accord-cadre</w:t>
      </w:r>
      <w:r w:rsidR="00810DA5" w:rsidRPr="0096207D">
        <w:rPr>
          <w:szCs w:val="22"/>
        </w:rPr>
        <w:t>.</w:t>
      </w:r>
      <w:r w:rsidRPr="0096207D">
        <w:rPr>
          <w:szCs w:val="22"/>
        </w:rPr>
        <w:t xml:space="preserve"> </w:t>
      </w:r>
      <w:r w:rsidR="00810DA5" w:rsidRPr="0096207D">
        <w:rPr>
          <w:szCs w:val="22"/>
        </w:rPr>
        <w:t>L</w:t>
      </w:r>
      <w:r w:rsidR="00CA0DC5">
        <w:rPr>
          <w:szCs w:val="22"/>
        </w:rPr>
        <w:t>’</w:t>
      </w:r>
      <w:r w:rsidR="00B341B0">
        <w:rPr>
          <w:szCs w:val="22"/>
        </w:rPr>
        <w:t>accord-cadre</w:t>
      </w:r>
      <w:r w:rsidRPr="0096207D">
        <w:rPr>
          <w:szCs w:val="22"/>
        </w:rPr>
        <w:t xml:space="preserve"> sera dans ce cas résilié aux torts du titulaire.</w:t>
      </w:r>
    </w:p>
    <w:p w14:paraId="751A7553" w14:textId="77412ABB" w:rsidR="00B712F1" w:rsidRPr="004C6641" w:rsidRDefault="00B712F1" w:rsidP="004C6641">
      <w:pPr>
        <w:pStyle w:val="Titre3"/>
        <w:rPr>
          <w:i/>
          <w:u w:val="single"/>
        </w:rPr>
      </w:pPr>
      <w:r>
        <w:t>2</w:t>
      </w:r>
      <w:r w:rsidR="003032A6">
        <w:t>4</w:t>
      </w:r>
      <w:r w:rsidRPr="0096207D">
        <w:t>.</w:t>
      </w:r>
      <w:r>
        <w:t>2</w:t>
      </w:r>
      <w:r w:rsidRPr="0096207D">
        <w:t xml:space="preserve"> – </w:t>
      </w:r>
      <w:r w:rsidRPr="008D32FF">
        <w:rPr>
          <w:i/>
          <w:u w:val="single"/>
        </w:rPr>
        <w:t xml:space="preserve">Résiliation </w:t>
      </w:r>
      <w:r>
        <w:rPr>
          <w:i/>
          <w:u w:val="single"/>
        </w:rPr>
        <w:t>pour motif d’intérêt général</w:t>
      </w:r>
    </w:p>
    <w:p w14:paraId="694DA85A" w14:textId="37F12634" w:rsidR="00B712F1" w:rsidRPr="00C105CD" w:rsidRDefault="00CA0DC5" w:rsidP="00B712F1">
      <w:pPr>
        <w:jc w:val="both"/>
        <w:rPr>
          <w:szCs w:val="22"/>
          <w:u w:val="single"/>
        </w:rPr>
      </w:pPr>
      <w:r w:rsidRPr="00CA0DC5">
        <w:rPr>
          <w:szCs w:val="22"/>
          <w:u w:val="single"/>
        </w:rPr>
        <w:t>L’accord-cadre</w:t>
      </w:r>
      <w:r w:rsidR="00B712F1" w:rsidRPr="00C105CD">
        <w:rPr>
          <w:szCs w:val="22"/>
          <w:u w:val="single"/>
        </w:rPr>
        <w:t xml:space="preserve"> en cours d’exécution peut être résilié pour un motif d’intérêt général.</w:t>
      </w:r>
    </w:p>
    <w:p w14:paraId="6340643A" w14:textId="77777777" w:rsidR="00B712F1" w:rsidRPr="00C105CD" w:rsidRDefault="00B712F1" w:rsidP="00B712F1">
      <w:pPr>
        <w:jc w:val="both"/>
        <w:rPr>
          <w:szCs w:val="22"/>
          <w:u w:val="single"/>
        </w:rPr>
      </w:pPr>
    </w:p>
    <w:p w14:paraId="458E20DB" w14:textId="18A3D7CD" w:rsidR="00B712F1" w:rsidRPr="00C105CD" w:rsidRDefault="00B712F1" w:rsidP="00C105CD">
      <w:pPr>
        <w:jc w:val="both"/>
        <w:rPr>
          <w:u w:val="single"/>
        </w:rPr>
      </w:pPr>
      <w:bookmarkStart w:id="322" w:name="_Hlk158635998"/>
      <w:r w:rsidRPr="00C105CD">
        <w:rPr>
          <w:szCs w:val="22"/>
          <w:u w:val="single"/>
        </w:rPr>
        <w:lastRenderedPageBreak/>
        <w:t>Dans ce cas, par dérogation à l’article 42 du CCAG-FCS, aucune indemnité ne sera due au titulaire.</w:t>
      </w:r>
      <w:bookmarkEnd w:id="322"/>
    </w:p>
    <w:p w14:paraId="5A96C061" w14:textId="1003081E" w:rsidR="00B712F1" w:rsidRPr="0096207D" w:rsidRDefault="00B712F1" w:rsidP="007322BC">
      <w:pPr>
        <w:jc w:val="both"/>
        <w:rPr>
          <w:sz w:val="20"/>
          <w:szCs w:val="20"/>
        </w:rPr>
      </w:pPr>
    </w:p>
    <w:p w14:paraId="22F2ED0E" w14:textId="1C5A6E9D" w:rsidR="00B712F1" w:rsidRDefault="00D722B0" w:rsidP="004C6641">
      <w:pPr>
        <w:pStyle w:val="Titre3"/>
      </w:pPr>
      <w:bookmarkStart w:id="323" w:name="_Toc197326331"/>
      <w:bookmarkStart w:id="324" w:name="_Toc423430095"/>
      <w:bookmarkStart w:id="325" w:name="_Toc428201764"/>
      <w:bookmarkStart w:id="326" w:name="_Toc431397031"/>
      <w:r>
        <w:t>2</w:t>
      </w:r>
      <w:r w:rsidR="003032A6">
        <w:t>4</w:t>
      </w:r>
      <w:r w:rsidR="007322BC" w:rsidRPr="0096207D">
        <w:t>.</w:t>
      </w:r>
      <w:r w:rsidR="003032A6">
        <w:t>3</w:t>
      </w:r>
      <w:r w:rsidR="007322BC" w:rsidRPr="0096207D">
        <w:t xml:space="preserve"> – </w:t>
      </w:r>
      <w:r w:rsidR="007322BC" w:rsidRPr="00CD3F3D">
        <w:rPr>
          <w:i/>
          <w:u w:val="single"/>
        </w:rPr>
        <w:t>Résiliation pour non remise des documents demandés lors de(s) la reconduction(s</w:t>
      </w:r>
      <w:r w:rsidR="007322BC" w:rsidRPr="0096207D">
        <w:t>)</w:t>
      </w:r>
      <w:bookmarkEnd w:id="323"/>
      <w:bookmarkEnd w:id="324"/>
      <w:bookmarkEnd w:id="325"/>
      <w:bookmarkEnd w:id="326"/>
    </w:p>
    <w:p w14:paraId="3FB75892" w14:textId="6B824B88" w:rsidR="007322BC" w:rsidRDefault="007322BC" w:rsidP="00294EBF">
      <w:pPr>
        <w:jc w:val="both"/>
      </w:pPr>
      <w:r w:rsidRPr="0096207D">
        <w:t>L</w:t>
      </w:r>
      <w:r w:rsidR="00CA0DC5">
        <w:t>’</w:t>
      </w:r>
      <w:r w:rsidR="00B341B0">
        <w:t>accord-cadre</w:t>
      </w:r>
      <w:r w:rsidRPr="0096207D">
        <w:t xml:space="preserve"> sera </w:t>
      </w:r>
      <w:r w:rsidR="005B167D" w:rsidRPr="0096207D">
        <w:t>reconduit sous</w:t>
      </w:r>
      <w:r w:rsidRPr="0096207D">
        <w:t xml:space="preserve">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41C1317B" w14:textId="77777777" w:rsidR="00B712F1" w:rsidRPr="0096207D" w:rsidRDefault="00B712F1" w:rsidP="00294EBF">
      <w:pPr>
        <w:jc w:val="both"/>
      </w:pPr>
    </w:p>
    <w:p w14:paraId="77CDBF2A" w14:textId="77777777" w:rsidR="007322BC" w:rsidRPr="00294EBF" w:rsidRDefault="007322BC" w:rsidP="00F30051">
      <w:pPr>
        <w:jc w:val="both"/>
        <w:rPr>
          <w:szCs w:val="22"/>
        </w:rPr>
      </w:pPr>
      <w:r w:rsidRPr="00294EBF">
        <w:rPr>
          <w:szCs w:val="22"/>
        </w:rPr>
        <w:t xml:space="preserve">Ces pièces seront listées dans la notification de la décision de reconduction. </w:t>
      </w:r>
    </w:p>
    <w:p w14:paraId="2B2B9E34" w14:textId="77777777" w:rsidR="007322BC" w:rsidRPr="00294EBF" w:rsidRDefault="007322BC" w:rsidP="007322BC">
      <w:pPr>
        <w:jc w:val="both"/>
        <w:rPr>
          <w:szCs w:val="22"/>
        </w:rPr>
      </w:pPr>
    </w:p>
    <w:p w14:paraId="4360F2C1" w14:textId="3703C2DD" w:rsidR="007322BC" w:rsidRDefault="007322BC" w:rsidP="00715851">
      <w:r w:rsidRPr="0096207D">
        <w:t>En cas de non remise des pièces susmentionnées par le titulaire, le Centre Pompidou pourra résilier l</w:t>
      </w:r>
      <w:r w:rsidR="00CA0DC5">
        <w:t>’</w:t>
      </w:r>
      <w:r w:rsidR="00B341B0">
        <w:t>accord-cadre</w:t>
      </w:r>
      <w:r w:rsidRPr="0096207D">
        <w:t xml:space="preserve"> aux torts de ce dernier, après mise en demeure restée infructueuse dans </w:t>
      </w:r>
      <w:r w:rsidR="005B167D" w:rsidRPr="0096207D">
        <w:t>un délai</w:t>
      </w:r>
      <w:r w:rsidRPr="0096207D">
        <w:t xml:space="preserve"> d’un mois, sans que celui-ci pu</w:t>
      </w:r>
      <w:r w:rsidR="008926E9">
        <w:t>isse prétendre à une indemnité.</w:t>
      </w:r>
    </w:p>
    <w:p w14:paraId="794DA2FD" w14:textId="77777777" w:rsidR="008926E9" w:rsidRPr="0096207D" w:rsidRDefault="008926E9" w:rsidP="00715851"/>
    <w:p w14:paraId="6A191236" w14:textId="4C2224A1" w:rsidR="00B712F1" w:rsidRPr="004C6641" w:rsidRDefault="00D722B0" w:rsidP="004C6641">
      <w:pPr>
        <w:pStyle w:val="Titre3"/>
        <w:rPr>
          <w:i/>
          <w:u w:val="single"/>
        </w:rPr>
      </w:pPr>
      <w:bookmarkStart w:id="327" w:name="_Toc250724033"/>
      <w:bookmarkStart w:id="328" w:name="_Toc423430096"/>
      <w:bookmarkStart w:id="329" w:name="_Toc428201765"/>
      <w:bookmarkStart w:id="330" w:name="_Toc431397032"/>
      <w:bookmarkStart w:id="331" w:name="_Toc197326332"/>
      <w:r>
        <w:t>2</w:t>
      </w:r>
      <w:r w:rsidR="003032A6">
        <w:t>4.4</w:t>
      </w:r>
      <w:r w:rsidR="007322BC" w:rsidRPr="0096207D">
        <w:t xml:space="preserve"> – </w:t>
      </w:r>
      <w:r w:rsidR="007322BC" w:rsidRPr="00CD3F3D">
        <w:rPr>
          <w:i/>
          <w:u w:val="single"/>
        </w:rPr>
        <w:t xml:space="preserve">Résiliation </w:t>
      </w:r>
      <w:bookmarkEnd w:id="327"/>
      <w:r w:rsidR="007322BC" w:rsidRPr="00CD3F3D">
        <w:rPr>
          <w:i/>
          <w:u w:val="single"/>
        </w:rPr>
        <w:t>encourue en cas de non-respect par le titulaire de ses obligations en matière de lutte contre le travail dissimulé</w:t>
      </w:r>
      <w:bookmarkEnd w:id="328"/>
      <w:bookmarkEnd w:id="329"/>
      <w:bookmarkEnd w:id="330"/>
    </w:p>
    <w:p w14:paraId="74314870" w14:textId="5476AAD9" w:rsidR="007322BC" w:rsidRPr="0096207D" w:rsidRDefault="007322BC" w:rsidP="00294EBF">
      <w:pPr>
        <w:jc w:val="both"/>
      </w:pPr>
      <w:r w:rsidRPr="0096207D">
        <w:t>S’il ne s'acquitte pas des formalités mentionnées aux articles L. 8221-3 à L. 8221-5 du Code du travail, le titulaire</w:t>
      </w:r>
      <w:r w:rsidRPr="0096207D">
        <w:rPr>
          <w:rFonts w:ascii="Arial Narrow" w:hAnsi="Arial Narrow"/>
          <w:szCs w:val="22"/>
        </w:rPr>
        <w:t xml:space="preserve"> </w:t>
      </w:r>
      <w:r w:rsidRPr="0096207D">
        <w:t>est informé qu’il encourt la résiliation d</w:t>
      </w:r>
      <w:r w:rsidR="00CA0DC5">
        <w:t>e l’</w:t>
      </w:r>
      <w:r w:rsidR="00B341B0">
        <w:t>accord-cadre</w:t>
      </w:r>
      <w:r w:rsidRPr="0096207D">
        <w:t xml:space="preserve"> dans les conditions suivantes :</w:t>
      </w:r>
    </w:p>
    <w:p w14:paraId="21B4F829" w14:textId="77777777" w:rsidR="007322BC" w:rsidRPr="0096207D" w:rsidRDefault="007322BC" w:rsidP="00F30051">
      <w:pPr>
        <w:autoSpaceDE w:val="0"/>
        <w:autoSpaceDN w:val="0"/>
        <w:adjustRightInd w:val="0"/>
        <w:spacing w:line="240" w:lineRule="atLeast"/>
        <w:jc w:val="both"/>
        <w:rPr>
          <w:sz w:val="20"/>
          <w:szCs w:val="20"/>
        </w:rPr>
      </w:pPr>
    </w:p>
    <w:p w14:paraId="36A0FFF5" w14:textId="77777777" w:rsidR="007322BC" w:rsidRPr="0096207D" w:rsidRDefault="007322BC" w:rsidP="00294EBF">
      <w:pPr>
        <w:jc w:val="both"/>
      </w:pPr>
      <w:r w:rsidRPr="0096207D">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59882348" w14:textId="77777777" w:rsidR="007322BC" w:rsidRPr="0096207D" w:rsidRDefault="007322BC" w:rsidP="00F30051">
      <w:pPr>
        <w:tabs>
          <w:tab w:val="left" w:pos="3348"/>
        </w:tabs>
        <w:autoSpaceDE w:val="0"/>
        <w:autoSpaceDN w:val="0"/>
        <w:adjustRightInd w:val="0"/>
        <w:spacing w:line="240" w:lineRule="atLeast"/>
        <w:jc w:val="both"/>
        <w:rPr>
          <w:sz w:val="20"/>
          <w:szCs w:val="20"/>
        </w:rPr>
      </w:pPr>
    </w:p>
    <w:p w14:paraId="56BE73B8" w14:textId="77777777" w:rsidR="007322BC" w:rsidRPr="0096207D" w:rsidRDefault="007322BC" w:rsidP="00294EBF">
      <w:pPr>
        <w:jc w:val="both"/>
      </w:pPr>
      <w:r w:rsidRPr="0096207D">
        <w:t>Le titulaire mis en demeure dispose d’un délai de quinze jours pour répondre et devra apporter au Centre Pompidou la preuve qu'il a mis fin à la situation délictuelle dans le délai maximum de 2 mois.</w:t>
      </w:r>
    </w:p>
    <w:p w14:paraId="636A4FA1" w14:textId="77777777" w:rsidR="007322BC" w:rsidRPr="0096207D" w:rsidRDefault="007322BC" w:rsidP="00F30051">
      <w:pPr>
        <w:autoSpaceDE w:val="0"/>
        <w:autoSpaceDN w:val="0"/>
        <w:adjustRightInd w:val="0"/>
        <w:spacing w:line="240" w:lineRule="atLeast"/>
        <w:jc w:val="both"/>
        <w:rPr>
          <w:sz w:val="20"/>
          <w:szCs w:val="20"/>
        </w:rPr>
      </w:pPr>
    </w:p>
    <w:p w14:paraId="51FD7DAB" w14:textId="77128283" w:rsidR="0086669F" w:rsidRDefault="007322BC" w:rsidP="004C6641">
      <w:pPr>
        <w:jc w:val="both"/>
      </w:pPr>
      <w:r w:rsidRPr="0096207D">
        <w:t>A défaut de correction des irrégularités signalées, le Centre Pompidou en informera l'agent auteur du signalement et pourra résilier l</w:t>
      </w:r>
      <w:r w:rsidR="00CA0DC5">
        <w:t>’</w:t>
      </w:r>
      <w:r w:rsidR="00B341B0">
        <w:t>accord-cadre</w:t>
      </w:r>
      <w:r w:rsidRPr="0096207D">
        <w:t xml:space="preserve"> sans indemnité, aux frais et risques du titulaire. </w:t>
      </w:r>
    </w:p>
    <w:p w14:paraId="74F09A5E" w14:textId="77777777" w:rsidR="0086669F" w:rsidRDefault="0086669F" w:rsidP="00715851"/>
    <w:p w14:paraId="5B0ED1A6" w14:textId="77777777" w:rsidR="00B0317B" w:rsidRDefault="00B0317B" w:rsidP="00715851"/>
    <w:p w14:paraId="628DC1D1" w14:textId="4D0652AD" w:rsidR="007322BC" w:rsidRPr="0096207D" w:rsidRDefault="007322BC" w:rsidP="007322BC">
      <w:pPr>
        <w:jc w:val="both"/>
        <w:outlineLvl w:val="0"/>
        <w:rPr>
          <w:rFonts w:cs="Arial"/>
          <w:b/>
          <w:bCs/>
          <w:caps/>
          <w:sz w:val="28"/>
        </w:rPr>
      </w:pPr>
      <w:bookmarkStart w:id="332" w:name="_Toc423430097"/>
      <w:bookmarkStart w:id="333" w:name="_Toc428201766"/>
      <w:bookmarkStart w:id="334" w:name="_Toc431397033"/>
      <w:bookmarkStart w:id="335" w:name="_Toc189580666"/>
      <w:r w:rsidRPr="0096207D">
        <w:rPr>
          <w:rFonts w:cs="Arial"/>
          <w:b/>
          <w:bCs/>
          <w:caps/>
          <w:sz w:val="28"/>
        </w:rPr>
        <w:t xml:space="preserve">ARTICLE </w:t>
      </w:r>
      <w:r w:rsidR="00D722B0">
        <w:rPr>
          <w:rFonts w:cs="Arial"/>
          <w:b/>
          <w:bCs/>
          <w:caps/>
          <w:sz w:val="28"/>
        </w:rPr>
        <w:t>2</w:t>
      </w:r>
      <w:r w:rsidR="003032A6">
        <w:rPr>
          <w:rFonts w:cs="Arial"/>
          <w:b/>
          <w:bCs/>
          <w:caps/>
          <w:sz w:val="28"/>
        </w:rPr>
        <w:t>5</w:t>
      </w:r>
      <w:r w:rsidRPr="0096207D">
        <w:rPr>
          <w:rFonts w:cs="Arial"/>
          <w:b/>
          <w:bCs/>
          <w:caps/>
          <w:sz w:val="28"/>
        </w:rPr>
        <w:t xml:space="preserve"> – LITIGES</w:t>
      </w:r>
      <w:bookmarkEnd w:id="331"/>
      <w:bookmarkEnd w:id="332"/>
      <w:bookmarkEnd w:id="333"/>
      <w:bookmarkEnd w:id="334"/>
      <w:bookmarkEnd w:id="335"/>
    </w:p>
    <w:p w14:paraId="73515A12" w14:textId="0E97054A" w:rsidR="00757232" w:rsidRDefault="00D722B0" w:rsidP="0023177F">
      <w:pPr>
        <w:pStyle w:val="Titre3"/>
      </w:pPr>
      <w:bookmarkStart w:id="336" w:name="_Toc20144772"/>
      <w:r>
        <w:t>2</w:t>
      </w:r>
      <w:r w:rsidR="003032A6">
        <w:t>5</w:t>
      </w:r>
      <w:r>
        <w:t xml:space="preserve">.1 - </w:t>
      </w:r>
      <w:r w:rsidR="00757232" w:rsidRPr="00CD3F3D">
        <w:rPr>
          <w:i/>
          <w:u w:val="single"/>
        </w:rPr>
        <w:t>Règlement amiable</w:t>
      </w:r>
      <w:bookmarkEnd w:id="336"/>
    </w:p>
    <w:p w14:paraId="5B0863B9" w14:textId="77777777" w:rsidR="00727F91" w:rsidRDefault="00727F91" w:rsidP="002111F2">
      <w:pPr>
        <w:jc w:val="both"/>
      </w:pPr>
    </w:p>
    <w:p w14:paraId="60EE25F6" w14:textId="07817336" w:rsidR="00727F91" w:rsidRPr="00C105CD" w:rsidRDefault="00727F91" w:rsidP="00727F91">
      <w:pPr>
        <w:autoSpaceDE w:val="0"/>
        <w:autoSpaceDN w:val="0"/>
        <w:adjustRightInd w:val="0"/>
        <w:spacing w:line="240" w:lineRule="atLeast"/>
        <w:jc w:val="both"/>
        <w:rPr>
          <w:szCs w:val="22"/>
        </w:rPr>
      </w:pPr>
      <w:r w:rsidRPr="00C105CD">
        <w:rPr>
          <w:szCs w:val="22"/>
        </w:rPr>
        <w:t xml:space="preserve">A défaut de parvenir à un accord amiable, et avant de saisir la juridiction compétente, pour les litiges nés de l’exécution de </w:t>
      </w:r>
      <w:r w:rsidR="00CA0DC5">
        <w:rPr>
          <w:szCs w:val="22"/>
        </w:rPr>
        <w:t>l’</w:t>
      </w:r>
      <w:r w:rsidR="00B341B0">
        <w:rPr>
          <w:szCs w:val="22"/>
        </w:rPr>
        <w:t>accord-cadre</w:t>
      </w:r>
      <w:r w:rsidRPr="00C105CD">
        <w:rPr>
          <w:szCs w:val="22"/>
        </w:rPr>
        <w:t>, les parties peuvent convenir de saisir le comité consultatif de règlement amiable qui est chargé de trouver une solution amiable et équitable (conformément aux articles R.2197-1 à R.2197-25 du code de la commande publique.</w:t>
      </w:r>
    </w:p>
    <w:p w14:paraId="0A331308" w14:textId="2BA82B72" w:rsidR="00727F91" w:rsidRDefault="00D722B0" w:rsidP="004C6641">
      <w:pPr>
        <w:pStyle w:val="Titre3"/>
      </w:pPr>
      <w:bookmarkStart w:id="337" w:name="_Toc20144773"/>
      <w:r>
        <w:t>2</w:t>
      </w:r>
      <w:r w:rsidR="003032A6">
        <w:t>5</w:t>
      </w:r>
      <w:r>
        <w:t xml:space="preserve">.2 - </w:t>
      </w:r>
      <w:r w:rsidR="00757232" w:rsidRPr="00CD3F3D">
        <w:rPr>
          <w:i/>
          <w:u w:val="single"/>
        </w:rPr>
        <w:t>Tribunal compétent</w:t>
      </w:r>
      <w:bookmarkEnd w:id="337"/>
      <w:r w:rsidR="00757232">
        <w:t xml:space="preserve"> </w:t>
      </w:r>
    </w:p>
    <w:p w14:paraId="3B080623" w14:textId="6BE6A41E" w:rsidR="00757232" w:rsidRDefault="00757232" w:rsidP="00757232">
      <w:r w:rsidRPr="00757232">
        <w:t xml:space="preserve">En cas de litige, le tribunal compétent est le Tribunal administratif de Paris conformément aux dispositions de l’article R 312-11 du code de justice administrative. </w:t>
      </w:r>
    </w:p>
    <w:p w14:paraId="3DE052D8" w14:textId="01EDBD6B" w:rsidR="00312258" w:rsidRDefault="00312258" w:rsidP="00757232"/>
    <w:p w14:paraId="4500A95C" w14:textId="77777777" w:rsidR="00727F91" w:rsidRPr="003E76A4" w:rsidRDefault="00727F91" w:rsidP="00727F91">
      <w:pPr>
        <w:pStyle w:val="NormalWeb"/>
        <w:spacing w:before="0" w:beforeAutospacing="0" w:after="0" w:afterAutospacing="0"/>
        <w:jc w:val="center"/>
        <w:rPr>
          <w:rFonts w:ascii="Univers Next Pro Condensed" w:hAnsi="Univers Next Pro Condensed"/>
          <w:b/>
          <w:sz w:val="22"/>
          <w:szCs w:val="22"/>
        </w:rPr>
      </w:pPr>
      <w:bookmarkStart w:id="338" w:name="_Hlk156906343"/>
      <w:r w:rsidRPr="003E76A4">
        <w:rPr>
          <w:rFonts w:ascii="Univers Next Pro Condensed" w:hAnsi="Univers Next Pro Condensed"/>
          <w:b/>
          <w:sz w:val="22"/>
          <w:szCs w:val="22"/>
        </w:rPr>
        <w:t xml:space="preserve">Tribunal administratif de Paris </w:t>
      </w:r>
    </w:p>
    <w:p w14:paraId="456DF887" w14:textId="77777777" w:rsidR="00727F91" w:rsidRPr="003E76A4" w:rsidRDefault="00727F91" w:rsidP="00727F91">
      <w:pPr>
        <w:pStyle w:val="NormalWeb"/>
        <w:spacing w:before="0" w:beforeAutospacing="0" w:after="0" w:afterAutospacing="0"/>
        <w:jc w:val="center"/>
        <w:rPr>
          <w:rFonts w:ascii="Univers Next Pro Condensed" w:hAnsi="Univers Next Pro Condensed"/>
          <w:b/>
          <w:sz w:val="22"/>
          <w:szCs w:val="22"/>
        </w:rPr>
      </w:pPr>
      <w:r w:rsidRPr="003E76A4">
        <w:rPr>
          <w:rFonts w:ascii="Univers Next Pro Condensed" w:hAnsi="Univers Next Pro Condensed"/>
          <w:b/>
          <w:sz w:val="22"/>
          <w:szCs w:val="22"/>
        </w:rPr>
        <w:t>7 rue de Jouy, 75181 Paris Cedex 04</w:t>
      </w:r>
    </w:p>
    <w:p w14:paraId="26E41F2C" w14:textId="77777777" w:rsidR="00727F91" w:rsidRPr="003E76A4" w:rsidRDefault="00727F91" w:rsidP="00727F91">
      <w:pPr>
        <w:pStyle w:val="NormalWeb"/>
        <w:spacing w:before="0" w:beforeAutospacing="0" w:after="0" w:afterAutospacing="0"/>
        <w:jc w:val="center"/>
        <w:rPr>
          <w:rFonts w:ascii="Univers Next Pro Condensed" w:hAnsi="Univers Next Pro Condensed"/>
          <w:b/>
          <w:sz w:val="22"/>
          <w:szCs w:val="22"/>
        </w:rPr>
      </w:pPr>
      <w:r w:rsidRPr="003E76A4">
        <w:rPr>
          <w:rFonts w:ascii="Univers Next Pro Condensed" w:hAnsi="Univers Next Pro Condensed"/>
          <w:b/>
          <w:sz w:val="22"/>
          <w:szCs w:val="22"/>
        </w:rPr>
        <w:t xml:space="preserve">Email : </w:t>
      </w:r>
      <w:hyperlink r:id="rId13" w:tgtFrame="_blank" w:tooltip="mailto:greffe.ta-paris@juradm.fr" w:history="1">
        <w:r w:rsidRPr="003E76A4">
          <w:rPr>
            <w:rStyle w:val="Lienhypertexte"/>
            <w:rFonts w:ascii="Univers Next Pro Condensed" w:hAnsi="Univers Next Pro Condensed"/>
            <w:b/>
            <w:sz w:val="22"/>
            <w:szCs w:val="22"/>
          </w:rPr>
          <w:t>greffe.ta-paris@juradm.fr</w:t>
        </w:r>
      </w:hyperlink>
    </w:p>
    <w:p w14:paraId="188CA371" w14:textId="77777777" w:rsidR="00727F91" w:rsidRPr="003E76A4" w:rsidRDefault="00727F91" w:rsidP="00727F91">
      <w:pPr>
        <w:pStyle w:val="NormalWeb"/>
        <w:spacing w:before="0" w:beforeAutospacing="0" w:after="0" w:afterAutospacing="0"/>
        <w:jc w:val="center"/>
        <w:rPr>
          <w:rFonts w:ascii="Univers Next Pro Condensed" w:hAnsi="Univers Next Pro Condensed"/>
          <w:b/>
          <w:sz w:val="22"/>
          <w:szCs w:val="22"/>
        </w:rPr>
      </w:pPr>
      <w:r w:rsidRPr="003E76A4">
        <w:rPr>
          <w:rFonts w:ascii="Univers Next Pro Condensed" w:hAnsi="Univers Next Pro Condensed"/>
          <w:b/>
          <w:sz w:val="22"/>
          <w:szCs w:val="22"/>
        </w:rPr>
        <w:t>Tel (+33) 1 44 59 44 00</w:t>
      </w:r>
    </w:p>
    <w:p w14:paraId="6666F253" w14:textId="77777777" w:rsidR="00727F91" w:rsidRPr="003E76A4" w:rsidRDefault="00727F91" w:rsidP="00727F91">
      <w:pPr>
        <w:pStyle w:val="NormalWeb"/>
        <w:spacing w:before="0" w:beforeAutospacing="0" w:after="0" w:afterAutospacing="0"/>
        <w:jc w:val="center"/>
        <w:rPr>
          <w:rFonts w:ascii="Univers Next Pro Condensed" w:hAnsi="Univers Next Pro Condensed"/>
          <w:b/>
          <w:sz w:val="22"/>
          <w:szCs w:val="22"/>
        </w:rPr>
      </w:pPr>
      <w:r w:rsidRPr="003E76A4">
        <w:rPr>
          <w:rFonts w:ascii="Univers Next Pro Condensed" w:hAnsi="Univers Next Pro Condensed"/>
          <w:b/>
          <w:sz w:val="22"/>
          <w:szCs w:val="22"/>
        </w:rPr>
        <w:t xml:space="preserve">URL : </w:t>
      </w:r>
      <w:hyperlink r:id="rId14" w:tgtFrame="_blank" w:tooltip="http://www.conseil-etat.fr/ta/paris/index.shtml" w:history="1">
        <w:r w:rsidRPr="003E76A4">
          <w:rPr>
            <w:rStyle w:val="Lienhypertexte"/>
            <w:rFonts w:ascii="Univers Next Pro Condensed" w:hAnsi="Univers Next Pro Condensed"/>
            <w:b/>
            <w:sz w:val="22"/>
            <w:szCs w:val="22"/>
          </w:rPr>
          <w:t>http://www.conseil-etat.fr/ta/paris/index.shtml</w:t>
        </w:r>
      </w:hyperlink>
    </w:p>
    <w:p w14:paraId="61D7090D" w14:textId="4D5EF0AC" w:rsidR="007322BC" w:rsidRPr="0086669F" w:rsidRDefault="00727F91" w:rsidP="0086669F">
      <w:pPr>
        <w:pStyle w:val="NormalWeb"/>
        <w:spacing w:before="0" w:beforeAutospacing="0" w:after="0" w:afterAutospacing="0"/>
        <w:jc w:val="center"/>
        <w:rPr>
          <w:rFonts w:ascii="Univers Next Pro Condensed" w:hAnsi="Univers Next Pro Condensed"/>
          <w:b/>
          <w:sz w:val="22"/>
          <w:szCs w:val="22"/>
        </w:rPr>
      </w:pPr>
      <w:r w:rsidRPr="003E76A4">
        <w:rPr>
          <w:rFonts w:ascii="Univers Next Pro Condensed" w:hAnsi="Univers Next Pro Condensed"/>
          <w:b/>
          <w:sz w:val="22"/>
          <w:szCs w:val="22"/>
        </w:rPr>
        <w:t>Fax : (+33) 1 44 59 46 46</w:t>
      </w:r>
      <w:bookmarkEnd w:id="338"/>
    </w:p>
    <w:p w14:paraId="202673D2" w14:textId="77777777" w:rsidR="00EE5D93" w:rsidRDefault="00EE5D93" w:rsidP="007322BC">
      <w:pPr>
        <w:jc w:val="both"/>
        <w:outlineLvl w:val="0"/>
        <w:rPr>
          <w:rFonts w:cs="Arial"/>
          <w:b/>
          <w:bCs/>
          <w:caps/>
          <w:sz w:val="28"/>
        </w:rPr>
      </w:pPr>
      <w:bookmarkStart w:id="339" w:name="_Toc278549607"/>
      <w:bookmarkStart w:id="340" w:name="_Toc278962650"/>
      <w:bookmarkStart w:id="341" w:name="_Toc280086231"/>
      <w:bookmarkStart w:id="342" w:name="_Toc299012013"/>
      <w:bookmarkStart w:id="343" w:name="_Toc301863095"/>
      <w:bookmarkStart w:id="344" w:name="_Toc423430101"/>
      <w:bookmarkStart w:id="345" w:name="_Toc428201770"/>
      <w:bookmarkStart w:id="346" w:name="_Toc431397036"/>
      <w:bookmarkStart w:id="347" w:name="_Toc197326335"/>
    </w:p>
    <w:p w14:paraId="118316BC" w14:textId="67846473" w:rsidR="007322BC" w:rsidRPr="0096207D" w:rsidRDefault="007322BC" w:rsidP="007322BC">
      <w:pPr>
        <w:jc w:val="both"/>
        <w:outlineLvl w:val="0"/>
        <w:rPr>
          <w:rFonts w:cs="Arial"/>
          <w:b/>
          <w:bCs/>
          <w:caps/>
          <w:sz w:val="28"/>
        </w:rPr>
      </w:pPr>
      <w:bookmarkStart w:id="348" w:name="_Toc189580667"/>
      <w:r w:rsidRPr="0096207D">
        <w:rPr>
          <w:rFonts w:cs="Arial"/>
          <w:b/>
          <w:bCs/>
          <w:caps/>
          <w:sz w:val="28"/>
        </w:rPr>
        <w:lastRenderedPageBreak/>
        <w:t xml:space="preserve">Article </w:t>
      </w:r>
      <w:r w:rsidR="00E076DD">
        <w:rPr>
          <w:rFonts w:cs="Arial"/>
          <w:b/>
          <w:bCs/>
          <w:caps/>
          <w:sz w:val="28"/>
        </w:rPr>
        <w:t>2</w:t>
      </w:r>
      <w:r w:rsidR="003032A6">
        <w:rPr>
          <w:rFonts w:cs="Arial"/>
          <w:b/>
          <w:bCs/>
          <w:caps/>
          <w:sz w:val="28"/>
        </w:rPr>
        <w:t>6</w:t>
      </w:r>
      <w:r w:rsidRPr="0096207D">
        <w:rPr>
          <w:rFonts w:cs="Arial"/>
          <w:b/>
          <w:bCs/>
          <w:caps/>
          <w:sz w:val="28"/>
        </w:rPr>
        <w:t xml:space="preserve"> – Protection de la main d’œuvre</w:t>
      </w:r>
      <w:bookmarkEnd w:id="339"/>
      <w:bookmarkEnd w:id="340"/>
      <w:bookmarkEnd w:id="341"/>
      <w:bookmarkEnd w:id="342"/>
      <w:bookmarkEnd w:id="343"/>
      <w:bookmarkEnd w:id="344"/>
      <w:bookmarkEnd w:id="345"/>
      <w:bookmarkEnd w:id="346"/>
      <w:bookmarkEnd w:id="348"/>
    </w:p>
    <w:p w14:paraId="6D0BEA0F" w14:textId="77777777" w:rsidR="007322BC" w:rsidRPr="0096207D" w:rsidRDefault="007322BC" w:rsidP="007322BC"/>
    <w:p w14:paraId="7D1F3164" w14:textId="3A1770CE" w:rsidR="007322BC" w:rsidRPr="0096207D" w:rsidRDefault="007322BC" w:rsidP="008926E9">
      <w:pPr>
        <w:jc w:val="both"/>
      </w:pPr>
      <w:r w:rsidRPr="0096207D">
        <w:t>Le titulaire d</w:t>
      </w:r>
      <w:r w:rsidR="00CA0DC5">
        <w:t>e l’</w:t>
      </w:r>
      <w:r w:rsidR="00B341B0">
        <w:t>accord-cadre</w:t>
      </w:r>
      <w:r w:rsidRPr="0096207D">
        <w:t xml:space="preserve"> s’engage à respecter les conventions internationales du travail ci-après désignées, pour l’exécution d</w:t>
      </w:r>
      <w:r w:rsidR="00CA0DC5">
        <w:t>e l’</w:t>
      </w:r>
      <w:r w:rsidR="00B341B0">
        <w:t>accord-cadre</w:t>
      </w:r>
      <w:r w:rsidRPr="0096207D">
        <w:t xml:space="preserve">. Il s’engage à vérifier que ses sous-traitants et ses fournisseurs respectent également </w:t>
      </w:r>
      <w:r w:rsidR="005B167D" w:rsidRPr="0096207D">
        <w:t>lesdites</w:t>
      </w:r>
      <w:r w:rsidRPr="0096207D">
        <w:t xml:space="preserve"> conventions :</w:t>
      </w:r>
    </w:p>
    <w:p w14:paraId="30B6B18E" w14:textId="77777777" w:rsidR="007322BC" w:rsidRPr="0096207D" w:rsidRDefault="007322BC" w:rsidP="008926E9">
      <w:pPr>
        <w:jc w:val="both"/>
      </w:pPr>
      <w:r w:rsidRPr="0096207D">
        <w:t> ― la convention sur la liberté syndicale et la protection du droit syndical (C87, 1948)</w:t>
      </w:r>
      <w:r w:rsidR="005B167D">
        <w:t xml:space="preserve"> </w:t>
      </w:r>
      <w:r w:rsidRPr="0096207D">
        <w:t>;</w:t>
      </w:r>
    </w:p>
    <w:p w14:paraId="6BC66189" w14:textId="77777777" w:rsidR="007322BC" w:rsidRPr="0096207D" w:rsidRDefault="007322BC" w:rsidP="008926E9">
      <w:pPr>
        <w:jc w:val="both"/>
      </w:pPr>
      <w:r w:rsidRPr="0096207D">
        <w:t> ― la convention sur le droit d’organisation et de négociation collective (C98, 1949) ;</w:t>
      </w:r>
    </w:p>
    <w:p w14:paraId="3498B384" w14:textId="77777777" w:rsidR="007322BC" w:rsidRPr="0096207D" w:rsidRDefault="007322BC" w:rsidP="008926E9">
      <w:pPr>
        <w:jc w:val="both"/>
      </w:pPr>
      <w:r w:rsidRPr="0096207D">
        <w:t> ― la convention sur le travail forcé (C29, 1930) ;</w:t>
      </w:r>
    </w:p>
    <w:p w14:paraId="612B9469" w14:textId="77777777" w:rsidR="007322BC" w:rsidRPr="0096207D" w:rsidRDefault="007322BC" w:rsidP="008926E9">
      <w:pPr>
        <w:jc w:val="both"/>
      </w:pPr>
      <w:r w:rsidRPr="0096207D">
        <w:t> ― la convention sur l’abolition du travail forcé (C105, 1957) ;</w:t>
      </w:r>
    </w:p>
    <w:p w14:paraId="5FE96898" w14:textId="77777777" w:rsidR="007322BC" w:rsidRPr="0096207D" w:rsidRDefault="007322BC" w:rsidP="008926E9">
      <w:pPr>
        <w:jc w:val="both"/>
      </w:pPr>
      <w:r w:rsidRPr="0096207D">
        <w:t> ― la convention sur l’égalité de rémunération (C100, 1951) ;</w:t>
      </w:r>
    </w:p>
    <w:p w14:paraId="185E7101" w14:textId="77777777" w:rsidR="007322BC" w:rsidRPr="0096207D" w:rsidRDefault="007322BC" w:rsidP="008926E9">
      <w:pPr>
        <w:jc w:val="both"/>
      </w:pPr>
      <w:r w:rsidRPr="0096207D">
        <w:t> ― la convention concernant la discrimination (emploi et profession, C111, 1958) ;</w:t>
      </w:r>
    </w:p>
    <w:p w14:paraId="7A21E869" w14:textId="77777777" w:rsidR="007322BC" w:rsidRPr="0096207D" w:rsidRDefault="007322BC" w:rsidP="008926E9">
      <w:pPr>
        <w:jc w:val="both"/>
      </w:pPr>
      <w:r w:rsidRPr="0096207D">
        <w:t> ― la convention sur l’âge minimum (C138, 1973) ;</w:t>
      </w:r>
    </w:p>
    <w:p w14:paraId="01DDF511" w14:textId="77777777" w:rsidR="007322BC" w:rsidRPr="0096207D" w:rsidRDefault="007322BC" w:rsidP="008926E9">
      <w:pPr>
        <w:jc w:val="both"/>
      </w:pPr>
      <w:r w:rsidRPr="0096207D">
        <w:t> ― la convention sur les pires formes de travail des enfants (C182, 1999).</w:t>
      </w:r>
    </w:p>
    <w:p w14:paraId="3B0F3676" w14:textId="77777777" w:rsidR="007322BC" w:rsidRPr="0096207D" w:rsidRDefault="007322BC" w:rsidP="008926E9">
      <w:pPr>
        <w:jc w:val="both"/>
      </w:pPr>
      <w:r w:rsidRPr="0096207D">
        <w:t>Le Centre Pompidou est en droit pour l’application de la présente disposition, de demander au titulaire une attestation sur l’honneur de sa part ainsi que de celle de ses sous-traitants, prestataires et fournisseurs sur le respect de ces conventions.</w:t>
      </w:r>
    </w:p>
    <w:p w14:paraId="51A929EE" w14:textId="77777777" w:rsidR="007322BC" w:rsidRPr="0096207D" w:rsidRDefault="007322BC" w:rsidP="008926E9">
      <w:pPr>
        <w:jc w:val="both"/>
        <w:rPr>
          <w:szCs w:val="22"/>
        </w:rPr>
      </w:pPr>
    </w:p>
    <w:p w14:paraId="61BA70DE" w14:textId="55024161" w:rsidR="007322BC" w:rsidRDefault="007322BC" w:rsidP="008926E9">
      <w:pPr>
        <w:jc w:val="both"/>
      </w:pPr>
      <w:r w:rsidRPr="0096207D">
        <w:t xml:space="preserve">Le </w:t>
      </w:r>
      <w:r w:rsidR="005B167D" w:rsidRPr="0096207D">
        <w:t>non-respect</w:t>
      </w:r>
      <w:r w:rsidRPr="0096207D">
        <w:t xml:space="preserve"> de cet engagement soumet le titulaire à l’application des dispositions de l’article </w:t>
      </w:r>
      <w:r w:rsidR="00727F91">
        <w:t>41</w:t>
      </w:r>
      <w:r w:rsidR="00727F91" w:rsidRPr="0096207D">
        <w:t xml:space="preserve"> </w:t>
      </w:r>
      <w:r w:rsidRPr="0096207D">
        <w:t>du CCAG</w:t>
      </w:r>
      <w:r w:rsidR="002111F2">
        <w:t>/</w:t>
      </w:r>
      <w:r w:rsidRPr="0096207D">
        <w:t>FCS.</w:t>
      </w:r>
    </w:p>
    <w:p w14:paraId="4888D395" w14:textId="77777777" w:rsidR="00312258" w:rsidRDefault="00312258" w:rsidP="008926E9">
      <w:pPr>
        <w:jc w:val="both"/>
      </w:pPr>
    </w:p>
    <w:p w14:paraId="4429DA4A" w14:textId="77777777" w:rsidR="00312258" w:rsidRDefault="00312258" w:rsidP="008926E9">
      <w:pPr>
        <w:jc w:val="both"/>
      </w:pPr>
    </w:p>
    <w:p w14:paraId="14A81696" w14:textId="44C742BA" w:rsidR="00915861" w:rsidRDefault="00D722B0" w:rsidP="00B32897">
      <w:pPr>
        <w:pStyle w:val="Titre1"/>
      </w:pPr>
      <w:bookmarkStart w:id="349" w:name="_Toc527111585"/>
      <w:bookmarkStart w:id="350" w:name="_Toc20144775"/>
      <w:bookmarkStart w:id="351" w:name="_Toc189580668"/>
      <w:r w:rsidRPr="004D3F52">
        <w:t xml:space="preserve">ARTICLE </w:t>
      </w:r>
      <w:r w:rsidR="00E076DD" w:rsidRPr="004D3F52">
        <w:t>2</w:t>
      </w:r>
      <w:r w:rsidR="003032A6">
        <w:rPr>
          <w:lang w:val="fr-FR"/>
        </w:rPr>
        <w:t>7</w:t>
      </w:r>
      <w:r w:rsidRPr="004D3F52">
        <w:t xml:space="preserve"> - </w:t>
      </w:r>
      <w:r w:rsidR="00915861" w:rsidRPr="004D3F52">
        <w:t xml:space="preserve">DEROGATIONS AU </w:t>
      </w:r>
      <w:bookmarkEnd w:id="349"/>
      <w:bookmarkEnd w:id="350"/>
      <w:r w:rsidR="0019745F" w:rsidRPr="004D3F52">
        <w:t>CCAG/FCS</w:t>
      </w:r>
      <w:bookmarkEnd w:id="351"/>
    </w:p>
    <w:p w14:paraId="7CC79FF4" w14:textId="77777777" w:rsidR="00F81027" w:rsidRDefault="00F81027" w:rsidP="00C105CD">
      <w:bookmarkStart w:id="352" w:name="_Toc2014477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6"/>
        <w:gridCol w:w="1989"/>
      </w:tblGrid>
      <w:tr w:rsidR="003D3548" w:rsidRPr="003E76A4" w14:paraId="435E33E9" w14:textId="77777777" w:rsidTr="008A374B">
        <w:trPr>
          <w:jc w:val="center"/>
        </w:trPr>
        <w:tc>
          <w:tcPr>
            <w:tcW w:w="3936" w:type="pct"/>
            <w:shd w:val="clear" w:color="auto" w:fill="FBD4B4"/>
            <w:vAlign w:val="center"/>
          </w:tcPr>
          <w:p w14:paraId="76DA30BB" w14:textId="77777777" w:rsidR="003D3548" w:rsidRPr="00C105CD" w:rsidRDefault="003D3548" w:rsidP="008A374B">
            <w:pPr>
              <w:tabs>
                <w:tab w:val="left" w:pos="4395"/>
              </w:tabs>
              <w:ind w:right="408"/>
              <w:jc w:val="center"/>
              <w:rPr>
                <w:b/>
                <w:bCs/>
                <w:szCs w:val="22"/>
              </w:rPr>
            </w:pPr>
            <w:r w:rsidRPr="00C105CD">
              <w:rPr>
                <w:b/>
                <w:bCs/>
                <w:szCs w:val="22"/>
              </w:rPr>
              <w:t>Articles de l’acte d’engagement</w:t>
            </w:r>
          </w:p>
        </w:tc>
        <w:tc>
          <w:tcPr>
            <w:tcW w:w="1064" w:type="pct"/>
            <w:shd w:val="clear" w:color="auto" w:fill="FBD4B4"/>
            <w:vAlign w:val="center"/>
          </w:tcPr>
          <w:p w14:paraId="2B8C607C" w14:textId="77777777" w:rsidR="003D3548" w:rsidRPr="00C105CD" w:rsidRDefault="003D3548" w:rsidP="008A374B">
            <w:pPr>
              <w:tabs>
                <w:tab w:val="left" w:pos="4395"/>
              </w:tabs>
              <w:ind w:right="408"/>
              <w:jc w:val="center"/>
              <w:rPr>
                <w:b/>
                <w:bCs/>
                <w:szCs w:val="22"/>
              </w:rPr>
            </w:pPr>
            <w:r w:rsidRPr="00C105CD">
              <w:rPr>
                <w:b/>
                <w:bCs/>
                <w:szCs w:val="22"/>
              </w:rPr>
              <w:t>Articles du</w:t>
            </w:r>
            <w:r w:rsidRPr="00C105CD">
              <w:rPr>
                <w:b/>
                <w:bCs/>
                <w:szCs w:val="22"/>
              </w:rPr>
              <w:br/>
              <w:t>CCAG. FCS</w:t>
            </w:r>
          </w:p>
        </w:tc>
      </w:tr>
      <w:tr w:rsidR="003D3548" w:rsidRPr="003E76A4" w14:paraId="5A6E5509" w14:textId="77777777" w:rsidTr="008A374B">
        <w:trPr>
          <w:trHeight w:val="170"/>
          <w:jc w:val="center"/>
        </w:trPr>
        <w:tc>
          <w:tcPr>
            <w:tcW w:w="3936" w:type="pct"/>
            <w:shd w:val="clear" w:color="auto" w:fill="auto"/>
            <w:vAlign w:val="center"/>
          </w:tcPr>
          <w:p w14:paraId="0FFA5AB2" w14:textId="091B043C" w:rsidR="003D3548" w:rsidRPr="000A5F6F" w:rsidRDefault="003D3548" w:rsidP="000A5F6F">
            <w:pPr>
              <w:tabs>
                <w:tab w:val="left" w:pos="1276"/>
              </w:tabs>
              <w:spacing w:before="120" w:after="120"/>
              <w:rPr>
                <w:szCs w:val="22"/>
              </w:rPr>
            </w:pPr>
            <w:r w:rsidRPr="0092279C">
              <w:t>Article</w:t>
            </w:r>
            <w:r w:rsidRPr="0092279C">
              <w:rPr>
                <w:szCs w:val="22"/>
              </w:rPr>
              <w:t xml:space="preserve"> 3 - Pièces contractuelles de l’accord-cadre</w:t>
            </w:r>
          </w:p>
        </w:tc>
        <w:tc>
          <w:tcPr>
            <w:tcW w:w="1064" w:type="pct"/>
            <w:shd w:val="clear" w:color="auto" w:fill="auto"/>
            <w:vAlign w:val="center"/>
          </w:tcPr>
          <w:p w14:paraId="7B504543" w14:textId="77777777" w:rsidR="003D3548" w:rsidRPr="0092279C" w:rsidRDefault="003D3548" w:rsidP="003D3548">
            <w:pPr>
              <w:jc w:val="center"/>
              <w:rPr>
                <w:noProof/>
              </w:rPr>
            </w:pPr>
            <w:r w:rsidRPr="003D3548">
              <w:rPr>
                <w:noProof/>
              </w:rPr>
              <w:t>Article 4.1 ; 4.2.1 et 4.2.2</w:t>
            </w:r>
          </w:p>
          <w:p w14:paraId="12762B78" w14:textId="5E04DAF1" w:rsidR="003D3548" w:rsidRPr="000A5F6F" w:rsidRDefault="003D3548" w:rsidP="008A374B">
            <w:pPr>
              <w:tabs>
                <w:tab w:val="left" w:pos="4395"/>
              </w:tabs>
              <w:rPr>
                <w:rFonts w:eastAsia="Calibri" w:cs="Arial"/>
                <w:color w:val="000000"/>
                <w:szCs w:val="22"/>
                <w:u w:val="single"/>
              </w:rPr>
            </w:pPr>
          </w:p>
        </w:tc>
      </w:tr>
      <w:tr w:rsidR="003D3548" w:rsidRPr="003E76A4" w14:paraId="2AE1F4D0" w14:textId="77777777" w:rsidTr="008A374B">
        <w:trPr>
          <w:trHeight w:val="170"/>
          <w:jc w:val="center"/>
        </w:trPr>
        <w:tc>
          <w:tcPr>
            <w:tcW w:w="3936" w:type="pct"/>
            <w:shd w:val="clear" w:color="auto" w:fill="auto"/>
            <w:vAlign w:val="center"/>
          </w:tcPr>
          <w:p w14:paraId="55C12E2F" w14:textId="1F27A84E" w:rsidR="003D3548" w:rsidRPr="00FE4D4D" w:rsidRDefault="003D3548" w:rsidP="00FE4D4D">
            <w:pPr>
              <w:tabs>
                <w:tab w:val="left" w:pos="1276"/>
              </w:tabs>
              <w:spacing w:before="120" w:after="120"/>
            </w:pPr>
            <w:r w:rsidRPr="0092279C">
              <w:t xml:space="preserve">Article 6.9.4.5 - </w:t>
            </w:r>
            <w:r w:rsidRPr="0092279C">
              <w:rPr>
                <w:szCs w:val="22"/>
              </w:rPr>
              <w:t xml:space="preserve">Délai d’observation du titulaire sur les bons de commande </w:t>
            </w:r>
          </w:p>
        </w:tc>
        <w:tc>
          <w:tcPr>
            <w:tcW w:w="1064" w:type="pct"/>
            <w:shd w:val="clear" w:color="auto" w:fill="auto"/>
            <w:vAlign w:val="center"/>
          </w:tcPr>
          <w:p w14:paraId="086E17E7" w14:textId="77777777" w:rsidR="003D3548" w:rsidRPr="0092279C" w:rsidRDefault="003D3548" w:rsidP="003D3548">
            <w:pPr>
              <w:spacing w:before="120"/>
              <w:rPr>
                <w:noProof/>
              </w:rPr>
            </w:pPr>
            <w:r w:rsidRPr="003D3548">
              <w:rPr>
                <w:noProof/>
              </w:rPr>
              <w:t xml:space="preserve">Article </w:t>
            </w:r>
            <w:r w:rsidRPr="0092279C">
              <w:rPr>
                <w:noProof/>
              </w:rPr>
              <w:t>3.7.2</w:t>
            </w:r>
          </w:p>
          <w:p w14:paraId="6F159AD6" w14:textId="7534DF79" w:rsidR="003D3548" w:rsidRPr="000A5F6F" w:rsidRDefault="003D3548" w:rsidP="008A374B">
            <w:pPr>
              <w:tabs>
                <w:tab w:val="left" w:pos="4395"/>
              </w:tabs>
              <w:rPr>
                <w:szCs w:val="22"/>
              </w:rPr>
            </w:pPr>
          </w:p>
        </w:tc>
      </w:tr>
      <w:tr w:rsidR="003D3548" w:rsidRPr="003E76A4" w14:paraId="2C318043" w14:textId="77777777" w:rsidTr="008A374B">
        <w:trPr>
          <w:trHeight w:val="283"/>
          <w:jc w:val="center"/>
        </w:trPr>
        <w:tc>
          <w:tcPr>
            <w:tcW w:w="3936" w:type="pct"/>
            <w:shd w:val="clear" w:color="auto" w:fill="auto"/>
            <w:vAlign w:val="center"/>
          </w:tcPr>
          <w:p w14:paraId="397986C9" w14:textId="4F7086B6" w:rsidR="003D3548" w:rsidRPr="000A5F6F" w:rsidRDefault="003D3548" w:rsidP="00FE4D4D">
            <w:pPr>
              <w:tabs>
                <w:tab w:val="left" w:pos="1276"/>
              </w:tabs>
              <w:spacing w:before="120" w:after="120"/>
              <w:rPr>
                <w:szCs w:val="22"/>
              </w:rPr>
            </w:pPr>
            <w:r w:rsidRPr="0092279C">
              <w:t xml:space="preserve">Article 8.1 – </w:t>
            </w:r>
            <w:r w:rsidRPr="0092279C">
              <w:rPr>
                <w:szCs w:val="22"/>
              </w:rPr>
              <w:t xml:space="preserve">Opération de vérification </w:t>
            </w:r>
          </w:p>
        </w:tc>
        <w:tc>
          <w:tcPr>
            <w:tcW w:w="1064" w:type="pct"/>
            <w:shd w:val="clear" w:color="auto" w:fill="auto"/>
            <w:vAlign w:val="center"/>
          </w:tcPr>
          <w:p w14:paraId="0634A1D8" w14:textId="35C3A84C" w:rsidR="003D3548" w:rsidRPr="000A5F6F" w:rsidRDefault="003D3548" w:rsidP="008A374B">
            <w:pPr>
              <w:tabs>
                <w:tab w:val="left" w:pos="4395"/>
              </w:tabs>
              <w:rPr>
                <w:szCs w:val="22"/>
              </w:rPr>
            </w:pPr>
            <w:r w:rsidRPr="000A5F6F">
              <w:rPr>
                <w:szCs w:val="22"/>
              </w:rPr>
              <w:t>Articles27 et 30</w:t>
            </w:r>
          </w:p>
        </w:tc>
      </w:tr>
      <w:tr w:rsidR="003D3548" w:rsidRPr="003E76A4" w14:paraId="0DDAAE97" w14:textId="77777777" w:rsidTr="008A374B">
        <w:trPr>
          <w:trHeight w:val="283"/>
          <w:jc w:val="center"/>
        </w:trPr>
        <w:tc>
          <w:tcPr>
            <w:tcW w:w="3936" w:type="pct"/>
            <w:shd w:val="clear" w:color="auto" w:fill="auto"/>
            <w:vAlign w:val="center"/>
          </w:tcPr>
          <w:p w14:paraId="021244F0" w14:textId="3F2F465B" w:rsidR="003D3548" w:rsidRPr="00FE4D4D" w:rsidRDefault="00FE4D4D" w:rsidP="00FE4D4D">
            <w:pPr>
              <w:tabs>
                <w:tab w:val="left" w:pos="1276"/>
              </w:tabs>
              <w:spacing w:before="120" w:after="120"/>
            </w:pPr>
            <w:r>
              <w:t>Article 9.6</w:t>
            </w:r>
            <w:r w:rsidR="003D3548" w:rsidRPr="00FE4D4D">
              <w:t xml:space="preserve"> - Mois d’établissement des prix</w:t>
            </w:r>
          </w:p>
        </w:tc>
        <w:tc>
          <w:tcPr>
            <w:tcW w:w="1064" w:type="pct"/>
            <w:shd w:val="clear" w:color="auto" w:fill="auto"/>
            <w:vAlign w:val="center"/>
          </w:tcPr>
          <w:p w14:paraId="11EB6051" w14:textId="140138C0" w:rsidR="003D3548" w:rsidRPr="000A5F6F" w:rsidRDefault="003D3548" w:rsidP="008A374B">
            <w:pPr>
              <w:tabs>
                <w:tab w:val="left" w:pos="4395"/>
              </w:tabs>
              <w:rPr>
                <w:szCs w:val="22"/>
              </w:rPr>
            </w:pPr>
            <w:r w:rsidRPr="000A5F6F">
              <w:rPr>
                <w:szCs w:val="22"/>
              </w:rPr>
              <w:t>Article 10</w:t>
            </w:r>
          </w:p>
        </w:tc>
      </w:tr>
      <w:tr w:rsidR="003D3548" w:rsidRPr="003E76A4" w14:paraId="5F167C09" w14:textId="77777777" w:rsidTr="008A374B">
        <w:trPr>
          <w:trHeight w:val="283"/>
          <w:jc w:val="center"/>
        </w:trPr>
        <w:tc>
          <w:tcPr>
            <w:tcW w:w="3936" w:type="pct"/>
            <w:shd w:val="clear" w:color="auto" w:fill="auto"/>
            <w:vAlign w:val="center"/>
          </w:tcPr>
          <w:p w14:paraId="196892F3" w14:textId="4AB8320D" w:rsidR="003D3548" w:rsidRPr="00FE4D4D" w:rsidRDefault="003D3548" w:rsidP="00FE4D4D">
            <w:pPr>
              <w:spacing w:before="120"/>
            </w:pPr>
            <w:r w:rsidRPr="0092279C">
              <w:t>Article 1</w:t>
            </w:r>
            <w:r w:rsidR="00FE4D4D">
              <w:t>0</w:t>
            </w:r>
            <w:r w:rsidRPr="0092279C">
              <w:t xml:space="preserve"> – Pénalités</w:t>
            </w:r>
          </w:p>
        </w:tc>
        <w:tc>
          <w:tcPr>
            <w:tcW w:w="1064" w:type="pct"/>
            <w:shd w:val="clear" w:color="auto" w:fill="auto"/>
            <w:vAlign w:val="center"/>
          </w:tcPr>
          <w:p w14:paraId="5BDA41AD" w14:textId="326C3642" w:rsidR="003D3548" w:rsidRPr="000A5F6F" w:rsidRDefault="003D3548" w:rsidP="008A374B">
            <w:pPr>
              <w:tabs>
                <w:tab w:val="left" w:pos="4395"/>
              </w:tabs>
              <w:rPr>
                <w:rFonts w:eastAsia="Calibri" w:cs="Arial"/>
                <w:szCs w:val="22"/>
                <w:highlight w:val="yellow"/>
              </w:rPr>
            </w:pPr>
            <w:r w:rsidRPr="000A5F6F">
              <w:rPr>
                <w:szCs w:val="22"/>
              </w:rPr>
              <w:t>Article 14.1.3</w:t>
            </w:r>
          </w:p>
        </w:tc>
      </w:tr>
      <w:tr w:rsidR="003D3548" w:rsidRPr="003E76A4" w14:paraId="49708016" w14:textId="77777777" w:rsidTr="008A374B">
        <w:trPr>
          <w:trHeight w:val="283"/>
          <w:jc w:val="center"/>
        </w:trPr>
        <w:tc>
          <w:tcPr>
            <w:tcW w:w="3936" w:type="pct"/>
            <w:shd w:val="clear" w:color="auto" w:fill="auto"/>
            <w:vAlign w:val="center"/>
          </w:tcPr>
          <w:p w14:paraId="7CA15E93" w14:textId="3A1AC252" w:rsidR="003D3548" w:rsidRPr="00FE4D4D" w:rsidRDefault="00FE4D4D" w:rsidP="00FE4D4D">
            <w:pPr>
              <w:tabs>
                <w:tab w:val="left" w:pos="1276"/>
              </w:tabs>
              <w:spacing w:before="120" w:after="120"/>
            </w:pPr>
            <w:r>
              <w:t xml:space="preserve">Article </w:t>
            </w:r>
            <w:r w:rsidR="003D3548" w:rsidRPr="00FE4D4D">
              <w:t>1</w:t>
            </w:r>
            <w:r>
              <w:t>0</w:t>
            </w:r>
            <w:r w:rsidR="003D3548" w:rsidRPr="00FE4D4D">
              <w:t>.2 - Autres pénalités </w:t>
            </w:r>
          </w:p>
        </w:tc>
        <w:tc>
          <w:tcPr>
            <w:tcW w:w="1064" w:type="pct"/>
            <w:shd w:val="clear" w:color="auto" w:fill="auto"/>
            <w:vAlign w:val="center"/>
          </w:tcPr>
          <w:p w14:paraId="55B63087" w14:textId="3B611028" w:rsidR="003D3548" w:rsidRPr="000A5F6F" w:rsidRDefault="003D3548" w:rsidP="008A374B">
            <w:pPr>
              <w:tabs>
                <w:tab w:val="left" w:pos="4395"/>
              </w:tabs>
              <w:rPr>
                <w:szCs w:val="22"/>
              </w:rPr>
            </w:pPr>
            <w:r w:rsidRPr="000A5F6F">
              <w:rPr>
                <w:szCs w:val="22"/>
              </w:rPr>
              <w:t>Article 14.</w:t>
            </w:r>
          </w:p>
        </w:tc>
      </w:tr>
      <w:tr w:rsidR="003D3548" w:rsidRPr="003E76A4" w14:paraId="7862571C" w14:textId="77777777" w:rsidTr="008A374B">
        <w:trPr>
          <w:trHeight w:val="283"/>
          <w:jc w:val="center"/>
        </w:trPr>
        <w:tc>
          <w:tcPr>
            <w:tcW w:w="3936" w:type="pct"/>
            <w:shd w:val="clear" w:color="auto" w:fill="auto"/>
            <w:vAlign w:val="center"/>
          </w:tcPr>
          <w:p w14:paraId="7BEEAC0C" w14:textId="6E5041C9" w:rsidR="003D3548" w:rsidRPr="000A5F6F" w:rsidRDefault="00FE4D4D" w:rsidP="008A374B">
            <w:pPr>
              <w:tabs>
                <w:tab w:val="left" w:pos="4395"/>
              </w:tabs>
              <w:ind w:right="408"/>
              <w:rPr>
                <w:szCs w:val="22"/>
              </w:rPr>
            </w:pPr>
            <w:r>
              <w:t xml:space="preserve">Article 24.2 - </w:t>
            </w:r>
            <w:r w:rsidR="003D3548" w:rsidRPr="000A5F6F">
              <w:t>Résiliation pour motif d’intérêt général</w:t>
            </w:r>
          </w:p>
        </w:tc>
        <w:tc>
          <w:tcPr>
            <w:tcW w:w="1064" w:type="pct"/>
            <w:shd w:val="clear" w:color="auto" w:fill="auto"/>
            <w:vAlign w:val="center"/>
          </w:tcPr>
          <w:p w14:paraId="0E4B4352" w14:textId="2F5EBA0B" w:rsidR="003D3548" w:rsidRPr="000A5F6F" w:rsidRDefault="003D3548" w:rsidP="008A374B">
            <w:pPr>
              <w:tabs>
                <w:tab w:val="left" w:pos="4395"/>
              </w:tabs>
              <w:rPr>
                <w:szCs w:val="22"/>
              </w:rPr>
            </w:pPr>
            <w:r w:rsidRPr="000A5F6F">
              <w:rPr>
                <w:szCs w:val="22"/>
              </w:rPr>
              <w:t>Article 42</w:t>
            </w:r>
          </w:p>
        </w:tc>
      </w:tr>
    </w:tbl>
    <w:p w14:paraId="4469602D" w14:textId="77777777" w:rsidR="003032A6" w:rsidRDefault="003032A6" w:rsidP="00B32897">
      <w:pPr>
        <w:pStyle w:val="Titre1"/>
        <w:rPr>
          <w:lang w:val="fr-FR"/>
        </w:rPr>
      </w:pPr>
      <w:r>
        <w:rPr>
          <w:lang w:val="fr-FR"/>
        </w:rPr>
        <w:br w:type="page"/>
      </w:r>
    </w:p>
    <w:p w14:paraId="08EC5AC1" w14:textId="7D4490C3" w:rsidR="00915861" w:rsidRPr="00171C0D" w:rsidRDefault="00D722B0" w:rsidP="00B32897">
      <w:pPr>
        <w:pStyle w:val="Titre1"/>
      </w:pPr>
      <w:bookmarkStart w:id="353" w:name="_Toc189580669"/>
      <w:r>
        <w:rPr>
          <w:lang w:val="fr-FR"/>
        </w:rPr>
        <w:lastRenderedPageBreak/>
        <w:t xml:space="preserve">ARTICLE </w:t>
      </w:r>
      <w:r w:rsidR="00E076DD">
        <w:rPr>
          <w:lang w:val="fr-FR"/>
        </w:rPr>
        <w:t>2</w:t>
      </w:r>
      <w:r w:rsidR="003032A6">
        <w:rPr>
          <w:lang w:val="fr-FR"/>
        </w:rPr>
        <w:t>8</w:t>
      </w:r>
      <w:r>
        <w:rPr>
          <w:lang w:val="fr-FR"/>
        </w:rPr>
        <w:t xml:space="preserve"> - </w:t>
      </w:r>
      <w:r w:rsidR="00915861" w:rsidRPr="00171C0D">
        <w:t>SIGNATURE DES CONTRACTANTS</w:t>
      </w:r>
      <w:bookmarkEnd w:id="352"/>
      <w:bookmarkEnd w:id="353"/>
    </w:p>
    <w:p w14:paraId="6E625183" w14:textId="49E0FB7D" w:rsidR="00915861" w:rsidRPr="00B25B12" w:rsidRDefault="003032A6" w:rsidP="00915861">
      <w:pPr>
        <w:pStyle w:val="Titre2"/>
      </w:pPr>
      <w:bookmarkStart w:id="354" w:name="_Toc488343234"/>
      <w:bookmarkStart w:id="355" w:name="_Toc20144777"/>
      <w:bookmarkStart w:id="356" w:name="_Toc189580670"/>
      <w:r w:rsidRPr="003932E1">
        <w:rPr>
          <w:caps/>
          <w:color w:val="FF0000"/>
          <w:szCs w:val="22"/>
        </w:rPr>
        <w:sym w:font="Wingdings" w:char="F046"/>
      </w:r>
      <w:r w:rsidR="00E076DD">
        <w:rPr>
          <w:rFonts w:ascii="CGP" w:hAnsi="CGP"/>
          <w:i w:val="0"/>
          <w:sz w:val="22"/>
          <w:szCs w:val="22"/>
          <w:lang w:val="fr-FR"/>
        </w:rPr>
        <w:t>2</w:t>
      </w:r>
      <w:r>
        <w:rPr>
          <w:rFonts w:ascii="CGP" w:hAnsi="CGP"/>
          <w:i w:val="0"/>
          <w:sz w:val="22"/>
          <w:szCs w:val="22"/>
          <w:lang w:val="fr-FR"/>
        </w:rPr>
        <w:t>8</w:t>
      </w:r>
      <w:r w:rsidR="009502E3" w:rsidRPr="00CF5F0D">
        <w:rPr>
          <w:rFonts w:ascii="CGP" w:hAnsi="CGP"/>
          <w:i w:val="0"/>
          <w:sz w:val="22"/>
          <w:szCs w:val="22"/>
          <w:lang w:val="fr-FR"/>
        </w:rPr>
        <w:t xml:space="preserve">.1 - </w:t>
      </w:r>
      <w:r w:rsidR="00915861" w:rsidRPr="00CD3F3D">
        <w:rPr>
          <w:rFonts w:ascii="CGP" w:hAnsi="CGP"/>
          <w:sz w:val="22"/>
          <w:szCs w:val="22"/>
          <w:u w:val="single"/>
          <w:lang w:val="fr-FR"/>
        </w:rPr>
        <w:t>Attestations sur l’honneur</w:t>
      </w:r>
      <w:r w:rsidR="00915861" w:rsidRPr="00CD3F3D">
        <w:rPr>
          <w:u w:val="single"/>
          <w:vertAlign w:val="superscript"/>
        </w:rPr>
        <w:footnoteReference w:id="19"/>
      </w:r>
      <w:bookmarkEnd w:id="354"/>
      <w:bookmarkEnd w:id="355"/>
      <w:bookmarkEnd w:id="356"/>
    </w:p>
    <w:p w14:paraId="4CDDFFA8" w14:textId="40049C32" w:rsidR="00915861" w:rsidRPr="00A513F7" w:rsidRDefault="003032A6" w:rsidP="00915861">
      <w:pPr>
        <w:jc w:val="both"/>
        <w:rPr>
          <w:sz w:val="20"/>
          <w:szCs w:val="20"/>
        </w:rPr>
      </w:pPr>
      <w:r>
        <w:rPr>
          <w:sz w:val="20"/>
          <w:szCs w:val="20"/>
        </w:rPr>
        <w:t>J</w:t>
      </w:r>
      <w:r w:rsidR="00915861" w:rsidRPr="00A513F7">
        <w:rPr>
          <w:sz w:val="20"/>
          <w:szCs w:val="20"/>
        </w:rPr>
        <w:t>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7BA5AD9D" w14:textId="77777777" w:rsidR="00915861" w:rsidRPr="00A513F7" w:rsidRDefault="00915861" w:rsidP="00915861">
      <w:pPr>
        <w:jc w:val="both"/>
        <w:rPr>
          <w:sz w:val="20"/>
          <w:szCs w:val="20"/>
        </w:rPr>
      </w:pPr>
    </w:p>
    <w:p w14:paraId="1E025B38" w14:textId="77777777" w:rsidR="00915861" w:rsidRPr="00A513F7" w:rsidRDefault="00915861" w:rsidP="00915861">
      <w:pPr>
        <w:jc w:val="both"/>
        <w:rPr>
          <w:b/>
          <w:i/>
          <w:sz w:val="20"/>
          <w:szCs w:val="20"/>
        </w:rPr>
      </w:pPr>
      <w:r w:rsidRPr="00A513F7">
        <w:rPr>
          <w:b/>
          <w:i/>
          <w:sz w:val="20"/>
          <w:szCs w:val="20"/>
          <w:u w:val="single"/>
        </w:rPr>
        <w:t>SI L’ENTREPRISE EST ETABLIE EN FRANCE</w:t>
      </w:r>
      <w:r w:rsidRPr="00A513F7">
        <w:rPr>
          <w:b/>
          <w:i/>
          <w:sz w:val="20"/>
          <w:szCs w:val="20"/>
        </w:rPr>
        <w:t> :</w:t>
      </w:r>
    </w:p>
    <w:p w14:paraId="5B723E7F" w14:textId="77777777" w:rsidR="00915861" w:rsidRPr="00A513F7" w:rsidRDefault="00915861" w:rsidP="00915861">
      <w:pPr>
        <w:spacing w:before="120"/>
        <w:ind w:left="357" w:hanging="176"/>
        <w:jc w:val="both"/>
        <w:rPr>
          <w:sz w:val="20"/>
          <w:szCs w:val="20"/>
        </w:rPr>
      </w:pPr>
      <w:r w:rsidRPr="00A513F7">
        <w:rPr>
          <w:sz w:val="20"/>
          <w:szCs w:val="20"/>
        </w:rPr>
        <w:t xml:space="preserve">- Atteste sur l’honneur </w:t>
      </w:r>
      <w:r w:rsidRPr="00A513F7">
        <w:rPr>
          <w:rFonts w:cs="Helvetica-Condensed"/>
          <w:color w:val="000000"/>
          <w:sz w:val="20"/>
          <w:szCs w:val="20"/>
        </w:rPr>
        <w:t>avoir déposé auprès de l’administration fiscale à la date de la présente attestation, l’ensemble des déclarations fiscales obligatoires,</w:t>
      </w:r>
    </w:p>
    <w:p w14:paraId="48D46F18" w14:textId="77777777" w:rsidR="00915861" w:rsidRPr="00A513F7" w:rsidRDefault="00915861" w:rsidP="00915861">
      <w:pPr>
        <w:spacing w:before="120"/>
        <w:ind w:left="357" w:hanging="176"/>
        <w:jc w:val="both"/>
        <w:rPr>
          <w:sz w:val="20"/>
          <w:szCs w:val="20"/>
        </w:rPr>
      </w:pPr>
      <w:r w:rsidRPr="00A513F7">
        <w:rPr>
          <w:sz w:val="20"/>
          <w:szCs w:val="20"/>
        </w:rPr>
        <w:t>- Atteste sur l’honneur que le travail sera réalisé pas des salariés employés régulièrement au regard des articles L.3243-2, R.3243-1 (</w:t>
      </w:r>
      <w:r w:rsidRPr="00A513F7">
        <w:rPr>
          <w:i/>
          <w:sz w:val="20"/>
          <w:szCs w:val="20"/>
        </w:rPr>
        <w:t>bulletin de salaire</w:t>
      </w:r>
      <w:r w:rsidRPr="00A513F7">
        <w:rPr>
          <w:sz w:val="20"/>
          <w:szCs w:val="20"/>
        </w:rPr>
        <w:t>), et L.1221-10 (</w:t>
      </w:r>
      <w:r w:rsidRPr="00A513F7">
        <w:rPr>
          <w:i/>
          <w:sz w:val="20"/>
          <w:szCs w:val="20"/>
        </w:rPr>
        <w:t>déclaration nominative préalable d’embauche</w:t>
      </w:r>
      <w:r w:rsidRPr="00A513F7">
        <w:rPr>
          <w:sz w:val="20"/>
          <w:szCs w:val="20"/>
        </w:rPr>
        <w:t xml:space="preserve">) du code du travail, </w:t>
      </w:r>
    </w:p>
    <w:p w14:paraId="18B6C735" w14:textId="77777777" w:rsidR="00915861" w:rsidRPr="00A513F7" w:rsidRDefault="00915861" w:rsidP="00915861">
      <w:pPr>
        <w:spacing w:before="120"/>
        <w:ind w:left="357" w:hanging="176"/>
        <w:jc w:val="both"/>
        <w:rPr>
          <w:sz w:val="20"/>
          <w:szCs w:val="20"/>
        </w:rPr>
      </w:pPr>
      <w:r w:rsidRPr="00A513F7">
        <w:rPr>
          <w:sz w:val="20"/>
          <w:szCs w:val="20"/>
        </w:rPr>
        <w:t>- Atteste sur l’honneur que</w:t>
      </w:r>
      <w:r w:rsidRPr="00A513F7">
        <w:rPr>
          <w:rStyle w:val="Appelnotedebasdep"/>
          <w:sz w:val="20"/>
          <w:szCs w:val="20"/>
        </w:rPr>
        <w:footnoteReference w:id="20"/>
      </w:r>
      <w:r w:rsidRPr="00A513F7">
        <w:rPr>
          <w:sz w:val="20"/>
          <w:szCs w:val="20"/>
        </w:rPr>
        <w:t xml:space="preserve"> : </w:t>
      </w:r>
    </w:p>
    <w:p w14:paraId="37050DC7" w14:textId="77777777" w:rsidR="00915861" w:rsidRPr="00A513F7" w:rsidRDefault="00915861" w:rsidP="00915861">
      <w:pPr>
        <w:spacing w:before="60"/>
        <w:ind w:left="896" w:hanging="357"/>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Je / la société que je représente n’emploie pas des salariés étrangers. </w:t>
      </w:r>
    </w:p>
    <w:p w14:paraId="57EE56BF" w14:textId="77777777" w:rsidR="00915861" w:rsidRPr="00A513F7" w:rsidRDefault="00915861" w:rsidP="00915861">
      <w:pPr>
        <w:spacing w:before="60"/>
        <w:ind w:left="896" w:hanging="357"/>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Je / la société que je représente emploie des salariés étrangers. </w:t>
      </w:r>
    </w:p>
    <w:p w14:paraId="6D82B3DA" w14:textId="402C659D" w:rsidR="00915861" w:rsidRPr="00A513F7" w:rsidRDefault="00915861" w:rsidP="00915861">
      <w:pPr>
        <w:spacing w:before="60"/>
        <w:ind w:left="902"/>
        <w:jc w:val="both"/>
        <w:rPr>
          <w:b/>
          <w:sz w:val="20"/>
          <w:szCs w:val="20"/>
        </w:rPr>
      </w:pPr>
      <w:r w:rsidRPr="00A513F7">
        <w:rPr>
          <w:b/>
          <w:i/>
          <w:sz w:val="20"/>
          <w:szCs w:val="20"/>
        </w:rPr>
        <w:t>Dans cette hypothèse</w:t>
      </w:r>
      <w:r w:rsidRPr="00A513F7">
        <w:rPr>
          <w:b/>
          <w:sz w:val="20"/>
          <w:szCs w:val="20"/>
        </w:rPr>
        <w:t>, je / la société que je représente remettra la liste nominative des salariés étrangers employés et soumis à l’autorisation de travail prévue à l’article L.5221-2 du code du travail avant la signature du marché par le Centre Pompidou.</w:t>
      </w:r>
    </w:p>
    <w:p w14:paraId="4A3AA390" w14:textId="77777777" w:rsidR="00915861" w:rsidRPr="00A513F7" w:rsidRDefault="00915861" w:rsidP="00915861">
      <w:pPr>
        <w:spacing w:before="60"/>
        <w:ind w:left="902"/>
        <w:jc w:val="both"/>
        <w:rPr>
          <w:sz w:val="20"/>
          <w:szCs w:val="20"/>
        </w:rPr>
      </w:pPr>
      <w:r w:rsidRPr="00A513F7">
        <w:rPr>
          <w:sz w:val="20"/>
          <w:szCs w:val="20"/>
        </w:rPr>
        <w:t>La liste devra être établie dans les conditions prévues à l’article D.8254-2 du code du travail et précisera pour chaque salarié :</w:t>
      </w:r>
    </w:p>
    <w:p w14:paraId="46A19E68" w14:textId="77777777" w:rsidR="00915861" w:rsidRPr="00A513F7" w:rsidRDefault="00915861" w:rsidP="00915861">
      <w:pPr>
        <w:ind w:left="902"/>
        <w:jc w:val="both"/>
        <w:rPr>
          <w:sz w:val="20"/>
          <w:szCs w:val="20"/>
        </w:rPr>
      </w:pPr>
      <w:r w:rsidRPr="00A513F7">
        <w:rPr>
          <w:sz w:val="20"/>
          <w:szCs w:val="20"/>
        </w:rPr>
        <w:t>- sa date d’embauche,</w:t>
      </w:r>
    </w:p>
    <w:p w14:paraId="4146E67B" w14:textId="77777777" w:rsidR="00915861" w:rsidRPr="00A513F7" w:rsidRDefault="00915861" w:rsidP="00915861">
      <w:pPr>
        <w:ind w:left="902"/>
        <w:jc w:val="both"/>
        <w:rPr>
          <w:sz w:val="20"/>
          <w:szCs w:val="20"/>
        </w:rPr>
      </w:pPr>
      <w:r w:rsidRPr="00A513F7">
        <w:rPr>
          <w:sz w:val="20"/>
          <w:szCs w:val="20"/>
        </w:rPr>
        <w:t>- sa nationalité</w:t>
      </w:r>
    </w:p>
    <w:p w14:paraId="5804C956" w14:textId="77777777" w:rsidR="00915861" w:rsidRPr="00A513F7" w:rsidRDefault="00915861" w:rsidP="00915861">
      <w:pPr>
        <w:ind w:left="902"/>
        <w:jc w:val="both"/>
        <w:rPr>
          <w:sz w:val="20"/>
          <w:szCs w:val="20"/>
        </w:rPr>
      </w:pPr>
      <w:r w:rsidRPr="00A513F7">
        <w:rPr>
          <w:sz w:val="20"/>
          <w:szCs w:val="20"/>
        </w:rPr>
        <w:t>- le type et le numéro d’ordre du titre valant autorisation de travail.</w:t>
      </w:r>
    </w:p>
    <w:p w14:paraId="4AACBB1D" w14:textId="60935840" w:rsidR="00915861" w:rsidRPr="00A513F7" w:rsidRDefault="00915861" w:rsidP="00915861">
      <w:pPr>
        <w:spacing w:before="120"/>
        <w:ind w:left="357" w:hanging="176"/>
        <w:jc w:val="both"/>
        <w:rPr>
          <w:b/>
          <w:sz w:val="20"/>
          <w:szCs w:val="20"/>
        </w:rPr>
      </w:pPr>
      <w:r w:rsidRPr="00A513F7">
        <w:rPr>
          <w:b/>
          <w:sz w:val="20"/>
          <w:szCs w:val="20"/>
        </w:rPr>
        <w:t xml:space="preserve">- M’engage, </w:t>
      </w:r>
      <w:r w:rsidRPr="00A513F7">
        <w:rPr>
          <w:b/>
          <w:i/>
          <w:sz w:val="20"/>
          <w:szCs w:val="20"/>
        </w:rPr>
        <w:t>si le marché m’est attribué</w:t>
      </w:r>
      <w:r w:rsidRPr="00A513F7">
        <w:rPr>
          <w:b/>
          <w:sz w:val="20"/>
          <w:szCs w:val="20"/>
        </w:rPr>
        <w:t>, à fournir les documents demandés et notamment ceux listés à l’article D.8222-5 du code du travail avant la signature du marché par le Centre Pompidou.</w:t>
      </w:r>
    </w:p>
    <w:p w14:paraId="5F931D54" w14:textId="77777777" w:rsidR="00915861" w:rsidRPr="00A513F7" w:rsidRDefault="00915861" w:rsidP="00915861">
      <w:pPr>
        <w:jc w:val="both"/>
        <w:rPr>
          <w:sz w:val="20"/>
          <w:szCs w:val="20"/>
        </w:rPr>
      </w:pPr>
    </w:p>
    <w:p w14:paraId="29D8F888" w14:textId="77777777" w:rsidR="00915861" w:rsidRPr="00A513F7" w:rsidRDefault="00915861" w:rsidP="00915861">
      <w:pPr>
        <w:jc w:val="both"/>
        <w:rPr>
          <w:b/>
          <w:i/>
          <w:sz w:val="20"/>
          <w:szCs w:val="20"/>
        </w:rPr>
      </w:pPr>
      <w:r w:rsidRPr="00A513F7">
        <w:rPr>
          <w:b/>
          <w:i/>
          <w:sz w:val="20"/>
          <w:szCs w:val="20"/>
          <w:u w:val="single"/>
        </w:rPr>
        <w:t xml:space="preserve">SI L’ENTREPRISE EST </w:t>
      </w:r>
      <w:r w:rsidRPr="00A513F7">
        <w:rPr>
          <w:b/>
          <w:i/>
          <w:caps/>
          <w:sz w:val="20"/>
          <w:szCs w:val="20"/>
          <w:u w:val="single"/>
        </w:rPr>
        <w:t>ETABLIE à l’étranger</w:t>
      </w:r>
      <w:r w:rsidRPr="00A513F7">
        <w:rPr>
          <w:b/>
          <w:i/>
          <w:caps/>
          <w:sz w:val="20"/>
          <w:szCs w:val="20"/>
        </w:rPr>
        <w:t> </w:t>
      </w:r>
      <w:r w:rsidRPr="00A513F7">
        <w:rPr>
          <w:b/>
          <w:i/>
          <w:sz w:val="20"/>
          <w:szCs w:val="20"/>
        </w:rPr>
        <w:t>:</w:t>
      </w:r>
      <w:r w:rsidRPr="00A513F7">
        <w:rPr>
          <w:b/>
          <w:sz w:val="20"/>
          <w:szCs w:val="20"/>
        </w:rPr>
        <w:t xml:space="preserve"> </w:t>
      </w:r>
    </w:p>
    <w:p w14:paraId="03C34B28" w14:textId="77777777" w:rsidR="00915861" w:rsidRPr="00A513F7" w:rsidRDefault="00915861" w:rsidP="00915861">
      <w:pPr>
        <w:spacing w:before="120"/>
        <w:ind w:left="357" w:hanging="176"/>
        <w:jc w:val="both"/>
        <w:rPr>
          <w:sz w:val="20"/>
          <w:szCs w:val="20"/>
        </w:rPr>
      </w:pPr>
      <w:r w:rsidRPr="00A513F7">
        <w:rPr>
          <w:sz w:val="20"/>
          <w:szCs w:val="20"/>
        </w:rPr>
        <w:t xml:space="preserve">- Atteste sur l’honneur que je / la société que je représente fourni aux salariés des bulletins de paie comportant les mentions prévues à l’article R.3243-1 du code du travail ou des documents équivalents, </w:t>
      </w:r>
    </w:p>
    <w:p w14:paraId="7626F786" w14:textId="77777777" w:rsidR="00915861" w:rsidRPr="00A513F7" w:rsidRDefault="00915861" w:rsidP="00915861">
      <w:pPr>
        <w:spacing w:before="120"/>
        <w:ind w:left="357" w:hanging="176"/>
        <w:jc w:val="both"/>
        <w:rPr>
          <w:sz w:val="20"/>
          <w:szCs w:val="20"/>
        </w:rPr>
      </w:pPr>
      <w:r w:rsidRPr="00A513F7">
        <w:rPr>
          <w:sz w:val="20"/>
          <w:szCs w:val="20"/>
        </w:rPr>
        <w:t>- Atteste sur l’honneur que</w:t>
      </w:r>
      <w:r w:rsidRPr="00A513F7">
        <w:rPr>
          <w:rStyle w:val="Appelnotedebasdep"/>
          <w:sz w:val="20"/>
          <w:szCs w:val="20"/>
        </w:rPr>
        <w:footnoteReference w:id="21"/>
      </w:r>
      <w:r w:rsidRPr="00A513F7">
        <w:rPr>
          <w:sz w:val="20"/>
          <w:szCs w:val="20"/>
        </w:rPr>
        <w:t xml:space="preserve"> : </w:t>
      </w:r>
    </w:p>
    <w:p w14:paraId="4FF2C025" w14:textId="0FAD6A98" w:rsidR="00915861" w:rsidRPr="00A513F7" w:rsidRDefault="00915861" w:rsidP="00915861">
      <w:pPr>
        <w:spacing w:before="60"/>
        <w:ind w:left="896" w:hanging="357"/>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Je / la société que je représente ne détache pas des salariés sur le territoire français pour l’exécution du marché.</w:t>
      </w:r>
    </w:p>
    <w:p w14:paraId="2EC23E02" w14:textId="0ADEFD73" w:rsidR="00915861" w:rsidRPr="00A513F7" w:rsidRDefault="00915861" w:rsidP="00915861">
      <w:pPr>
        <w:spacing w:before="60"/>
        <w:ind w:left="896" w:hanging="357"/>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Je / la société que je représente détache des salariés sur le territoire français pour l’exécution du marché.</w:t>
      </w:r>
    </w:p>
    <w:p w14:paraId="6CD1A226" w14:textId="27ADC90B" w:rsidR="00915861" w:rsidRPr="00A513F7" w:rsidRDefault="00915861" w:rsidP="00915861">
      <w:pPr>
        <w:spacing w:before="60"/>
        <w:ind w:left="900"/>
        <w:jc w:val="both"/>
        <w:rPr>
          <w:b/>
          <w:sz w:val="20"/>
          <w:szCs w:val="20"/>
        </w:rPr>
      </w:pPr>
      <w:r w:rsidRPr="00A513F7">
        <w:rPr>
          <w:b/>
          <w:i/>
          <w:sz w:val="20"/>
          <w:szCs w:val="20"/>
        </w:rPr>
        <w:t>Dans cette hypothèse</w:t>
      </w:r>
      <w:r w:rsidRPr="00A513F7">
        <w:rPr>
          <w:b/>
          <w:sz w:val="20"/>
          <w:szCs w:val="20"/>
        </w:rPr>
        <w:t xml:space="preserve">, je / la société que je représente remettra la liste nominative des salariés détachés en application de l’article D.8254-3 du code du travail avant la signature du marché par le Centre Pompidou. </w:t>
      </w:r>
    </w:p>
    <w:p w14:paraId="41467A53" w14:textId="77777777" w:rsidR="00915861" w:rsidRPr="00A513F7" w:rsidRDefault="00915861" w:rsidP="00915861">
      <w:pPr>
        <w:spacing w:before="60"/>
        <w:ind w:left="902"/>
        <w:jc w:val="both"/>
        <w:rPr>
          <w:sz w:val="20"/>
          <w:szCs w:val="20"/>
        </w:rPr>
      </w:pPr>
      <w:r w:rsidRPr="00A513F7">
        <w:rPr>
          <w:sz w:val="20"/>
          <w:szCs w:val="20"/>
        </w:rPr>
        <w:t xml:space="preserve">La liste devra être établie dans les conditions prévues aux articles D.8254-3 et </w:t>
      </w:r>
      <w:r w:rsidRPr="00A513F7">
        <w:rPr>
          <w:sz w:val="20"/>
          <w:szCs w:val="20"/>
        </w:rPr>
        <w:br/>
        <w:t>D.8254-2 du code du travail et précisera pour chaque salarié :</w:t>
      </w:r>
    </w:p>
    <w:p w14:paraId="47CF98FE" w14:textId="77777777" w:rsidR="00915861" w:rsidRPr="00A513F7" w:rsidRDefault="00915861" w:rsidP="00915861">
      <w:pPr>
        <w:ind w:left="902"/>
        <w:jc w:val="both"/>
        <w:rPr>
          <w:sz w:val="20"/>
          <w:szCs w:val="20"/>
        </w:rPr>
      </w:pPr>
      <w:r w:rsidRPr="00A513F7">
        <w:rPr>
          <w:sz w:val="20"/>
          <w:szCs w:val="20"/>
        </w:rPr>
        <w:t>- sa date d’embauche,</w:t>
      </w:r>
    </w:p>
    <w:p w14:paraId="022D361F" w14:textId="77777777" w:rsidR="00915861" w:rsidRPr="00A513F7" w:rsidRDefault="00915861" w:rsidP="00915861">
      <w:pPr>
        <w:ind w:left="902"/>
        <w:jc w:val="both"/>
        <w:rPr>
          <w:sz w:val="20"/>
          <w:szCs w:val="20"/>
        </w:rPr>
      </w:pPr>
      <w:r w:rsidRPr="00A513F7">
        <w:rPr>
          <w:sz w:val="20"/>
          <w:szCs w:val="20"/>
        </w:rPr>
        <w:t>- sa nationalité</w:t>
      </w:r>
    </w:p>
    <w:p w14:paraId="1B8201AE" w14:textId="77777777" w:rsidR="00915861" w:rsidRDefault="00915861" w:rsidP="00915861">
      <w:pPr>
        <w:ind w:left="902"/>
        <w:jc w:val="both"/>
        <w:rPr>
          <w:sz w:val="20"/>
          <w:szCs w:val="20"/>
        </w:rPr>
      </w:pPr>
      <w:r w:rsidRPr="00A513F7">
        <w:rPr>
          <w:sz w:val="20"/>
          <w:szCs w:val="20"/>
        </w:rPr>
        <w:t>- le type et le numéro d’ordre du titre valant autorisation de travail.</w:t>
      </w:r>
    </w:p>
    <w:p w14:paraId="65872F73" w14:textId="77777777" w:rsidR="00915861" w:rsidRPr="00A513F7" w:rsidRDefault="00915861" w:rsidP="00915861">
      <w:pPr>
        <w:ind w:left="902"/>
        <w:jc w:val="both"/>
        <w:rPr>
          <w:sz w:val="20"/>
          <w:szCs w:val="20"/>
        </w:rPr>
      </w:pPr>
    </w:p>
    <w:p w14:paraId="0E344B50" w14:textId="1994A3B6" w:rsidR="00915861" w:rsidRPr="00A513F7" w:rsidRDefault="00915861" w:rsidP="00915861">
      <w:pPr>
        <w:spacing w:before="120" w:after="120"/>
        <w:ind w:left="360"/>
        <w:jc w:val="both"/>
        <w:rPr>
          <w:sz w:val="20"/>
          <w:szCs w:val="20"/>
        </w:rPr>
      </w:pPr>
      <w:r w:rsidRPr="00A513F7">
        <w:rPr>
          <w:b/>
          <w:sz w:val="20"/>
          <w:szCs w:val="20"/>
        </w:rPr>
        <w:t xml:space="preserve">- M’engage, </w:t>
      </w:r>
      <w:r w:rsidRPr="00A513F7">
        <w:rPr>
          <w:b/>
          <w:i/>
          <w:sz w:val="20"/>
          <w:szCs w:val="20"/>
        </w:rPr>
        <w:t>si le marché m’est attribué</w:t>
      </w:r>
      <w:r w:rsidRPr="00A513F7">
        <w:rPr>
          <w:b/>
          <w:sz w:val="20"/>
          <w:szCs w:val="20"/>
        </w:rPr>
        <w:t xml:space="preserve">, à fournir les documents demandés et notamment ceux listés à l’article D.8222-7 du code du travail avant la signature du marché par le Centre Pompidou et </w:t>
      </w:r>
      <w:r w:rsidRPr="00A513F7">
        <w:rPr>
          <w:sz w:val="20"/>
          <w:szCs w:val="20"/>
        </w:rPr>
        <w:t>à renouveler leur production tous les 6 mois jusqu’à la fin d’exécution du marché.</w:t>
      </w:r>
    </w:p>
    <w:p w14:paraId="0739EB32" w14:textId="0334DB19" w:rsidR="00915861" w:rsidRPr="00CF5F0D" w:rsidRDefault="00E076DD" w:rsidP="00915861">
      <w:pPr>
        <w:pStyle w:val="Titre2"/>
        <w:rPr>
          <w:rFonts w:ascii="CGP" w:hAnsi="CGP"/>
          <w:i w:val="0"/>
          <w:sz w:val="22"/>
          <w:szCs w:val="22"/>
          <w:lang w:val="fr-FR"/>
        </w:rPr>
      </w:pPr>
      <w:bookmarkStart w:id="357" w:name="_Toc488343235"/>
      <w:bookmarkStart w:id="358" w:name="_Toc20144778"/>
      <w:bookmarkStart w:id="359" w:name="_Toc189580671"/>
      <w:r>
        <w:rPr>
          <w:rFonts w:ascii="CGP" w:hAnsi="CGP"/>
          <w:i w:val="0"/>
          <w:sz w:val="22"/>
          <w:szCs w:val="22"/>
          <w:lang w:val="fr-FR"/>
        </w:rPr>
        <w:lastRenderedPageBreak/>
        <w:t>2</w:t>
      </w:r>
      <w:r w:rsidR="003032A6">
        <w:rPr>
          <w:rFonts w:ascii="CGP" w:hAnsi="CGP"/>
          <w:i w:val="0"/>
          <w:sz w:val="22"/>
          <w:szCs w:val="22"/>
          <w:lang w:val="fr-FR"/>
        </w:rPr>
        <w:t>8</w:t>
      </w:r>
      <w:r w:rsidR="009502E3">
        <w:rPr>
          <w:rFonts w:ascii="CGP" w:hAnsi="CGP"/>
          <w:i w:val="0"/>
          <w:sz w:val="22"/>
          <w:szCs w:val="22"/>
          <w:lang w:val="fr-FR"/>
        </w:rPr>
        <w:t xml:space="preserve">.2 - </w:t>
      </w:r>
      <w:r w:rsidR="00915861" w:rsidRPr="00CD3F3D">
        <w:rPr>
          <w:rFonts w:ascii="CGP" w:hAnsi="CGP"/>
          <w:sz w:val="22"/>
          <w:szCs w:val="22"/>
          <w:u w:val="single"/>
          <w:lang w:val="fr-FR"/>
        </w:rPr>
        <w:t>Délai de validité de l’offre</w:t>
      </w:r>
      <w:bookmarkEnd w:id="357"/>
      <w:bookmarkEnd w:id="358"/>
      <w:bookmarkEnd w:id="359"/>
      <w:r w:rsidR="00915861" w:rsidRPr="00CF5F0D">
        <w:rPr>
          <w:rFonts w:ascii="CGP" w:hAnsi="CGP"/>
          <w:i w:val="0"/>
          <w:sz w:val="22"/>
          <w:szCs w:val="22"/>
          <w:lang w:val="fr-FR"/>
        </w:rPr>
        <w:t xml:space="preserve"> </w:t>
      </w:r>
    </w:p>
    <w:p w14:paraId="54009A4E" w14:textId="77777777" w:rsidR="00915861" w:rsidRPr="002360D2" w:rsidRDefault="00915861" w:rsidP="00915861">
      <w:pPr>
        <w:jc w:val="both"/>
        <w:rPr>
          <w:bCs/>
          <w:i/>
          <w:sz w:val="20"/>
          <w:szCs w:val="20"/>
        </w:rPr>
      </w:pPr>
      <w:r w:rsidRPr="00A513F7">
        <w:rPr>
          <w:b/>
          <w:bCs/>
          <w:sz w:val="20"/>
          <w:szCs w:val="20"/>
        </w:rPr>
        <w:t xml:space="preserve">L’offre ainsi présentée ne me lie toutefois que si la décision d’attribution par le représentant </w:t>
      </w:r>
      <w:r w:rsidRPr="00FF0816">
        <w:rPr>
          <w:b/>
          <w:bCs/>
          <w:sz w:val="20"/>
          <w:szCs w:val="20"/>
        </w:rPr>
        <w:t>du pouvoir adjudicateur</w:t>
      </w:r>
      <w:r w:rsidRPr="00FF0816">
        <w:rPr>
          <w:bCs/>
          <w:sz w:val="20"/>
          <w:szCs w:val="20"/>
        </w:rPr>
        <w:t xml:space="preserve"> intervient dans </w:t>
      </w:r>
      <w:r w:rsidR="00F81027" w:rsidRPr="00FF0816">
        <w:rPr>
          <w:bCs/>
          <w:sz w:val="20"/>
          <w:szCs w:val="20"/>
        </w:rPr>
        <w:t>un délai de</w:t>
      </w:r>
      <w:r w:rsidR="00F81027" w:rsidRPr="00FF0816">
        <w:rPr>
          <w:b/>
          <w:bCs/>
          <w:sz w:val="20"/>
          <w:szCs w:val="20"/>
        </w:rPr>
        <w:t xml:space="preserve"> 180 </w:t>
      </w:r>
      <w:r w:rsidR="00F81027" w:rsidRPr="00FF0816">
        <w:rPr>
          <w:bCs/>
          <w:sz w:val="20"/>
          <w:szCs w:val="20"/>
        </w:rPr>
        <w:t>jour</w:t>
      </w:r>
      <w:r w:rsidR="00F81027">
        <w:rPr>
          <w:bCs/>
          <w:sz w:val="20"/>
          <w:szCs w:val="20"/>
        </w:rPr>
        <w:t>s</w:t>
      </w:r>
      <w:r w:rsidR="00F81027" w:rsidRPr="00FF0816">
        <w:rPr>
          <w:bCs/>
          <w:sz w:val="20"/>
          <w:szCs w:val="20"/>
        </w:rPr>
        <w:t xml:space="preserve"> calendaire</w:t>
      </w:r>
      <w:r w:rsidRPr="00FF0816">
        <w:rPr>
          <w:bCs/>
          <w:sz w:val="20"/>
          <w:szCs w:val="20"/>
        </w:rPr>
        <w:t xml:space="preserve"> à compter de la date</w:t>
      </w:r>
      <w:r w:rsidRPr="00A513F7">
        <w:rPr>
          <w:bCs/>
          <w:sz w:val="20"/>
          <w:szCs w:val="20"/>
        </w:rPr>
        <w:t xml:space="preserve"> limite de remise des offres.</w:t>
      </w:r>
    </w:p>
    <w:p w14:paraId="362C8491" w14:textId="4EACCE57" w:rsidR="00915861" w:rsidRPr="00CF5F0D" w:rsidRDefault="00E076DD" w:rsidP="00915861">
      <w:pPr>
        <w:pStyle w:val="Titre2"/>
        <w:rPr>
          <w:rFonts w:ascii="CGP" w:hAnsi="CGP"/>
          <w:i w:val="0"/>
          <w:sz w:val="22"/>
          <w:szCs w:val="22"/>
          <w:lang w:val="fr-FR"/>
        </w:rPr>
      </w:pPr>
      <w:bookmarkStart w:id="360" w:name="_Toc488343236"/>
      <w:bookmarkStart w:id="361" w:name="_Toc20144779"/>
      <w:bookmarkStart w:id="362" w:name="_Toc189580672"/>
      <w:r>
        <w:rPr>
          <w:rFonts w:ascii="CGP" w:hAnsi="CGP"/>
          <w:i w:val="0"/>
          <w:sz w:val="22"/>
          <w:szCs w:val="22"/>
          <w:lang w:val="fr-FR"/>
        </w:rPr>
        <w:t>2</w:t>
      </w:r>
      <w:r w:rsidR="003032A6">
        <w:rPr>
          <w:rFonts w:ascii="CGP" w:hAnsi="CGP"/>
          <w:i w:val="0"/>
          <w:sz w:val="22"/>
          <w:szCs w:val="22"/>
          <w:lang w:val="fr-FR"/>
        </w:rPr>
        <w:t>8</w:t>
      </w:r>
      <w:r w:rsidR="009502E3">
        <w:rPr>
          <w:rFonts w:ascii="CGP" w:hAnsi="CGP"/>
          <w:i w:val="0"/>
          <w:sz w:val="22"/>
          <w:szCs w:val="22"/>
          <w:lang w:val="fr-FR"/>
        </w:rPr>
        <w:t xml:space="preserve">.3 - </w:t>
      </w:r>
      <w:r w:rsidR="00915861" w:rsidRPr="00CD3F3D">
        <w:rPr>
          <w:rFonts w:ascii="CGP" w:hAnsi="CGP"/>
          <w:sz w:val="22"/>
          <w:szCs w:val="22"/>
          <w:u w:val="single"/>
          <w:lang w:val="fr-FR"/>
        </w:rPr>
        <w:t>Annexes remises par l’entreprise dans son offre</w:t>
      </w:r>
      <w:bookmarkEnd w:id="360"/>
      <w:bookmarkEnd w:id="361"/>
      <w:bookmarkEnd w:id="362"/>
      <w:r w:rsidR="00915861" w:rsidRPr="00CF5F0D">
        <w:rPr>
          <w:rFonts w:ascii="CGP" w:hAnsi="CGP"/>
          <w:i w:val="0"/>
          <w:sz w:val="22"/>
          <w:szCs w:val="22"/>
          <w:lang w:val="fr-FR"/>
        </w:rPr>
        <w:t xml:space="preserve"> </w:t>
      </w:r>
    </w:p>
    <w:p w14:paraId="64E68D88" w14:textId="77777777" w:rsidR="00915861" w:rsidRPr="00A513F7" w:rsidRDefault="00915861" w:rsidP="00915861">
      <w:pPr>
        <w:spacing w:before="60"/>
        <w:ind w:left="1260"/>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Liste des cotraitants et répartition des prestations et de leur montant</w:t>
      </w:r>
    </w:p>
    <w:p w14:paraId="7BD098F5" w14:textId="77777777" w:rsidR="00915861" w:rsidRPr="00A513F7" w:rsidRDefault="00915861" w:rsidP="00915861">
      <w:pPr>
        <w:ind w:left="1260"/>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RIB de chaque cotraitant</w:t>
      </w:r>
    </w:p>
    <w:p w14:paraId="0C88E731" w14:textId="77777777" w:rsidR="00915861" w:rsidRPr="00A513F7" w:rsidRDefault="00915861" w:rsidP="00915861">
      <w:pPr>
        <w:ind w:left="1260"/>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Autre(s) </w:t>
      </w:r>
      <w:r w:rsidRPr="00A513F7">
        <w:rPr>
          <w:i/>
          <w:sz w:val="20"/>
          <w:szCs w:val="20"/>
        </w:rPr>
        <w:t>à lister</w:t>
      </w:r>
      <w:r w:rsidRPr="00A513F7">
        <w:rPr>
          <w:sz w:val="20"/>
          <w:szCs w:val="20"/>
        </w:rPr>
        <w:t> :</w:t>
      </w:r>
    </w:p>
    <w:p w14:paraId="7B1A03C3" w14:textId="77777777" w:rsidR="00915861" w:rsidRDefault="00915861" w:rsidP="00915861">
      <w:pPr>
        <w:rPr>
          <w:b/>
        </w:rPr>
      </w:pPr>
      <w:bookmarkStart w:id="363" w:name="_Toc488343237"/>
    </w:p>
    <w:p w14:paraId="300F3C30" w14:textId="77777777" w:rsidR="00915861" w:rsidRDefault="00915861" w:rsidP="00915861">
      <w:pPr>
        <w:rPr>
          <w:b/>
        </w:rPr>
      </w:pPr>
    </w:p>
    <w:p w14:paraId="5384CA17" w14:textId="4D7FD055" w:rsidR="00915861" w:rsidRPr="00CF5F0D" w:rsidRDefault="00E076DD" w:rsidP="00915861">
      <w:pPr>
        <w:pStyle w:val="Titre2"/>
        <w:rPr>
          <w:rFonts w:ascii="CGP" w:hAnsi="CGP"/>
          <w:i w:val="0"/>
          <w:sz w:val="22"/>
          <w:szCs w:val="22"/>
          <w:lang w:val="fr-FR"/>
        </w:rPr>
      </w:pPr>
      <w:bookmarkStart w:id="364" w:name="_Toc20144780"/>
      <w:bookmarkStart w:id="365" w:name="_Toc189580673"/>
      <w:r>
        <w:rPr>
          <w:rFonts w:ascii="CGP" w:hAnsi="CGP"/>
          <w:i w:val="0"/>
          <w:sz w:val="22"/>
          <w:szCs w:val="22"/>
          <w:lang w:val="fr-FR"/>
        </w:rPr>
        <w:t>2</w:t>
      </w:r>
      <w:r w:rsidR="003032A6">
        <w:rPr>
          <w:rFonts w:ascii="CGP" w:hAnsi="CGP"/>
          <w:i w:val="0"/>
          <w:sz w:val="22"/>
          <w:szCs w:val="22"/>
          <w:lang w:val="fr-FR"/>
        </w:rPr>
        <w:t>8</w:t>
      </w:r>
      <w:r w:rsidR="009502E3">
        <w:rPr>
          <w:rFonts w:ascii="CGP" w:hAnsi="CGP"/>
          <w:i w:val="0"/>
          <w:sz w:val="22"/>
          <w:szCs w:val="22"/>
          <w:lang w:val="fr-FR"/>
        </w:rPr>
        <w:t>.</w:t>
      </w:r>
      <w:r w:rsidR="003032A6">
        <w:rPr>
          <w:rFonts w:ascii="CGP" w:hAnsi="CGP"/>
          <w:i w:val="0"/>
          <w:sz w:val="22"/>
          <w:szCs w:val="22"/>
          <w:lang w:val="fr-FR"/>
        </w:rPr>
        <w:t>4</w:t>
      </w:r>
      <w:r w:rsidR="009502E3">
        <w:rPr>
          <w:rFonts w:ascii="CGP" w:hAnsi="CGP"/>
          <w:i w:val="0"/>
          <w:sz w:val="22"/>
          <w:szCs w:val="22"/>
          <w:lang w:val="fr-FR"/>
        </w:rPr>
        <w:t xml:space="preserve"> - </w:t>
      </w:r>
      <w:r w:rsidR="00915861" w:rsidRPr="00CF5F0D">
        <w:rPr>
          <w:rFonts w:ascii="CGP" w:hAnsi="CGP"/>
          <w:i w:val="0"/>
          <w:sz w:val="22"/>
          <w:szCs w:val="22"/>
          <w:lang w:val="fr-FR"/>
        </w:rPr>
        <w:t xml:space="preserve">Signature de l’entreprise </w:t>
      </w:r>
      <w:r w:rsidR="00915861" w:rsidRPr="00CF5F0D">
        <w:rPr>
          <w:rFonts w:ascii="CGP" w:hAnsi="CGP"/>
          <w:i w:val="0"/>
          <w:sz w:val="22"/>
          <w:szCs w:val="22"/>
          <w:lang w:val="fr-FR"/>
        </w:rPr>
        <w:footnoteReference w:id="22"/>
      </w:r>
      <w:bookmarkEnd w:id="363"/>
      <w:bookmarkEnd w:id="364"/>
      <w:bookmarkEnd w:id="365"/>
    </w:p>
    <w:p w14:paraId="2849A73A" w14:textId="77777777" w:rsidR="00915861" w:rsidRPr="00A513F7" w:rsidRDefault="00915861" w:rsidP="00915861">
      <w:pPr>
        <w:ind w:left="1418"/>
        <w:jc w:val="both"/>
        <w:rPr>
          <w:sz w:val="20"/>
          <w:szCs w:val="20"/>
        </w:rPr>
      </w:pPr>
    </w:p>
    <w:p w14:paraId="2CA131DD" w14:textId="77777777" w:rsidR="00915861" w:rsidRPr="00A513F7" w:rsidRDefault="00915861" w:rsidP="00915861">
      <w:pPr>
        <w:rPr>
          <w:sz w:val="20"/>
          <w:szCs w:val="20"/>
        </w:rPr>
      </w:pPr>
      <w:r w:rsidRPr="00A513F7">
        <w:rPr>
          <w:sz w:val="20"/>
          <w:szCs w:val="20"/>
        </w:rPr>
        <w:t>Fait en un seul original, à……………………………………………………………, le ……………………………………</w:t>
      </w:r>
    </w:p>
    <w:p w14:paraId="3F02C44D" w14:textId="77777777" w:rsidR="00915861" w:rsidRPr="00A513F7" w:rsidRDefault="00915861" w:rsidP="00915861">
      <w:pPr>
        <w:spacing w:before="120"/>
        <w:ind w:left="2340"/>
        <w:jc w:val="both"/>
        <w:rPr>
          <w:sz w:val="20"/>
          <w:szCs w:val="20"/>
        </w:rPr>
      </w:pPr>
    </w:p>
    <w:p w14:paraId="68318FB8" w14:textId="77777777" w:rsidR="00915861" w:rsidRPr="00A513F7" w:rsidRDefault="00915861" w:rsidP="00915861">
      <w:pPr>
        <w:spacing w:before="120"/>
        <w:ind w:left="2340"/>
        <w:jc w:val="both"/>
        <w:rPr>
          <w:sz w:val="20"/>
          <w:szCs w:val="20"/>
        </w:rPr>
      </w:pPr>
      <w:r w:rsidRPr="00A513F7">
        <w:rPr>
          <w:sz w:val="20"/>
          <w:szCs w:val="20"/>
        </w:rPr>
        <w:t>Nom et qualité du signataire : ………………………</w:t>
      </w:r>
      <w:proofErr w:type="gramStart"/>
      <w:r w:rsidRPr="00A513F7">
        <w:rPr>
          <w:sz w:val="20"/>
          <w:szCs w:val="20"/>
        </w:rPr>
        <w:t>…….</w:t>
      </w:r>
      <w:proofErr w:type="gramEnd"/>
      <w:r w:rsidRPr="00A513F7">
        <w:rPr>
          <w:sz w:val="20"/>
          <w:szCs w:val="20"/>
        </w:rPr>
        <w:t>.</w:t>
      </w:r>
    </w:p>
    <w:p w14:paraId="50636633" w14:textId="77777777" w:rsidR="00915861" w:rsidRDefault="00915861" w:rsidP="00915861">
      <w:pPr>
        <w:ind w:left="2340"/>
        <w:jc w:val="both"/>
        <w:rPr>
          <w:sz w:val="20"/>
          <w:szCs w:val="20"/>
        </w:rPr>
      </w:pPr>
      <w:r w:rsidRPr="00A513F7">
        <w:rPr>
          <w:sz w:val="20"/>
          <w:szCs w:val="20"/>
        </w:rPr>
        <w:t>Cachet de l’entreprise</w:t>
      </w:r>
    </w:p>
    <w:p w14:paraId="1054A2FF" w14:textId="77777777" w:rsidR="00F81027" w:rsidRDefault="007313B5" w:rsidP="00B32897">
      <w:pPr>
        <w:pStyle w:val="Titre1"/>
      </w:pPr>
      <w:bookmarkStart w:id="366" w:name="_Toc488343238"/>
      <w:bookmarkStart w:id="367" w:name="_Toc20144781"/>
      <w:r>
        <w:br w:type="page"/>
      </w:r>
    </w:p>
    <w:p w14:paraId="19FDDCC4" w14:textId="63EB1088" w:rsidR="00915861" w:rsidRPr="00B25B12" w:rsidRDefault="009502E3" w:rsidP="00B32897">
      <w:pPr>
        <w:pStyle w:val="Titre1"/>
      </w:pPr>
      <w:bookmarkStart w:id="368" w:name="_Toc189580674"/>
      <w:r>
        <w:rPr>
          <w:lang w:val="fr-FR"/>
        </w:rPr>
        <w:lastRenderedPageBreak/>
        <w:t xml:space="preserve">ARTICLE </w:t>
      </w:r>
      <w:r w:rsidR="003032A6">
        <w:rPr>
          <w:lang w:val="fr-FR"/>
        </w:rPr>
        <w:t>29</w:t>
      </w:r>
      <w:r>
        <w:rPr>
          <w:lang w:val="fr-FR"/>
        </w:rPr>
        <w:t xml:space="preserve"> - </w:t>
      </w:r>
      <w:r w:rsidR="00915861">
        <w:t xml:space="preserve">ACCEPTATION DE L’OFFRE </w:t>
      </w:r>
      <w:r w:rsidR="00915861" w:rsidRPr="00B25B12">
        <w:t xml:space="preserve">- SIGNATURE </w:t>
      </w:r>
      <w:r w:rsidR="00915861">
        <w:t>DU CENTRE POMPIDOU</w:t>
      </w:r>
      <w:bookmarkEnd w:id="366"/>
      <w:bookmarkEnd w:id="367"/>
      <w:bookmarkEnd w:id="368"/>
    </w:p>
    <w:p w14:paraId="3B0B13A9" w14:textId="52AF9C31" w:rsidR="00915861" w:rsidRPr="009502E3" w:rsidRDefault="003032A6" w:rsidP="00915861">
      <w:pPr>
        <w:pStyle w:val="Titre2"/>
        <w:rPr>
          <w:rFonts w:ascii="CGP" w:hAnsi="CGP"/>
          <w:i w:val="0"/>
          <w:sz w:val="22"/>
          <w:szCs w:val="22"/>
          <w:lang w:val="fr-FR"/>
        </w:rPr>
      </w:pPr>
      <w:bookmarkStart w:id="369" w:name="_Toc469501643"/>
      <w:bookmarkStart w:id="370" w:name="_Toc20144782"/>
      <w:bookmarkStart w:id="371" w:name="_Toc189580675"/>
      <w:r>
        <w:rPr>
          <w:rFonts w:ascii="CGP" w:hAnsi="CGP"/>
          <w:i w:val="0"/>
          <w:sz w:val="22"/>
          <w:szCs w:val="22"/>
          <w:lang w:val="fr-FR"/>
        </w:rPr>
        <w:t>29</w:t>
      </w:r>
      <w:r w:rsidR="009502E3">
        <w:rPr>
          <w:rFonts w:ascii="CGP" w:hAnsi="CGP"/>
          <w:i w:val="0"/>
          <w:sz w:val="22"/>
          <w:szCs w:val="22"/>
          <w:lang w:val="fr-FR"/>
        </w:rPr>
        <w:t xml:space="preserve">.1 - </w:t>
      </w:r>
      <w:r w:rsidR="00915861" w:rsidRPr="00CD3F3D">
        <w:rPr>
          <w:rFonts w:ascii="CGP" w:hAnsi="CGP"/>
          <w:sz w:val="22"/>
          <w:szCs w:val="22"/>
          <w:u w:val="single"/>
          <w:lang w:val="fr-FR"/>
        </w:rPr>
        <w:t>Mise au point</w:t>
      </w:r>
      <w:bookmarkEnd w:id="369"/>
      <w:bookmarkEnd w:id="370"/>
      <w:bookmarkEnd w:id="371"/>
      <w:r w:rsidR="00915861" w:rsidRPr="009502E3">
        <w:rPr>
          <w:rFonts w:ascii="CGP" w:hAnsi="CGP"/>
          <w:i w:val="0"/>
          <w:sz w:val="22"/>
          <w:szCs w:val="22"/>
          <w:lang w:val="fr-FR"/>
        </w:rPr>
        <w:t xml:space="preserve"> </w:t>
      </w:r>
    </w:p>
    <w:p w14:paraId="32FE06AC" w14:textId="5833E2AC" w:rsidR="00915861" w:rsidRPr="00171C0D" w:rsidRDefault="00915861" w:rsidP="00915861">
      <w:pPr>
        <w:jc w:val="both"/>
        <w:rPr>
          <w:sz w:val="20"/>
          <w:szCs w:val="20"/>
        </w:rPr>
      </w:pPr>
      <w:r w:rsidRPr="00171C0D">
        <w:rPr>
          <w:sz w:val="20"/>
          <w:szCs w:val="20"/>
        </w:rPr>
        <w:t xml:space="preserve">Le présent </w:t>
      </w:r>
      <w:r w:rsidR="00B341B0">
        <w:rPr>
          <w:sz w:val="20"/>
          <w:szCs w:val="20"/>
        </w:rPr>
        <w:t>accord-cadre</w:t>
      </w:r>
      <w:r w:rsidRPr="00171C0D">
        <w:rPr>
          <w:sz w:val="20"/>
          <w:szCs w:val="20"/>
        </w:rPr>
        <w:t xml:space="preserve"> : </w:t>
      </w:r>
    </w:p>
    <w:p w14:paraId="5652CAE0" w14:textId="77777777" w:rsidR="00915861" w:rsidRPr="004C3A0C" w:rsidRDefault="00915861" w:rsidP="00915861">
      <w:pPr>
        <w:spacing w:before="120"/>
        <w:ind w:left="360"/>
        <w:jc w:val="both"/>
        <w:rPr>
          <w:sz w:val="20"/>
          <w:szCs w:val="20"/>
        </w:rPr>
      </w:pPr>
      <w:r w:rsidRPr="00EE0800">
        <w:rPr>
          <w:sz w:val="20"/>
          <w:szCs w:val="20"/>
        </w:rPr>
        <w:fldChar w:fldCharType="begin">
          <w:ffData>
            <w:name w:val="CaseACocher1"/>
            <w:enabled/>
            <w:calcOnExit w:val="0"/>
            <w:checkBox>
              <w:sizeAuto/>
              <w:default w:val="0"/>
            </w:checkBox>
          </w:ffData>
        </w:fldChar>
      </w:r>
      <w:r w:rsidRPr="00171C0D">
        <w:rPr>
          <w:sz w:val="20"/>
          <w:szCs w:val="20"/>
        </w:rPr>
        <w:instrText xml:space="preserve"> FORMCHECKBOX </w:instrText>
      </w:r>
      <w:r w:rsidR="00390A66">
        <w:rPr>
          <w:sz w:val="20"/>
          <w:szCs w:val="20"/>
        </w:rPr>
      </w:r>
      <w:r w:rsidR="00390A66">
        <w:rPr>
          <w:sz w:val="20"/>
          <w:szCs w:val="20"/>
        </w:rPr>
        <w:fldChar w:fldCharType="separate"/>
      </w:r>
      <w:r w:rsidRPr="00EE0800">
        <w:rPr>
          <w:sz w:val="20"/>
          <w:szCs w:val="20"/>
        </w:rPr>
        <w:fldChar w:fldCharType="end"/>
      </w:r>
      <w:r w:rsidRPr="004C3A0C">
        <w:rPr>
          <w:sz w:val="20"/>
          <w:szCs w:val="20"/>
        </w:rPr>
        <w:t xml:space="preserve"> A fait l’objet d’une mise au point jointe en annexe</w:t>
      </w:r>
    </w:p>
    <w:p w14:paraId="413DDDC6" w14:textId="77777777" w:rsidR="00915861" w:rsidRPr="004C3A0C" w:rsidRDefault="00915861" w:rsidP="00915861">
      <w:pPr>
        <w:spacing w:before="120"/>
        <w:ind w:left="360"/>
        <w:jc w:val="both"/>
        <w:rPr>
          <w:sz w:val="20"/>
          <w:szCs w:val="20"/>
        </w:rPr>
      </w:pPr>
      <w:r w:rsidRPr="00EE0800">
        <w:rPr>
          <w:sz w:val="20"/>
          <w:szCs w:val="20"/>
        </w:rPr>
        <w:fldChar w:fldCharType="begin">
          <w:ffData>
            <w:name w:val="CaseACocher1"/>
            <w:enabled/>
            <w:calcOnExit w:val="0"/>
            <w:checkBox>
              <w:sizeAuto/>
              <w:default w:val="0"/>
            </w:checkBox>
          </w:ffData>
        </w:fldChar>
      </w:r>
      <w:r w:rsidRPr="00171C0D">
        <w:rPr>
          <w:sz w:val="20"/>
          <w:szCs w:val="20"/>
        </w:rPr>
        <w:instrText xml:space="preserve"> FORMCHECKBOX </w:instrText>
      </w:r>
      <w:r w:rsidR="00390A66">
        <w:rPr>
          <w:sz w:val="20"/>
          <w:szCs w:val="20"/>
        </w:rPr>
      </w:r>
      <w:r w:rsidR="00390A66">
        <w:rPr>
          <w:sz w:val="20"/>
          <w:szCs w:val="20"/>
        </w:rPr>
        <w:fldChar w:fldCharType="separate"/>
      </w:r>
      <w:r w:rsidRPr="00EE0800">
        <w:rPr>
          <w:sz w:val="20"/>
          <w:szCs w:val="20"/>
        </w:rPr>
        <w:fldChar w:fldCharType="end"/>
      </w:r>
      <w:r w:rsidRPr="004C3A0C">
        <w:rPr>
          <w:sz w:val="20"/>
          <w:szCs w:val="20"/>
        </w:rPr>
        <w:t xml:space="preserve"> N’a pas fait l’objet d’une mise au point.</w:t>
      </w:r>
    </w:p>
    <w:p w14:paraId="7D71CC11" w14:textId="77777777" w:rsidR="00915861" w:rsidRPr="00A513F7" w:rsidRDefault="00915861" w:rsidP="00915861">
      <w:pPr>
        <w:jc w:val="both"/>
        <w:rPr>
          <w:sz w:val="20"/>
          <w:szCs w:val="20"/>
        </w:rPr>
      </w:pPr>
    </w:p>
    <w:p w14:paraId="11AEB1E6" w14:textId="1B2D433C" w:rsidR="00915861" w:rsidRPr="00CD3F3D" w:rsidRDefault="003032A6" w:rsidP="00915861">
      <w:pPr>
        <w:pStyle w:val="Titre2"/>
        <w:rPr>
          <w:rFonts w:ascii="CGP" w:hAnsi="CGP"/>
          <w:sz w:val="22"/>
          <w:szCs w:val="22"/>
          <w:u w:val="single"/>
          <w:lang w:val="fr-FR"/>
        </w:rPr>
      </w:pPr>
      <w:bookmarkStart w:id="372" w:name="_Toc488343240"/>
      <w:bookmarkStart w:id="373" w:name="_Toc20144783"/>
      <w:bookmarkStart w:id="374" w:name="_Toc189580676"/>
      <w:r>
        <w:rPr>
          <w:rFonts w:ascii="CGP" w:hAnsi="CGP"/>
          <w:i w:val="0"/>
          <w:sz w:val="22"/>
          <w:szCs w:val="22"/>
          <w:lang w:val="fr-FR"/>
        </w:rPr>
        <w:t>29</w:t>
      </w:r>
      <w:r w:rsidR="009502E3">
        <w:rPr>
          <w:rFonts w:ascii="CGP" w:hAnsi="CGP"/>
          <w:i w:val="0"/>
          <w:sz w:val="22"/>
          <w:szCs w:val="22"/>
          <w:lang w:val="fr-FR"/>
        </w:rPr>
        <w:t xml:space="preserve">.2 - </w:t>
      </w:r>
      <w:r w:rsidR="00915861" w:rsidRPr="00CD3F3D">
        <w:rPr>
          <w:rFonts w:ascii="CGP" w:hAnsi="CGP"/>
          <w:sz w:val="22"/>
          <w:szCs w:val="22"/>
          <w:u w:val="single"/>
          <w:lang w:val="fr-FR"/>
        </w:rPr>
        <w:t>Récapitulatif des annexes établies après la remise des offres</w:t>
      </w:r>
      <w:bookmarkEnd w:id="372"/>
      <w:bookmarkEnd w:id="373"/>
      <w:bookmarkEnd w:id="374"/>
      <w:r w:rsidR="00915861" w:rsidRPr="00CD3F3D">
        <w:rPr>
          <w:rFonts w:ascii="CGP" w:hAnsi="CGP"/>
          <w:sz w:val="22"/>
          <w:szCs w:val="22"/>
          <w:u w:val="single"/>
          <w:lang w:val="fr-FR"/>
        </w:rPr>
        <w:t xml:space="preserve"> </w:t>
      </w:r>
    </w:p>
    <w:p w14:paraId="75EB72A2" w14:textId="77777777" w:rsidR="00915861" w:rsidRPr="00A513F7" w:rsidRDefault="00915861" w:rsidP="00915861">
      <w:pPr>
        <w:spacing w:before="120"/>
        <w:ind w:left="357"/>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Annexe relative aux demandes de précisions ou compléments sur la teneur des offres</w:t>
      </w:r>
    </w:p>
    <w:p w14:paraId="6499A5E3" w14:textId="77777777" w:rsidR="00915861" w:rsidRPr="00A513F7" w:rsidRDefault="00915861" w:rsidP="00915861">
      <w:pPr>
        <w:spacing w:before="120"/>
        <w:ind w:left="357"/>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Annexe relative à la</w:t>
      </w:r>
      <w:r w:rsidRPr="00AE4770">
        <w:rPr>
          <w:sz w:val="20"/>
          <w:szCs w:val="20"/>
        </w:rPr>
        <w:t xml:space="preserve"> </w:t>
      </w:r>
      <w:r w:rsidRPr="004C3A0C">
        <w:rPr>
          <w:sz w:val="20"/>
          <w:szCs w:val="20"/>
        </w:rPr>
        <w:t xml:space="preserve">mise au point </w:t>
      </w:r>
    </w:p>
    <w:p w14:paraId="757DEB2D" w14:textId="77777777" w:rsidR="00915861" w:rsidRPr="00A513F7" w:rsidRDefault="00915861" w:rsidP="00915861">
      <w:pPr>
        <w:spacing w:before="120" w:line="360" w:lineRule="auto"/>
        <w:ind w:left="357"/>
        <w:jc w:val="both"/>
        <w:rPr>
          <w:sz w:val="20"/>
          <w:szCs w:val="20"/>
        </w:rPr>
      </w:pPr>
      <w:r w:rsidRPr="00A513F7">
        <w:rPr>
          <w:sz w:val="20"/>
          <w:szCs w:val="20"/>
        </w:rPr>
        <w:fldChar w:fldCharType="begin">
          <w:ffData>
            <w:name w:val="CaseACocher1"/>
            <w:enabled/>
            <w:calcOnExit w:val="0"/>
            <w:checkBox>
              <w:sizeAuto/>
              <w:default w:val="0"/>
            </w:checkBox>
          </w:ffData>
        </w:fldChar>
      </w:r>
      <w:r w:rsidRPr="00A513F7">
        <w:rPr>
          <w:sz w:val="20"/>
          <w:szCs w:val="20"/>
        </w:rPr>
        <w:instrText xml:space="preserve"> FORMCHECKBOX </w:instrText>
      </w:r>
      <w:r w:rsidR="00390A66">
        <w:rPr>
          <w:sz w:val="20"/>
          <w:szCs w:val="20"/>
        </w:rPr>
      </w:r>
      <w:r w:rsidR="00390A66">
        <w:rPr>
          <w:sz w:val="20"/>
          <w:szCs w:val="20"/>
        </w:rPr>
        <w:fldChar w:fldCharType="separate"/>
      </w:r>
      <w:r w:rsidRPr="00A513F7">
        <w:rPr>
          <w:sz w:val="20"/>
          <w:szCs w:val="20"/>
        </w:rPr>
        <w:fldChar w:fldCharType="end"/>
      </w:r>
      <w:r w:rsidRPr="00A513F7">
        <w:rPr>
          <w:sz w:val="20"/>
          <w:szCs w:val="20"/>
        </w:rPr>
        <w:t xml:space="preserve"> Autre(s) </w:t>
      </w:r>
      <w:r w:rsidRPr="00A513F7">
        <w:rPr>
          <w:i/>
          <w:sz w:val="20"/>
          <w:szCs w:val="20"/>
        </w:rPr>
        <w:t>à lister</w:t>
      </w:r>
      <w:r w:rsidRPr="00A513F7">
        <w:rPr>
          <w:sz w:val="20"/>
          <w:szCs w:val="20"/>
        </w:rPr>
        <w:t> :</w:t>
      </w:r>
    </w:p>
    <w:p w14:paraId="7AB404E5" w14:textId="77777777" w:rsidR="00915861" w:rsidRPr="00A513F7" w:rsidRDefault="00915861" w:rsidP="00915861">
      <w:pPr>
        <w:jc w:val="both"/>
      </w:pPr>
    </w:p>
    <w:p w14:paraId="672CC697" w14:textId="24C7B709" w:rsidR="00915861" w:rsidRPr="009502E3" w:rsidRDefault="003032A6" w:rsidP="00915861">
      <w:pPr>
        <w:pStyle w:val="Titre2"/>
        <w:rPr>
          <w:rFonts w:ascii="CGP" w:hAnsi="CGP"/>
          <w:i w:val="0"/>
          <w:sz w:val="22"/>
          <w:szCs w:val="22"/>
          <w:lang w:val="fr-FR"/>
        </w:rPr>
      </w:pPr>
      <w:bookmarkStart w:id="375" w:name="_Toc488343241"/>
      <w:bookmarkStart w:id="376" w:name="_Toc20144784"/>
      <w:bookmarkStart w:id="377" w:name="_Toc189580677"/>
      <w:r>
        <w:rPr>
          <w:rFonts w:ascii="CGP" w:hAnsi="CGP"/>
          <w:i w:val="0"/>
          <w:sz w:val="22"/>
          <w:szCs w:val="22"/>
          <w:lang w:val="fr-FR"/>
        </w:rPr>
        <w:t>29</w:t>
      </w:r>
      <w:r w:rsidR="009502E3">
        <w:rPr>
          <w:rFonts w:ascii="CGP" w:hAnsi="CGP"/>
          <w:i w:val="0"/>
          <w:sz w:val="22"/>
          <w:szCs w:val="22"/>
          <w:lang w:val="fr-FR"/>
        </w:rPr>
        <w:t xml:space="preserve">.3 - </w:t>
      </w:r>
      <w:r w:rsidR="00915861" w:rsidRPr="00CD3F3D">
        <w:rPr>
          <w:rFonts w:ascii="CGP" w:hAnsi="CGP"/>
          <w:sz w:val="22"/>
          <w:szCs w:val="22"/>
          <w:u w:val="single"/>
          <w:lang w:val="fr-FR"/>
        </w:rPr>
        <w:t>Acceptation de l’offre</w:t>
      </w:r>
      <w:bookmarkEnd w:id="375"/>
      <w:bookmarkEnd w:id="376"/>
      <w:bookmarkEnd w:id="377"/>
      <w:r w:rsidR="00915861" w:rsidRPr="009502E3">
        <w:rPr>
          <w:rFonts w:ascii="CGP" w:hAnsi="CGP"/>
          <w:i w:val="0"/>
          <w:sz w:val="22"/>
          <w:szCs w:val="22"/>
          <w:lang w:val="fr-FR"/>
        </w:rPr>
        <w:t xml:space="preserve"> </w:t>
      </w:r>
    </w:p>
    <w:p w14:paraId="3BCB835F" w14:textId="77777777" w:rsidR="00915861" w:rsidRPr="00A513F7" w:rsidRDefault="00915861" w:rsidP="00915861">
      <w:pPr>
        <w:rPr>
          <w:sz w:val="20"/>
          <w:szCs w:val="20"/>
        </w:rPr>
      </w:pPr>
      <w:r w:rsidRPr="00A513F7">
        <w:rPr>
          <w:sz w:val="20"/>
          <w:szCs w:val="20"/>
        </w:rPr>
        <w:t>La présente offre est acceptée par décision en date du ……………………………………………………………</w:t>
      </w:r>
      <w:proofErr w:type="gramStart"/>
      <w:r w:rsidRPr="00A513F7">
        <w:rPr>
          <w:sz w:val="20"/>
          <w:szCs w:val="20"/>
        </w:rPr>
        <w:t>…….</w:t>
      </w:r>
      <w:proofErr w:type="gramEnd"/>
      <w:r w:rsidRPr="00A513F7">
        <w:rPr>
          <w:sz w:val="20"/>
          <w:szCs w:val="20"/>
        </w:rPr>
        <w:t>.</w:t>
      </w:r>
    </w:p>
    <w:p w14:paraId="097B984D" w14:textId="77777777" w:rsidR="004357A6" w:rsidRPr="0087514B" w:rsidRDefault="004357A6" w:rsidP="004357A6">
      <w:bookmarkStart w:id="378" w:name="CaseACocher122"/>
      <w:bookmarkEnd w:id="378"/>
    </w:p>
    <w:p w14:paraId="7E5F5C65" w14:textId="72B4F03A" w:rsidR="00915861" w:rsidRPr="009502E3" w:rsidRDefault="003032A6" w:rsidP="00915861">
      <w:pPr>
        <w:pStyle w:val="Titre2"/>
        <w:rPr>
          <w:rFonts w:ascii="CGP" w:hAnsi="CGP"/>
          <w:i w:val="0"/>
          <w:sz w:val="22"/>
          <w:szCs w:val="22"/>
          <w:lang w:val="fr-FR"/>
        </w:rPr>
      </w:pPr>
      <w:bookmarkStart w:id="379" w:name="_Toc488343242"/>
      <w:bookmarkStart w:id="380" w:name="_Toc20144785"/>
      <w:bookmarkStart w:id="381" w:name="_Toc189580678"/>
      <w:r>
        <w:rPr>
          <w:rFonts w:ascii="CGP" w:hAnsi="CGP"/>
          <w:i w:val="0"/>
          <w:sz w:val="22"/>
          <w:szCs w:val="22"/>
          <w:lang w:val="fr-FR"/>
        </w:rPr>
        <w:t>29</w:t>
      </w:r>
      <w:r w:rsidR="009502E3">
        <w:rPr>
          <w:rFonts w:ascii="CGP" w:hAnsi="CGP"/>
          <w:i w:val="0"/>
          <w:sz w:val="22"/>
          <w:szCs w:val="22"/>
          <w:lang w:val="fr-FR"/>
        </w:rPr>
        <w:t xml:space="preserve">.4 - </w:t>
      </w:r>
      <w:r w:rsidR="00915861" w:rsidRPr="00CD3F3D">
        <w:rPr>
          <w:rFonts w:ascii="CGP" w:hAnsi="CGP"/>
          <w:sz w:val="22"/>
          <w:szCs w:val="22"/>
          <w:u w:val="single"/>
          <w:lang w:val="fr-FR"/>
        </w:rPr>
        <w:t>Signature du Centre Pompidou</w:t>
      </w:r>
      <w:bookmarkEnd w:id="379"/>
      <w:bookmarkEnd w:id="380"/>
      <w:bookmarkEnd w:id="381"/>
      <w:r w:rsidR="00915861" w:rsidRPr="009502E3">
        <w:rPr>
          <w:rFonts w:ascii="CGP" w:hAnsi="CGP"/>
          <w:i w:val="0"/>
          <w:sz w:val="22"/>
          <w:szCs w:val="22"/>
          <w:lang w:val="fr-FR"/>
        </w:rPr>
        <w:t xml:space="preserve"> </w:t>
      </w:r>
    </w:p>
    <w:p w14:paraId="2B687CD6" w14:textId="2270D67C" w:rsidR="00915861" w:rsidRDefault="00915861" w:rsidP="00915861">
      <w:pPr>
        <w:jc w:val="both"/>
        <w:rPr>
          <w:sz w:val="20"/>
          <w:szCs w:val="20"/>
        </w:rPr>
      </w:pPr>
      <w:r w:rsidRPr="00A513F7">
        <w:rPr>
          <w:sz w:val="20"/>
          <w:szCs w:val="20"/>
        </w:rPr>
        <w:t>A……………………………………………………</w:t>
      </w:r>
      <w:proofErr w:type="gramStart"/>
      <w:r w:rsidRPr="00A513F7">
        <w:rPr>
          <w:sz w:val="20"/>
          <w:szCs w:val="20"/>
        </w:rPr>
        <w:t>…….</w:t>
      </w:r>
      <w:proofErr w:type="gramEnd"/>
      <w:r w:rsidRPr="00A513F7">
        <w:rPr>
          <w:sz w:val="20"/>
          <w:szCs w:val="20"/>
        </w:rPr>
        <w:t xml:space="preserve">. </w:t>
      </w:r>
    </w:p>
    <w:p w14:paraId="5DE11ECC" w14:textId="77777777" w:rsidR="003032A6" w:rsidRPr="00A513F7" w:rsidRDefault="003032A6" w:rsidP="00915861">
      <w:pPr>
        <w:jc w:val="both"/>
        <w:rPr>
          <w:sz w:val="20"/>
          <w:szCs w:val="20"/>
        </w:rPr>
      </w:pPr>
    </w:p>
    <w:p w14:paraId="6289F82E" w14:textId="77777777" w:rsidR="00915861" w:rsidRPr="00A513F7" w:rsidRDefault="00915861" w:rsidP="00915861">
      <w:pPr>
        <w:jc w:val="both"/>
        <w:rPr>
          <w:sz w:val="20"/>
          <w:szCs w:val="20"/>
        </w:rPr>
      </w:pPr>
      <w:r w:rsidRPr="00A513F7">
        <w:rPr>
          <w:sz w:val="20"/>
          <w:szCs w:val="20"/>
        </w:rPr>
        <w:t>Le …………………………………………………………….</w:t>
      </w:r>
    </w:p>
    <w:p w14:paraId="6202DFC4" w14:textId="77777777" w:rsidR="00915861" w:rsidRPr="00A513F7" w:rsidRDefault="00915861" w:rsidP="00915861">
      <w:pPr>
        <w:jc w:val="both"/>
        <w:rPr>
          <w:sz w:val="20"/>
          <w:szCs w:val="20"/>
        </w:rPr>
      </w:pPr>
    </w:p>
    <w:p w14:paraId="234F40FD" w14:textId="77777777" w:rsidR="00915861" w:rsidRPr="00171C0D" w:rsidRDefault="00915861" w:rsidP="00915861">
      <w:pPr>
        <w:ind w:left="3420"/>
        <w:jc w:val="both"/>
        <w:rPr>
          <w:sz w:val="20"/>
          <w:szCs w:val="20"/>
        </w:rPr>
      </w:pPr>
      <w:r w:rsidRPr="00171C0D">
        <w:rPr>
          <w:sz w:val="20"/>
          <w:szCs w:val="20"/>
        </w:rPr>
        <w:t xml:space="preserve">Pour le Centre Pompidou, </w:t>
      </w:r>
    </w:p>
    <w:p w14:paraId="327CFB22" w14:textId="77777777" w:rsidR="00915861" w:rsidRPr="00171C0D" w:rsidRDefault="00915861" w:rsidP="00915861">
      <w:pPr>
        <w:ind w:left="3420"/>
        <w:jc w:val="both"/>
        <w:rPr>
          <w:sz w:val="20"/>
          <w:szCs w:val="20"/>
        </w:rPr>
      </w:pPr>
      <w:r w:rsidRPr="00171C0D">
        <w:rPr>
          <w:sz w:val="20"/>
          <w:szCs w:val="20"/>
        </w:rPr>
        <w:t xml:space="preserve">Le Président du Centre National d’Art et de Culture </w:t>
      </w:r>
    </w:p>
    <w:p w14:paraId="7FBB1D4A" w14:textId="77777777" w:rsidR="00915861" w:rsidRPr="00171C0D" w:rsidRDefault="00915861" w:rsidP="00915861">
      <w:pPr>
        <w:ind w:left="3420"/>
        <w:jc w:val="both"/>
        <w:rPr>
          <w:sz w:val="20"/>
          <w:szCs w:val="20"/>
        </w:rPr>
      </w:pPr>
      <w:bookmarkStart w:id="382" w:name="_GoBack"/>
      <w:r>
        <w:rPr>
          <w:sz w:val="20"/>
          <w:szCs w:val="20"/>
        </w:rPr>
        <w:t>Georges</w:t>
      </w:r>
      <w:bookmarkEnd w:id="382"/>
      <w:r>
        <w:rPr>
          <w:sz w:val="20"/>
          <w:szCs w:val="20"/>
        </w:rPr>
        <w:t xml:space="preserve"> POMPIDOU</w:t>
      </w:r>
    </w:p>
    <w:p w14:paraId="485FAD33" w14:textId="77777777" w:rsidR="00915861" w:rsidRDefault="00915861" w:rsidP="00915861">
      <w:pPr>
        <w:ind w:left="3420"/>
        <w:jc w:val="both"/>
        <w:rPr>
          <w:sz w:val="20"/>
          <w:szCs w:val="20"/>
        </w:rPr>
      </w:pPr>
    </w:p>
    <w:p w14:paraId="1984472F" w14:textId="77777777" w:rsidR="00915861" w:rsidRDefault="00915861" w:rsidP="00915861">
      <w:pPr>
        <w:ind w:left="3420"/>
        <w:jc w:val="both"/>
        <w:rPr>
          <w:sz w:val="20"/>
          <w:szCs w:val="20"/>
        </w:rPr>
      </w:pPr>
    </w:p>
    <w:p w14:paraId="02AB9EC2" w14:textId="77777777" w:rsidR="00915861" w:rsidRDefault="00915861" w:rsidP="00915861">
      <w:pPr>
        <w:ind w:left="3420"/>
        <w:jc w:val="both"/>
        <w:rPr>
          <w:sz w:val="20"/>
          <w:szCs w:val="20"/>
        </w:rPr>
      </w:pPr>
      <w:r>
        <w:rPr>
          <w:sz w:val="20"/>
          <w:szCs w:val="20"/>
        </w:rPr>
        <w:t>R</w:t>
      </w:r>
      <w:r w:rsidRPr="00171C0D">
        <w:rPr>
          <w:sz w:val="20"/>
          <w:szCs w:val="20"/>
        </w:rPr>
        <w:t>eprésentant du pouvoir adjudicateur</w:t>
      </w:r>
    </w:p>
    <w:p w14:paraId="781B6E36" w14:textId="77777777" w:rsidR="00FE4D4D" w:rsidRDefault="00FE4D4D" w:rsidP="007322BC">
      <w:pPr>
        <w:jc w:val="both"/>
        <w:outlineLvl w:val="0"/>
        <w:rPr>
          <w:rFonts w:cs="Arial"/>
          <w:b/>
          <w:bCs/>
          <w:caps/>
          <w:sz w:val="28"/>
          <w:szCs w:val="28"/>
        </w:rPr>
      </w:pPr>
      <w:bookmarkStart w:id="383" w:name="_Toc197326345"/>
      <w:bookmarkStart w:id="384" w:name="_Toc423430112"/>
      <w:bookmarkStart w:id="385" w:name="_Toc428201782"/>
      <w:bookmarkStart w:id="386" w:name="_Toc431397048"/>
      <w:bookmarkEnd w:id="347"/>
      <w:r>
        <w:rPr>
          <w:rFonts w:cs="Arial"/>
          <w:b/>
          <w:bCs/>
          <w:caps/>
          <w:sz w:val="28"/>
          <w:szCs w:val="28"/>
        </w:rPr>
        <w:br w:type="page"/>
      </w:r>
    </w:p>
    <w:p w14:paraId="053500C3" w14:textId="32FC3A2B" w:rsidR="007322BC" w:rsidRPr="0096207D" w:rsidRDefault="007322BC" w:rsidP="007322BC">
      <w:pPr>
        <w:jc w:val="both"/>
        <w:outlineLvl w:val="0"/>
        <w:rPr>
          <w:rFonts w:cs="Arial"/>
          <w:b/>
          <w:bCs/>
          <w:caps/>
          <w:sz w:val="28"/>
          <w:szCs w:val="28"/>
        </w:rPr>
      </w:pPr>
      <w:bookmarkStart w:id="387" w:name="_Toc189580679"/>
      <w:r w:rsidRPr="0096207D">
        <w:rPr>
          <w:rFonts w:cs="Arial"/>
          <w:b/>
          <w:bCs/>
          <w:caps/>
          <w:sz w:val="28"/>
          <w:szCs w:val="28"/>
        </w:rPr>
        <w:lastRenderedPageBreak/>
        <w:t xml:space="preserve">ARTICLE </w:t>
      </w:r>
      <w:r w:rsidR="009502E3">
        <w:rPr>
          <w:rFonts w:cs="Arial"/>
          <w:b/>
          <w:bCs/>
          <w:caps/>
          <w:sz w:val="28"/>
          <w:szCs w:val="28"/>
        </w:rPr>
        <w:t>3</w:t>
      </w:r>
      <w:r w:rsidR="00FE4D4D">
        <w:rPr>
          <w:rFonts w:cs="Arial"/>
          <w:b/>
          <w:bCs/>
          <w:caps/>
          <w:sz w:val="28"/>
          <w:szCs w:val="28"/>
        </w:rPr>
        <w:t>0</w:t>
      </w:r>
      <w:r w:rsidRPr="0096207D">
        <w:rPr>
          <w:rFonts w:cs="Arial"/>
          <w:b/>
          <w:bCs/>
          <w:caps/>
          <w:sz w:val="28"/>
          <w:szCs w:val="28"/>
        </w:rPr>
        <w:t xml:space="preserve"> – CADRE DE NANTISSEMENT OU DE CESSION DE CREANCE</w:t>
      </w:r>
      <w:r w:rsidRPr="0096207D">
        <w:rPr>
          <w:rFonts w:cs="Arial"/>
          <w:b/>
          <w:bCs/>
          <w:caps/>
          <w:sz w:val="28"/>
          <w:szCs w:val="28"/>
          <w:vertAlign w:val="superscript"/>
        </w:rPr>
        <w:footnoteReference w:id="23"/>
      </w:r>
      <w:bookmarkEnd w:id="383"/>
      <w:bookmarkEnd w:id="384"/>
      <w:bookmarkEnd w:id="385"/>
      <w:bookmarkEnd w:id="386"/>
      <w:bookmarkEnd w:id="387"/>
    </w:p>
    <w:p w14:paraId="5D6AE113" w14:textId="77777777" w:rsidR="001D01C8" w:rsidRPr="0096207D" w:rsidRDefault="001D01C8" w:rsidP="007322BC">
      <w:pPr>
        <w:jc w:val="both"/>
        <w:rPr>
          <w:sz w:val="20"/>
          <w:szCs w:val="20"/>
        </w:rPr>
      </w:pPr>
    </w:p>
    <w:p w14:paraId="6849847F" w14:textId="77777777" w:rsidR="007322BC" w:rsidRPr="0096207D" w:rsidRDefault="007322BC" w:rsidP="007322BC">
      <w:pPr>
        <w:jc w:val="both"/>
        <w:rPr>
          <w:sz w:val="20"/>
          <w:szCs w:val="20"/>
        </w:rPr>
      </w:pPr>
      <w:r w:rsidRPr="0096207D">
        <w:rPr>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96207D">
        <w:rPr>
          <w:sz w:val="20"/>
          <w:szCs w:val="20"/>
          <w:vertAlign w:val="superscript"/>
        </w:rPr>
        <w:footnoteReference w:id="24"/>
      </w:r>
      <w:r w:rsidRPr="0096207D">
        <w:rPr>
          <w:sz w:val="20"/>
          <w:szCs w:val="20"/>
        </w:rPr>
        <w:t xml:space="preserve"> : </w:t>
      </w:r>
    </w:p>
    <w:p w14:paraId="676CD9DF" w14:textId="77777777" w:rsidR="007322BC" w:rsidRPr="0096207D" w:rsidRDefault="007322BC" w:rsidP="007322BC">
      <w:pPr>
        <w:jc w:val="both"/>
        <w:rPr>
          <w:sz w:val="20"/>
          <w:szCs w:val="20"/>
        </w:rPr>
      </w:pPr>
    </w:p>
    <w:p w14:paraId="55EF22C4" w14:textId="0A0AFB5B" w:rsidR="007322BC" w:rsidRPr="0096207D" w:rsidRDefault="007322BC" w:rsidP="007322BC">
      <w:pPr>
        <w:spacing w:line="360" w:lineRule="auto"/>
        <w:jc w:val="both"/>
        <w:rPr>
          <w:sz w:val="20"/>
          <w:szCs w:val="20"/>
        </w:rPr>
      </w:pPr>
      <w:r w:rsidRPr="0096207D">
        <w:rPr>
          <w:sz w:val="20"/>
          <w:szCs w:val="20"/>
        </w:rPr>
        <w:fldChar w:fldCharType="begin">
          <w:ffData>
            <w:name w:val="CaseACocher1"/>
            <w:enabled/>
            <w:calcOnExit w:val="0"/>
            <w:checkBox>
              <w:sizeAuto/>
              <w:default w:val="0"/>
            </w:checkBox>
          </w:ffData>
        </w:fldChar>
      </w:r>
      <w:r w:rsidRPr="0096207D">
        <w:rPr>
          <w:sz w:val="20"/>
          <w:szCs w:val="20"/>
        </w:rPr>
        <w:instrText xml:space="preserve"> FORMCHECKBOX </w:instrText>
      </w:r>
      <w:r w:rsidR="00390A66">
        <w:rPr>
          <w:sz w:val="20"/>
          <w:szCs w:val="20"/>
        </w:rPr>
      </w:r>
      <w:r w:rsidR="00390A66">
        <w:rPr>
          <w:sz w:val="20"/>
          <w:szCs w:val="20"/>
        </w:rPr>
        <w:fldChar w:fldCharType="separate"/>
      </w:r>
      <w:r w:rsidRPr="0096207D">
        <w:rPr>
          <w:sz w:val="20"/>
          <w:szCs w:val="20"/>
        </w:rPr>
        <w:fldChar w:fldCharType="end"/>
      </w:r>
      <w:r w:rsidRPr="0096207D">
        <w:rPr>
          <w:sz w:val="20"/>
          <w:szCs w:val="20"/>
        </w:rPr>
        <w:t xml:space="preserve"> La totalité du marché </w:t>
      </w:r>
    </w:p>
    <w:p w14:paraId="5215A27A" w14:textId="62597D71" w:rsidR="007322BC" w:rsidRPr="0096207D" w:rsidRDefault="007322BC" w:rsidP="007322BC">
      <w:pPr>
        <w:spacing w:line="360" w:lineRule="auto"/>
        <w:jc w:val="both"/>
        <w:rPr>
          <w:sz w:val="20"/>
          <w:szCs w:val="20"/>
        </w:rPr>
      </w:pPr>
      <w:r w:rsidRPr="0096207D">
        <w:rPr>
          <w:sz w:val="20"/>
          <w:szCs w:val="20"/>
        </w:rPr>
        <w:fldChar w:fldCharType="begin">
          <w:ffData>
            <w:name w:val="CaseACocher1"/>
            <w:enabled/>
            <w:calcOnExit w:val="0"/>
            <w:checkBox>
              <w:sizeAuto/>
              <w:default w:val="0"/>
            </w:checkBox>
          </w:ffData>
        </w:fldChar>
      </w:r>
      <w:r w:rsidRPr="0096207D">
        <w:rPr>
          <w:sz w:val="20"/>
          <w:szCs w:val="20"/>
        </w:rPr>
        <w:instrText xml:space="preserve"> FORMCHECKBOX </w:instrText>
      </w:r>
      <w:r w:rsidR="00390A66">
        <w:rPr>
          <w:sz w:val="20"/>
          <w:szCs w:val="20"/>
        </w:rPr>
      </w:r>
      <w:r w:rsidR="00390A66">
        <w:rPr>
          <w:sz w:val="20"/>
          <w:szCs w:val="20"/>
        </w:rPr>
        <w:fldChar w:fldCharType="separate"/>
      </w:r>
      <w:r w:rsidRPr="0096207D">
        <w:rPr>
          <w:sz w:val="20"/>
          <w:szCs w:val="20"/>
        </w:rPr>
        <w:fldChar w:fldCharType="end"/>
      </w:r>
      <w:r w:rsidRPr="0096207D">
        <w:rPr>
          <w:sz w:val="20"/>
          <w:szCs w:val="20"/>
        </w:rPr>
        <w:t xml:space="preserve"> La totalité du montant maximum fixé par le marché </w:t>
      </w:r>
    </w:p>
    <w:p w14:paraId="23070407" w14:textId="1E2E3869" w:rsidR="007322BC" w:rsidRPr="0096207D" w:rsidRDefault="007322BC" w:rsidP="007322BC">
      <w:pPr>
        <w:spacing w:line="360" w:lineRule="auto"/>
        <w:jc w:val="both"/>
        <w:rPr>
          <w:sz w:val="20"/>
          <w:szCs w:val="20"/>
        </w:rPr>
      </w:pPr>
      <w:r w:rsidRPr="0096207D">
        <w:rPr>
          <w:sz w:val="20"/>
          <w:szCs w:val="20"/>
        </w:rPr>
        <w:fldChar w:fldCharType="begin">
          <w:ffData>
            <w:name w:val="CaseACocher1"/>
            <w:enabled/>
            <w:calcOnExit w:val="0"/>
            <w:checkBox>
              <w:sizeAuto/>
              <w:default w:val="0"/>
            </w:checkBox>
          </w:ffData>
        </w:fldChar>
      </w:r>
      <w:r w:rsidRPr="0096207D">
        <w:rPr>
          <w:sz w:val="20"/>
          <w:szCs w:val="20"/>
        </w:rPr>
        <w:instrText xml:space="preserve"> FORMCHECKBOX </w:instrText>
      </w:r>
      <w:r w:rsidR="00390A66">
        <w:rPr>
          <w:sz w:val="20"/>
          <w:szCs w:val="20"/>
        </w:rPr>
      </w:r>
      <w:r w:rsidR="00390A66">
        <w:rPr>
          <w:sz w:val="20"/>
          <w:szCs w:val="20"/>
        </w:rPr>
        <w:fldChar w:fldCharType="separate"/>
      </w:r>
      <w:r w:rsidRPr="0096207D">
        <w:rPr>
          <w:sz w:val="20"/>
          <w:szCs w:val="20"/>
        </w:rPr>
        <w:fldChar w:fldCharType="end"/>
      </w:r>
      <w:r w:rsidRPr="0096207D">
        <w:rPr>
          <w:sz w:val="20"/>
          <w:szCs w:val="20"/>
        </w:rPr>
        <w:t xml:space="preserve"> La totalité du montant correspondant aux bons de commande émis par le Centre Pompidou au titre du présent marché</w:t>
      </w:r>
    </w:p>
    <w:p w14:paraId="5F3254FC" w14:textId="1C0EE2DC" w:rsidR="007322BC" w:rsidRPr="0096207D" w:rsidRDefault="007322BC" w:rsidP="007322BC">
      <w:pPr>
        <w:spacing w:line="360" w:lineRule="auto"/>
        <w:jc w:val="both"/>
        <w:rPr>
          <w:sz w:val="20"/>
          <w:szCs w:val="20"/>
        </w:rPr>
      </w:pPr>
      <w:r w:rsidRPr="0096207D">
        <w:rPr>
          <w:sz w:val="20"/>
          <w:szCs w:val="20"/>
        </w:rPr>
        <w:fldChar w:fldCharType="begin">
          <w:ffData>
            <w:name w:val="CaseACocher1"/>
            <w:enabled/>
            <w:calcOnExit w:val="0"/>
            <w:checkBox>
              <w:sizeAuto/>
              <w:default w:val="0"/>
            </w:checkBox>
          </w:ffData>
        </w:fldChar>
      </w:r>
      <w:r w:rsidRPr="0096207D">
        <w:rPr>
          <w:sz w:val="20"/>
          <w:szCs w:val="20"/>
        </w:rPr>
        <w:instrText xml:space="preserve"> FORMCHECKBOX </w:instrText>
      </w:r>
      <w:r w:rsidR="00390A66">
        <w:rPr>
          <w:sz w:val="20"/>
          <w:szCs w:val="20"/>
        </w:rPr>
      </w:r>
      <w:r w:rsidR="00390A66">
        <w:rPr>
          <w:sz w:val="20"/>
          <w:szCs w:val="20"/>
        </w:rPr>
        <w:fldChar w:fldCharType="separate"/>
      </w:r>
      <w:r w:rsidRPr="0096207D">
        <w:rPr>
          <w:sz w:val="20"/>
          <w:szCs w:val="20"/>
        </w:rPr>
        <w:fldChar w:fldCharType="end"/>
      </w:r>
      <w:r w:rsidRPr="0096207D">
        <w:rPr>
          <w:sz w:val="20"/>
          <w:szCs w:val="20"/>
        </w:rPr>
        <w:t xml:space="preserve"> La partie que le titulaire n’envisage pas de confier à des sous-traitants bénéficiant du paiement direct est de (indiquer le montant en chiffres et en lettres) : (</w:t>
      </w:r>
      <w:r w:rsidRPr="0096207D">
        <w:rPr>
          <w:i/>
          <w:sz w:val="20"/>
          <w:szCs w:val="20"/>
        </w:rPr>
        <w:t>à supprimer pour les marché</w:t>
      </w:r>
      <w:r w:rsidR="00CE31C1">
        <w:rPr>
          <w:i/>
          <w:sz w:val="20"/>
          <w:szCs w:val="20"/>
        </w:rPr>
        <w:t>s</w:t>
      </w:r>
      <w:r w:rsidRPr="0096207D">
        <w:rPr>
          <w:i/>
          <w:sz w:val="20"/>
          <w:szCs w:val="20"/>
        </w:rPr>
        <w:t xml:space="preserve"> de fournitures</w:t>
      </w:r>
      <w:r w:rsidRPr="0096207D">
        <w:rPr>
          <w:sz w:val="20"/>
          <w:szCs w:val="20"/>
        </w:rPr>
        <w:t>)</w:t>
      </w:r>
    </w:p>
    <w:p w14:paraId="28F33C96" w14:textId="77777777" w:rsidR="007322BC" w:rsidRPr="0096207D" w:rsidRDefault="007322BC" w:rsidP="007322BC">
      <w:pPr>
        <w:spacing w:line="360" w:lineRule="auto"/>
        <w:jc w:val="both"/>
        <w:rPr>
          <w:sz w:val="20"/>
          <w:szCs w:val="20"/>
        </w:rPr>
      </w:pPr>
      <w:r w:rsidRPr="0096207D">
        <w:rPr>
          <w:sz w:val="20"/>
          <w:szCs w:val="20"/>
        </w:rPr>
        <w:t>……………………………………………………………………………………………………………………………………</w:t>
      </w:r>
    </w:p>
    <w:p w14:paraId="166815B2" w14:textId="77777777" w:rsidR="007322BC" w:rsidRPr="0096207D" w:rsidRDefault="007322BC" w:rsidP="007322BC">
      <w:pPr>
        <w:spacing w:line="360" w:lineRule="auto"/>
        <w:jc w:val="both"/>
        <w:rPr>
          <w:sz w:val="20"/>
          <w:szCs w:val="20"/>
        </w:rPr>
      </w:pPr>
      <w:r w:rsidRPr="0096207D">
        <w:rPr>
          <w:sz w:val="20"/>
          <w:szCs w:val="20"/>
        </w:rPr>
        <w:t>…………………………………………………………………………………………………………………</w:t>
      </w:r>
    </w:p>
    <w:p w14:paraId="321500EB" w14:textId="77777777" w:rsidR="007322BC" w:rsidRPr="0096207D" w:rsidRDefault="007322BC" w:rsidP="007322BC">
      <w:pPr>
        <w:spacing w:line="360" w:lineRule="auto"/>
        <w:rPr>
          <w:sz w:val="20"/>
          <w:szCs w:val="20"/>
        </w:rPr>
      </w:pPr>
      <w:r w:rsidRPr="0096207D">
        <w:rPr>
          <w:sz w:val="20"/>
          <w:szCs w:val="20"/>
        </w:rPr>
        <w:fldChar w:fldCharType="begin">
          <w:ffData>
            <w:name w:val="CaseACocher1"/>
            <w:enabled/>
            <w:calcOnExit w:val="0"/>
            <w:checkBox>
              <w:sizeAuto/>
              <w:default w:val="0"/>
            </w:checkBox>
          </w:ffData>
        </w:fldChar>
      </w:r>
      <w:r w:rsidRPr="0096207D">
        <w:rPr>
          <w:sz w:val="20"/>
          <w:szCs w:val="20"/>
        </w:rPr>
        <w:instrText xml:space="preserve"> FORMCHECKBOX </w:instrText>
      </w:r>
      <w:r w:rsidR="00390A66">
        <w:rPr>
          <w:sz w:val="20"/>
          <w:szCs w:val="20"/>
        </w:rPr>
      </w:r>
      <w:r w:rsidR="00390A66">
        <w:rPr>
          <w:sz w:val="20"/>
          <w:szCs w:val="20"/>
        </w:rPr>
        <w:fldChar w:fldCharType="separate"/>
      </w:r>
      <w:r w:rsidRPr="0096207D">
        <w:rPr>
          <w:sz w:val="20"/>
          <w:szCs w:val="20"/>
        </w:rPr>
        <w:fldChar w:fldCharType="end"/>
      </w:r>
      <w:r w:rsidRPr="0096207D">
        <w:rPr>
          <w:sz w:val="20"/>
          <w:szCs w:val="20"/>
        </w:rPr>
        <w:t xml:space="preserve"> La partie des prestations devant être exécutées par ………………………………………………………… en qualité de</w:t>
      </w:r>
      <w:r w:rsidRPr="0096207D">
        <w:rPr>
          <w:sz w:val="20"/>
          <w:szCs w:val="20"/>
          <w:vertAlign w:val="superscript"/>
        </w:rPr>
        <w:footnoteReference w:id="25"/>
      </w:r>
      <w:r w:rsidRPr="0096207D">
        <w:rPr>
          <w:sz w:val="20"/>
          <w:szCs w:val="20"/>
        </w:rPr>
        <w:t> :</w:t>
      </w:r>
    </w:p>
    <w:p w14:paraId="6AD0F423" w14:textId="0221C64D" w:rsidR="007322BC" w:rsidRPr="0096207D" w:rsidRDefault="007322BC" w:rsidP="007322BC">
      <w:pPr>
        <w:spacing w:line="360" w:lineRule="auto"/>
        <w:ind w:left="540"/>
        <w:jc w:val="both"/>
        <w:rPr>
          <w:sz w:val="20"/>
          <w:szCs w:val="20"/>
        </w:rPr>
      </w:pPr>
      <w:r w:rsidRPr="0096207D">
        <w:rPr>
          <w:sz w:val="20"/>
          <w:szCs w:val="20"/>
        </w:rPr>
        <w:fldChar w:fldCharType="begin">
          <w:ffData>
            <w:name w:val="CaseACocher1"/>
            <w:enabled/>
            <w:calcOnExit w:val="0"/>
            <w:checkBox>
              <w:sizeAuto/>
              <w:default w:val="0"/>
            </w:checkBox>
          </w:ffData>
        </w:fldChar>
      </w:r>
      <w:r w:rsidRPr="0096207D">
        <w:rPr>
          <w:sz w:val="20"/>
          <w:szCs w:val="20"/>
        </w:rPr>
        <w:instrText xml:space="preserve"> FORMCHECKBOX </w:instrText>
      </w:r>
      <w:r w:rsidR="00390A66">
        <w:rPr>
          <w:sz w:val="20"/>
          <w:szCs w:val="20"/>
        </w:rPr>
      </w:r>
      <w:r w:rsidR="00390A66">
        <w:rPr>
          <w:sz w:val="20"/>
          <w:szCs w:val="20"/>
        </w:rPr>
        <w:fldChar w:fldCharType="separate"/>
      </w:r>
      <w:r w:rsidRPr="0096207D">
        <w:rPr>
          <w:sz w:val="20"/>
          <w:szCs w:val="20"/>
        </w:rPr>
        <w:fldChar w:fldCharType="end"/>
      </w:r>
      <w:r w:rsidRPr="0096207D">
        <w:rPr>
          <w:sz w:val="20"/>
          <w:szCs w:val="20"/>
        </w:rPr>
        <w:t xml:space="preserve"> Membre du groupement d’entreprises titulaire du marché </w:t>
      </w:r>
    </w:p>
    <w:p w14:paraId="6D32C877" w14:textId="77777777" w:rsidR="007322BC" w:rsidRPr="0096207D" w:rsidRDefault="007322BC" w:rsidP="007322BC">
      <w:pPr>
        <w:spacing w:line="360" w:lineRule="auto"/>
        <w:ind w:left="540"/>
        <w:jc w:val="both"/>
        <w:rPr>
          <w:sz w:val="20"/>
          <w:szCs w:val="20"/>
        </w:rPr>
      </w:pPr>
      <w:r w:rsidRPr="0096207D">
        <w:rPr>
          <w:sz w:val="20"/>
          <w:szCs w:val="20"/>
        </w:rPr>
        <w:fldChar w:fldCharType="begin">
          <w:ffData>
            <w:name w:val="CaseACocher1"/>
            <w:enabled/>
            <w:calcOnExit w:val="0"/>
            <w:checkBox>
              <w:sizeAuto/>
              <w:default w:val="0"/>
            </w:checkBox>
          </w:ffData>
        </w:fldChar>
      </w:r>
      <w:r w:rsidRPr="0096207D">
        <w:rPr>
          <w:sz w:val="20"/>
          <w:szCs w:val="20"/>
        </w:rPr>
        <w:instrText xml:space="preserve"> FORMCHECKBOX </w:instrText>
      </w:r>
      <w:r w:rsidR="00390A66">
        <w:rPr>
          <w:sz w:val="20"/>
          <w:szCs w:val="20"/>
        </w:rPr>
      </w:r>
      <w:r w:rsidR="00390A66">
        <w:rPr>
          <w:sz w:val="20"/>
          <w:szCs w:val="20"/>
        </w:rPr>
        <w:fldChar w:fldCharType="separate"/>
      </w:r>
      <w:r w:rsidRPr="0096207D">
        <w:rPr>
          <w:sz w:val="20"/>
          <w:szCs w:val="20"/>
        </w:rPr>
        <w:fldChar w:fldCharType="end"/>
      </w:r>
      <w:r w:rsidRPr="0096207D">
        <w:rPr>
          <w:sz w:val="20"/>
          <w:szCs w:val="20"/>
        </w:rPr>
        <w:t xml:space="preserve"> Sous-traitant présenté dans l’offre</w:t>
      </w:r>
    </w:p>
    <w:p w14:paraId="504170D8" w14:textId="77777777" w:rsidR="007322BC" w:rsidRPr="0096207D" w:rsidRDefault="007322BC" w:rsidP="007322BC">
      <w:pPr>
        <w:spacing w:line="360" w:lineRule="auto"/>
        <w:jc w:val="both"/>
        <w:rPr>
          <w:sz w:val="20"/>
          <w:szCs w:val="20"/>
        </w:rPr>
      </w:pPr>
      <w:proofErr w:type="gramStart"/>
      <w:r w:rsidRPr="0096207D">
        <w:rPr>
          <w:sz w:val="20"/>
          <w:szCs w:val="20"/>
        </w:rPr>
        <w:t>est</w:t>
      </w:r>
      <w:proofErr w:type="gramEnd"/>
      <w:r w:rsidRPr="0096207D">
        <w:rPr>
          <w:sz w:val="20"/>
          <w:szCs w:val="20"/>
        </w:rPr>
        <w:t xml:space="preserve"> égale à (indiquer le montant en chiffres et en lettres) : </w:t>
      </w:r>
    </w:p>
    <w:p w14:paraId="7992F2CB" w14:textId="77777777" w:rsidR="007322BC" w:rsidRPr="0096207D" w:rsidRDefault="007322BC" w:rsidP="007322BC">
      <w:pPr>
        <w:spacing w:line="360" w:lineRule="auto"/>
        <w:jc w:val="both"/>
        <w:rPr>
          <w:sz w:val="20"/>
          <w:szCs w:val="20"/>
        </w:rPr>
      </w:pPr>
      <w:r w:rsidRPr="0096207D">
        <w:rPr>
          <w:sz w:val="20"/>
          <w:szCs w:val="20"/>
        </w:rPr>
        <w:t xml:space="preserve">………………………………………………………………………………………………………………………………………………………………………………………………………………………………………………………………………… </w:t>
      </w:r>
    </w:p>
    <w:p w14:paraId="15795E45" w14:textId="77777777" w:rsidR="007322BC" w:rsidRPr="0096207D" w:rsidRDefault="007322BC" w:rsidP="007322BC">
      <w:pPr>
        <w:jc w:val="both"/>
        <w:rPr>
          <w:sz w:val="20"/>
          <w:szCs w:val="20"/>
        </w:rPr>
      </w:pPr>
    </w:p>
    <w:p w14:paraId="6C222EBE" w14:textId="77777777" w:rsidR="007322BC" w:rsidRPr="0096207D" w:rsidRDefault="007322BC" w:rsidP="007322BC">
      <w:pPr>
        <w:jc w:val="both"/>
        <w:rPr>
          <w:sz w:val="20"/>
          <w:szCs w:val="20"/>
        </w:rPr>
      </w:pPr>
      <w:r w:rsidRPr="0096207D">
        <w:rPr>
          <w:sz w:val="20"/>
          <w:szCs w:val="20"/>
        </w:rPr>
        <w:t>A ………………………………………………</w:t>
      </w:r>
      <w:proofErr w:type="gramStart"/>
      <w:r w:rsidRPr="0096207D">
        <w:rPr>
          <w:sz w:val="20"/>
          <w:szCs w:val="20"/>
        </w:rPr>
        <w:t>…….</w:t>
      </w:r>
      <w:proofErr w:type="gramEnd"/>
      <w:r w:rsidRPr="0096207D">
        <w:rPr>
          <w:sz w:val="20"/>
          <w:szCs w:val="20"/>
        </w:rPr>
        <w:t>. Le ………………………………………</w:t>
      </w:r>
      <w:proofErr w:type="gramStart"/>
      <w:r w:rsidRPr="0096207D">
        <w:rPr>
          <w:sz w:val="20"/>
          <w:szCs w:val="20"/>
        </w:rPr>
        <w:t>…….</w:t>
      </w:r>
      <w:proofErr w:type="gramEnd"/>
      <w:r w:rsidRPr="0096207D">
        <w:rPr>
          <w:sz w:val="20"/>
          <w:szCs w:val="20"/>
        </w:rPr>
        <w:t>.</w:t>
      </w:r>
    </w:p>
    <w:p w14:paraId="76681945" w14:textId="77777777" w:rsidR="007322BC" w:rsidRPr="0096207D" w:rsidRDefault="007322BC" w:rsidP="007322BC">
      <w:pPr>
        <w:jc w:val="both"/>
        <w:rPr>
          <w:sz w:val="20"/>
          <w:szCs w:val="20"/>
        </w:rPr>
      </w:pPr>
    </w:p>
    <w:p w14:paraId="129E5BCA" w14:textId="77777777" w:rsidR="007322BC" w:rsidRPr="0096207D" w:rsidRDefault="007322BC" w:rsidP="005B167D">
      <w:pPr>
        <w:ind w:left="4248"/>
        <w:jc w:val="both"/>
        <w:rPr>
          <w:sz w:val="20"/>
          <w:szCs w:val="20"/>
        </w:rPr>
      </w:pPr>
      <w:r w:rsidRPr="0096207D">
        <w:rPr>
          <w:sz w:val="20"/>
          <w:szCs w:val="20"/>
        </w:rPr>
        <w:t>Pour le Centre Pompidou, pouvoir adjudicateur, représenté par :</w:t>
      </w:r>
      <w:r w:rsidR="005B167D">
        <w:rPr>
          <w:sz w:val="20"/>
          <w:szCs w:val="20"/>
        </w:rPr>
        <w:t xml:space="preserve">    Julie NARBEY</w:t>
      </w:r>
    </w:p>
    <w:p w14:paraId="60340143" w14:textId="77777777" w:rsidR="00036D37" w:rsidRPr="0096207D" w:rsidRDefault="00036D37" w:rsidP="007322BC">
      <w:pPr>
        <w:jc w:val="both"/>
        <w:rPr>
          <w:sz w:val="20"/>
          <w:szCs w:val="20"/>
        </w:rPr>
      </w:pPr>
    </w:p>
    <w:p w14:paraId="46215FF9" w14:textId="77777777" w:rsidR="007322BC" w:rsidRPr="0096207D" w:rsidRDefault="007322BC" w:rsidP="007322BC">
      <w:pPr>
        <w:jc w:val="both"/>
        <w:rPr>
          <w:sz w:val="20"/>
          <w:szCs w:val="20"/>
        </w:rPr>
      </w:pPr>
    </w:p>
    <w:p w14:paraId="096BBE3C" w14:textId="77777777" w:rsidR="007322BC" w:rsidRPr="0096207D" w:rsidRDefault="007322BC" w:rsidP="007322BC">
      <w:pPr>
        <w:jc w:val="both"/>
        <w:rPr>
          <w:b/>
          <w:sz w:val="20"/>
          <w:szCs w:val="20"/>
          <w:u w:val="single"/>
        </w:rPr>
      </w:pPr>
      <w:r w:rsidRPr="0096207D">
        <w:rPr>
          <w:b/>
          <w:sz w:val="20"/>
          <w:szCs w:val="20"/>
          <w:u w:val="single"/>
        </w:rPr>
        <w:t xml:space="preserve">Désignation et adresse du comptable assignataire : </w:t>
      </w:r>
    </w:p>
    <w:p w14:paraId="056DB10F" w14:textId="77777777" w:rsidR="007322BC" w:rsidRPr="0096207D" w:rsidRDefault="007322BC" w:rsidP="007322BC">
      <w:pPr>
        <w:spacing w:before="120" w:after="120"/>
        <w:jc w:val="both"/>
        <w:rPr>
          <w:sz w:val="20"/>
          <w:szCs w:val="20"/>
        </w:rPr>
      </w:pPr>
      <w:r w:rsidRPr="0096207D">
        <w:rPr>
          <w:sz w:val="20"/>
          <w:szCs w:val="20"/>
        </w:rPr>
        <w:t>L’Agent Comptable du Centre Pompidou.</w:t>
      </w:r>
    </w:p>
    <w:p w14:paraId="5C2E34D6" w14:textId="77777777" w:rsidR="007322BC" w:rsidRPr="0096207D" w:rsidRDefault="007322BC" w:rsidP="007322BC">
      <w:pPr>
        <w:spacing w:before="120" w:after="120"/>
        <w:jc w:val="both"/>
        <w:rPr>
          <w:sz w:val="20"/>
          <w:szCs w:val="20"/>
        </w:rPr>
      </w:pPr>
      <w:r w:rsidRPr="0096207D">
        <w:rPr>
          <w:sz w:val="20"/>
          <w:szCs w:val="20"/>
        </w:rPr>
        <w:t>4 rue Brantôme</w:t>
      </w:r>
    </w:p>
    <w:p w14:paraId="73ADCBE8" w14:textId="764FC644" w:rsidR="007322BC" w:rsidRPr="0096207D" w:rsidRDefault="007322BC" w:rsidP="00205CC7">
      <w:pPr>
        <w:tabs>
          <w:tab w:val="left" w:pos="3120"/>
        </w:tabs>
        <w:spacing w:before="120" w:after="120"/>
        <w:jc w:val="both"/>
        <w:rPr>
          <w:sz w:val="20"/>
          <w:szCs w:val="20"/>
        </w:rPr>
      </w:pPr>
      <w:r w:rsidRPr="0096207D">
        <w:rPr>
          <w:sz w:val="20"/>
          <w:szCs w:val="20"/>
        </w:rPr>
        <w:t>75191 Paris Cedex 04</w:t>
      </w:r>
      <w:r w:rsidR="00205CC7">
        <w:rPr>
          <w:sz w:val="20"/>
          <w:szCs w:val="20"/>
        </w:rPr>
        <w:tab/>
      </w:r>
    </w:p>
    <w:p w14:paraId="6D747F23" w14:textId="77777777" w:rsidR="007322BC" w:rsidRPr="0096207D" w:rsidRDefault="007322BC" w:rsidP="007322BC">
      <w:pPr>
        <w:jc w:val="both"/>
        <w:rPr>
          <w:sz w:val="20"/>
          <w:szCs w:val="20"/>
        </w:rPr>
      </w:pPr>
    </w:p>
    <w:p w14:paraId="293E454C" w14:textId="64C12A2C" w:rsidR="007322BC" w:rsidRPr="0096207D" w:rsidRDefault="007322BC" w:rsidP="007322BC">
      <w:pPr>
        <w:jc w:val="both"/>
        <w:rPr>
          <w:sz w:val="20"/>
          <w:szCs w:val="20"/>
        </w:rPr>
      </w:pPr>
      <w:r w:rsidRPr="0096207D">
        <w:rPr>
          <w:b/>
          <w:sz w:val="20"/>
          <w:szCs w:val="20"/>
          <w:u w:val="single"/>
        </w:rPr>
        <w:t>Annotations ultérieures éventuelles portées par le Centre Pompidou en cours d’exécution du marché</w:t>
      </w:r>
    </w:p>
    <w:p w14:paraId="54F53785" w14:textId="617BCEA6" w:rsidR="007322BC" w:rsidRPr="0096207D" w:rsidRDefault="007322BC" w:rsidP="007322BC">
      <w:pPr>
        <w:jc w:val="both"/>
        <w:rPr>
          <w:i/>
          <w:sz w:val="20"/>
          <w:szCs w:val="20"/>
        </w:rPr>
      </w:pPr>
      <w:r w:rsidRPr="0096207D">
        <w:rPr>
          <w:i/>
          <w:sz w:val="20"/>
          <w:szCs w:val="20"/>
        </w:rPr>
        <w:t>Des annotations ultérieures seront portées en cours d’exécution du marché dans les cas d’évènements modifiant le droit au paiement du titulaire, notamment dans les cas suivants :</w:t>
      </w:r>
    </w:p>
    <w:p w14:paraId="5E5FCB05" w14:textId="77777777" w:rsidR="007322BC" w:rsidRPr="0096207D" w:rsidRDefault="007322BC" w:rsidP="007322BC">
      <w:pPr>
        <w:ind w:left="360"/>
        <w:jc w:val="both"/>
        <w:rPr>
          <w:i/>
          <w:sz w:val="20"/>
          <w:szCs w:val="20"/>
        </w:rPr>
      </w:pPr>
      <w:r w:rsidRPr="0096207D">
        <w:rPr>
          <w:i/>
          <w:sz w:val="20"/>
          <w:szCs w:val="20"/>
        </w:rPr>
        <w:t>- présentation d’un sous-traitant en cours d’exécution</w:t>
      </w:r>
    </w:p>
    <w:p w14:paraId="1BFC79A0" w14:textId="65B3A007" w:rsidR="007322BC" w:rsidRPr="0096207D" w:rsidRDefault="007322BC" w:rsidP="007322BC">
      <w:pPr>
        <w:ind w:left="360"/>
        <w:jc w:val="both"/>
        <w:rPr>
          <w:i/>
          <w:sz w:val="20"/>
          <w:szCs w:val="20"/>
        </w:rPr>
      </w:pPr>
      <w:r w:rsidRPr="0096207D">
        <w:rPr>
          <w:i/>
          <w:sz w:val="20"/>
          <w:szCs w:val="20"/>
        </w:rPr>
        <w:t xml:space="preserve">- avenant modifiant le montant du marché </w:t>
      </w:r>
    </w:p>
    <w:p w14:paraId="3FD2BDCD" w14:textId="370F11B2" w:rsidR="007322BC" w:rsidRPr="0096207D" w:rsidRDefault="007322BC" w:rsidP="007322BC">
      <w:pPr>
        <w:ind w:left="360"/>
        <w:jc w:val="both"/>
        <w:rPr>
          <w:i/>
          <w:sz w:val="20"/>
          <w:szCs w:val="20"/>
        </w:rPr>
      </w:pPr>
      <w:r w:rsidRPr="0096207D">
        <w:rPr>
          <w:i/>
          <w:sz w:val="20"/>
          <w:szCs w:val="20"/>
        </w:rPr>
        <w:t xml:space="preserve">- avenant de transfert du marché </w:t>
      </w:r>
    </w:p>
    <w:p w14:paraId="12C830AD" w14:textId="0F69A312" w:rsidR="007322BC" w:rsidRPr="007322BC" w:rsidRDefault="00FE4D4D" w:rsidP="007322BC">
      <w:pPr>
        <w:jc w:val="both"/>
        <w:rPr>
          <w:i/>
          <w:sz w:val="20"/>
          <w:szCs w:val="20"/>
        </w:rPr>
      </w:pPr>
      <w:r>
        <w:rPr>
          <w:i/>
          <w:sz w:val="20"/>
          <w:szCs w:val="20"/>
        </w:rPr>
        <w:t>C</w:t>
      </w:r>
      <w:r w:rsidR="007322BC" w:rsidRPr="007322BC">
        <w:rPr>
          <w:i/>
          <w:sz w:val="20"/>
          <w:szCs w:val="20"/>
        </w:rPr>
        <w:t>es annotations ultérieures seront annexées au présent exemplaire unique</w:t>
      </w:r>
      <w:r w:rsidR="00102BBF">
        <w:rPr>
          <w:i/>
          <w:sz w:val="20"/>
          <w:szCs w:val="20"/>
        </w:rPr>
        <w:t>.</w:t>
      </w:r>
    </w:p>
    <w:sectPr w:rsidR="007322BC" w:rsidRPr="007322BC" w:rsidSect="003109B0">
      <w:headerReference w:type="default" r:id="rId15"/>
      <w:footerReference w:type="even" r:id="rId16"/>
      <w:footerReference w:type="default" r:id="rId17"/>
      <w:pgSz w:w="11906" w:h="16838"/>
      <w:pgMar w:top="1135" w:right="1133"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286173" w16cex:dateUtc="2024-08-09T09:59:00Z"/>
  <w16cex:commentExtensible w16cex:durableId="61A4B200" w16cex:dateUtc="2024-12-09T17: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8B578" w14:textId="77777777" w:rsidR="00390A66" w:rsidRDefault="00390A66">
      <w:r>
        <w:separator/>
      </w:r>
    </w:p>
  </w:endnote>
  <w:endnote w:type="continuationSeparator" w:id="0">
    <w:p w14:paraId="2CDDCA83" w14:textId="77777777" w:rsidR="00390A66" w:rsidRDefault="00390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Next Pro Condensed">
    <w:panose1 w:val="020B0506030202020203"/>
    <w:charset w:val="00"/>
    <w:family w:val="swiss"/>
    <w:notTrueType/>
    <w:pitch w:val="variable"/>
    <w:sig w:usb0="A000002F" w:usb1="5000205B" w:usb2="00000000" w:usb3="00000000" w:csb0="00000093" w:csb1="00000000"/>
  </w:font>
  <w:font w:name="Helvetica-Condense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50A91" w14:textId="77777777" w:rsidR="00390A66" w:rsidRDefault="00390A66"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66A32A13" w14:textId="77777777" w:rsidR="00390A66" w:rsidRDefault="00390A66"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381038"/>
      <w:docPartObj>
        <w:docPartGallery w:val="Page Numbers (Bottom of Page)"/>
        <w:docPartUnique/>
      </w:docPartObj>
    </w:sdtPr>
    <w:sdtContent>
      <w:p w14:paraId="55446A85" w14:textId="4DDD8A5C" w:rsidR="00390A66" w:rsidRPr="003109B0" w:rsidRDefault="003109B0" w:rsidP="003109B0">
        <w:pPr>
          <w:pStyle w:val="Pieddepage"/>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B5EBF" w14:textId="77777777" w:rsidR="00390A66" w:rsidRDefault="00390A66">
      <w:r>
        <w:separator/>
      </w:r>
    </w:p>
  </w:footnote>
  <w:footnote w:type="continuationSeparator" w:id="0">
    <w:p w14:paraId="3D397B99" w14:textId="77777777" w:rsidR="00390A66" w:rsidRDefault="00390A66">
      <w:r>
        <w:continuationSeparator/>
      </w:r>
    </w:p>
  </w:footnote>
  <w:footnote w:id="1">
    <w:p w14:paraId="012E0180" w14:textId="77777777" w:rsidR="00390A66" w:rsidRPr="00A2555A" w:rsidRDefault="00390A66" w:rsidP="009F5D31">
      <w:pPr>
        <w:pStyle w:val="Notedebasdepage"/>
        <w:ind w:left="180" w:hanging="180"/>
        <w:jc w:val="both"/>
        <w:rPr>
          <w:sz w:val="18"/>
          <w:szCs w:val="18"/>
        </w:rPr>
      </w:pPr>
      <w:r w:rsidRPr="00A2555A">
        <w:rPr>
          <w:rStyle w:val="Appelnotedebasdep"/>
          <w:sz w:val="18"/>
          <w:szCs w:val="18"/>
        </w:rPr>
        <w:footnoteRef/>
      </w:r>
      <w:r w:rsidRPr="00A2555A">
        <w:rPr>
          <w:sz w:val="18"/>
          <w:szCs w:val="18"/>
        </w:rPr>
        <w:t xml:space="preserve"> Conformément à la loi informatique et liberté du 6 janvier 1978, vous disposez d’un droit d’accès aux informations vous concernant, ainsi qu’un droit de modification, de rectification et de suspension. </w:t>
      </w:r>
    </w:p>
  </w:footnote>
  <w:footnote w:id="2">
    <w:p w14:paraId="5CFC40FF" w14:textId="77777777" w:rsidR="00390A66" w:rsidRPr="00A2555A" w:rsidRDefault="00390A66" w:rsidP="009F5D31">
      <w:pPr>
        <w:pStyle w:val="Notedebasdepage"/>
        <w:ind w:left="180" w:hanging="180"/>
        <w:jc w:val="both"/>
        <w:rPr>
          <w:sz w:val="18"/>
          <w:szCs w:val="18"/>
        </w:rPr>
      </w:pPr>
      <w:r w:rsidRPr="00A2555A">
        <w:rPr>
          <w:rStyle w:val="Appelnotedebasdep"/>
          <w:sz w:val="18"/>
          <w:szCs w:val="18"/>
        </w:rPr>
        <w:footnoteRef/>
      </w:r>
      <w:r w:rsidRPr="00A2555A">
        <w:rPr>
          <w:sz w:val="18"/>
          <w:szCs w:val="18"/>
        </w:rPr>
        <w:t xml:space="preserve"> Cocher la situation concernée.</w:t>
      </w:r>
    </w:p>
  </w:footnote>
  <w:footnote w:id="3">
    <w:p w14:paraId="54566B00" w14:textId="77777777" w:rsidR="00390A66" w:rsidRPr="00A2555A" w:rsidRDefault="00390A66" w:rsidP="009F5D31">
      <w:pPr>
        <w:pStyle w:val="Notedebasdepage"/>
        <w:ind w:left="180" w:hanging="180"/>
        <w:jc w:val="both"/>
        <w:rPr>
          <w:sz w:val="18"/>
          <w:szCs w:val="18"/>
        </w:rPr>
      </w:pPr>
      <w:r w:rsidRPr="00A2555A">
        <w:rPr>
          <w:rStyle w:val="Appelnotedebasdep"/>
          <w:sz w:val="18"/>
          <w:szCs w:val="18"/>
        </w:rPr>
        <w:footnoteRef/>
      </w:r>
      <w:r w:rsidRPr="00A2555A">
        <w:rPr>
          <w:sz w:val="18"/>
          <w:szCs w:val="18"/>
        </w:rPr>
        <w:t xml:space="preserve"> Les entreprises étrangères indiquent, s’il en existe un, leur numéro d’inscription dans le registre public concerné.</w:t>
      </w:r>
    </w:p>
  </w:footnote>
  <w:footnote w:id="4">
    <w:p w14:paraId="1253C7AE" w14:textId="77777777" w:rsidR="00390A66" w:rsidRPr="00A2555A" w:rsidRDefault="00390A66" w:rsidP="009F5D31">
      <w:pPr>
        <w:pStyle w:val="Notedebasdepage"/>
        <w:ind w:left="180" w:hanging="180"/>
        <w:jc w:val="both"/>
        <w:rPr>
          <w:sz w:val="18"/>
          <w:szCs w:val="18"/>
        </w:rPr>
      </w:pPr>
      <w:r w:rsidRPr="00A2555A">
        <w:rPr>
          <w:rStyle w:val="Appelnotedebasdep"/>
          <w:sz w:val="18"/>
          <w:szCs w:val="18"/>
        </w:rPr>
        <w:footnoteRef/>
      </w:r>
      <w:r w:rsidRPr="00A2555A">
        <w:rPr>
          <w:sz w:val="18"/>
          <w:szCs w:val="18"/>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3320082C" w14:textId="1EB7F9A7" w:rsidR="00390A66" w:rsidRPr="006A4124" w:rsidRDefault="00390A66" w:rsidP="00980EC7">
      <w:pPr>
        <w:pStyle w:val="Notedebasdepage"/>
        <w:ind w:left="180" w:hanging="180"/>
        <w:jc w:val="both"/>
        <w:rPr>
          <w:sz w:val="18"/>
          <w:szCs w:val="18"/>
        </w:rPr>
      </w:pPr>
      <w:r w:rsidRPr="006A4124">
        <w:rPr>
          <w:rStyle w:val="Appelnotedebasdep"/>
          <w:sz w:val="18"/>
          <w:szCs w:val="18"/>
        </w:rPr>
        <w:footnoteRef/>
      </w:r>
      <w:r w:rsidRPr="006A4124">
        <w:rPr>
          <w:sz w:val="18"/>
          <w:szCs w:val="18"/>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6EE64F08" w14:textId="77777777" w:rsidR="00390A66" w:rsidRPr="009B6763" w:rsidRDefault="00390A66" w:rsidP="009F5D31">
      <w:pPr>
        <w:pStyle w:val="Notedebasdepage"/>
        <w:ind w:left="180" w:hanging="180"/>
        <w:jc w:val="both"/>
        <w:rPr>
          <w:sz w:val="18"/>
          <w:szCs w:val="18"/>
        </w:rPr>
      </w:pPr>
      <w:r w:rsidRPr="009B6763">
        <w:rPr>
          <w:rStyle w:val="Appelnotedebasdep"/>
          <w:b/>
          <w:sz w:val="18"/>
          <w:szCs w:val="18"/>
        </w:rPr>
        <w:footnoteRef/>
      </w:r>
      <w:r w:rsidRPr="009B6763">
        <w:rPr>
          <w:b/>
          <w:sz w:val="18"/>
          <w:szCs w:val="18"/>
        </w:rPr>
        <w:t xml:space="preserve"> Ce numéro doit comporter le même numéro SIREN que celui du siège indiqué ci-dessus. </w:t>
      </w:r>
    </w:p>
  </w:footnote>
  <w:footnote w:id="7">
    <w:p w14:paraId="1472D7F3" w14:textId="77777777" w:rsidR="00390A66" w:rsidRPr="009B6763" w:rsidRDefault="00390A66" w:rsidP="00F46057">
      <w:pPr>
        <w:pStyle w:val="Notedebasdepage"/>
        <w:ind w:left="180" w:hanging="180"/>
        <w:jc w:val="both"/>
        <w:rPr>
          <w:sz w:val="18"/>
          <w:szCs w:val="18"/>
        </w:rPr>
      </w:pPr>
      <w:r w:rsidRPr="009B6763">
        <w:rPr>
          <w:rStyle w:val="Appelnotedebasdep"/>
          <w:sz w:val="18"/>
          <w:szCs w:val="18"/>
        </w:rPr>
        <w:footnoteRef/>
      </w:r>
      <w:r w:rsidRPr="009B6763">
        <w:rPr>
          <w:sz w:val="18"/>
          <w:szCs w:val="18"/>
        </w:rPr>
        <w:t xml:space="preserve"> Le candidat doit cocher la situation concernée.</w:t>
      </w:r>
    </w:p>
  </w:footnote>
  <w:footnote w:id="8">
    <w:p w14:paraId="14D34A70" w14:textId="77777777" w:rsidR="00390A66" w:rsidRPr="009B6763" w:rsidRDefault="00390A66" w:rsidP="00F46057">
      <w:pPr>
        <w:pStyle w:val="Notedebasdepage"/>
        <w:ind w:left="180" w:hanging="180"/>
        <w:jc w:val="both"/>
        <w:rPr>
          <w:sz w:val="18"/>
          <w:szCs w:val="18"/>
        </w:rPr>
      </w:pPr>
      <w:r w:rsidRPr="009B6763">
        <w:rPr>
          <w:rStyle w:val="Appelnotedebasdep"/>
          <w:sz w:val="18"/>
          <w:szCs w:val="18"/>
        </w:rPr>
        <w:footnoteRef/>
      </w:r>
      <w:r w:rsidRPr="009B6763">
        <w:rPr>
          <w:sz w:val="18"/>
          <w:szCs w:val="18"/>
        </w:rPr>
        <w:t xml:space="preserve"> Les entreprises étrangères indiquent, s’il existe, le numéro d’inscription au registre public concerné.</w:t>
      </w:r>
    </w:p>
  </w:footnote>
  <w:footnote w:id="9">
    <w:p w14:paraId="08DB7745" w14:textId="77777777" w:rsidR="00390A66" w:rsidRPr="009B6763" w:rsidRDefault="00390A66" w:rsidP="00F46057">
      <w:pPr>
        <w:pStyle w:val="Notedebasdepage"/>
        <w:ind w:left="180" w:hanging="180"/>
        <w:jc w:val="both"/>
        <w:rPr>
          <w:sz w:val="18"/>
          <w:szCs w:val="18"/>
        </w:rPr>
      </w:pPr>
      <w:r w:rsidRPr="009B6763">
        <w:rPr>
          <w:rStyle w:val="Appelnotedebasdep"/>
          <w:sz w:val="18"/>
          <w:szCs w:val="18"/>
        </w:rPr>
        <w:footnoteRef/>
      </w:r>
      <w:r w:rsidRPr="009B6763">
        <w:rPr>
          <w:sz w:val="18"/>
          <w:szCs w:val="18"/>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0">
    <w:p w14:paraId="667B379A" w14:textId="5C606F90" w:rsidR="00390A66" w:rsidRPr="009B6763" w:rsidRDefault="00390A66" w:rsidP="0006023E">
      <w:pPr>
        <w:pStyle w:val="Notedebasdepage"/>
        <w:ind w:left="180" w:hanging="180"/>
        <w:jc w:val="both"/>
        <w:rPr>
          <w:b/>
          <w:sz w:val="18"/>
          <w:szCs w:val="18"/>
          <w:u w:val="single"/>
        </w:rPr>
      </w:pPr>
      <w:r w:rsidRPr="009B6763">
        <w:rPr>
          <w:rStyle w:val="Appelnotedebasdep"/>
          <w:b/>
          <w:sz w:val="18"/>
          <w:szCs w:val="18"/>
        </w:rPr>
        <w:footnoteRef/>
      </w:r>
      <w:r w:rsidRPr="009B6763">
        <w:rPr>
          <w:b/>
          <w:sz w:val="18"/>
          <w:szCs w:val="18"/>
        </w:rPr>
        <w:t xml:space="preserve"> Cocher la situation concernée. En aucun cas, il ne peut être indiqué ici les références à une filiale ou à un</w:t>
      </w:r>
      <w:r>
        <w:rPr>
          <w:b/>
          <w:sz w:val="18"/>
          <w:szCs w:val="18"/>
        </w:rPr>
        <w:t xml:space="preserve">e société distincte du candidat, sauf à être </w:t>
      </w:r>
      <w:r w:rsidRPr="009B6763">
        <w:rPr>
          <w:b/>
          <w:sz w:val="18"/>
          <w:szCs w:val="18"/>
        </w:rPr>
        <w:t xml:space="preserve">présentée </w:t>
      </w:r>
      <w:r>
        <w:rPr>
          <w:b/>
          <w:sz w:val="18"/>
          <w:szCs w:val="18"/>
        </w:rPr>
        <w:t xml:space="preserve">dans ce cas </w:t>
      </w:r>
      <w:r w:rsidRPr="009B6763">
        <w:rPr>
          <w:b/>
          <w:sz w:val="18"/>
          <w:szCs w:val="18"/>
        </w:rPr>
        <w:t>soit en qualité de cotraitant, soit en qualité de sous-traitant pour l’exécution des prestations.</w:t>
      </w:r>
    </w:p>
  </w:footnote>
  <w:footnote w:id="11">
    <w:p w14:paraId="20110F3A" w14:textId="77777777" w:rsidR="00390A66" w:rsidRPr="009B6763" w:rsidRDefault="00390A66" w:rsidP="00F46057">
      <w:pPr>
        <w:pStyle w:val="Notedebasdepage"/>
        <w:ind w:left="180" w:hanging="180"/>
        <w:jc w:val="both"/>
        <w:rPr>
          <w:b/>
          <w:sz w:val="18"/>
          <w:szCs w:val="18"/>
        </w:rPr>
      </w:pPr>
      <w:r w:rsidRPr="009B6763">
        <w:rPr>
          <w:rStyle w:val="Appelnotedebasdep"/>
          <w:b/>
          <w:sz w:val="18"/>
          <w:szCs w:val="18"/>
        </w:rPr>
        <w:footnoteRef/>
      </w:r>
      <w:r w:rsidRPr="009B6763">
        <w:rPr>
          <w:b/>
          <w:sz w:val="18"/>
          <w:szCs w:val="18"/>
        </w:rPr>
        <w:t xml:space="preserve"> Ce numéro doit comporter le même numéro SIREN que celui du siège indiqué ci-dessus.</w:t>
      </w:r>
    </w:p>
  </w:footnote>
  <w:footnote w:id="12">
    <w:p w14:paraId="4981D659" w14:textId="77777777" w:rsidR="00390A66" w:rsidRPr="009B6763" w:rsidRDefault="00390A66" w:rsidP="00F46057">
      <w:pPr>
        <w:pStyle w:val="Notedebasdepage"/>
        <w:ind w:left="180" w:hanging="180"/>
        <w:jc w:val="both"/>
        <w:rPr>
          <w:sz w:val="18"/>
          <w:szCs w:val="18"/>
        </w:rPr>
      </w:pPr>
      <w:r w:rsidRPr="009B6763">
        <w:rPr>
          <w:rStyle w:val="Appelnotedebasdep"/>
          <w:sz w:val="18"/>
          <w:szCs w:val="18"/>
        </w:rPr>
        <w:footnoteRef/>
      </w:r>
      <w:r w:rsidRPr="009B6763">
        <w:rPr>
          <w:sz w:val="18"/>
          <w:szCs w:val="18"/>
        </w:rPr>
        <w:t xml:space="preserve"> </w:t>
      </w:r>
      <w:r w:rsidRPr="009B6763">
        <w:rPr>
          <w:b/>
          <w:sz w:val="18"/>
          <w:szCs w:val="18"/>
        </w:rPr>
        <w:t>En cas de groupement composé de plus de deux cotraitants, l’identification exacte des autres cotraitants doit être annexée au présent acte d’engagement</w:t>
      </w:r>
      <w:r w:rsidRPr="009B6763">
        <w:rPr>
          <w:sz w:val="18"/>
          <w:szCs w:val="18"/>
        </w:rPr>
        <w:t>.</w:t>
      </w:r>
    </w:p>
  </w:footnote>
  <w:footnote w:id="13">
    <w:p w14:paraId="1508E99A" w14:textId="77777777" w:rsidR="00390A66" w:rsidRPr="009B6763" w:rsidRDefault="00390A66" w:rsidP="00F46057">
      <w:pPr>
        <w:pStyle w:val="Notedebasdepage"/>
        <w:ind w:left="180" w:hanging="180"/>
        <w:jc w:val="both"/>
        <w:rPr>
          <w:sz w:val="18"/>
          <w:szCs w:val="18"/>
        </w:rPr>
      </w:pPr>
      <w:r w:rsidRPr="009B6763">
        <w:rPr>
          <w:rStyle w:val="Appelnotedebasdep"/>
          <w:sz w:val="18"/>
          <w:szCs w:val="18"/>
        </w:rPr>
        <w:footnoteRef/>
      </w:r>
      <w:r w:rsidRPr="009B6763">
        <w:rPr>
          <w:sz w:val="18"/>
          <w:szCs w:val="18"/>
        </w:rPr>
        <w:t xml:space="preserve"> Les entreprises étrangères indiquent, s’il en existe un, le numéro d’inscription au registre public concerné.</w:t>
      </w:r>
    </w:p>
  </w:footnote>
  <w:footnote w:id="14">
    <w:p w14:paraId="11F6878C" w14:textId="77777777" w:rsidR="00390A66" w:rsidRPr="009B6763" w:rsidRDefault="00390A66" w:rsidP="00F46057">
      <w:pPr>
        <w:pStyle w:val="Notedebasdepage"/>
        <w:ind w:left="180" w:hanging="180"/>
        <w:jc w:val="both"/>
        <w:rPr>
          <w:sz w:val="18"/>
          <w:szCs w:val="18"/>
        </w:rPr>
      </w:pPr>
      <w:r w:rsidRPr="009B6763">
        <w:rPr>
          <w:rStyle w:val="Appelnotedebasdep"/>
          <w:sz w:val="18"/>
          <w:szCs w:val="18"/>
        </w:rPr>
        <w:footnoteRef/>
      </w:r>
      <w:r w:rsidRPr="009B6763">
        <w:rPr>
          <w:sz w:val="18"/>
          <w:szCs w:val="18"/>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5">
    <w:p w14:paraId="39BACE17" w14:textId="5EE968E2" w:rsidR="00390A66" w:rsidRPr="009B6763" w:rsidRDefault="00390A66" w:rsidP="0006023E">
      <w:pPr>
        <w:pStyle w:val="Notedebasdepage"/>
        <w:ind w:left="180" w:hanging="180"/>
        <w:jc w:val="both"/>
        <w:rPr>
          <w:sz w:val="18"/>
          <w:szCs w:val="18"/>
        </w:rPr>
      </w:pPr>
      <w:r w:rsidRPr="009B6763">
        <w:rPr>
          <w:rStyle w:val="Appelnotedebasdep"/>
          <w:sz w:val="18"/>
          <w:szCs w:val="18"/>
        </w:rPr>
        <w:footnoteRef/>
      </w:r>
      <w:r w:rsidRPr="009B6763">
        <w:rPr>
          <w:sz w:val="18"/>
          <w:szCs w:val="18"/>
        </w:rPr>
        <w:t xml:space="preserve"> Cocher la situation concernée. En aucun cas, il ne peut être indiqué ici les références à une filiale ou à une société distincte du candidat</w:t>
      </w:r>
      <w:r>
        <w:rPr>
          <w:sz w:val="18"/>
          <w:szCs w:val="18"/>
        </w:rPr>
        <w:t>, sauf à être présentée</w:t>
      </w:r>
      <w:r w:rsidRPr="009B6763">
        <w:rPr>
          <w:sz w:val="18"/>
          <w:szCs w:val="18"/>
        </w:rPr>
        <w:t xml:space="preserve"> dans ce cas être soit en qualité de cotraitant, soit en qualité de sous-traitant pour l’exécution des prestations.</w:t>
      </w:r>
    </w:p>
  </w:footnote>
  <w:footnote w:id="16">
    <w:p w14:paraId="4E812617" w14:textId="77777777" w:rsidR="00390A66" w:rsidRPr="009B6763" w:rsidRDefault="00390A66" w:rsidP="00F46057">
      <w:pPr>
        <w:pStyle w:val="Notedebasdepage"/>
        <w:ind w:left="180" w:hanging="180"/>
        <w:rPr>
          <w:sz w:val="18"/>
          <w:szCs w:val="18"/>
        </w:rPr>
      </w:pPr>
      <w:r w:rsidRPr="009B6763">
        <w:rPr>
          <w:rStyle w:val="Appelnotedebasdep"/>
          <w:sz w:val="18"/>
          <w:szCs w:val="18"/>
        </w:rPr>
        <w:footnoteRef/>
      </w:r>
      <w:r w:rsidRPr="009B6763">
        <w:rPr>
          <w:sz w:val="18"/>
          <w:szCs w:val="18"/>
        </w:rPr>
        <w:t xml:space="preserve"> Ce numéro doit comporter le même numéro SIREN que celui du siège indiqué ci-dessus.</w:t>
      </w:r>
    </w:p>
  </w:footnote>
  <w:footnote w:id="17">
    <w:p w14:paraId="4B9F231C" w14:textId="77777777" w:rsidR="00390A66" w:rsidRDefault="00390A66" w:rsidP="00B111CB">
      <w:pPr>
        <w:pStyle w:val="Notedebasdepage"/>
      </w:pPr>
      <w:r w:rsidRPr="00981675">
        <w:rPr>
          <w:rStyle w:val="Appelnotedebasdep"/>
          <w:sz w:val="16"/>
          <w:szCs w:val="16"/>
        </w:rPr>
        <w:footnoteRef/>
      </w:r>
      <w:r w:rsidRPr="00981675">
        <w:rPr>
          <w:sz w:val="16"/>
          <w:szCs w:val="16"/>
        </w:rPr>
        <w:t xml:space="preserve"> Cocher la case concernée.</w:t>
      </w:r>
    </w:p>
  </w:footnote>
  <w:footnote w:id="18">
    <w:p w14:paraId="3312D272" w14:textId="296C7839" w:rsidR="00390A66" w:rsidRPr="00F023FB" w:rsidRDefault="00390A66" w:rsidP="005D14D3">
      <w:pPr>
        <w:pStyle w:val="Notedebasdepage"/>
      </w:pPr>
      <w:r w:rsidRPr="00F023FB">
        <w:rPr>
          <w:rStyle w:val="Appelnotedebasdep"/>
        </w:rPr>
        <w:footnoteRef/>
      </w:r>
      <w:r w:rsidRPr="00F023FB">
        <w:t xml:space="preserve"> Cocher si le candidat renonce au versement de l’avance en cas d’attribution d</w:t>
      </w:r>
      <w:r>
        <w:t>e l’accord-cadre</w:t>
      </w:r>
      <w:r w:rsidRPr="00F023FB">
        <w:t>.</w:t>
      </w:r>
    </w:p>
  </w:footnote>
  <w:footnote w:id="19">
    <w:p w14:paraId="7420411E" w14:textId="77777777" w:rsidR="00390A66" w:rsidRDefault="00390A66" w:rsidP="00915861">
      <w:pPr>
        <w:pStyle w:val="Notedebasdepage"/>
        <w:ind w:left="180" w:hanging="180"/>
        <w:jc w:val="both"/>
      </w:pPr>
      <w:r w:rsidRPr="002A121B">
        <w:rPr>
          <w:rStyle w:val="Appelnotedebasdep"/>
          <w:sz w:val="16"/>
          <w:szCs w:val="16"/>
        </w:rPr>
        <w:footnoteRef/>
      </w:r>
      <w:r w:rsidRPr="002A121B">
        <w:rPr>
          <w:sz w:val="16"/>
          <w:szCs w:val="16"/>
        </w:rPr>
        <w:t xml:space="preserve"> </w:t>
      </w:r>
      <w:r w:rsidRPr="002A121B">
        <w:rPr>
          <w:b/>
          <w:sz w:val="16"/>
          <w:szCs w:val="16"/>
        </w:rPr>
        <w:t>En cas d’offre présentée par un groupement d’entreprises, chaque cotraitant doit remettre l’attestation sur l’honneur correspondante en annexe au présent acte d'engagement.</w:t>
      </w:r>
    </w:p>
  </w:footnote>
  <w:footnote w:id="20">
    <w:p w14:paraId="146F16B5" w14:textId="77777777" w:rsidR="00390A66" w:rsidRDefault="00390A66" w:rsidP="00915861">
      <w:pPr>
        <w:pStyle w:val="Notedebasdepage"/>
        <w:ind w:left="180" w:hanging="180"/>
        <w:jc w:val="both"/>
      </w:pPr>
      <w:r w:rsidRPr="002A121B">
        <w:rPr>
          <w:rStyle w:val="Appelnotedebasdep"/>
          <w:sz w:val="16"/>
          <w:szCs w:val="16"/>
        </w:rPr>
        <w:footnoteRef/>
      </w:r>
      <w:r w:rsidRPr="002A121B">
        <w:rPr>
          <w:sz w:val="16"/>
          <w:szCs w:val="16"/>
        </w:rPr>
        <w:t xml:space="preserve"> Cocher la case concernée</w:t>
      </w:r>
    </w:p>
  </w:footnote>
  <w:footnote w:id="21">
    <w:p w14:paraId="04C6EC82" w14:textId="77777777" w:rsidR="00390A66" w:rsidRDefault="00390A66" w:rsidP="00915861">
      <w:pPr>
        <w:pStyle w:val="Notedebasdepage"/>
        <w:ind w:left="180" w:hanging="180"/>
        <w:jc w:val="both"/>
      </w:pPr>
      <w:r w:rsidRPr="002A121B">
        <w:rPr>
          <w:rStyle w:val="Appelnotedebasdep"/>
          <w:sz w:val="16"/>
          <w:szCs w:val="16"/>
        </w:rPr>
        <w:footnoteRef/>
      </w:r>
      <w:r w:rsidRPr="002A121B">
        <w:rPr>
          <w:sz w:val="16"/>
          <w:szCs w:val="16"/>
        </w:rPr>
        <w:t xml:space="preserve"> Cocher la case concernée</w:t>
      </w:r>
    </w:p>
  </w:footnote>
  <w:footnote w:id="22">
    <w:p w14:paraId="5E6BE707" w14:textId="76593ADB" w:rsidR="00390A66" w:rsidRDefault="00390A66" w:rsidP="00915861">
      <w:pPr>
        <w:pStyle w:val="Notedebasdepage"/>
        <w:ind w:left="180" w:hanging="180"/>
        <w:jc w:val="both"/>
        <w:rPr>
          <w:sz w:val="16"/>
          <w:szCs w:val="16"/>
        </w:rPr>
      </w:pPr>
      <w:r w:rsidRPr="002A121B">
        <w:rPr>
          <w:rStyle w:val="Appelnotedebasdep"/>
          <w:sz w:val="16"/>
          <w:szCs w:val="16"/>
        </w:rPr>
        <w:footnoteRef/>
      </w:r>
      <w:r w:rsidRPr="002A121B">
        <w:rPr>
          <w:sz w:val="16"/>
          <w:szCs w:val="16"/>
        </w:rPr>
        <w:t xml:space="preserve"> </w:t>
      </w:r>
      <w:r w:rsidRPr="002A121B">
        <w:rPr>
          <w:b/>
          <w:sz w:val="16"/>
          <w:szCs w:val="16"/>
        </w:rPr>
        <w:t>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w:t>
      </w:r>
      <w:r>
        <w:rPr>
          <w:b/>
          <w:sz w:val="16"/>
          <w:szCs w:val="16"/>
        </w:rPr>
        <w:t>1</w:t>
      </w:r>
      <w:r w:rsidRPr="002A121B">
        <w:rPr>
          <w:b/>
          <w:sz w:val="16"/>
          <w:szCs w:val="16"/>
        </w:rPr>
        <w:t xml:space="preserve"> remis dans le dossier de candidature</w:t>
      </w:r>
      <w:r w:rsidRPr="002A121B">
        <w:rPr>
          <w:sz w:val="16"/>
          <w:szCs w:val="16"/>
        </w:rPr>
        <w:t xml:space="preserve"> (formulaire téléchargeable sur le site du MINEFE :</w:t>
      </w:r>
    </w:p>
    <w:p w14:paraId="6C8AF366" w14:textId="77777777" w:rsidR="00390A66" w:rsidRDefault="00390A66" w:rsidP="00915861">
      <w:pPr>
        <w:pStyle w:val="Notedebasdepage"/>
        <w:ind w:left="180" w:hanging="180"/>
        <w:jc w:val="both"/>
      </w:pPr>
      <w:r w:rsidRPr="002A121B">
        <w:rPr>
          <w:sz w:val="16"/>
          <w:szCs w:val="16"/>
        </w:rPr>
        <w:t xml:space="preserve"> </w:t>
      </w:r>
      <w:hyperlink r:id="rId1" w:history="1">
        <w:r w:rsidRPr="002A121B">
          <w:rPr>
            <w:rStyle w:val="Lienhypertexte"/>
            <w:b/>
            <w:sz w:val="16"/>
            <w:szCs w:val="16"/>
          </w:rPr>
          <w:t>http://www.minefe.gouv.fr/themes/marches_publics/formulaires/index.htm</w:t>
        </w:r>
      </w:hyperlink>
      <w:r w:rsidRPr="002A121B">
        <w:rPr>
          <w:sz w:val="16"/>
          <w:szCs w:val="16"/>
        </w:rPr>
        <w:t xml:space="preserve"> </w:t>
      </w:r>
    </w:p>
  </w:footnote>
  <w:footnote w:id="23">
    <w:p w14:paraId="29A87390" w14:textId="591D3C29" w:rsidR="00390A66" w:rsidRDefault="00390A66" w:rsidP="007322BC">
      <w:pPr>
        <w:pStyle w:val="Notedebasdepage"/>
        <w:rPr>
          <w:sz w:val="16"/>
          <w:szCs w:val="16"/>
        </w:rPr>
      </w:pPr>
      <w:r w:rsidRPr="002A121B">
        <w:rPr>
          <w:rStyle w:val="Appelnotedebasdep"/>
          <w:sz w:val="16"/>
          <w:szCs w:val="16"/>
        </w:rPr>
        <w:footnoteRef/>
      </w:r>
      <w:r w:rsidRPr="002A121B">
        <w:rPr>
          <w:sz w:val="16"/>
          <w:szCs w:val="16"/>
        </w:rPr>
        <w:t xml:space="preserve"> A remplir par le pouvoir adjudicateur sur la photocopie de l’acte d’engagement délivré au titulaire en exemplaire unique.</w:t>
      </w:r>
    </w:p>
    <w:p w14:paraId="4BB42666" w14:textId="77777777" w:rsidR="00FE4D4D" w:rsidRDefault="00FE4D4D" w:rsidP="007322BC">
      <w:pPr>
        <w:pStyle w:val="Notedebasdepage"/>
      </w:pPr>
    </w:p>
  </w:footnote>
  <w:footnote w:id="24">
    <w:p w14:paraId="3E66172E" w14:textId="77777777" w:rsidR="00390A66" w:rsidDel="001D01C8" w:rsidRDefault="00390A66" w:rsidP="007322BC">
      <w:pPr>
        <w:pStyle w:val="Notedebasdepage"/>
        <w:rPr>
          <w:del w:id="388" w:author="AMARASEKERA Morgane" w:date="2019-10-15T15:06:00Z"/>
        </w:rPr>
      </w:pPr>
    </w:p>
  </w:footnote>
  <w:footnote w:id="25">
    <w:p w14:paraId="78871FDD" w14:textId="6F09CF4C" w:rsidR="00390A66" w:rsidRDefault="00390A66" w:rsidP="00FE4D4D">
      <w:pPr>
        <w:tabs>
          <w:tab w:val="left" w:pos="1990"/>
        </w:tab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D8094" w14:textId="191C4FA9" w:rsidR="00390A66" w:rsidRPr="003109B0" w:rsidRDefault="003109B0" w:rsidP="00441866">
    <w:pPr>
      <w:pStyle w:val="En-tte"/>
      <w:jc w:val="center"/>
      <w:rPr>
        <w:rFonts w:ascii="CGP" w:hAnsi="CGP"/>
        <w:b/>
      </w:rPr>
    </w:pPr>
    <w:r w:rsidRPr="003109B0">
      <w:rPr>
        <w:rFonts w:ascii="CGP" w:hAnsi="CGP"/>
        <w:b/>
      </w:rPr>
      <w:t>24-CP04-076-AC – AE-CCP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 w15:restartNumberingAfterBreak="0">
    <w:nsid w:val="04B36980"/>
    <w:multiLevelType w:val="hybridMultilevel"/>
    <w:tmpl w:val="6882BA30"/>
    <w:lvl w:ilvl="0" w:tplc="FCA4DD10">
      <w:start w:val="3"/>
      <w:numFmt w:val="bullet"/>
      <w:lvlText w:val="-"/>
      <w:lvlJc w:val="left"/>
      <w:pPr>
        <w:ind w:left="720" w:hanging="360"/>
      </w:pPr>
      <w:rPr>
        <w:rFonts w:ascii="CGP" w:eastAsia="Times New Roman" w:hAnsi="CGP"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ED0318"/>
    <w:multiLevelType w:val="multilevel"/>
    <w:tmpl w:val="D4845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E18B6"/>
    <w:multiLevelType w:val="hybridMultilevel"/>
    <w:tmpl w:val="6898FF54"/>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90E3199"/>
    <w:multiLevelType w:val="hybridMultilevel"/>
    <w:tmpl w:val="59B6337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8304C9"/>
    <w:multiLevelType w:val="hybridMultilevel"/>
    <w:tmpl w:val="70EA630A"/>
    <w:lvl w:ilvl="0" w:tplc="FDA687C0">
      <w:start w:val="101"/>
      <w:numFmt w:val="bullet"/>
      <w:lvlText w:val="-"/>
      <w:lvlJc w:val="left"/>
      <w:pPr>
        <w:ind w:left="720" w:hanging="360"/>
      </w:pPr>
      <w:rPr>
        <w:rFonts w:ascii="Comic Sans MS" w:eastAsia="Calibri" w:hAnsi="Comic Sans MS"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6C51D7"/>
    <w:multiLevelType w:val="singleLevel"/>
    <w:tmpl w:val="FFFFFFFF"/>
    <w:lvl w:ilvl="0">
      <w:start w:val="2"/>
      <w:numFmt w:val="bullet"/>
      <w:lvlText w:val="-"/>
      <w:legacy w:legacy="1" w:legacySpace="0" w:legacyIndent="705"/>
      <w:lvlJc w:val="left"/>
      <w:pPr>
        <w:ind w:left="705" w:hanging="705"/>
      </w:pPr>
      <w:rPr>
        <w:rFonts w:ascii="Times" w:hAnsi="Times" w:cs="Times New Roman" w:hint="default"/>
        <w:sz w:val="20"/>
      </w:rPr>
    </w:lvl>
  </w:abstractNum>
  <w:abstractNum w:abstractNumId="10" w15:restartNumberingAfterBreak="0">
    <w:nsid w:val="4620073C"/>
    <w:multiLevelType w:val="singleLevel"/>
    <w:tmpl w:val="FFFFFFFF"/>
    <w:lvl w:ilvl="0">
      <w:start w:val="2"/>
      <w:numFmt w:val="bullet"/>
      <w:lvlText w:val="-"/>
      <w:legacy w:legacy="1" w:legacySpace="0" w:legacyIndent="705"/>
      <w:lvlJc w:val="left"/>
      <w:pPr>
        <w:ind w:left="705" w:hanging="705"/>
      </w:pPr>
      <w:rPr>
        <w:rFonts w:ascii="Times" w:hAnsi="Times" w:hint="default"/>
        <w:sz w:val="20"/>
      </w:rPr>
    </w:lvl>
  </w:abstractNum>
  <w:abstractNum w:abstractNumId="11" w15:restartNumberingAfterBreak="0">
    <w:nsid w:val="4821620F"/>
    <w:multiLevelType w:val="hybridMultilevel"/>
    <w:tmpl w:val="F9D277CC"/>
    <w:lvl w:ilvl="0" w:tplc="DDCA24E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B5D6900"/>
    <w:multiLevelType w:val="hybridMultilevel"/>
    <w:tmpl w:val="D220D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55715C"/>
    <w:multiLevelType w:val="hybridMultilevel"/>
    <w:tmpl w:val="D27A3C4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062"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60388C"/>
    <w:multiLevelType w:val="hybridMultilevel"/>
    <w:tmpl w:val="162E58A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91462D"/>
    <w:multiLevelType w:val="hybridMultilevel"/>
    <w:tmpl w:val="B97446C4"/>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20" w15:restartNumberingAfterBreak="0">
    <w:nsid w:val="679928C0"/>
    <w:multiLevelType w:val="hybridMultilevel"/>
    <w:tmpl w:val="50E4AB8E"/>
    <w:lvl w:ilvl="0" w:tplc="040C000B">
      <w:start w:val="1"/>
      <w:numFmt w:val="bullet"/>
      <w:lvlText w:val=""/>
      <w:lvlJc w:val="left"/>
      <w:pPr>
        <w:tabs>
          <w:tab w:val="num" w:pos="1494"/>
        </w:tabs>
        <w:ind w:left="1494" w:hanging="360"/>
      </w:pPr>
      <w:rPr>
        <w:rFonts w:ascii="Wingdings" w:hAnsi="Wingdings" w:hint="default"/>
      </w:rPr>
    </w:lvl>
    <w:lvl w:ilvl="1" w:tplc="040C0003">
      <w:start w:val="1"/>
      <w:numFmt w:val="bullet"/>
      <w:lvlText w:val="o"/>
      <w:lvlJc w:val="left"/>
      <w:pPr>
        <w:tabs>
          <w:tab w:val="num" w:pos="1929"/>
        </w:tabs>
        <w:ind w:left="1929" w:hanging="360"/>
      </w:pPr>
      <w:rPr>
        <w:rFonts w:ascii="Courier New" w:hAnsi="Courier New" w:cs="Courier New" w:hint="default"/>
      </w:rPr>
    </w:lvl>
    <w:lvl w:ilvl="2" w:tplc="040C0005">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21" w15:restartNumberingAfterBreak="0">
    <w:nsid w:val="6ABF60DF"/>
    <w:multiLevelType w:val="singleLevel"/>
    <w:tmpl w:val="FFFFFFFF"/>
    <w:lvl w:ilvl="0">
      <w:start w:val="2"/>
      <w:numFmt w:val="bullet"/>
      <w:lvlText w:val="-"/>
      <w:legacy w:legacy="1" w:legacySpace="0" w:legacyIndent="705"/>
      <w:lvlJc w:val="left"/>
      <w:pPr>
        <w:ind w:left="705" w:hanging="705"/>
      </w:pPr>
      <w:rPr>
        <w:rFonts w:ascii="Times" w:hAnsi="Times" w:cs="Times New Roman" w:hint="default"/>
        <w:sz w:val="20"/>
      </w:rPr>
    </w:lvl>
  </w:abstractNum>
  <w:abstractNum w:abstractNumId="22" w15:restartNumberingAfterBreak="0">
    <w:nsid w:val="6CA13254"/>
    <w:multiLevelType w:val="hybridMultilevel"/>
    <w:tmpl w:val="CE8A428C"/>
    <w:lvl w:ilvl="0" w:tplc="8C1C8DD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7E4A74"/>
    <w:multiLevelType w:val="hybridMultilevel"/>
    <w:tmpl w:val="C818BF0C"/>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26"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23"/>
  </w:num>
  <w:num w:numId="2">
    <w:abstractNumId w:val="24"/>
  </w:num>
  <w:num w:numId="3">
    <w:abstractNumId w:val="18"/>
  </w:num>
  <w:num w:numId="4">
    <w:abstractNumId w:val="25"/>
  </w:num>
  <w:num w:numId="5">
    <w:abstractNumId w:val="4"/>
  </w:num>
  <w:num w:numId="6">
    <w:abstractNumId w:val="3"/>
  </w:num>
  <w:num w:numId="7">
    <w:abstractNumId w:val="20"/>
  </w:num>
  <w:num w:numId="8">
    <w:abstractNumId w:val="8"/>
  </w:num>
  <w:num w:numId="9">
    <w:abstractNumId w:val="6"/>
  </w:num>
  <w:num w:numId="10">
    <w:abstractNumId w:val="17"/>
  </w:num>
  <w:num w:numId="11">
    <w:abstractNumId w:val="1"/>
  </w:num>
  <w:num w:numId="12">
    <w:abstractNumId w:val="14"/>
  </w:num>
  <w:num w:numId="13">
    <w:abstractNumId w:val="13"/>
  </w:num>
  <w:num w:numId="14">
    <w:abstractNumId w:val="10"/>
  </w:num>
  <w:num w:numId="15">
    <w:abstractNumId w:val="9"/>
  </w:num>
  <w:num w:numId="16">
    <w:abstractNumId w:val="21"/>
  </w:num>
  <w:num w:numId="17">
    <w:abstractNumId w:val="19"/>
  </w:num>
  <w:num w:numId="18">
    <w:abstractNumId w:val="16"/>
  </w:num>
  <w:num w:numId="19">
    <w:abstractNumId w:val="22"/>
  </w:num>
  <w:num w:numId="20">
    <w:abstractNumId w:val="11"/>
  </w:num>
  <w:num w:numId="21">
    <w:abstractNumId w:val="15"/>
  </w:num>
  <w:num w:numId="22">
    <w:abstractNumId w:val="7"/>
  </w:num>
  <w:num w:numId="23">
    <w:abstractNumId w:val="12"/>
  </w:num>
  <w:num w:numId="24">
    <w:abstractNumId w:val="5"/>
  </w:num>
  <w:num w:numId="25">
    <w:abstractNumId w:val="26"/>
  </w:num>
  <w:num w:numId="26">
    <w:abstractNumId w:val="0"/>
  </w:num>
  <w:num w:numId="27">
    <w:abstractNumId w:val="2"/>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ARASEKERA Morgane">
    <w15:presenceInfo w15:providerId="AD" w15:userId="S-1-5-21-1816141390-1685798348-625696398-207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1922"/>
    <w:rsid w:val="00003147"/>
    <w:rsid w:val="000040CA"/>
    <w:rsid w:val="00004782"/>
    <w:rsid w:val="00007A85"/>
    <w:rsid w:val="00010F41"/>
    <w:rsid w:val="000116EF"/>
    <w:rsid w:val="00012808"/>
    <w:rsid w:val="000152C8"/>
    <w:rsid w:val="00015368"/>
    <w:rsid w:val="00015384"/>
    <w:rsid w:val="000158CD"/>
    <w:rsid w:val="0001627F"/>
    <w:rsid w:val="00017EE0"/>
    <w:rsid w:val="000205D5"/>
    <w:rsid w:val="00020D25"/>
    <w:rsid w:val="0002128B"/>
    <w:rsid w:val="00022BE6"/>
    <w:rsid w:val="00023C25"/>
    <w:rsid w:val="00023F9C"/>
    <w:rsid w:val="000241D4"/>
    <w:rsid w:val="00026D73"/>
    <w:rsid w:val="00026DFB"/>
    <w:rsid w:val="00031636"/>
    <w:rsid w:val="00034747"/>
    <w:rsid w:val="00034E44"/>
    <w:rsid w:val="0003575B"/>
    <w:rsid w:val="00035A71"/>
    <w:rsid w:val="000369CD"/>
    <w:rsid w:val="00036D37"/>
    <w:rsid w:val="0003797F"/>
    <w:rsid w:val="00040472"/>
    <w:rsid w:val="00040B1B"/>
    <w:rsid w:val="00041BD0"/>
    <w:rsid w:val="00041EB4"/>
    <w:rsid w:val="0004469A"/>
    <w:rsid w:val="00044B5C"/>
    <w:rsid w:val="00044BF6"/>
    <w:rsid w:val="000500AB"/>
    <w:rsid w:val="00051BFA"/>
    <w:rsid w:val="00051F0F"/>
    <w:rsid w:val="00051F61"/>
    <w:rsid w:val="00053708"/>
    <w:rsid w:val="000557CB"/>
    <w:rsid w:val="00055E44"/>
    <w:rsid w:val="00056193"/>
    <w:rsid w:val="0006023E"/>
    <w:rsid w:val="00060CA0"/>
    <w:rsid w:val="00060CD1"/>
    <w:rsid w:val="0006126E"/>
    <w:rsid w:val="000616C1"/>
    <w:rsid w:val="000630CF"/>
    <w:rsid w:val="0006506B"/>
    <w:rsid w:val="0006592B"/>
    <w:rsid w:val="0007140A"/>
    <w:rsid w:val="00072DD5"/>
    <w:rsid w:val="00074168"/>
    <w:rsid w:val="000741B0"/>
    <w:rsid w:val="00075228"/>
    <w:rsid w:val="00075A17"/>
    <w:rsid w:val="00077627"/>
    <w:rsid w:val="00077EF7"/>
    <w:rsid w:val="00080758"/>
    <w:rsid w:val="000816CB"/>
    <w:rsid w:val="000822CF"/>
    <w:rsid w:val="00082D84"/>
    <w:rsid w:val="00086157"/>
    <w:rsid w:val="00086989"/>
    <w:rsid w:val="00086C1F"/>
    <w:rsid w:val="0009044F"/>
    <w:rsid w:val="00090F43"/>
    <w:rsid w:val="000920F2"/>
    <w:rsid w:val="00092FE6"/>
    <w:rsid w:val="0009312D"/>
    <w:rsid w:val="000939CA"/>
    <w:rsid w:val="00093CF0"/>
    <w:rsid w:val="00094D05"/>
    <w:rsid w:val="000A05E3"/>
    <w:rsid w:val="000A1E5A"/>
    <w:rsid w:val="000A1E8F"/>
    <w:rsid w:val="000A2413"/>
    <w:rsid w:val="000A45ED"/>
    <w:rsid w:val="000A4EDA"/>
    <w:rsid w:val="000A53CF"/>
    <w:rsid w:val="000A55D7"/>
    <w:rsid w:val="000A5F6F"/>
    <w:rsid w:val="000B0887"/>
    <w:rsid w:val="000B2A7E"/>
    <w:rsid w:val="000B657C"/>
    <w:rsid w:val="000B699B"/>
    <w:rsid w:val="000B74A7"/>
    <w:rsid w:val="000C0490"/>
    <w:rsid w:val="000C20E6"/>
    <w:rsid w:val="000C276F"/>
    <w:rsid w:val="000C42B9"/>
    <w:rsid w:val="000C5EB5"/>
    <w:rsid w:val="000C60EA"/>
    <w:rsid w:val="000C662B"/>
    <w:rsid w:val="000C7008"/>
    <w:rsid w:val="000C76D1"/>
    <w:rsid w:val="000D1086"/>
    <w:rsid w:val="000D163E"/>
    <w:rsid w:val="000D2903"/>
    <w:rsid w:val="000D366C"/>
    <w:rsid w:val="000D4605"/>
    <w:rsid w:val="000D54A9"/>
    <w:rsid w:val="000E0448"/>
    <w:rsid w:val="000E0CF7"/>
    <w:rsid w:val="000E0D0E"/>
    <w:rsid w:val="000E1475"/>
    <w:rsid w:val="000E21D9"/>
    <w:rsid w:val="000E2D55"/>
    <w:rsid w:val="000E30C2"/>
    <w:rsid w:val="000E3C35"/>
    <w:rsid w:val="000E45C3"/>
    <w:rsid w:val="000E4668"/>
    <w:rsid w:val="000E53FC"/>
    <w:rsid w:val="000E6DA6"/>
    <w:rsid w:val="000E6E8C"/>
    <w:rsid w:val="000F031A"/>
    <w:rsid w:val="000F088B"/>
    <w:rsid w:val="000F278A"/>
    <w:rsid w:val="000F31EC"/>
    <w:rsid w:val="000F4B47"/>
    <w:rsid w:val="00100BB7"/>
    <w:rsid w:val="00101C40"/>
    <w:rsid w:val="00102BBF"/>
    <w:rsid w:val="0010432B"/>
    <w:rsid w:val="00104FD4"/>
    <w:rsid w:val="00105DBF"/>
    <w:rsid w:val="00105F59"/>
    <w:rsid w:val="001063C7"/>
    <w:rsid w:val="00106AD7"/>
    <w:rsid w:val="001070A8"/>
    <w:rsid w:val="0010771B"/>
    <w:rsid w:val="001119E8"/>
    <w:rsid w:val="00111E54"/>
    <w:rsid w:val="00112F6E"/>
    <w:rsid w:val="00114291"/>
    <w:rsid w:val="00114A37"/>
    <w:rsid w:val="00116845"/>
    <w:rsid w:val="00116CF7"/>
    <w:rsid w:val="001208C8"/>
    <w:rsid w:val="001211A5"/>
    <w:rsid w:val="00121DEB"/>
    <w:rsid w:val="00122024"/>
    <w:rsid w:val="00124549"/>
    <w:rsid w:val="001252D8"/>
    <w:rsid w:val="00125781"/>
    <w:rsid w:val="00126315"/>
    <w:rsid w:val="001310C6"/>
    <w:rsid w:val="00131B5E"/>
    <w:rsid w:val="00133F65"/>
    <w:rsid w:val="0013488A"/>
    <w:rsid w:val="00136702"/>
    <w:rsid w:val="001401A1"/>
    <w:rsid w:val="001411BB"/>
    <w:rsid w:val="00141967"/>
    <w:rsid w:val="00141FFF"/>
    <w:rsid w:val="001421F0"/>
    <w:rsid w:val="00142A3B"/>
    <w:rsid w:val="00143398"/>
    <w:rsid w:val="00143671"/>
    <w:rsid w:val="001451F3"/>
    <w:rsid w:val="00145EE9"/>
    <w:rsid w:val="00146427"/>
    <w:rsid w:val="00147595"/>
    <w:rsid w:val="00150A1A"/>
    <w:rsid w:val="00150D78"/>
    <w:rsid w:val="001526CC"/>
    <w:rsid w:val="0015296E"/>
    <w:rsid w:val="00154849"/>
    <w:rsid w:val="00154A3B"/>
    <w:rsid w:val="001568A5"/>
    <w:rsid w:val="00160855"/>
    <w:rsid w:val="00160AA6"/>
    <w:rsid w:val="0016315C"/>
    <w:rsid w:val="001632D0"/>
    <w:rsid w:val="00163C57"/>
    <w:rsid w:val="00164325"/>
    <w:rsid w:val="00165957"/>
    <w:rsid w:val="0016599B"/>
    <w:rsid w:val="00166171"/>
    <w:rsid w:val="00167710"/>
    <w:rsid w:val="001679BC"/>
    <w:rsid w:val="00167CC2"/>
    <w:rsid w:val="00167E98"/>
    <w:rsid w:val="00170736"/>
    <w:rsid w:val="0017297A"/>
    <w:rsid w:val="001729CB"/>
    <w:rsid w:val="00172EDF"/>
    <w:rsid w:val="00173606"/>
    <w:rsid w:val="00173926"/>
    <w:rsid w:val="00173A82"/>
    <w:rsid w:val="00173A9E"/>
    <w:rsid w:val="00173F96"/>
    <w:rsid w:val="00174D1F"/>
    <w:rsid w:val="00175001"/>
    <w:rsid w:val="00175ACE"/>
    <w:rsid w:val="00175FED"/>
    <w:rsid w:val="00176209"/>
    <w:rsid w:val="00177EDE"/>
    <w:rsid w:val="00177FE2"/>
    <w:rsid w:val="00180318"/>
    <w:rsid w:val="001807C9"/>
    <w:rsid w:val="00181770"/>
    <w:rsid w:val="00181A6D"/>
    <w:rsid w:val="00182145"/>
    <w:rsid w:val="001833D3"/>
    <w:rsid w:val="00183EAC"/>
    <w:rsid w:val="00185193"/>
    <w:rsid w:val="00185905"/>
    <w:rsid w:val="0018638D"/>
    <w:rsid w:val="00190726"/>
    <w:rsid w:val="00190D2B"/>
    <w:rsid w:val="00192599"/>
    <w:rsid w:val="00192BBD"/>
    <w:rsid w:val="00193756"/>
    <w:rsid w:val="00195BB8"/>
    <w:rsid w:val="0019624A"/>
    <w:rsid w:val="0019745F"/>
    <w:rsid w:val="00197D4C"/>
    <w:rsid w:val="001A06E2"/>
    <w:rsid w:val="001A17DA"/>
    <w:rsid w:val="001A5D56"/>
    <w:rsid w:val="001A75FA"/>
    <w:rsid w:val="001A7A17"/>
    <w:rsid w:val="001B1DB3"/>
    <w:rsid w:val="001B27C5"/>
    <w:rsid w:val="001B27D2"/>
    <w:rsid w:val="001B50D6"/>
    <w:rsid w:val="001B653B"/>
    <w:rsid w:val="001B76A6"/>
    <w:rsid w:val="001C0D1B"/>
    <w:rsid w:val="001C1E69"/>
    <w:rsid w:val="001C481F"/>
    <w:rsid w:val="001C54C9"/>
    <w:rsid w:val="001C7312"/>
    <w:rsid w:val="001D01C8"/>
    <w:rsid w:val="001D0F7F"/>
    <w:rsid w:val="001D1253"/>
    <w:rsid w:val="001D2B91"/>
    <w:rsid w:val="001D3B24"/>
    <w:rsid w:val="001D7592"/>
    <w:rsid w:val="001D79A0"/>
    <w:rsid w:val="001E0ACB"/>
    <w:rsid w:val="001E2FF1"/>
    <w:rsid w:val="001E327D"/>
    <w:rsid w:val="001E38BB"/>
    <w:rsid w:val="001E4454"/>
    <w:rsid w:val="001E5B27"/>
    <w:rsid w:val="001E5B73"/>
    <w:rsid w:val="001E6354"/>
    <w:rsid w:val="001F205B"/>
    <w:rsid w:val="001F2D93"/>
    <w:rsid w:val="001F2E55"/>
    <w:rsid w:val="001F36E4"/>
    <w:rsid w:val="001F554C"/>
    <w:rsid w:val="001F5779"/>
    <w:rsid w:val="001F6220"/>
    <w:rsid w:val="001F68D0"/>
    <w:rsid w:val="001F72B1"/>
    <w:rsid w:val="001F79FA"/>
    <w:rsid w:val="001F7F1A"/>
    <w:rsid w:val="00200317"/>
    <w:rsid w:val="00201E9D"/>
    <w:rsid w:val="00202749"/>
    <w:rsid w:val="00204382"/>
    <w:rsid w:val="00205C09"/>
    <w:rsid w:val="00205CC7"/>
    <w:rsid w:val="00205D97"/>
    <w:rsid w:val="00207448"/>
    <w:rsid w:val="0020758D"/>
    <w:rsid w:val="002076DA"/>
    <w:rsid w:val="0021012F"/>
    <w:rsid w:val="00210BA1"/>
    <w:rsid w:val="00210D20"/>
    <w:rsid w:val="002111F2"/>
    <w:rsid w:val="00211420"/>
    <w:rsid w:val="00212AFF"/>
    <w:rsid w:val="00213C14"/>
    <w:rsid w:val="00214641"/>
    <w:rsid w:val="00215BEE"/>
    <w:rsid w:val="00216350"/>
    <w:rsid w:val="00220CAE"/>
    <w:rsid w:val="00221A6D"/>
    <w:rsid w:val="002268D5"/>
    <w:rsid w:val="00230439"/>
    <w:rsid w:val="0023068A"/>
    <w:rsid w:val="0023177F"/>
    <w:rsid w:val="00233F3C"/>
    <w:rsid w:val="00235830"/>
    <w:rsid w:val="00236024"/>
    <w:rsid w:val="002408DF"/>
    <w:rsid w:val="002414C6"/>
    <w:rsid w:val="00241693"/>
    <w:rsid w:val="00242244"/>
    <w:rsid w:val="00244AC9"/>
    <w:rsid w:val="002451EF"/>
    <w:rsid w:val="00245426"/>
    <w:rsid w:val="0024559B"/>
    <w:rsid w:val="0024562C"/>
    <w:rsid w:val="00245938"/>
    <w:rsid w:val="00247C0B"/>
    <w:rsid w:val="002501BB"/>
    <w:rsid w:val="00250CE5"/>
    <w:rsid w:val="00254EE2"/>
    <w:rsid w:val="002550C0"/>
    <w:rsid w:val="00255AF1"/>
    <w:rsid w:val="00255C13"/>
    <w:rsid w:val="00257761"/>
    <w:rsid w:val="00257E47"/>
    <w:rsid w:val="00260DAC"/>
    <w:rsid w:val="0026162F"/>
    <w:rsid w:val="00261990"/>
    <w:rsid w:val="002624C5"/>
    <w:rsid w:val="00262532"/>
    <w:rsid w:val="00262754"/>
    <w:rsid w:val="0026400A"/>
    <w:rsid w:val="002646D4"/>
    <w:rsid w:val="00265137"/>
    <w:rsid w:val="00265A7D"/>
    <w:rsid w:val="00265C0B"/>
    <w:rsid w:val="002665FF"/>
    <w:rsid w:val="002666B9"/>
    <w:rsid w:val="002666E5"/>
    <w:rsid w:val="002669C8"/>
    <w:rsid w:val="00270E1C"/>
    <w:rsid w:val="002717CE"/>
    <w:rsid w:val="00272F0A"/>
    <w:rsid w:val="00273A03"/>
    <w:rsid w:val="00273B7D"/>
    <w:rsid w:val="00275C9A"/>
    <w:rsid w:val="002765B0"/>
    <w:rsid w:val="00277639"/>
    <w:rsid w:val="0027779A"/>
    <w:rsid w:val="00280D17"/>
    <w:rsid w:val="00280DCE"/>
    <w:rsid w:val="00281BCD"/>
    <w:rsid w:val="00281C1A"/>
    <w:rsid w:val="00282F83"/>
    <w:rsid w:val="00284141"/>
    <w:rsid w:val="00285D23"/>
    <w:rsid w:val="00286992"/>
    <w:rsid w:val="00293723"/>
    <w:rsid w:val="002947E0"/>
    <w:rsid w:val="00294B2B"/>
    <w:rsid w:val="00294EBF"/>
    <w:rsid w:val="0029699B"/>
    <w:rsid w:val="00296B49"/>
    <w:rsid w:val="0029741D"/>
    <w:rsid w:val="002A1752"/>
    <w:rsid w:val="002A1A44"/>
    <w:rsid w:val="002A1A73"/>
    <w:rsid w:val="002A1D90"/>
    <w:rsid w:val="002A1F86"/>
    <w:rsid w:val="002A30D1"/>
    <w:rsid w:val="002A3340"/>
    <w:rsid w:val="002A4393"/>
    <w:rsid w:val="002A472A"/>
    <w:rsid w:val="002A5E1B"/>
    <w:rsid w:val="002A63D6"/>
    <w:rsid w:val="002A78CB"/>
    <w:rsid w:val="002B0A59"/>
    <w:rsid w:val="002B1A8C"/>
    <w:rsid w:val="002B1EBB"/>
    <w:rsid w:val="002B1ED5"/>
    <w:rsid w:val="002B48C4"/>
    <w:rsid w:val="002C0CAA"/>
    <w:rsid w:val="002C1ECC"/>
    <w:rsid w:val="002C2766"/>
    <w:rsid w:val="002C497F"/>
    <w:rsid w:val="002C51D0"/>
    <w:rsid w:val="002C5E03"/>
    <w:rsid w:val="002C6593"/>
    <w:rsid w:val="002C6846"/>
    <w:rsid w:val="002D20B6"/>
    <w:rsid w:val="002D2634"/>
    <w:rsid w:val="002D26F1"/>
    <w:rsid w:val="002D3695"/>
    <w:rsid w:val="002D43B9"/>
    <w:rsid w:val="002D4C2C"/>
    <w:rsid w:val="002D6ECD"/>
    <w:rsid w:val="002E062B"/>
    <w:rsid w:val="002E2464"/>
    <w:rsid w:val="002E246A"/>
    <w:rsid w:val="002E24C8"/>
    <w:rsid w:val="002E36C7"/>
    <w:rsid w:val="002E3B63"/>
    <w:rsid w:val="002E45B7"/>
    <w:rsid w:val="002E539F"/>
    <w:rsid w:val="002E6310"/>
    <w:rsid w:val="002F02DB"/>
    <w:rsid w:val="002F2528"/>
    <w:rsid w:val="002F2C80"/>
    <w:rsid w:val="002F3096"/>
    <w:rsid w:val="002F348E"/>
    <w:rsid w:val="002F3ED9"/>
    <w:rsid w:val="002F556A"/>
    <w:rsid w:val="002F7843"/>
    <w:rsid w:val="002F7C5E"/>
    <w:rsid w:val="002F7D86"/>
    <w:rsid w:val="003000C5"/>
    <w:rsid w:val="00301687"/>
    <w:rsid w:val="00302FEB"/>
    <w:rsid w:val="003032A6"/>
    <w:rsid w:val="0030372D"/>
    <w:rsid w:val="00304B3D"/>
    <w:rsid w:val="00305571"/>
    <w:rsid w:val="0030623C"/>
    <w:rsid w:val="00306D46"/>
    <w:rsid w:val="003077EB"/>
    <w:rsid w:val="00307C01"/>
    <w:rsid w:val="003109B0"/>
    <w:rsid w:val="00312258"/>
    <w:rsid w:val="00313024"/>
    <w:rsid w:val="0031313F"/>
    <w:rsid w:val="0031472A"/>
    <w:rsid w:val="00315E32"/>
    <w:rsid w:val="00315FDE"/>
    <w:rsid w:val="00317C50"/>
    <w:rsid w:val="0032079E"/>
    <w:rsid w:val="00320DA1"/>
    <w:rsid w:val="00320E90"/>
    <w:rsid w:val="00321B6D"/>
    <w:rsid w:val="00322735"/>
    <w:rsid w:val="003229E4"/>
    <w:rsid w:val="00322DE9"/>
    <w:rsid w:val="00322E32"/>
    <w:rsid w:val="00323646"/>
    <w:rsid w:val="003260D9"/>
    <w:rsid w:val="003273C6"/>
    <w:rsid w:val="00327D04"/>
    <w:rsid w:val="00327E30"/>
    <w:rsid w:val="003319DA"/>
    <w:rsid w:val="003324E8"/>
    <w:rsid w:val="00332CF1"/>
    <w:rsid w:val="00332D31"/>
    <w:rsid w:val="00332F69"/>
    <w:rsid w:val="00333084"/>
    <w:rsid w:val="00335F72"/>
    <w:rsid w:val="00336463"/>
    <w:rsid w:val="003411E3"/>
    <w:rsid w:val="00341227"/>
    <w:rsid w:val="00342AC4"/>
    <w:rsid w:val="0034370F"/>
    <w:rsid w:val="00343B1E"/>
    <w:rsid w:val="00343E46"/>
    <w:rsid w:val="00344A35"/>
    <w:rsid w:val="003469B9"/>
    <w:rsid w:val="00347091"/>
    <w:rsid w:val="003472E3"/>
    <w:rsid w:val="003507D6"/>
    <w:rsid w:val="003510E8"/>
    <w:rsid w:val="00353302"/>
    <w:rsid w:val="00362E18"/>
    <w:rsid w:val="00363123"/>
    <w:rsid w:val="00363772"/>
    <w:rsid w:val="00363957"/>
    <w:rsid w:val="00364179"/>
    <w:rsid w:val="003653B5"/>
    <w:rsid w:val="00366816"/>
    <w:rsid w:val="00372CB2"/>
    <w:rsid w:val="00373019"/>
    <w:rsid w:val="003734D3"/>
    <w:rsid w:val="003737F8"/>
    <w:rsid w:val="00376C1C"/>
    <w:rsid w:val="0037732C"/>
    <w:rsid w:val="00377FB2"/>
    <w:rsid w:val="00381381"/>
    <w:rsid w:val="003819A7"/>
    <w:rsid w:val="00382A84"/>
    <w:rsid w:val="00382D75"/>
    <w:rsid w:val="00382E8C"/>
    <w:rsid w:val="003838A5"/>
    <w:rsid w:val="003842A6"/>
    <w:rsid w:val="003842AB"/>
    <w:rsid w:val="00386DE2"/>
    <w:rsid w:val="00390A66"/>
    <w:rsid w:val="00391375"/>
    <w:rsid w:val="00392804"/>
    <w:rsid w:val="003932E1"/>
    <w:rsid w:val="00394B35"/>
    <w:rsid w:val="00395344"/>
    <w:rsid w:val="00396571"/>
    <w:rsid w:val="003967FE"/>
    <w:rsid w:val="00397580"/>
    <w:rsid w:val="00397895"/>
    <w:rsid w:val="003A0BA1"/>
    <w:rsid w:val="003A3123"/>
    <w:rsid w:val="003A35BF"/>
    <w:rsid w:val="003A44B8"/>
    <w:rsid w:val="003A4B8B"/>
    <w:rsid w:val="003A6277"/>
    <w:rsid w:val="003B0181"/>
    <w:rsid w:val="003B162E"/>
    <w:rsid w:val="003B1B14"/>
    <w:rsid w:val="003B3733"/>
    <w:rsid w:val="003B3DD4"/>
    <w:rsid w:val="003B49B0"/>
    <w:rsid w:val="003B505C"/>
    <w:rsid w:val="003B54BA"/>
    <w:rsid w:val="003B7926"/>
    <w:rsid w:val="003C0AFC"/>
    <w:rsid w:val="003C24F4"/>
    <w:rsid w:val="003C2BFB"/>
    <w:rsid w:val="003C43D5"/>
    <w:rsid w:val="003C4509"/>
    <w:rsid w:val="003C47C8"/>
    <w:rsid w:val="003C5837"/>
    <w:rsid w:val="003C5FB8"/>
    <w:rsid w:val="003C790F"/>
    <w:rsid w:val="003C7B9D"/>
    <w:rsid w:val="003D08FA"/>
    <w:rsid w:val="003D1034"/>
    <w:rsid w:val="003D2249"/>
    <w:rsid w:val="003D25CC"/>
    <w:rsid w:val="003D3295"/>
    <w:rsid w:val="003D3548"/>
    <w:rsid w:val="003D4E56"/>
    <w:rsid w:val="003D5233"/>
    <w:rsid w:val="003D5EB3"/>
    <w:rsid w:val="003D7FC3"/>
    <w:rsid w:val="003E0237"/>
    <w:rsid w:val="003E10E8"/>
    <w:rsid w:val="003E1449"/>
    <w:rsid w:val="003E1D98"/>
    <w:rsid w:val="003E1EAB"/>
    <w:rsid w:val="003E285E"/>
    <w:rsid w:val="003E2D76"/>
    <w:rsid w:val="003E5CB1"/>
    <w:rsid w:val="003E5F7F"/>
    <w:rsid w:val="003E78AA"/>
    <w:rsid w:val="003E7CA3"/>
    <w:rsid w:val="003F2476"/>
    <w:rsid w:val="003F2F94"/>
    <w:rsid w:val="003F3FF9"/>
    <w:rsid w:val="003F5105"/>
    <w:rsid w:val="003F5902"/>
    <w:rsid w:val="003F6243"/>
    <w:rsid w:val="004003C2"/>
    <w:rsid w:val="00400C3C"/>
    <w:rsid w:val="004011D6"/>
    <w:rsid w:val="00401385"/>
    <w:rsid w:val="0040250A"/>
    <w:rsid w:val="00402D24"/>
    <w:rsid w:val="0040380E"/>
    <w:rsid w:val="00403AB9"/>
    <w:rsid w:val="00403CF1"/>
    <w:rsid w:val="004041F2"/>
    <w:rsid w:val="00404373"/>
    <w:rsid w:val="00404E89"/>
    <w:rsid w:val="00404F05"/>
    <w:rsid w:val="00406CE4"/>
    <w:rsid w:val="00410BA7"/>
    <w:rsid w:val="0041332C"/>
    <w:rsid w:val="00413703"/>
    <w:rsid w:val="004138B4"/>
    <w:rsid w:val="00415BA2"/>
    <w:rsid w:val="004176CA"/>
    <w:rsid w:val="004178CC"/>
    <w:rsid w:val="00420B3C"/>
    <w:rsid w:val="00420E51"/>
    <w:rsid w:val="0042492A"/>
    <w:rsid w:val="00425ACA"/>
    <w:rsid w:val="00425ED4"/>
    <w:rsid w:val="0042633D"/>
    <w:rsid w:val="00426C9F"/>
    <w:rsid w:val="00427B6D"/>
    <w:rsid w:val="00427C89"/>
    <w:rsid w:val="00432A0D"/>
    <w:rsid w:val="00432D03"/>
    <w:rsid w:val="00433140"/>
    <w:rsid w:val="00434EB2"/>
    <w:rsid w:val="00435645"/>
    <w:rsid w:val="004357A6"/>
    <w:rsid w:val="004406FA"/>
    <w:rsid w:val="00441098"/>
    <w:rsid w:val="00441866"/>
    <w:rsid w:val="0044207E"/>
    <w:rsid w:val="00443B70"/>
    <w:rsid w:val="004453ED"/>
    <w:rsid w:val="00445555"/>
    <w:rsid w:val="00445863"/>
    <w:rsid w:val="004471ED"/>
    <w:rsid w:val="0044726B"/>
    <w:rsid w:val="00450B8A"/>
    <w:rsid w:val="004512FF"/>
    <w:rsid w:val="004513FC"/>
    <w:rsid w:val="00451E86"/>
    <w:rsid w:val="0045276E"/>
    <w:rsid w:val="004533A6"/>
    <w:rsid w:val="004538F8"/>
    <w:rsid w:val="004542D2"/>
    <w:rsid w:val="0045498A"/>
    <w:rsid w:val="00454A0E"/>
    <w:rsid w:val="004550DA"/>
    <w:rsid w:val="00456ED9"/>
    <w:rsid w:val="00457209"/>
    <w:rsid w:val="00457982"/>
    <w:rsid w:val="00460994"/>
    <w:rsid w:val="004616A2"/>
    <w:rsid w:val="0046254C"/>
    <w:rsid w:val="00462D54"/>
    <w:rsid w:val="004643F8"/>
    <w:rsid w:val="00466BCC"/>
    <w:rsid w:val="00470301"/>
    <w:rsid w:val="00470817"/>
    <w:rsid w:val="004728BE"/>
    <w:rsid w:val="00473576"/>
    <w:rsid w:val="00475ED1"/>
    <w:rsid w:val="0047687C"/>
    <w:rsid w:val="00476D11"/>
    <w:rsid w:val="0048057F"/>
    <w:rsid w:val="004829F0"/>
    <w:rsid w:val="00483007"/>
    <w:rsid w:val="004857EE"/>
    <w:rsid w:val="0048654D"/>
    <w:rsid w:val="0048729F"/>
    <w:rsid w:val="0049308D"/>
    <w:rsid w:val="00494D95"/>
    <w:rsid w:val="00495CE2"/>
    <w:rsid w:val="004A0530"/>
    <w:rsid w:val="004A1032"/>
    <w:rsid w:val="004A153E"/>
    <w:rsid w:val="004A18E2"/>
    <w:rsid w:val="004A19FF"/>
    <w:rsid w:val="004A2052"/>
    <w:rsid w:val="004A2DAF"/>
    <w:rsid w:val="004A33C0"/>
    <w:rsid w:val="004A4B4E"/>
    <w:rsid w:val="004A6812"/>
    <w:rsid w:val="004A6E53"/>
    <w:rsid w:val="004A7187"/>
    <w:rsid w:val="004A7B5B"/>
    <w:rsid w:val="004B0695"/>
    <w:rsid w:val="004B6976"/>
    <w:rsid w:val="004B6F54"/>
    <w:rsid w:val="004C01DC"/>
    <w:rsid w:val="004C07EB"/>
    <w:rsid w:val="004C0CBF"/>
    <w:rsid w:val="004C1A18"/>
    <w:rsid w:val="004C1D25"/>
    <w:rsid w:val="004C21AB"/>
    <w:rsid w:val="004C2A8E"/>
    <w:rsid w:val="004C31F4"/>
    <w:rsid w:val="004C397A"/>
    <w:rsid w:val="004C42D8"/>
    <w:rsid w:val="004C5446"/>
    <w:rsid w:val="004C5ADD"/>
    <w:rsid w:val="004C619E"/>
    <w:rsid w:val="004C6641"/>
    <w:rsid w:val="004C70F8"/>
    <w:rsid w:val="004C7BB1"/>
    <w:rsid w:val="004D0CF2"/>
    <w:rsid w:val="004D0D49"/>
    <w:rsid w:val="004D2888"/>
    <w:rsid w:val="004D2AF1"/>
    <w:rsid w:val="004D2FB1"/>
    <w:rsid w:val="004D3DF4"/>
    <w:rsid w:val="004D3F52"/>
    <w:rsid w:val="004D422E"/>
    <w:rsid w:val="004D4B53"/>
    <w:rsid w:val="004D5374"/>
    <w:rsid w:val="004D6435"/>
    <w:rsid w:val="004E140B"/>
    <w:rsid w:val="004E6631"/>
    <w:rsid w:val="004E69AD"/>
    <w:rsid w:val="004E7A9B"/>
    <w:rsid w:val="004F0042"/>
    <w:rsid w:val="004F027A"/>
    <w:rsid w:val="004F03A1"/>
    <w:rsid w:val="004F08F6"/>
    <w:rsid w:val="004F1776"/>
    <w:rsid w:val="004F2BFA"/>
    <w:rsid w:val="004F43E2"/>
    <w:rsid w:val="004F59D1"/>
    <w:rsid w:val="004F5CF2"/>
    <w:rsid w:val="004F6502"/>
    <w:rsid w:val="004F686B"/>
    <w:rsid w:val="00501128"/>
    <w:rsid w:val="005019DF"/>
    <w:rsid w:val="00501DDF"/>
    <w:rsid w:val="00504CDE"/>
    <w:rsid w:val="00506FE0"/>
    <w:rsid w:val="00510271"/>
    <w:rsid w:val="005113A2"/>
    <w:rsid w:val="005136FF"/>
    <w:rsid w:val="00514492"/>
    <w:rsid w:val="005147C1"/>
    <w:rsid w:val="00514A28"/>
    <w:rsid w:val="00516564"/>
    <w:rsid w:val="00517760"/>
    <w:rsid w:val="00517E8E"/>
    <w:rsid w:val="005217F8"/>
    <w:rsid w:val="00521E0B"/>
    <w:rsid w:val="005230D5"/>
    <w:rsid w:val="0052491F"/>
    <w:rsid w:val="00524BFE"/>
    <w:rsid w:val="00525AF2"/>
    <w:rsid w:val="00530265"/>
    <w:rsid w:val="00530E34"/>
    <w:rsid w:val="0053114B"/>
    <w:rsid w:val="00532250"/>
    <w:rsid w:val="00532997"/>
    <w:rsid w:val="00532D44"/>
    <w:rsid w:val="005342E3"/>
    <w:rsid w:val="00535B11"/>
    <w:rsid w:val="00536924"/>
    <w:rsid w:val="00537630"/>
    <w:rsid w:val="005378B3"/>
    <w:rsid w:val="005411CF"/>
    <w:rsid w:val="005429A1"/>
    <w:rsid w:val="005448F5"/>
    <w:rsid w:val="00544D4B"/>
    <w:rsid w:val="00545063"/>
    <w:rsid w:val="00545300"/>
    <w:rsid w:val="0054579A"/>
    <w:rsid w:val="00545BAC"/>
    <w:rsid w:val="005471A6"/>
    <w:rsid w:val="00547747"/>
    <w:rsid w:val="00547E3A"/>
    <w:rsid w:val="00547FD9"/>
    <w:rsid w:val="00550AF0"/>
    <w:rsid w:val="005520D5"/>
    <w:rsid w:val="0055224F"/>
    <w:rsid w:val="00556C31"/>
    <w:rsid w:val="00560232"/>
    <w:rsid w:val="0056506C"/>
    <w:rsid w:val="00567BCA"/>
    <w:rsid w:val="00567CEC"/>
    <w:rsid w:val="0057017C"/>
    <w:rsid w:val="005705A5"/>
    <w:rsid w:val="00572166"/>
    <w:rsid w:val="0057325C"/>
    <w:rsid w:val="00573808"/>
    <w:rsid w:val="00573B6F"/>
    <w:rsid w:val="0057416F"/>
    <w:rsid w:val="005750F8"/>
    <w:rsid w:val="00575545"/>
    <w:rsid w:val="0057598E"/>
    <w:rsid w:val="00575ACD"/>
    <w:rsid w:val="005762A2"/>
    <w:rsid w:val="00576517"/>
    <w:rsid w:val="0058019D"/>
    <w:rsid w:val="005802DE"/>
    <w:rsid w:val="00580DE7"/>
    <w:rsid w:val="00583A5E"/>
    <w:rsid w:val="00583B88"/>
    <w:rsid w:val="005872DC"/>
    <w:rsid w:val="00587A24"/>
    <w:rsid w:val="005909C2"/>
    <w:rsid w:val="0059105B"/>
    <w:rsid w:val="00591219"/>
    <w:rsid w:val="0059225B"/>
    <w:rsid w:val="00593AD2"/>
    <w:rsid w:val="005A031F"/>
    <w:rsid w:val="005A0682"/>
    <w:rsid w:val="005A1C4C"/>
    <w:rsid w:val="005A2792"/>
    <w:rsid w:val="005A5628"/>
    <w:rsid w:val="005A562D"/>
    <w:rsid w:val="005A56FA"/>
    <w:rsid w:val="005A66E7"/>
    <w:rsid w:val="005A73F9"/>
    <w:rsid w:val="005B0562"/>
    <w:rsid w:val="005B167D"/>
    <w:rsid w:val="005B2DE2"/>
    <w:rsid w:val="005B2E19"/>
    <w:rsid w:val="005B2E34"/>
    <w:rsid w:val="005B4E4D"/>
    <w:rsid w:val="005B5A6D"/>
    <w:rsid w:val="005B640D"/>
    <w:rsid w:val="005B681D"/>
    <w:rsid w:val="005B6A67"/>
    <w:rsid w:val="005C0119"/>
    <w:rsid w:val="005C1966"/>
    <w:rsid w:val="005C35AF"/>
    <w:rsid w:val="005C39D2"/>
    <w:rsid w:val="005C62F7"/>
    <w:rsid w:val="005C73C8"/>
    <w:rsid w:val="005D14D3"/>
    <w:rsid w:val="005D278B"/>
    <w:rsid w:val="005D3235"/>
    <w:rsid w:val="005D3687"/>
    <w:rsid w:val="005D4285"/>
    <w:rsid w:val="005D47A6"/>
    <w:rsid w:val="005D5453"/>
    <w:rsid w:val="005D6EA2"/>
    <w:rsid w:val="005E064A"/>
    <w:rsid w:val="005E1A9C"/>
    <w:rsid w:val="005E237A"/>
    <w:rsid w:val="005E2755"/>
    <w:rsid w:val="005E51F3"/>
    <w:rsid w:val="005E73B6"/>
    <w:rsid w:val="005F0377"/>
    <w:rsid w:val="005F3AD9"/>
    <w:rsid w:val="005F3BE4"/>
    <w:rsid w:val="005F6177"/>
    <w:rsid w:val="005F643F"/>
    <w:rsid w:val="0060121A"/>
    <w:rsid w:val="00602C8E"/>
    <w:rsid w:val="00603A1C"/>
    <w:rsid w:val="00605A0F"/>
    <w:rsid w:val="006068C9"/>
    <w:rsid w:val="006105C6"/>
    <w:rsid w:val="00610803"/>
    <w:rsid w:val="00610FC4"/>
    <w:rsid w:val="00611A07"/>
    <w:rsid w:val="006124F8"/>
    <w:rsid w:val="006138F4"/>
    <w:rsid w:val="00613E5C"/>
    <w:rsid w:val="00614712"/>
    <w:rsid w:val="00615D80"/>
    <w:rsid w:val="006164B5"/>
    <w:rsid w:val="0061711D"/>
    <w:rsid w:val="00617933"/>
    <w:rsid w:val="00620048"/>
    <w:rsid w:val="00620E54"/>
    <w:rsid w:val="00621BC4"/>
    <w:rsid w:val="00622A82"/>
    <w:rsid w:val="00622AA5"/>
    <w:rsid w:val="006234B6"/>
    <w:rsid w:val="00623674"/>
    <w:rsid w:val="00624460"/>
    <w:rsid w:val="00624C81"/>
    <w:rsid w:val="00626630"/>
    <w:rsid w:val="006270E2"/>
    <w:rsid w:val="00630550"/>
    <w:rsid w:val="00630923"/>
    <w:rsid w:val="00631FFF"/>
    <w:rsid w:val="006321E8"/>
    <w:rsid w:val="00633772"/>
    <w:rsid w:val="0063432B"/>
    <w:rsid w:val="00635E37"/>
    <w:rsid w:val="00635E5D"/>
    <w:rsid w:val="006363FE"/>
    <w:rsid w:val="00636DB0"/>
    <w:rsid w:val="006375B5"/>
    <w:rsid w:val="006402C6"/>
    <w:rsid w:val="00641797"/>
    <w:rsid w:val="0064239C"/>
    <w:rsid w:val="006438EC"/>
    <w:rsid w:val="00644E70"/>
    <w:rsid w:val="00644EEC"/>
    <w:rsid w:val="0064501F"/>
    <w:rsid w:val="00645258"/>
    <w:rsid w:val="006457E4"/>
    <w:rsid w:val="00645DCD"/>
    <w:rsid w:val="00647638"/>
    <w:rsid w:val="0064767A"/>
    <w:rsid w:val="00647F09"/>
    <w:rsid w:val="00647FA9"/>
    <w:rsid w:val="006525E8"/>
    <w:rsid w:val="00652A2E"/>
    <w:rsid w:val="00653329"/>
    <w:rsid w:val="0065338F"/>
    <w:rsid w:val="00653D7D"/>
    <w:rsid w:val="0066022F"/>
    <w:rsid w:val="006602E2"/>
    <w:rsid w:val="00660C39"/>
    <w:rsid w:val="00660DFE"/>
    <w:rsid w:val="00660F90"/>
    <w:rsid w:val="00661772"/>
    <w:rsid w:val="006627C8"/>
    <w:rsid w:val="00662CA6"/>
    <w:rsid w:val="00663FE5"/>
    <w:rsid w:val="006660CA"/>
    <w:rsid w:val="006678E4"/>
    <w:rsid w:val="00667E11"/>
    <w:rsid w:val="006704BB"/>
    <w:rsid w:val="00670566"/>
    <w:rsid w:val="00670B62"/>
    <w:rsid w:val="00671DE1"/>
    <w:rsid w:val="0067230F"/>
    <w:rsid w:val="00674930"/>
    <w:rsid w:val="006749C8"/>
    <w:rsid w:val="00675626"/>
    <w:rsid w:val="00675EAA"/>
    <w:rsid w:val="00677124"/>
    <w:rsid w:val="0067761D"/>
    <w:rsid w:val="00677AD7"/>
    <w:rsid w:val="00677B4D"/>
    <w:rsid w:val="006803CF"/>
    <w:rsid w:val="006806D5"/>
    <w:rsid w:val="006828D0"/>
    <w:rsid w:val="006862F6"/>
    <w:rsid w:val="006919B5"/>
    <w:rsid w:val="00691BB0"/>
    <w:rsid w:val="00691D17"/>
    <w:rsid w:val="006933D0"/>
    <w:rsid w:val="00695413"/>
    <w:rsid w:val="006956B9"/>
    <w:rsid w:val="00697126"/>
    <w:rsid w:val="0069793C"/>
    <w:rsid w:val="006A09C6"/>
    <w:rsid w:val="006A3E75"/>
    <w:rsid w:val="006A4124"/>
    <w:rsid w:val="006A4D58"/>
    <w:rsid w:val="006A5018"/>
    <w:rsid w:val="006A6798"/>
    <w:rsid w:val="006A71B1"/>
    <w:rsid w:val="006A7306"/>
    <w:rsid w:val="006B00B0"/>
    <w:rsid w:val="006B0A3B"/>
    <w:rsid w:val="006B1063"/>
    <w:rsid w:val="006B4CAC"/>
    <w:rsid w:val="006B5CFC"/>
    <w:rsid w:val="006B6CED"/>
    <w:rsid w:val="006B76F2"/>
    <w:rsid w:val="006C0050"/>
    <w:rsid w:val="006C00E8"/>
    <w:rsid w:val="006C02EB"/>
    <w:rsid w:val="006C0AB1"/>
    <w:rsid w:val="006C1605"/>
    <w:rsid w:val="006C27C9"/>
    <w:rsid w:val="006C2B9A"/>
    <w:rsid w:val="006C549A"/>
    <w:rsid w:val="006C56FD"/>
    <w:rsid w:val="006C6A70"/>
    <w:rsid w:val="006C6B08"/>
    <w:rsid w:val="006C708B"/>
    <w:rsid w:val="006D00D5"/>
    <w:rsid w:val="006D0746"/>
    <w:rsid w:val="006D140D"/>
    <w:rsid w:val="006D1D55"/>
    <w:rsid w:val="006D2160"/>
    <w:rsid w:val="006D2A61"/>
    <w:rsid w:val="006D34C3"/>
    <w:rsid w:val="006D39D5"/>
    <w:rsid w:val="006D3C72"/>
    <w:rsid w:val="006D47B9"/>
    <w:rsid w:val="006D4CDA"/>
    <w:rsid w:val="006D70D6"/>
    <w:rsid w:val="006D72FE"/>
    <w:rsid w:val="006E0BAA"/>
    <w:rsid w:val="006E41E2"/>
    <w:rsid w:val="006E51A9"/>
    <w:rsid w:val="006E6A97"/>
    <w:rsid w:val="006E72E0"/>
    <w:rsid w:val="006F1DDE"/>
    <w:rsid w:val="006F2453"/>
    <w:rsid w:val="006F3980"/>
    <w:rsid w:val="006F4173"/>
    <w:rsid w:val="006F57C4"/>
    <w:rsid w:val="006F6484"/>
    <w:rsid w:val="006F6A72"/>
    <w:rsid w:val="006F7548"/>
    <w:rsid w:val="007002C6"/>
    <w:rsid w:val="0070099F"/>
    <w:rsid w:val="00700D77"/>
    <w:rsid w:val="00701E40"/>
    <w:rsid w:val="00702F12"/>
    <w:rsid w:val="00702F45"/>
    <w:rsid w:val="0070309D"/>
    <w:rsid w:val="00703A2A"/>
    <w:rsid w:val="00705AEF"/>
    <w:rsid w:val="00706318"/>
    <w:rsid w:val="007063C2"/>
    <w:rsid w:val="00706E73"/>
    <w:rsid w:val="00710015"/>
    <w:rsid w:val="007107C4"/>
    <w:rsid w:val="00711A04"/>
    <w:rsid w:val="00713988"/>
    <w:rsid w:val="00715673"/>
    <w:rsid w:val="00715851"/>
    <w:rsid w:val="00716825"/>
    <w:rsid w:val="007168E4"/>
    <w:rsid w:val="00717E3E"/>
    <w:rsid w:val="007233C7"/>
    <w:rsid w:val="007266E6"/>
    <w:rsid w:val="00727B82"/>
    <w:rsid w:val="00727DB9"/>
    <w:rsid w:val="00727F91"/>
    <w:rsid w:val="0073003C"/>
    <w:rsid w:val="007313B5"/>
    <w:rsid w:val="0073189C"/>
    <w:rsid w:val="00731BA9"/>
    <w:rsid w:val="007322BC"/>
    <w:rsid w:val="007327F5"/>
    <w:rsid w:val="007331C3"/>
    <w:rsid w:val="0073410E"/>
    <w:rsid w:val="007346D2"/>
    <w:rsid w:val="00736CA7"/>
    <w:rsid w:val="007411EF"/>
    <w:rsid w:val="0074246C"/>
    <w:rsid w:val="007437CA"/>
    <w:rsid w:val="007440C1"/>
    <w:rsid w:val="00744EB5"/>
    <w:rsid w:val="00745644"/>
    <w:rsid w:val="007473E5"/>
    <w:rsid w:val="00747EC1"/>
    <w:rsid w:val="007503A5"/>
    <w:rsid w:val="007509EB"/>
    <w:rsid w:val="007524E1"/>
    <w:rsid w:val="00754101"/>
    <w:rsid w:val="00755010"/>
    <w:rsid w:val="00757232"/>
    <w:rsid w:val="00757B3E"/>
    <w:rsid w:val="007628D8"/>
    <w:rsid w:val="007630E3"/>
    <w:rsid w:val="00763BB5"/>
    <w:rsid w:val="007646DB"/>
    <w:rsid w:val="00765E96"/>
    <w:rsid w:val="00766AD8"/>
    <w:rsid w:val="00766CDB"/>
    <w:rsid w:val="007703CE"/>
    <w:rsid w:val="00771C7B"/>
    <w:rsid w:val="00772F59"/>
    <w:rsid w:val="00773D0E"/>
    <w:rsid w:val="007761EF"/>
    <w:rsid w:val="00777291"/>
    <w:rsid w:val="007803CC"/>
    <w:rsid w:val="00781BF3"/>
    <w:rsid w:val="00781D46"/>
    <w:rsid w:val="00782186"/>
    <w:rsid w:val="007823FB"/>
    <w:rsid w:val="0078289B"/>
    <w:rsid w:val="00784135"/>
    <w:rsid w:val="00784BA3"/>
    <w:rsid w:val="00784D2B"/>
    <w:rsid w:val="00785FAE"/>
    <w:rsid w:val="00787FC5"/>
    <w:rsid w:val="00790042"/>
    <w:rsid w:val="007910BE"/>
    <w:rsid w:val="00791C55"/>
    <w:rsid w:val="007927E2"/>
    <w:rsid w:val="007933B2"/>
    <w:rsid w:val="00793D86"/>
    <w:rsid w:val="007954F2"/>
    <w:rsid w:val="00796DAD"/>
    <w:rsid w:val="00797401"/>
    <w:rsid w:val="007A0A86"/>
    <w:rsid w:val="007A37C8"/>
    <w:rsid w:val="007A4656"/>
    <w:rsid w:val="007A583C"/>
    <w:rsid w:val="007A698F"/>
    <w:rsid w:val="007B3887"/>
    <w:rsid w:val="007B4B99"/>
    <w:rsid w:val="007B5F26"/>
    <w:rsid w:val="007B698E"/>
    <w:rsid w:val="007C00BE"/>
    <w:rsid w:val="007C3F05"/>
    <w:rsid w:val="007C4A52"/>
    <w:rsid w:val="007C5EA9"/>
    <w:rsid w:val="007C765B"/>
    <w:rsid w:val="007C7DED"/>
    <w:rsid w:val="007D0203"/>
    <w:rsid w:val="007D05A9"/>
    <w:rsid w:val="007D116D"/>
    <w:rsid w:val="007D1599"/>
    <w:rsid w:val="007D199A"/>
    <w:rsid w:val="007D4C36"/>
    <w:rsid w:val="007D6693"/>
    <w:rsid w:val="007D756A"/>
    <w:rsid w:val="007E0B8C"/>
    <w:rsid w:val="007E222F"/>
    <w:rsid w:val="007E2FC3"/>
    <w:rsid w:val="007E3541"/>
    <w:rsid w:val="007E5803"/>
    <w:rsid w:val="007E5A56"/>
    <w:rsid w:val="007E6647"/>
    <w:rsid w:val="007E6E73"/>
    <w:rsid w:val="007E7D29"/>
    <w:rsid w:val="007E7DE2"/>
    <w:rsid w:val="007E7F4C"/>
    <w:rsid w:val="007F05CF"/>
    <w:rsid w:val="007F062D"/>
    <w:rsid w:val="007F1A95"/>
    <w:rsid w:val="007F23A4"/>
    <w:rsid w:val="007F4D6F"/>
    <w:rsid w:val="007F580E"/>
    <w:rsid w:val="007F7F2F"/>
    <w:rsid w:val="00800A3B"/>
    <w:rsid w:val="00801DCE"/>
    <w:rsid w:val="0080402A"/>
    <w:rsid w:val="0080519C"/>
    <w:rsid w:val="00805778"/>
    <w:rsid w:val="00805A0F"/>
    <w:rsid w:val="00806877"/>
    <w:rsid w:val="0080763E"/>
    <w:rsid w:val="00810DA5"/>
    <w:rsid w:val="00812780"/>
    <w:rsid w:val="008128F9"/>
    <w:rsid w:val="00812E67"/>
    <w:rsid w:val="008143F4"/>
    <w:rsid w:val="00815BB4"/>
    <w:rsid w:val="008169B2"/>
    <w:rsid w:val="008178BA"/>
    <w:rsid w:val="008225D1"/>
    <w:rsid w:val="00822FEE"/>
    <w:rsid w:val="00823014"/>
    <w:rsid w:val="008236F6"/>
    <w:rsid w:val="00823FFA"/>
    <w:rsid w:val="008244CB"/>
    <w:rsid w:val="00824CF2"/>
    <w:rsid w:val="00825657"/>
    <w:rsid w:val="00826B41"/>
    <w:rsid w:val="00826E24"/>
    <w:rsid w:val="00826E7A"/>
    <w:rsid w:val="00827D42"/>
    <w:rsid w:val="00827E4D"/>
    <w:rsid w:val="008327DC"/>
    <w:rsid w:val="00832F5A"/>
    <w:rsid w:val="008331F8"/>
    <w:rsid w:val="008333F4"/>
    <w:rsid w:val="0083364C"/>
    <w:rsid w:val="008336F1"/>
    <w:rsid w:val="00835CE6"/>
    <w:rsid w:val="00836282"/>
    <w:rsid w:val="00836874"/>
    <w:rsid w:val="00840DBC"/>
    <w:rsid w:val="00841B2D"/>
    <w:rsid w:val="00843E54"/>
    <w:rsid w:val="008449F9"/>
    <w:rsid w:val="00846C11"/>
    <w:rsid w:val="008470D0"/>
    <w:rsid w:val="00850A2F"/>
    <w:rsid w:val="00850B9F"/>
    <w:rsid w:val="00850D7C"/>
    <w:rsid w:val="008516A6"/>
    <w:rsid w:val="00852E4A"/>
    <w:rsid w:val="008547C0"/>
    <w:rsid w:val="008554B2"/>
    <w:rsid w:val="0085608C"/>
    <w:rsid w:val="0085753A"/>
    <w:rsid w:val="008575A5"/>
    <w:rsid w:val="00860835"/>
    <w:rsid w:val="00861276"/>
    <w:rsid w:val="008617AE"/>
    <w:rsid w:val="00862EA2"/>
    <w:rsid w:val="00862FBD"/>
    <w:rsid w:val="008633EB"/>
    <w:rsid w:val="00863487"/>
    <w:rsid w:val="00863AF2"/>
    <w:rsid w:val="00864982"/>
    <w:rsid w:val="0086669F"/>
    <w:rsid w:val="008705CD"/>
    <w:rsid w:val="008712EC"/>
    <w:rsid w:val="0087312A"/>
    <w:rsid w:val="008754EF"/>
    <w:rsid w:val="00876510"/>
    <w:rsid w:val="008774D9"/>
    <w:rsid w:val="00877E91"/>
    <w:rsid w:val="008813D5"/>
    <w:rsid w:val="00881809"/>
    <w:rsid w:val="008822AA"/>
    <w:rsid w:val="00882632"/>
    <w:rsid w:val="00882C6C"/>
    <w:rsid w:val="0088399A"/>
    <w:rsid w:val="00884C6C"/>
    <w:rsid w:val="00886AC7"/>
    <w:rsid w:val="008877FA"/>
    <w:rsid w:val="00887FBB"/>
    <w:rsid w:val="0089046C"/>
    <w:rsid w:val="00890868"/>
    <w:rsid w:val="008916D8"/>
    <w:rsid w:val="008926E9"/>
    <w:rsid w:val="00892FD9"/>
    <w:rsid w:val="0089399B"/>
    <w:rsid w:val="00894261"/>
    <w:rsid w:val="0089519B"/>
    <w:rsid w:val="00895B45"/>
    <w:rsid w:val="00895C13"/>
    <w:rsid w:val="00896564"/>
    <w:rsid w:val="008968B6"/>
    <w:rsid w:val="00896C79"/>
    <w:rsid w:val="008A2097"/>
    <w:rsid w:val="008A35BC"/>
    <w:rsid w:val="008A374B"/>
    <w:rsid w:val="008A3B88"/>
    <w:rsid w:val="008A3F8E"/>
    <w:rsid w:val="008A41E3"/>
    <w:rsid w:val="008A5C9E"/>
    <w:rsid w:val="008A603E"/>
    <w:rsid w:val="008A693F"/>
    <w:rsid w:val="008A7934"/>
    <w:rsid w:val="008B21CD"/>
    <w:rsid w:val="008B375A"/>
    <w:rsid w:val="008B38C8"/>
    <w:rsid w:val="008B39E8"/>
    <w:rsid w:val="008B3B64"/>
    <w:rsid w:val="008B563D"/>
    <w:rsid w:val="008C0C8F"/>
    <w:rsid w:val="008C1669"/>
    <w:rsid w:val="008C18DC"/>
    <w:rsid w:val="008C216E"/>
    <w:rsid w:val="008C38E6"/>
    <w:rsid w:val="008C4FF5"/>
    <w:rsid w:val="008C5BFA"/>
    <w:rsid w:val="008C639A"/>
    <w:rsid w:val="008C6403"/>
    <w:rsid w:val="008C7B5D"/>
    <w:rsid w:val="008D0A19"/>
    <w:rsid w:val="008D1681"/>
    <w:rsid w:val="008D329B"/>
    <w:rsid w:val="008D32FF"/>
    <w:rsid w:val="008D3F1F"/>
    <w:rsid w:val="008D4AB0"/>
    <w:rsid w:val="008D5AA6"/>
    <w:rsid w:val="008D6F16"/>
    <w:rsid w:val="008E171A"/>
    <w:rsid w:val="008E1B60"/>
    <w:rsid w:val="008E20FA"/>
    <w:rsid w:val="008E3EAF"/>
    <w:rsid w:val="008E52BC"/>
    <w:rsid w:val="008E619B"/>
    <w:rsid w:val="008E62AC"/>
    <w:rsid w:val="008E6846"/>
    <w:rsid w:val="008E7998"/>
    <w:rsid w:val="008E7A03"/>
    <w:rsid w:val="008F03AE"/>
    <w:rsid w:val="008F0647"/>
    <w:rsid w:val="008F5978"/>
    <w:rsid w:val="008F597E"/>
    <w:rsid w:val="008F6A65"/>
    <w:rsid w:val="008F7819"/>
    <w:rsid w:val="008F7A9C"/>
    <w:rsid w:val="00900B50"/>
    <w:rsid w:val="00900DA5"/>
    <w:rsid w:val="00902403"/>
    <w:rsid w:val="00903353"/>
    <w:rsid w:val="009034B7"/>
    <w:rsid w:val="0090385F"/>
    <w:rsid w:val="00906440"/>
    <w:rsid w:val="0090749F"/>
    <w:rsid w:val="00910353"/>
    <w:rsid w:val="009108B2"/>
    <w:rsid w:val="00912B9E"/>
    <w:rsid w:val="00914822"/>
    <w:rsid w:val="00914D05"/>
    <w:rsid w:val="00915017"/>
    <w:rsid w:val="009151DB"/>
    <w:rsid w:val="00915506"/>
    <w:rsid w:val="00915861"/>
    <w:rsid w:val="00916769"/>
    <w:rsid w:val="009169C6"/>
    <w:rsid w:val="00917D96"/>
    <w:rsid w:val="009212C0"/>
    <w:rsid w:val="0092279C"/>
    <w:rsid w:val="009235BE"/>
    <w:rsid w:val="00923E51"/>
    <w:rsid w:val="0092724C"/>
    <w:rsid w:val="009303D8"/>
    <w:rsid w:val="00932402"/>
    <w:rsid w:val="00933BD4"/>
    <w:rsid w:val="0093523C"/>
    <w:rsid w:val="00935D09"/>
    <w:rsid w:val="00936A61"/>
    <w:rsid w:val="00936E33"/>
    <w:rsid w:val="00936FA2"/>
    <w:rsid w:val="00937D98"/>
    <w:rsid w:val="009418A4"/>
    <w:rsid w:val="009431B3"/>
    <w:rsid w:val="009432C7"/>
    <w:rsid w:val="0094364B"/>
    <w:rsid w:val="00943835"/>
    <w:rsid w:val="00944523"/>
    <w:rsid w:val="0094454A"/>
    <w:rsid w:val="00944BD5"/>
    <w:rsid w:val="00947A0A"/>
    <w:rsid w:val="009502E3"/>
    <w:rsid w:val="00952240"/>
    <w:rsid w:val="0095225A"/>
    <w:rsid w:val="00952B46"/>
    <w:rsid w:val="00953FF4"/>
    <w:rsid w:val="00960545"/>
    <w:rsid w:val="00960912"/>
    <w:rsid w:val="00961B65"/>
    <w:rsid w:val="00961EFF"/>
    <w:rsid w:val="0096207D"/>
    <w:rsid w:val="00963864"/>
    <w:rsid w:val="00964732"/>
    <w:rsid w:val="00965926"/>
    <w:rsid w:val="0096694F"/>
    <w:rsid w:val="0096752E"/>
    <w:rsid w:val="00971CC1"/>
    <w:rsid w:val="0097249E"/>
    <w:rsid w:val="00972CED"/>
    <w:rsid w:val="00972DA7"/>
    <w:rsid w:val="009730EF"/>
    <w:rsid w:val="00974FA2"/>
    <w:rsid w:val="009769B4"/>
    <w:rsid w:val="009803A6"/>
    <w:rsid w:val="009806FD"/>
    <w:rsid w:val="00980EC7"/>
    <w:rsid w:val="00982814"/>
    <w:rsid w:val="0098329E"/>
    <w:rsid w:val="00983D62"/>
    <w:rsid w:val="0098407A"/>
    <w:rsid w:val="0098532E"/>
    <w:rsid w:val="00986A36"/>
    <w:rsid w:val="009878FB"/>
    <w:rsid w:val="00990070"/>
    <w:rsid w:val="00990228"/>
    <w:rsid w:val="00990C0E"/>
    <w:rsid w:val="00992170"/>
    <w:rsid w:val="00992B99"/>
    <w:rsid w:val="00993AE4"/>
    <w:rsid w:val="00994A68"/>
    <w:rsid w:val="00995B38"/>
    <w:rsid w:val="00996FF3"/>
    <w:rsid w:val="009A1D65"/>
    <w:rsid w:val="009A364E"/>
    <w:rsid w:val="009B2C9C"/>
    <w:rsid w:val="009B3525"/>
    <w:rsid w:val="009B3E12"/>
    <w:rsid w:val="009B422A"/>
    <w:rsid w:val="009B4E41"/>
    <w:rsid w:val="009B5342"/>
    <w:rsid w:val="009B61DB"/>
    <w:rsid w:val="009B6763"/>
    <w:rsid w:val="009B6E64"/>
    <w:rsid w:val="009B7BED"/>
    <w:rsid w:val="009C12C1"/>
    <w:rsid w:val="009C16CE"/>
    <w:rsid w:val="009C2380"/>
    <w:rsid w:val="009C4099"/>
    <w:rsid w:val="009C45AB"/>
    <w:rsid w:val="009C4674"/>
    <w:rsid w:val="009C4732"/>
    <w:rsid w:val="009C4DDD"/>
    <w:rsid w:val="009C4EA5"/>
    <w:rsid w:val="009C51B4"/>
    <w:rsid w:val="009C5C15"/>
    <w:rsid w:val="009C6E02"/>
    <w:rsid w:val="009C71A3"/>
    <w:rsid w:val="009D14F6"/>
    <w:rsid w:val="009D249C"/>
    <w:rsid w:val="009D29BB"/>
    <w:rsid w:val="009D2E4B"/>
    <w:rsid w:val="009D3605"/>
    <w:rsid w:val="009D3FC2"/>
    <w:rsid w:val="009D43BF"/>
    <w:rsid w:val="009D45B1"/>
    <w:rsid w:val="009D45F4"/>
    <w:rsid w:val="009E0320"/>
    <w:rsid w:val="009E47D6"/>
    <w:rsid w:val="009E4F45"/>
    <w:rsid w:val="009E5737"/>
    <w:rsid w:val="009E681B"/>
    <w:rsid w:val="009E7EB4"/>
    <w:rsid w:val="009F1097"/>
    <w:rsid w:val="009F351F"/>
    <w:rsid w:val="009F551F"/>
    <w:rsid w:val="009F57AD"/>
    <w:rsid w:val="009F5B67"/>
    <w:rsid w:val="009F5D31"/>
    <w:rsid w:val="009F7672"/>
    <w:rsid w:val="009F7F76"/>
    <w:rsid w:val="00A02766"/>
    <w:rsid w:val="00A027A8"/>
    <w:rsid w:val="00A02CC8"/>
    <w:rsid w:val="00A06CA3"/>
    <w:rsid w:val="00A0794E"/>
    <w:rsid w:val="00A103B0"/>
    <w:rsid w:val="00A11FC4"/>
    <w:rsid w:val="00A133C3"/>
    <w:rsid w:val="00A14AD9"/>
    <w:rsid w:val="00A163F8"/>
    <w:rsid w:val="00A1645A"/>
    <w:rsid w:val="00A16CAE"/>
    <w:rsid w:val="00A1726F"/>
    <w:rsid w:val="00A17816"/>
    <w:rsid w:val="00A20224"/>
    <w:rsid w:val="00A20648"/>
    <w:rsid w:val="00A220FF"/>
    <w:rsid w:val="00A22E2C"/>
    <w:rsid w:val="00A2555A"/>
    <w:rsid w:val="00A2558C"/>
    <w:rsid w:val="00A271FD"/>
    <w:rsid w:val="00A27E88"/>
    <w:rsid w:val="00A308FC"/>
    <w:rsid w:val="00A31DB9"/>
    <w:rsid w:val="00A320DD"/>
    <w:rsid w:val="00A32947"/>
    <w:rsid w:val="00A32F06"/>
    <w:rsid w:val="00A33122"/>
    <w:rsid w:val="00A34AFA"/>
    <w:rsid w:val="00A35C39"/>
    <w:rsid w:val="00A36A34"/>
    <w:rsid w:val="00A377D9"/>
    <w:rsid w:val="00A40DBE"/>
    <w:rsid w:val="00A42767"/>
    <w:rsid w:val="00A4289C"/>
    <w:rsid w:val="00A42AEE"/>
    <w:rsid w:val="00A42CB5"/>
    <w:rsid w:val="00A42FFF"/>
    <w:rsid w:val="00A4431D"/>
    <w:rsid w:val="00A454D0"/>
    <w:rsid w:val="00A45540"/>
    <w:rsid w:val="00A4560D"/>
    <w:rsid w:val="00A46E61"/>
    <w:rsid w:val="00A53BB2"/>
    <w:rsid w:val="00A54F87"/>
    <w:rsid w:val="00A55710"/>
    <w:rsid w:val="00A57A71"/>
    <w:rsid w:val="00A609D4"/>
    <w:rsid w:val="00A62D82"/>
    <w:rsid w:val="00A64FF2"/>
    <w:rsid w:val="00A65754"/>
    <w:rsid w:val="00A66308"/>
    <w:rsid w:val="00A67B69"/>
    <w:rsid w:val="00A67D33"/>
    <w:rsid w:val="00A67F03"/>
    <w:rsid w:val="00A709C3"/>
    <w:rsid w:val="00A709E5"/>
    <w:rsid w:val="00A71C68"/>
    <w:rsid w:val="00A71D0C"/>
    <w:rsid w:val="00A71D64"/>
    <w:rsid w:val="00A731DC"/>
    <w:rsid w:val="00A77789"/>
    <w:rsid w:val="00A777CF"/>
    <w:rsid w:val="00A806E5"/>
    <w:rsid w:val="00A81998"/>
    <w:rsid w:val="00A81FBD"/>
    <w:rsid w:val="00A8273F"/>
    <w:rsid w:val="00A86D99"/>
    <w:rsid w:val="00A87484"/>
    <w:rsid w:val="00A90617"/>
    <w:rsid w:val="00A90C5F"/>
    <w:rsid w:val="00A90E98"/>
    <w:rsid w:val="00A91CD3"/>
    <w:rsid w:val="00A923ED"/>
    <w:rsid w:val="00A924E5"/>
    <w:rsid w:val="00A9432D"/>
    <w:rsid w:val="00A94A24"/>
    <w:rsid w:val="00A95663"/>
    <w:rsid w:val="00A96163"/>
    <w:rsid w:val="00A96381"/>
    <w:rsid w:val="00A963C7"/>
    <w:rsid w:val="00A9661F"/>
    <w:rsid w:val="00A96A59"/>
    <w:rsid w:val="00A97547"/>
    <w:rsid w:val="00A977C1"/>
    <w:rsid w:val="00AA123E"/>
    <w:rsid w:val="00AA12B5"/>
    <w:rsid w:val="00AA1824"/>
    <w:rsid w:val="00AA1DE7"/>
    <w:rsid w:val="00AA1ECB"/>
    <w:rsid w:val="00AA7268"/>
    <w:rsid w:val="00AB0716"/>
    <w:rsid w:val="00AB10AA"/>
    <w:rsid w:val="00AB1EE0"/>
    <w:rsid w:val="00AB3D9C"/>
    <w:rsid w:val="00AB4A0A"/>
    <w:rsid w:val="00AB5450"/>
    <w:rsid w:val="00AB5BEA"/>
    <w:rsid w:val="00AB5E4E"/>
    <w:rsid w:val="00AB71F5"/>
    <w:rsid w:val="00AB7A6D"/>
    <w:rsid w:val="00AC1A4F"/>
    <w:rsid w:val="00AC2D24"/>
    <w:rsid w:val="00AC35CD"/>
    <w:rsid w:val="00AC45EF"/>
    <w:rsid w:val="00AC4FFB"/>
    <w:rsid w:val="00AC63E8"/>
    <w:rsid w:val="00AC7175"/>
    <w:rsid w:val="00AD06AF"/>
    <w:rsid w:val="00AD1482"/>
    <w:rsid w:val="00AD2B80"/>
    <w:rsid w:val="00AD3982"/>
    <w:rsid w:val="00AD3B2B"/>
    <w:rsid w:val="00AD3C6D"/>
    <w:rsid w:val="00AD52C5"/>
    <w:rsid w:val="00AD5F25"/>
    <w:rsid w:val="00AD69D9"/>
    <w:rsid w:val="00AD7CAB"/>
    <w:rsid w:val="00AE11CF"/>
    <w:rsid w:val="00AE1751"/>
    <w:rsid w:val="00AE1CFF"/>
    <w:rsid w:val="00AE4057"/>
    <w:rsid w:val="00AE4A63"/>
    <w:rsid w:val="00AE4FD8"/>
    <w:rsid w:val="00AE5453"/>
    <w:rsid w:val="00AE592E"/>
    <w:rsid w:val="00AE6D82"/>
    <w:rsid w:val="00AF0180"/>
    <w:rsid w:val="00AF1FB8"/>
    <w:rsid w:val="00AF4200"/>
    <w:rsid w:val="00AF504B"/>
    <w:rsid w:val="00B00439"/>
    <w:rsid w:val="00B00555"/>
    <w:rsid w:val="00B0067F"/>
    <w:rsid w:val="00B0087B"/>
    <w:rsid w:val="00B0138C"/>
    <w:rsid w:val="00B0226A"/>
    <w:rsid w:val="00B02AEC"/>
    <w:rsid w:val="00B0317B"/>
    <w:rsid w:val="00B06792"/>
    <w:rsid w:val="00B10184"/>
    <w:rsid w:val="00B111CB"/>
    <w:rsid w:val="00B11BF5"/>
    <w:rsid w:val="00B11BFF"/>
    <w:rsid w:val="00B11E58"/>
    <w:rsid w:val="00B12B88"/>
    <w:rsid w:val="00B15211"/>
    <w:rsid w:val="00B15C16"/>
    <w:rsid w:val="00B20812"/>
    <w:rsid w:val="00B216F6"/>
    <w:rsid w:val="00B22FBD"/>
    <w:rsid w:val="00B24953"/>
    <w:rsid w:val="00B24A42"/>
    <w:rsid w:val="00B25836"/>
    <w:rsid w:val="00B27034"/>
    <w:rsid w:val="00B276AB"/>
    <w:rsid w:val="00B30403"/>
    <w:rsid w:val="00B32897"/>
    <w:rsid w:val="00B32D2E"/>
    <w:rsid w:val="00B32EDA"/>
    <w:rsid w:val="00B341B0"/>
    <w:rsid w:val="00B35C5F"/>
    <w:rsid w:val="00B3617F"/>
    <w:rsid w:val="00B36FDC"/>
    <w:rsid w:val="00B400B3"/>
    <w:rsid w:val="00B43876"/>
    <w:rsid w:val="00B45298"/>
    <w:rsid w:val="00B459A5"/>
    <w:rsid w:val="00B4731C"/>
    <w:rsid w:val="00B474BA"/>
    <w:rsid w:val="00B50F1C"/>
    <w:rsid w:val="00B51B53"/>
    <w:rsid w:val="00B53D8D"/>
    <w:rsid w:val="00B56094"/>
    <w:rsid w:val="00B5730B"/>
    <w:rsid w:val="00B60183"/>
    <w:rsid w:val="00B62345"/>
    <w:rsid w:val="00B62CF6"/>
    <w:rsid w:val="00B63034"/>
    <w:rsid w:val="00B6354E"/>
    <w:rsid w:val="00B6459E"/>
    <w:rsid w:val="00B6512A"/>
    <w:rsid w:val="00B6573B"/>
    <w:rsid w:val="00B712F1"/>
    <w:rsid w:val="00B74F01"/>
    <w:rsid w:val="00B75FB7"/>
    <w:rsid w:val="00B768E2"/>
    <w:rsid w:val="00B76AC0"/>
    <w:rsid w:val="00B77270"/>
    <w:rsid w:val="00B81C7C"/>
    <w:rsid w:val="00B83452"/>
    <w:rsid w:val="00B85300"/>
    <w:rsid w:val="00B854D3"/>
    <w:rsid w:val="00B87E78"/>
    <w:rsid w:val="00B9034A"/>
    <w:rsid w:val="00B90B99"/>
    <w:rsid w:val="00B91D82"/>
    <w:rsid w:val="00B9232E"/>
    <w:rsid w:val="00B92CFA"/>
    <w:rsid w:val="00B947F6"/>
    <w:rsid w:val="00BA2D8E"/>
    <w:rsid w:val="00BA3621"/>
    <w:rsid w:val="00BA4471"/>
    <w:rsid w:val="00BA778F"/>
    <w:rsid w:val="00BA7F02"/>
    <w:rsid w:val="00BB0F4E"/>
    <w:rsid w:val="00BB17F8"/>
    <w:rsid w:val="00BB1C20"/>
    <w:rsid w:val="00BB1E1E"/>
    <w:rsid w:val="00BB26C0"/>
    <w:rsid w:val="00BB57E9"/>
    <w:rsid w:val="00BB72D5"/>
    <w:rsid w:val="00BC0641"/>
    <w:rsid w:val="00BC0B05"/>
    <w:rsid w:val="00BC1172"/>
    <w:rsid w:val="00BC29F7"/>
    <w:rsid w:val="00BC2AE7"/>
    <w:rsid w:val="00BC316E"/>
    <w:rsid w:val="00BC3D9A"/>
    <w:rsid w:val="00BC4691"/>
    <w:rsid w:val="00BC4F2B"/>
    <w:rsid w:val="00BC50EE"/>
    <w:rsid w:val="00BD01F6"/>
    <w:rsid w:val="00BD133F"/>
    <w:rsid w:val="00BD22B0"/>
    <w:rsid w:val="00BD2985"/>
    <w:rsid w:val="00BD31C0"/>
    <w:rsid w:val="00BD6B2A"/>
    <w:rsid w:val="00BE0045"/>
    <w:rsid w:val="00BE2535"/>
    <w:rsid w:val="00BE277A"/>
    <w:rsid w:val="00BE4A59"/>
    <w:rsid w:val="00BE4E21"/>
    <w:rsid w:val="00BE4F00"/>
    <w:rsid w:val="00BE5DF2"/>
    <w:rsid w:val="00BE6E30"/>
    <w:rsid w:val="00BF0185"/>
    <w:rsid w:val="00BF05E4"/>
    <w:rsid w:val="00BF12E7"/>
    <w:rsid w:val="00BF1FD8"/>
    <w:rsid w:val="00BF3C26"/>
    <w:rsid w:val="00BF49D9"/>
    <w:rsid w:val="00BF4E02"/>
    <w:rsid w:val="00BF5F1F"/>
    <w:rsid w:val="00BF6FD8"/>
    <w:rsid w:val="00BF729E"/>
    <w:rsid w:val="00BF74B4"/>
    <w:rsid w:val="00C0232C"/>
    <w:rsid w:val="00C02DA6"/>
    <w:rsid w:val="00C03343"/>
    <w:rsid w:val="00C0482A"/>
    <w:rsid w:val="00C068DE"/>
    <w:rsid w:val="00C06BC3"/>
    <w:rsid w:val="00C102BF"/>
    <w:rsid w:val="00C105CD"/>
    <w:rsid w:val="00C124E1"/>
    <w:rsid w:val="00C1399A"/>
    <w:rsid w:val="00C13AE4"/>
    <w:rsid w:val="00C14B1D"/>
    <w:rsid w:val="00C14F3B"/>
    <w:rsid w:val="00C16337"/>
    <w:rsid w:val="00C16AD2"/>
    <w:rsid w:val="00C1746F"/>
    <w:rsid w:val="00C20DE9"/>
    <w:rsid w:val="00C22E34"/>
    <w:rsid w:val="00C24601"/>
    <w:rsid w:val="00C25177"/>
    <w:rsid w:val="00C25F16"/>
    <w:rsid w:val="00C26FC3"/>
    <w:rsid w:val="00C276B9"/>
    <w:rsid w:val="00C30D21"/>
    <w:rsid w:val="00C31108"/>
    <w:rsid w:val="00C312D0"/>
    <w:rsid w:val="00C31795"/>
    <w:rsid w:val="00C32784"/>
    <w:rsid w:val="00C33B09"/>
    <w:rsid w:val="00C375C5"/>
    <w:rsid w:val="00C37755"/>
    <w:rsid w:val="00C4050C"/>
    <w:rsid w:val="00C40676"/>
    <w:rsid w:val="00C40732"/>
    <w:rsid w:val="00C4115E"/>
    <w:rsid w:val="00C414A0"/>
    <w:rsid w:val="00C42C09"/>
    <w:rsid w:val="00C42CC8"/>
    <w:rsid w:val="00C4333D"/>
    <w:rsid w:val="00C46279"/>
    <w:rsid w:val="00C47AD2"/>
    <w:rsid w:val="00C504FF"/>
    <w:rsid w:val="00C50E9D"/>
    <w:rsid w:val="00C5190C"/>
    <w:rsid w:val="00C51AFC"/>
    <w:rsid w:val="00C51B9A"/>
    <w:rsid w:val="00C5203E"/>
    <w:rsid w:val="00C52195"/>
    <w:rsid w:val="00C52D39"/>
    <w:rsid w:val="00C52FE0"/>
    <w:rsid w:val="00C53231"/>
    <w:rsid w:val="00C532E4"/>
    <w:rsid w:val="00C5365E"/>
    <w:rsid w:val="00C540B7"/>
    <w:rsid w:val="00C550C2"/>
    <w:rsid w:val="00C55621"/>
    <w:rsid w:val="00C560DF"/>
    <w:rsid w:val="00C56BDC"/>
    <w:rsid w:val="00C6042C"/>
    <w:rsid w:val="00C60677"/>
    <w:rsid w:val="00C61294"/>
    <w:rsid w:val="00C62A8F"/>
    <w:rsid w:val="00C64DDF"/>
    <w:rsid w:val="00C657B8"/>
    <w:rsid w:val="00C6602E"/>
    <w:rsid w:val="00C66212"/>
    <w:rsid w:val="00C66430"/>
    <w:rsid w:val="00C71309"/>
    <w:rsid w:val="00C726B9"/>
    <w:rsid w:val="00C765FE"/>
    <w:rsid w:val="00C77756"/>
    <w:rsid w:val="00C81EDA"/>
    <w:rsid w:val="00C836D3"/>
    <w:rsid w:val="00C8402D"/>
    <w:rsid w:val="00C8585A"/>
    <w:rsid w:val="00C85BE1"/>
    <w:rsid w:val="00C86960"/>
    <w:rsid w:val="00C90D65"/>
    <w:rsid w:val="00C90D99"/>
    <w:rsid w:val="00C9130C"/>
    <w:rsid w:val="00C93234"/>
    <w:rsid w:val="00C949FB"/>
    <w:rsid w:val="00C94F05"/>
    <w:rsid w:val="00C963E6"/>
    <w:rsid w:val="00C966BF"/>
    <w:rsid w:val="00CA0274"/>
    <w:rsid w:val="00CA09C1"/>
    <w:rsid w:val="00CA0DC5"/>
    <w:rsid w:val="00CA0DCC"/>
    <w:rsid w:val="00CA1865"/>
    <w:rsid w:val="00CA32F6"/>
    <w:rsid w:val="00CA4F79"/>
    <w:rsid w:val="00CA66C0"/>
    <w:rsid w:val="00CB1A2C"/>
    <w:rsid w:val="00CB1C6E"/>
    <w:rsid w:val="00CB288B"/>
    <w:rsid w:val="00CB3429"/>
    <w:rsid w:val="00CB37B4"/>
    <w:rsid w:val="00CB3B3D"/>
    <w:rsid w:val="00CB43DD"/>
    <w:rsid w:val="00CB480D"/>
    <w:rsid w:val="00CB50F1"/>
    <w:rsid w:val="00CB61A6"/>
    <w:rsid w:val="00CB64F7"/>
    <w:rsid w:val="00CB7061"/>
    <w:rsid w:val="00CB71FA"/>
    <w:rsid w:val="00CC033D"/>
    <w:rsid w:val="00CC0661"/>
    <w:rsid w:val="00CC09EE"/>
    <w:rsid w:val="00CC1017"/>
    <w:rsid w:val="00CC1E4F"/>
    <w:rsid w:val="00CC22E0"/>
    <w:rsid w:val="00CC2A86"/>
    <w:rsid w:val="00CC3910"/>
    <w:rsid w:val="00CC412A"/>
    <w:rsid w:val="00CC47E3"/>
    <w:rsid w:val="00CC4DFE"/>
    <w:rsid w:val="00CC5133"/>
    <w:rsid w:val="00CC595D"/>
    <w:rsid w:val="00CD006C"/>
    <w:rsid w:val="00CD1C6E"/>
    <w:rsid w:val="00CD2581"/>
    <w:rsid w:val="00CD3700"/>
    <w:rsid w:val="00CD3860"/>
    <w:rsid w:val="00CD3A26"/>
    <w:rsid w:val="00CD3C02"/>
    <w:rsid w:val="00CD3F3D"/>
    <w:rsid w:val="00CD4A26"/>
    <w:rsid w:val="00CD4E67"/>
    <w:rsid w:val="00CD604C"/>
    <w:rsid w:val="00CD70AB"/>
    <w:rsid w:val="00CD74F2"/>
    <w:rsid w:val="00CD796D"/>
    <w:rsid w:val="00CD7EE4"/>
    <w:rsid w:val="00CE31C1"/>
    <w:rsid w:val="00CE4A86"/>
    <w:rsid w:val="00CE7582"/>
    <w:rsid w:val="00CE75DF"/>
    <w:rsid w:val="00CE7999"/>
    <w:rsid w:val="00CF0931"/>
    <w:rsid w:val="00CF1530"/>
    <w:rsid w:val="00CF2D05"/>
    <w:rsid w:val="00CF4D63"/>
    <w:rsid w:val="00CF52C8"/>
    <w:rsid w:val="00CF5D42"/>
    <w:rsid w:val="00CF5F0D"/>
    <w:rsid w:val="00CF6602"/>
    <w:rsid w:val="00CF6DF3"/>
    <w:rsid w:val="00CF780A"/>
    <w:rsid w:val="00CF7A49"/>
    <w:rsid w:val="00D00422"/>
    <w:rsid w:val="00D004C5"/>
    <w:rsid w:val="00D00BC9"/>
    <w:rsid w:val="00D02354"/>
    <w:rsid w:val="00D040CA"/>
    <w:rsid w:val="00D050DE"/>
    <w:rsid w:val="00D05A15"/>
    <w:rsid w:val="00D07129"/>
    <w:rsid w:val="00D1329E"/>
    <w:rsid w:val="00D138D6"/>
    <w:rsid w:val="00D15BB1"/>
    <w:rsid w:val="00D1645F"/>
    <w:rsid w:val="00D17734"/>
    <w:rsid w:val="00D203E1"/>
    <w:rsid w:val="00D21A60"/>
    <w:rsid w:val="00D21CAC"/>
    <w:rsid w:val="00D22468"/>
    <w:rsid w:val="00D22EF3"/>
    <w:rsid w:val="00D22F3D"/>
    <w:rsid w:val="00D24986"/>
    <w:rsid w:val="00D24B1A"/>
    <w:rsid w:val="00D2504B"/>
    <w:rsid w:val="00D25160"/>
    <w:rsid w:val="00D2651A"/>
    <w:rsid w:val="00D27950"/>
    <w:rsid w:val="00D30DED"/>
    <w:rsid w:val="00D30F9A"/>
    <w:rsid w:val="00D314CA"/>
    <w:rsid w:val="00D31826"/>
    <w:rsid w:val="00D32292"/>
    <w:rsid w:val="00D3258A"/>
    <w:rsid w:val="00D3287B"/>
    <w:rsid w:val="00D328F6"/>
    <w:rsid w:val="00D337AC"/>
    <w:rsid w:val="00D351BA"/>
    <w:rsid w:val="00D36C6C"/>
    <w:rsid w:val="00D3791C"/>
    <w:rsid w:val="00D3795A"/>
    <w:rsid w:val="00D424B3"/>
    <w:rsid w:val="00D4355C"/>
    <w:rsid w:val="00D43CD0"/>
    <w:rsid w:val="00D44B9F"/>
    <w:rsid w:val="00D455F6"/>
    <w:rsid w:val="00D46183"/>
    <w:rsid w:val="00D47E5F"/>
    <w:rsid w:val="00D54500"/>
    <w:rsid w:val="00D555D9"/>
    <w:rsid w:val="00D56636"/>
    <w:rsid w:val="00D56D76"/>
    <w:rsid w:val="00D574EB"/>
    <w:rsid w:val="00D57D6E"/>
    <w:rsid w:val="00D6271D"/>
    <w:rsid w:val="00D64F65"/>
    <w:rsid w:val="00D66EF4"/>
    <w:rsid w:val="00D67460"/>
    <w:rsid w:val="00D674AA"/>
    <w:rsid w:val="00D722B0"/>
    <w:rsid w:val="00D722E1"/>
    <w:rsid w:val="00D748CB"/>
    <w:rsid w:val="00D752BA"/>
    <w:rsid w:val="00D75391"/>
    <w:rsid w:val="00D75A22"/>
    <w:rsid w:val="00D77FE6"/>
    <w:rsid w:val="00D81BC0"/>
    <w:rsid w:val="00D85145"/>
    <w:rsid w:val="00D86FB2"/>
    <w:rsid w:val="00D8767F"/>
    <w:rsid w:val="00D90863"/>
    <w:rsid w:val="00D9141E"/>
    <w:rsid w:val="00D91E0D"/>
    <w:rsid w:val="00D91F72"/>
    <w:rsid w:val="00D925F1"/>
    <w:rsid w:val="00D9332D"/>
    <w:rsid w:val="00D93C66"/>
    <w:rsid w:val="00D95A5A"/>
    <w:rsid w:val="00D96EA6"/>
    <w:rsid w:val="00DA1E15"/>
    <w:rsid w:val="00DA1E80"/>
    <w:rsid w:val="00DA4CAB"/>
    <w:rsid w:val="00DA4D01"/>
    <w:rsid w:val="00DA5426"/>
    <w:rsid w:val="00DA5A55"/>
    <w:rsid w:val="00DA5EF8"/>
    <w:rsid w:val="00DA60E3"/>
    <w:rsid w:val="00DA7C56"/>
    <w:rsid w:val="00DB0742"/>
    <w:rsid w:val="00DB0767"/>
    <w:rsid w:val="00DB1891"/>
    <w:rsid w:val="00DB191E"/>
    <w:rsid w:val="00DB354A"/>
    <w:rsid w:val="00DB3B65"/>
    <w:rsid w:val="00DB4305"/>
    <w:rsid w:val="00DB48A0"/>
    <w:rsid w:val="00DB4B34"/>
    <w:rsid w:val="00DB5BCD"/>
    <w:rsid w:val="00DB5C57"/>
    <w:rsid w:val="00DB64B3"/>
    <w:rsid w:val="00DB6DFA"/>
    <w:rsid w:val="00DB7353"/>
    <w:rsid w:val="00DC0FC6"/>
    <w:rsid w:val="00DC14CF"/>
    <w:rsid w:val="00DC22D7"/>
    <w:rsid w:val="00DC3C6C"/>
    <w:rsid w:val="00DC4357"/>
    <w:rsid w:val="00DD0BEF"/>
    <w:rsid w:val="00DD1256"/>
    <w:rsid w:val="00DD1436"/>
    <w:rsid w:val="00DD188C"/>
    <w:rsid w:val="00DD218D"/>
    <w:rsid w:val="00DD317F"/>
    <w:rsid w:val="00DD3C76"/>
    <w:rsid w:val="00DD64CB"/>
    <w:rsid w:val="00DD661B"/>
    <w:rsid w:val="00DE0C32"/>
    <w:rsid w:val="00DE36DC"/>
    <w:rsid w:val="00DE3E5E"/>
    <w:rsid w:val="00DE6289"/>
    <w:rsid w:val="00DE799B"/>
    <w:rsid w:val="00DF09D2"/>
    <w:rsid w:val="00DF1802"/>
    <w:rsid w:val="00DF1DF4"/>
    <w:rsid w:val="00DF354D"/>
    <w:rsid w:val="00DF4924"/>
    <w:rsid w:val="00DF515F"/>
    <w:rsid w:val="00DF5BCB"/>
    <w:rsid w:val="00DF6480"/>
    <w:rsid w:val="00DF7722"/>
    <w:rsid w:val="00E03354"/>
    <w:rsid w:val="00E04776"/>
    <w:rsid w:val="00E04ACA"/>
    <w:rsid w:val="00E04B2B"/>
    <w:rsid w:val="00E04C88"/>
    <w:rsid w:val="00E05AA6"/>
    <w:rsid w:val="00E05F74"/>
    <w:rsid w:val="00E0725D"/>
    <w:rsid w:val="00E076DD"/>
    <w:rsid w:val="00E077B8"/>
    <w:rsid w:val="00E10427"/>
    <w:rsid w:val="00E1094E"/>
    <w:rsid w:val="00E112DC"/>
    <w:rsid w:val="00E11A6E"/>
    <w:rsid w:val="00E14533"/>
    <w:rsid w:val="00E16475"/>
    <w:rsid w:val="00E17D10"/>
    <w:rsid w:val="00E20D01"/>
    <w:rsid w:val="00E2202F"/>
    <w:rsid w:val="00E22106"/>
    <w:rsid w:val="00E22FCB"/>
    <w:rsid w:val="00E24BFD"/>
    <w:rsid w:val="00E256C4"/>
    <w:rsid w:val="00E26B4E"/>
    <w:rsid w:val="00E27CE5"/>
    <w:rsid w:val="00E315E4"/>
    <w:rsid w:val="00E36E02"/>
    <w:rsid w:val="00E41AB9"/>
    <w:rsid w:val="00E41D1E"/>
    <w:rsid w:val="00E41D1F"/>
    <w:rsid w:val="00E4232B"/>
    <w:rsid w:val="00E43B76"/>
    <w:rsid w:val="00E43B8B"/>
    <w:rsid w:val="00E43CEC"/>
    <w:rsid w:val="00E44CE0"/>
    <w:rsid w:val="00E44FEB"/>
    <w:rsid w:val="00E46249"/>
    <w:rsid w:val="00E462EA"/>
    <w:rsid w:val="00E46B4C"/>
    <w:rsid w:val="00E47C45"/>
    <w:rsid w:val="00E51C49"/>
    <w:rsid w:val="00E52205"/>
    <w:rsid w:val="00E53C87"/>
    <w:rsid w:val="00E53FA4"/>
    <w:rsid w:val="00E544FE"/>
    <w:rsid w:val="00E573CA"/>
    <w:rsid w:val="00E6025F"/>
    <w:rsid w:val="00E60B0D"/>
    <w:rsid w:val="00E615BA"/>
    <w:rsid w:val="00E63450"/>
    <w:rsid w:val="00E65356"/>
    <w:rsid w:val="00E6544B"/>
    <w:rsid w:val="00E67C32"/>
    <w:rsid w:val="00E67F1D"/>
    <w:rsid w:val="00E712BA"/>
    <w:rsid w:val="00E718E2"/>
    <w:rsid w:val="00E7507A"/>
    <w:rsid w:val="00E75949"/>
    <w:rsid w:val="00E775AE"/>
    <w:rsid w:val="00E833EA"/>
    <w:rsid w:val="00E843B1"/>
    <w:rsid w:val="00E84794"/>
    <w:rsid w:val="00E84C54"/>
    <w:rsid w:val="00E871C7"/>
    <w:rsid w:val="00E916FF"/>
    <w:rsid w:val="00E91C20"/>
    <w:rsid w:val="00E91EA8"/>
    <w:rsid w:val="00E92222"/>
    <w:rsid w:val="00E92AF8"/>
    <w:rsid w:val="00E9363D"/>
    <w:rsid w:val="00EA017E"/>
    <w:rsid w:val="00EA0D74"/>
    <w:rsid w:val="00EA1ED5"/>
    <w:rsid w:val="00EA2680"/>
    <w:rsid w:val="00EA32A4"/>
    <w:rsid w:val="00EA4B1B"/>
    <w:rsid w:val="00EA5834"/>
    <w:rsid w:val="00EA586F"/>
    <w:rsid w:val="00EA6C90"/>
    <w:rsid w:val="00EA743B"/>
    <w:rsid w:val="00EA75A6"/>
    <w:rsid w:val="00EB1588"/>
    <w:rsid w:val="00EB277A"/>
    <w:rsid w:val="00EB318A"/>
    <w:rsid w:val="00EB318B"/>
    <w:rsid w:val="00EB3E6B"/>
    <w:rsid w:val="00EB6C7D"/>
    <w:rsid w:val="00EC1CF3"/>
    <w:rsid w:val="00EC24B0"/>
    <w:rsid w:val="00EC29F0"/>
    <w:rsid w:val="00EC4BBC"/>
    <w:rsid w:val="00EC4CE7"/>
    <w:rsid w:val="00EC5773"/>
    <w:rsid w:val="00EC6AB1"/>
    <w:rsid w:val="00EC6D7E"/>
    <w:rsid w:val="00EC70DE"/>
    <w:rsid w:val="00EC7B5D"/>
    <w:rsid w:val="00ED3523"/>
    <w:rsid w:val="00ED3B02"/>
    <w:rsid w:val="00ED420D"/>
    <w:rsid w:val="00ED51F1"/>
    <w:rsid w:val="00ED52D2"/>
    <w:rsid w:val="00ED57F3"/>
    <w:rsid w:val="00ED7458"/>
    <w:rsid w:val="00ED7D3C"/>
    <w:rsid w:val="00EE0E34"/>
    <w:rsid w:val="00EE1613"/>
    <w:rsid w:val="00EE28AE"/>
    <w:rsid w:val="00EE30C4"/>
    <w:rsid w:val="00EE3167"/>
    <w:rsid w:val="00EE385D"/>
    <w:rsid w:val="00EE4CCE"/>
    <w:rsid w:val="00EE5D93"/>
    <w:rsid w:val="00EE6C56"/>
    <w:rsid w:val="00EE7A16"/>
    <w:rsid w:val="00EF151D"/>
    <w:rsid w:val="00EF2147"/>
    <w:rsid w:val="00EF3C9D"/>
    <w:rsid w:val="00EF6019"/>
    <w:rsid w:val="00EF6DFC"/>
    <w:rsid w:val="00F00F5E"/>
    <w:rsid w:val="00F0171B"/>
    <w:rsid w:val="00F0194B"/>
    <w:rsid w:val="00F023FB"/>
    <w:rsid w:val="00F03F84"/>
    <w:rsid w:val="00F06B22"/>
    <w:rsid w:val="00F07606"/>
    <w:rsid w:val="00F1166C"/>
    <w:rsid w:val="00F128B0"/>
    <w:rsid w:val="00F12D32"/>
    <w:rsid w:val="00F14187"/>
    <w:rsid w:val="00F14A4A"/>
    <w:rsid w:val="00F152DA"/>
    <w:rsid w:val="00F17788"/>
    <w:rsid w:val="00F17A41"/>
    <w:rsid w:val="00F2102E"/>
    <w:rsid w:val="00F2144A"/>
    <w:rsid w:val="00F21F47"/>
    <w:rsid w:val="00F24510"/>
    <w:rsid w:val="00F24EF2"/>
    <w:rsid w:val="00F25397"/>
    <w:rsid w:val="00F26B37"/>
    <w:rsid w:val="00F278A1"/>
    <w:rsid w:val="00F27C3B"/>
    <w:rsid w:val="00F30051"/>
    <w:rsid w:val="00F30344"/>
    <w:rsid w:val="00F32438"/>
    <w:rsid w:val="00F327E2"/>
    <w:rsid w:val="00F32C17"/>
    <w:rsid w:val="00F355FA"/>
    <w:rsid w:val="00F3656C"/>
    <w:rsid w:val="00F40059"/>
    <w:rsid w:val="00F409A1"/>
    <w:rsid w:val="00F4455C"/>
    <w:rsid w:val="00F44DDB"/>
    <w:rsid w:val="00F45226"/>
    <w:rsid w:val="00F45485"/>
    <w:rsid w:val="00F46057"/>
    <w:rsid w:val="00F46CD3"/>
    <w:rsid w:val="00F4787F"/>
    <w:rsid w:val="00F51064"/>
    <w:rsid w:val="00F51F49"/>
    <w:rsid w:val="00F558EE"/>
    <w:rsid w:val="00F560FC"/>
    <w:rsid w:val="00F61154"/>
    <w:rsid w:val="00F62828"/>
    <w:rsid w:val="00F62D22"/>
    <w:rsid w:val="00F62E0A"/>
    <w:rsid w:val="00F62E9E"/>
    <w:rsid w:val="00F6325E"/>
    <w:rsid w:val="00F64C4E"/>
    <w:rsid w:val="00F6503A"/>
    <w:rsid w:val="00F679B4"/>
    <w:rsid w:val="00F700C0"/>
    <w:rsid w:val="00F709EF"/>
    <w:rsid w:val="00F727E0"/>
    <w:rsid w:val="00F74625"/>
    <w:rsid w:val="00F747F8"/>
    <w:rsid w:val="00F74D9C"/>
    <w:rsid w:val="00F7585B"/>
    <w:rsid w:val="00F758D3"/>
    <w:rsid w:val="00F75B5E"/>
    <w:rsid w:val="00F75F0E"/>
    <w:rsid w:val="00F7657F"/>
    <w:rsid w:val="00F76C13"/>
    <w:rsid w:val="00F77017"/>
    <w:rsid w:val="00F80FCD"/>
    <w:rsid w:val="00F81027"/>
    <w:rsid w:val="00F812A4"/>
    <w:rsid w:val="00F819FB"/>
    <w:rsid w:val="00F81CC5"/>
    <w:rsid w:val="00F82867"/>
    <w:rsid w:val="00F830E9"/>
    <w:rsid w:val="00F832F1"/>
    <w:rsid w:val="00F84EFE"/>
    <w:rsid w:val="00F86611"/>
    <w:rsid w:val="00F87B44"/>
    <w:rsid w:val="00F91C94"/>
    <w:rsid w:val="00F92579"/>
    <w:rsid w:val="00F92F08"/>
    <w:rsid w:val="00F930E0"/>
    <w:rsid w:val="00F95388"/>
    <w:rsid w:val="00F95423"/>
    <w:rsid w:val="00F95BBA"/>
    <w:rsid w:val="00F95EF7"/>
    <w:rsid w:val="00F9775A"/>
    <w:rsid w:val="00F97777"/>
    <w:rsid w:val="00FA3933"/>
    <w:rsid w:val="00FA46F0"/>
    <w:rsid w:val="00FA57A5"/>
    <w:rsid w:val="00FA5FFA"/>
    <w:rsid w:val="00FB0FCC"/>
    <w:rsid w:val="00FB3A26"/>
    <w:rsid w:val="00FB6E4A"/>
    <w:rsid w:val="00FB6EFE"/>
    <w:rsid w:val="00FB745E"/>
    <w:rsid w:val="00FB7531"/>
    <w:rsid w:val="00FB7873"/>
    <w:rsid w:val="00FC121E"/>
    <w:rsid w:val="00FC1942"/>
    <w:rsid w:val="00FC2969"/>
    <w:rsid w:val="00FC2CB0"/>
    <w:rsid w:val="00FC3F18"/>
    <w:rsid w:val="00FC4192"/>
    <w:rsid w:val="00FD0399"/>
    <w:rsid w:val="00FD07CB"/>
    <w:rsid w:val="00FD13F2"/>
    <w:rsid w:val="00FD1790"/>
    <w:rsid w:val="00FD1844"/>
    <w:rsid w:val="00FD30AD"/>
    <w:rsid w:val="00FD4A0D"/>
    <w:rsid w:val="00FD511A"/>
    <w:rsid w:val="00FD5DEE"/>
    <w:rsid w:val="00FD600D"/>
    <w:rsid w:val="00FD77BF"/>
    <w:rsid w:val="00FE10D1"/>
    <w:rsid w:val="00FE2F69"/>
    <w:rsid w:val="00FE366D"/>
    <w:rsid w:val="00FE3AFE"/>
    <w:rsid w:val="00FE3E7F"/>
    <w:rsid w:val="00FE4D4D"/>
    <w:rsid w:val="00FE5178"/>
    <w:rsid w:val="00FE56A1"/>
    <w:rsid w:val="00FF0550"/>
    <w:rsid w:val="00FF0786"/>
    <w:rsid w:val="00FF0FA1"/>
    <w:rsid w:val="00FF30F4"/>
    <w:rsid w:val="00FF4C52"/>
    <w:rsid w:val="00FF4EAB"/>
    <w:rsid w:val="00FF515C"/>
    <w:rsid w:val="00FF5E51"/>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9A6C54"/>
  <w15:chartTrackingRefBased/>
  <w15:docId w15:val="{CFB91D5E-6582-472C-A559-0A3B1D309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2B80"/>
    <w:rPr>
      <w:rFonts w:ascii="CGP" w:hAnsi="CGP"/>
      <w:sz w:val="22"/>
      <w:szCs w:val="24"/>
    </w:rPr>
  </w:style>
  <w:style w:type="paragraph" w:styleId="Titre1">
    <w:name w:val="heading 1"/>
    <w:basedOn w:val="Normal"/>
    <w:next w:val="Normal"/>
    <w:link w:val="Titre1Car"/>
    <w:autoRedefine/>
    <w:qFormat/>
    <w:rsid w:val="00B32897"/>
    <w:pPr>
      <w:jc w:val="both"/>
      <w:outlineLvl w:val="0"/>
    </w:pPr>
    <w:rPr>
      <w:b/>
      <w:bCs/>
      <w:sz w:val="28"/>
      <w:lang w:val="x-none" w:eastAsia="x-none"/>
    </w:rPr>
  </w:style>
  <w:style w:type="paragraph" w:styleId="Titre2">
    <w:name w:val="heading 2"/>
    <w:basedOn w:val="Normal"/>
    <w:next w:val="Normal"/>
    <w:link w:val="Titre2Car"/>
    <w:uiPriority w:val="9"/>
    <w:unhideWhenUsed/>
    <w:qFormat/>
    <w:rsid w:val="00BF49D9"/>
    <w:pPr>
      <w:keepNext/>
      <w:spacing w:before="240" w:after="60"/>
      <w:outlineLvl w:val="1"/>
    </w:pPr>
    <w:rPr>
      <w:rFonts w:ascii="Cambria" w:hAnsi="Cambria"/>
      <w:b/>
      <w:bCs/>
      <w:i/>
      <w:iCs/>
      <w:sz w:val="28"/>
      <w:szCs w:val="28"/>
      <w:lang w:val="x-none" w:eastAsia="x-none"/>
    </w:rPr>
  </w:style>
  <w:style w:type="paragraph" w:styleId="Titre3">
    <w:name w:val="heading 3"/>
    <w:basedOn w:val="Normal"/>
    <w:next w:val="Normal"/>
    <w:autoRedefine/>
    <w:qFormat/>
    <w:rsid w:val="0023177F"/>
    <w:pPr>
      <w:keepNext/>
      <w:spacing w:before="240" w:after="60"/>
      <w:jc w:val="both"/>
      <w:outlineLvl w:val="2"/>
    </w:pPr>
    <w:rPr>
      <w:rFonts w:cs="Arial"/>
      <w:b/>
      <w:bCs/>
      <w:szCs w:val="22"/>
    </w:rPr>
  </w:style>
  <w:style w:type="paragraph" w:styleId="Titre4">
    <w:name w:val="heading 4"/>
    <w:basedOn w:val="Normal"/>
    <w:next w:val="Normal"/>
    <w:autoRedefine/>
    <w:qFormat/>
    <w:rsid w:val="00A4289C"/>
    <w:pPr>
      <w:keepNext/>
      <w:spacing w:before="240" w:after="60"/>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rsid w:val="00A42767"/>
    <w:pPr>
      <w:spacing w:after="120"/>
      <w:ind w:left="283"/>
    </w:pPr>
  </w:style>
  <w:style w:type="paragraph" w:styleId="En-tte">
    <w:name w:val="header"/>
    <w:basedOn w:val="Normal"/>
    <w:link w:val="En-tteCar"/>
    <w:uiPriority w:val="99"/>
    <w:rsid w:val="00A42767"/>
    <w:pPr>
      <w:tabs>
        <w:tab w:val="center" w:pos="4536"/>
        <w:tab w:val="right" w:pos="9072"/>
      </w:tabs>
    </w:pPr>
    <w:rPr>
      <w:rFonts w:ascii="Arial Narrow" w:hAnsi="Arial Narrow"/>
      <w:szCs w:val="22"/>
    </w:rPr>
  </w:style>
  <w:style w:type="paragraph" w:styleId="TM1">
    <w:name w:val="toc 1"/>
    <w:basedOn w:val="Normal"/>
    <w:next w:val="Normal"/>
    <w:autoRedefine/>
    <w:uiPriority w:val="39"/>
    <w:rsid w:val="001070A8"/>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rsid w:val="00A709E5"/>
    <w:pPr>
      <w:ind w:left="220"/>
    </w:pPr>
    <w:rPr>
      <w:rFonts w:asciiTheme="minorHAnsi" w:hAnsiTheme="minorHAnsi" w:cstheme="minorHAns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40"/>
    </w:pPr>
    <w:rPr>
      <w:rFonts w:asciiTheme="minorHAnsi" w:hAnsiTheme="minorHAnsi" w:cstheme="minorHAnsi"/>
      <w:i/>
      <w:iCs/>
      <w:sz w:val="20"/>
      <w:szCs w:val="20"/>
    </w:rPr>
  </w:style>
  <w:style w:type="paragraph" w:styleId="Corpsdetexte2">
    <w:name w:val="Body Text 2"/>
    <w:basedOn w:val="Normal"/>
    <w:rsid w:val="00327D04"/>
    <w:pPr>
      <w:spacing w:after="120" w:line="480" w:lineRule="auto"/>
    </w:pPr>
  </w:style>
  <w:style w:type="paragraph" w:styleId="TM4">
    <w:name w:val="toc 4"/>
    <w:basedOn w:val="Normal"/>
    <w:next w:val="Normal"/>
    <w:autoRedefine/>
    <w:uiPriority w:val="39"/>
    <w:rsid w:val="001070A8"/>
    <w:pPr>
      <w:ind w:left="66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sz w:val="16"/>
      <w:szCs w:val="16"/>
    </w:rPr>
  </w:style>
  <w:style w:type="paragraph" w:styleId="Commentaire">
    <w:name w:val="annotation text"/>
    <w:basedOn w:val="Normal"/>
    <w:link w:val="CommentaireCar"/>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F44DDB"/>
    <w:pPr>
      <w:ind w:left="2835" w:hanging="2835"/>
      <w:jc w:val="both"/>
    </w:pPr>
    <w:rPr>
      <w:rFonts w:ascii="Arial" w:hAnsi="Arial"/>
      <w:smallCaps/>
      <w:szCs w:val="20"/>
    </w:rPr>
  </w:style>
  <w:style w:type="paragraph" w:styleId="Textebrut">
    <w:name w:val="Plain Text"/>
    <w:basedOn w:val="Normal"/>
    <w:rsid w:val="00D66EF4"/>
    <w:rPr>
      <w:rFonts w:ascii="Courier New" w:hAnsi="Courier New" w:cs="Courier New"/>
      <w:sz w:val="20"/>
      <w:szCs w:val="20"/>
    </w:rPr>
  </w:style>
  <w:style w:type="paragraph" w:styleId="Retraitcorpsdetexte3">
    <w:name w:val="Body Text Indent 3"/>
    <w:basedOn w:val="Normal"/>
    <w:rsid w:val="00576517"/>
    <w:pPr>
      <w:spacing w:after="120"/>
      <w:ind w:left="283"/>
    </w:pPr>
    <w:rPr>
      <w:sz w:val="16"/>
      <w:szCs w:val="16"/>
    </w:rPr>
  </w:style>
  <w:style w:type="paragraph" w:styleId="Paragraphedeliste">
    <w:name w:val="List Paragraph"/>
    <w:aliases w:val="Puces_1"/>
    <w:basedOn w:val="Normal"/>
    <w:link w:val="ParagraphedelisteCar"/>
    <w:uiPriority w:val="34"/>
    <w:qFormat/>
    <w:rsid w:val="00413703"/>
    <w:pPr>
      <w:ind w:left="708"/>
    </w:pPr>
  </w:style>
  <w:style w:type="paragraph" w:customStyle="1" w:styleId="Titre11">
    <w:name w:val="Titre 1.1"/>
    <w:basedOn w:val="Titre2"/>
    <w:autoRedefine/>
    <w:qFormat/>
    <w:rsid w:val="00765E96"/>
    <w:pPr>
      <w:tabs>
        <w:tab w:val="left" w:pos="1134"/>
      </w:tabs>
      <w:spacing w:after="240"/>
      <w:jc w:val="both"/>
    </w:pPr>
    <w:rPr>
      <w:rFonts w:ascii="CGP" w:hAnsi="CGP"/>
      <w:b w:val="0"/>
      <w:i w:val="0"/>
      <w:sz w:val="22"/>
      <w:szCs w:val="22"/>
      <w:lang w:val="fr-FR"/>
    </w:rPr>
  </w:style>
  <w:style w:type="character" w:customStyle="1" w:styleId="Titre1Car">
    <w:name w:val="Titre 1 Car"/>
    <w:link w:val="Titre1"/>
    <w:locked/>
    <w:rsid w:val="00B32897"/>
    <w:rPr>
      <w:rFonts w:ascii="CGP" w:hAnsi="CGP"/>
      <w:b/>
      <w:bCs/>
      <w:sz w:val="28"/>
      <w:szCs w:val="24"/>
      <w:lang w:val="x-none" w:eastAsia="x-none"/>
    </w:rPr>
  </w:style>
  <w:style w:type="character" w:customStyle="1" w:styleId="Titre2Car">
    <w:name w:val="Titre 2 Car"/>
    <w:link w:val="Titre2"/>
    <w:uiPriority w:val="9"/>
    <w:rsid w:val="00BF49D9"/>
    <w:rPr>
      <w:rFonts w:ascii="Cambria" w:eastAsia="Times New Roman" w:hAnsi="Cambria" w:cs="Times New Roman"/>
      <w:b/>
      <w:bCs/>
      <w:i/>
      <w:iCs/>
      <w:sz w:val="28"/>
      <w:szCs w:val="28"/>
    </w:rPr>
  </w:style>
  <w:style w:type="character" w:customStyle="1" w:styleId="NotedebasdepageCar">
    <w:name w:val="Note de bas de page Car"/>
    <w:basedOn w:val="Policepardfaut"/>
    <w:link w:val="Notedebasdepage"/>
    <w:semiHidden/>
    <w:locked/>
    <w:rsid w:val="00F06B22"/>
  </w:style>
  <w:style w:type="character" w:customStyle="1" w:styleId="CommentaireCar">
    <w:name w:val="Commentaire Car"/>
    <w:link w:val="Commentaire"/>
    <w:locked/>
    <w:rsid w:val="007322BC"/>
  </w:style>
  <w:style w:type="paragraph" w:styleId="TM5">
    <w:name w:val="toc 5"/>
    <w:basedOn w:val="Normal"/>
    <w:next w:val="Normal"/>
    <w:autoRedefine/>
    <w:uiPriority w:val="39"/>
    <w:unhideWhenUsed/>
    <w:rsid w:val="00A27E88"/>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A27E88"/>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A27E88"/>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A27E88"/>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A27E88"/>
    <w:pPr>
      <w:ind w:left="1760"/>
    </w:pPr>
    <w:rPr>
      <w:rFonts w:asciiTheme="minorHAnsi" w:hAnsiTheme="minorHAnsi" w:cstheme="minorHAnsi"/>
      <w:sz w:val="18"/>
      <w:szCs w:val="18"/>
    </w:rPr>
  </w:style>
  <w:style w:type="paragraph" w:styleId="Rvision">
    <w:name w:val="Revision"/>
    <w:hidden/>
    <w:uiPriority w:val="99"/>
    <w:semiHidden/>
    <w:rsid w:val="001D79A0"/>
    <w:rPr>
      <w:rFonts w:ascii="CGP" w:hAnsi="CGP"/>
      <w:sz w:val="22"/>
      <w:szCs w:val="24"/>
    </w:rPr>
  </w:style>
  <w:style w:type="character" w:customStyle="1" w:styleId="En-tteCar">
    <w:name w:val="En-tête Car"/>
    <w:link w:val="En-tte"/>
    <w:uiPriority w:val="99"/>
    <w:rsid w:val="00441866"/>
    <w:rPr>
      <w:rFonts w:ascii="Arial Narrow" w:hAnsi="Arial Narrow"/>
      <w:sz w:val="22"/>
      <w:szCs w:val="22"/>
    </w:rPr>
  </w:style>
  <w:style w:type="character" w:styleId="Mentionnonrsolue">
    <w:name w:val="Unresolved Mention"/>
    <w:uiPriority w:val="99"/>
    <w:semiHidden/>
    <w:unhideWhenUsed/>
    <w:rsid w:val="008B39E8"/>
    <w:rPr>
      <w:color w:val="605E5C"/>
      <w:shd w:val="clear" w:color="auto" w:fill="E1DFDD"/>
    </w:rPr>
  </w:style>
  <w:style w:type="character" w:customStyle="1" w:styleId="ParagraphedelisteCar">
    <w:name w:val="Paragraphe de liste Car"/>
    <w:aliases w:val="Puces_1 Car"/>
    <w:link w:val="Paragraphedeliste"/>
    <w:uiPriority w:val="34"/>
    <w:locked/>
    <w:rsid w:val="0031472A"/>
    <w:rPr>
      <w:rFonts w:ascii="CGP" w:hAnsi="CGP"/>
      <w:sz w:val="22"/>
      <w:szCs w:val="24"/>
    </w:rPr>
  </w:style>
  <w:style w:type="paragraph" w:styleId="Retraitnormal">
    <w:name w:val="Normal Indent"/>
    <w:basedOn w:val="Normal"/>
    <w:rsid w:val="00404F05"/>
    <w:pPr>
      <w:ind w:left="708"/>
    </w:pPr>
    <w:rPr>
      <w:rFonts w:ascii="Tms Rmn" w:eastAsia="Calibri" w:hAnsi="Tms Rmn" w:cs="Arial"/>
      <w:szCs w:val="22"/>
    </w:rPr>
  </w:style>
  <w:style w:type="paragraph" w:customStyle="1" w:styleId="xmsonormal">
    <w:name w:val="x_msonormal"/>
    <w:basedOn w:val="Normal"/>
    <w:rsid w:val="007266E6"/>
    <w:pPr>
      <w:spacing w:before="100" w:beforeAutospacing="1" w:after="100" w:afterAutospacing="1"/>
    </w:pPr>
    <w:rPr>
      <w:rFonts w:ascii="Times New Roman" w:hAnsi="Times New Roman"/>
      <w:sz w:val="24"/>
    </w:rPr>
  </w:style>
  <w:style w:type="paragraph" w:styleId="NormalWeb">
    <w:name w:val="Normal (Web)"/>
    <w:basedOn w:val="Normal"/>
    <w:uiPriority w:val="99"/>
    <w:unhideWhenUsed/>
    <w:rsid w:val="00727F91"/>
    <w:pPr>
      <w:spacing w:before="100" w:beforeAutospacing="1" w:after="100" w:afterAutospacing="1"/>
    </w:pPr>
    <w:rPr>
      <w:rFonts w:ascii="Times New Roman" w:hAnsi="Times New Roman"/>
      <w:sz w:val="24"/>
    </w:rPr>
  </w:style>
  <w:style w:type="character" w:styleId="lev">
    <w:name w:val="Strong"/>
    <w:basedOn w:val="Policepardfaut"/>
    <w:uiPriority w:val="22"/>
    <w:qFormat/>
    <w:rsid w:val="008B21CD"/>
    <w:rPr>
      <w:b/>
      <w:bCs/>
    </w:rPr>
  </w:style>
  <w:style w:type="character" w:customStyle="1" w:styleId="PieddepageCar">
    <w:name w:val="Pied de page Car"/>
    <w:basedOn w:val="Policepardfaut"/>
    <w:link w:val="Pieddepage"/>
    <w:uiPriority w:val="99"/>
    <w:rsid w:val="003109B0"/>
    <w:rPr>
      <w:rFonts w:ascii="CGP" w:hAnsi="CGP"/>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25648">
      <w:bodyDiv w:val="1"/>
      <w:marLeft w:val="0"/>
      <w:marRight w:val="0"/>
      <w:marTop w:val="0"/>
      <w:marBottom w:val="0"/>
      <w:divBdr>
        <w:top w:val="none" w:sz="0" w:space="0" w:color="auto"/>
        <w:left w:val="none" w:sz="0" w:space="0" w:color="auto"/>
        <w:bottom w:val="none" w:sz="0" w:space="0" w:color="auto"/>
        <w:right w:val="none" w:sz="0" w:space="0" w:color="auto"/>
      </w:divBdr>
      <w:divsChild>
        <w:div w:id="81076346">
          <w:marLeft w:val="0"/>
          <w:marRight w:val="0"/>
          <w:marTop w:val="0"/>
          <w:marBottom w:val="0"/>
          <w:divBdr>
            <w:top w:val="none" w:sz="0" w:space="0" w:color="auto"/>
            <w:left w:val="none" w:sz="0" w:space="0" w:color="auto"/>
            <w:bottom w:val="none" w:sz="0" w:space="0" w:color="auto"/>
            <w:right w:val="none" w:sz="0" w:space="0" w:color="auto"/>
          </w:divBdr>
          <w:divsChild>
            <w:div w:id="310989376">
              <w:marLeft w:val="0"/>
              <w:marRight w:val="0"/>
              <w:marTop w:val="0"/>
              <w:marBottom w:val="0"/>
              <w:divBdr>
                <w:top w:val="none" w:sz="0" w:space="0" w:color="auto"/>
                <w:left w:val="none" w:sz="0" w:space="0" w:color="auto"/>
                <w:bottom w:val="none" w:sz="0" w:space="0" w:color="auto"/>
                <w:right w:val="none" w:sz="0" w:space="0" w:color="auto"/>
              </w:divBdr>
              <w:divsChild>
                <w:div w:id="579561526">
                  <w:marLeft w:val="0"/>
                  <w:marRight w:val="0"/>
                  <w:marTop w:val="0"/>
                  <w:marBottom w:val="0"/>
                  <w:divBdr>
                    <w:top w:val="none" w:sz="0" w:space="0" w:color="auto"/>
                    <w:left w:val="none" w:sz="0" w:space="0" w:color="auto"/>
                    <w:bottom w:val="none" w:sz="0" w:space="0" w:color="auto"/>
                    <w:right w:val="none" w:sz="0" w:space="0" w:color="auto"/>
                  </w:divBdr>
                  <w:divsChild>
                    <w:div w:id="488715769">
                      <w:marLeft w:val="0"/>
                      <w:marRight w:val="0"/>
                      <w:marTop w:val="0"/>
                      <w:marBottom w:val="0"/>
                      <w:divBdr>
                        <w:top w:val="none" w:sz="0" w:space="0" w:color="auto"/>
                        <w:left w:val="none" w:sz="0" w:space="0" w:color="auto"/>
                        <w:bottom w:val="none" w:sz="0" w:space="0" w:color="auto"/>
                        <w:right w:val="none" w:sz="0" w:space="0" w:color="auto"/>
                      </w:divBdr>
                      <w:divsChild>
                        <w:div w:id="1055660238">
                          <w:marLeft w:val="0"/>
                          <w:marRight w:val="0"/>
                          <w:marTop w:val="0"/>
                          <w:marBottom w:val="0"/>
                          <w:divBdr>
                            <w:top w:val="none" w:sz="0" w:space="0" w:color="auto"/>
                            <w:left w:val="none" w:sz="0" w:space="0" w:color="auto"/>
                            <w:bottom w:val="none" w:sz="0" w:space="0" w:color="auto"/>
                            <w:right w:val="none" w:sz="0" w:space="0" w:color="auto"/>
                          </w:divBdr>
                          <w:divsChild>
                            <w:div w:id="539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704329525">
      <w:bodyDiv w:val="1"/>
      <w:marLeft w:val="0"/>
      <w:marRight w:val="0"/>
      <w:marTop w:val="0"/>
      <w:marBottom w:val="0"/>
      <w:divBdr>
        <w:top w:val="none" w:sz="0" w:space="0" w:color="auto"/>
        <w:left w:val="none" w:sz="0" w:space="0" w:color="auto"/>
        <w:bottom w:val="none" w:sz="0" w:space="0" w:color="auto"/>
        <w:right w:val="none" w:sz="0" w:space="0" w:color="auto"/>
      </w:divBdr>
    </w:div>
    <w:div w:id="1292903306">
      <w:bodyDiv w:val="1"/>
      <w:marLeft w:val="0"/>
      <w:marRight w:val="0"/>
      <w:marTop w:val="0"/>
      <w:marBottom w:val="0"/>
      <w:divBdr>
        <w:top w:val="none" w:sz="0" w:space="0" w:color="auto"/>
        <w:left w:val="none" w:sz="0" w:space="0" w:color="auto"/>
        <w:bottom w:val="none" w:sz="0" w:space="0" w:color="auto"/>
        <w:right w:val="none" w:sz="0" w:space="0" w:color="auto"/>
      </w:divBdr>
    </w:div>
    <w:div w:id="164249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reffe.ta-paris@juradm.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vice.achatpublic@centrepompidou.fr"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abelle.daulard@centrepompidou.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finances.gouv.fr/"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www.conseil-etat.fr/ta/paris/index.s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FAF52-E24C-44C7-B28E-96A470B6E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45</Pages>
  <Words>18074</Words>
  <Characters>106569</Characters>
  <Application>Microsoft Office Word</Application>
  <DocSecurity>0</DocSecurity>
  <Lines>888</Lines>
  <Paragraphs>248</Paragraphs>
  <ScaleCrop>false</ScaleCrop>
  <HeadingPairs>
    <vt:vector size="2" baseType="variant">
      <vt:variant>
        <vt:lpstr>Titre</vt:lpstr>
      </vt:variant>
      <vt:variant>
        <vt:i4>1</vt:i4>
      </vt:variant>
    </vt:vector>
  </HeadingPairs>
  <TitlesOfParts>
    <vt:vector size="1" baseType="lpstr">
      <vt:lpstr> </vt:lpstr>
    </vt:vector>
  </TitlesOfParts>
  <Company>CCIP</Company>
  <LinksUpToDate>false</LinksUpToDate>
  <CharactersWithSpaces>124395</CharactersWithSpaces>
  <SharedDoc>false</SharedDoc>
  <HLinks>
    <vt:vector size="498" baseType="variant">
      <vt:variant>
        <vt:i4>5242929</vt:i4>
      </vt:variant>
      <vt:variant>
        <vt:i4>523</vt:i4>
      </vt:variant>
      <vt:variant>
        <vt:i4>0</vt:i4>
      </vt:variant>
      <vt:variant>
        <vt:i4>5</vt:i4>
      </vt:variant>
      <vt:variant>
        <vt:lpwstr>mailto:service.achatpublic@centrepompidou.fr</vt:lpwstr>
      </vt:variant>
      <vt:variant>
        <vt:lpwstr/>
      </vt:variant>
      <vt:variant>
        <vt:i4>7208972</vt:i4>
      </vt:variant>
      <vt:variant>
        <vt:i4>520</vt:i4>
      </vt:variant>
      <vt:variant>
        <vt:i4>0</vt:i4>
      </vt:variant>
      <vt:variant>
        <vt:i4>5</vt:i4>
      </vt:variant>
      <vt:variant>
        <vt:lpwstr>mailto:isabelle.daulard@centrepompidou.fr</vt:lpwstr>
      </vt:variant>
      <vt:variant>
        <vt:lpwstr/>
      </vt:variant>
      <vt:variant>
        <vt:i4>3342375</vt:i4>
      </vt:variant>
      <vt:variant>
        <vt:i4>517</vt:i4>
      </vt:variant>
      <vt:variant>
        <vt:i4>0</vt:i4>
      </vt:variant>
      <vt:variant>
        <vt:i4>5</vt:i4>
      </vt:variant>
      <vt:variant>
        <vt:lpwstr>https://communaute-chorus-pro.finances.gouv.fr/</vt:lpwstr>
      </vt:variant>
      <vt:variant>
        <vt:lpwstr/>
      </vt:variant>
      <vt:variant>
        <vt:i4>2687031</vt:i4>
      </vt:variant>
      <vt:variant>
        <vt:i4>514</vt:i4>
      </vt:variant>
      <vt:variant>
        <vt:i4>0</vt:i4>
      </vt:variant>
      <vt:variant>
        <vt:i4>5</vt:i4>
      </vt:variant>
      <vt:variant>
        <vt:lpwstr>https://chorus-pro.gouv.fr/</vt:lpwstr>
      </vt:variant>
      <vt:variant>
        <vt:lpwstr/>
      </vt:variant>
      <vt:variant>
        <vt:i4>7667815</vt:i4>
      </vt:variant>
      <vt:variant>
        <vt:i4>509</vt:i4>
      </vt:variant>
      <vt:variant>
        <vt:i4>0</vt:i4>
      </vt:variant>
      <vt:variant>
        <vt:i4>5</vt:i4>
      </vt:variant>
      <vt:variant>
        <vt:lpwstr>http://www.economie.gouv.fr/daj/formulaires</vt:lpwstr>
      </vt:variant>
      <vt:variant>
        <vt:lpwstr/>
      </vt:variant>
      <vt:variant>
        <vt:i4>1114162</vt:i4>
      </vt:variant>
      <vt:variant>
        <vt:i4>464</vt:i4>
      </vt:variant>
      <vt:variant>
        <vt:i4>0</vt:i4>
      </vt:variant>
      <vt:variant>
        <vt:i4>5</vt:i4>
      </vt:variant>
      <vt:variant>
        <vt:lpwstr/>
      </vt:variant>
      <vt:variant>
        <vt:lpwstr>_Toc173425201</vt:lpwstr>
      </vt:variant>
      <vt:variant>
        <vt:i4>1114162</vt:i4>
      </vt:variant>
      <vt:variant>
        <vt:i4>458</vt:i4>
      </vt:variant>
      <vt:variant>
        <vt:i4>0</vt:i4>
      </vt:variant>
      <vt:variant>
        <vt:i4>5</vt:i4>
      </vt:variant>
      <vt:variant>
        <vt:lpwstr/>
      </vt:variant>
      <vt:variant>
        <vt:lpwstr>_Toc173425200</vt:lpwstr>
      </vt:variant>
      <vt:variant>
        <vt:i4>1572913</vt:i4>
      </vt:variant>
      <vt:variant>
        <vt:i4>452</vt:i4>
      </vt:variant>
      <vt:variant>
        <vt:i4>0</vt:i4>
      </vt:variant>
      <vt:variant>
        <vt:i4>5</vt:i4>
      </vt:variant>
      <vt:variant>
        <vt:lpwstr/>
      </vt:variant>
      <vt:variant>
        <vt:lpwstr>_Toc173425199</vt:lpwstr>
      </vt:variant>
      <vt:variant>
        <vt:i4>1572913</vt:i4>
      </vt:variant>
      <vt:variant>
        <vt:i4>446</vt:i4>
      </vt:variant>
      <vt:variant>
        <vt:i4>0</vt:i4>
      </vt:variant>
      <vt:variant>
        <vt:i4>5</vt:i4>
      </vt:variant>
      <vt:variant>
        <vt:lpwstr/>
      </vt:variant>
      <vt:variant>
        <vt:lpwstr>_Toc173425198</vt:lpwstr>
      </vt:variant>
      <vt:variant>
        <vt:i4>1572913</vt:i4>
      </vt:variant>
      <vt:variant>
        <vt:i4>440</vt:i4>
      </vt:variant>
      <vt:variant>
        <vt:i4>0</vt:i4>
      </vt:variant>
      <vt:variant>
        <vt:i4>5</vt:i4>
      </vt:variant>
      <vt:variant>
        <vt:lpwstr/>
      </vt:variant>
      <vt:variant>
        <vt:lpwstr>_Toc173425197</vt:lpwstr>
      </vt:variant>
      <vt:variant>
        <vt:i4>1572913</vt:i4>
      </vt:variant>
      <vt:variant>
        <vt:i4>434</vt:i4>
      </vt:variant>
      <vt:variant>
        <vt:i4>0</vt:i4>
      </vt:variant>
      <vt:variant>
        <vt:i4>5</vt:i4>
      </vt:variant>
      <vt:variant>
        <vt:lpwstr/>
      </vt:variant>
      <vt:variant>
        <vt:lpwstr>_Toc173425196</vt:lpwstr>
      </vt:variant>
      <vt:variant>
        <vt:i4>1572913</vt:i4>
      </vt:variant>
      <vt:variant>
        <vt:i4>428</vt:i4>
      </vt:variant>
      <vt:variant>
        <vt:i4>0</vt:i4>
      </vt:variant>
      <vt:variant>
        <vt:i4>5</vt:i4>
      </vt:variant>
      <vt:variant>
        <vt:lpwstr/>
      </vt:variant>
      <vt:variant>
        <vt:lpwstr>_Toc173425195</vt:lpwstr>
      </vt:variant>
      <vt:variant>
        <vt:i4>1572913</vt:i4>
      </vt:variant>
      <vt:variant>
        <vt:i4>422</vt:i4>
      </vt:variant>
      <vt:variant>
        <vt:i4>0</vt:i4>
      </vt:variant>
      <vt:variant>
        <vt:i4>5</vt:i4>
      </vt:variant>
      <vt:variant>
        <vt:lpwstr/>
      </vt:variant>
      <vt:variant>
        <vt:lpwstr>_Toc173425194</vt:lpwstr>
      </vt:variant>
      <vt:variant>
        <vt:i4>1572913</vt:i4>
      </vt:variant>
      <vt:variant>
        <vt:i4>416</vt:i4>
      </vt:variant>
      <vt:variant>
        <vt:i4>0</vt:i4>
      </vt:variant>
      <vt:variant>
        <vt:i4>5</vt:i4>
      </vt:variant>
      <vt:variant>
        <vt:lpwstr/>
      </vt:variant>
      <vt:variant>
        <vt:lpwstr>_Toc173425193</vt:lpwstr>
      </vt:variant>
      <vt:variant>
        <vt:i4>1572913</vt:i4>
      </vt:variant>
      <vt:variant>
        <vt:i4>410</vt:i4>
      </vt:variant>
      <vt:variant>
        <vt:i4>0</vt:i4>
      </vt:variant>
      <vt:variant>
        <vt:i4>5</vt:i4>
      </vt:variant>
      <vt:variant>
        <vt:lpwstr/>
      </vt:variant>
      <vt:variant>
        <vt:lpwstr>_Toc173425192</vt:lpwstr>
      </vt:variant>
      <vt:variant>
        <vt:i4>1572913</vt:i4>
      </vt:variant>
      <vt:variant>
        <vt:i4>404</vt:i4>
      </vt:variant>
      <vt:variant>
        <vt:i4>0</vt:i4>
      </vt:variant>
      <vt:variant>
        <vt:i4>5</vt:i4>
      </vt:variant>
      <vt:variant>
        <vt:lpwstr/>
      </vt:variant>
      <vt:variant>
        <vt:lpwstr>_Toc173425191</vt:lpwstr>
      </vt:variant>
      <vt:variant>
        <vt:i4>1572913</vt:i4>
      </vt:variant>
      <vt:variant>
        <vt:i4>398</vt:i4>
      </vt:variant>
      <vt:variant>
        <vt:i4>0</vt:i4>
      </vt:variant>
      <vt:variant>
        <vt:i4>5</vt:i4>
      </vt:variant>
      <vt:variant>
        <vt:lpwstr/>
      </vt:variant>
      <vt:variant>
        <vt:lpwstr>_Toc173425190</vt:lpwstr>
      </vt:variant>
      <vt:variant>
        <vt:i4>1638449</vt:i4>
      </vt:variant>
      <vt:variant>
        <vt:i4>392</vt:i4>
      </vt:variant>
      <vt:variant>
        <vt:i4>0</vt:i4>
      </vt:variant>
      <vt:variant>
        <vt:i4>5</vt:i4>
      </vt:variant>
      <vt:variant>
        <vt:lpwstr/>
      </vt:variant>
      <vt:variant>
        <vt:lpwstr>_Toc173425189</vt:lpwstr>
      </vt:variant>
      <vt:variant>
        <vt:i4>1638449</vt:i4>
      </vt:variant>
      <vt:variant>
        <vt:i4>386</vt:i4>
      </vt:variant>
      <vt:variant>
        <vt:i4>0</vt:i4>
      </vt:variant>
      <vt:variant>
        <vt:i4>5</vt:i4>
      </vt:variant>
      <vt:variant>
        <vt:lpwstr/>
      </vt:variant>
      <vt:variant>
        <vt:lpwstr>_Toc173425188</vt:lpwstr>
      </vt:variant>
      <vt:variant>
        <vt:i4>1638449</vt:i4>
      </vt:variant>
      <vt:variant>
        <vt:i4>380</vt:i4>
      </vt:variant>
      <vt:variant>
        <vt:i4>0</vt:i4>
      </vt:variant>
      <vt:variant>
        <vt:i4>5</vt:i4>
      </vt:variant>
      <vt:variant>
        <vt:lpwstr/>
      </vt:variant>
      <vt:variant>
        <vt:lpwstr>_Toc173425187</vt:lpwstr>
      </vt:variant>
      <vt:variant>
        <vt:i4>1638449</vt:i4>
      </vt:variant>
      <vt:variant>
        <vt:i4>374</vt:i4>
      </vt:variant>
      <vt:variant>
        <vt:i4>0</vt:i4>
      </vt:variant>
      <vt:variant>
        <vt:i4>5</vt:i4>
      </vt:variant>
      <vt:variant>
        <vt:lpwstr/>
      </vt:variant>
      <vt:variant>
        <vt:lpwstr>_Toc173425186</vt:lpwstr>
      </vt:variant>
      <vt:variant>
        <vt:i4>1638449</vt:i4>
      </vt:variant>
      <vt:variant>
        <vt:i4>368</vt:i4>
      </vt:variant>
      <vt:variant>
        <vt:i4>0</vt:i4>
      </vt:variant>
      <vt:variant>
        <vt:i4>5</vt:i4>
      </vt:variant>
      <vt:variant>
        <vt:lpwstr/>
      </vt:variant>
      <vt:variant>
        <vt:lpwstr>_Toc173425185</vt:lpwstr>
      </vt:variant>
      <vt:variant>
        <vt:i4>1638449</vt:i4>
      </vt:variant>
      <vt:variant>
        <vt:i4>362</vt:i4>
      </vt:variant>
      <vt:variant>
        <vt:i4>0</vt:i4>
      </vt:variant>
      <vt:variant>
        <vt:i4>5</vt:i4>
      </vt:variant>
      <vt:variant>
        <vt:lpwstr/>
      </vt:variant>
      <vt:variant>
        <vt:lpwstr>_Toc173425184</vt:lpwstr>
      </vt:variant>
      <vt:variant>
        <vt:i4>1638449</vt:i4>
      </vt:variant>
      <vt:variant>
        <vt:i4>356</vt:i4>
      </vt:variant>
      <vt:variant>
        <vt:i4>0</vt:i4>
      </vt:variant>
      <vt:variant>
        <vt:i4>5</vt:i4>
      </vt:variant>
      <vt:variant>
        <vt:lpwstr/>
      </vt:variant>
      <vt:variant>
        <vt:lpwstr>_Toc173425183</vt:lpwstr>
      </vt:variant>
      <vt:variant>
        <vt:i4>1638449</vt:i4>
      </vt:variant>
      <vt:variant>
        <vt:i4>350</vt:i4>
      </vt:variant>
      <vt:variant>
        <vt:i4>0</vt:i4>
      </vt:variant>
      <vt:variant>
        <vt:i4>5</vt:i4>
      </vt:variant>
      <vt:variant>
        <vt:lpwstr/>
      </vt:variant>
      <vt:variant>
        <vt:lpwstr>_Toc173425182</vt:lpwstr>
      </vt:variant>
      <vt:variant>
        <vt:i4>1638449</vt:i4>
      </vt:variant>
      <vt:variant>
        <vt:i4>344</vt:i4>
      </vt:variant>
      <vt:variant>
        <vt:i4>0</vt:i4>
      </vt:variant>
      <vt:variant>
        <vt:i4>5</vt:i4>
      </vt:variant>
      <vt:variant>
        <vt:lpwstr/>
      </vt:variant>
      <vt:variant>
        <vt:lpwstr>_Toc173425181</vt:lpwstr>
      </vt:variant>
      <vt:variant>
        <vt:i4>1638449</vt:i4>
      </vt:variant>
      <vt:variant>
        <vt:i4>338</vt:i4>
      </vt:variant>
      <vt:variant>
        <vt:i4>0</vt:i4>
      </vt:variant>
      <vt:variant>
        <vt:i4>5</vt:i4>
      </vt:variant>
      <vt:variant>
        <vt:lpwstr/>
      </vt:variant>
      <vt:variant>
        <vt:lpwstr>_Toc173425180</vt:lpwstr>
      </vt:variant>
      <vt:variant>
        <vt:i4>1441841</vt:i4>
      </vt:variant>
      <vt:variant>
        <vt:i4>332</vt:i4>
      </vt:variant>
      <vt:variant>
        <vt:i4>0</vt:i4>
      </vt:variant>
      <vt:variant>
        <vt:i4>5</vt:i4>
      </vt:variant>
      <vt:variant>
        <vt:lpwstr/>
      </vt:variant>
      <vt:variant>
        <vt:lpwstr>_Toc173425179</vt:lpwstr>
      </vt:variant>
      <vt:variant>
        <vt:i4>1441841</vt:i4>
      </vt:variant>
      <vt:variant>
        <vt:i4>326</vt:i4>
      </vt:variant>
      <vt:variant>
        <vt:i4>0</vt:i4>
      </vt:variant>
      <vt:variant>
        <vt:i4>5</vt:i4>
      </vt:variant>
      <vt:variant>
        <vt:lpwstr/>
      </vt:variant>
      <vt:variant>
        <vt:lpwstr>_Toc173425178</vt:lpwstr>
      </vt:variant>
      <vt:variant>
        <vt:i4>1441841</vt:i4>
      </vt:variant>
      <vt:variant>
        <vt:i4>320</vt:i4>
      </vt:variant>
      <vt:variant>
        <vt:i4>0</vt:i4>
      </vt:variant>
      <vt:variant>
        <vt:i4>5</vt:i4>
      </vt:variant>
      <vt:variant>
        <vt:lpwstr/>
      </vt:variant>
      <vt:variant>
        <vt:lpwstr>_Toc173425177</vt:lpwstr>
      </vt:variant>
      <vt:variant>
        <vt:i4>1441841</vt:i4>
      </vt:variant>
      <vt:variant>
        <vt:i4>314</vt:i4>
      </vt:variant>
      <vt:variant>
        <vt:i4>0</vt:i4>
      </vt:variant>
      <vt:variant>
        <vt:i4>5</vt:i4>
      </vt:variant>
      <vt:variant>
        <vt:lpwstr/>
      </vt:variant>
      <vt:variant>
        <vt:lpwstr>_Toc173425176</vt:lpwstr>
      </vt:variant>
      <vt:variant>
        <vt:i4>1441841</vt:i4>
      </vt:variant>
      <vt:variant>
        <vt:i4>308</vt:i4>
      </vt:variant>
      <vt:variant>
        <vt:i4>0</vt:i4>
      </vt:variant>
      <vt:variant>
        <vt:i4>5</vt:i4>
      </vt:variant>
      <vt:variant>
        <vt:lpwstr/>
      </vt:variant>
      <vt:variant>
        <vt:lpwstr>_Toc173425175</vt:lpwstr>
      </vt:variant>
      <vt:variant>
        <vt:i4>1441841</vt:i4>
      </vt:variant>
      <vt:variant>
        <vt:i4>302</vt:i4>
      </vt:variant>
      <vt:variant>
        <vt:i4>0</vt:i4>
      </vt:variant>
      <vt:variant>
        <vt:i4>5</vt:i4>
      </vt:variant>
      <vt:variant>
        <vt:lpwstr/>
      </vt:variant>
      <vt:variant>
        <vt:lpwstr>_Toc173425174</vt:lpwstr>
      </vt:variant>
      <vt:variant>
        <vt:i4>1441841</vt:i4>
      </vt:variant>
      <vt:variant>
        <vt:i4>296</vt:i4>
      </vt:variant>
      <vt:variant>
        <vt:i4>0</vt:i4>
      </vt:variant>
      <vt:variant>
        <vt:i4>5</vt:i4>
      </vt:variant>
      <vt:variant>
        <vt:lpwstr/>
      </vt:variant>
      <vt:variant>
        <vt:lpwstr>_Toc173425173</vt:lpwstr>
      </vt:variant>
      <vt:variant>
        <vt:i4>1441841</vt:i4>
      </vt:variant>
      <vt:variant>
        <vt:i4>290</vt:i4>
      </vt:variant>
      <vt:variant>
        <vt:i4>0</vt:i4>
      </vt:variant>
      <vt:variant>
        <vt:i4>5</vt:i4>
      </vt:variant>
      <vt:variant>
        <vt:lpwstr/>
      </vt:variant>
      <vt:variant>
        <vt:lpwstr>_Toc173425172</vt:lpwstr>
      </vt:variant>
      <vt:variant>
        <vt:i4>1441841</vt:i4>
      </vt:variant>
      <vt:variant>
        <vt:i4>284</vt:i4>
      </vt:variant>
      <vt:variant>
        <vt:i4>0</vt:i4>
      </vt:variant>
      <vt:variant>
        <vt:i4>5</vt:i4>
      </vt:variant>
      <vt:variant>
        <vt:lpwstr/>
      </vt:variant>
      <vt:variant>
        <vt:lpwstr>_Toc173425171</vt:lpwstr>
      </vt:variant>
      <vt:variant>
        <vt:i4>1441841</vt:i4>
      </vt:variant>
      <vt:variant>
        <vt:i4>278</vt:i4>
      </vt:variant>
      <vt:variant>
        <vt:i4>0</vt:i4>
      </vt:variant>
      <vt:variant>
        <vt:i4>5</vt:i4>
      </vt:variant>
      <vt:variant>
        <vt:lpwstr/>
      </vt:variant>
      <vt:variant>
        <vt:lpwstr>_Toc173425170</vt:lpwstr>
      </vt:variant>
      <vt:variant>
        <vt:i4>1507377</vt:i4>
      </vt:variant>
      <vt:variant>
        <vt:i4>272</vt:i4>
      </vt:variant>
      <vt:variant>
        <vt:i4>0</vt:i4>
      </vt:variant>
      <vt:variant>
        <vt:i4>5</vt:i4>
      </vt:variant>
      <vt:variant>
        <vt:lpwstr/>
      </vt:variant>
      <vt:variant>
        <vt:lpwstr>_Toc173425169</vt:lpwstr>
      </vt:variant>
      <vt:variant>
        <vt:i4>1507377</vt:i4>
      </vt:variant>
      <vt:variant>
        <vt:i4>266</vt:i4>
      </vt:variant>
      <vt:variant>
        <vt:i4>0</vt:i4>
      </vt:variant>
      <vt:variant>
        <vt:i4>5</vt:i4>
      </vt:variant>
      <vt:variant>
        <vt:lpwstr/>
      </vt:variant>
      <vt:variant>
        <vt:lpwstr>_Toc173425168</vt:lpwstr>
      </vt:variant>
      <vt:variant>
        <vt:i4>1507377</vt:i4>
      </vt:variant>
      <vt:variant>
        <vt:i4>260</vt:i4>
      </vt:variant>
      <vt:variant>
        <vt:i4>0</vt:i4>
      </vt:variant>
      <vt:variant>
        <vt:i4>5</vt:i4>
      </vt:variant>
      <vt:variant>
        <vt:lpwstr/>
      </vt:variant>
      <vt:variant>
        <vt:lpwstr>_Toc173425167</vt:lpwstr>
      </vt:variant>
      <vt:variant>
        <vt:i4>1507377</vt:i4>
      </vt:variant>
      <vt:variant>
        <vt:i4>254</vt:i4>
      </vt:variant>
      <vt:variant>
        <vt:i4>0</vt:i4>
      </vt:variant>
      <vt:variant>
        <vt:i4>5</vt:i4>
      </vt:variant>
      <vt:variant>
        <vt:lpwstr/>
      </vt:variant>
      <vt:variant>
        <vt:lpwstr>_Toc173425166</vt:lpwstr>
      </vt:variant>
      <vt:variant>
        <vt:i4>1507377</vt:i4>
      </vt:variant>
      <vt:variant>
        <vt:i4>248</vt:i4>
      </vt:variant>
      <vt:variant>
        <vt:i4>0</vt:i4>
      </vt:variant>
      <vt:variant>
        <vt:i4>5</vt:i4>
      </vt:variant>
      <vt:variant>
        <vt:lpwstr/>
      </vt:variant>
      <vt:variant>
        <vt:lpwstr>_Toc173425165</vt:lpwstr>
      </vt:variant>
      <vt:variant>
        <vt:i4>1507377</vt:i4>
      </vt:variant>
      <vt:variant>
        <vt:i4>242</vt:i4>
      </vt:variant>
      <vt:variant>
        <vt:i4>0</vt:i4>
      </vt:variant>
      <vt:variant>
        <vt:i4>5</vt:i4>
      </vt:variant>
      <vt:variant>
        <vt:lpwstr/>
      </vt:variant>
      <vt:variant>
        <vt:lpwstr>_Toc173425164</vt:lpwstr>
      </vt:variant>
      <vt:variant>
        <vt:i4>1507377</vt:i4>
      </vt:variant>
      <vt:variant>
        <vt:i4>236</vt:i4>
      </vt:variant>
      <vt:variant>
        <vt:i4>0</vt:i4>
      </vt:variant>
      <vt:variant>
        <vt:i4>5</vt:i4>
      </vt:variant>
      <vt:variant>
        <vt:lpwstr/>
      </vt:variant>
      <vt:variant>
        <vt:lpwstr>_Toc173425163</vt:lpwstr>
      </vt:variant>
      <vt:variant>
        <vt:i4>1507377</vt:i4>
      </vt:variant>
      <vt:variant>
        <vt:i4>230</vt:i4>
      </vt:variant>
      <vt:variant>
        <vt:i4>0</vt:i4>
      </vt:variant>
      <vt:variant>
        <vt:i4>5</vt:i4>
      </vt:variant>
      <vt:variant>
        <vt:lpwstr/>
      </vt:variant>
      <vt:variant>
        <vt:lpwstr>_Toc173425162</vt:lpwstr>
      </vt:variant>
      <vt:variant>
        <vt:i4>1507377</vt:i4>
      </vt:variant>
      <vt:variant>
        <vt:i4>224</vt:i4>
      </vt:variant>
      <vt:variant>
        <vt:i4>0</vt:i4>
      </vt:variant>
      <vt:variant>
        <vt:i4>5</vt:i4>
      </vt:variant>
      <vt:variant>
        <vt:lpwstr/>
      </vt:variant>
      <vt:variant>
        <vt:lpwstr>_Toc173425161</vt:lpwstr>
      </vt:variant>
      <vt:variant>
        <vt:i4>1507377</vt:i4>
      </vt:variant>
      <vt:variant>
        <vt:i4>218</vt:i4>
      </vt:variant>
      <vt:variant>
        <vt:i4>0</vt:i4>
      </vt:variant>
      <vt:variant>
        <vt:i4>5</vt:i4>
      </vt:variant>
      <vt:variant>
        <vt:lpwstr/>
      </vt:variant>
      <vt:variant>
        <vt:lpwstr>_Toc173425160</vt:lpwstr>
      </vt:variant>
      <vt:variant>
        <vt:i4>1310769</vt:i4>
      </vt:variant>
      <vt:variant>
        <vt:i4>212</vt:i4>
      </vt:variant>
      <vt:variant>
        <vt:i4>0</vt:i4>
      </vt:variant>
      <vt:variant>
        <vt:i4>5</vt:i4>
      </vt:variant>
      <vt:variant>
        <vt:lpwstr/>
      </vt:variant>
      <vt:variant>
        <vt:lpwstr>_Toc173425159</vt:lpwstr>
      </vt:variant>
      <vt:variant>
        <vt:i4>1310769</vt:i4>
      </vt:variant>
      <vt:variant>
        <vt:i4>206</vt:i4>
      </vt:variant>
      <vt:variant>
        <vt:i4>0</vt:i4>
      </vt:variant>
      <vt:variant>
        <vt:i4>5</vt:i4>
      </vt:variant>
      <vt:variant>
        <vt:lpwstr/>
      </vt:variant>
      <vt:variant>
        <vt:lpwstr>_Toc173425158</vt:lpwstr>
      </vt:variant>
      <vt:variant>
        <vt:i4>1310769</vt:i4>
      </vt:variant>
      <vt:variant>
        <vt:i4>200</vt:i4>
      </vt:variant>
      <vt:variant>
        <vt:i4>0</vt:i4>
      </vt:variant>
      <vt:variant>
        <vt:i4>5</vt:i4>
      </vt:variant>
      <vt:variant>
        <vt:lpwstr/>
      </vt:variant>
      <vt:variant>
        <vt:lpwstr>_Toc173425157</vt:lpwstr>
      </vt:variant>
      <vt:variant>
        <vt:i4>1310769</vt:i4>
      </vt:variant>
      <vt:variant>
        <vt:i4>194</vt:i4>
      </vt:variant>
      <vt:variant>
        <vt:i4>0</vt:i4>
      </vt:variant>
      <vt:variant>
        <vt:i4>5</vt:i4>
      </vt:variant>
      <vt:variant>
        <vt:lpwstr/>
      </vt:variant>
      <vt:variant>
        <vt:lpwstr>_Toc173425156</vt:lpwstr>
      </vt:variant>
      <vt:variant>
        <vt:i4>1310769</vt:i4>
      </vt:variant>
      <vt:variant>
        <vt:i4>188</vt:i4>
      </vt:variant>
      <vt:variant>
        <vt:i4>0</vt:i4>
      </vt:variant>
      <vt:variant>
        <vt:i4>5</vt:i4>
      </vt:variant>
      <vt:variant>
        <vt:lpwstr/>
      </vt:variant>
      <vt:variant>
        <vt:lpwstr>_Toc173425155</vt:lpwstr>
      </vt:variant>
      <vt:variant>
        <vt:i4>1310769</vt:i4>
      </vt:variant>
      <vt:variant>
        <vt:i4>182</vt:i4>
      </vt:variant>
      <vt:variant>
        <vt:i4>0</vt:i4>
      </vt:variant>
      <vt:variant>
        <vt:i4>5</vt:i4>
      </vt:variant>
      <vt:variant>
        <vt:lpwstr/>
      </vt:variant>
      <vt:variant>
        <vt:lpwstr>_Toc173425154</vt:lpwstr>
      </vt:variant>
      <vt:variant>
        <vt:i4>1310769</vt:i4>
      </vt:variant>
      <vt:variant>
        <vt:i4>176</vt:i4>
      </vt:variant>
      <vt:variant>
        <vt:i4>0</vt:i4>
      </vt:variant>
      <vt:variant>
        <vt:i4>5</vt:i4>
      </vt:variant>
      <vt:variant>
        <vt:lpwstr/>
      </vt:variant>
      <vt:variant>
        <vt:lpwstr>_Toc173425153</vt:lpwstr>
      </vt:variant>
      <vt:variant>
        <vt:i4>1310769</vt:i4>
      </vt:variant>
      <vt:variant>
        <vt:i4>170</vt:i4>
      </vt:variant>
      <vt:variant>
        <vt:i4>0</vt:i4>
      </vt:variant>
      <vt:variant>
        <vt:i4>5</vt:i4>
      </vt:variant>
      <vt:variant>
        <vt:lpwstr/>
      </vt:variant>
      <vt:variant>
        <vt:lpwstr>_Toc173425152</vt:lpwstr>
      </vt:variant>
      <vt:variant>
        <vt:i4>1310769</vt:i4>
      </vt:variant>
      <vt:variant>
        <vt:i4>164</vt:i4>
      </vt:variant>
      <vt:variant>
        <vt:i4>0</vt:i4>
      </vt:variant>
      <vt:variant>
        <vt:i4>5</vt:i4>
      </vt:variant>
      <vt:variant>
        <vt:lpwstr/>
      </vt:variant>
      <vt:variant>
        <vt:lpwstr>_Toc173425151</vt:lpwstr>
      </vt:variant>
      <vt:variant>
        <vt:i4>1310769</vt:i4>
      </vt:variant>
      <vt:variant>
        <vt:i4>158</vt:i4>
      </vt:variant>
      <vt:variant>
        <vt:i4>0</vt:i4>
      </vt:variant>
      <vt:variant>
        <vt:i4>5</vt:i4>
      </vt:variant>
      <vt:variant>
        <vt:lpwstr/>
      </vt:variant>
      <vt:variant>
        <vt:lpwstr>_Toc173425150</vt:lpwstr>
      </vt:variant>
      <vt:variant>
        <vt:i4>1376305</vt:i4>
      </vt:variant>
      <vt:variant>
        <vt:i4>152</vt:i4>
      </vt:variant>
      <vt:variant>
        <vt:i4>0</vt:i4>
      </vt:variant>
      <vt:variant>
        <vt:i4>5</vt:i4>
      </vt:variant>
      <vt:variant>
        <vt:lpwstr/>
      </vt:variant>
      <vt:variant>
        <vt:lpwstr>_Toc173425149</vt:lpwstr>
      </vt:variant>
      <vt:variant>
        <vt:i4>1376305</vt:i4>
      </vt:variant>
      <vt:variant>
        <vt:i4>146</vt:i4>
      </vt:variant>
      <vt:variant>
        <vt:i4>0</vt:i4>
      </vt:variant>
      <vt:variant>
        <vt:i4>5</vt:i4>
      </vt:variant>
      <vt:variant>
        <vt:lpwstr/>
      </vt:variant>
      <vt:variant>
        <vt:lpwstr>_Toc173425148</vt:lpwstr>
      </vt:variant>
      <vt:variant>
        <vt:i4>1376305</vt:i4>
      </vt:variant>
      <vt:variant>
        <vt:i4>140</vt:i4>
      </vt:variant>
      <vt:variant>
        <vt:i4>0</vt:i4>
      </vt:variant>
      <vt:variant>
        <vt:i4>5</vt:i4>
      </vt:variant>
      <vt:variant>
        <vt:lpwstr/>
      </vt:variant>
      <vt:variant>
        <vt:lpwstr>_Toc173425147</vt:lpwstr>
      </vt:variant>
      <vt:variant>
        <vt:i4>1376305</vt:i4>
      </vt:variant>
      <vt:variant>
        <vt:i4>134</vt:i4>
      </vt:variant>
      <vt:variant>
        <vt:i4>0</vt:i4>
      </vt:variant>
      <vt:variant>
        <vt:i4>5</vt:i4>
      </vt:variant>
      <vt:variant>
        <vt:lpwstr/>
      </vt:variant>
      <vt:variant>
        <vt:lpwstr>_Toc173425146</vt:lpwstr>
      </vt:variant>
      <vt:variant>
        <vt:i4>1376305</vt:i4>
      </vt:variant>
      <vt:variant>
        <vt:i4>128</vt:i4>
      </vt:variant>
      <vt:variant>
        <vt:i4>0</vt:i4>
      </vt:variant>
      <vt:variant>
        <vt:i4>5</vt:i4>
      </vt:variant>
      <vt:variant>
        <vt:lpwstr/>
      </vt:variant>
      <vt:variant>
        <vt:lpwstr>_Toc173425145</vt:lpwstr>
      </vt:variant>
      <vt:variant>
        <vt:i4>1376305</vt:i4>
      </vt:variant>
      <vt:variant>
        <vt:i4>122</vt:i4>
      </vt:variant>
      <vt:variant>
        <vt:i4>0</vt:i4>
      </vt:variant>
      <vt:variant>
        <vt:i4>5</vt:i4>
      </vt:variant>
      <vt:variant>
        <vt:lpwstr/>
      </vt:variant>
      <vt:variant>
        <vt:lpwstr>_Toc173425144</vt:lpwstr>
      </vt:variant>
      <vt:variant>
        <vt:i4>1376305</vt:i4>
      </vt:variant>
      <vt:variant>
        <vt:i4>116</vt:i4>
      </vt:variant>
      <vt:variant>
        <vt:i4>0</vt:i4>
      </vt:variant>
      <vt:variant>
        <vt:i4>5</vt:i4>
      </vt:variant>
      <vt:variant>
        <vt:lpwstr/>
      </vt:variant>
      <vt:variant>
        <vt:lpwstr>_Toc173425143</vt:lpwstr>
      </vt:variant>
      <vt:variant>
        <vt:i4>1376305</vt:i4>
      </vt:variant>
      <vt:variant>
        <vt:i4>110</vt:i4>
      </vt:variant>
      <vt:variant>
        <vt:i4>0</vt:i4>
      </vt:variant>
      <vt:variant>
        <vt:i4>5</vt:i4>
      </vt:variant>
      <vt:variant>
        <vt:lpwstr/>
      </vt:variant>
      <vt:variant>
        <vt:lpwstr>_Toc173425142</vt:lpwstr>
      </vt:variant>
      <vt:variant>
        <vt:i4>1376305</vt:i4>
      </vt:variant>
      <vt:variant>
        <vt:i4>104</vt:i4>
      </vt:variant>
      <vt:variant>
        <vt:i4>0</vt:i4>
      </vt:variant>
      <vt:variant>
        <vt:i4>5</vt:i4>
      </vt:variant>
      <vt:variant>
        <vt:lpwstr/>
      </vt:variant>
      <vt:variant>
        <vt:lpwstr>_Toc173425141</vt:lpwstr>
      </vt:variant>
      <vt:variant>
        <vt:i4>1376305</vt:i4>
      </vt:variant>
      <vt:variant>
        <vt:i4>98</vt:i4>
      </vt:variant>
      <vt:variant>
        <vt:i4>0</vt:i4>
      </vt:variant>
      <vt:variant>
        <vt:i4>5</vt:i4>
      </vt:variant>
      <vt:variant>
        <vt:lpwstr/>
      </vt:variant>
      <vt:variant>
        <vt:lpwstr>_Toc173425140</vt:lpwstr>
      </vt:variant>
      <vt:variant>
        <vt:i4>1179697</vt:i4>
      </vt:variant>
      <vt:variant>
        <vt:i4>92</vt:i4>
      </vt:variant>
      <vt:variant>
        <vt:i4>0</vt:i4>
      </vt:variant>
      <vt:variant>
        <vt:i4>5</vt:i4>
      </vt:variant>
      <vt:variant>
        <vt:lpwstr/>
      </vt:variant>
      <vt:variant>
        <vt:lpwstr>_Toc173425139</vt:lpwstr>
      </vt:variant>
      <vt:variant>
        <vt:i4>1179697</vt:i4>
      </vt:variant>
      <vt:variant>
        <vt:i4>86</vt:i4>
      </vt:variant>
      <vt:variant>
        <vt:i4>0</vt:i4>
      </vt:variant>
      <vt:variant>
        <vt:i4>5</vt:i4>
      </vt:variant>
      <vt:variant>
        <vt:lpwstr/>
      </vt:variant>
      <vt:variant>
        <vt:lpwstr>_Toc173425138</vt:lpwstr>
      </vt:variant>
      <vt:variant>
        <vt:i4>1179697</vt:i4>
      </vt:variant>
      <vt:variant>
        <vt:i4>80</vt:i4>
      </vt:variant>
      <vt:variant>
        <vt:i4>0</vt:i4>
      </vt:variant>
      <vt:variant>
        <vt:i4>5</vt:i4>
      </vt:variant>
      <vt:variant>
        <vt:lpwstr/>
      </vt:variant>
      <vt:variant>
        <vt:lpwstr>_Toc173425137</vt:lpwstr>
      </vt:variant>
      <vt:variant>
        <vt:i4>1179697</vt:i4>
      </vt:variant>
      <vt:variant>
        <vt:i4>74</vt:i4>
      </vt:variant>
      <vt:variant>
        <vt:i4>0</vt:i4>
      </vt:variant>
      <vt:variant>
        <vt:i4>5</vt:i4>
      </vt:variant>
      <vt:variant>
        <vt:lpwstr/>
      </vt:variant>
      <vt:variant>
        <vt:lpwstr>_Toc173425136</vt:lpwstr>
      </vt:variant>
      <vt:variant>
        <vt:i4>1179697</vt:i4>
      </vt:variant>
      <vt:variant>
        <vt:i4>68</vt:i4>
      </vt:variant>
      <vt:variant>
        <vt:i4>0</vt:i4>
      </vt:variant>
      <vt:variant>
        <vt:i4>5</vt:i4>
      </vt:variant>
      <vt:variant>
        <vt:lpwstr/>
      </vt:variant>
      <vt:variant>
        <vt:lpwstr>_Toc173425135</vt:lpwstr>
      </vt:variant>
      <vt:variant>
        <vt:i4>1179697</vt:i4>
      </vt:variant>
      <vt:variant>
        <vt:i4>62</vt:i4>
      </vt:variant>
      <vt:variant>
        <vt:i4>0</vt:i4>
      </vt:variant>
      <vt:variant>
        <vt:i4>5</vt:i4>
      </vt:variant>
      <vt:variant>
        <vt:lpwstr/>
      </vt:variant>
      <vt:variant>
        <vt:lpwstr>_Toc173425134</vt:lpwstr>
      </vt:variant>
      <vt:variant>
        <vt:i4>1179697</vt:i4>
      </vt:variant>
      <vt:variant>
        <vt:i4>56</vt:i4>
      </vt:variant>
      <vt:variant>
        <vt:i4>0</vt:i4>
      </vt:variant>
      <vt:variant>
        <vt:i4>5</vt:i4>
      </vt:variant>
      <vt:variant>
        <vt:lpwstr/>
      </vt:variant>
      <vt:variant>
        <vt:lpwstr>_Toc173425133</vt:lpwstr>
      </vt:variant>
      <vt:variant>
        <vt:i4>1179697</vt:i4>
      </vt:variant>
      <vt:variant>
        <vt:i4>50</vt:i4>
      </vt:variant>
      <vt:variant>
        <vt:i4>0</vt:i4>
      </vt:variant>
      <vt:variant>
        <vt:i4>5</vt:i4>
      </vt:variant>
      <vt:variant>
        <vt:lpwstr/>
      </vt:variant>
      <vt:variant>
        <vt:lpwstr>_Toc173425132</vt:lpwstr>
      </vt:variant>
      <vt:variant>
        <vt:i4>1179697</vt:i4>
      </vt:variant>
      <vt:variant>
        <vt:i4>44</vt:i4>
      </vt:variant>
      <vt:variant>
        <vt:i4>0</vt:i4>
      </vt:variant>
      <vt:variant>
        <vt:i4>5</vt:i4>
      </vt:variant>
      <vt:variant>
        <vt:lpwstr/>
      </vt:variant>
      <vt:variant>
        <vt:lpwstr>_Toc173425131</vt:lpwstr>
      </vt:variant>
      <vt:variant>
        <vt:i4>1179697</vt:i4>
      </vt:variant>
      <vt:variant>
        <vt:i4>38</vt:i4>
      </vt:variant>
      <vt:variant>
        <vt:i4>0</vt:i4>
      </vt:variant>
      <vt:variant>
        <vt:i4>5</vt:i4>
      </vt:variant>
      <vt:variant>
        <vt:lpwstr/>
      </vt:variant>
      <vt:variant>
        <vt:lpwstr>_Toc173425130</vt:lpwstr>
      </vt:variant>
      <vt:variant>
        <vt:i4>1245233</vt:i4>
      </vt:variant>
      <vt:variant>
        <vt:i4>32</vt:i4>
      </vt:variant>
      <vt:variant>
        <vt:i4>0</vt:i4>
      </vt:variant>
      <vt:variant>
        <vt:i4>5</vt:i4>
      </vt:variant>
      <vt:variant>
        <vt:lpwstr/>
      </vt:variant>
      <vt:variant>
        <vt:lpwstr>_Toc173425129</vt:lpwstr>
      </vt:variant>
      <vt:variant>
        <vt:i4>1245233</vt:i4>
      </vt:variant>
      <vt:variant>
        <vt:i4>26</vt:i4>
      </vt:variant>
      <vt:variant>
        <vt:i4>0</vt:i4>
      </vt:variant>
      <vt:variant>
        <vt:i4>5</vt:i4>
      </vt:variant>
      <vt:variant>
        <vt:lpwstr/>
      </vt:variant>
      <vt:variant>
        <vt:lpwstr>_Toc173425128</vt:lpwstr>
      </vt:variant>
      <vt:variant>
        <vt:i4>1245233</vt:i4>
      </vt:variant>
      <vt:variant>
        <vt:i4>20</vt:i4>
      </vt:variant>
      <vt:variant>
        <vt:i4>0</vt:i4>
      </vt:variant>
      <vt:variant>
        <vt:i4>5</vt:i4>
      </vt:variant>
      <vt:variant>
        <vt:lpwstr/>
      </vt:variant>
      <vt:variant>
        <vt:lpwstr>_Toc173425127</vt:lpwstr>
      </vt:variant>
      <vt:variant>
        <vt:i4>1245233</vt:i4>
      </vt:variant>
      <vt:variant>
        <vt:i4>14</vt:i4>
      </vt:variant>
      <vt:variant>
        <vt:i4>0</vt:i4>
      </vt:variant>
      <vt:variant>
        <vt:i4>5</vt:i4>
      </vt:variant>
      <vt:variant>
        <vt:lpwstr/>
      </vt:variant>
      <vt:variant>
        <vt:lpwstr>_Toc173425126</vt:lpwstr>
      </vt:variant>
      <vt:variant>
        <vt:i4>1245233</vt:i4>
      </vt:variant>
      <vt:variant>
        <vt:i4>8</vt:i4>
      </vt:variant>
      <vt:variant>
        <vt:i4>0</vt:i4>
      </vt:variant>
      <vt:variant>
        <vt:i4>5</vt:i4>
      </vt:variant>
      <vt:variant>
        <vt:lpwstr/>
      </vt:variant>
      <vt:variant>
        <vt:lpwstr>_Toc173425125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ISM-DOI</dc:creator>
  <cp:keywords/>
  <cp:lastModifiedBy>BRAOUEZEC Philippe</cp:lastModifiedBy>
  <cp:revision>13</cp:revision>
  <cp:lastPrinted>2019-11-19T15:41:00Z</cp:lastPrinted>
  <dcterms:created xsi:type="dcterms:W3CDTF">2025-01-09T11:03:00Z</dcterms:created>
  <dcterms:modified xsi:type="dcterms:W3CDTF">2025-02-04T15:57:00Z</dcterms:modified>
</cp:coreProperties>
</file>