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67D76" w14:textId="77777777" w:rsidR="00BB76EA" w:rsidRDefault="00BB76EA" w:rsidP="006C77C1">
      <w:pPr>
        <w:rPr>
          <w:color w:val="000000"/>
        </w:rPr>
      </w:pPr>
    </w:p>
    <w:p w14:paraId="72180ABB" w14:textId="77777777" w:rsidR="006C77C1" w:rsidRPr="006C77C1" w:rsidRDefault="006C77C1" w:rsidP="006C77C1">
      <w:pPr>
        <w:pStyle w:val="Paragraphedeliste"/>
        <w:ind w:left="0" w:firstLine="0"/>
        <w:rPr>
          <w:rFonts w:ascii="Times New Roman" w:hAnsi="Times New Roman"/>
          <w:b/>
          <w:color w:val="2F5496"/>
        </w:rPr>
      </w:pPr>
    </w:p>
    <w:p w14:paraId="1F60933C" w14:textId="3BEFED11" w:rsidR="006C77C1" w:rsidRPr="006C77C1" w:rsidRDefault="006C77C1" w:rsidP="006C77C1">
      <w:pPr>
        <w:pStyle w:val="Corpsdetexte"/>
        <w:jc w:val="center"/>
        <w:rPr>
          <w:color w:val="2F5496"/>
          <w:szCs w:val="22"/>
        </w:rPr>
      </w:pPr>
    </w:p>
    <w:p w14:paraId="56FD1C78" w14:textId="77777777" w:rsidR="006C77C1" w:rsidRPr="006C77C1" w:rsidRDefault="006C77C1" w:rsidP="006C77C1">
      <w:pPr>
        <w:jc w:val="center"/>
        <w:rPr>
          <w:b/>
          <w:color w:val="2F5496"/>
          <w:szCs w:val="22"/>
        </w:rPr>
      </w:pPr>
    </w:p>
    <w:p w14:paraId="3839A875" w14:textId="2495D88E" w:rsidR="00FD0252" w:rsidRDefault="0095713A" w:rsidP="006C77C1">
      <w:pPr>
        <w:jc w:val="center"/>
        <w:rPr>
          <w:b/>
          <w:color w:val="2F5496"/>
          <w:sz w:val="24"/>
          <w:szCs w:val="22"/>
        </w:rPr>
      </w:pPr>
      <w:ins w:id="0" w:author="Gaelle Sentenac" w:date="2025-02-11T18:18:00Z">
        <w:r w:rsidRPr="001279E0">
          <w:rPr>
            <w:noProof/>
          </w:rPr>
          <mc:AlternateContent>
            <mc:Choice Requires="wps">
              <w:drawing>
                <wp:anchor distT="0" distB="0" distL="114300" distR="114300" simplePos="0" relativeHeight="251667456" behindDoc="0" locked="0" layoutInCell="1" allowOverlap="1" wp14:anchorId="23A18E56" wp14:editId="52E4933E">
                  <wp:simplePos x="0" y="0"/>
                  <wp:positionH relativeFrom="margin">
                    <wp:posOffset>292735</wp:posOffset>
                  </wp:positionH>
                  <wp:positionV relativeFrom="paragraph">
                    <wp:posOffset>27305</wp:posOffset>
                  </wp:positionV>
                  <wp:extent cx="6343650" cy="2990850"/>
                  <wp:effectExtent l="0" t="0" r="19050" b="19050"/>
                  <wp:wrapNone/>
                  <wp:docPr id="25" name="Zone de texte 25"/>
                  <wp:cNvGraphicFramePr/>
                  <a:graphic xmlns:a="http://schemas.openxmlformats.org/drawingml/2006/main">
                    <a:graphicData uri="http://schemas.microsoft.com/office/word/2010/wordprocessingShape">
                      <wps:wsp>
                        <wps:cNvSpPr txBox="1"/>
                        <wps:spPr>
                          <a:xfrm>
                            <a:off x="0" y="0"/>
                            <a:ext cx="6343650" cy="2990850"/>
                          </a:xfrm>
                          <a:prstGeom prst="rect">
                            <a:avLst/>
                          </a:prstGeom>
                          <a:solidFill>
                            <a:schemeClr val="lt1"/>
                          </a:solidFill>
                          <a:ln w="6350">
                            <a:solidFill>
                              <a:prstClr val="black"/>
                            </a:solidFill>
                          </a:ln>
                        </wps:spPr>
                        <wps:txbx>
                          <w:txbxContent>
                            <w:p w14:paraId="0DBF9818" w14:textId="77777777" w:rsidR="0095713A" w:rsidRDefault="0095713A" w:rsidP="0095713A">
                              <w:pPr>
                                <w:jc w:val="center"/>
                              </w:pPr>
                              <w:r>
                                <w:rPr>
                                  <w:noProof/>
                                </w:rPr>
                                <w:drawing>
                                  <wp:inline distT="0" distB="0" distL="0" distR="0" wp14:anchorId="4846A3E1" wp14:editId="5909DD55">
                                    <wp:extent cx="2191385" cy="748665"/>
                                    <wp:effectExtent l="0" t="0" r="0" b="0"/>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a:extLst>
                                                <a:ext uri="{28A0092B-C50C-407E-A947-70E740481C1C}">
                                                  <a14:useLocalDpi xmlns:a14="http://schemas.microsoft.com/office/drawing/2010/main" val="0"/>
                                                </a:ext>
                                              </a:extLst>
                                            </a:blip>
                                            <a:srcRect l="4735" t="18684" r="65794" b="22954"/>
                                            <a:stretch>
                                              <a:fillRect/>
                                            </a:stretch>
                                          </pic:blipFill>
                                          <pic:spPr bwMode="auto">
                                            <a:xfrm>
                                              <a:off x="0" y="0"/>
                                              <a:ext cx="2191385" cy="748665"/>
                                            </a:xfrm>
                                            <a:prstGeom prst="rect">
                                              <a:avLst/>
                                            </a:prstGeom>
                                            <a:noFill/>
                                          </pic:spPr>
                                        </pic:pic>
                                      </a:graphicData>
                                    </a:graphic>
                                  </wp:inline>
                                </w:drawing>
                              </w:r>
                              <w:r>
                                <w:rPr>
                                  <w:noProof/>
                                </w:rPr>
                                <w:drawing>
                                  <wp:inline distT="0" distB="0" distL="0" distR="0" wp14:anchorId="6A7CFA9D" wp14:editId="57A75916">
                                    <wp:extent cx="1603939" cy="7334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7046" cy="734846"/>
                                            </a:xfrm>
                                            <a:prstGeom prst="rect">
                                              <a:avLst/>
                                            </a:prstGeom>
                                          </pic:spPr>
                                        </pic:pic>
                                      </a:graphicData>
                                    </a:graphic>
                                  </wp:inline>
                                </w:drawing>
                              </w:r>
                              <w:r w:rsidRPr="00487A37">
                                <w:rPr>
                                  <w:noProof/>
                                  <w:sz w:val="24"/>
                                </w:rPr>
                                <w:drawing>
                                  <wp:inline distT="0" distB="0" distL="0" distR="0" wp14:anchorId="4A118B17" wp14:editId="1E11D2FD">
                                    <wp:extent cx="809625" cy="809625"/>
                                    <wp:effectExtent l="0" t="0" r="9525" b="9525"/>
                                    <wp:docPr id="2" name="Image 2" descr="C:\Users\gsentenac\Downloads\Logo_UTCapitole_Carre_RVB_3_3cm_300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Downloads\Logo_UTCapitole_Carre_RVB_3_3cm_300p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p w14:paraId="0A3A8300" w14:textId="77777777" w:rsidR="0095713A" w:rsidRDefault="0095713A" w:rsidP="0095713A">
                              <w:pPr>
                                <w:jc w:val="center"/>
                              </w:pPr>
                              <w:r w:rsidRPr="001044E2">
                                <w:rPr>
                                  <w:noProof/>
                                </w:rPr>
                                <w:drawing>
                                  <wp:inline distT="0" distB="0" distL="0" distR="0" wp14:anchorId="2CD80163" wp14:editId="75BA05C2">
                                    <wp:extent cx="1066800" cy="10287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1028700"/>
                                            </a:xfrm>
                                            <a:prstGeom prst="rect">
                                              <a:avLst/>
                                            </a:prstGeom>
                                            <a:noFill/>
                                            <a:ln>
                                              <a:noFill/>
                                            </a:ln>
                                          </pic:spPr>
                                        </pic:pic>
                                      </a:graphicData>
                                    </a:graphic>
                                  </wp:inline>
                                </w:drawing>
                              </w:r>
                              <w:r>
                                <w:rPr>
                                  <w:noProof/>
                                </w:rPr>
                                <w:drawing>
                                  <wp:inline distT="0" distB="0" distL="0" distR="0" wp14:anchorId="7C7BD8A9" wp14:editId="3633CEE5">
                                    <wp:extent cx="2076450" cy="776847"/>
                                    <wp:effectExtent l="0" t="0" r="0" b="444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40297" cy="800733"/>
                                            </a:xfrm>
                                            <a:prstGeom prst="rect">
                                              <a:avLst/>
                                            </a:prstGeom>
                                          </pic:spPr>
                                        </pic:pic>
                                      </a:graphicData>
                                    </a:graphic>
                                  </wp:inline>
                                </w:drawing>
                              </w:r>
                            </w:p>
                            <w:p w14:paraId="01C045E9" w14:textId="77777777" w:rsidR="0095713A" w:rsidRDefault="0095713A" w:rsidP="0095713A">
                              <w:pPr>
                                <w:jc w:val="center"/>
                              </w:pPr>
                              <w:r>
                                <w:rPr>
                                  <w:noProof/>
                                </w:rPr>
                                <w:drawing>
                                  <wp:inline distT="0" distB="0" distL="0" distR="0" wp14:anchorId="7C94F8A3" wp14:editId="7A13700F">
                                    <wp:extent cx="2066925" cy="882064"/>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93741" cy="893508"/>
                                            </a:xfrm>
                                            <a:prstGeom prst="rect">
                                              <a:avLst/>
                                            </a:prstGeom>
                                          </pic:spPr>
                                        </pic:pic>
                                      </a:graphicData>
                                    </a:graphic>
                                  </wp:inline>
                                </w:drawing>
                              </w:r>
                              <w:r w:rsidRPr="00C83506">
                                <w:rPr>
                                  <w:noProof/>
                                  <w:sz w:val="24"/>
                                  <w:szCs w:val="24"/>
                                </w:rPr>
                                <w:drawing>
                                  <wp:inline distT="0" distB="0" distL="0" distR="0" wp14:anchorId="56BEF08D" wp14:editId="761F29DC">
                                    <wp:extent cx="2190750" cy="1002613"/>
                                    <wp:effectExtent l="0" t="0" r="0" b="7620"/>
                                    <wp:docPr id="7" name="Image 7" descr="C:\Users\gsentenac\AppData\Local\Packages\Microsoft.Windows.Photos_8wekyb3d8bbwe\TempState\ShareServiceTempFolder\MicrosoftTeams-image (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AppData\Local\Packages\Microsoft.Windows.Photos_8wekyb3d8bbwe\TempState\ShareServiceTempFolder\MicrosoftTeams-image (3)(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0" cy="100261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18E56" id="_x0000_t202" coordsize="21600,21600" o:spt="202" path="m,l,21600r21600,l21600,xe">
                  <v:stroke joinstyle="miter"/>
                  <v:path gradientshapeok="t" o:connecttype="rect"/>
                </v:shapetype>
                <v:shape id="Zone de texte 25" o:spid="_x0000_s1026" type="#_x0000_t202" style="position:absolute;left:0;text-align:left;margin-left:23.05pt;margin-top:2.15pt;width:499.5pt;height:23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" fillcolor="white [3201]" strokeweight=".5pt">
                  <v:textbox>
                    <w:txbxContent>
                      <w:p w14:paraId="0DBF9818" w14:textId="77777777" w:rsidR="0095713A" w:rsidRDefault="0095713A" w:rsidP="0095713A">
                        <w:pPr>
                          <w:jc w:val="center"/>
                        </w:pPr>
                        <w:r>
                          <w:rPr>
                            <w:noProof/>
                          </w:rPr>
                          <w:drawing>
                            <wp:inline distT="0" distB="0" distL="0" distR="0" wp14:anchorId="4846A3E1" wp14:editId="5909DD55">
                              <wp:extent cx="2191385" cy="748665"/>
                              <wp:effectExtent l="0" t="0" r="0" b="0"/>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a:extLst>
                                          <a:ext uri="{28A0092B-C50C-407E-A947-70E740481C1C}">
                                            <a14:useLocalDpi xmlns:a14="http://schemas.microsoft.com/office/drawing/2010/main" val="0"/>
                                          </a:ext>
                                        </a:extLst>
                                      </a:blip>
                                      <a:srcRect l="4735" t="18684" r="65794" b="22954"/>
                                      <a:stretch>
                                        <a:fillRect/>
                                      </a:stretch>
                                    </pic:blipFill>
                                    <pic:spPr bwMode="auto">
                                      <a:xfrm>
                                        <a:off x="0" y="0"/>
                                        <a:ext cx="2191385" cy="748665"/>
                                      </a:xfrm>
                                      <a:prstGeom prst="rect">
                                        <a:avLst/>
                                      </a:prstGeom>
                                      <a:noFill/>
                                    </pic:spPr>
                                  </pic:pic>
                                </a:graphicData>
                              </a:graphic>
                            </wp:inline>
                          </w:drawing>
                        </w:r>
                        <w:r>
                          <w:rPr>
                            <w:noProof/>
                          </w:rPr>
                          <w:drawing>
                            <wp:inline distT="0" distB="0" distL="0" distR="0" wp14:anchorId="6A7CFA9D" wp14:editId="57A75916">
                              <wp:extent cx="1603939" cy="7334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7046" cy="734846"/>
                                      </a:xfrm>
                                      <a:prstGeom prst="rect">
                                        <a:avLst/>
                                      </a:prstGeom>
                                    </pic:spPr>
                                  </pic:pic>
                                </a:graphicData>
                              </a:graphic>
                            </wp:inline>
                          </w:drawing>
                        </w:r>
                        <w:r w:rsidRPr="00487A37">
                          <w:rPr>
                            <w:noProof/>
                            <w:sz w:val="24"/>
                          </w:rPr>
                          <w:drawing>
                            <wp:inline distT="0" distB="0" distL="0" distR="0" wp14:anchorId="4A118B17" wp14:editId="1E11D2FD">
                              <wp:extent cx="809625" cy="809625"/>
                              <wp:effectExtent l="0" t="0" r="9525" b="9525"/>
                              <wp:docPr id="2" name="Image 2" descr="C:\Users\gsentenac\Downloads\Logo_UTCapitole_Carre_RVB_3_3cm_300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Downloads\Logo_UTCapitole_Carre_RVB_3_3cm_300p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p w14:paraId="0A3A8300" w14:textId="77777777" w:rsidR="0095713A" w:rsidRDefault="0095713A" w:rsidP="0095713A">
                        <w:pPr>
                          <w:jc w:val="center"/>
                        </w:pPr>
                        <w:r w:rsidRPr="001044E2">
                          <w:rPr>
                            <w:noProof/>
                          </w:rPr>
                          <w:drawing>
                            <wp:inline distT="0" distB="0" distL="0" distR="0" wp14:anchorId="2CD80163" wp14:editId="75BA05C2">
                              <wp:extent cx="1066800" cy="10287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1028700"/>
                                      </a:xfrm>
                                      <a:prstGeom prst="rect">
                                        <a:avLst/>
                                      </a:prstGeom>
                                      <a:noFill/>
                                      <a:ln>
                                        <a:noFill/>
                                      </a:ln>
                                    </pic:spPr>
                                  </pic:pic>
                                </a:graphicData>
                              </a:graphic>
                            </wp:inline>
                          </w:drawing>
                        </w:r>
                        <w:r>
                          <w:rPr>
                            <w:noProof/>
                          </w:rPr>
                          <w:drawing>
                            <wp:inline distT="0" distB="0" distL="0" distR="0" wp14:anchorId="7C7BD8A9" wp14:editId="3633CEE5">
                              <wp:extent cx="2076450" cy="776847"/>
                              <wp:effectExtent l="0" t="0" r="0" b="444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40297" cy="800733"/>
                                      </a:xfrm>
                                      <a:prstGeom prst="rect">
                                        <a:avLst/>
                                      </a:prstGeom>
                                    </pic:spPr>
                                  </pic:pic>
                                </a:graphicData>
                              </a:graphic>
                            </wp:inline>
                          </w:drawing>
                        </w:r>
                      </w:p>
                      <w:p w14:paraId="01C045E9" w14:textId="77777777" w:rsidR="0095713A" w:rsidRDefault="0095713A" w:rsidP="0095713A">
                        <w:pPr>
                          <w:jc w:val="center"/>
                        </w:pPr>
                        <w:r>
                          <w:rPr>
                            <w:noProof/>
                          </w:rPr>
                          <w:drawing>
                            <wp:inline distT="0" distB="0" distL="0" distR="0" wp14:anchorId="7C94F8A3" wp14:editId="7A13700F">
                              <wp:extent cx="2066925" cy="882064"/>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93741" cy="893508"/>
                                      </a:xfrm>
                                      <a:prstGeom prst="rect">
                                        <a:avLst/>
                                      </a:prstGeom>
                                    </pic:spPr>
                                  </pic:pic>
                                </a:graphicData>
                              </a:graphic>
                            </wp:inline>
                          </w:drawing>
                        </w:r>
                        <w:r w:rsidRPr="00C83506">
                          <w:rPr>
                            <w:noProof/>
                            <w:sz w:val="24"/>
                            <w:szCs w:val="24"/>
                          </w:rPr>
                          <w:drawing>
                            <wp:inline distT="0" distB="0" distL="0" distR="0" wp14:anchorId="56BEF08D" wp14:editId="761F29DC">
                              <wp:extent cx="2190750" cy="1002613"/>
                              <wp:effectExtent l="0" t="0" r="0" b="7620"/>
                              <wp:docPr id="7" name="Image 7" descr="C:\Users\gsentenac\AppData\Local\Packages\Microsoft.Windows.Photos_8wekyb3d8bbwe\TempState\ShareServiceTempFolder\MicrosoftTeams-image (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AppData\Local\Packages\Microsoft.Windows.Photos_8wekyb3d8bbwe\TempState\ShareServiceTempFolder\MicrosoftTeams-image (3)(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0" cy="1002613"/>
                                      </a:xfrm>
                                      <a:prstGeom prst="rect">
                                        <a:avLst/>
                                      </a:prstGeom>
                                      <a:noFill/>
                                      <a:ln>
                                        <a:noFill/>
                                      </a:ln>
                                    </pic:spPr>
                                  </pic:pic>
                                </a:graphicData>
                              </a:graphic>
                            </wp:inline>
                          </w:drawing>
                        </w:r>
                      </w:p>
                    </w:txbxContent>
                  </v:textbox>
                  <w10:wrap anchorx="margin"/>
                </v:shape>
              </w:pict>
            </mc:Fallback>
          </mc:AlternateContent>
        </w:r>
      </w:ins>
      <w:del w:id="1" w:author="Gaelle Sentenac" w:date="2025-02-11T18:18:00Z">
        <w:r w:rsidR="00FD0252" w:rsidRPr="001279E0" w:rsidDel="0095713A">
          <w:rPr>
            <w:noProof/>
          </w:rPr>
          <mc:AlternateContent>
            <mc:Choice Requires="wps">
              <w:drawing>
                <wp:anchor distT="0" distB="0" distL="114300" distR="114300" simplePos="0" relativeHeight="251665408" behindDoc="0" locked="0" layoutInCell="1" allowOverlap="1" wp14:anchorId="6497B85E" wp14:editId="4FC9DA11">
                  <wp:simplePos x="0" y="0"/>
                  <wp:positionH relativeFrom="margin">
                    <wp:posOffset>292100</wp:posOffset>
                  </wp:positionH>
                  <wp:positionV relativeFrom="paragraph">
                    <wp:posOffset>33655</wp:posOffset>
                  </wp:positionV>
                  <wp:extent cx="6343650" cy="2990850"/>
                  <wp:effectExtent l="0" t="0" r="19050" b="19050"/>
                  <wp:wrapNone/>
                  <wp:docPr id="11" name="Zone de texte 11"/>
                  <wp:cNvGraphicFramePr/>
                  <a:graphic xmlns:a="http://schemas.openxmlformats.org/drawingml/2006/main">
                    <a:graphicData uri="http://schemas.microsoft.com/office/word/2010/wordprocessingShape">
                      <wps:wsp>
                        <wps:cNvSpPr txBox="1"/>
                        <wps:spPr>
                          <a:xfrm>
                            <a:off x="0" y="0"/>
                            <a:ext cx="6343650" cy="2990850"/>
                          </a:xfrm>
                          <a:prstGeom prst="rect">
                            <a:avLst/>
                          </a:prstGeom>
                          <a:solidFill>
                            <a:schemeClr val="lt1"/>
                          </a:solidFill>
                          <a:ln w="6350">
                            <a:solidFill>
                              <a:prstClr val="black"/>
                            </a:solidFill>
                          </a:ln>
                        </wps:spPr>
                        <wps:txbx>
                          <w:txbxContent>
                            <w:p w14:paraId="3D877389" w14:textId="77777777" w:rsidR="00FD0252" w:rsidRDefault="00FD0252" w:rsidP="00FD0252">
                              <w:pPr>
                                <w:jc w:val="center"/>
                              </w:pPr>
                              <w:r>
                                <w:rPr>
                                  <w:noProof/>
                                </w:rPr>
                                <w:drawing>
                                  <wp:inline distT="0" distB="0" distL="0" distR="0" wp14:anchorId="0ACC5326" wp14:editId="5B9E8A55">
                                    <wp:extent cx="2191385" cy="748665"/>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a:extLst>
                                                <a:ext uri="{28A0092B-C50C-407E-A947-70E740481C1C}">
                                                  <a14:useLocalDpi xmlns:a14="http://schemas.microsoft.com/office/drawing/2010/main" val="0"/>
                                                </a:ext>
                                              </a:extLst>
                                            </a:blip>
                                            <a:srcRect l="4735" t="18684" r="65794" b="22954"/>
                                            <a:stretch>
                                              <a:fillRect/>
                                            </a:stretch>
                                          </pic:blipFill>
                                          <pic:spPr bwMode="auto">
                                            <a:xfrm>
                                              <a:off x="0" y="0"/>
                                              <a:ext cx="2191385" cy="748665"/>
                                            </a:xfrm>
                                            <a:prstGeom prst="rect">
                                              <a:avLst/>
                                            </a:prstGeom>
                                            <a:noFill/>
                                          </pic:spPr>
                                        </pic:pic>
                                      </a:graphicData>
                                    </a:graphic>
                                  </wp:inline>
                                </w:drawing>
                              </w:r>
                              <w:r>
                                <w:rPr>
                                  <w:noProof/>
                                </w:rPr>
                                <w:drawing>
                                  <wp:inline distT="0" distB="0" distL="0" distR="0" wp14:anchorId="6C2DBB30" wp14:editId="31731840">
                                    <wp:extent cx="1603939" cy="73342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7046" cy="734846"/>
                                            </a:xfrm>
                                            <a:prstGeom prst="rect">
                                              <a:avLst/>
                                            </a:prstGeom>
                                          </pic:spPr>
                                        </pic:pic>
                                      </a:graphicData>
                                    </a:graphic>
                                  </wp:inline>
                                </w:drawing>
                              </w:r>
                              <w:r w:rsidRPr="00487A37">
                                <w:rPr>
                                  <w:noProof/>
                                  <w:sz w:val="24"/>
                                </w:rPr>
                                <w:drawing>
                                  <wp:inline distT="0" distB="0" distL="0" distR="0" wp14:anchorId="277613D0" wp14:editId="77E2CDC1">
                                    <wp:extent cx="809625" cy="809625"/>
                                    <wp:effectExtent l="0" t="0" r="9525" b="9525"/>
                                    <wp:docPr id="20" name="Image 20" descr="C:\Users\gsentenac\Downloads\Logo_UTCapitole_Carre_RVB_3_3cm_300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Downloads\Logo_UTCapitole_Carre_RVB_3_3cm_300p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p w14:paraId="10681594" w14:textId="77777777" w:rsidR="00FD0252" w:rsidRDefault="00FD0252" w:rsidP="00FD0252">
                              <w:pPr>
                                <w:jc w:val="center"/>
                              </w:pPr>
                            </w:p>
                            <w:p w14:paraId="04109B32" w14:textId="77777777" w:rsidR="00FD0252" w:rsidRDefault="00FD0252" w:rsidP="00FD0252">
                              <w:pPr>
                                <w:jc w:val="center"/>
                              </w:pPr>
                              <w:r w:rsidRPr="00C83506">
                                <w:rPr>
                                  <w:noProof/>
                                  <w:sz w:val="24"/>
                                  <w:szCs w:val="24"/>
                                </w:rPr>
                                <w:drawing>
                                  <wp:inline distT="0" distB="0" distL="0" distR="0" wp14:anchorId="52FC51FC" wp14:editId="34E2078A">
                                    <wp:extent cx="2190750" cy="1002613"/>
                                    <wp:effectExtent l="0" t="0" r="0" b="7620"/>
                                    <wp:docPr id="21" name="Image 21" descr="C:\Users\gsentenac\AppData\Local\Packages\Microsoft.Windows.Photos_8wekyb3d8bbwe\TempState\ShareServiceTempFolder\MicrosoftTeams-image (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AppData\Local\Packages\Microsoft.Windows.Photos_8wekyb3d8bbwe\TempState\ShareServiceTempFolder\MicrosoftTeams-image (3)(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0" cy="1002613"/>
                                            </a:xfrm>
                                            <a:prstGeom prst="rect">
                                              <a:avLst/>
                                            </a:prstGeom>
                                            <a:noFill/>
                                            <a:ln>
                                              <a:noFill/>
                                            </a:ln>
                                          </pic:spPr>
                                        </pic:pic>
                                      </a:graphicData>
                                    </a:graphic>
                                  </wp:inline>
                                </w:drawing>
                              </w:r>
                              <w:r w:rsidRPr="001044E2">
                                <w:rPr>
                                  <w:noProof/>
                                </w:rPr>
                                <w:drawing>
                                  <wp:inline distT="0" distB="0" distL="0" distR="0" wp14:anchorId="5E480E8D" wp14:editId="0D6313C3">
                                    <wp:extent cx="1066800" cy="10287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1028700"/>
                                            </a:xfrm>
                                            <a:prstGeom prst="rect">
                                              <a:avLst/>
                                            </a:prstGeom>
                                            <a:noFill/>
                                            <a:ln>
                                              <a:noFill/>
                                            </a:ln>
                                          </pic:spPr>
                                        </pic:pic>
                                      </a:graphicData>
                                    </a:graphic>
                                  </wp:inline>
                                </w:drawing>
                              </w:r>
                              <w:r w:rsidRPr="006972D7">
                                <w:rPr>
                                  <w:noProof/>
                                </w:rPr>
                                <w:drawing>
                                  <wp:inline distT="0" distB="0" distL="0" distR="0" wp14:anchorId="2CF9DFD5" wp14:editId="090CA681">
                                    <wp:extent cx="2190750" cy="8001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0" cy="800100"/>
                                            </a:xfrm>
                                            <a:prstGeom prst="rect">
                                              <a:avLst/>
                                            </a:prstGeom>
                                            <a:noFill/>
                                            <a:ln>
                                              <a:noFill/>
                                            </a:ln>
                                          </pic:spPr>
                                        </pic:pic>
                                      </a:graphicData>
                                    </a:graphic>
                                  </wp:inline>
                                </w:drawing>
                              </w:r>
                            </w:p>
                            <w:p w14:paraId="0C1E8B22" w14:textId="77777777" w:rsidR="00FD0252" w:rsidRDefault="00FD0252" w:rsidP="00FD0252">
                              <w:pPr>
                                <w:jc w:val="center"/>
                              </w:pPr>
                              <w:r>
                                <w:rPr>
                                  <w:noProof/>
                                </w:rPr>
                                <w:drawing>
                                  <wp:inline distT="0" distB="0" distL="0" distR="0" wp14:anchorId="455C5836" wp14:editId="02B0F60C">
                                    <wp:extent cx="2247900" cy="95929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63488" cy="96594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7B85E" id="Zone de texte 11" o:spid="_x0000_s1027" type="#_x0000_t202" style="position:absolute;left:0;text-align:left;margin-left:23pt;margin-top:2.65pt;width:499.5pt;height:23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" fillcolor="white [3201]" strokeweight=".5pt">
                  <v:textbox>
                    <w:txbxContent>
                      <w:p w14:paraId="3D877389" w14:textId="77777777" w:rsidR="00FD0252" w:rsidRDefault="00FD0252" w:rsidP="00FD0252">
                        <w:pPr>
                          <w:jc w:val="center"/>
                        </w:pPr>
                        <w:r>
                          <w:rPr>
                            <w:noProof/>
                          </w:rPr>
                          <w:drawing>
                            <wp:inline distT="0" distB="0" distL="0" distR="0" wp14:anchorId="0ACC5326" wp14:editId="5B9E8A55">
                              <wp:extent cx="2191385" cy="748665"/>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a:extLst>
                                          <a:ext uri="{28A0092B-C50C-407E-A947-70E740481C1C}">
                                            <a14:useLocalDpi xmlns:a14="http://schemas.microsoft.com/office/drawing/2010/main" val="0"/>
                                          </a:ext>
                                        </a:extLst>
                                      </a:blip>
                                      <a:srcRect l="4735" t="18684" r="65794" b="22954"/>
                                      <a:stretch>
                                        <a:fillRect/>
                                      </a:stretch>
                                    </pic:blipFill>
                                    <pic:spPr bwMode="auto">
                                      <a:xfrm>
                                        <a:off x="0" y="0"/>
                                        <a:ext cx="2191385" cy="748665"/>
                                      </a:xfrm>
                                      <a:prstGeom prst="rect">
                                        <a:avLst/>
                                      </a:prstGeom>
                                      <a:noFill/>
                                    </pic:spPr>
                                  </pic:pic>
                                </a:graphicData>
                              </a:graphic>
                            </wp:inline>
                          </w:drawing>
                        </w:r>
                        <w:r>
                          <w:rPr>
                            <w:noProof/>
                          </w:rPr>
                          <w:drawing>
                            <wp:inline distT="0" distB="0" distL="0" distR="0" wp14:anchorId="6C2DBB30" wp14:editId="31731840">
                              <wp:extent cx="1603939" cy="73342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7046" cy="734846"/>
                                      </a:xfrm>
                                      <a:prstGeom prst="rect">
                                        <a:avLst/>
                                      </a:prstGeom>
                                    </pic:spPr>
                                  </pic:pic>
                                </a:graphicData>
                              </a:graphic>
                            </wp:inline>
                          </w:drawing>
                        </w:r>
                        <w:r w:rsidRPr="00487A37">
                          <w:rPr>
                            <w:noProof/>
                            <w:sz w:val="24"/>
                          </w:rPr>
                          <w:drawing>
                            <wp:inline distT="0" distB="0" distL="0" distR="0" wp14:anchorId="277613D0" wp14:editId="77E2CDC1">
                              <wp:extent cx="809625" cy="809625"/>
                              <wp:effectExtent l="0" t="0" r="9525" b="9525"/>
                              <wp:docPr id="20" name="Image 20" descr="C:\Users\gsentenac\Downloads\Logo_UTCapitole_Carre_RVB_3_3cm_300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Downloads\Logo_UTCapitole_Carre_RVB_3_3cm_300p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p w14:paraId="10681594" w14:textId="77777777" w:rsidR="00FD0252" w:rsidRDefault="00FD0252" w:rsidP="00FD0252">
                        <w:pPr>
                          <w:jc w:val="center"/>
                        </w:pPr>
                      </w:p>
                      <w:p w14:paraId="04109B32" w14:textId="77777777" w:rsidR="00FD0252" w:rsidRDefault="00FD0252" w:rsidP="00FD0252">
                        <w:pPr>
                          <w:jc w:val="center"/>
                        </w:pPr>
                        <w:r w:rsidRPr="00C83506">
                          <w:rPr>
                            <w:noProof/>
                            <w:sz w:val="24"/>
                            <w:szCs w:val="24"/>
                          </w:rPr>
                          <w:drawing>
                            <wp:inline distT="0" distB="0" distL="0" distR="0" wp14:anchorId="52FC51FC" wp14:editId="34E2078A">
                              <wp:extent cx="2190750" cy="1002613"/>
                              <wp:effectExtent l="0" t="0" r="0" b="7620"/>
                              <wp:docPr id="21" name="Image 21" descr="C:\Users\gsentenac\AppData\Local\Packages\Microsoft.Windows.Photos_8wekyb3d8bbwe\TempState\ShareServiceTempFolder\MicrosoftTeams-image (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entenac\AppData\Local\Packages\Microsoft.Windows.Photos_8wekyb3d8bbwe\TempState\ShareServiceTempFolder\MicrosoftTeams-image (3)(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0" cy="1002613"/>
                                      </a:xfrm>
                                      <a:prstGeom prst="rect">
                                        <a:avLst/>
                                      </a:prstGeom>
                                      <a:noFill/>
                                      <a:ln>
                                        <a:noFill/>
                                      </a:ln>
                                    </pic:spPr>
                                  </pic:pic>
                                </a:graphicData>
                              </a:graphic>
                            </wp:inline>
                          </w:drawing>
                        </w:r>
                        <w:r w:rsidRPr="001044E2">
                          <w:rPr>
                            <w:noProof/>
                          </w:rPr>
                          <w:drawing>
                            <wp:inline distT="0" distB="0" distL="0" distR="0" wp14:anchorId="5E480E8D" wp14:editId="0D6313C3">
                              <wp:extent cx="1066800" cy="10287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1028700"/>
                                      </a:xfrm>
                                      <a:prstGeom prst="rect">
                                        <a:avLst/>
                                      </a:prstGeom>
                                      <a:noFill/>
                                      <a:ln>
                                        <a:noFill/>
                                      </a:ln>
                                    </pic:spPr>
                                  </pic:pic>
                                </a:graphicData>
                              </a:graphic>
                            </wp:inline>
                          </w:drawing>
                        </w:r>
                        <w:r w:rsidRPr="006972D7">
                          <w:rPr>
                            <w:noProof/>
                          </w:rPr>
                          <w:drawing>
                            <wp:inline distT="0" distB="0" distL="0" distR="0" wp14:anchorId="2CF9DFD5" wp14:editId="090CA681">
                              <wp:extent cx="2190750" cy="8001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0" cy="800100"/>
                                      </a:xfrm>
                                      <a:prstGeom prst="rect">
                                        <a:avLst/>
                                      </a:prstGeom>
                                      <a:noFill/>
                                      <a:ln>
                                        <a:noFill/>
                                      </a:ln>
                                    </pic:spPr>
                                  </pic:pic>
                                </a:graphicData>
                              </a:graphic>
                            </wp:inline>
                          </w:drawing>
                        </w:r>
                      </w:p>
                      <w:p w14:paraId="0C1E8B22" w14:textId="77777777" w:rsidR="00FD0252" w:rsidRDefault="00FD0252" w:rsidP="00FD0252">
                        <w:pPr>
                          <w:jc w:val="center"/>
                        </w:pPr>
                        <w:r>
                          <w:rPr>
                            <w:noProof/>
                          </w:rPr>
                          <w:drawing>
                            <wp:inline distT="0" distB="0" distL="0" distR="0" wp14:anchorId="455C5836" wp14:editId="02B0F60C">
                              <wp:extent cx="2247900" cy="95929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63488" cy="965947"/>
                                      </a:xfrm>
                                      <a:prstGeom prst="rect">
                                        <a:avLst/>
                                      </a:prstGeom>
                                    </pic:spPr>
                                  </pic:pic>
                                </a:graphicData>
                              </a:graphic>
                            </wp:inline>
                          </w:drawing>
                        </w:r>
                      </w:p>
                    </w:txbxContent>
                  </v:textbox>
                  <w10:wrap anchorx="margin"/>
                </v:shape>
              </w:pict>
            </mc:Fallback>
          </mc:AlternateContent>
        </w:r>
      </w:del>
    </w:p>
    <w:p w14:paraId="032DE3FA" w14:textId="77777777" w:rsidR="00FD0252" w:rsidRDefault="00FD0252" w:rsidP="006C77C1">
      <w:pPr>
        <w:jc w:val="center"/>
        <w:rPr>
          <w:b/>
          <w:color w:val="2F5496"/>
          <w:sz w:val="24"/>
          <w:szCs w:val="22"/>
        </w:rPr>
      </w:pPr>
    </w:p>
    <w:p w14:paraId="2A45BCA2" w14:textId="77777777" w:rsidR="00FD0252" w:rsidRDefault="00FD0252" w:rsidP="006C77C1">
      <w:pPr>
        <w:jc w:val="center"/>
        <w:rPr>
          <w:b/>
          <w:color w:val="2F5496"/>
          <w:sz w:val="24"/>
          <w:szCs w:val="22"/>
        </w:rPr>
      </w:pPr>
    </w:p>
    <w:p w14:paraId="663C2A28" w14:textId="546C17AE" w:rsidR="00FD0252" w:rsidRDefault="00FD0252" w:rsidP="006C77C1">
      <w:pPr>
        <w:jc w:val="center"/>
        <w:rPr>
          <w:b/>
          <w:color w:val="2F5496"/>
          <w:sz w:val="24"/>
          <w:szCs w:val="22"/>
        </w:rPr>
      </w:pPr>
    </w:p>
    <w:p w14:paraId="48FF5E19" w14:textId="0A0B3FA1" w:rsidR="00FD0252" w:rsidRDefault="00FD0252" w:rsidP="006C77C1">
      <w:pPr>
        <w:jc w:val="center"/>
        <w:rPr>
          <w:b/>
          <w:color w:val="2F5496"/>
          <w:sz w:val="24"/>
          <w:szCs w:val="22"/>
        </w:rPr>
      </w:pPr>
    </w:p>
    <w:p w14:paraId="623B0F11" w14:textId="77777777" w:rsidR="00FD0252" w:rsidRDefault="00FD0252" w:rsidP="006C77C1">
      <w:pPr>
        <w:jc w:val="center"/>
        <w:rPr>
          <w:b/>
          <w:color w:val="2F5496"/>
          <w:sz w:val="24"/>
          <w:szCs w:val="22"/>
        </w:rPr>
      </w:pPr>
    </w:p>
    <w:p w14:paraId="2865B026" w14:textId="77777777" w:rsidR="00FD0252" w:rsidRDefault="00FD0252" w:rsidP="006C77C1">
      <w:pPr>
        <w:jc w:val="center"/>
        <w:rPr>
          <w:b/>
          <w:color w:val="2F5496"/>
          <w:sz w:val="24"/>
          <w:szCs w:val="22"/>
        </w:rPr>
      </w:pPr>
    </w:p>
    <w:p w14:paraId="4751D3E8" w14:textId="77777777" w:rsidR="00FD0252" w:rsidRDefault="00FD0252" w:rsidP="006C77C1">
      <w:pPr>
        <w:jc w:val="center"/>
        <w:rPr>
          <w:b/>
          <w:color w:val="2F5496"/>
          <w:sz w:val="24"/>
          <w:szCs w:val="22"/>
        </w:rPr>
      </w:pPr>
    </w:p>
    <w:p w14:paraId="5F67C3FF" w14:textId="77777777" w:rsidR="00FD0252" w:rsidRDefault="00FD0252" w:rsidP="006C77C1">
      <w:pPr>
        <w:jc w:val="center"/>
        <w:rPr>
          <w:b/>
          <w:color w:val="2F5496"/>
          <w:sz w:val="24"/>
          <w:szCs w:val="22"/>
        </w:rPr>
      </w:pPr>
    </w:p>
    <w:p w14:paraId="1332D135" w14:textId="77777777" w:rsidR="00FD0252" w:rsidRDefault="00FD0252" w:rsidP="006C77C1">
      <w:pPr>
        <w:jc w:val="center"/>
        <w:rPr>
          <w:b/>
          <w:color w:val="2F5496"/>
          <w:sz w:val="24"/>
          <w:szCs w:val="22"/>
        </w:rPr>
      </w:pPr>
    </w:p>
    <w:p w14:paraId="0B610002" w14:textId="77777777" w:rsidR="00FD0252" w:rsidRDefault="00FD0252" w:rsidP="006C77C1">
      <w:pPr>
        <w:jc w:val="center"/>
        <w:rPr>
          <w:b/>
          <w:color w:val="2F5496"/>
          <w:sz w:val="24"/>
          <w:szCs w:val="22"/>
        </w:rPr>
      </w:pPr>
    </w:p>
    <w:p w14:paraId="6C57D5A2" w14:textId="77777777" w:rsidR="00FD0252" w:rsidRDefault="00FD0252" w:rsidP="006C77C1">
      <w:pPr>
        <w:jc w:val="center"/>
        <w:rPr>
          <w:b/>
          <w:color w:val="2F5496"/>
          <w:sz w:val="24"/>
          <w:szCs w:val="22"/>
        </w:rPr>
      </w:pPr>
    </w:p>
    <w:p w14:paraId="525E29CC" w14:textId="77777777" w:rsidR="00FD0252" w:rsidRDefault="00FD0252" w:rsidP="006C77C1">
      <w:pPr>
        <w:jc w:val="center"/>
        <w:rPr>
          <w:b/>
          <w:color w:val="2F5496"/>
          <w:sz w:val="24"/>
          <w:szCs w:val="22"/>
        </w:rPr>
      </w:pPr>
    </w:p>
    <w:p w14:paraId="3525DF3B" w14:textId="77777777" w:rsidR="00FD0252" w:rsidRDefault="00FD0252" w:rsidP="006C77C1">
      <w:pPr>
        <w:jc w:val="center"/>
        <w:rPr>
          <w:b/>
          <w:color w:val="2F5496"/>
          <w:sz w:val="24"/>
          <w:szCs w:val="22"/>
        </w:rPr>
      </w:pPr>
    </w:p>
    <w:p w14:paraId="39D7930A" w14:textId="77777777" w:rsidR="00FD0252" w:rsidRDefault="00FD0252" w:rsidP="006C77C1">
      <w:pPr>
        <w:jc w:val="center"/>
        <w:rPr>
          <w:b/>
          <w:color w:val="2F5496"/>
          <w:sz w:val="24"/>
          <w:szCs w:val="22"/>
        </w:rPr>
      </w:pPr>
    </w:p>
    <w:p w14:paraId="4B8D6F2F" w14:textId="77777777" w:rsidR="00FD0252" w:rsidRDefault="00FD0252" w:rsidP="006C77C1">
      <w:pPr>
        <w:jc w:val="center"/>
        <w:rPr>
          <w:b/>
          <w:color w:val="2F5496"/>
          <w:sz w:val="24"/>
          <w:szCs w:val="22"/>
        </w:rPr>
      </w:pPr>
    </w:p>
    <w:p w14:paraId="748E4EAD" w14:textId="77777777" w:rsidR="00FD0252" w:rsidRDefault="00FD0252" w:rsidP="006C77C1">
      <w:pPr>
        <w:jc w:val="center"/>
        <w:rPr>
          <w:b/>
          <w:color w:val="2F5496"/>
          <w:sz w:val="24"/>
          <w:szCs w:val="22"/>
        </w:rPr>
      </w:pPr>
    </w:p>
    <w:p w14:paraId="01FA7AC5" w14:textId="77777777" w:rsidR="00FD0252" w:rsidRDefault="00FD0252" w:rsidP="006C77C1">
      <w:pPr>
        <w:jc w:val="center"/>
        <w:rPr>
          <w:b/>
          <w:color w:val="2F5496"/>
          <w:sz w:val="24"/>
          <w:szCs w:val="22"/>
        </w:rPr>
      </w:pPr>
    </w:p>
    <w:p w14:paraId="6621DB35" w14:textId="5CA11B41" w:rsidR="00FD0252" w:rsidRDefault="00FD0252" w:rsidP="00FD0252">
      <w:pPr>
        <w:rPr>
          <w:b/>
          <w:color w:val="2F5496"/>
          <w:sz w:val="24"/>
          <w:szCs w:val="22"/>
        </w:rPr>
      </w:pPr>
    </w:p>
    <w:p w14:paraId="1ECCFC52" w14:textId="77777777" w:rsidR="00FD0252" w:rsidRDefault="00FD0252" w:rsidP="006C77C1">
      <w:pPr>
        <w:jc w:val="center"/>
        <w:rPr>
          <w:b/>
          <w:color w:val="2F5496"/>
          <w:sz w:val="24"/>
          <w:szCs w:val="22"/>
        </w:rPr>
      </w:pPr>
    </w:p>
    <w:p w14:paraId="33B6705B" w14:textId="77777777" w:rsidR="00FD0252" w:rsidRDefault="00FD0252" w:rsidP="006C77C1">
      <w:pPr>
        <w:jc w:val="center"/>
        <w:rPr>
          <w:b/>
          <w:color w:val="2F5496"/>
          <w:sz w:val="24"/>
          <w:szCs w:val="22"/>
        </w:rPr>
      </w:pPr>
    </w:p>
    <w:p w14:paraId="4739FFDC" w14:textId="38F8969A" w:rsidR="006C77C1" w:rsidRPr="006C77C1" w:rsidRDefault="006C77C1" w:rsidP="006C77C1">
      <w:pPr>
        <w:jc w:val="center"/>
        <w:rPr>
          <w:b/>
          <w:color w:val="2F5496"/>
          <w:sz w:val="24"/>
          <w:szCs w:val="22"/>
        </w:rPr>
      </w:pPr>
      <w:r w:rsidRPr="006C77C1">
        <w:rPr>
          <w:b/>
          <w:color w:val="2F5496"/>
          <w:sz w:val="24"/>
          <w:szCs w:val="22"/>
        </w:rPr>
        <w:t xml:space="preserve">Coordonnateur du groupement de commandes </w:t>
      </w:r>
    </w:p>
    <w:p w14:paraId="09364D92" w14:textId="4A19B4DA" w:rsidR="00944641" w:rsidRDefault="00C41053" w:rsidP="006C77C1">
      <w:pPr>
        <w:jc w:val="center"/>
        <w:rPr>
          <w:color w:val="2F5496"/>
          <w:sz w:val="22"/>
          <w:szCs w:val="22"/>
        </w:rPr>
      </w:pPr>
      <w:r>
        <w:rPr>
          <w:color w:val="2F5496"/>
          <w:sz w:val="22"/>
          <w:szCs w:val="22"/>
        </w:rPr>
        <w:t xml:space="preserve"> C</w:t>
      </w:r>
      <w:r w:rsidR="00944641">
        <w:rPr>
          <w:color w:val="2F5496"/>
          <w:sz w:val="22"/>
          <w:szCs w:val="22"/>
        </w:rPr>
        <w:t>ommunauté d’universités et établissements de Toulouse (COMUE)</w:t>
      </w:r>
    </w:p>
    <w:p w14:paraId="4678F052" w14:textId="5CF39F62" w:rsidR="006C77C1" w:rsidRPr="006C77C1" w:rsidRDefault="006C77C1" w:rsidP="006C77C1">
      <w:pPr>
        <w:jc w:val="center"/>
        <w:rPr>
          <w:color w:val="2F5496"/>
          <w:sz w:val="22"/>
          <w:szCs w:val="22"/>
        </w:rPr>
      </w:pPr>
      <w:r w:rsidRPr="006C77C1">
        <w:rPr>
          <w:color w:val="2F5496"/>
          <w:sz w:val="22"/>
          <w:szCs w:val="22"/>
        </w:rPr>
        <w:t>41 allées Jules Guesde</w:t>
      </w:r>
    </w:p>
    <w:p w14:paraId="28A86683" w14:textId="77777777" w:rsidR="006C77C1" w:rsidRPr="006C77C1" w:rsidRDefault="006C77C1" w:rsidP="006C77C1">
      <w:pPr>
        <w:jc w:val="center"/>
        <w:rPr>
          <w:color w:val="2F5496"/>
          <w:sz w:val="22"/>
          <w:szCs w:val="22"/>
        </w:rPr>
      </w:pPr>
      <w:r w:rsidRPr="006C77C1">
        <w:rPr>
          <w:color w:val="2F5496"/>
          <w:sz w:val="22"/>
          <w:szCs w:val="22"/>
        </w:rPr>
        <w:t>CS 61321</w:t>
      </w:r>
      <w:bookmarkStart w:id="2" w:name="_GoBack"/>
      <w:bookmarkEnd w:id="2"/>
    </w:p>
    <w:p w14:paraId="5F717892" w14:textId="77777777" w:rsidR="006C77C1" w:rsidRPr="006C77C1" w:rsidRDefault="006C77C1" w:rsidP="006C77C1">
      <w:pPr>
        <w:jc w:val="center"/>
        <w:rPr>
          <w:color w:val="2F5496"/>
          <w:sz w:val="22"/>
          <w:szCs w:val="22"/>
        </w:rPr>
      </w:pPr>
      <w:r w:rsidRPr="006C77C1">
        <w:rPr>
          <w:color w:val="2F5496"/>
          <w:sz w:val="22"/>
          <w:szCs w:val="22"/>
        </w:rPr>
        <w:t>31013 TOULOUSE CEDEX 6</w:t>
      </w:r>
    </w:p>
    <w:p w14:paraId="1F2B4FBC" w14:textId="77777777" w:rsidR="006C77C1" w:rsidRPr="006C77C1" w:rsidRDefault="006C77C1" w:rsidP="006C77C1">
      <w:pPr>
        <w:jc w:val="center"/>
        <w:rPr>
          <w:color w:val="2F5496"/>
          <w:sz w:val="22"/>
          <w:szCs w:val="22"/>
        </w:rPr>
      </w:pPr>
      <w:r w:rsidRPr="006C77C1">
        <w:rPr>
          <w:color w:val="2F5496"/>
          <w:sz w:val="22"/>
          <w:szCs w:val="22"/>
        </w:rPr>
        <w:t>Tél : 05 61 14 80 11</w:t>
      </w:r>
    </w:p>
    <w:p w14:paraId="5B9E98D7" w14:textId="77777777" w:rsidR="006C77C1" w:rsidRDefault="006C77C1" w:rsidP="006C77C1">
      <w:pPr>
        <w:jc w:val="center"/>
        <w:rPr>
          <w:color w:val="2F5496"/>
          <w:szCs w:val="22"/>
        </w:rPr>
      </w:pPr>
    </w:p>
    <w:p w14:paraId="6E5A5D20" w14:textId="56BF4FB7" w:rsidR="006C77C1" w:rsidRPr="006C77C1" w:rsidRDefault="00CF0F4E" w:rsidP="006C77C1">
      <w:pPr>
        <w:jc w:val="center"/>
        <w:rPr>
          <w:color w:val="2F5496"/>
          <w:szCs w:val="22"/>
        </w:rPr>
      </w:pPr>
      <w:r>
        <w:rPr>
          <w:noProof/>
        </w:rPr>
        <mc:AlternateContent>
          <mc:Choice Requires="wps">
            <w:drawing>
              <wp:anchor distT="45720" distB="45720" distL="114300" distR="114300" simplePos="0" relativeHeight="251663360" behindDoc="0" locked="0" layoutInCell="1" allowOverlap="1" wp14:anchorId="299A111E" wp14:editId="50653C18">
                <wp:simplePos x="0" y="0"/>
                <wp:positionH relativeFrom="column">
                  <wp:posOffset>12700</wp:posOffset>
                </wp:positionH>
                <wp:positionV relativeFrom="paragraph">
                  <wp:posOffset>271780</wp:posOffset>
                </wp:positionV>
                <wp:extent cx="6626225" cy="2437765"/>
                <wp:effectExtent l="0" t="0" r="0" b="0"/>
                <wp:wrapSquare wrapText="bothSides"/>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225" cy="2437765"/>
                        </a:xfrm>
                        <a:prstGeom prst="rect">
                          <a:avLst/>
                        </a:prstGeom>
                        <a:solidFill>
                          <a:srgbClr val="FFFFFF"/>
                        </a:solidFill>
                        <a:ln w="9525">
                          <a:solidFill>
                            <a:srgbClr val="000000"/>
                          </a:solidFill>
                          <a:miter lim="800000"/>
                          <a:headEnd/>
                          <a:tailEnd/>
                        </a:ln>
                      </wps:spPr>
                      <wps:txbx>
                        <w:txbxContent>
                          <w:p w14:paraId="27FDD46F" w14:textId="031CF88F" w:rsidR="00FD0252" w:rsidRPr="001279E0" w:rsidRDefault="00FD0252" w:rsidP="00FD0252">
                            <w:pPr>
                              <w:pStyle w:val="NormalWeb"/>
                              <w:jc w:val="center"/>
                              <w:rPr>
                                <w:rFonts w:ascii="Times New Roman" w:hAnsi="Times New Roman" w:cs="Times New Roman"/>
                                <w:b/>
                                <w:bCs/>
                                <w:color w:val="2F5496" w:themeColor="accent1" w:themeShade="BF"/>
                                <w:sz w:val="22"/>
                                <w:szCs w:val="22"/>
                              </w:rPr>
                            </w:pPr>
                            <w:r w:rsidRPr="0095713A">
                              <w:rPr>
                                <w:rFonts w:ascii="Times New Roman" w:hAnsi="Times New Roman" w:cs="Times New Roman"/>
                                <w:b/>
                                <w:bCs/>
                                <w:color w:val="2F5496" w:themeColor="accent1" w:themeShade="BF"/>
                                <w:sz w:val="22"/>
                                <w:szCs w:val="22"/>
                              </w:rPr>
                              <w:t>Accord-cadre n°</w:t>
                            </w:r>
                            <w:r w:rsidR="000D58C9" w:rsidRPr="0095713A">
                              <w:rPr>
                                <w:rFonts w:ascii="Times New Roman" w:hAnsi="Times New Roman" w:cs="Times New Roman"/>
                                <w:b/>
                                <w:bCs/>
                                <w:color w:val="2F5496" w:themeColor="accent1" w:themeShade="BF"/>
                                <w:sz w:val="22"/>
                                <w:szCs w:val="22"/>
                              </w:rPr>
                              <w:t>2025-006</w:t>
                            </w:r>
                            <w:r w:rsidRPr="001279E0">
                              <w:rPr>
                                <w:rFonts w:ascii="Times New Roman" w:hAnsi="Times New Roman" w:cs="Times New Roman"/>
                                <w:b/>
                                <w:bCs/>
                                <w:color w:val="2F5496" w:themeColor="accent1" w:themeShade="BF"/>
                                <w:sz w:val="22"/>
                                <w:szCs w:val="22"/>
                              </w:rPr>
                              <w:t xml:space="preserve"> </w:t>
                            </w:r>
                          </w:p>
                          <w:p w14:paraId="4FCB7992" w14:textId="77777777" w:rsidR="00FD0252" w:rsidRPr="001279E0" w:rsidRDefault="00FD0252" w:rsidP="00FD0252">
                            <w:pPr>
                              <w:pStyle w:val="NormalWeb"/>
                              <w:jc w:val="center"/>
                              <w:rPr>
                                <w:rFonts w:ascii="Times New Roman" w:hAnsi="Times New Roman" w:cs="Times New Roman"/>
                                <w:b/>
                                <w:bCs/>
                                <w:color w:val="2F5496" w:themeColor="accent1" w:themeShade="BF"/>
                                <w:sz w:val="22"/>
                                <w:szCs w:val="22"/>
                              </w:rPr>
                            </w:pPr>
                          </w:p>
                          <w:p w14:paraId="4C03A84F" w14:textId="77777777" w:rsidR="00FD0252" w:rsidRPr="001279E0" w:rsidRDefault="00FD0252" w:rsidP="00FD0252">
                            <w:pPr>
                              <w:pStyle w:val="Default"/>
                              <w:rPr>
                                <w:rFonts w:ascii="Times New Roman" w:hAnsi="Times New Roman" w:cs="Times New Roman"/>
                                <w:sz w:val="22"/>
                                <w:szCs w:val="22"/>
                              </w:rPr>
                            </w:pPr>
                          </w:p>
                          <w:tbl>
                            <w:tblPr>
                              <w:tblW w:w="0" w:type="auto"/>
                              <w:tblBorders>
                                <w:top w:val="nil"/>
                                <w:left w:val="nil"/>
                                <w:bottom w:val="nil"/>
                                <w:right w:val="nil"/>
                              </w:tblBorders>
                              <w:tblLook w:val="0000" w:firstRow="0" w:lastRow="0" w:firstColumn="0" w:lastColumn="0" w:noHBand="0" w:noVBand="0"/>
                            </w:tblPr>
                            <w:tblGrid>
                              <w:gridCol w:w="10133"/>
                            </w:tblGrid>
                            <w:tr w:rsidR="00FD0252" w:rsidRPr="001279E0" w14:paraId="59A9FA93" w14:textId="77777777" w:rsidTr="006178A4">
                              <w:trPr>
                                <w:trHeight w:val="444"/>
                              </w:trPr>
                              <w:tc>
                                <w:tcPr>
                                  <w:tcW w:w="0" w:type="auto"/>
                                </w:tcPr>
                                <w:p w14:paraId="435CC979" w14:textId="77777777" w:rsidR="00FD0252" w:rsidRPr="001279E0" w:rsidRDefault="00FD0252" w:rsidP="00FD0252">
                                  <w:pPr>
                                    <w:pStyle w:val="Default"/>
                                    <w:jc w:val="center"/>
                                    <w:rPr>
                                      <w:rFonts w:ascii="Times New Roman" w:hAnsi="Times New Roman" w:cs="Times New Roman"/>
                                      <w:sz w:val="22"/>
                                      <w:szCs w:val="22"/>
                                    </w:rPr>
                                  </w:pPr>
                                  <w:r w:rsidRPr="001279E0">
                                    <w:rPr>
                                      <w:rFonts w:ascii="Times New Roman" w:hAnsi="Times New Roman" w:cs="Times New Roman"/>
                                      <w:b/>
                                      <w:bCs/>
                                      <w:color w:val="2F5496" w:themeColor="accent1" w:themeShade="BF"/>
                                      <w:sz w:val="22"/>
                                      <w:szCs w:val="22"/>
                                    </w:rPr>
                                    <w:t>GESTION DES DECHETS SUR LES CAMPUS DES ETABLISSEMENTS MEMBRES DU GROUPEMENT DE COMMANDES</w:t>
                                  </w:r>
                                </w:p>
                              </w:tc>
                            </w:tr>
                          </w:tbl>
                          <w:p w14:paraId="68FECE83" w14:textId="77777777" w:rsidR="00FD0252" w:rsidRPr="00002990" w:rsidRDefault="00FD0252" w:rsidP="00FD0252">
                            <w:pPr>
                              <w:jc w:val="center"/>
                              <w:rPr>
                                <w:b/>
                                <w:bCs/>
                                <w:color w:val="2F5496" w:themeColor="accent1" w:themeShade="BF"/>
                                <w:szCs w:val="22"/>
                              </w:rPr>
                            </w:pPr>
                            <w:r w:rsidRPr="00002990">
                              <w:rPr>
                                <w:b/>
                                <w:bCs/>
                                <w:color w:val="2F5496" w:themeColor="accent1" w:themeShade="BF"/>
                                <w:szCs w:val="22"/>
                              </w:rPr>
                              <w:t>PRESTATION DE LOCATION-MAINTENANCE DE CONTENANTS, COLLECTE,</w:t>
                            </w:r>
                          </w:p>
                          <w:p w14:paraId="12457420" w14:textId="77777777" w:rsidR="00FD0252" w:rsidRPr="00002990" w:rsidRDefault="00FD0252" w:rsidP="00FD0252">
                            <w:pPr>
                              <w:jc w:val="center"/>
                              <w:rPr>
                                <w:b/>
                                <w:bCs/>
                                <w:color w:val="2F5496" w:themeColor="accent1" w:themeShade="BF"/>
                                <w:szCs w:val="22"/>
                              </w:rPr>
                            </w:pPr>
                            <w:r w:rsidRPr="00002990">
                              <w:rPr>
                                <w:b/>
                                <w:bCs/>
                                <w:color w:val="2F5496" w:themeColor="accent1" w:themeShade="BF"/>
                                <w:szCs w:val="22"/>
                              </w:rPr>
                              <w:t>TRI, TRAITEMENT ET VALORISATION DES DECHETS ORDURES</w:t>
                            </w:r>
                          </w:p>
                          <w:p w14:paraId="0D849EC2" w14:textId="77777777" w:rsidR="00FD0252" w:rsidRPr="00002990" w:rsidRDefault="00FD0252" w:rsidP="00FD0252">
                            <w:pPr>
                              <w:jc w:val="center"/>
                              <w:rPr>
                                <w:b/>
                                <w:bCs/>
                                <w:color w:val="2F5496" w:themeColor="accent1" w:themeShade="BF"/>
                                <w:szCs w:val="22"/>
                              </w:rPr>
                            </w:pPr>
                            <w:r w:rsidRPr="00002990">
                              <w:rPr>
                                <w:b/>
                                <w:bCs/>
                                <w:color w:val="2F5496" w:themeColor="accent1" w:themeShade="BF"/>
                                <w:szCs w:val="22"/>
                              </w:rPr>
                              <w:t>MENAGERES RESIDUELLES (OMR) ET RECYCLABLES SECS HORS VERRE</w:t>
                            </w:r>
                          </w:p>
                          <w:p w14:paraId="33CB359E" w14:textId="77777777" w:rsidR="00FD0252" w:rsidRPr="001279E0" w:rsidRDefault="00FD0252" w:rsidP="00FD0252">
                            <w:pPr>
                              <w:pStyle w:val="NormalWeb"/>
                              <w:jc w:val="center"/>
                              <w:rPr>
                                <w:rFonts w:ascii="Times New Roman" w:hAnsi="Times New Roman" w:cs="Times New Roman"/>
                                <w:b/>
                                <w:bCs/>
                                <w:color w:val="2F5496" w:themeColor="accent1" w:themeShade="BF"/>
                                <w:sz w:val="22"/>
                                <w:szCs w:val="22"/>
                              </w:rPr>
                            </w:pPr>
                            <w:r w:rsidRPr="00002990">
                              <w:rPr>
                                <w:rFonts w:ascii="Times New Roman" w:hAnsi="Times New Roman" w:cs="Times New Roman"/>
                                <w:b/>
                                <w:bCs/>
                                <w:color w:val="2F5496" w:themeColor="accent1" w:themeShade="BF"/>
                                <w:sz w:val="22"/>
                                <w:szCs w:val="22"/>
                              </w:rPr>
                              <w:t>(RSHV)</w:t>
                            </w:r>
                          </w:p>
                          <w:p w14:paraId="15D4D0A2" w14:textId="77777777" w:rsidR="00FD0252" w:rsidRPr="001279E0" w:rsidRDefault="00FD0252" w:rsidP="00FD0252">
                            <w:pPr>
                              <w:rPr>
                                <w:color w:val="2F5496" w:themeColor="accent1" w:themeShade="BF"/>
                                <w:szCs w:val="22"/>
                              </w:rPr>
                            </w:pPr>
                          </w:p>
                          <w:p w14:paraId="20548F5A" w14:textId="77777777" w:rsidR="00FD0252" w:rsidRPr="001279E0" w:rsidRDefault="00FD0252" w:rsidP="00FD0252">
                            <w:pPr>
                              <w:pStyle w:val="NormalWeb"/>
                              <w:jc w:val="center"/>
                              <w:rPr>
                                <w:rFonts w:ascii="Times New Roman" w:hAnsi="Times New Roman" w:cs="Times New Roman"/>
                                <w:color w:val="2F5496" w:themeColor="accent1" w:themeShade="BF"/>
                                <w:sz w:val="22"/>
                                <w:szCs w:val="22"/>
                              </w:rPr>
                            </w:pPr>
                            <w:r w:rsidRPr="001279E0">
                              <w:rPr>
                                <w:rFonts w:ascii="Times New Roman" w:hAnsi="Times New Roman" w:cs="Times New Roman"/>
                                <w:color w:val="2F5496" w:themeColor="accent1" w:themeShade="BF"/>
                                <w:sz w:val="22"/>
                                <w:szCs w:val="22"/>
                              </w:rPr>
                              <w:t xml:space="preserve"> </w:t>
                            </w:r>
                            <w:r w:rsidRPr="001279E0">
                              <w:rPr>
                                <w:rFonts w:ascii="Times New Roman" w:hAnsi="Times New Roman" w:cs="Times New Roman"/>
                                <w:i/>
                                <w:iCs/>
                                <w:color w:val="2F5496" w:themeColor="accent1" w:themeShade="BF"/>
                                <w:sz w:val="22"/>
                                <w:szCs w:val="22"/>
                              </w:rPr>
                              <w:t>Appel d’offre ouvert en application des articles L.2124-1, L.2124-2 et R.2124-1 et R.2124-2, R.2161-2 à R.2161-5 du code de la Commande Publique</w:t>
                            </w:r>
                          </w:p>
                          <w:p w14:paraId="69F107B1" w14:textId="77777777" w:rsidR="006C77C1" w:rsidRDefault="006C77C1"/>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99A111E" id="Text Box 18" o:spid="_x0000_s1028" type="#_x0000_t202" style="position:absolute;left:0;text-align:left;margin-left:1pt;margin-top:21.4pt;width:521.75pt;height:191.9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">
                <v:textbox style="mso-fit-shape-to-text:t">
                  <w:txbxContent>
                    <w:p w14:paraId="27FDD46F" w14:textId="031CF88F" w:rsidR="00FD0252" w:rsidRPr="001279E0" w:rsidRDefault="00FD0252" w:rsidP="00FD0252">
                      <w:pPr>
                        <w:pStyle w:val="NormalWeb"/>
                        <w:jc w:val="center"/>
                        <w:rPr>
                          <w:rFonts w:ascii="Times New Roman" w:hAnsi="Times New Roman" w:cs="Times New Roman"/>
                          <w:b/>
                          <w:bCs/>
                          <w:color w:val="2F5496" w:themeColor="accent1" w:themeShade="BF"/>
                          <w:sz w:val="22"/>
                          <w:szCs w:val="22"/>
                        </w:rPr>
                      </w:pPr>
                      <w:r w:rsidRPr="0095713A">
                        <w:rPr>
                          <w:rFonts w:ascii="Times New Roman" w:hAnsi="Times New Roman" w:cs="Times New Roman"/>
                          <w:b/>
                          <w:bCs/>
                          <w:color w:val="2F5496" w:themeColor="accent1" w:themeShade="BF"/>
                          <w:sz w:val="22"/>
                          <w:szCs w:val="22"/>
                        </w:rPr>
                        <w:t>Accord-cadre n°</w:t>
                      </w:r>
                      <w:r w:rsidR="000D58C9" w:rsidRPr="0095713A">
                        <w:rPr>
                          <w:rFonts w:ascii="Times New Roman" w:hAnsi="Times New Roman" w:cs="Times New Roman"/>
                          <w:b/>
                          <w:bCs/>
                          <w:color w:val="2F5496" w:themeColor="accent1" w:themeShade="BF"/>
                          <w:sz w:val="22"/>
                          <w:szCs w:val="22"/>
                        </w:rPr>
                        <w:t>2025-006</w:t>
                      </w:r>
                      <w:r w:rsidRPr="001279E0">
                        <w:rPr>
                          <w:rFonts w:ascii="Times New Roman" w:hAnsi="Times New Roman" w:cs="Times New Roman"/>
                          <w:b/>
                          <w:bCs/>
                          <w:color w:val="2F5496" w:themeColor="accent1" w:themeShade="BF"/>
                          <w:sz w:val="22"/>
                          <w:szCs w:val="22"/>
                        </w:rPr>
                        <w:t xml:space="preserve"> </w:t>
                      </w:r>
                    </w:p>
                    <w:p w14:paraId="4FCB7992" w14:textId="77777777" w:rsidR="00FD0252" w:rsidRPr="001279E0" w:rsidRDefault="00FD0252" w:rsidP="00FD0252">
                      <w:pPr>
                        <w:pStyle w:val="NormalWeb"/>
                        <w:jc w:val="center"/>
                        <w:rPr>
                          <w:rFonts w:ascii="Times New Roman" w:hAnsi="Times New Roman" w:cs="Times New Roman"/>
                          <w:b/>
                          <w:bCs/>
                          <w:color w:val="2F5496" w:themeColor="accent1" w:themeShade="BF"/>
                          <w:sz w:val="22"/>
                          <w:szCs w:val="22"/>
                        </w:rPr>
                      </w:pPr>
                    </w:p>
                    <w:p w14:paraId="4C03A84F" w14:textId="77777777" w:rsidR="00FD0252" w:rsidRPr="001279E0" w:rsidRDefault="00FD0252" w:rsidP="00FD0252">
                      <w:pPr>
                        <w:pStyle w:val="Default"/>
                        <w:rPr>
                          <w:rFonts w:ascii="Times New Roman" w:hAnsi="Times New Roman" w:cs="Times New Roman"/>
                          <w:sz w:val="22"/>
                          <w:szCs w:val="22"/>
                        </w:rPr>
                      </w:pPr>
                    </w:p>
                    <w:tbl>
                      <w:tblPr>
                        <w:tblW w:w="0" w:type="auto"/>
                        <w:tblBorders>
                          <w:top w:val="nil"/>
                          <w:left w:val="nil"/>
                          <w:bottom w:val="nil"/>
                          <w:right w:val="nil"/>
                        </w:tblBorders>
                        <w:tblLook w:val="0000" w:firstRow="0" w:lastRow="0" w:firstColumn="0" w:lastColumn="0" w:noHBand="0" w:noVBand="0"/>
                      </w:tblPr>
                      <w:tblGrid>
                        <w:gridCol w:w="10133"/>
                      </w:tblGrid>
                      <w:tr w:rsidR="00FD0252" w:rsidRPr="001279E0" w14:paraId="59A9FA93" w14:textId="77777777" w:rsidTr="006178A4">
                        <w:trPr>
                          <w:trHeight w:val="444"/>
                        </w:trPr>
                        <w:tc>
                          <w:tcPr>
                            <w:tcW w:w="0" w:type="auto"/>
                          </w:tcPr>
                          <w:p w14:paraId="435CC979" w14:textId="77777777" w:rsidR="00FD0252" w:rsidRPr="001279E0" w:rsidRDefault="00FD0252" w:rsidP="00FD0252">
                            <w:pPr>
                              <w:pStyle w:val="Default"/>
                              <w:jc w:val="center"/>
                              <w:rPr>
                                <w:rFonts w:ascii="Times New Roman" w:hAnsi="Times New Roman" w:cs="Times New Roman"/>
                                <w:sz w:val="22"/>
                                <w:szCs w:val="22"/>
                              </w:rPr>
                            </w:pPr>
                            <w:r w:rsidRPr="001279E0">
                              <w:rPr>
                                <w:rFonts w:ascii="Times New Roman" w:hAnsi="Times New Roman" w:cs="Times New Roman"/>
                                <w:b/>
                                <w:bCs/>
                                <w:color w:val="2F5496" w:themeColor="accent1" w:themeShade="BF"/>
                                <w:sz w:val="22"/>
                                <w:szCs w:val="22"/>
                              </w:rPr>
                              <w:t>GESTION DES DECHETS SUR LES CAMPUS DES ETABLISSEMENTS MEMBRES DU GROUPEMENT DE COMMANDES</w:t>
                            </w:r>
                          </w:p>
                        </w:tc>
                      </w:tr>
                    </w:tbl>
                    <w:p w14:paraId="68FECE83" w14:textId="77777777" w:rsidR="00FD0252" w:rsidRPr="00002990" w:rsidRDefault="00FD0252" w:rsidP="00FD0252">
                      <w:pPr>
                        <w:jc w:val="center"/>
                        <w:rPr>
                          <w:b/>
                          <w:bCs/>
                          <w:color w:val="2F5496" w:themeColor="accent1" w:themeShade="BF"/>
                          <w:szCs w:val="22"/>
                        </w:rPr>
                      </w:pPr>
                      <w:r w:rsidRPr="00002990">
                        <w:rPr>
                          <w:b/>
                          <w:bCs/>
                          <w:color w:val="2F5496" w:themeColor="accent1" w:themeShade="BF"/>
                          <w:szCs w:val="22"/>
                        </w:rPr>
                        <w:t>PRESTATION DE LOCATION-MAINTENANCE DE CONTENANTS, COLLECTE,</w:t>
                      </w:r>
                    </w:p>
                    <w:p w14:paraId="12457420" w14:textId="77777777" w:rsidR="00FD0252" w:rsidRPr="00002990" w:rsidRDefault="00FD0252" w:rsidP="00FD0252">
                      <w:pPr>
                        <w:jc w:val="center"/>
                        <w:rPr>
                          <w:b/>
                          <w:bCs/>
                          <w:color w:val="2F5496" w:themeColor="accent1" w:themeShade="BF"/>
                          <w:szCs w:val="22"/>
                        </w:rPr>
                      </w:pPr>
                      <w:r w:rsidRPr="00002990">
                        <w:rPr>
                          <w:b/>
                          <w:bCs/>
                          <w:color w:val="2F5496" w:themeColor="accent1" w:themeShade="BF"/>
                          <w:szCs w:val="22"/>
                        </w:rPr>
                        <w:t>TRI, TRAITEMENT ET VALORISATION DES DECHETS ORDURES</w:t>
                      </w:r>
                    </w:p>
                    <w:p w14:paraId="0D849EC2" w14:textId="77777777" w:rsidR="00FD0252" w:rsidRPr="00002990" w:rsidRDefault="00FD0252" w:rsidP="00FD0252">
                      <w:pPr>
                        <w:jc w:val="center"/>
                        <w:rPr>
                          <w:b/>
                          <w:bCs/>
                          <w:color w:val="2F5496" w:themeColor="accent1" w:themeShade="BF"/>
                          <w:szCs w:val="22"/>
                        </w:rPr>
                      </w:pPr>
                      <w:r w:rsidRPr="00002990">
                        <w:rPr>
                          <w:b/>
                          <w:bCs/>
                          <w:color w:val="2F5496" w:themeColor="accent1" w:themeShade="BF"/>
                          <w:szCs w:val="22"/>
                        </w:rPr>
                        <w:t>MENAGERES RESIDUELLES (OMR) ET RECYCLABLES SECS HORS VERRE</w:t>
                      </w:r>
                    </w:p>
                    <w:p w14:paraId="33CB359E" w14:textId="77777777" w:rsidR="00FD0252" w:rsidRPr="001279E0" w:rsidRDefault="00FD0252" w:rsidP="00FD0252">
                      <w:pPr>
                        <w:pStyle w:val="NormalWeb"/>
                        <w:jc w:val="center"/>
                        <w:rPr>
                          <w:rFonts w:ascii="Times New Roman" w:hAnsi="Times New Roman" w:cs="Times New Roman"/>
                          <w:b/>
                          <w:bCs/>
                          <w:color w:val="2F5496" w:themeColor="accent1" w:themeShade="BF"/>
                          <w:sz w:val="22"/>
                          <w:szCs w:val="22"/>
                        </w:rPr>
                      </w:pPr>
                      <w:r w:rsidRPr="00002990">
                        <w:rPr>
                          <w:rFonts w:ascii="Times New Roman" w:hAnsi="Times New Roman" w:cs="Times New Roman"/>
                          <w:b/>
                          <w:bCs/>
                          <w:color w:val="2F5496" w:themeColor="accent1" w:themeShade="BF"/>
                          <w:sz w:val="22"/>
                          <w:szCs w:val="22"/>
                        </w:rPr>
                        <w:t>(RSHV)</w:t>
                      </w:r>
                    </w:p>
                    <w:p w14:paraId="15D4D0A2" w14:textId="77777777" w:rsidR="00FD0252" w:rsidRPr="001279E0" w:rsidRDefault="00FD0252" w:rsidP="00FD0252">
                      <w:pPr>
                        <w:rPr>
                          <w:color w:val="2F5496" w:themeColor="accent1" w:themeShade="BF"/>
                          <w:szCs w:val="22"/>
                        </w:rPr>
                      </w:pPr>
                    </w:p>
                    <w:p w14:paraId="20548F5A" w14:textId="77777777" w:rsidR="00FD0252" w:rsidRPr="001279E0" w:rsidRDefault="00FD0252" w:rsidP="00FD0252">
                      <w:pPr>
                        <w:pStyle w:val="NormalWeb"/>
                        <w:jc w:val="center"/>
                        <w:rPr>
                          <w:rFonts w:ascii="Times New Roman" w:hAnsi="Times New Roman" w:cs="Times New Roman"/>
                          <w:color w:val="2F5496" w:themeColor="accent1" w:themeShade="BF"/>
                          <w:sz w:val="22"/>
                          <w:szCs w:val="22"/>
                        </w:rPr>
                      </w:pPr>
                      <w:r w:rsidRPr="001279E0">
                        <w:rPr>
                          <w:rFonts w:ascii="Times New Roman" w:hAnsi="Times New Roman" w:cs="Times New Roman"/>
                          <w:color w:val="2F5496" w:themeColor="accent1" w:themeShade="BF"/>
                          <w:sz w:val="22"/>
                          <w:szCs w:val="22"/>
                        </w:rPr>
                        <w:t xml:space="preserve"> </w:t>
                      </w:r>
                      <w:r w:rsidRPr="001279E0">
                        <w:rPr>
                          <w:rFonts w:ascii="Times New Roman" w:hAnsi="Times New Roman" w:cs="Times New Roman"/>
                          <w:i/>
                          <w:iCs/>
                          <w:color w:val="2F5496" w:themeColor="accent1" w:themeShade="BF"/>
                          <w:sz w:val="22"/>
                          <w:szCs w:val="22"/>
                        </w:rPr>
                        <w:t>Appel d’offre ouvert en application des articles L.2124-1, L.2124-2 et R.2124-1 et R.2124-2, R.2161-2 à R.2161-5 du code de la Commande Publique</w:t>
                      </w:r>
                    </w:p>
                    <w:p w14:paraId="69F107B1" w14:textId="77777777" w:rsidR="006C77C1" w:rsidRDefault="006C77C1"/>
                  </w:txbxContent>
                </v:textbox>
                <w10:wrap type="square"/>
              </v:shape>
            </w:pict>
          </mc:Fallback>
        </mc:AlternateContent>
      </w:r>
    </w:p>
    <w:p w14:paraId="1BB3797B" w14:textId="77777777" w:rsidR="006C77C1" w:rsidRPr="00B13E9E" w:rsidRDefault="006C77C1" w:rsidP="006C77C1">
      <w:pPr>
        <w:pStyle w:val="NormalWeb"/>
        <w:ind w:right="-34"/>
        <w:rPr>
          <w:rFonts w:ascii="Times New Roman" w:hAnsi="Times New Roman" w:cs="Times New Roman"/>
          <w:b/>
          <w:bCs/>
          <w:color w:val="000000"/>
          <w:sz w:val="22"/>
          <w:szCs w:val="22"/>
        </w:rPr>
      </w:pPr>
    </w:p>
    <w:p w14:paraId="4F482A0A" w14:textId="77777777" w:rsidR="006C77C1" w:rsidRPr="006C77C1" w:rsidRDefault="006C77C1" w:rsidP="006C77C1">
      <w:pPr>
        <w:pStyle w:val="NormalWeb"/>
        <w:spacing w:before="120"/>
        <w:ind w:right="-115"/>
        <w:rPr>
          <w:rFonts w:ascii="Times New Roman" w:hAnsi="Times New Roman" w:cs="Times New Roman"/>
          <w:color w:val="2F5496"/>
          <w:sz w:val="22"/>
          <w:szCs w:val="22"/>
        </w:rPr>
      </w:pPr>
    </w:p>
    <w:p w14:paraId="1E81B0FB" w14:textId="77777777" w:rsidR="006C77C1" w:rsidRPr="006C77C1" w:rsidRDefault="006C77C1" w:rsidP="006C77C1">
      <w:pPr>
        <w:pStyle w:val="Corpsdetexte"/>
        <w:jc w:val="center"/>
        <w:rPr>
          <w:rFonts w:ascii="Arial" w:eastAsia="Andale Sans UI" w:hAnsi="Arial" w:cs="Arial"/>
          <w:b/>
          <w:color w:val="2F5496"/>
          <w:kern w:val="2"/>
          <w:sz w:val="28"/>
          <w:szCs w:val="24"/>
          <w:lang w:eastAsia="zh-CN"/>
        </w:rPr>
      </w:pPr>
      <w:r w:rsidRPr="006C77C1">
        <w:rPr>
          <w:rFonts w:ascii="Arial" w:eastAsia="Andale Sans UI" w:hAnsi="Arial" w:cs="Arial"/>
          <w:b/>
          <w:color w:val="2F5496"/>
          <w:kern w:val="2"/>
          <w:sz w:val="28"/>
          <w:szCs w:val="24"/>
          <w:lang w:eastAsia="zh-CN"/>
        </w:rPr>
        <w:t>Ca</w:t>
      </w:r>
      <w:r w:rsidR="00255A9B">
        <w:rPr>
          <w:rFonts w:ascii="Arial" w:eastAsia="Andale Sans UI" w:hAnsi="Arial" w:cs="Arial"/>
          <w:b/>
          <w:color w:val="2F5496"/>
          <w:kern w:val="2"/>
          <w:sz w:val="28"/>
          <w:szCs w:val="24"/>
          <w:lang w:eastAsia="zh-CN"/>
        </w:rPr>
        <w:t>dre de mémoire technique </w:t>
      </w:r>
      <w:r w:rsidRPr="006C77C1">
        <w:rPr>
          <w:rFonts w:ascii="Arial" w:eastAsia="Andale Sans UI" w:hAnsi="Arial" w:cs="Arial"/>
          <w:b/>
          <w:color w:val="2F5496"/>
          <w:kern w:val="2"/>
          <w:sz w:val="28"/>
          <w:szCs w:val="24"/>
          <w:lang w:eastAsia="zh-CN"/>
        </w:rPr>
        <w:t xml:space="preserve"> </w:t>
      </w:r>
    </w:p>
    <w:p w14:paraId="706F3D82" w14:textId="77777777" w:rsidR="006C77C1" w:rsidRPr="006C77C1" w:rsidRDefault="006C77C1" w:rsidP="006C77C1">
      <w:pPr>
        <w:pStyle w:val="Corpsdetexte"/>
        <w:jc w:val="center"/>
        <w:rPr>
          <w:rFonts w:ascii="Arial" w:eastAsia="Andale Sans UI" w:hAnsi="Arial" w:cs="Arial"/>
          <w:b/>
          <w:color w:val="2F5496"/>
          <w:kern w:val="2"/>
          <w:sz w:val="28"/>
          <w:szCs w:val="24"/>
          <w:lang w:eastAsia="zh-CN"/>
        </w:rPr>
      </w:pPr>
    </w:p>
    <w:p w14:paraId="7697AA7F" w14:textId="2B9F6182" w:rsidR="006C77C1" w:rsidRDefault="006C77C1" w:rsidP="006C77C1">
      <w:pPr>
        <w:pStyle w:val="Corpsdetexte"/>
        <w:jc w:val="center"/>
        <w:rPr>
          <w:b/>
          <w:color w:val="2F5496"/>
          <w:szCs w:val="22"/>
        </w:rPr>
      </w:pPr>
    </w:p>
    <w:p w14:paraId="1C6C8A5A" w14:textId="0B04552C" w:rsidR="00FD0252" w:rsidRDefault="00FD0252" w:rsidP="006C77C1">
      <w:pPr>
        <w:pStyle w:val="Corpsdetexte"/>
        <w:jc w:val="center"/>
        <w:rPr>
          <w:b/>
          <w:color w:val="2F5496"/>
          <w:szCs w:val="22"/>
        </w:rPr>
      </w:pPr>
    </w:p>
    <w:p w14:paraId="40442E7C" w14:textId="670C2185" w:rsidR="00FD0252" w:rsidRDefault="00FD0252" w:rsidP="006C77C1">
      <w:pPr>
        <w:pStyle w:val="Corpsdetexte"/>
        <w:jc w:val="center"/>
        <w:rPr>
          <w:b/>
          <w:color w:val="2F5496"/>
          <w:szCs w:val="22"/>
        </w:rPr>
      </w:pPr>
    </w:p>
    <w:p w14:paraId="576EE380" w14:textId="541A8CD3" w:rsidR="00FD0252" w:rsidRDefault="00FD0252" w:rsidP="006C77C1">
      <w:pPr>
        <w:pStyle w:val="Corpsdetexte"/>
        <w:jc w:val="center"/>
        <w:rPr>
          <w:b/>
          <w:color w:val="2F5496"/>
          <w:szCs w:val="22"/>
        </w:rPr>
      </w:pPr>
    </w:p>
    <w:p w14:paraId="19996700" w14:textId="77777777" w:rsidR="00FD0252" w:rsidRDefault="00FD0252" w:rsidP="006C77C1">
      <w:pPr>
        <w:pStyle w:val="Corpsdetexte"/>
        <w:jc w:val="center"/>
        <w:rPr>
          <w:b/>
          <w:color w:val="2F5496"/>
          <w:szCs w:val="22"/>
        </w:rPr>
      </w:pPr>
    </w:p>
    <w:tbl>
      <w:tblPr>
        <w:tblpPr w:leftFromText="141" w:rightFromText="141" w:vertAnchor="text" w:horzAnchor="margin" w:tblpY="2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C77C1" w:rsidRPr="00D43DD8" w14:paraId="22DD7362" w14:textId="77777777" w:rsidTr="006C77C1">
        <w:tc>
          <w:tcPr>
            <w:tcW w:w="9062" w:type="dxa"/>
            <w:shd w:val="clear" w:color="auto" w:fill="auto"/>
          </w:tcPr>
          <w:p w14:paraId="3374B729" w14:textId="77777777" w:rsidR="006C77C1" w:rsidRPr="006C77C1" w:rsidRDefault="006C77C1" w:rsidP="006C77C1">
            <w:pPr>
              <w:rPr>
                <w:b/>
                <w:bCs/>
                <w:color w:val="2F5496"/>
                <w:sz w:val="22"/>
                <w:szCs w:val="22"/>
                <w:lang w:eastAsia="en-US"/>
              </w:rPr>
            </w:pPr>
            <w:r w:rsidRPr="006C77C1">
              <w:rPr>
                <w:b/>
                <w:bCs/>
                <w:color w:val="2F5496"/>
                <w:sz w:val="22"/>
                <w:szCs w:val="22"/>
                <w:lang w:eastAsia="en-US"/>
              </w:rPr>
              <w:lastRenderedPageBreak/>
              <w:t xml:space="preserve">Nom de l’entreprise : </w:t>
            </w:r>
          </w:p>
          <w:p w14:paraId="1FA35E76" w14:textId="77777777" w:rsidR="006C77C1" w:rsidRPr="006C77C1" w:rsidRDefault="006C77C1" w:rsidP="006C77C1">
            <w:pPr>
              <w:rPr>
                <w:b/>
                <w:bCs/>
                <w:color w:val="2F5496"/>
                <w:sz w:val="22"/>
                <w:szCs w:val="22"/>
                <w:lang w:eastAsia="en-US"/>
              </w:rPr>
            </w:pPr>
          </w:p>
          <w:p w14:paraId="596BA20B" w14:textId="77777777" w:rsidR="006C77C1" w:rsidRPr="006C77C1" w:rsidRDefault="006C77C1" w:rsidP="006C77C1">
            <w:pPr>
              <w:rPr>
                <w:b/>
                <w:bCs/>
                <w:color w:val="2F5496"/>
                <w:sz w:val="22"/>
                <w:szCs w:val="22"/>
                <w:lang w:eastAsia="en-US"/>
              </w:rPr>
            </w:pPr>
            <w:r w:rsidRPr="006C77C1">
              <w:rPr>
                <w:b/>
                <w:bCs/>
                <w:color w:val="2F5496"/>
                <w:sz w:val="22"/>
                <w:szCs w:val="22"/>
                <w:lang w:eastAsia="en-US"/>
              </w:rPr>
              <w:t xml:space="preserve">Adresse mail pour le suivi de l’exécution du marché : </w:t>
            </w:r>
          </w:p>
          <w:p w14:paraId="11345D49" w14:textId="77777777" w:rsidR="006C77C1" w:rsidRPr="006C77C1" w:rsidRDefault="006C77C1" w:rsidP="006C77C1">
            <w:pPr>
              <w:rPr>
                <w:b/>
                <w:bCs/>
                <w:color w:val="2F5496"/>
                <w:sz w:val="22"/>
                <w:szCs w:val="22"/>
                <w:lang w:eastAsia="en-US"/>
              </w:rPr>
            </w:pPr>
          </w:p>
          <w:p w14:paraId="20EB7278" w14:textId="77777777" w:rsidR="006C77C1" w:rsidRPr="006C77C1" w:rsidRDefault="006C77C1" w:rsidP="006C77C1">
            <w:pPr>
              <w:rPr>
                <w:b/>
                <w:bCs/>
                <w:color w:val="2F5496"/>
                <w:sz w:val="22"/>
                <w:szCs w:val="22"/>
                <w:lang w:eastAsia="en-US"/>
              </w:rPr>
            </w:pPr>
            <w:r w:rsidRPr="006C77C1">
              <w:rPr>
                <w:b/>
                <w:bCs/>
                <w:color w:val="2F5496"/>
                <w:sz w:val="22"/>
                <w:szCs w:val="22"/>
                <w:lang w:eastAsia="en-US"/>
              </w:rPr>
              <w:t>Adresse mail pour signaler tout problème d’exécution :</w:t>
            </w:r>
          </w:p>
          <w:p w14:paraId="03931ADF" w14:textId="77777777" w:rsidR="006C77C1" w:rsidRPr="006C77C1" w:rsidRDefault="006C77C1" w:rsidP="006C77C1">
            <w:pPr>
              <w:rPr>
                <w:rFonts w:ascii="Arial" w:hAnsi="Arial" w:cs="Arial"/>
                <w:sz w:val="24"/>
              </w:rPr>
            </w:pPr>
          </w:p>
          <w:p w14:paraId="3D7A961C" w14:textId="77777777" w:rsidR="006C77C1" w:rsidRPr="006C77C1" w:rsidRDefault="006C77C1" w:rsidP="006C77C1">
            <w:pPr>
              <w:rPr>
                <w:rFonts w:ascii="Arial" w:hAnsi="Arial" w:cs="Arial"/>
                <w:color w:val="2F5496"/>
                <w:sz w:val="28"/>
                <w:szCs w:val="32"/>
              </w:rPr>
            </w:pPr>
          </w:p>
        </w:tc>
      </w:tr>
    </w:tbl>
    <w:p w14:paraId="24A04DD2" w14:textId="77777777" w:rsidR="006C77C1" w:rsidRPr="006C77C1" w:rsidRDefault="006C77C1" w:rsidP="006C77C1">
      <w:pPr>
        <w:pStyle w:val="Corpsdetexte"/>
        <w:jc w:val="center"/>
        <w:rPr>
          <w:b/>
          <w:color w:val="2F5496"/>
          <w:szCs w:val="22"/>
        </w:rPr>
      </w:pPr>
    </w:p>
    <w:p w14:paraId="34D63540" w14:textId="77777777" w:rsidR="006C77C1" w:rsidRPr="00B13E9E" w:rsidRDefault="006C77C1" w:rsidP="006C77C1">
      <w:pPr>
        <w:jc w:val="center"/>
        <w:rPr>
          <w:b/>
          <w:szCs w:val="22"/>
        </w:rPr>
      </w:pPr>
    </w:p>
    <w:p w14:paraId="18C5A86D" w14:textId="77777777" w:rsidR="006C77C1" w:rsidRPr="00B13E9E" w:rsidRDefault="006C77C1" w:rsidP="006C77C1">
      <w:pPr>
        <w:tabs>
          <w:tab w:val="left" w:pos="993"/>
          <w:tab w:val="right" w:pos="9071"/>
        </w:tabs>
        <w:spacing w:before="200" w:after="200"/>
        <w:jc w:val="center"/>
        <w:rPr>
          <w:b/>
          <w:szCs w:val="22"/>
        </w:rPr>
      </w:pPr>
    </w:p>
    <w:p w14:paraId="71DB1EB5" w14:textId="77777777" w:rsidR="006C77C1" w:rsidRPr="00924445" w:rsidRDefault="006C77C1" w:rsidP="00BB76EA">
      <w:pPr>
        <w:jc w:val="center"/>
        <w:rPr>
          <w:color w:val="000000"/>
        </w:rPr>
      </w:pPr>
      <w:r>
        <w:rPr>
          <w:color w:val="000000"/>
        </w:rPr>
        <w:br w:type="page"/>
      </w:r>
    </w:p>
    <w:p w14:paraId="7E360009" w14:textId="77777777" w:rsidR="007D3DF3" w:rsidRPr="00BB76EA" w:rsidRDefault="007D3DF3">
      <w:pPr>
        <w:rPr>
          <w:rFonts w:ascii="Arial" w:hAnsi="Arial" w:cs="Arial"/>
        </w:rPr>
      </w:pPr>
    </w:p>
    <w:p w14:paraId="78AC43E4" w14:textId="77777777" w:rsidR="00A77925" w:rsidRPr="006C77C1" w:rsidRDefault="00A77925" w:rsidP="00613E98">
      <w:pPr>
        <w:pStyle w:val="Titre1"/>
        <w:jc w:val="both"/>
        <w:rPr>
          <w:sz w:val="22"/>
          <w:szCs w:val="22"/>
        </w:rPr>
      </w:pPr>
      <w:r w:rsidRPr="006C77C1">
        <w:rPr>
          <w:sz w:val="22"/>
          <w:szCs w:val="22"/>
        </w:rPr>
        <w:t xml:space="preserve">Ce </w:t>
      </w:r>
      <w:r w:rsidRPr="006C77C1">
        <w:rPr>
          <w:b/>
          <w:sz w:val="22"/>
          <w:szCs w:val="22"/>
        </w:rPr>
        <w:t>document contractuel</w:t>
      </w:r>
      <w:r w:rsidRPr="006C77C1">
        <w:rPr>
          <w:sz w:val="22"/>
          <w:szCs w:val="22"/>
        </w:rPr>
        <w:t xml:space="preserve"> permettra au </w:t>
      </w:r>
      <w:r w:rsidR="00BB76EA" w:rsidRPr="006C77C1">
        <w:rPr>
          <w:sz w:val="22"/>
          <w:szCs w:val="22"/>
        </w:rPr>
        <w:t>candidat</w:t>
      </w:r>
      <w:r w:rsidRPr="006C77C1">
        <w:rPr>
          <w:sz w:val="22"/>
          <w:szCs w:val="22"/>
        </w:rPr>
        <w:t xml:space="preserve"> de décrire de la façon la plus exhaustive qui soit, les moyens qu’il c</w:t>
      </w:r>
      <w:r w:rsidR="006510C7" w:rsidRPr="006C77C1">
        <w:rPr>
          <w:sz w:val="22"/>
          <w:szCs w:val="22"/>
        </w:rPr>
        <w:t>ompte utiliser pour réaliser les prestations pour les</w:t>
      </w:r>
      <w:r w:rsidRPr="006C77C1">
        <w:rPr>
          <w:sz w:val="22"/>
          <w:szCs w:val="22"/>
        </w:rPr>
        <w:t>quelle</w:t>
      </w:r>
      <w:r w:rsidR="006510C7" w:rsidRPr="006C77C1">
        <w:rPr>
          <w:sz w:val="22"/>
          <w:szCs w:val="22"/>
        </w:rPr>
        <w:t>s</w:t>
      </w:r>
      <w:r w:rsidRPr="006C77C1">
        <w:rPr>
          <w:sz w:val="22"/>
          <w:szCs w:val="22"/>
        </w:rPr>
        <w:t xml:space="preserve"> il se porte candidat.</w:t>
      </w:r>
    </w:p>
    <w:p w14:paraId="03B56DF4" w14:textId="77777777" w:rsidR="00DE606F" w:rsidRPr="006C77C1" w:rsidRDefault="00DE606F" w:rsidP="00613E98">
      <w:pPr>
        <w:pStyle w:val="Titre"/>
        <w:jc w:val="both"/>
        <w:rPr>
          <w:b w:val="0"/>
          <w:sz w:val="22"/>
          <w:szCs w:val="22"/>
          <w:bdr w:val="none" w:sz="0" w:space="0" w:color="auto"/>
        </w:rPr>
      </w:pPr>
    </w:p>
    <w:p w14:paraId="6247E150" w14:textId="77777777" w:rsidR="00B92EB4" w:rsidRDefault="00E15B7C" w:rsidP="00613E98">
      <w:pPr>
        <w:pStyle w:val="Titre"/>
        <w:jc w:val="both"/>
        <w:rPr>
          <w:b w:val="0"/>
          <w:sz w:val="22"/>
          <w:szCs w:val="22"/>
          <w:bdr w:val="none" w:sz="0" w:space="0" w:color="auto"/>
        </w:rPr>
      </w:pPr>
      <w:r w:rsidRPr="006C77C1">
        <w:rPr>
          <w:b w:val="0"/>
          <w:sz w:val="22"/>
          <w:szCs w:val="22"/>
          <w:bdr w:val="none" w:sz="0" w:space="0" w:color="auto"/>
        </w:rPr>
        <w:t>L</w:t>
      </w:r>
      <w:r w:rsidR="006510C7" w:rsidRPr="006C77C1">
        <w:rPr>
          <w:b w:val="0"/>
          <w:sz w:val="22"/>
          <w:szCs w:val="22"/>
          <w:bdr w:val="none" w:sz="0" w:space="0" w:color="auto"/>
        </w:rPr>
        <w:t xml:space="preserve">e </w:t>
      </w:r>
      <w:r w:rsidR="00F04FA6" w:rsidRPr="006C77C1">
        <w:rPr>
          <w:b w:val="0"/>
          <w:sz w:val="22"/>
          <w:szCs w:val="22"/>
          <w:bdr w:val="none" w:sz="0" w:space="0" w:color="auto"/>
        </w:rPr>
        <w:t>document</w:t>
      </w:r>
      <w:r w:rsidR="006510C7" w:rsidRPr="006C77C1">
        <w:rPr>
          <w:b w:val="0"/>
          <w:sz w:val="22"/>
          <w:szCs w:val="22"/>
          <w:bdr w:val="none" w:sz="0" w:space="0" w:color="auto"/>
        </w:rPr>
        <w:t xml:space="preserve"> </w:t>
      </w:r>
      <w:r w:rsidR="00DE606F" w:rsidRPr="006C77C1">
        <w:rPr>
          <w:b w:val="0"/>
          <w:sz w:val="22"/>
          <w:szCs w:val="22"/>
          <w:bdr w:val="none" w:sz="0" w:space="0" w:color="auto"/>
        </w:rPr>
        <w:t xml:space="preserve">doit </w:t>
      </w:r>
      <w:r w:rsidR="007D3DF3" w:rsidRPr="006C77C1">
        <w:rPr>
          <w:sz w:val="22"/>
          <w:szCs w:val="22"/>
          <w:bdr w:val="none" w:sz="0" w:space="0" w:color="auto"/>
        </w:rPr>
        <w:t xml:space="preserve">obligatoirement </w:t>
      </w:r>
      <w:r w:rsidR="00DE606F" w:rsidRPr="006C77C1">
        <w:rPr>
          <w:b w:val="0"/>
          <w:sz w:val="22"/>
          <w:szCs w:val="22"/>
          <w:bdr w:val="none" w:sz="0" w:space="0" w:color="auto"/>
        </w:rPr>
        <w:t>être présenté et complété p</w:t>
      </w:r>
      <w:r w:rsidR="00B35699" w:rsidRPr="006C77C1">
        <w:rPr>
          <w:b w:val="0"/>
          <w:sz w:val="22"/>
          <w:szCs w:val="22"/>
          <w:bdr w:val="none" w:sz="0" w:space="0" w:color="auto"/>
        </w:rPr>
        <w:t>ar</w:t>
      </w:r>
      <w:r w:rsidR="00DE606F" w:rsidRPr="006C77C1">
        <w:rPr>
          <w:b w:val="0"/>
          <w:sz w:val="22"/>
          <w:szCs w:val="22"/>
          <w:bdr w:val="none" w:sz="0" w:space="0" w:color="auto"/>
        </w:rPr>
        <w:t xml:space="preserve"> </w:t>
      </w:r>
      <w:r w:rsidR="00F04FA6" w:rsidRPr="006C77C1">
        <w:rPr>
          <w:b w:val="0"/>
          <w:sz w:val="22"/>
          <w:szCs w:val="22"/>
          <w:bdr w:val="none" w:sz="0" w:space="0" w:color="auto"/>
        </w:rPr>
        <w:t>le candidat</w:t>
      </w:r>
      <w:r w:rsidR="00DE606F" w:rsidRPr="006C77C1">
        <w:rPr>
          <w:b w:val="0"/>
          <w:sz w:val="22"/>
          <w:szCs w:val="22"/>
          <w:bdr w:val="none" w:sz="0" w:space="0" w:color="auto"/>
        </w:rPr>
        <w:t xml:space="preserve"> </w:t>
      </w:r>
      <w:r w:rsidR="00B35699" w:rsidRPr="006C77C1">
        <w:rPr>
          <w:b w:val="0"/>
          <w:sz w:val="22"/>
          <w:szCs w:val="22"/>
          <w:bdr w:val="none" w:sz="0" w:space="0" w:color="auto"/>
        </w:rPr>
        <w:t xml:space="preserve">qui remet </w:t>
      </w:r>
      <w:r w:rsidR="00DE606F" w:rsidRPr="006C77C1">
        <w:rPr>
          <w:b w:val="0"/>
          <w:sz w:val="22"/>
          <w:szCs w:val="22"/>
          <w:bdr w:val="none" w:sz="0" w:space="0" w:color="auto"/>
        </w:rPr>
        <w:t>une offre</w:t>
      </w:r>
      <w:r w:rsidR="009A7AC8" w:rsidRPr="006C77C1">
        <w:rPr>
          <w:b w:val="0"/>
          <w:sz w:val="22"/>
          <w:szCs w:val="22"/>
          <w:bdr w:val="none" w:sz="0" w:space="0" w:color="auto"/>
        </w:rPr>
        <w:t>.</w:t>
      </w:r>
    </w:p>
    <w:p w14:paraId="7A9B9253" w14:textId="77777777" w:rsidR="00B92EB4" w:rsidRDefault="00B92EB4" w:rsidP="00613E98">
      <w:pPr>
        <w:pStyle w:val="Titre"/>
        <w:jc w:val="both"/>
        <w:rPr>
          <w:i/>
          <w:sz w:val="22"/>
          <w:szCs w:val="22"/>
          <w:u w:val="single"/>
          <w:bdr w:val="none" w:sz="0" w:space="0" w:color="auto"/>
        </w:rPr>
      </w:pPr>
    </w:p>
    <w:p w14:paraId="3D49794E" w14:textId="77777777" w:rsidR="006F7135" w:rsidRPr="00B92EB4" w:rsidRDefault="006F7135" w:rsidP="00613E98">
      <w:pPr>
        <w:pStyle w:val="Titre"/>
        <w:jc w:val="both"/>
        <w:rPr>
          <w:b w:val="0"/>
          <w:sz w:val="22"/>
          <w:szCs w:val="22"/>
          <w:bdr w:val="none" w:sz="0" w:space="0" w:color="auto"/>
        </w:rPr>
      </w:pPr>
      <w:r w:rsidRPr="006C77C1">
        <w:rPr>
          <w:i/>
          <w:sz w:val="22"/>
          <w:szCs w:val="22"/>
          <w:u w:val="single"/>
          <w:bdr w:val="none" w:sz="0" w:space="0" w:color="auto"/>
        </w:rPr>
        <w:t>La réponse consistant à indiquer le numéro de page renvoyant au mémoire technique de l’entreprise sera considérée « non répondu »</w:t>
      </w:r>
    </w:p>
    <w:p w14:paraId="46BF889E" w14:textId="77777777" w:rsidR="006F7135" w:rsidRPr="006C77C1" w:rsidRDefault="006F7135" w:rsidP="00613E98">
      <w:pPr>
        <w:pStyle w:val="Titre"/>
        <w:jc w:val="both"/>
        <w:rPr>
          <w:b w:val="0"/>
          <w:sz w:val="22"/>
          <w:szCs w:val="22"/>
          <w:bdr w:val="none" w:sz="0" w:space="0" w:color="auto"/>
        </w:rPr>
      </w:pPr>
    </w:p>
    <w:p w14:paraId="3CE8E2BA" w14:textId="77777777" w:rsidR="00CF31CC" w:rsidRPr="006C77C1" w:rsidRDefault="00CF31CC" w:rsidP="007D3DF3">
      <w:pPr>
        <w:jc w:val="center"/>
        <w:rPr>
          <w:sz w:val="22"/>
          <w:szCs w:val="22"/>
        </w:rPr>
      </w:pPr>
    </w:p>
    <w:p w14:paraId="4D4EBE6E" w14:textId="77777777" w:rsidR="00A77925" w:rsidRPr="006C77C1" w:rsidRDefault="006C77C1" w:rsidP="001645F4">
      <w:pPr>
        <w:rPr>
          <w:color w:val="FF0000"/>
          <w:sz w:val="22"/>
          <w:szCs w:val="22"/>
        </w:rPr>
      </w:pPr>
      <w:r w:rsidRPr="006C77C1">
        <w:rPr>
          <w:sz w:val="22"/>
          <w:szCs w:val="22"/>
        </w:rPr>
        <w:t xml:space="preserve">Ce document </w:t>
      </w:r>
      <w:r w:rsidR="007D3DF3" w:rsidRPr="006C77C1">
        <w:rPr>
          <w:sz w:val="22"/>
          <w:szCs w:val="22"/>
        </w:rPr>
        <w:t>sert de base à la notation du critère</w:t>
      </w:r>
      <w:r w:rsidR="00CF31CC" w:rsidRPr="006C77C1">
        <w:rPr>
          <w:sz w:val="22"/>
          <w:szCs w:val="22"/>
        </w:rPr>
        <w:t xml:space="preserve"> </w:t>
      </w:r>
      <w:r w:rsidR="00CF31CC" w:rsidRPr="006C77C1">
        <w:rPr>
          <w:b/>
          <w:sz w:val="22"/>
          <w:szCs w:val="22"/>
        </w:rPr>
        <w:t>″V</w:t>
      </w:r>
      <w:r w:rsidR="007D3DF3" w:rsidRPr="006C77C1">
        <w:rPr>
          <w:b/>
          <w:sz w:val="22"/>
          <w:szCs w:val="22"/>
        </w:rPr>
        <w:t>aleur technique</w:t>
      </w:r>
      <w:r w:rsidR="00CF31CC" w:rsidRPr="006C77C1">
        <w:rPr>
          <w:b/>
          <w:sz w:val="22"/>
          <w:szCs w:val="22"/>
        </w:rPr>
        <w:t>″</w:t>
      </w:r>
      <w:r w:rsidR="00CF31CC" w:rsidRPr="006C77C1">
        <w:rPr>
          <w:sz w:val="22"/>
          <w:szCs w:val="22"/>
        </w:rPr>
        <w:t xml:space="preserve">, </w:t>
      </w:r>
    </w:p>
    <w:p w14:paraId="60EC5907" w14:textId="77777777" w:rsidR="00B92EB4" w:rsidRPr="00B92EB4" w:rsidRDefault="00B92EB4">
      <w:pPr>
        <w:rPr>
          <w:rFonts w:ascii="Arial" w:eastAsiaTheme="majorEastAsia" w:hAnsi="Arial" w:cs="Arial"/>
          <w:color w:val="2F5496" w:themeColor="accent1" w:themeShade="BF"/>
          <w:sz w:val="28"/>
          <w:szCs w:val="32"/>
          <w:lang w:eastAsia="en-US"/>
        </w:rPr>
      </w:pPr>
      <w:r>
        <w:rPr>
          <w:sz w:val="22"/>
          <w:szCs w:val="22"/>
        </w:rPr>
        <w:br w:type="page"/>
      </w:r>
      <w:r w:rsidRPr="00B92EB4">
        <w:rPr>
          <w:rFonts w:ascii="Arial" w:eastAsiaTheme="majorEastAsia" w:hAnsi="Arial" w:cs="Arial"/>
          <w:color w:val="2F5496" w:themeColor="accent1" w:themeShade="BF"/>
          <w:sz w:val="28"/>
          <w:szCs w:val="32"/>
          <w:lang w:eastAsia="en-US"/>
        </w:rPr>
        <w:lastRenderedPageBreak/>
        <w:t xml:space="preserve">Chapitre 1 : Méthodologie d’exécution du marché </w:t>
      </w:r>
    </w:p>
    <w:p w14:paraId="66203DED" w14:textId="77777777" w:rsidR="00B92EB4" w:rsidRDefault="00B92EB4" w:rsidP="00B92EB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647"/>
      </w:tblGrid>
      <w:tr w:rsidR="00B92EB4" w:rsidRPr="006C77C1" w14:paraId="2E72971A" w14:textId="77777777" w:rsidTr="00C96D1B">
        <w:trPr>
          <w:trHeight w:val="536"/>
        </w:trPr>
        <w:tc>
          <w:tcPr>
            <w:tcW w:w="10456" w:type="dxa"/>
            <w:gridSpan w:val="2"/>
            <w:shd w:val="clear" w:color="auto" w:fill="F2F2F2"/>
            <w:vAlign w:val="center"/>
          </w:tcPr>
          <w:p w14:paraId="7DF4ABDF" w14:textId="77777777" w:rsidR="00B92EB4" w:rsidRPr="006C77C1" w:rsidRDefault="00B92EB4" w:rsidP="00B76FA3">
            <w:pPr>
              <w:pStyle w:val="Paragraphedeliste"/>
              <w:autoSpaceDE w:val="0"/>
              <w:autoSpaceDN w:val="0"/>
              <w:adjustRightInd w:val="0"/>
              <w:ind w:left="0" w:firstLine="0"/>
              <w:jc w:val="center"/>
              <w:rPr>
                <w:rFonts w:ascii="Times New Roman" w:hAnsi="Times New Roman"/>
                <w:b/>
                <w:szCs w:val="22"/>
                <w:lang w:eastAsia="fr-FR"/>
              </w:rPr>
            </w:pPr>
            <w:r>
              <w:rPr>
                <w:rFonts w:ascii="Times New Roman" w:hAnsi="Times New Roman"/>
                <w:b/>
                <w:szCs w:val="22"/>
                <w:lang w:eastAsia="fr-FR"/>
              </w:rPr>
              <w:t xml:space="preserve">Méthodologie d’exécution du marché </w:t>
            </w:r>
          </w:p>
        </w:tc>
      </w:tr>
      <w:tr w:rsidR="00C96D1B" w:rsidRPr="006C77C1" w14:paraId="50598A87" w14:textId="77777777" w:rsidTr="00C96D1B">
        <w:trPr>
          <w:trHeight w:val="216"/>
        </w:trPr>
        <w:tc>
          <w:tcPr>
            <w:tcW w:w="1809" w:type="dxa"/>
            <w:shd w:val="clear" w:color="auto" w:fill="auto"/>
            <w:vAlign w:val="center"/>
          </w:tcPr>
          <w:p w14:paraId="7D1B9B7B" w14:textId="77777777" w:rsidR="00C96D1B" w:rsidRPr="006C77C1" w:rsidRDefault="00C96D1B" w:rsidP="00B76FA3">
            <w:pPr>
              <w:tabs>
                <w:tab w:val="left" w:pos="10935"/>
              </w:tabs>
              <w:rPr>
                <w:sz w:val="22"/>
                <w:szCs w:val="22"/>
              </w:rPr>
            </w:pPr>
            <w:r>
              <w:rPr>
                <w:rFonts w:eastAsia="Calibri"/>
                <w:b/>
                <w:sz w:val="22"/>
                <w:szCs w:val="22"/>
              </w:rPr>
              <w:t>Collecte </w:t>
            </w:r>
          </w:p>
        </w:tc>
        <w:tc>
          <w:tcPr>
            <w:tcW w:w="8647" w:type="dxa"/>
            <w:shd w:val="clear" w:color="auto" w:fill="auto"/>
            <w:vAlign w:val="center"/>
          </w:tcPr>
          <w:p w14:paraId="2728B220" w14:textId="77777777" w:rsidR="00C96D1B" w:rsidRDefault="00C96D1B" w:rsidP="00B76FA3">
            <w:pPr>
              <w:rPr>
                <w:sz w:val="22"/>
                <w:szCs w:val="22"/>
              </w:rPr>
            </w:pPr>
            <w:r>
              <w:rPr>
                <w:sz w:val="22"/>
                <w:szCs w:val="22"/>
              </w:rPr>
              <w:t>Méthodologie utilisée pour l’organisation de la collecte au regard des besoins et des contraintes des différents sites</w:t>
            </w:r>
          </w:p>
          <w:p w14:paraId="5F463397" w14:textId="1F2E9217" w:rsidR="00D56384" w:rsidRDefault="00D56384" w:rsidP="00B76FA3">
            <w:pPr>
              <w:rPr>
                <w:i/>
                <w:sz w:val="22"/>
                <w:szCs w:val="22"/>
              </w:rPr>
            </w:pPr>
          </w:p>
          <w:p w14:paraId="23360A03" w14:textId="77777777" w:rsidR="00912DBB" w:rsidRDefault="00912DBB" w:rsidP="00B76FA3">
            <w:pPr>
              <w:rPr>
                <w:i/>
                <w:sz w:val="22"/>
                <w:szCs w:val="22"/>
              </w:rPr>
            </w:pPr>
            <w:r>
              <w:rPr>
                <w:i/>
                <w:sz w:val="22"/>
                <w:szCs w:val="22"/>
              </w:rPr>
              <w:t xml:space="preserve">Présentation des tournées de collecte optimisée au regard des besoins des différents sites </w:t>
            </w:r>
          </w:p>
          <w:p w14:paraId="6B2AECFA" w14:textId="77777777" w:rsidR="00227685" w:rsidRDefault="00227685" w:rsidP="00B76FA3">
            <w:pPr>
              <w:rPr>
                <w:i/>
                <w:sz w:val="22"/>
                <w:szCs w:val="22"/>
              </w:rPr>
            </w:pPr>
            <w:r>
              <w:rPr>
                <w:i/>
                <w:sz w:val="22"/>
                <w:szCs w:val="22"/>
              </w:rPr>
              <w:t>Afin de garantir la transparence des couts de collecte présentation de la méthodologie de calcul des couts de collecte</w:t>
            </w:r>
            <w:r w:rsidR="00D56384">
              <w:rPr>
                <w:i/>
                <w:sz w:val="22"/>
                <w:szCs w:val="22"/>
              </w:rPr>
              <w:t xml:space="preserve"> et indication sur la sous-traitance éventuelle</w:t>
            </w:r>
          </w:p>
          <w:p w14:paraId="68D2357E" w14:textId="77777777" w:rsidR="00227685" w:rsidRDefault="00227685" w:rsidP="00B76FA3">
            <w:pPr>
              <w:rPr>
                <w:i/>
                <w:sz w:val="22"/>
                <w:szCs w:val="22"/>
              </w:rPr>
            </w:pPr>
            <w:r>
              <w:rPr>
                <w:i/>
                <w:sz w:val="22"/>
                <w:szCs w:val="22"/>
              </w:rPr>
              <w:t xml:space="preserve">Précisions sur la gestion des ajouts de site sur la tournée de collecte en cours de marché </w:t>
            </w:r>
          </w:p>
          <w:p w14:paraId="635B1A95" w14:textId="77777777" w:rsidR="00227685" w:rsidRDefault="00227685" w:rsidP="00B76FA3">
            <w:pPr>
              <w:rPr>
                <w:i/>
                <w:sz w:val="22"/>
                <w:szCs w:val="22"/>
              </w:rPr>
            </w:pPr>
            <w:r>
              <w:rPr>
                <w:i/>
                <w:sz w:val="22"/>
                <w:szCs w:val="22"/>
              </w:rPr>
              <w:t xml:space="preserve">Précisions sur la gestion des déclassements </w:t>
            </w:r>
          </w:p>
          <w:p w14:paraId="3917B0FA" w14:textId="77777777" w:rsidR="00C96D1B" w:rsidRPr="00C96D1B" w:rsidRDefault="00C96D1B" w:rsidP="00B76FA3">
            <w:pPr>
              <w:rPr>
                <w:i/>
                <w:sz w:val="22"/>
                <w:szCs w:val="22"/>
              </w:rPr>
            </w:pPr>
          </w:p>
          <w:p w14:paraId="5CED4168" w14:textId="77777777" w:rsidR="00C96D1B" w:rsidRDefault="00C96D1B" w:rsidP="00B76FA3">
            <w:pPr>
              <w:rPr>
                <w:sz w:val="22"/>
                <w:szCs w:val="22"/>
              </w:rPr>
            </w:pPr>
          </w:p>
          <w:p w14:paraId="14F323C7" w14:textId="77777777" w:rsidR="00C96D1B" w:rsidRDefault="00C96D1B" w:rsidP="00B76FA3">
            <w:pPr>
              <w:rPr>
                <w:sz w:val="22"/>
                <w:szCs w:val="22"/>
              </w:rPr>
            </w:pPr>
          </w:p>
          <w:p w14:paraId="4EB03979" w14:textId="77777777" w:rsidR="00C96D1B" w:rsidRDefault="00C96D1B" w:rsidP="00B76FA3">
            <w:pPr>
              <w:rPr>
                <w:sz w:val="22"/>
                <w:szCs w:val="22"/>
              </w:rPr>
            </w:pPr>
          </w:p>
          <w:p w14:paraId="5999A8ED" w14:textId="77777777" w:rsidR="00C96D1B" w:rsidRDefault="00C96D1B" w:rsidP="00B76FA3">
            <w:pPr>
              <w:rPr>
                <w:sz w:val="22"/>
                <w:szCs w:val="22"/>
              </w:rPr>
            </w:pPr>
          </w:p>
          <w:p w14:paraId="76F2815B" w14:textId="77777777" w:rsidR="00C96D1B" w:rsidRPr="006C77C1" w:rsidRDefault="00C96D1B" w:rsidP="00B76FA3">
            <w:pPr>
              <w:rPr>
                <w:sz w:val="22"/>
                <w:szCs w:val="22"/>
              </w:rPr>
            </w:pPr>
          </w:p>
        </w:tc>
      </w:tr>
      <w:tr w:rsidR="00C75230" w:rsidRPr="006C77C1" w14:paraId="13F6BA4C" w14:textId="77777777" w:rsidTr="00C96D1B">
        <w:trPr>
          <w:trHeight w:val="216"/>
        </w:trPr>
        <w:tc>
          <w:tcPr>
            <w:tcW w:w="1809" w:type="dxa"/>
            <w:shd w:val="clear" w:color="auto" w:fill="auto"/>
            <w:vAlign w:val="center"/>
          </w:tcPr>
          <w:p w14:paraId="773A6011" w14:textId="21028D6D" w:rsidR="00C75230" w:rsidRDefault="00C75230" w:rsidP="00B76FA3">
            <w:pPr>
              <w:tabs>
                <w:tab w:val="left" w:pos="10935"/>
              </w:tabs>
              <w:rPr>
                <w:rFonts w:eastAsia="Calibri"/>
                <w:b/>
                <w:sz w:val="22"/>
                <w:szCs w:val="22"/>
              </w:rPr>
            </w:pPr>
            <w:r>
              <w:rPr>
                <w:rFonts w:eastAsia="Calibri"/>
                <w:b/>
                <w:sz w:val="22"/>
                <w:szCs w:val="22"/>
              </w:rPr>
              <w:t xml:space="preserve">Méthode de pesée </w:t>
            </w:r>
          </w:p>
        </w:tc>
        <w:tc>
          <w:tcPr>
            <w:tcW w:w="8647" w:type="dxa"/>
            <w:shd w:val="clear" w:color="auto" w:fill="auto"/>
            <w:vAlign w:val="center"/>
          </w:tcPr>
          <w:p w14:paraId="61B92075" w14:textId="77777777" w:rsidR="00C75230" w:rsidRPr="00C75230" w:rsidRDefault="00C75230" w:rsidP="00B76FA3">
            <w:pPr>
              <w:rPr>
                <w:sz w:val="22"/>
                <w:szCs w:val="22"/>
              </w:rPr>
            </w:pPr>
            <w:r w:rsidRPr="00C75230">
              <w:rPr>
                <w:sz w:val="22"/>
                <w:szCs w:val="22"/>
              </w:rPr>
              <w:t>Indication sur le mode de collecte et de pesée des déchets dans le camion afin de connaitre la</w:t>
            </w:r>
            <w:r w:rsidRPr="00C75230">
              <w:rPr>
                <w:rFonts w:ascii="CIDFont+F4" w:hAnsi="CIDFont+F4" w:cs="CIDFont+F4"/>
                <w:sz w:val="22"/>
                <w:szCs w:val="22"/>
              </w:rPr>
              <w:t xml:space="preserve"> </w:t>
            </w:r>
            <w:r w:rsidRPr="00C75230">
              <w:rPr>
                <w:sz w:val="22"/>
                <w:szCs w:val="22"/>
              </w:rPr>
              <w:t>quantité de déchets collectés sur chaque point de collecte</w:t>
            </w:r>
          </w:p>
          <w:p w14:paraId="3EC39A7A" w14:textId="417ADC05" w:rsidR="00C75230" w:rsidRDefault="0014367B" w:rsidP="00B76FA3">
            <w:pPr>
              <w:rPr>
                <w:i/>
                <w:sz w:val="22"/>
                <w:szCs w:val="22"/>
              </w:rPr>
            </w:pPr>
            <w:r>
              <w:rPr>
                <w:i/>
                <w:sz w:val="22"/>
                <w:szCs w:val="22"/>
              </w:rPr>
              <w:t xml:space="preserve">Description des moyens mis en place pour assurer </w:t>
            </w:r>
            <w:r w:rsidR="005A6646">
              <w:rPr>
                <w:i/>
                <w:sz w:val="22"/>
                <w:szCs w:val="22"/>
              </w:rPr>
              <w:t xml:space="preserve">la pesée des déchets selon les exigences du groupement. </w:t>
            </w:r>
          </w:p>
          <w:p w14:paraId="2AD3D925" w14:textId="77777777" w:rsidR="00C75230" w:rsidRDefault="00C75230" w:rsidP="00B76FA3">
            <w:pPr>
              <w:rPr>
                <w:i/>
                <w:sz w:val="22"/>
                <w:szCs w:val="22"/>
              </w:rPr>
            </w:pPr>
          </w:p>
          <w:p w14:paraId="1934FA81" w14:textId="77777777" w:rsidR="00C75230" w:rsidRDefault="00C75230" w:rsidP="00B76FA3">
            <w:pPr>
              <w:rPr>
                <w:i/>
                <w:sz w:val="22"/>
                <w:szCs w:val="22"/>
              </w:rPr>
            </w:pPr>
          </w:p>
          <w:p w14:paraId="270DEB23" w14:textId="77777777" w:rsidR="00C75230" w:rsidRDefault="00C75230" w:rsidP="00B76FA3">
            <w:pPr>
              <w:rPr>
                <w:i/>
                <w:sz w:val="22"/>
                <w:szCs w:val="22"/>
              </w:rPr>
            </w:pPr>
          </w:p>
          <w:p w14:paraId="638F2CD4" w14:textId="77777777" w:rsidR="00C75230" w:rsidRDefault="00C75230" w:rsidP="00B76FA3">
            <w:pPr>
              <w:rPr>
                <w:i/>
                <w:sz w:val="22"/>
                <w:szCs w:val="22"/>
              </w:rPr>
            </w:pPr>
          </w:p>
          <w:p w14:paraId="15846A82" w14:textId="5C026951" w:rsidR="00C75230" w:rsidRDefault="00C75230" w:rsidP="00B76FA3">
            <w:pPr>
              <w:rPr>
                <w:sz w:val="22"/>
                <w:szCs w:val="22"/>
              </w:rPr>
            </w:pPr>
          </w:p>
        </w:tc>
      </w:tr>
      <w:tr w:rsidR="00B7012E" w:rsidRPr="006C77C1" w14:paraId="39F43BF3" w14:textId="77777777" w:rsidTr="00C96D1B">
        <w:trPr>
          <w:trHeight w:val="216"/>
        </w:trPr>
        <w:tc>
          <w:tcPr>
            <w:tcW w:w="1809" w:type="dxa"/>
            <w:shd w:val="clear" w:color="auto" w:fill="auto"/>
            <w:vAlign w:val="center"/>
          </w:tcPr>
          <w:p w14:paraId="16242A4C" w14:textId="77777777" w:rsidR="00B7012E" w:rsidRDefault="00B7012E" w:rsidP="00B76FA3">
            <w:pPr>
              <w:tabs>
                <w:tab w:val="left" w:pos="10935"/>
              </w:tabs>
              <w:rPr>
                <w:rFonts w:eastAsia="Calibri"/>
                <w:b/>
                <w:sz w:val="22"/>
                <w:szCs w:val="22"/>
              </w:rPr>
            </w:pPr>
            <w:r>
              <w:rPr>
                <w:rFonts w:eastAsia="Calibri"/>
                <w:b/>
                <w:sz w:val="22"/>
                <w:szCs w:val="22"/>
              </w:rPr>
              <w:t xml:space="preserve">Mise en place du marché </w:t>
            </w:r>
          </w:p>
        </w:tc>
        <w:tc>
          <w:tcPr>
            <w:tcW w:w="8647" w:type="dxa"/>
            <w:shd w:val="clear" w:color="auto" w:fill="auto"/>
            <w:vAlign w:val="center"/>
          </w:tcPr>
          <w:p w14:paraId="04776381" w14:textId="2F3D83B2" w:rsidR="00B7012E" w:rsidRDefault="0014367B" w:rsidP="00B76FA3">
            <w:pPr>
              <w:rPr>
                <w:sz w:val="22"/>
                <w:szCs w:val="22"/>
              </w:rPr>
            </w:pPr>
            <w:r>
              <w:rPr>
                <w:sz w:val="22"/>
                <w:szCs w:val="22"/>
              </w:rPr>
              <w:t>Méthodologie envisagée</w:t>
            </w:r>
            <w:r w:rsidR="00B7012E">
              <w:rPr>
                <w:sz w:val="22"/>
                <w:szCs w:val="22"/>
              </w:rPr>
              <w:t xml:space="preserve"> pour la mise en place des bacs dans le cadre du début d’exécution du marché </w:t>
            </w:r>
          </w:p>
          <w:p w14:paraId="4F06FAD9" w14:textId="59D23384" w:rsidR="00C75230" w:rsidRDefault="00C75230" w:rsidP="00B76FA3">
            <w:pPr>
              <w:rPr>
                <w:sz w:val="22"/>
                <w:szCs w:val="22"/>
              </w:rPr>
            </w:pPr>
          </w:p>
          <w:p w14:paraId="700F433D" w14:textId="149377C5" w:rsidR="00C75230" w:rsidRDefault="00C75230" w:rsidP="00B76FA3">
            <w:pPr>
              <w:rPr>
                <w:sz w:val="22"/>
                <w:szCs w:val="22"/>
              </w:rPr>
            </w:pPr>
          </w:p>
          <w:p w14:paraId="786676BD" w14:textId="0DE61704" w:rsidR="00C75230" w:rsidRDefault="00C75230" w:rsidP="00B76FA3">
            <w:pPr>
              <w:rPr>
                <w:sz w:val="22"/>
                <w:szCs w:val="22"/>
              </w:rPr>
            </w:pPr>
          </w:p>
          <w:p w14:paraId="4F0DACB9" w14:textId="5AA81EDB" w:rsidR="00C75230" w:rsidRDefault="00C75230" w:rsidP="00B76FA3">
            <w:pPr>
              <w:rPr>
                <w:sz w:val="22"/>
                <w:szCs w:val="22"/>
              </w:rPr>
            </w:pPr>
          </w:p>
          <w:p w14:paraId="7EB495BD" w14:textId="77777777" w:rsidR="00C75230" w:rsidRDefault="00C75230" w:rsidP="00B76FA3">
            <w:pPr>
              <w:rPr>
                <w:sz w:val="22"/>
                <w:szCs w:val="22"/>
              </w:rPr>
            </w:pPr>
          </w:p>
          <w:p w14:paraId="733100AF" w14:textId="77777777" w:rsidR="00B7012E" w:rsidRDefault="00B7012E" w:rsidP="00B76FA3">
            <w:pPr>
              <w:rPr>
                <w:sz w:val="22"/>
                <w:szCs w:val="22"/>
              </w:rPr>
            </w:pPr>
          </w:p>
        </w:tc>
      </w:tr>
      <w:tr w:rsidR="00B92EB4" w:rsidRPr="006C77C1" w14:paraId="72A1F5A4" w14:textId="77777777" w:rsidTr="00C96D1B">
        <w:trPr>
          <w:trHeight w:val="582"/>
        </w:trPr>
        <w:tc>
          <w:tcPr>
            <w:tcW w:w="1809" w:type="dxa"/>
            <w:shd w:val="clear" w:color="auto" w:fill="auto"/>
            <w:vAlign w:val="center"/>
          </w:tcPr>
          <w:p w14:paraId="69ACB536" w14:textId="77777777" w:rsidR="00B92EB4" w:rsidRPr="006C77C1" w:rsidRDefault="00B92EB4" w:rsidP="00B76FA3">
            <w:pPr>
              <w:rPr>
                <w:rFonts w:eastAsia="Calibri"/>
                <w:b/>
                <w:sz w:val="22"/>
                <w:szCs w:val="22"/>
              </w:rPr>
            </w:pPr>
            <w:r>
              <w:rPr>
                <w:b/>
                <w:sz w:val="22"/>
                <w:szCs w:val="22"/>
              </w:rPr>
              <w:t>Moyens</w:t>
            </w:r>
            <w:r w:rsidR="00227685">
              <w:rPr>
                <w:b/>
                <w:sz w:val="22"/>
                <w:szCs w:val="22"/>
              </w:rPr>
              <w:t xml:space="preserve"> matériels</w:t>
            </w:r>
          </w:p>
        </w:tc>
        <w:tc>
          <w:tcPr>
            <w:tcW w:w="8647" w:type="dxa"/>
            <w:shd w:val="clear" w:color="auto" w:fill="auto"/>
            <w:vAlign w:val="center"/>
          </w:tcPr>
          <w:p w14:paraId="21B0D3F4" w14:textId="77777777" w:rsidR="008379A6" w:rsidRDefault="008379A6" w:rsidP="00B76FA3">
            <w:pPr>
              <w:rPr>
                <w:sz w:val="22"/>
                <w:szCs w:val="22"/>
              </w:rPr>
            </w:pPr>
            <w:r>
              <w:rPr>
                <w:sz w:val="22"/>
                <w:szCs w:val="22"/>
              </w:rPr>
              <w:t>Equipement matériel mis à disposition pour l’exécution des prestations </w:t>
            </w:r>
          </w:p>
          <w:p w14:paraId="17BFEA5F" w14:textId="77777777" w:rsidR="008379A6" w:rsidRPr="008379A6" w:rsidRDefault="008379A6" w:rsidP="00B76FA3">
            <w:pPr>
              <w:rPr>
                <w:i/>
                <w:sz w:val="22"/>
                <w:szCs w:val="22"/>
              </w:rPr>
            </w:pPr>
            <w:r w:rsidRPr="008379A6">
              <w:rPr>
                <w:i/>
                <w:sz w:val="22"/>
                <w:szCs w:val="22"/>
              </w:rPr>
              <w:t>Matériel logistique dans les entrepôts</w:t>
            </w:r>
          </w:p>
          <w:p w14:paraId="388EF0DD" w14:textId="58A73FCA" w:rsidR="00B92EB4" w:rsidRDefault="008379A6" w:rsidP="00B76FA3">
            <w:pPr>
              <w:rPr>
                <w:i/>
                <w:sz w:val="22"/>
                <w:szCs w:val="22"/>
              </w:rPr>
            </w:pPr>
            <w:r w:rsidRPr="008379A6">
              <w:rPr>
                <w:i/>
                <w:sz w:val="22"/>
                <w:szCs w:val="22"/>
              </w:rPr>
              <w:t>Caractéristiques des contenants</w:t>
            </w:r>
            <w:r w:rsidR="00C75230">
              <w:rPr>
                <w:i/>
                <w:sz w:val="22"/>
                <w:szCs w:val="22"/>
              </w:rPr>
              <w:t>,</w:t>
            </w:r>
            <w:r w:rsidRPr="008379A6">
              <w:rPr>
                <w:i/>
                <w:sz w:val="22"/>
                <w:szCs w:val="22"/>
              </w:rPr>
              <w:t xml:space="preserve"> stock disponible</w:t>
            </w:r>
            <w:r w:rsidR="00B7012E">
              <w:rPr>
                <w:i/>
                <w:sz w:val="22"/>
                <w:szCs w:val="22"/>
              </w:rPr>
              <w:t xml:space="preserve"> et entretien </w:t>
            </w:r>
            <w:r w:rsidR="00C75230">
              <w:rPr>
                <w:i/>
                <w:sz w:val="22"/>
                <w:szCs w:val="22"/>
              </w:rPr>
              <w:t>des bacs</w:t>
            </w:r>
          </w:p>
          <w:p w14:paraId="4D5B2128" w14:textId="77777777" w:rsidR="003E2F0B" w:rsidRDefault="003E2F0B" w:rsidP="003E2F0B">
            <w:pPr>
              <w:rPr>
                <w:i/>
                <w:sz w:val="22"/>
                <w:szCs w:val="22"/>
              </w:rPr>
            </w:pPr>
            <w:r w:rsidRPr="003E2F0B">
              <w:rPr>
                <w:i/>
                <w:sz w:val="22"/>
                <w:szCs w:val="22"/>
              </w:rPr>
              <w:t>Modalités mise</w:t>
            </w:r>
            <w:r w:rsidR="00D56384">
              <w:rPr>
                <w:i/>
                <w:sz w:val="22"/>
                <w:szCs w:val="22"/>
              </w:rPr>
              <w:t>s</w:t>
            </w:r>
            <w:r w:rsidRPr="003E2F0B">
              <w:rPr>
                <w:i/>
                <w:sz w:val="22"/>
                <w:szCs w:val="22"/>
              </w:rPr>
              <w:t xml:space="preserve"> en place pour la sécurisation des clefs/ badges confiés par les établissements concernés </w:t>
            </w:r>
          </w:p>
          <w:p w14:paraId="3C13EA80" w14:textId="77777777" w:rsidR="00912DBB" w:rsidRPr="003E2F0B" w:rsidRDefault="00912DBB" w:rsidP="003E2F0B">
            <w:pPr>
              <w:rPr>
                <w:i/>
                <w:sz w:val="22"/>
                <w:szCs w:val="22"/>
              </w:rPr>
            </w:pPr>
            <w:r>
              <w:rPr>
                <w:i/>
                <w:sz w:val="22"/>
                <w:szCs w:val="22"/>
              </w:rPr>
              <w:t>Présentation des caractéristiques technique</w:t>
            </w:r>
            <w:r w:rsidR="00D56384">
              <w:rPr>
                <w:i/>
                <w:sz w:val="22"/>
                <w:szCs w:val="22"/>
              </w:rPr>
              <w:t>s</w:t>
            </w:r>
            <w:r>
              <w:rPr>
                <w:i/>
                <w:sz w:val="22"/>
                <w:szCs w:val="22"/>
              </w:rPr>
              <w:t xml:space="preserve"> des véhicules (charge utile, niveau sonore, compaction des déchets, consommation moyenne, carburant utilisé)</w:t>
            </w:r>
            <w:r w:rsidR="00B7012E">
              <w:rPr>
                <w:i/>
                <w:sz w:val="22"/>
                <w:szCs w:val="22"/>
              </w:rPr>
              <w:t xml:space="preserve"> </w:t>
            </w:r>
            <w:r w:rsidR="00B7012E" w:rsidRPr="00FD0252">
              <w:rPr>
                <w:i/>
                <w:sz w:val="22"/>
                <w:szCs w:val="22"/>
              </w:rPr>
              <w:t xml:space="preserve">et périodicité de renouvellement </w:t>
            </w:r>
          </w:p>
          <w:p w14:paraId="63180AB6" w14:textId="77777777" w:rsidR="003E2F0B" w:rsidRDefault="003E2F0B" w:rsidP="00B76FA3">
            <w:pPr>
              <w:rPr>
                <w:i/>
                <w:sz w:val="22"/>
                <w:szCs w:val="22"/>
              </w:rPr>
            </w:pPr>
          </w:p>
          <w:p w14:paraId="2C5FDCA2" w14:textId="77777777" w:rsidR="003E2F0B" w:rsidRDefault="003E2F0B" w:rsidP="00B76FA3">
            <w:pPr>
              <w:rPr>
                <w:i/>
                <w:sz w:val="22"/>
                <w:szCs w:val="22"/>
              </w:rPr>
            </w:pPr>
          </w:p>
          <w:p w14:paraId="749FF7A2" w14:textId="77777777" w:rsidR="003E2F0B" w:rsidRDefault="003E2F0B" w:rsidP="00B76FA3">
            <w:pPr>
              <w:rPr>
                <w:i/>
                <w:sz w:val="22"/>
                <w:szCs w:val="22"/>
              </w:rPr>
            </w:pPr>
          </w:p>
          <w:p w14:paraId="37EBF850" w14:textId="77777777" w:rsidR="003E2F0B" w:rsidRPr="006C77C1" w:rsidRDefault="003E2F0B" w:rsidP="00B76FA3">
            <w:pPr>
              <w:rPr>
                <w:sz w:val="22"/>
                <w:szCs w:val="22"/>
              </w:rPr>
            </w:pPr>
          </w:p>
        </w:tc>
      </w:tr>
      <w:tr w:rsidR="00583ACA" w:rsidRPr="006C77C1" w14:paraId="3F45C269" w14:textId="77777777" w:rsidTr="00C96D1B">
        <w:trPr>
          <w:trHeight w:val="582"/>
        </w:trPr>
        <w:tc>
          <w:tcPr>
            <w:tcW w:w="1809" w:type="dxa"/>
            <w:shd w:val="clear" w:color="auto" w:fill="auto"/>
            <w:vAlign w:val="center"/>
          </w:tcPr>
          <w:p w14:paraId="06A94564" w14:textId="78360CFB" w:rsidR="00583ACA" w:rsidRDefault="00583ACA" w:rsidP="00B76FA3">
            <w:pPr>
              <w:rPr>
                <w:b/>
                <w:sz w:val="22"/>
                <w:szCs w:val="22"/>
              </w:rPr>
            </w:pPr>
            <w:r>
              <w:rPr>
                <w:b/>
                <w:sz w:val="22"/>
                <w:szCs w:val="22"/>
              </w:rPr>
              <w:t xml:space="preserve">Méthodologie sur l’identification des bacs </w:t>
            </w:r>
          </w:p>
        </w:tc>
        <w:tc>
          <w:tcPr>
            <w:tcW w:w="8647" w:type="dxa"/>
            <w:shd w:val="clear" w:color="auto" w:fill="auto"/>
            <w:vAlign w:val="center"/>
          </w:tcPr>
          <w:p w14:paraId="26D7C8F9" w14:textId="602132E7" w:rsidR="00583ACA" w:rsidRDefault="00583ACA" w:rsidP="00B76FA3">
            <w:pPr>
              <w:rPr>
                <w:sz w:val="22"/>
                <w:szCs w:val="22"/>
              </w:rPr>
            </w:pPr>
            <w:r>
              <w:rPr>
                <w:sz w:val="22"/>
                <w:szCs w:val="22"/>
              </w:rPr>
              <w:t>Méthodologie sur l’indentification, numérotation et traçabilité des bacs.</w:t>
            </w:r>
          </w:p>
        </w:tc>
      </w:tr>
      <w:tr w:rsidR="003E2F0B" w:rsidRPr="006C77C1" w14:paraId="4F1CDDC6" w14:textId="77777777" w:rsidTr="00C96D1B">
        <w:trPr>
          <w:trHeight w:val="582"/>
        </w:trPr>
        <w:tc>
          <w:tcPr>
            <w:tcW w:w="1809" w:type="dxa"/>
            <w:shd w:val="clear" w:color="auto" w:fill="auto"/>
            <w:vAlign w:val="center"/>
          </w:tcPr>
          <w:p w14:paraId="4A5999F3" w14:textId="77777777" w:rsidR="003E2F0B" w:rsidRDefault="003E2F0B" w:rsidP="003E2F0B">
            <w:pPr>
              <w:rPr>
                <w:b/>
                <w:sz w:val="22"/>
                <w:szCs w:val="22"/>
              </w:rPr>
            </w:pPr>
            <w:r>
              <w:rPr>
                <w:b/>
                <w:sz w:val="22"/>
                <w:szCs w:val="22"/>
              </w:rPr>
              <w:t xml:space="preserve">Moyens humains </w:t>
            </w:r>
          </w:p>
        </w:tc>
        <w:tc>
          <w:tcPr>
            <w:tcW w:w="8647" w:type="dxa"/>
            <w:shd w:val="clear" w:color="auto" w:fill="auto"/>
            <w:vAlign w:val="center"/>
          </w:tcPr>
          <w:p w14:paraId="066D9599" w14:textId="55DD4DF3" w:rsidR="0014367B" w:rsidRPr="00227685" w:rsidRDefault="003E2F0B" w:rsidP="003E2F0B">
            <w:pPr>
              <w:rPr>
                <w:i/>
                <w:sz w:val="22"/>
                <w:szCs w:val="22"/>
              </w:rPr>
            </w:pPr>
            <w:r w:rsidRPr="00227685">
              <w:rPr>
                <w:i/>
                <w:sz w:val="22"/>
                <w:szCs w:val="22"/>
              </w:rPr>
              <w:t>Présentation de</w:t>
            </w:r>
            <w:r w:rsidR="00D56384">
              <w:rPr>
                <w:i/>
                <w:sz w:val="22"/>
                <w:szCs w:val="22"/>
              </w:rPr>
              <w:t xml:space="preserve"> l’équipe dédiée </w:t>
            </w:r>
            <w:r w:rsidR="0014367B">
              <w:rPr>
                <w:i/>
                <w:sz w:val="22"/>
                <w:szCs w:val="22"/>
              </w:rPr>
              <w:t xml:space="preserve">(personnel </w:t>
            </w:r>
            <w:r w:rsidR="00D56384">
              <w:rPr>
                <w:i/>
                <w:sz w:val="22"/>
                <w:szCs w:val="22"/>
              </w:rPr>
              <w:t xml:space="preserve">administratif et </w:t>
            </w:r>
            <w:r w:rsidR="00B7012E">
              <w:rPr>
                <w:i/>
                <w:sz w:val="22"/>
                <w:szCs w:val="22"/>
              </w:rPr>
              <w:t>technique</w:t>
            </w:r>
            <w:r w:rsidR="00D56384">
              <w:rPr>
                <w:i/>
                <w:sz w:val="22"/>
                <w:szCs w:val="22"/>
              </w:rPr>
              <w:t xml:space="preserve">) </w:t>
            </w:r>
            <w:r w:rsidRPr="00227685">
              <w:rPr>
                <w:i/>
                <w:sz w:val="22"/>
                <w:szCs w:val="22"/>
              </w:rPr>
              <w:t>et</w:t>
            </w:r>
            <w:r w:rsidR="00D56384">
              <w:rPr>
                <w:i/>
                <w:sz w:val="22"/>
                <w:szCs w:val="22"/>
              </w:rPr>
              <w:t xml:space="preserve"> </w:t>
            </w:r>
            <w:proofErr w:type="gramStart"/>
            <w:r w:rsidR="00D56384">
              <w:rPr>
                <w:i/>
                <w:sz w:val="22"/>
                <w:szCs w:val="22"/>
              </w:rPr>
              <w:t xml:space="preserve">de </w:t>
            </w:r>
            <w:r w:rsidRPr="00227685">
              <w:rPr>
                <w:i/>
                <w:sz w:val="22"/>
                <w:szCs w:val="22"/>
              </w:rPr>
              <w:t xml:space="preserve"> leur</w:t>
            </w:r>
            <w:proofErr w:type="gramEnd"/>
            <w:r w:rsidRPr="00227685">
              <w:rPr>
                <w:i/>
                <w:sz w:val="22"/>
                <w:szCs w:val="22"/>
              </w:rPr>
              <w:t xml:space="preserve"> expérience sur des prestations similaires</w:t>
            </w:r>
            <w:r w:rsidR="000D58C9">
              <w:rPr>
                <w:i/>
                <w:sz w:val="22"/>
                <w:szCs w:val="22"/>
              </w:rPr>
              <w:t xml:space="preserve">. Le candidat identifie spécifiquement l’interlocuteur dédié au marché ainsi que son suppléant en cas d’indisponibilité temporaire de ce dernier. </w:t>
            </w:r>
            <w:r w:rsidR="0014367B">
              <w:rPr>
                <w:i/>
                <w:sz w:val="22"/>
                <w:szCs w:val="22"/>
              </w:rPr>
              <w:t xml:space="preserve">Présentation de l’organisation mise en place au sein de cette équipe pour répondre aux exigences du marché.  </w:t>
            </w:r>
          </w:p>
          <w:p w14:paraId="2A930180" w14:textId="0C223424" w:rsidR="003E2F0B" w:rsidRDefault="003E2F0B" w:rsidP="003E2F0B">
            <w:pPr>
              <w:rPr>
                <w:sz w:val="22"/>
                <w:szCs w:val="22"/>
              </w:rPr>
            </w:pPr>
            <w:r>
              <w:rPr>
                <w:i/>
                <w:sz w:val="22"/>
                <w:szCs w:val="22"/>
              </w:rPr>
              <w:t>Présentation de la g</w:t>
            </w:r>
            <w:r w:rsidRPr="00227685">
              <w:rPr>
                <w:i/>
                <w:sz w:val="22"/>
                <w:szCs w:val="22"/>
              </w:rPr>
              <w:t>estion du remplacement des interlocuteurs dédiés</w:t>
            </w:r>
          </w:p>
          <w:p w14:paraId="64AD4A83" w14:textId="77777777" w:rsidR="00DD6FE7" w:rsidRPr="00DD6FE7" w:rsidRDefault="00DD6FE7" w:rsidP="003E2F0B">
            <w:pPr>
              <w:rPr>
                <w:i/>
                <w:sz w:val="22"/>
                <w:szCs w:val="22"/>
              </w:rPr>
            </w:pPr>
            <w:r w:rsidRPr="00DD6FE7">
              <w:rPr>
                <w:i/>
                <w:sz w:val="22"/>
                <w:szCs w:val="22"/>
              </w:rPr>
              <w:t xml:space="preserve">Présentation de la mise en œuvre de la clause d’insertion </w:t>
            </w:r>
          </w:p>
          <w:p w14:paraId="67107A93" w14:textId="77777777" w:rsidR="003E2F0B" w:rsidRDefault="003E2F0B" w:rsidP="003E2F0B">
            <w:pPr>
              <w:rPr>
                <w:sz w:val="22"/>
                <w:szCs w:val="22"/>
              </w:rPr>
            </w:pPr>
          </w:p>
          <w:p w14:paraId="7E3B4452" w14:textId="77777777" w:rsidR="003E2F0B" w:rsidRDefault="003E2F0B" w:rsidP="003E2F0B">
            <w:pPr>
              <w:rPr>
                <w:sz w:val="22"/>
                <w:szCs w:val="22"/>
              </w:rPr>
            </w:pPr>
          </w:p>
          <w:p w14:paraId="42B905B6" w14:textId="77777777" w:rsidR="003E2F0B" w:rsidRPr="006C77C1" w:rsidRDefault="003E2F0B" w:rsidP="003E2F0B">
            <w:pPr>
              <w:rPr>
                <w:sz w:val="22"/>
                <w:szCs w:val="22"/>
              </w:rPr>
            </w:pPr>
          </w:p>
        </w:tc>
      </w:tr>
      <w:tr w:rsidR="003E2F0B" w:rsidRPr="006C77C1" w14:paraId="715E0BC5" w14:textId="77777777" w:rsidTr="00C96D1B">
        <w:trPr>
          <w:trHeight w:val="582"/>
        </w:trPr>
        <w:tc>
          <w:tcPr>
            <w:tcW w:w="1809" w:type="dxa"/>
            <w:shd w:val="clear" w:color="auto" w:fill="auto"/>
            <w:vAlign w:val="center"/>
          </w:tcPr>
          <w:p w14:paraId="2174D9C9" w14:textId="17370ED7" w:rsidR="003E2F0B" w:rsidRDefault="003E2F0B" w:rsidP="003E2F0B">
            <w:pPr>
              <w:rPr>
                <w:b/>
                <w:sz w:val="22"/>
                <w:szCs w:val="22"/>
              </w:rPr>
            </w:pPr>
          </w:p>
        </w:tc>
        <w:tc>
          <w:tcPr>
            <w:tcW w:w="8647" w:type="dxa"/>
            <w:shd w:val="clear" w:color="auto" w:fill="auto"/>
            <w:vAlign w:val="center"/>
          </w:tcPr>
          <w:p w14:paraId="4C303B41" w14:textId="74B7D1A2" w:rsidR="00912DBB" w:rsidRDefault="00912DBB" w:rsidP="00C75230">
            <w:pPr>
              <w:rPr>
                <w:sz w:val="22"/>
                <w:szCs w:val="22"/>
              </w:rPr>
            </w:pPr>
            <w:r>
              <w:rPr>
                <w:i/>
                <w:sz w:val="22"/>
                <w:szCs w:val="22"/>
              </w:rPr>
              <w:t xml:space="preserve"> </w:t>
            </w:r>
          </w:p>
        </w:tc>
      </w:tr>
    </w:tbl>
    <w:p w14:paraId="3FF678A1" w14:textId="77777777" w:rsidR="00B92EB4" w:rsidRDefault="00B92EB4" w:rsidP="00B92EB4">
      <w:pPr>
        <w:rPr>
          <w:sz w:val="22"/>
          <w:szCs w:val="22"/>
        </w:rPr>
      </w:pPr>
    </w:p>
    <w:p w14:paraId="6D7EA043" w14:textId="77777777" w:rsidR="008379A6" w:rsidRDefault="008379A6">
      <w:pPr>
        <w:rPr>
          <w:sz w:val="22"/>
          <w:szCs w:val="22"/>
        </w:rPr>
      </w:pPr>
    </w:p>
    <w:p w14:paraId="2DD71A22" w14:textId="77777777" w:rsidR="008379A6" w:rsidRDefault="008379A6">
      <w:pPr>
        <w:rPr>
          <w:sz w:val="22"/>
          <w:szCs w:val="22"/>
        </w:rPr>
      </w:pPr>
    </w:p>
    <w:p w14:paraId="3012647E" w14:textId="77777777" w:rsidR="008379A6" w:rsidRPr="008379A6" w:rsidRDefault="008379A6" w:rsidP="008379A6">
      <w:pPr>
        <w:rPr>
          <w:rFonts w:ascii="Arial" w:hAnsi="Arial" w:cs="Arial"/>
          <w:color w:val="2F5496"/>
          <w:sz w:val="28"/>
          <w:szCs w:val="32"/>
          <w:lang w:eastAsia="en-US"/>
        </w:rPr>
      </w:pPr>
      <w:r>
        <w:rPr>
          <w:rFonts w:ascii="Arial" w:hAnsi="Arial" w:cs="Arial"/>
          <w:color w:val="2F5496"/>
          <w:sz w:val="28"/>
          <w:szCs w:val="32"/>
          <w:lang w:eastAsia="en-US"/>
        </w:rPr>
        <w:t>Chapitre 2</w:t>
      </w:r>
      <w:r w:rsidRPr="008379A6">
        <w:rPr>
          <w:rFonts w:ascii="Arial" w:hAnsi="Arial" w:cs="Arial"/>
          <w:color w:val="2F5496"/>
          <w:sz w:val="28"/>
          <w:szCs w:val="32"/>
          <w:lang w:eastAsia="en-US"/>
        </w:rPr>
        <w:t xml:space="preserve"> : </w:t>
      </w:r>
      <w:r w:rsidR="003E2F0B">
        <w:rPr>
          <w:rFonts w:ascii="Arial" w:hAnsi="Arial" w:cs="Arial"/>
          <w:color w:val="2F5496"/>
          <w:sz w:val="28"/>
          <w:szCs w:val="32"/>
          <w:lang w:eastAsia="en-US"/>
        </w:rPr>
        <w:t xml:space="preserve">Organisation du suivi des prestations </w:t>
      </w:r>
    </w:p>
    <w:p w14:paraId="4CA5FCF4" w14:textId="77777777" w:rsidR="008379A6" w:rsidRDefault="008379A6" w:rsidP="008379A6">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647"/>
      </w:tblGrid>
      <w:tr w:rsidR="003E2F0B" w:rsidRPr="006C77C1" w14:paraId="1263B95F" w14:textId="77777777" w:rsidTr="000A574C">
        <w:trPr>
          <w:trHeight w:val="536"/>
        </w:trPr>
        <w:tc>
          <w:tcPr>
            <w:tcW w:w="10456" w:type="dxa"/>
            <w:gridSpan w:val="2"/>
            <w:shd w:val="clear" w:color="auto" w:fill="F2F2F2"/>
            <w:vAlign w:val="center"/>
          </w:tcPr>
          <w:p w14:paraId="16E60BE9" w14:textId="77777777" w:rsidR="003E2F0B" w:rsidRPr="006C77C1" w:rsidRDefault="003E2F0B" w:rsidP="000A574C">
            <w:pPr>
              <w:pStyle w:val="Paragraphedeliste"/>
              <w:autoSpaceDE w:val="0"/>
              <w:autoSpaceDN w:val="0"/>
              <w:adjustRightInd w:val="0"/>
              <w:ind w:left="0" w:firstLine="0"/>
              <w:jc w:val="center"/>
              <w:rPr>
                <w:rFonts w:ascii="Times New Roman" w:hAnsi="Times New Roman"/>
                <w:b/>
                <w:szCs w:val="22"/>
                <w:lang w:eastAsia="fr-FR"/>
              </w:rPr>
            </w:pPr>
            <w:r>
              <w:rPr>
                <w:rFonts w:ascii="Times New Roman" w:hAnsi="Times New Roman"/>
                <w:b/>
                <w:szCs w:val="22"/>
                <w:lang w:eastAsia="fr-FR"/>
              </w:rPr>
              <w:t>Organisation du suivi des prestations</w:t>
            </w:r>
          </w:p>
        </w:tc>
      </w:tr>
      <w:tr w:rsidR="003E2F0B" w:rsidRPr="006C77C1" w14:paraId="4CD826C7" w14:textId="77777777" w:rsidTr="000A574C">
        <w:trPr>
          <w:trHeight w:val="216"/>
        </w:trPr>
        <w:tc>
          <w:tcPr>
            <w:tcW w:w="1809" w:type="dxa"/>
            <w:shd w:val="clear" w:color="auto" w:fill="auto"/>
            <w:vAlign w:val="center"/>
          </w:tcPr>
          <w:p w14:paraId="16CB2F2E" w14:textId="77777777" w:rsidR="003E2F0B" w:rsidRPr="003E2F0B" w:rsidRDefault="003E2F0B" w:rsidP="000A574C">
            <w:pPr>
              <w:tabs>
                <w:tab w:val="left" w:pos="10935"/>
              </w:tabs>
              <w:rPr>
                <w:b/>
                <w:sz w:val="22"/>
                <w:szCs w:val="22"/>
              </w:rPr>
            </w:pPr>
            <w:r w:rsidRPr="003E2F0B">
              <w:rPr>
                <w:b/>
                <w:sz w:val="22"/>
                <w:szCs w:val="22"/>
              </w:rPr>
              <w:t>Contrôle et suivi des prestations</w:t>
            </w:r>
          </w:p>
        </w:tc>
        <w:tc>
          <w:tcPr>
            <w:tcW w:w="8647" w:type="dxa"/>
            <w:shd w:val="clear" w:color="auto" w:fill="auto"/>
            <w:vAlign w:val="center"/>
          </w:tcPr>
          <w:p w14:paraId="0BDDBDFF" w14:textId="77777777" w:rsidR="003E2F0B" w:rsidRDefault="003E2F0B" w:rsidP="000A574C">
            <w:pPr>
              <w:rPr>
                <w:i/>
                <w:sz w:val="22"/>
                <w:szCs w:val="22"/>
              </w:rPr>
            </w:pPr>
            <w:r w:rsidRPr="003E2F0B">
              <w:rPr>
                <w:i/>
                <w:sz w:val="22"/>
                <w:szCs w:val="22"/>
              </w:rPr>
              <w:t xml:space="preserve">Modalité permettant </w:t>
            </w:r>
            <w:r w:rsidR="00B7012E">
              <w:rPr>
                <w:i/>
                <w:sz w:val="22"/>
                <w:szCs w:val="22"/>
              </w:rPr>
              <w:t>d</w:t>
            </w:r>
            <w:r w:rsidRPr="003E2F0B">
              <w:rPr>
                <w:i/>
                <w:sz w:val="22"/>
                <w:szCs w:val="22"/>
              </w:rPr>
              <w:t>’assurer le contrôle des prestations et le suivi du marché </w:t>
            </w:r>
          </w:p>
          <w:p w14:paraId="54CEA1A6" w14:textId="77777777" w:rsidR="003E2F0B" w:rsidRDefault="003E2F0B" w:rsidP="000A574C">
            <w:pPr>
              <w:rPr>
                <w:i/>
                <w:sz w:val="22"/>
                <w:szCs w:val="22"/>
              </w:rPr>
            </w:pPr>
            <w:r>
              <w:rPr>
                <w:i/>
                <w:sz w:val="22"/>
                <w:szCs w:val="22"/>
              </w:rPr>
              <w:t>Mise à disposition d’un outil</w:t>
            </w:r>
            <w:r w:rsidR="00DD6FE7">
              <w:rPr>
                <w:i/>
                <w:sz w:val="22"/>
                <w:szCs w:val="22"/>
              </w:rPr>
              <w:t xml:space="preserve"> informatique </w:t>
            </w:r>
          </w:p>
          <w:p w14:paraId="161C381F" w14:textId="77777777" w:rsidR="003E2F0B" w:rsidRDefault="003E2F0B" w:rsidP="000A574C">
            <w:pPr>
              <w:rPr>
                <w:i/>
                <w:sz w:val="22"/>
                <w:szCs w:val="22"/>
              </w:rPr>
            </w:pPr>
            <w:r>
              <w:rPr>
                <w:i/>
                <w:sz w:val="22"/>
                <w:szCs w:val="22"/>
              </w:rPr>
              <w:t xml:space="preserve">Plan pour la continuité de service </w:t>
            </w:r>
          </w:p>
          <w:p w14:paraId="53A1B66E" w14:textId="4AF237CD" w:rsidR="003E2F0B" w:rsidRDefault="003E2F0B" w:rsidP="000A574C">
            <w:pPr>
              <w:rPr>
                <w:i/>
                <w:sz w:val="22"/>
                <w:szCs w:val="22"/>
              </w:rPr>
            </w:pPr>
            <w:r>
              <w:rPr>
                <w:i/>
                <w:sz w:val="22"/>
                <w:szCs w:val="22"/>
              </w:rPr>
              <w:t xml:space="preserve">Modalités de </w:t>
            </w:r>
            <w:r w:rsidR="00B7012E">
              <w:rPr>
                <w:i/>
                <w:sz w:val="22"/>
                <w:szCs w:val="22"/>
              </w:rPr>
              <w:t xml:space="preserve">mise en </w:t>
            </w:r>
            <w:proofErr w:type="gramStart"/>
            <w:r w:rsidR="00B7012E">
              <w:rPr>
                <w:i/>
                <w:sz w:val="22"/>
                <w:szCs w:val="22"/>
              </w:rPr>
              <w:t xml:space="preserve">place </w:t>
            </w:r>
            <w:r>
              <w:rPr>
                <w:i/>
                <w:sz w:val="22"/>
                <w:szCs w:val="22"/>
              </w:rPr>
              <w:t xml:space="preserve"> de</w:t>
            </w:r>
            <w:proofErr w:type="gramEnd"/>
            <w:r>
              <w:rPr>
                <w:i/>
                <w:sz w:val="22"/>
                <w:szCs w:val="22"/>
              </w:rPr>
              <w:t xml:space="preserve"> bacs en cas de nouvel</w:t>
            </w:r>
            <w:r w:rsidR="00432621">
              <w:rPr>
                <w:i/>
                <w:sz w:val="22"/>
                <w:szCs w:val="22"/>
              </w:rPr>
              <w:t>les dotations ou de remplacement</w:t>
            </w:r>
          </w:p>
          <w:p w14:paraId="7DE08A80" w14:textId="77777777" w:rsidR="00730521" w:rsidRPr="003E2F0B" w:rsidRDefault="00730521" w:rsidP="000A574C">
            <w:pPr>
              <w:rPr>
                <w:i/>
                <w:sz w:val="22"/>
                <w:szCs w:val="22"/>
              </w:rPr>
            </w:pPr>
            <w:r>
              <w:rPr>
                <w:i/>
                <w:sz w:val="22"/>
                <w:szCs w:val="22"/>
              </w:rPr>
              <w:t xml:space="preserve">Modalités pour l’entretien et la maintenance des bacs </w:t>
            </w:r>
            <w:r w:rsidR="00B7012E">
              <w:rPr>
                <w:i/>
                <w:sz w:val="22"/>
                <w:szCs w:val="22"/>
              </w:rPr>
              <w:t xml:space="preserve">mis à disposition </w:t>
            </w:r>
          </w:p>
          <w:p w14:paraId="2A2E49F6" w14:textId="77777777" w:rsidR="003E2F0B" w:rsidRPr="006C77C1" w:rsidRDefault="003E2F0B" w:rsidP="000A574C">
            <w:pPr>
              <w:rPr>
                <w:sz w:val="22"/>
                <w:szCs w:val="22"/>
              </w:rPr>
            </w:pPr>
          </w:p>
        </w:tc>
      </w:tr>
      <w:tr w:rsidR="00432621" w:rsidRPr="006C77C1" w14:paraId="4C89DED4" w14:textId="77777777" w:rsidTr="000A574C">
        <w:trPr>
          <w:trHeight w:val="216"/>
        </w:trPr>
        <w:tc>
          <w:tcPr>
            <w:tcW w:w="1809" w:type="dxa"/>
            <w:shd w:val="clear" w:color="auto" w:fill="auto"/>
            <w:vAlign w:val="center"/>
          </w:tcPr>
          <w:p w14:paraId="1B5473EA" w14:textId="77777777" w:rsidR="00432621" w:rsidRPr="003E2F0B" w:rsidRDefault="00432621" w:rsidP="000A574C">
            <w:pPr>
              <w:tabs>
                <w:tab w:val="left" w:pos="10935"/>
              </w:tabs>
              <w:rPr>
                <w:b/>
                <w:sz w:val="22"/>
                <w:szCs w:val="22"/>
              </w:rPr>
            </w:pPr>
            <w:r>
              <w:rPr>
                <w:b/>
                <w:sz w:val="22"/>
                <w:szCs w:val="22"/>
              </w:rPr>
              <w:t xml:space="preserve">Documentation </w:t>
            </w:r>
          </w:p>
        </w:tc>
        <w:tc>
          <w:tcPr>
            <w:tcW w:w="8647" w:type="dxa"/>
            <w:shd w:val="clear" w:color="auto" w:fill="auto"/>
            <w:vAlign w:val="center"/>
          </w:tcPr>
          <w:p w14:paraId="11EFA6C3" w14:textId="77777777" w:rsidR="00432621" w:rsidRDefault="00432621" w:rsidP="000A574C">
            <w:pPr>
              <w:rPr>
                <w:i/>
                <w:sz w:val="22"/>
                <w:szCs w:val="22"/>
              </w:rPr>
            </w:pPr>
            <w:r>
              <w:rPr>
                <w:i/>
                <w:sz w:val="22"/>
                <w:szCs w:val="22"/>
              </w:rPr>
              <w:t xml:space="preserve">Présentation des documents qui assurent le contrôle et le suivi des prestations en cours de collecte ou au point de déchargement </w:t>
            </w:r>
          </w:p>
          <w:p w14:paraId="31DD36A5" w14:textId="77777777" w:rsidR="00432621" w:rsidRDefault="00432621" w:rsidP="000A574C">
            <w:pPr>
              <w:rPr>
                <w:i/>
                <w:sz w:val="22"/>
                <w:szCs w:val="22"/>
              </w:rPr>
            </w:pPr>
            <w:r>
              <w:rPr>
                <w:i/>
                <w:sz w:val="22"/>
                <w:szCs w:val="22"/>
              </w:rPr>
              <w:t xml:space="preserve">Présentation des documents mis à disposition du groupement pour le </w:t>
            </w:r>
            <w:proofErr w:type="spellStart"/>
            <w:r>
              <w:rPr>
                <w:i/>
                <w:sz w:val="22"/>
                <w:szCs w:val="22"/>
              </w:rPr>
              <w:t>reporting</w:t>
            </w:r>
            <w:proofErr w:type="spellEnd"/>
            <w:r>
              <w:rPr>
                <w:i/>
                <w:sz w:val="22"/>
                <w:szCs w:val="22"/>
              </w:rPr>
              <w:t xml:space="preserve"> mensuel et </w:t>
            </w:r>
            <w:r w:rsidR="00B7012E">
              <w:rPr>
                <w:i/>
                <w:sz w:val="22"/>
                <w:szCs w:val="22"/>
              </w:rPr>
              <w:t xml:space="preserve">le </w:t>
            </w:r>
            <w:r>
              <w:rPr>
                <w:i/>
                <w:sz w:val="22"/>
                <w:szCs w:val="22"/>
              </w:rPr>
              <w:t>suivi annuel</w:t>
            </w:r>
          </w:p>
          <w:p w14:paraId="0E862D70" w14:textId="77777777" w:rsidR="00432621" w:rsidRPr="003E2F0B" w:rsidRDefault="00432621" w:rsidP="000A574C">
            <w:pPr>
              <w:rPr>
                <w:i/>
                <w:sz w:val="22"/>
                <w:szCs w:val="22"/>
              </w:rPr>
            </w:pPr>
          </w:p>
        </w:tc>
      </w:tr>
    </w:tbl>
    <w:p w14:paraId="7994DBD1" w14:textId="77777777" w:rsidR="008379A6" w:rsidRDefault="008379A6" w:rsidP="008379A6">
      <w:pPr>
        <w:tabs>
          <w:tab w:val="left" w:pos="990"/>
        </w:tabs>
        <w:rPr>
          <w:sz w:val="22"/>
          <w:szCs w:val="22"/>
        </w:rPr>
      </w:pPr>
    </w:p>
    <w:p w14:paraId="5EC1CD45" w14:textId="77777777" w:rsidR="00D85F97" w:rsidRPr="006C77C1" w:rsidRDefault="00D85F97">
      <w:pPr>
        <w:rPr>
          <w:sz w:val="22"/>
          <w:szCs w:val="22"/>
        </w:rPr>
      </w:pPr>
    </w:p>
    <w:p w14:paraId="4BECC315" w14:textId="77777777" w:rsidR="00432621" w:rsidRPr="008379A6" w:rsidRDefault="00432621" w:rsidP="00432621">
      <w:pPr>
        <w:rPr>
          <w:rFonts w:ascii="Arial" w:hAnsi="Arial" w:cs="Arial"/>
          <w:color w:val="2F5496"/>
          <w:sz w:val="28"/>
          <w:szCs w:val="32"/>
          <w:lang w:eastAsia="en-US"/>
        </w:rPr>
      </w:pPr>
      <w:r>
        <w:rPr>
          <w:rFonts w:ascii="Arial" w:hAnsi="Arial" w:cs="Arial"/>
          <w:color w:val="2F5496"/>
          <w:sz w:val="28"/>
          <w:szCs w:val="32"/>
          <w:lang w:eastAsia="en-US"/>
        </w:rPr>
        <w:t>Chapitre 3</w:t>
      </w:r>
      <w:r w:rsidRPr="008379A6">
        <w:rPr>
          <w:rFonts w:ascii="Arial" w:hAnsi="Arial" w:cs="Arial"/>
          <w:color w:val="2F5496"/>
          <w:sz w:val="28"/>
          <w:szCs w:val="32"/>
          <w:lang w:eastAsia="en-US"/>
        </w:rPr>
        <w:t xml:space="preserve"> : </w:t>
      </w:r>
      <w:r w:rsidR="00857F9F">
        <w:rPr>
          <w:rFonts w:ascii="Arial" w:hAnsi="Arial" w:cs="Arial"/>
          <w:color w:val="2F5496"/>
          <w:sz w:val="28"/>
          <w:szCs w:val="32"/>
          <w:lang w:eastAsia="en-US"/>
        </w:rPr>
        <w:t xml:space="preserve">Critère environnemental </w:t>
      </w:r>
      <w:r>
        <w:rPr>
          <w:rFonts w:ascii="Arial" w:hAnsi="Arial" w:cs="Arial"/>
          <w:color w:val="2F5496"/>
          <w:sz w:val="28"/>
          <w:szCs w:val="32"/>
          <w:lang w:eastAsia="en-US"/>
        </w:rPr>
        <w:t xml:space="preserve"> </w:t>
      </w:r>
    </w:p>
    <w:p w14:paraId="5504CF80" w14:textId="77777777" w:rsidR="00FB66CF" w:rsidRDefault="00FB66CF">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647"/>
      </w:tblGrid>
      <w:tr w:rsidR="00432621" w:rsidRPr="006C77C1" w14:paraId="74EB1142" w14:textId="77777777" w:rsidTr="000A574C">
        <w:trPr>
          <w:trHeight w:val="536"/>
        </w:trPr>
        <w:tc>
          <w:tcPr>
            <w:tcW w:w="10456" w:type="dxa"/>
            <w:gridSpan w:val="2"/>
            <w:shd w:val="clear" w:color="auto" w:fill="F2F2F2"/>
            <w:vAlign w:val="center"/>
          </w:tcPr>
          <w:p w14:paraId="3499374B" w14:textId="77777777" w:rsidR="00432621" w:rsidRPr="006C77C1" w:rsidRDefault="00432621" w:rsidP="000A574C">
            <w:pPr>
              <w:pStyle w:val="Paragraphedeliste"/>
              <w:autoSpaceDE w:val="0"/>
              <w:autoSpaceDN w:val="0"/>
              <w:adjustRightInd w:val="0"/>
              <w:ind w:left="0" w:firstLine="0"/>
              <w:jc w:val="center"/>
              <w:rPr>
                <w:rFonts w:ascii="Times New Roman" w:hAnsi="Times New Roman"/>
                <w:b/>
                <w:szCs w:val="22"/>
                <w:lang w:eastAsia="fr-FR"/>
              </w:rPr>
            </w:pPr>
            <w:r>
              <w:rPr>
                <w:rFonts w:ascii="Times New Roman" w:hAnsi="Times New Roman"/>
                <w:b/>
                <w:szCs w:val="22"/>
                <w:lang w:eastAsia="fr-FR"/>
              </w:rPr>
              <w:t xml:space="preserve">Critère environnemental </w:t>
            </w:r>
          </w:p>
        </w:tc>
      </w:tr>
      <w:tr w:rsidR="00432621" w:rsidRPr="006C77C1" w14:paraId="10C333C0" w14:textId="77777777" w:rsidTr="00912DBB">
        <w:trPr>
          <w:trHeight w:val="216"/>
        </w:trPr>
        <w:tc>
          <w:tcPr>
            <w:tcW w:w="1809" w:type="dxa"/>
            <w:shd w:val="clear" w:color="auto" w:fill="auto"/>
            <w:vAlign w:val="center"/>
          </w:tcPr>
          <w:p w14:paraId="79020915" w14:textId="77777777" w:rsidR="00432621" w:rsidRPr="003E2F0B" w:rsidRDefault="00912DBB" w:rsidP="000A574C">
            <w:pPr>
              <w:tabs>
                <w:tab w:val="left" w:pos="10935"/>
              </w:tabs>
              <w:rPr>
                <w:b/>
                <w:sz w:val="22"/>
                <w:szCs w:val="22"/>
              </w:rPr>
            </w:pPr>
            <w:r>
              <w:rPr>
                <w:b/>
                <w:sz w:val="22"/>
                <w:szCs w:val="22"/>
              </w:rPr>
              <w:t xml:space="preserve">Performance dans la gestion des déchets </w:t>
            </w:r>
          </w:p>
        </w:tc>
        <w:tc>
          <w:tcPr>
            <w:tcW w:w="8647" w:type="dxa"/>
            <w:shd w:val="clear" w:color="auto" w:fill="auto"/>
          </w:tcPr>
          <w:p w14:paraId="33869FDB" w14:textId="284B43E8" w:rsidR="007B4CBA" w:rsidRDefault="007B4CBA" w:rsidP="00912DBB">
            <w:pPr>
              <w:rPr>
                <w:i/>
                <w:sz w:val="22"/>
                <w:szCs w:val="22"/>
              </w:rPr>
            </w:pPr>
          </w:p>
          <w:p w14:paraId="78A77E7D" w14:textId="77777777" w:rsidR="00944641" w:rsidRDefault="00944641" w:rsidP="00912DBB">
            <w:r>
              <w:t xml:space="preserve">Présentation du type de traitement-valorisation/type de déchets. </w:t>
            </w:r>
          </w:p>
          <w:p w14:paraId="5505B08C" w14:textId="65C03341" w:rsidR="00944641" w:rsidRPr="00944641" w:rsidRDefault="00944641" w:rsidP="00912DBB">
            <w:pPr>
              <w:rPr>
                <w:i/>
              </w:rPr>
            </w:pPr>
            <w:r w:rsidRPr="00944641">
              <w:rPr>
                <w:i/>
              </w:rPr>
              <w:t>Précision sur la valorisation des déchets OMR + Recyclable (</w:t>
            </w:r>
            <w:r w:rsidRPr="00944641">
              <w:rPr>
                <w:i/>
                <w:u w:val="single"/>
              </w:rPr>
              <w:t>filières précises pour les types de déchets collectés</w:t>
            </w:r>
            <w:r w:rsidRPr="00944641">
              <w:rPr>
                <w:i/>
              </w:rPr>
              <w:t xml:space="preserve">).  </w:t>
            </w:r>
            <w:r w:rsidRPr="00944641">
              <w:rPr>
                <w:i/>
              </w:rPr>
              <w:br/>
              <w:t>La présentation devra prendre en compte les lieux de valorisation des déchets par type de déchets ainsi que le bilan carbone des exutoires en tant que tel (consommation énergétique, énergie grise, etc…).</w:t>
            </w:r>
          </w:p>
          <w:p w14:paraId="5E23716C" w14:textId="39FA5E70" w:rsidR="00944641" w:rsidRPr="00912DBB" w:rsidRDefault="00944641" w:rsidP="00912DBB">
            <w:pPr>
              <w:rPr>
                <w:i/>
                <w:sz w:val="22"/>
                <w:szCs w:val="22"/>
              </w:rPr>
            </w:pPr>
          </w:p>
        </w:tc>
      </w:tr>
      <w:tr w:rsidR="00432621" w:rsidRPr="006C77C1" w14:paraId="22281F55" w14:textId="77777777" w:rsidTr="000A574C">
        <w:trPr>
          <w:trHeight w:val="216"/>
        </w:trPr>
        <w:tc>
          <w:tcPr>
            <w:tcW w:w="1809" w:type="dxa"/>
            <w:shd w:val="clear" w:color="auto" w:fill="auto"/>
            <w:vAlign w:val="center"/>
          </w:tcPr>
          <w:p w14:paraId="2BA4F55D" w14:textId="6A78D0C7" w:rsidR="00432621" w:rsidRPr="003E2F0B" w:rsidRDefault="00944641" w:rsidP="000A574C">
            <w:pPr>
              <w:tabs>
                <w:tab w:val="left" w:pos="10935"/>
              </w:tabs>
              <w:rPr>
                <w:b/>
                <w:sz w:val="22"/>
                <w:szCs w:val="22"/>
              </w:rPr>
            </w:pPr>
            <w:r>
              <w:rPr>
                <w:b/>
                <w:sz w:val="22"/>
                <w:szCs w:val="22"/>
              </w:rPr>
              <w:t>Bilan carbone de la c</w:t>
            </w:r>
            <w:r w:rsidR="00912DBB">
              <w:rPr>
                <w:b/>
                <w:sz w:val="22"/>
                <w:szCs w:val="22"/>
              </w:rPr>
              <w:t xml:space="preserve">ollecte </w:t>
            </w:r>
          </w:p>
        </w:tc>
        <w:tc>
          <w:tcPr>
            <w:tcW w:w="8647" w:type="dxa"/>
            <w:shd w:val="clear" w:color="auto" w:fill="auto"/>
            <w:vAlign w:val="center"/>
          </w:tcPr>
          <w:p w14:paraId="7265B57E" w14:textId="37EE56A8" w:rsidR="00432621" w:rsidRPr="00944641" w:rsidRDefault="00944641" w:rsidP="00912DBB">
            <w:pPr>
              <w:rPr>
                <w:sz w:val="22"/>
                <w:szCs w:val="22"/>
              </w:rPr>
            </w:pPr>
            <w:r w:rsidRPr="00944641">
              <w:rPr>
                <w:sz w:val="22"/>
                <w:szCs w:val="22"/>
              </w:rPr>
              <w:t>Présentation du b</w:t>
            </w:r>
            <w:r w:rsidR="00912DBB" w:rsidRPr="00944641">
              <w:rPr>
                <w:sz w:val="22"/>
                <w:szCs w:val="22"/>
              </w:rPr>
              <w:t>ilan carbone généré par la collecte</w:t>
            </w:r>
          </w:p>
          <w:p w14:paraId="26FEA787" w14:textId="27034ADE" w:rsidR="00944641" w:rsidRDefault="00944641" w:rsidP="00944641">
            <w:pPr>
              <w:pStyle w:val="Commentaire"/>
              <w:rPr>
                <w:i/>
                <w:sz w:val="22"/>
                <w:szCs w:val="22"/>
              </w:rPr>
            </w:pPr>
          </w:p>
          <w:p w14:paraId="267D0E0F" w14:textId="269115D1" w:rsidR="00944641" w:rsidRPr="00944641" w:rsidRDefault="00944641" w:rsidP="00944641">
            <w:pPr>
              <w:pStyle w:val="Commentaire"/>
              <w:rPr>
                <w:i/>
              </w:rPr>
            </w:pPr>
            <w:r w:rsidRPr="00944641">
              <w:rPr>
                <w:i/>
              </w:rPr>
              <w:t xml:space="preserve">Estimation par le prestataire du Bilan Carbone de la collecte pour l’ensemble du groupement en fonction du véhicule utilisé (importance dans le renouvellement de son parc de camion) et de l’optimisation de la tournée (nombre de kilomètre effectué + point de départ de la collecte + arrivée exutoire). Cette estimation de la collecte devra être présentée par collecte puis estimée sur une année d’exercice. </w:t>
            </w:r>
          </w:p>
          <w:p w14:paraId="55AB739C" w14:textId="2ADAA867" w:rsidR="00912DBB" w:rsidRDefault="00912DBB" w:rsidP="00912DBB">
            <w:pPr>
              <w:rPr>
                <w:i/>
                <w:sz w:val="22"/>
                <w:szCs w:val="22"/>
              </w:rPr>
            </w:pPr>
          </w:p>
          <w:p w14:paraId="217B3144" w14:textId="77777777" w:rsidR="00944641" w:rsidRDefault="00944641" w:rsidP="00912DBB">
            <w:pPr>
              <w:rPr>
                <w:i/>
                <w:sz w:val="22"/>
                <w:szCs w:val="22"/>
              </w:rPr>
            </w:pPr>
          </w:p>
          <w:p w14:paraId="42F09244" w14:textId="663D3873" w:rsidR="00944641" w:rsidRPr="003E2F0B" w:rsidRDefault="00944641" w:rsidP="00912DBB">
            <w:pPr>
              <w:rPr>
                <w:i/>
                <w:sz w:val="22"/>
                <w:szCs w:val="22"/>
              </w:rPr>
            </w:pPr>
          </w:p>
        </w:tc>
      </w:tr>
      <w:tr w:rsidR="00DA023A" w:rsidRPr="006C77C1" w14:paraId="69A04E12" w14:textId="77777777" w:rsidTr="000A574C">
        <w:trPr>
          <w:trHeight w:val="216"/>
        </w:trPr>
        <w:tc>
          <w:tcPr>
            <w:tcW w:w="1809" w:type="dxa"/>
            <w:shd w:val="clear" w:color="auto" w:fill="auto"/>
            <w:vAlign w:val="center"/>
          </w:tcPr>
          <w:p w14:paraId="75C3301E" w14:textId="38ED7801" w:rsidR="00DA023A" w:rsidRDefault="00DA023A" w:rsidP="000A574C">
            <w:pPr>
              <w:tabs>
                <w:tab w:val="left" w:pos="10935"/>
              </w:tabs>
              <w:rPr>
                <w:b/>
                <w:sz w:val="22"/>
                <w:szCs w:val="22"/>
              </w:rPr>
            </w:pPr>
            <w:r>
              <w:rPr>
                <w:b/>
                <w:sz w:val="22"/>
                <w:szCs w:val="22"/>
              </w:rPr>
              <w:t>Démarche Durable du candidat</w:t>
            </w:r>
          </w:p>
        </w:tc>
        <w:tc>
          <w:tcPr>
            <w:tcW w:w="8647" w:type="dxa"/>
            <w:shd w:val="clear" w:color="auto" w:fill="auto"/>
            <w:vAlign w:val="center"/>
          </w:tcPr>
          <w:p w14:paraId="5C19ECDA" w14:textId="13AEE515" w:rsidR="00DA023A" w:rsidRDefault="00DA023A" w:rsidP="00944641">
            <w:pPr>
              <w:rPr>
                <w:i/>
                <w:sz w:val="22"/>
                <w:szCs w:val="22"/>
              </w:rPr>
            </w:pPr>
            <w:r>
              <w:rPr>
                <w:i/>
                <w:sz w:val="22"/>
                <w:szCs w:val="22"/>
              </w:rPr>
              <w:t xml:space="preserve">Présentation de </w:t>
            </w:r>
            <w:r w:rsidR="00944641">
              <w:rPr>
                <w:i/>
                <w:sz w:val="22"/>
                <w:szCs w:val="22"/>
              </w:rPr>
              <w:t>l</w:t>
            </w:r>
            <w:r>
              <w:rPr>
                <w:i/>
                <w:sz w:val="22"/>
                <w:szCs w:val="22"/>
              </w:rPr>
              <w:t xml:space="preserve">a démarche de transition environnementale pluriannuelle (les actions déjà mises en place </w:t>
            </w:r>
            <w:r w:rsidR="00944641">
              <w:rPr>
                <w:i/>
                <w:sz w:val="22"/>
                <w:szCs w:val="22"/>
              </w:rPr>
              <w:t xml:space="preserve">ainsi que </w:t>
            </w:r>
            <w:r>
              <w:rPr>
                <w:i/>
                <w:sz w:val="22"/>
                <w:szCs w:val="22"/>
              </w:rPr>
              <w:t xml:space="preserve">les actions à venir pour améliorer son impact sur l’environnement). </w:t>
            </w:r>
            <w:r>
              <w:rPr>
                <w:i/>
                <w:sz w:val="22"/>
                <w:szCs w:val="22"/>
              </w:rPr>
              <w:br/>
              <w:t>Cette présentation pourra intégrer le Plan de déplacement de ses agents, le bilan carbone de son activité générale, les actions d’économies de ressources (énergie, eau…), les actions de maintien de la biodiversité, etc…</w:t>
            </w:r>
            <w:r>
              <w:rPr>
                <w:i/>
                <w:sz w:val="22"/>
                <w:szCs w:val="22"/>
              </w:rPr>
              <w:br/>
              <w:t xml:space="preserve">L’ensemble des actions démontrées doivent être en lien avec son activité et le marché auquel il répond. </w:t>
            </w:r>
            <w:r>
              <w:rPr>
                <w:i/>
                <w:sz w:val="22"/>
                <w:szCs w:val="22"/>
              </w:rPr>
              <w:br/>
              <w:t xml:space="preserve">Le candidat pourra présenter toutes les actions qu’il met en place pour sensibiliser ses clients à limiter la production de déchets en amont de la collecte.  Une attention particulière sera portée sur les messages qui sont délivrés dans les supports de communication. </w:t>
            </w:r>
          </w:p>
        </w:tc>
      </w:tr>
    </w:tbl>
    <w:p w14:paraId="4ACCE0E6" w14:textId="5483E622" w:rsidR="004B2066" w:rsidRPr="006C77C1" w:rsidRDefault="004B2066" w:rsidP="004B2066">
      <w:pPr>
        <w:rPr>
          <w:sz w:val="22"/>
          <w:szCs w:val="22"/>
        </w:rPr>
      </w:pPr>
    </w:p>
    <w:sectPr w:rsidR="004B2066" w:rsidRPr="006C77C1" w:rsidSect="006C77C1">
      <w:footerReference w:type="default" r:id="rId16"/>
      <w:headerReference w:type="first" r:id="rId17"/>
      <w:pgSz w:w="11906" w:h="16838" w:code="9"/>
      <w:pgMar w:top="720" w:right="720" w:bottom="720" w:left="720" w:header="568" w:footer="272"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9A6629" w16cid:durableId="2B38FCE0"/>
  <w16cid:commentId w16cid:paraId="4C9071F9" w16cid:durableId="2B38FB33"/>
  <w16cid:commentId w16cid:paraId="5CCCD018" w16cid:durableId="2B38FB34"/>
  <w16cid:commentId w16cid:paraId="34B07245" w16cid:durableId="2B38FB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9652D" w14:textId="77777777" w:rsidR="00A97936" w:rsidRDefault="00A97936">
      <w:r>
        <w:separator/>
      </w:r>
    </w:p>
  </w:endnote>
  <w:endnote w:type="continuationSeparator" w:id="0">
    <w:p w14:paraId="2E2E7AA9" w14:textId="77777777" w:rsidR="00A97936" w:rsidRDefault="00A9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variable"/>
  </w:font>
  <w:font w:name="CIDFont+F4">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560"/>
    </w:tblGrid>
    <w:tr w:rsidR="006C77C1" w14:paraId="76041EA4" w14:textId="77777777" w:rsidTr="006C77C1">
      <w:trPr>
        <w:trHeight w:val="161"/>
      </w:trPr>
      <w:tc>
        <w:tcPr>
          <w:tcW w:w="3560" w:type="dxa"/>
          <w:vMerge w:val="restart"/>
          <w:shd w:val="clear" w:color="auto" w:fill="auto"/>
          <w:vAlign w:val="center"/>
        </w:tcPr>
        <w:p w14:paraId="0A2CDC17" w14:textId="77777777" w:rsidR="006C77C1" w:rsidRPr="00D01B94" w:rsidRDefault="006C77C1" w:rsidP="00D01B94">
          <w:pPr>
            <w:widowControl w:val="0"/>
            <w:suppressAutoHyphens/>
            <w:overflowPunct w:val="0"/>
            <w:autoSpaceDE w:val="0"/>
            <w:autoSpaceDN w:val="0"/>
            <w:adjustRightInd w:val="0"/>
            <w:jc w:val="center"/>
            <w:textAlignment w:val="baseline"/>
            <w:rPr>
              <w:rFonts w:ascii="Arial" w:hAnsi="Arial" w:cs="Arial"/>
              <w:b/>
              <w:color w:val="0070C0"/>
              <w:sz w:val="14"/>
              <w:szCs w:val="14"/>
            </w:rPr>
          </w:pPr>
        </w:p>
      </w:tc>
    </w:tr>
    <w:tr w:rsidR="006C77C1" w14:paraId="2024897E" w14:textId="77777777" w:rsidTr="006C77C1">
      <w:trPr>
        <w:trHeight w:val="230"/>
      </w:trPr>
      <w:tc>
        <w:tcPr>
          <w:tcW w:w="3560" w:type="dxa"/>
          <w:vMerge/>
          <w:tcBorders>
            <w:top w:val="single" w:sz="4" w:space="0" w:color="auto"/>
          </w:tcBorders>
          <w:shd w:val="clear" w:color="auto" w:fill="auto"/>
          <w:vAlign w:val="center"/>
        </w:tcPr>
        <w:p w14:paraId="171873F0" w14:textId="77777777" w:rsidR="006C77C1" w:rsidRDefault="006C77C1">
          <w:pPr>
            <w:pStyle w:val="Pieddepage"/>
          </w:pPr>
        </w:p>
      </w:tc>
    </w:tr>
  </w:tbl>
  <w:p w14:paraId="34BB6F4E" w14:textId="77777777" w:rsidR="00C30CD9" w:rsidRDefault="00C30CD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646AE" w14:textId="77777777" w:rsidR="00A97936" w:rsidRDefault="00A97936">
      <w:r>
        <w:separator/>
      </w:r>
    </w:p>
  </w:footnote>
  <w:footnote w:type="continuationSeparator" w:id="0">
    <w:p w14:paraId="3A3B5704" w14:textId="77777777" w:rsidR="00A97936" w:rsidRDefault="00A979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9E467" w14:textId="77777777" w:rsidR="006C77C1" w:rsidRDefault="006C77C1" w:rsidP="006C77C1">
    <w:pPr>
      <w:pStyle w:val="En-tte"/>
      <w:jc w:val="center"/>
    </w:pPr>
    <w:r w:rsidRPr="006C77C1">
      <w:rPr>
        <w:b/>
        <w:color w:val="2F5496"/>
      </w:rPr>
      <w:t>ACCORD CADRE DE SERVICES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06003"/>
    <w:multiLevelType w:val="hybridMultilevel"/>
    <w:tmpl w:val="7CA2B9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B2C4B63A">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7016CE"/>
    <w:multiLevelType w:val="singleLevel"/>
    <w:tmpl w:val="21D89EE2"/>
    <w:lvl w:ilvl="0">
      <w:start w:val="5"/>
      <w:numFmt w:val="decimal"/>
      <w:lvlText w:val="%1"/>
      <w:lvlJc w:val="left"/>
      <w:pPr>
        <w:tabs>
          <w:tab w:val="num" w:pos="360"/>
        </w:tabs>
        <w:ind w:left="360" w:hanging="360"/>
      </w:pPr>
      <w:rPr>
        <w:rFonts w:hint="default"/>
        <w:b w:val="0"/>
      </w:rPr>
    </w:lvl>
  </w:abstractNum>
  <w:abstractNum w:abstractNumId="2" w15:restartNumberingAfterBreak="0">
    <w:nsid w:val="42E45CD2"/>
    <w:multiLevelType w:val="singleLevel"/>
    <w:tmpl w:val="685A9E30"/>
    <w:lvl w:ilvl="0">
      <w:numFmt w:val="bullet"/>
      <w:lvlText w:val="-"/>
      <w:lvlJc w:val="left"/>
      <w:pPr>
        <w:tabs>
          <w:tab w:val="num" w:pos="480"/>
        </w:tabs>
        <w:ind w:left="480" w:hanging="360"/>
      </w:pPr>
      <w:rPr>
        <w:rFonts w:hint="default"/>
      </w:rPr>
    </w:lvl>
  </w:abstractNum>
  <w:abstractNum w:abstractNumId="3" w15:restartNumberingAfterBreak="0">
    <w:nsid w:val="43E32E5F"/>
    <w:multiLevelType w:val="singleLevel"/>
    <w:tmpl w:val="8668B992"/>
    <w:lvl w:ilvl="0">
      <w:numFmt w:val="bullet"/>
      <w:lvlText w:val="-"/>
      <w:lvlJc w:val="left"/>
      <w:pPr>
        <w:tabs>
          <w:tab w:val="num" w:pos="360"/>
        </w:tabs>
        <w:ind w:left="360" w:hanging="360"/>
      </w:pPr>
      <w:rPr>
        <w:rFonts w:hint="default"/>
      </w:rPr>
    </w:lvl>
  </w:abstractNum>
  <w:abstractNum w:abstractNumId="4" w15:restartNumberingAfterBreak="0">
    <w:nsid w:val="447C08D7"/>
    <w:multiLevelType w:val="hybridMultilevel"/>
    <w:tmpl w:val="6F72D0C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8342A9E"/>
    <w:multiLevelType w:val="hybridMultilevel"/>
    <w:tmpl w:val="51302C86"/>
    <w:lvl w:ilvl="0" w:tplc="040C000D">
      <w:start w:val="1"/>
      <w:numFmt w:val="bullet"/>
      <w:lvlText w:val=""/>
      <w:lvlJc w:val="left"/>
      <w:pPr>
        <w:ind w:left="1193" w:hanging="360"/>
      </w:pPr>
      <w:rPr>
        <w:rFonts w:ascii="Wingdings" w:hAnsi="Wingdings" w:hint="default"/>
      </w:rPr>
    </w:lvl>
    <w:lvl w:ilvl="1" w:tplc="040C0003" w:tentative="1">
      <w:start w:val="1"/>
      <w:numFmt w:val="bullet"/>
      <w:lvlText w:val="o"/>
      <w:lvlJc w:val="left"/>
      <w:pPr>
        <w:ind w:left="1913" w:hanging="360"/>
      </w:pPr>
      <w:rPr>
        <w:rFonts w:ascii="Courier New" w:hAnsi="Courier New" w:cs="Courier New" w:hint="default"/>
      </w:rPr>
    </w:lvl>
    <w:lvl w:ilvl="2" w:tplc="040C0005" w:tentative="1">
      <w:start w:val="1"/>
      <w:numFmt w:val="bullet"/>
      <w:lvlText w:val=""/>
      <w:lvlJc w:val="left"/>
      <w:pPr>
        <w:ind w:left="2633" w:hanging="360"/>
      </w:pPr>
      <w:rPr>
        <w:rFonts w:ascii="Wingdings" w:hAnsi="Wingdings" w:hint="default"/>
      </w:rPr>
    </w:lvl>
    <w:lvl w:ilvl="3" w:tplc="040C0001" w:tentative="1">
      <w:start w:val="1"/>
      <w:numFmt w:val="bullet"/>
      <w:lvlText w:val=""/>
      <w:lvlJc w:val="left"/>
      <w:pPr>
        <w:ind w:left="3353" w:hanging="360"/>
      </w:pPr>
      <w:rPr>
        <w:rFonts w:ascii="Symbol" w:hAnsi="Symbol" w:hint="default"/>
      </w:rPr>
    </w:lvl>
    <w:lvl w:ilvl="4" w:tplc="040C0003" w:tentative="1">
      <w:start w:val="1"/>
      <w:numFmt w:val="bullet"/>
      <w:lvlText w:val="o"/>
      <w:lvlJc w:val="left"/>
      <w:pPr>
        <w:ind w:left="4073" w:hanging="360"/>
      </w:pPr>
      <w:rPr>
        <w:rFonts w:ascii="Courier New" w:hAnsi="Courier New" w:cs="Courier New" w:hint="default"/>
      </w:rPr>
    </w:lvl>
    <w:lvl w:ilvl="5" w:tplc="040C0005" w:tentative="1">
      <w:start w:val="1"/>
      <w:numFmt w:val="bullet"/>
      <w:lvlText w:val=""/>
      <w:lvlJc w:val="left"/>
      <w:pPr>
        <w:ind w:left="4793" w:hanging="360"/>
      </w:pPr>
      <w:rPr>
        <w:rFonts w:ascii="Wingdings" w:hAnsi="Wingdings" w:hint="default"/>
      </w:rPr>
    </w:lvl>
    <w:lvl w:ilvl="6" w:tplc="040C0001" w:tentative="1">
      <w:start w:val="1"/>
      <w:numFmt w:val="bullet"/>
      <w:lvlText w:val=""/>
      <w:lvlJc w:val="left"/>
      <w:pPr>
        <w:ind w:left="5513" w:hanging="360"/>
      </w:pPr>
      <w:rPr>
        <w:rFonts w:ascii="Symbol" w:hAnsi="Symbol" w:hint="default"/>
      </w:rPr>
    </w:lvl>
    <w:lvl w:ilvl="7" w:tplc="040C0003" w:tentative="1">
      <w:start w:val="1"/>
      <w:numFmt w:val="bullet"/>
      <w:lvlText w:val="o"/>
      <w:lvlJc w:val="left"/>
      <w:pPr>
        <w:ind w:left="6233" w:hanging="360"/>
      </w:pPr>
      <w:rPr>
        <w:rFonts w:ascii="Courier New" w:hAnsi="Courier New" w:cs="Courier New" w:hint="default"/>
      </w:rPr>
    </w:lvl>
    <w:lvl w:ilvl="8" w:tplc="040C0005" w:tentative="1">
      <w:start w:val="1"/>
      <w:numFmt w:val="bullet"/>
      <w:lvlText w:val=""/>
      <w:lvlJc w:val="left"/>
      <w:pPr>
        <w:ind w:left="6953" w:hanging="360"/>
      </w:pPr>
      <w:rPr>
        <w:rFonts w:ascii="Wingdings" w:hAnsi="Wingdings" w:hint="default"/>
      </w:rPr>
    </w:lvl>
  </w:abstractNum>
  <w:abstractNum w:abstractNumId="6" w15:restartNumberingAfterBreak="0">
    <w:nsid w:val="4A060937"/>
    <w:multiLevelType w:val="singleLevel"/>
    <w:tmpl w:val="E4949F8E"/>
    <w:lvl w:ilvl="0">
      <w:start w:val="1"/>
      <w:numFmt w:val="decimal"/>
      <w:lvlText w:val="%1."/>
      <w:lvlJc w:val="left"/>
      <w:pPr>
        <w:tabs>
          <w:tab w:val="num" w:pos="360"/>
        </w:tabs>
        <w:ind w:left="360" w:hanging="360"/>
      </w:pPr>
    </w:lvl>
  </w:abstractNum>
  <w:abstractNum w:abstractNumId="7" w15:restartNumberingAfterBreak="0">
    <w:nsid w:val="4C2E3F00"/>
    <w:multiLevelType w:val="singleLevel"/>
    <w:tmpl w:val="8668B992"/>
    <w:lvl w:ilvl="0">
      <w:numFmt w:val="bullet"/>
      <w:lvlText w:val="-"/>
      <w:lvlJc w:val="left"/>
      <w:pPr>
        <w:tabs>
          <w:tab w:val="num" w:pos="360"/>
        </w:tabs>
        <w:ind w:left="360" w:hanging="360"/>
      </w:pPr>
      <w:rPr>
        <w:rFonts w:hint="default"/>
      </w:rPr>
    </w:lvl>
  </w:abstractNum>
  <w:abstractNum w:abstractNumId="8" w15:restartNumberingAfterBreak="0">
    <w:nsid w:val="4F0825CC"/>
    <w:multiLevelType w:val="hybridMultilevel"/>
    <w:tmpl w:val="E4A898C6"/>
    <w:lvl w:ilvl="0" w:tplc="29C6F4C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9" w15:restartNumberingAfterBreak="0">
    <w:nsid w:val="54B03895"/>
    <w:multiLevelType w:val="hybridMultilevel"/>
    <w:tmpl w:val="CE64475C"/>
    <w:lvl w:ilvl="0" w:tplc="55D8A216">
      <w:numFmt w:val="bullet"/>
      <w:lvlText w:val="-"/>
      <w:lvlJc w:val="left"/>
      <w:pPr>
        <w:ind w:left="1770" w:hanging="360"/>
      </w:pPr>
      <w:rPr>
        <w:rFonts w:ascii="Arial" w:eastAsia="Times New Roman" w:hAnsi="Arial" w:cs="Arial"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0" w15:restartNumberingAfterBreak="0">
    <w:nsid w:val="56C80192"/>
    <w:multiLevelType w:val="hybridMultilevel"/>
    <w:tmpl w:val="913C37D6"/>
    <w:lvl w:ilvl="0" w:tplc="D2CA1EF2">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67573543"/>
    <w:multiLevelType w:val="hybridMultilevel"/>
    <w:tmpl w:val="B17A4B0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3"/>
  </w:num>
  <w:num w:numId="5">
    <w:abstractNumId w:val="1"/>
  </w:num>
  <w:num w:numId="6">
    <w:abstractNumId w:val="10"/>
  </w:num>
  <w:num w:numId="7">
    <w:abstractNumId w:val="0"/>
  </w:num>
  <w:num w:numId="8">
    <w:abstractNumId w:val="4"/>
  </w:num>
  <w:num w:numId="9">
    <w:abstractNumId w:val="11"/>
  </w:num>
  <w:num w:numId="10">
    <w:abstractNumId w:val="9"/>
  </w:num>
  <w:num w:numId="11">
    <w:abstractNumId w:val="5"/>
  </w:num>
  <w:num w:numId="12">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elle Sentenac">
    <w15:presenceInfo w15:providerId="None" w15:userId="Gaelle Senten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C14"/>
    <w:rsid w:val="0001463D"/>
    <w:rsid w:val="00045808"/>
    <w:rsid w:val="00052D4F"/>
    <w:rsid w:val="00053932"/>
    <w:rsid w:val="00054BE1"/>
    <w:rsid w:val="00055607"/>
    <w:rsid w:val="00056F0A"/>
    <w:rsid w:val="0007047A"/>
    <w:rsid w:val="00077C6A"/>
    <w:rsid w:val="000832A3"/>
    <w:rsid w:val="00090164"/>
    <w:rsid w:val="0009037A"/>
    <w:rsid w:val="00090429"/>
    <w:rsid w:val="000A384A"/>
    <w:rsid w:val="000A5DF3"/>
    <w:rsid w:val="000A6A5B"/>
    <w:rsid w:val="000C02AD"/>
    <w:rsid w:val="000C3F50"/>
    <w:rsid w:val="000C535E"/>
    <w:rsid w:val="000D3595"/>
    <w:rsid w:val="000D58C9"/>
    <w:rsid w:val="000E0B36"/>
    <w:rsid w:val="000F439F"/>
    <w:rsid w:val="001007E5"/>
    <w:rsid w:val="001023CA"/>
    <w:rsid w:val="001066C9"/>
    <w:rsid w:val="00107CAE"/>
    <w:rsid w:val="001133AA"/>
    <w:rsid w:val="0011765B"/>
    <w:rsid w:val="00126069"/>
    <w:rsid w:val="00126C5B"/>
    <w:rsid w:val="0014367B"/>
    <w:rsid w:val="00144CE9"/>
    <w:rsid w:val="001601FA"/>
    <w:rsid w:val="001645F4"/>
    <w:rsid w:val="001646F0"/>
    <w:rsid w:val="00167DB1"/>
    <w:rsid w:val="0018662D"/>
    <w:rsid w:val="001A2A46"/>
    <w:rsid w:val="001B099E"/>
    <w:rsid w:val="001B0A76"/>
    <w:rsid w:val="001C55DA"/>
    <w:rsid w:val="001C61A3"/>
    <w:rsid w:val="001D1E67"/>
    <w:rsid w:val="001D3CEC"/>
    <w:rsid w:val="001D4E43"/>
    <w:rsid w:val="001D5AA0"/>
    <w:rsid w:val="001F60BE"/>
    <w:rsid w:val="00211036"/>
    <w:rsid w:val="002160A0"/>
    <w:rsid w:val="0022651B"/>
    <w:rsid w:val="00227685"/>
    <w:rsid w:val="002364F7"/>
    <w:rsid w:val="002376C6"/>
    <w:rsid w:val="002405A4"/>
    <w:rsid w:val="00251ED4"/>
    <w:rsid w:val="00252934"/>
    <w:rsid w:val="00253BED"/>
    <w:rsid w:val="00255A9B"/>
    <w:rsid w:val="00264C06"/>
    <w:rsid w:val="002770E0"/>
    <w:rsid w:val="00290985"/>
    <w:rsid w:val="00293A66"/>
    <w:rsid w:val="002A5019"/>
    <w:rsid w:val="002B361E"/>
    <w:rsid w:val="002C1169"/>
    <w:rsid w:val="002C604F"/>
    <w:rsid w:val="002D519F"/>
    <w:rsid w:val="002E01A8"/>
    <w:rsid w:val="002F69F9"/>
    <w:rsid w:val="00303FBE"/>
    <w:rsid w:val="00306D72"/>
    <w:rsid w:val="00310B28"/>
    <w:rsid w:val="00311CC5"/>
    <w:rsid w:val="00312123"/>
    <w:rsid w:val="00313F59"/>
    <w:rsid w:val="0031584F"/>
    <w:rsid w:val="00327A59"/>
    <w:rsid w:val="00332B4E"/>
    <w:rsid w:val="00340D95"/>
    <w:rsid w:val="0034151C"/>
    <w:rsid w:val="00343919"/>
    <w:rsid w:val="003513A0"/>
    <w:rsid w:val="0035436C"/>
    <w:rsid w:val="00361534"/>
    <w:rsid w:val="0036346B"/>
    <w:rsid w:val="003637EC"/>
    <w:rsid w:val="00372E30"/>
    <w:rsid w:val="0039186C"/>
    <w:rsid w:val="00393D13"/>
    <w:rsid w:val="00394C62"/>
    <w:rsid w:val="00395640"/>
    <w:rsid w:val="003A4E0E"/>
    <w:rsid w:val="003B63F9"/>
    <w:rsid w:val="003C6DF3"/>
    <w:rsid w:val="003D40AD"/>
    <w:rsid w:val="003D4874"/>
    <w:rsid w:val="003E025E"/>
    <w:rsid w:val="003E2F0B"/>
    <w:rsid w:val="003F6B88"/>
    <w:rsid w:val="00401538"/>
    <w:rsid w:val="0041302A"/>
    <w:rsid w:val="00423846"/>
    <w:rsid w:val="0042515D"/>
    <w:rsid w:val="00432621"/>
    <w:rsid w:val="00450DE4"/>
    <w:rsid w:val="00455A06"/>
    <w:rsid w:val="00462BB5"/>
    <w:rsid w:val="00463983"/>
    <w:rsid w:val="004714B4"/>
    <w:rsid w:val="0047167C"/>
    <w:rsid w:val="0047569E"/>
    <w:rsid w:val="004766BA"/>
    <w:rsid w:val="004938EA"/>
    <w:rsid w:val="00494D8C"/>
    <w:rsid w:val="004A29CD"/>
    <w:rsid w:val="004B16A6"/>
    <w:rsid w:val="004B2066"/>
    <w:rsid w:val="004B62EF"/>
    <w:rsid w:val="004E1670"/>
    <w:rsid w:val="004E3878"/>
    <w:rsid w:val="004E5E3C"/>
    <w:rsid w:val="004F0F9E"/>
    <w:rsid w:val="004F732E"/>
    <w:rsid w:val="00512182"/>
    <w:rsid w:val="00516501"/>
    <w:rsid w:val="005172C2"/>
    <w:rsid w:val="0052400C"/>
    <w:rsid w:val="00524E04"/>
    <w:rsid w:val="00533D67"/>
    <w:rsid w:val="0053587C"/>
    <w:rsid w:val="00550F1D"/>
    <w:rsid w:val="00555665"/>
    <w:rsid w:val="00571422"/>
    <w:rsid w:val="00571559"/>
    <w:rsid w:val="00580ACF"/>
    <w:rsid w:val="00583ACA"/>
    <w:rsid w:val="00585322"/>
    <w:rsid w:val="00597DFC"/>
    <w:rsid w:val="005A1085"/>
    <w:rsid w:val="005A4ACC"/>
    <w:rsid w:val="005A6646"/>
    <w:rsid w:val="005B061E"/>
    <w:rsid w:val="005B2B10"/>
    <w:rsid w:val="005B436A"/>
    <w:rsid w:val="005B6624"/>
    <w:rsid w:val="005D06D1"/>
    <w:rsid w:val="005D2F0E"/>
    <w:rsid w:val="005D3C10"/>
    <w:rsid w:val="005E21CE"/>
    <w:rsid w:val="005E2420"/>
    <w:rsid w:val="005E3908"/>
    <w:rsid w:val="005E7042"/>
    <w:rsid w:val="005F29AE"/>
    <w:rsid w:val="005F3728"/>
    <w:rsid w:val="00601A42"/>
    <w:rsid w:val="00603023"/>
    <w:rsid w:val="00613E98"/>
    <w:rsid w:val="006143CB"/>
    <w:rsid w:val="00630C93"/>
    <w:rsid w:val="00631892"/>
    <w:rsid w:val="006344EE"/>
    <w:rsid w:val="006510C7"/>
    <w:rsid w:val="0065577E"/>
    <w:rsid w:val="00657320"/>
    <w:rsid w:val="00657EDF"/>
    <w:rsid w:val="00660A6A"/>
    <w:rsid w:val="0067347C"/>
    <w:rsid w:val="006746B3"/>
    <w:rsid w:val="006762EF"/>
    <w:rsid w:val="00682ADD"/>
    <w:rsid w:val="006830E3"/>
    <w:rsid w:val="0068413E"/>
    <w:rsid w:val="0068471C"/>
    <w:rsid w:val="00690455"/>
    <w:rsid w:val="006A0CFA"/>
    <w:rsid w:val="006A1602"/>
    <w:rsid w:val="006A1D2D"/>
    <w:rsid w:val="006A67D9"/>
    <w:rsid w:val="006B3A51"/>
    <w:rsid w:val="006C4242"/>
    <w:rsid w:val="006C49E5"/>
    <w:rsid w:val="006C67D9"/>
    <w:rsid w:val="006C72CF"/>
    <w:rsid w:val="006C77C1"/>
    <w:rsid w:val="006D3DAF"/>
    <w:rsid w:val="006F5520"/>
    <w:rsid w:val="006F6837"/>
    <w:rsid w:val="006F7135"/>
    <w:rsid w:val="00705C14"/>
    <w:rsid w:val="007203ED"/>
    <w:rsid w:val="007223DC"/>
    <w:rsid w:val="00725850"/>
    <w:rsid w:val="00730521"/>
    <w:rsid w:val="00746C2F"/>
    <w:rsid w:val="00753406"/>
    <w:rsid w:val="007647C0"/>
    <w:rsid w:val="00775092"/>
    <w:rsid w:val="00785CF1"/>
    <w:rsid w:val="007A15E9"/>
    <w:rsid w:val="007A51AB"/>
    <w:rsid w:val="007B2E53"/>
    <w:rsid w:val="007B4CBA"/>
    <w:rsid w:val="007C1651"/>
    <w:rsid w:val="007C5309"/>
    <w:rsid w:val="007D0426"/>
    <w:rsid w:val="007D2041"/>
    <w:rsid w:val="007D3DF3"/>
    <w:rsid w:val="007E77DD"/>
    <w:rsid w:val="007F2EC0"/>
    <w:rsid w:val="007F7FF5"/>
    <w:rsid w:val="008019C3"/>
    <w:rsid w:val="0080301A"/>
    <w:rsid w:val="0080773D"/>
    <w:rsid w:val="00813ACB"/>
    <w:rsid w:val="00816797"/>
    <w:rsid w:val="00830EE3"/>
    <w:rsid w:val="008320A6"/>
    <w:rsid w:val="00833D51"/>
    <w:rsid w:val="00833E46"/>
    <w:rsid w:val="00835124"/>
    <w:rsid w:val="00835480"/>
    <w:rsid w:val="00837867"/>
    <w:rsid w:val="008379A6"/>
    <w:rsid w:val="00847947"/>
    <w:rsid w:val="00857F9F"/>
    <w:rsid w:val="00866D1F"/>
    <w:rsid w:val="00870201"/>
    <w:rsid w:val="00872C70"/>
    <w:rsid w:val="0087710C"/>
    <w:rsid w:val="008A3A90"/>
    <w:rsid w:val="008B66E4"/>
    <w:rsid w:val="008C5CC7"/>
    <w:rsid w:val="008C7A54"/>
    <w:rsid w:val="008D1FCD"/>
    <w:rsid w:val="008D6995"/>
    <w:rsid w:val="008F6D32"/>
    <w:rsid w:val="0090096E"/>
    <w:rsid w:val="00903028"/>
    <w:rsid w:val="00912DBB"/>
    <w:rsid w:val="009225D1"/>
    <w:rsid w:val="00926AA5"/>
    <w:rsid w:val="009338B1"/>
    <w:rsid w:val="009441DC"/>
    <w:rsid w:val="00944641"/>
    <w:rsid w:val="00955AEB"/>
    <w:rsid w:val="0095713A"/>
    <w:rsid w:val="00974F7A"/>
    <w:rsid w:val="009847E4"/>
    <w:rsid w:val="00987894"/>
    <w:rsid w:val="0099100C"/>
    <w:rsid w:val="00997A31"/>
    <w:rsid w:val="009A4A98"/>
    <w:rsid w:val="009A58DD"/>
    <w:rsid w:val="009A7AC8"/>
    <w:rsid w:val="009E0C8E"/>
    <w:rsid w:val="009E1DDD"/>
    <w:rsid w:val="00A00CA7"/>
    <w:rsid w:val="00A020BA"/>
    <w:rsid w:val="00A14345"/>
    <w:rsid w:val="00A40EC6"/>
    <w:rsid w:val="00A41463"/>
    <w:rsid w:val="00A51250"/>
    <w:rsid w:val="00A513D0"/>
    <w:rsid w:val="00A533F8"/>
    <w:rsid w:val="00A57242"/>
    <w:rsid w:val="00A60CC3"/>
    <w:rsid w:val="00A6134C"/>
    <w:rsid w:val="00A67F6E"/>
    <w:rsid w:val="00A738C7"/>
    <w:rsid w:val="00A77925"/>
    <w:rsid w:val="00A83853"/>
    <w:rsid w:val="00A94A1C"/>
    <w:rsid w:val="00A97936"/>
    <w:rsid w:val="00AA30CE"/>
    <w:rsid w:val="00AA6207"/>
    <w:rsid w:val="00AA7870"/>
    <w:rsid w:val="00AB1AA2"/>
    <w:rsid w:val="00AB76F8"/>
    <w:rsid w:val="00AC7312"/>
    <w:rsid w:val="00AD1BC4"/>
    <w:rsid w:val="00AD7F6A"/>
    <w:rsid w:val="00AF74C5"/>
    <w:rsid w:val="00B0353E"/>
    <w:rsid w:val="00B0380D"/>
    <w:rsid w:val="00B04AB7"/>
    <w:rsid w:val="00B14C40"/>
    <w:rsid w:val="00B164C2"/>
    <w:rsid w:val="00B20173"/>
    <w:rsid w:val="00B20AD8"/>
    <w:rsid w:val="00B232A1"/>
    <w:rsid w:val="00B35699"/>
    <w:rsid w:val="00B4624A"/>
    <w:rsid w:val="00B5410E"/>
    <w:rsid w:val="00B62E37"/>
    <w:rsid w:val="00B65789"/>
    <w:rsid w:val="00B66702"/>
    <w:rsid w:val="00B671F4"/>
    <w:rsid w:val="00B67C4C"/>
    <w:rsid w:val="00B7012E"/>
    <w:rsid w:val="00B74F29"/>
    <w:rsid w:val="00B81F89"/>
    <w:rsid w:val="00B92EB4"/>
    <w:rsid w:val="00B96083"/>
    <w:rsid w:val="00BB5EDF"/>
    <w:rsid w:val="00BB76EA"/>
    <w:rsid w:val="00BD46E7"/>
    <w:rsid w:val="00BD6233"/>
    <w:rsid w:val="00BE2747"/>
    <w:rsid w:val="00C00B46"/>
    <w:rsid w:val="00C040FF"/>
    <w:rsid w:val="00C07506"/>
    <w:rsid w:val="00C21B86"/>
    <w:rsid w:val="00C25C6F"/>
    <w:rsid w:val="00C30CD9"/>
    <w:rsid w:val="00C40BA4"/>
    <w:rsid w:val="00C41053"/>
    <w:rsid w:val="00C46115"/>
    <w:rsid w:val="00C57DEF"/>
    <w:rsid w:val="00C616C8"/>
    <w:rsid w:val="00C66C4B"/>
    <w:rsid w:val="00C71127"/>
    <w:rsid w:val="00C72009"/>
    <w:rsid w:val="00C75230"/>
    <w:rsid w:val="00C80D4D"/>
    <w:rsid w:val="00C86EC1"/>
    <w:rsid w:val="00C8742B"/>
    <w:rsid w:val="00C9462F"/>
    <w:rsid w:val="00C96D1B"/>
    <w:rsid w:val="00C9737F"/>
    <w:rsid w:val="00C97F4B"/>
    <w:rsid w:val="00CA646E"/>
    <w:rsid w:val="00CB0707"/>
    <w:rsid w:val="00CB107F"/>
    <w:rsid w:val="00CB2976"/>
    <w:rsid w:val="00CB3115"/>
    <w:rsid w:val="00CD018D"/>
    <w:rsid w:val="00CD1CF7"/>
    <w:rsid w:val="00CE06DF"/>
    <w:rsid w:val="00CF0F4E"/>
    <w:rsid w:val="00CF31CC"/>
    <w:rsid w:val="00D01B94"/>
    <w:rsid w:val="00D11A06"/>
    <w:rsid w:val="00D13738"/>
    <w:rsid w:val="00D20B5A"/>
    <w:rsid w:val="00D31085"/>
    <w:rsid w:val="00D32695"/>
    <w:rsid w:val="00D3270F"/>
    <w:rsid w:val="00D327EF"/>
    <w:rsid w:val="00D372C6"/>
    <w:rsid w:val="00D43E54"/>
    <w:rsid w:val="00D45774"/>
    <w:rsid w:val="00D56384"/>
    <w:rsid w:val="00D602E6"/>
    <w:rsid w:val="00D655EE"/>
    <w:rsid w:val="00D85F97"/>
    <w:rsid w:val="00DA023A"/>
    <w:rsid w:val="00DA59EB"/>
    <w:rsid w:val="00DB2644"/>
    <w:rsid w:val="00DB5F5C"/>
    <w:rsid w:val="00DC185C"/>
    <w:rsid w:val="00DD5C13"/>
    <w:rsid w:val="00DD6FE7"/>
    <w:rsid w:val="00DE2110"/>
    <w:rsid w:val="00DE3E97"/>
    <w:rsid w:val="00DE606F"/>
    <w:rsid w:val="00DF62EC"/>
    <w:rsid w:val="00DF785F"/>
    <w:rsid w:val="00DF7FC2"/>
    <w:rsid w:val="00E15579"/>
    <w:rsid w:val="00E15B7C"/>
    <w:rsid w:val="00E3489A"/>
    <w:rsid w:val="00E42C64"/>
    <w:rsid w:val="00E45A2B"/>
    <w:rsid w:val="00E5025F"/>
    <w:rsid w:val="00E514D6"/>
    <w:rsid w:val="00E5578A"/>
    <w:rsid w:val="00E56631"/>
    <w:rsid w:val="00E61480"/>
    <w:rsid w:val="00E614D3"/>
    <w:rsid w:val="00E616FC"/>
    <w:rsid w:val="00E66E39"/>
    <w:rsid w:val="00EB1FC6"/>
    <w:rsid w:val="00EB33C3"/>
    <w:rsid w:val="00EC0679"/>
    <w:rsid w:val="00EC2CBC"/>
    <w:rsid w:val="00ED77E7"/>
    <w:rsid w:val="00EE4254"/>
    <w:rsid w:val="00EF20E3"/>
    <w:rsid w:val="00EF38AB"/>
    <w:rsid w:val="00F02044"/>
    <w:rsid w:val="00F04FA6"/>
    <w:rsid w:val="00F109ED"/>
    <w:rsid w:val="00F20451"/>
    <w:rsid w:val="00F21B7D"/>
    <w:rsid w:val="00F233BF"/>
    <w:rsid w:val="00F3528D"/>
    <w:rsid w:val="00F419FE"/>
    <w:rsid w:val="00F45F7B"/>
    <w:rsid w:val="00F55801"/>
    <w:rsid w:val="00F55862"/>
    <w:rsid w:val="00F579C0"/>
    <w:rsid w:val="00F63D60"/>
    <w:rsid w:val="00F72431"/>
    <w:rsid w:val="00F7581B"/>
    <w:rsid w:val="00F8185E"/>
    <w:rsid w:val="00F82D58"/>
    <w:rsid w:val="00F9530C"/>
    <w:rsid w:val="00F95A39"/>
    <w:rsid w:val="00F962E1"/>
    <w:rsid w:val="00F975BE"/>
    <w:rsid w:val="00FA6B8C"/>
    <w:rsid w:val="00FB66CF"/>
    <w:rsid w:val="00FC09A4"/>
    <w:rsid w:val="00FC2693"/>
    <w:rsid w:val="00FD0252"/>
    <w:rsid w:val="00FD5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63E738"/>
  <w15:chartTrackingRefBased/>
  <w15:docId w15:val="{729259D4-1AFB-4B19-A66B-578601AE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outlineLvl w:val="0"/>
    </w:pPr>
    <w:rPr>
      <w:sz w:val="24"/>
    </w:rPr>
  </w:style>
  <w:style w:type="paragraph" w:styleId="Titre2">
    <w:name w:val="heading 2"/>
    <w:basedOn w:val="Normal"/>
    <w:next w:val="Normal"/>
    <w:qFormat/>
    <w:pPr>
      <w:keepNext/>
      <w:outlineLvl w:val="1"/>
    </w:pPr>
    <w:rPr>
      <w:b/>
      <w:sz w:val="24"/>
    </w:rPr>
  </w:style>
  <w:style w:type="paragraph" w:styleId="Titre3">
    <w:name w:val="heading 3"/>
    <w:basedOn w:val="Normal"/>
    <w:next w:val="Normal"/>
    <w:qFormat/>
    <w:pPr>
      <w:keepNext/>
      <w:jc w:val="center"/>
      <w:outlineLvl w:val="2"/>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styleId="Titre">
    <w:name w:val="Title"/>
    <w:basedOn w:val="Normal"/>
    <w:link w:val="TitreCar"/>
    <w:qFormat/>
    <w:pPr>
      <w:jc w:val="center"/>
    </w:pPr>
    <w:rPr>
      <w:b/>
      <w:sz w:val="24"/>
      <w:bdr w:val="single" w:sz="4" w:space="0" w:color="auto"/>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Corpsdetexte">
    <w:name w:val="Body Text"/>
    <w:basedOn w:val="Normal"/>
    <w:rPr>
      <w:sz w:val="24"/>
    </w:rPr>
  </w:style>
  <w:style w:type="paragraph" w:styleId="Sous-titre">
    <w:name w:val="Subtitle"/>
    <w:basedOn w:val="Normal"/>
    <w:qFormat/>
    <w:pPr>
      <w:jc w:val="center"/>
    </w:pPr>
    <w:rPr>
      <w:sz w:val="24"/>
    </w:rPr>
  </w:style>
  <w:style w:type="table" w:styleId="Grilledutableau">
    <w:name w:val="Table Grid"/>
    <w:basedOn w:val="TableauNormal"/>
    <w:uiPriority w:val="59"/>
    <w:rsid w:val="00F63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FA6"/>
    <w:rPr>
      <w:color w:val="0000FF"/>
      <w:u w:val="single"/>
    </w:rPr>
  </w:style>
  <w:style w:type="paragraph" w:styleId="Textedebulles">
    <w:name w:val="Balloon Text"/>
    <w:basedOn w:val="Normal"/>
    <w:link w:val="TextedebullesCar"/>
    <w:uiPriority w:val="99"/>
    <w:semiHidden/>
    <w:unhideWhenUsed/>
    <w:rsid w:val="00494D8C"/>
    <w:rPr>
      <w:rFonts w:ascii="Tahoma" w:hAnsi="Tahoma" w:cs="Tahoma"/>
      <w:sz w:val="16"/>
      <w:szCs w:val="16"/>
    </w:rPr>
  </w:style>
  <w:style w:type="character" w:customStyle="1" w:styleId="TextedebullesCar">
    <w:name w:val="Texte de bulles Car"/>
    <w:link w:val="Textedebulles"/>
    <w:uiPriority w:val="99"/>
    <w:semiHidden/>
    <w:rsid w:val="00494D8C"/>
    <w:rPr>
      <w:rFonts w:ascii="Tahoma" w:hAnsi="Tahoma" w:cs="Tahoma"/>
      <w:sz w:val="16"/>
      <w:szCs w:val="16"/>
    </w:rPr>
  </w:style>
  <w:style w:type="character" w:customStyle="1" w:styleId="TitreCar">
    <w:name w:val="Titre Car"/>
    <w:link w:val="Titre"/>
    <w:rsid w:val="00987894"/>
    <w:rPr>
      <w:b/>
      <w:sz w:val="24"/>
      <w:bdr w:val="single" w:sz="4" w:space="0" w:color="auto"/>
    </w:rPr>
  </w:style>
  <w:style w:type="character" w:customStyle="1" w:styleId="Caractrestandard">
    <w:name w:val="Caractère standard"/>
    <w:rsid w:val="00A533F8"/>
    <w:rPr>
      <w:color w:val="000000"/>
    </w:rPr>
  </w:style>
  <w:style w:type="paragraph" w:customStyle="1" w:styleId="Corps">
    <w:name w:val="Corps"/>
    <w:basedOn w:val="Normal"/>
    <w:rsid w:val="0047167C"/>
    <w:pPr>
      <w:widowControl w:val="0"/>
      <w:suppressAutoHyphens/>
      <w:jc w:val="both"/>
    </w:pPr>
    <w:rPr>
      <w:rFonts w:ascii="Thorndale" w:eastAsia="HG Mincho Light J" w:hAnsi="Thorndale"/>
      <w:color w:val="000000"/>
      <w:sz w:val="24"/>
    </w:rPr>
  </w:style>
  <w:style w:type="paragraph" w:styleId="Paragraphedeliste">
    <w:name w:val="List Paragraph"/>
    <w:basedOn w:val="Normal"/>
    <w:link w:val="ParagraphedelisteCar"/>
    <w:uiPriority w:val="34"/>
    <w:qFormat/>
    <w:rsid w:val="003F6B88"/>
    <w:pPr>
      <w:ind w:left="720" w:firstLine="284"/>
      <w:contextualSpacing/>
      <w:jc w:val="both"/>
    </w:pPr>
    <w:rPr>
      <w:rFonts w:ascii="Arial" w:eastAsia="Calibri" w:hAnsi="Arial"/>
      <w:sz w:val="22"/>
      <w:lang w:eastAsia="en-US"/>
    </w:rPr>
  </w:style>
  <w:style w:type="paragraph" w:customStyle="1" w:styleId="Default">
    <w:name w:val="Default"/>
    <w:rsid w:val="001645F4"/>
    <w:pPr>
      <w:autoSpaceDE w:val="0"/>
      <w:autoSpaceDN w:val="0"/>
      <w:adjustRightInd w:val="0"/>
    </w:pPr>
    <w:rPr>
      <w:rFonts w:ascii="Arial" w:hAnsi="Arial" w:cs="Arial"/>
      <w:color w:val="000000"/>
      <w:sz w:val="24"/>
      <w:szCs w:val="24"/>
      <w:lang w:eastAsia="en-US"/>
    </w:rPr>
  </w:style>
  <w:style w:type="character" w:customStyle="1" w:styleId="PieddepageCar">
    <w:name w:val="Pied de page Car"/>
    <w:link w:val="Pieddepage"/>
    <w:uiPriority w:val="99"/>
    <w:rsid w:val="001645F4"/>
  </w:style>
  <w:style w:type="paragraph" w:styleId="Notedebasdepage">
    <w:name w:val="footnote text"/>
    <w:basedOn w:val="Normal"/>
    <w:link w:val="NotedebasdepageCar"/>
    <w:uiPriority w:val="99"/>
    <w:unhideWhenUsed/>
    <w:rsid w:val="00C30CD9"/>
    <w:pPr>
      <w:widowControl w:val="0"/>
      <w:suppressAutoHyphens/>
      <w:overflowPunct w:val="0"/>
      <w:autoSpaceDE w:val="0"/>
      <w:autoSpaceDN w:val="0"/>
      <w:adjustRightInd w:val="0"/>
      <w:ind w:firstLine="567"/>
      <w:jc w:val="both"/>
      <w:textAlignment w:val="baseline"/>
    </w:pPr>
    <w:rPr>
      <w:rFonts w:ascii="Arial" w:hAnsi="Arial" w:cs="Arial"/>
    </w:rPr>
  </w:style>
  <w:style w:type="character" w:customStyle="1" w:styleId="NotedebasdepageCar">
    <w:name w:val="Note de bas de page Car"/>
    <w:link w:val="Notedebasdepage"/>
    <w:uiPriority w:val="99"/>
    <w:rsid w:val="00C30CD9"/>
    <w:rPr>
      <w:rFonts w:ascii="Arial" w:hAnsi="Arial" w:cs="Arial"/>
    </w:rPr>
  </w:style>
  <w:style w:type="character" w:customStyle="1" w:styleId="En-tteCar">
    <w:name w:val="En-tête Car"/>
    <w:link w:val="En-tte"/>
    <w:uiPriority w:val="99"/>
    <w:rsid w:val="00C30CD9"/>
  </w:style>
  <w:style w:type="character" w:styleId="Textedelespacerserv">
    <w:name w:val="Placeholder Text"/>
    <w:uiPriority w:val="99"/>
    <w:semiHidden/>
    <w:rsid w:val="00BB76EA"/>
    <w:rPr>
      <w:color w:val="808080"/>
    </w:rPr>
  </w:style>
  <w:style w:type="character" w:customStyle="1" w:styleId="WW8Num12z0">
    <w:name w:val="WW8Num12z0"/>
    <w:rsid w:val="00550F1D"/>
    <w:rPr>
      <w:rFonts w:ascii="Symbol" w:hAnsi="Symbol"/>
    </w:rPr>
  </w:style>
  <w:style w:type="paragraph" w:styleId="NormalWeb">
    <w:name w:val="Normal (Web)"/>
    <w:basedOn w:val="Normal"/>
    <w:rsid w:val="006C77C1"/>
    <w:pPr>
      <w:autoSpaceDE w:val="0"/>
      <w:autoSpaceDN w:val="0"/>
      <w:adjustRightInd w:val="0"/>
      <w:jc w:val="both"/>
    </w:pPr>
    <w:rPr>
      <w:rFonts w:ascii="Verdana" w:hAnsi="Verdana" w:cs="Calibri"/>
      <w:sz w:val="18"/>
      <w:szCs w:val="24"/>
    </w:rPr>
  </w:style>
  <w:style w:type="character" w:customStyle="1" w:styleId="ParagraphedelisteCar">
    <w:name w:val="Paragraphe de liste Car"/>
    <w:link w:val="Paragraphedeliste"/>
    <w:uiPriority w:val="34"/>
    <w:rsid w:val="006C77C1"/>
    <w:rPr>
      <w:rFonts w:ascii="Arial" w:eastAsia="Calibri" w:hAnsi="Arial"/>
      <w:sz w:val="22"/>
      <w:lang w:eastAsia="en-US"/>
    </w:rPr>
  </w:style>
  <w:style w:type="character" w:styleId="Marquedecommentaire">
    <w:name w:val="annotation reference"/>
    <w:semiHidden/>
    <w:rsid w:val="0090096E"/>
    <w:rPr>
      <w:sz w:val="16"/>
      <w:szCs w:val="16"/>
    </w:rPr>
  </w:style>
  <w:style w:type="paragraph" w:styleId="Commentaire">
    <w:name w:val="annotation text"/>
    <w:basedOn w:val="Normal"/>
    <w:link w:val="CommentaireCar"/>
    <w:uiPriority w:val="99"/>
    <w:semiHidden/>
    <w:unhideWhenUsed/>
    <w:rsid w:val="00D56384"/>
  </w:style>
  <w:style w:type="character" w:customStyle="1" w:styleId="CommentaireCar">
    <w:name w:val="Commentaire Car"/>
    <w:basedOn w:val="Policepardfaut"/>
    <w:link w:val="Commentaire"/>
    <w:uiPriority w:val="99"/>
    <w:semiHidden/>
    <w:rsid w:val="00D56384"/>
  </w:style>
  <w:style w:type="paragraph" w:styleId="Objetducommentaire">
    <w:name w:val="annotation subject"/>
    <w:basedOn w:val="Commentaire"/>
    <w:next w:val="Commentaire"/>
    <w:link w:val="ObjetducommentaireCar"/>
    <w:uiPriority w:val="99"/>
    <w:semiHidden/>
    <w:unhideWhenUsed/>
    <w:rsid w:val="00D56384"/>
    <w:rPr>
      <w:b/>
      <w:bCs/>
    </w:rPr>
  </w:style>
  <w:style w:type="character" w:customStyle="1" w:styleId="ObjetducommentaireCar">
    <w:name w:val="Objet du commentaire Car"/>
    <w:basedOn w:val="CommentaireCar"/>
    <w:link w:val="Objetducommentaire"/>
    <w:uiPriority w:val="99"/>
    <w:semiHidden/>
    <w:rsid w:val="00D563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7"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B44B-884C-4795-9479-B3857108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814</Words>
  <Characters>4771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lpstr>
    </vt:vector>
  </TitlesOfParts>
  <Company>Aeroport Marseille Provence</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Université Toulouse III Paul Sabatier</dc:creator>
  <cp:keywords/>
  <cp:lastModifiedBy>Gaelle Sentenac</cp:lastModifiedBy>
  <cp:revision>4</cp:revision>
  <cp:lastPrinted>2013-06-27T15:43:00Z</cp:lastPrinted>
  <dcterms:created xsi:type="dcterms:W3CDTF">2025-01-22T13:24:00Z</dcterms:created>
  <dcterms:modified xsi:type="dcterms:W3CDTF">2025-02-11T17:18:00Z</dcterms:modified>
</cp:coreProperties>
</file>