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E7B73" w14:textId="38E32F75" w:rsidR="005E4E5B" w:rsidRPr="005F4537" w:rsidRDefault="00DA444E" w:rsidP="00DA1031">
      <w:pPr>
        <w:rPr>
          <w:rFonts w:ascii="Tahoma" w:hAnsi="Tahoma" w:cs="Tahoma"/>
        </w:rPr>
      </w:pPr>
      <w:r w:rsidRPr="005F4537">
        <w:rPr>
          <w:rFonts w:ascii="Tahoma" w:hAnsi="Tahoma" w:cs="Tahoma"/>
          <w:sz w:val="18"/>
        </w:rPr>
        <w:t xml:space="preserve"> </w:t>
      </w:r>
      <w:r w:rsidR="00BA3766" w:rsidRPr="005F4537">
        <w:rPr>
          <w:rFonts w:ascii="Tahoma" w:hAnsi="Tahoma" w:cs="Tahoma"/>
          <w:noProof/>
          <w:sz w:val="18"/>
        </w:rPr>
        <w:drawing>
          <wp:inline distT="0" distB="0" distL="0" distR="0" wp14:anchorId="2435861C" wp14:editId="34669D17">
            <wp:extent cx="1981200" cy="10896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81200" cy="1089660"/>
                    </a:xfrm>
                    <a:prstGeom prst="rect">
                      <a:avLst/>
                    </a:prstGeom>
                    <a:noFill/>
                    <a:ln>
                      <a:noFill/>
                    </a:ln>
                  </pic:spPr>
                </pic:pic>
              </a:graphicData>
            </a:graphic>
          </wp:inline>
        </w:drawing>
      </w:r>
      <w:r w:rsidR="005E4E5B" w:rsidRPr="005F4537">
        <w:rPr>
          <w:rFonts w:ascii="Tahoma" w:hAnsi="Tahoma" w:cs="Tahoma"/>
          <w:b/>
          <w:szCs w:val="18"/>
        </w:rPr>
        <w:t xml:space="preserve"> </w:t>
      </w:r>
    </w:p>
    <w:p w14:paraId="6602E343" w14:textId="77777777" w:rsidR="00DE1717" w:rsidRPr="005F4537" w:rsidRDefault="00DE1717" w:rsidP="00DE1717">
      <w:pPr>
        <w:ind w:left="142"/>
        <w:rPr>
          <w:rFonts w:ascii="Tahoma" w:hAnsi="Tahoma" w:cs="Tahoma"/>
        </w:rPr>
      </w:pPr>
      <w:r w:rsidRPr="005F4537">
        <w:rPr>
          <w:rFonts w:ascii="Tahoma" w:hAnsi="Tahoma" w:cs="Tahoma"/>
        </w:rPr>
        <w:t>Direction des Affaires Financières</w:t>
      </w:r>
    </w:p>
    <w:p w14:paraId="17D55E2E" w14:textId="31B7F920" w:rsidR="00DE1717" w:rsidRPr="005F4537" w:rsidRDefault="00DE1717" w:rsidP="00DE1717">
      <w:pPr>
        <w:rPr>
          <w:rFonts w:ascii="Tahoma" w:hAnsi="Tahoma" w:cs="Tahoma"/>
        </w:rPr>
      </w:pPr>
      <w:r w:rsidRPr="005F4537">
        <w:rPr>
          <w:rFonts w:ascii="Tahoma" w:hAnsi="Tahoma" w:cs="Tahoma"/>
        </w:rPr>
        <w:t xml:space="preserve">  </w:t>
      </w:r>
      <w:r w:rsidR="0074436C" w:rsidRPr="0074436C">
        <w:rPr>
          <w:rFonts w:ascii="Tahoma" w:hAnsi="Tahoma" w:cs="Tahoma"/>
        </w:rPr>
        <w:t xml:space="preserve">Bureau </w:t>
      </w:r>
      <w:r w:rsidR="008E2EB7">
        <w:rPr>
          <w:rFonts w:ascii="Tahoma" w:hAnsi="Tahoma" w:cs="Tahoma"/>
        </w:rPr>
        <w:t>Achats Marchés</w:t>
      </w:r>
    </w:p>
    <w:p w14:paraId="6F8AC035" w14:textId="77777777" w:rsidR="00DA1031" w:rsidRPr="005F4537" w:rsidRDefault="00DA1031" w:rsidP="00DA1031">
      <w:pPr>
        <w:jc w:val="both"/>
        <w:rPr>
          <w:rFonts w:ascii="Tahoma" w:hAnsi="Tahoma" w:cs="Tahoma"/>
        </w:rPr>
      </w:pPr>
    </w:p>
    <w:p w14:paraId="38FCA59E" w14:textId="77777777" w:rsidR="00DA1031" w:rsidRPr="005F4537" w:rsidRDefault="00DA1031" w:rsidP="00DA1031">
      <w:pPr>
        <w:jc w:val="both"/>
        <w:rPr>
          <w:rFonts w:ascii="Tahoma" w:hAnsi="Tahoma" w:cs="Tahoma"/>
        </w:rPr>
      </w:pPr>
    </w:p>
    <w:p w14:paraId="4F6A7BAF" w14:textId="77777777" w:rsidR="00944989" w:rsidRPr="005F4537" w:rsidRDefault="00944989" w:rsidP="00DA1031">
      <w:pPr>
        <w:jc w:val="both"/>
        <w:rPr>
          <w:rFonts w:ascii="Tahoma" w:hAnsi="Tahoma" w:cs="Tahoma"/>
        </w:rPr>
      </w:pPr>
    </w:p>
    <w:p w14:paraId="19AD4FA1" w14:textId="77777777" w:rsidR="00123E46" w:rsidRPr="00742C6D" w:rsidRDefault="00123E46" w:rsidP="00123E46">
      <w:pPr>
        <w:spacing w:line="360" w:lineRule="auto"/>
        <w:jc w:val="center"/>
        <w:rPr>
          <w:rFonts w:ascii="Tahoma" w:hAnsi="Tahoma" w:cs="Tahoma"/>
          <w:b/>
          <w:sz w:val="28"/>
          <w:szCs w:val="28"/>
          <w:u w:val="single"/>
        </w:rPr>
      </w:pPr>
      <w:r w:rsidRPr="000F1F53">
        <w:rPr>
          <w:rFonts w:ascii="Tahoma" w:hAnsi="Tahoma" w:cs="Tahoma"/>
          <w:b/>
          <w:sz w:val="28"/>
          <w:szCs w:val="28"/>
          <w:u w:val="single"/>
        </w:rPr>
        <w:t>ACTE D’ENGAGEMENT</w:t>
      </w:r>
      <w:r>
        <w:rPr>
          <w:rFonts w:ascii="Tahoma" w:hAnsi="Tahoma" w:cs="Tahoma"/>
          <w:b/>
          <w:sz w:val="28"/>
          <w:szCs w:val="28"/>
          <w:u w:val="single"/>
        </w:rPr>
        <w:t xml:space="preserve"> (AE)</w:t>
      </w:r>
      <w:r w:rsidRPr="000F1F53">
        <w:rPr>
          <w:rFonts w:ascii="Tahoma" w:hAnsi="Tahoma" w:cs="Tahoma"/>
          <w:b/>
          <w:sz w:val="28"/>
          <w:szCs w:val="28"/>
          <w:u w:val="single"/>
        </w:rPr>
        <w:t xml:space="preserve"> VALANT CAHIER DES CLAUSES PARTICULIERES</w:t>
      </w:r>
      <w:r>
        <w:rPr>
          <w:rFonts w:ascii="Tahoma" w:hAnsi="Tahoma" w:cs="Tahoma"/>
          <w:b/>
          <w:sz w:val="28"/>
          <w:szCs w:val="28"/>
          <w:u w:val="single"/>
        </w:rPr>
        <w:t xml:space="preserve"> (CCP)</w:t>
      </w:r>
    </w:p>
    <w:p w14:paraId="28D4852B" w14:textId="77777777" w:rsidR="00123E46" w:rsidRPr="000F1F53" w:rsidRDefault="00123E46" w:rsidP="00123E46">
      <w:pPr>
        <w:rPr>
          <w:rFonts w:ascii="Tahoma" w:hAnsi="Tahoma" w:cs="Tahoma"/>
        </w:rPr>
      </w:pPr>
    </w:p>
    <w:p w14:paraId="7C058681" w14:textId="77777777" w:rsidR="00123E46" w:rsidRPr="000F1F53" w:rsidRDefault="00123E46" w:rsidP="00123E46">
      <w:pPr>
        <w:spacing w:line="360" w:lineRule="auto"/>
        <w:jc w:val="center"/>
        <w:rPr>
          <w:rFonts w:ascii="Tahoma" w:hAnsi="Tahoma" w:cs="Tahoma"/>
          <w:b/>
          <w:bCs/>
          <w:sz w:val="28"/>
          <w:szCs w:val="18"/>
        </w:rPr>
      </w:pPr>
      <w:r w:rsidRPr="000F1F53">
        <w:rPr>
          <w:rFonts w:ascii="Tahoma" w:hAnsi="Tahoma" w:cs="Tahoma"/>
          <w:b/>
          <w:bCs/>
          <w:sz w:val="28"/>
          <w:szCs w:val="18"/>
        </w:rPr>
        <w:t>*****</w:t>
      </w:r>
    </w:p>
    <w:p w14:paraId="318138BF" w14:textId="77777777" w:rsidR="00123E46" w:rsidRPr="00D77B44" w:rsidRDefault="00123E46" w:rsidP="00123E46">
      <w:pPr>
        <w:spacing w:line="360" w:lineRule="auto"/>
        <w:jc w:val="both"/>
        <w:rPr>
          <w:rFonts w:ascii="Tahoma" w:hAnsi="Tahoma" w:cs="Tahoma"/>
          <w:b/>
        </w:rPr>
      </w:pPr>
      <w:r w:rsidRPr="00D77B44">
        <w:rPr>
          <w:rFonts w:ascii="Tahoma" w:hAnsi="Tahoma" w:cs="Tahoma"/>
          <w:b/>
        </w:rPr>
        <w:t>Identification de l’établissement qui passe le marché :</w:t>
      </w:r>
    </w:p>
    <w:p w14:paraId="456AD0B4" w14:textId="3B8B1EA1" w:rsidR="00123E46" w:rsidRPr="00D77B44" w:rsidRDefault="00123E46" w:rsidP="00123E46">
      <w:pPr>
        <w:pStyle w:val="Corpsdetexte"/>
        <w:jc w:val="center"/>
        <w:rPr>
          <w:rFonts w:ascii="Tahoma" w:hAnsi="Tahoma" w:cs="Tahoma"/>
          <w:sz w:val="20"/>
        </w:rPr>
      </w:pPr>
      <w:r w:rsidRPr="00D77B44">
        <w:rPr>
          <w:rFonts w:ascii="Tahoma" w:hAnsi="Tahoma" w:cs="Tahoma"/>
          <w:sz w:val="20"/>
        </w:rPr>
        <w:t xml:space="preserve">UNIVERSITE D’ARTOIS – Direction des Affaires Financières - Bureau </w:t>
      </w:r>
      <w:r w:rsidR="009868D2">
        <w:rPr>
          <w:rFonts w:ascii="Tahoma" w:hAnsi="Tahoma" w:cs="Tahoma"/>
          <w:sz w:val="20"/>
        </w:rPr>
        <w:t>Marchés</w:t>
      </w:r>
      <w:r w:rsidRPr="00D77B44">
        <w:rPr>
          <w:rFonts w:ascii="Tahoma" w:hAnsi="Tahoma" w:cs="Tahoma"/>
          <w:sz w:val="20"/>
        </w:rPr>
        <w:t xml:space="preserve"> Achats</w:t>
      </w:r>
    </w:p>
    <w:p w14:paraId="2DD550A6" w14:textId="77777777" w:rsidR="00123E46" w:rsidRPr="00D77B44" w:rsidRDefault="00123E46" w:rsidP="00123E46">
      <w:pPr>
        <w:pStyle w:val="Corpsdetexte"/>
        <w:jc w:val="center"/>
        <w:rPr>
          <w:rFonts w:ascii="Tahoma" w:hAnsi="Tahoma" w:cs="Tahoma"/>
          <w:sz w:val="20"/>
        </w:rPr>
      </w:pPr>
      <w:r w:rsidRPr="00D77B44">
        <w:rPr>
          <w:rFonts w:ascii="Tahoma" w:hAnsi="Tahoma" w:cs="Tahoma"/>
          <w:sz w:val="20"/>
        </w:rPr>
        <w:t xml:space="preserve">9 rue du Temple - </w:t>
      </w:r>
      <w:r>
        <w:rPr>
          <w:rFonts w:ascii="Tahoma" w:hAnsi="Tahoma" w:cs="Tahoma"/>
          <w:sz w:val="20"/>
        </w:rPr>
        <w:t xml:space="preserve">B.P. 10665 - 62030 ARRAS CEDEX </w:t>
      </w:r>
    </w:p>
    <w:p w14:paraId="6B83C02D" w14:textId="77777777" w:rsidR="00123E46" w:rsidRPr="00D77B44" w:rsidRDefault="00123E46" w:rsidP="00123E46">
      <w:pPr>
        <w:pStyle w:val="Corpsdetexte"/>
        <w:rPr>
          <w:rFonts w:ascii="Tahoma" w:hAnsi="Tahoma" w:cs="Tahoma"/>
          <w:b/>
          <w:sz w:val="20"/>
        </w:rPr>
      </w:pPr>
    </w:p>
    <w:p w14:paraId="38707050" w14:textId="77777777" w:rsidR="00123E46" w:rsidRPr="00D77B44" w:rsidRDefault="00123E46" w:rsidP="00123E46">
      <w:pPr>
        <w:pStyle w:val="Corpsdetexte"/>
        <w:rPr>
          <w:rFonts w:ascii="Tahoma" w:hAnsi="Tahoma" w:cs="Tahoma"/>
          <w:sz w:val="20"/>
        </w:rPr>
      </w:pPr>
      <w:r w:rsidRPr="00D77B44">
        <w:rPr>
          <w:rFonts w:ascii="Tahoma" w:hAnsi="Tahoma" w:cs="Tahoma"/>
          <w:b/>
          <w:sz w:val="20"/>
        </w:rPr>
        <w:t xml:space="preserve">Ordonnateur et personne habilitée à donner les renseignements </w:t>
      </w:r>
      <w:r w:rsidRPr="00D77B44">
        <w:rPr>
          <w:rFonts w:ascii="Tahoma" w:hAnsi="Tahoma" w:cs="Tahoma"/>
          <w:b/>
          <w:bCs/>
          <w:sz w:val="20"/>
        </w:rPr>
        <w:t>prévus à l’article R.2191-60 du code de la commande publique :</w:t>
      </w:r>
    </w:p>
    <w:p w14:paraId="4C91918A" w14:textId="77777777" w:rsidR="00123E46" w:rsidRPr="00D77B44" w:rsidRDefault="00123E46" w:rsidP="00123E46">
      <w:pPr>
        <w:pStyle w:val="Corpsdetexte"/>
        <w:ind w:firstLine="708"/>
        <w:rPr>
          <w:rFonts w:ascii="Tahoma" w:hAnsi="Tahoma" w:cs="Tahoma"/>
          <w:sz w:val="20"/>
        </w:rPr>
      </w:pPr>
    </w:p>
    <w:p w14:paraId="07894B3B" w14:textId="6ECED614" w:rsidR="00123E46" w:rsidRPr="00D77B44" w:rsidRDefault="00123E46" w:rsidP="00123E46">
      <w:pPr>
        <w:pStyle w:val="Corpsdetexte"/>
        <w:ind w:firstLine="708"/>
        <w:rPr>
          <w:rFonts w:ascii="Tahoma" w:hAnsi="Tahoma" w:cs="Tahoma"/>
          <w:sz w:val="20"/>
        </w:rPr>
      </w:pPr>
      <w:r w:rsidRPr="00D77B44">
        <w:rPr>
          <w:rFonts w:ascii="Tahoma" w:hAnsi="Tahoma" w:cs="Tahoma"/>
          <w:sz w:val="20"/>
        </w:rPr>
        <w:t>M</w:t>
      </w:r>
      <w:r w:rsidR="00046F98">
        <w:rPr>
          <w:rFonts w:ascii="Tahoma" w:hAnsi="Tahoma" w:cs="Tahoma"/>
          <w:sz w:val="20"/>
        </w:rPr>
        <w:t>adame</w:t>
      </w:r>
      <w:r w:rsidRPr="00D77B44">
        <w:rPr>
          <w:rFonts w:ascii="Tahoma" w:hAnsi="Tahoma" w:cs="Tahoma"/>
          <w:sz w:val="20"/>
        </w:rPr>
        <w:t xml:space="preserve"> l</w:t>
      </w:r>
      <w:r w:rsidR="00046F98">
        <w:rPr>
          <w:rFonts w:ascii="Tahoma" w:hAnsi="Tahoma" w:cs="Tahoma"/>
          <w:sz w:val="20"/>
        </w:rPr>
        <w:t>a</w:t>
      </w:r>
      <w:r w:rsidRPr="00D77B44">
        <w:rPr>
          <w:rFonts w:ascii="Tahoma" w:hAnsi="Tahoma" w:cs="Tahoma"/>
          <w:sz w:val="20"/>
        </w:rPr>
        <w:t xml:space="preserve"> Président</w:t>
      </w:r>
      <w:r w:rsidR="00046F98">
        <w:rPr>
          <w:rFonts w:ascii="Tahoma" w:hAnsi="Tahoma" w:cs="Tahoma"/>
          <w:sz w:val="20"/>
        </w:rPr>
        <w:t>e</w:t>
      </w:r>
      <w:r w:rsidRPr="00D77B44">
        <w:rPr>
          <w:rFonts w:ascii="Tahoma" w:hAnsi="Tahoma" w:cs="Tahoma"/>
          <w:sz w:val="20"/>
        </w:rPr>
        <w:t xml:space="preserve"> de l’Université</w:t>
      </w:r>
    </w:p>
    <w:p w14:paraId="5F22D2E7" w14:textId="77777777" w:rsidR="00123E46" w:rsidRPr="00D77B44" w:rsidRDefault="00123E46" w:rsidP="00123E46">
      <w:pPr>
        <w:pStyle w:val="Corpsdetexte"/>
        <w:rPr>
          <w:rFonts w:ascii="Tahoma" w:hAnsi="Tahoma" w:cs="Tahoma"/>
          <w:sz w:val="20"/>
        </w:rPr>
      </w:pPr>
    </w:p>
    <w:p w14:paraId="5601D8AF" w14:textId="77777777" w:rsidR="00123E46" w:rsidRPr="00D77B44" w:rsidRDefault="00123E46" w:rsidP="00123E46">
      <w:pPr>
        <w:jc w:val="both"/>
        <w:rPr>
          <w:rFonts w:ascii="Tahoma" w:hAnsi="Tahoma" w:cs="Tahoma"/>
        </w:rPr>
      </w:pPr>
      <w:r w:rsidRPr="00D77B44">
        <w:rPr>
          <w:rFonts w:ascii="Tahoma" w:hAnsi="Tahoma" w:cs="Tahoma"/>
          <w:b/>
        </w:rPr>
        <w:t>Comptable assignataire des paiements</w:t>
      </w:r>
      <w:r w:rsidRPr="00D77B44">
        <w:rPr>
          <w:rFonts w:ascii="Tahoma" w:hAnsi="Tahoma" w:cs="Tahoma"/>
        </w:rPr>
        <w:t> :</w:t>
      </w:r>
    </w:p>
    <w:p w14:paraId="1FE29994" w14:textId="77777777" w:rsidR="00123E46" w:rsidRPr="00D77B44" w:rsidRDefault="00123E46" w:rsidP="00123E46">
      <w:pPr>
        <w:jc w:val="both"/>
        <w:rPr>
          <w:rFonts w:ascii="Tahoma" w:hAnsi="Tahoma" w:cs="Tahoma"/>
        </w:rPr>
      </w:pPr>
    </w:p>
    <w:p w14:paraId="532A7ABC" w14:textId="77777777" w:rsidR="00123E46" w:rsidRPr="00D77B44" w:rsidRDefault="00123E46" w:rsidP="00123E46">
      <w:pPr>
        <w:ind w:firstLine="708"/>
        <w:jc w:val="both"/>
        <w:rPr>
          <w:rFonts w:ascii="Tahoma" w:hAnsi="Tahoma" w:cs="Tahoma"/>
        </w:rPr>
      </w:pPr>
      <w:r w:rsidRPr="00D77B44">
        <w:rPr>
          <w:rFonts w:ascii="Tahoma" w:hAnsi="Tahoma" w:cs="Tahoma"/>
        </w:rPr>
        <w:t>L’Agent Comptable de l’Université</w:t>
      </w:r>
    </w:p>
    <w:p w14:paraId="3ADE53BD" w14:textId="3A2B06CE" w:rsidR="00056771" w:rsidRDefault="00056771" w:rsidP="00056771">
      <w:pPr>
        <w:jc w:val="both"/>
        <w:rPr>
          <w:rFonts w:ascii="Tahoma" w:hAnsi="Tahoma" w:cs="Tahoma"/>
          <w:sz w:val="18"/>
          <w:szCs w:val="18"/>
        </w:rPr>
      </w:pPr>
    </w:p>
    <w:p w14:paraId="1F1135B5" w14:textId="77777777" w:rsidR="00123E46" w:rsidRDefault="00123E46" w:rsidP="00123E46">
      <w:pPr>
        <w:jc w:val="both"/>
        <w:rPr>
          <w:rFonts w:ascii="Tahoma" w:hAnsi="Tahoma" w:cs="Tahoma"/>
        </w:rPr>
      </w:pPr>
      <w:r w:rsidRPr="00D77B44">
        <w:rPr>
          <w:rFonts w:ascii="Tahoma" w:hAnsi="Tahoma" w:cs="Tahoma"/>
          <w:b/>
          <w:bCs/>
        </w:rPr>
        <w:t xml:space="preserve">Désignation du représentant légal du pouvoir adjudicateur </w:t>
      </w:r>
      <w:r w:rsidRPr="00D77B44">
        <w:rPr>
          <w:rFonts w:ascii="Tahoma" w:hAnsi="Tahoma" w:cs="Tahoma"/>
        </w:rPr>
        <w:t xml:space="preserve">: </w:t>
      </w:r>
    </w:p>
    <w:p w14:paraId="0A6DF477" w14:textId="77777777" w:rsidR="00123E46" w:rsidRDefault="00123E46" w:rsidP="00123E46">
      <w:pPr>
        <w:jc w:val="both"/>
        <w:rPr>
          <w:rFonts w:ascii="Tahoma" w:hAnsi="Tahoma" w:cs="Tahoma"/>
        </w:rPr>
      </w:pPr>
    </w:p>
    <w:p w14:paraId="5D7D8FD3" w14:textId="7B3364F6" w:rsidR="00123E46" w:rsidRPr="00D77B44" w:rsidRDefault="00123E46" w:rsidP="00123E46">
      <w:pPr>
        <w:ind w:firstLine="708"/>
        <w:jc w:val="both"/>
        <w:rPr>
          <w:rFonts w:ascii="Tahoma" w:hAnsi="Tahoma" w:cs="Tahoma"/>
        </w:rPr>
      </w:pPr>
      <w:r w:rsidRPr="00D77B44">
        <w:rPr>
          <w:rFonts w:ascii="Tahoma" w:hAnsi="Tahoma" w:cs="Tahoma"/>
        </w:rPr>
        <w:t>M</w:t>
      </w:r>
      <w:r w:rsidR="00046F98">
        <w:rPr>
          <w:rFonts w:ascii="Tahoma" w:hAnsi="Tahoma" w:cs="Tahoma"/>
        </w:rPr>
        <w:t>adame</w:t>
      </w:r>
      <w:r w:rsidRPr="00D77B44">
        <w:rPr>
          <w:rFonts w:ascii="Tahoma" w:hAnsi="Tahoma" w:cs="Tahoma"/>
        </w:rPr>
        <w:t xml:space="preserve"> l</w:t>
      </w:r>
      <w:r w:rsidR="00046F98">
        <w:rPr>
          <w:rFonts w:ascii="Tahoma" w:hAnsi="Tahoma" w:cs="Tahoma"/>
        </w:rPr>
        <w:t>a</w:t>
      </w:r>
      <w:r w:rsidRPr="00D77B44">
        <w:rPr>
          <w:rFonts w:ascii="Tahoma" w:hAnsi="Tahoma" w:cs="Tahoma"/>
        </w:rPr>
        <w:t xml:space="preserve"> Président</w:t>
      </w:r>
      <w:r w:rsidR="00046F98">
        <w:rPr>
          <w:rFonts w:ascii="Tahoma" w:hAnsi="Tahoma" w:cs="Tahoma"/>
        </w:rPr>
        <w:t>e</w:t>
      </w:r>
      <w:r w:rsidRPr="00D77B44">
        <w:rPr>
          <w:rFonts w:ascii="Tahoma" w:hAnsi="Tahoma" w:cs="Tahoma"/>
        </w:rPr>
        <w:t xml:space="preserve"> de l’Université</w:t>
      </w:r>
    </w:p>
    <w:p w14:paraId="1FB0D239" w14:textId="77777777" w:rsidR="00123E46" w:rsidRPr="005F4537" w:rsidRDefault="00123E46" w:rsidP="00056771">
      <w:pPr>
        <w:jc w:val="both"/>
        <w:rPr>
          <w:rFonts w:ascii="Tahoma" w:hAnsi="Tahoma" w:cs="Tahoma"/>
          <w:sz w:val="18"/>
          <w:szCs w:val="18"/>
        </w:rPr>
      </w:pPr>
    </w:p>
    <w:p w14:paraId="7E3F469C" w14:textId="37482A4F" w:rsidR="00944989" w:rsidRDefault="00944989" w:rsidP="00056771">
      <w:pPr>
        <w:jc w:val="both"/>
        <w:rPr>
          <w:rFonts w:ascii="Tahoma" w:hAnsi="Tahoma" w:cs="Tahoma"/>
          <w:sz w:val="18"/>
          <w:szCs w:val="18"/>
        </w:rPr>
      </w:pPr>
    </w:p>
    <w:p w14:paraId="668BF190" w14:textId="77777777" w:rsidR="00123E46" w:rsidRPr="005F4537" w:rsidRDefault="00123E46" w:rsidP="00056771">
      <w:pPr>
        <w:jc w:val="both"/>
        <w:rPr>
          <w:rFonts w:ascii="Tahoma" w:hAnsi="Tahoma" w:cs="Tahoma"/>
          <w:sz w:val="18"/>
          <w:szCs w:val="18"/>
        </w:rPr>
      </w:pPr>
    </w:p>
    <w:p w14:paraId="7BE6E673" w14:textId="77777777" w:rsidR="009E77FC" w:rsidRPr="00435156" w:rsidRDefault="00DE1717" w:rsidP="009E77FC">
      <w:pPr>
        <w:rPr>
          <w:rFonts w:ascii="Tahoma" w:hAnsi="Tahoma" w:cs="Tahoma"/>
          <w:b/>
          <w:sz w:val="24"/>
          <w:szCs w:val="24"/>
        </w:rPr>
      </w:pPr>
      <w:r w:rsidRPr="005F4537">
        <w:rPr>
          <w:rFonts w:ascii="Tahoma" w:hAnsi="Tahoma" w:cs="Tahoma"/>
          <w:b/>
          <w:u w:val="single"/>
        </w:rPr>
        <w:t xml:space="preserve">Objet </w:t>
      </w:r>
      <w:r w:rsidR="00123E46">
        <w:rPr>
          <w:rFonts w:ascii="Tahoma" w:hAnsi="Tahoma" w:cs="Tahoma"/>
          <w:b/>
          <w:u w:val="single"/>
        </w:rPr>
        <w:t xml:space="preserve">du marché </w:t>
      </w:r>
      <w:r w:rsidRPr="005F4537">
        <w:rPr>
          <w:rFonts w:ascii="Tahoma" w:hAnsi="Tahoma" w:cs="Tahoma"/>
          <w:b/>
          <w:u w:val="single"/>
        </w:rPr>
        <w:t>:</w:t>
      </w:r>
      <w:r w:rsidRPr="005F4537">
        <w:rPr>
          <w:rFonts w:ascii="Tahoma" w:hAnsi="Tahoma" w:cs="Tahoma"/>
        </w:rPr>
        <w:t xml:space="preserve"> </w:t>
      </w:r>
      <w:r w:rsidR="006A3257">
        <w:rPr>
          <w:rFonts w:ascii="Tahoma" w:hAnsi="Tahoma" w:cs="Tahoma"/>
        </w:rPr>
        <w:t xml:space="preserve"> </w:t>
      </w:r>
      <w:bookmarkStart w:id="0" w:name="_Hlk180505850"/>
      <w:r w:rsidR="009E77FC">
        <w:rPr>
          <w:rFonts w:ascii="Tahoma" w:hAnsi="Tahoma" w:cs="Tahoma"/>
          <w:b/>
          <w:sz w:val="24"/>
          <w:szCs w:val="24"/>
        </w:rPr>
        <w:t>Formations liées au handicap à destination des étudiants de l’Université d’Artois</w:t>
      </w:r>
    </w:p>
    <w:bookmarkEnd w:id="0"/>
    <w:p w14:paraId="6515C27F" w14:textId="6423B2E6" w:rsidR="008E2EB7" w:rsidRPr="00435156" w:rsidRDefault="008E2EB7" w:rsidP="008E2EB7">
      <w:pPr>
        <w:rPr>
          <w:rFonts w:ascii="Tahoma" w:hAnsi="Tahoma" w:cs="Tahoma"/>
          <w:b/>
          <w:sz w:val="24"/>
          <w:szCs w:val="24"/>
        </w:rPr>
      </w:pPr>
    </w:p>
    <w:p w14:paraId="139F90E3" w14:textId="0ED36D5D" w:rsidR="00123E46" w:rsidRPr="006A3257" w:rsidRDefault="00123E46" w:rsidP="00123E46">
      <w:pPr>
        <w:jc w:val="both"/>
        <w:rPr>
          <w:rFonts w:ascii="Tahoma" w:hAnsi="Tahoma" w:cs="Tahoma"/>
        </w:rPr>
      </w:pPr>
    </w:p>
    <w:p w14:paraId="4892E941" w14:textId="1E000E47" w:rsidR="00123E46" w:rsidRPr="005F4537" w:rsidRDefault="00A93305" w:rsidP="00A93305">
      <w:pPr>
        <w:jc w:val="center"/>
        <w:rPr>
          <w:rFonts w:ascii="Tahoma" w:hAnsi="Tahoma" w:cs="Tahoma"/>
          <w:sz w:val="18"/>
          <w:szCs w:val="18"/>
        </w:rPr>
      </w:pPr>
      <w:r>
        <w:rPr>
          <w:rFonts w:ascii="Tahoma" w:hAnsi="Tahoma" w:cs="Tahoma"/>
        </w:rPr>
        <w:t>Lot n° : …………….</w:t>
      </w:r>
    </w:p>
    <w:p w14:paraId="2DFD49A4" w14:textId="39287CA6" w:rsidR="00D430D7" w:rsidRDefault="005B0759" w:rsidP="00123E46">
      <w:pPr>
        <w:jc w:val="both"/>
        <w:rPr>
          <w:rFonts w:ascii="Tahoma" w:hAnsi="Tahoma" w:cs="Tahoma"/>
          <w:sz w:val="18"/>
          <w:szCs w:val="18"/>
        </w:rPr>
      </w:pPr>
      <w:r w:rsidRPr="005F4537">
        <w:rPr>
          <w:rFonts w:ascii="Tahoma" w:hAnsi="Tahoma" w:cs="Tahoma"/>
        </w:rPr>
        <w:t xml:space="preserve">  </w:t>
      </w:r>
    </w:p>
    <w:p w14:paraId="6142B5A8" w14:textId="77777777" w:rsidR="00123E46" w:rsidRPr="00123E46" w:rsidRDefault="00123E46" w:rsidP="00123E46">
      <w:pPr>
        <w:jc w:val="both"/>
        <w:rPr>
          <w:rFonts w:ascii="Tahoma" w:hAnsi="Tahoma" w:cs="Tahoma"/>
          <w:sz w:val="18"/>
          <w:szCs w:val="18"/>
        </w:rPr>
      </w:pPr>
    </w:p>
    <w:p w14:paraId="4D8ABB2A" w14:textId="16BC8304" w:rsidR="00123E46" w:rsidRPr="000F1F53" w:rsidRDefault="00123E46" w:rsidP="00123E46">
      <w:pPr>
        <w:jc w:val="both"/>
        <w:rPr>
          <w:rFonts w:ascii="Tahoma" w:hAnsi="Tahoma" w:cs="Tahoma"/>
        </w:rPr>
      </w:pPr>
      <w:r w:rsidRPr="000F1F53">
        <w:rPr>
          <w:rFonts w:ascii="Tahoma" w:hAnsi="Tahoma" w:cs="Tahoma"/>
        </w:rPr>
        <w:t xml:space="preserve">Il s'agit d'une procédure adaptée avec une publicité adaptée en application des articles R.2123-1 1°, R.2123-4 et R.2131-12 1° du code de la commande publique. </w:t>
      </w:r>
    </w:p>
    <w:p w14:paraId="5D196B2D" w14:textId="77777777" w:rsidR="00D430D7" w:rsidRPr="005F4537" w:rsidRDefault="00D430D7" w:rsidP="005B0759">
      <w:pPr>
        <w:spacing w:line="360" w:lineRule="auto"/>
        <w:rPr>
          <w:rFonts w:ascii="Tahoma" w:hAnsi="Tahoma" w:cs="Tahoma"/>
        </w:rPr>
      </w:pPr>
    </w:p>
    <w:p w14:paraId="3CCC14F1" w14:textId="77777777" w:rsidR="00DE1717" w:rsidRPr="005F4537" w:rsidRDefault="00DE1717" w:rsidP="00DE1717">
      <w:pPr>
        <w:widowControl w:val="0"/>
        <w:jc w:val="both"/>
        <w:rPr>
          <w:rFonts w:ascii="Tahoma" w:hAnsi="Tahoma" w:cs="Tahoma"/>
        </w:rPr>
      </w:pPr>
      <w:r w:rsidRPr="005F4537">
        <w:rPr>
          <w:rFonts w:ascii="Tahoma" w:hAnsi="Tahoma" w:cs="Tahoma"/>
        </w:rPr>
        <w:t>Marché soumis aux dispositions du décret n° 2018-1075 du 3 décembre 2018 portant partie réglementaire du code de la commande publique, de l’ordonnance n° 2018-1074 du 26 novembre 2018 portant partie législative du code de la commande publique</w:t>
      </w:r>
      <w:r w:rsidRPr="009868D2">
        <w:rPr>
          <w:rFonts w:ascii="Tahoma" w:hAnsi="Tahoma" w:cs="Tahoma"/>
        </w:rPr>
        <w:t xml:space="preserve"> </w:t>
      </w:r>
      <w:r w:rsidRPr="005F4537">
        <w:rPr>
          <w:rFonts w:ascii="Tahoma" w:hAnsi="Tahoma" w:cs="Tahoma"/>
        </w:rPr>
        <w:t>et ses décrets modificatifs, ainsi que du Cahier des Clauses Administratives Générales applicables aux Marchés Publics de Fournitures Courantes et de Services, approuvé par l’arrêté du 30 mars 2021 (CCAG-FCS-2021).</w:t>
      </w:r>
    </w:p>
    <w:p w14:paraId="7C4C40C8" w14:textId="77777777" w:rsidR="00CF3914" w:rsidRPr="005F4537" w:rsidRDefault="00CF3914" w:rsidP="00CF3914">
      <w:pPr>
        <w:spacing w:line="360" w:lineRule="auto"/>
        <w:ind w:left="708"/>
        <w:rPr>
          <w:rFonts w:ascii="Tahoma" w:hAnsi="Tahoma" w:cs="Tahoma"/>
          <w:i/>
        </w:rPr>
      </w:pPr>
    </w:p>
    <w:p w14:paraId="10E591FF" w14:textId="77777777" w:rsidR="00AF14AF" w:rsidRPr="005F4537" w:rsidRDefault="00AF14AF" w:rsidP="00056771">
      <w:pPr>
        <w:jc w:val="both"/>
        <w:rPr>
          <w:rFonts w:ascii="Tahoma" w:hAnsi="Tahoma" w:cs="Tahoma"/>
        </w:rPr>
      </w:pPr>
    </w:p>
    <w:p w14:paraId="521EA2CD" w14:textId="77777777" w:rsidR="00BC43BB" w:rsidRPr="005F4537" w:rsidRDefault="00BC43BB">
      <w:pPr>
        <w:rPr>
          <w:rFonts w:ascii="Tahoma" w:hAnsi="Tahoma" w:cs="Tahoma"/>
          <w:b/>
          <w:sz w:val="24"/>
          <w:szCs w:val="18"/>
        </w:rPr>
      </w:pPr>
      <w:r w:rsidRPr="005F4537">
        <w:rPr>
          <w:rFonts w:ascii="Tahoma" w:hAnsi="Tahoma" w:cs="Tahoma"/>
          <w:b/>
          <w:sz w:val="24"/>
          <w:szCs w:val="18"/>
        </w:rPr>
        <w:br w:type="page"/>
      </w:r>
    </w:p>
    <w:p w14:paraId="7625ADF5" w14:textId="77777777" w:rsidR="00123E46" w:rsidRPr="000F1F53" w:rsidRDefault="00123E46" w:rsidP="00123E46">
      <w:pPr>
        <w:jc w:val="center"/>
        <w:rPr>
          <w:rFonts w:ascii="Tahoma" w:hAnsi="Tahoma" w:cs="Tahoma"/>
          <w:b/>
          <w:sz w:val="24"/>
          <w:szCs w:val="18"/>
        </w:rPr>
      </w:pPr>
      <w:r w:rsidRPr="000F1F53">
        <w:rPr>
          <w:rFonts w:ascii="Tahoma" w:hAnsi="Tahoma" w:cs="Tahoma"/>
          <w:b/>
          <w:sz w:val="24"/>
          <w:szCs w:val="18"/>
        </w:rPr>
        <w:lastRenderedPageBreak/>
        <w:t>SOMMAIRE</w:t>
      </w:r>
    </w:p>
    <w:sdt>
      <w:sdtPr>
        <w:rPr>
          <w:rFonts w:ascii="Tahoma" w:hAnsi="Tahoma" w:cs="Tahoma"/>
          <w:sz w:val="6"/>
          <w:szCs w:val="6"/>
        </w:rPr>
        <w:id w:val="102466514"/>
        <w:docPartObj>
          <w:docPartGallery w:val="Table of Contents"/>
          <w:docPartUnique/>
        </w:docPartObj>
      </w:sdtPr>
      <w:sdtEndPr/>
      <w:sdtContent>
        <w:p w14:paraId="694549C5" w14:textId="77777777" w:rsidR="008161AB" w:rsidRPr="005F4537" w:rsidRDefault="008161AB" w:rsidP="008161AB">
          <w:pPr>
            <w:rPr>
              <w:rFonts w:ascii="Tahoma" w:hAnsi="Tahoma" w:cs="Tahoma"/>
              <w:sz w:val="6"/>
              <w:szCs w:val="6"/>
            </w:rPr>
          </w:pPr>
        </w:p>
        <w:p w14:paraId="28602AD7" w14:textId="5C2F0AC8" w:rsidR="009868D2" w:rsidRDefault="008161AB">
          <w:pPr>
            <w:pStyle w:val="TM1"/>
            <w:tabs>
              <w:tab w:val="right" w:leader="dot" w:pos="9628"/>
            </w:tabs>
            <w:rPr>
              <w:rFonts w:eastAsiaTheme="minorEastAsia" w:cstheme="minorBidi"/>
              <w:b w:val="0"/>
              <w:bCs w:val="0"/>
              <w:i w:val="0"/>
              <w:iCs w:val="0"/>
              <w:noProof/>
              <w:sz w:val="22"/>
              <w:szCs w:val="22"/>
            </w:rPr>
          </w:pPr>
          <w:r w:rsidRPr="005F4537">
            <w:rPr>
              <w:rFonts w:ascii="Tahoma" w:hAnsi="Tahoma" w:cs="Tahoma"/>
              <w:b w:val="0"/>
              <w:sz w:val="6"/>
              <w:szCs w:val="6"/>
            </w:rPr>
            <w:fldChar w:fldCharType="begin"/>
          </w:r>
          <w:r w:rsidRPr="005F4537">
            <w:rPr>
              <w:rFonts w:ascii="Tahoma" w:hAnsi="Tahoma" w:cs="Tahoma"/>
              <w:b w:val="0"/>
              <w:sz w:val="6"/>
              <w:szCs w:val="6"/>
            </w:rPr>
            <w:instrText xml:space="preserve"> TOC \o "1-3" \h \z \u </w:instrText>
          </w:r>
          <w:r w:rsidRPr="005F4537">
            <w:rPr>
              <w:rFonts w:ascii="Tahoma" w:hAnsi="Tahoma" w:cs="Tahoma"/>
              <w:b w:val="0"/>
              <w:sz w:val="6"/>
              <w:szCs w:val="6"/>
            </w:rPr>
            <w:fldChar w:fldCharType="separate"/>
          </w:r>
          <w:hyperlink w:anchor="_Toc180573926" w:history="1">
            <w:r w:rsidR="009868D2" w:rsidRPr="008C7475">
              <w:rPr>
                <w:rStyle w:val="Lienhypertexte"/>
                <w:noProof/>
              </w:rPr>
              <w:t>ARTICLE 1 :  Objet du marché – Dispositions générales</w:t>
            </w:r>
            <w:r w:rsidR="009868D2">
              <w:rPr>
                <w:noProof/>
                <w:webHidden/>
              </w:rPr>
              <w:tab/>
            </w:r>
            <w:r w:rsidR="009868D2">
              <w:rPr>
                <w:noProof/>
                <w:webHidden/>
              </w:rPr>
              <w:fldChar w:fldCharType="begin"/>
            </w:r>
            <w:r w:rsidR="009868D2">
              <w:rPr>
                <w:noProof/>
                <w:webHidden/>
              </w:rPr>
              <w:instrText xml:space="preserve"> PAGEREF _Toc180573926 \h </w:instrText>
            </w:r>
            <w:r w:rsidR="009868D2">
              <w:rPr>
                <w:noProof/>
                <w:webHidden/>
              </w:rPr>
            </w:r>
            <w:r w:rsidR="009868D2">
              <w:rPr>
                <w:noProof/>
                <w:webHidden/>
              </w:rPr>
              <w:fldChar w:fldCharType="separate"/>
            </w:r>
            <w:r w:rsidR="009868D2">
              <w:rPr>
                <w:noProof/>
                <w:webHidden/>
              </w:rPr>
              <w:t>4</w:t>
            </w:r>
            <w:r w:rsidR="009868D2">
              <w:rPr>
                <w:noProof/>
                <w:webHidden/>
              </w:rPr>
              <w:fldChar w:fldCharType="end"/>
            </w:r>
          </w:hyperlink>
        </w:p>
        <w:p w14:paraId="0C583ED1" w14:textId="42D5331B" w:rsidR="009868D2" w:rsidRDefault="00DF3D81">
          <w:pPr>
            <w:pStyle w:val="TM2"/>
            <w:tabs>
              <w:tab w:val="right" w:leader="dot" w:pos="9628"/>
            </w:tabs>
            <w:rPr>
              <w:rFonts w:eastAsiaTheme="minorEastAsia" w:cstheme="minorBidi"/>
              <w:b w:val="0"/>
              <w:bCs w:val="0"/>
              <w:noProof/>
            </w:rPr>
          </w:pPr>
          <w:hyperlink w:anchor="_Toc180573927" w:history="1">
            <w:r w:rsidR="009868D2" w:rsidRPr="008C7475">
              <w:rPr>
                <w:rStyle w:val="Lienhypertexte"/>
                <w:rFonts w:cs="Tahoma"/>
                <w:noProof/>
                <w14:scene3d>
                  <w14:camera w14:prst="orthographicFront"/>
                  <w14:lightRig w14:rig="threePt" w14:dir="t">
                    <w14:rot w14:lat="0" w14:lon="0" w14:rev="0"/>
                  </w14:lightRig>
                </w14:scene3d>
              </w:rPr>
              <w:t>1-1</w:t>
            </w:r>
            <w:r w:rsidR="009868D2" w:rsidRPr="008C7475">
              <w:rPr>
                <w:rStyle w:val="Lienhypertexte"/>
                <w:rFonts w:cs="Tahoma"/>
                <w:noProof/>
              </w:rPr>
              <w:t xml:space="preserve"> Objet du marché :</w:t>
            </w:r>
            <w:r w:rsidR="009868D2">
              <w:rPr>
                <w:noProof/>
                <w:webHidden/>
              </w:rPr>
              <w:tab/>
            </w:r>
            <w:r w:rsidR="009868D2">
              <w:rPr>
                <w:noProof/>
                <w:webHidden/>
              </w:rPr>
              <w:fldChar w:fldCharType="begin"/>
            </w:r>
            <w:r w:rsidR="009868D2">
              <w:rPr>
                <w:noProof/>
                <w:webHidden/>
              </w:rPr>
              <w:instrText xml:space="preserve"> PAGEREF _Toc180573927 \h </w:instrText>
            </w:r>
            <w:r w:rsidR="009868D2">
              <w:rPr>
                <w:noProof/>
                <w:webHidden/>
              </w:rPr>
            </w:r>
            <w:r w:rsidR="009868D2">
              <w:rPr>
                <w:noProof/>
                <w:webHidden/>
              </w:rPr>
              <w:fldChar w:fldCharType="separate"/>
            </w:r>
            <w:r w:rsidR="009868D2">
              <w:rPr>
                <w:noProof/>
                <w:webHidden/>
              </w:rPr>
              <w:t>4</w:t>
            </w:r>
            <w:r w:rsidR="009868D2">
              <w:rPr>
                <w:noProof/>
                <w:webHidden/>
              </w:rPr>
              <w:fldChar w:fldCharType="end"/>
            </w:r>
          </w:hyperlink>
        </w:p>
        <w:p w14:paraId="306EA10F" w14:textId="113656F7" w:rsidR="009868D2" w:rsidRDefault="00DF3D81">
          <w:pPr>
            <w:pStyle w:val="TM2"/>
            <w:tabs>
              <w:tab w:val="right" w:leader="dot" w:pos="9628"/>
            </w:tabs>
            <w:rPr>
              <w:rFonts w:eastAsiaTheme="minorEastAsia" w:cstheme="minorBidi"/>
              <w:b w:val="0"/>
              <w:bCs w:val="0"/>
              <w:noProof/>
            </w:rPr>
          </w:pPr>
          <w:hyperlink w:anchor="_Toc180573928" w:history="1">
            <w:r w:rsidR="009868D2" w:rsidRPr="008C7475">
              <w:rPr>
                <w:rStyle w:val="Lienhypertexte"/>
                <w:rFonts w:cs="Tahoma"/>
                <w:noProof/>
                <w14:scene3d>
                  <w14:camera w14:prst="orthographicFront"/>
                  <w14:lightRig w14:rig="threePt" w14:dir="t">
                    <w14:rot w14:lat="0" w14:lon="0" w14:rev="0"/>
                  </w14:lightRig>
                </w14:scene3d>
              </w:rPr>
              <w:t>1-2</w:t>
            </w:r>
            <w:r w:rsidR="009868D2" w:rsidRPr="008C7475">
              <w:rPr>
                <w:rStyle w:val="Lienhypertexte"/>
                <w:rFonts w:cs="Tahoma"/>
                <w:noProof/>
              </w:rPr>
              <w:t xml:space="preserve"> Décomposition en lots, tranches, variante et prestations éventuelles :</w:t>
            </w:r>
            <w:r w:rsidR="009868D2">
              <w:rPr>
                <w:noProof/>
                <w:webHidden/>
              </w:rPr>
              <w:tab/>
            </w:r>
            <w:r w:rsidR="009868D2">
              <w:rPr>
                <w:noProof/>
                <w:webHidden/>
              </w:rPr>
              <w:fldChar w:fldCharType="begin"/>
            </w:r>
            <w:r w:rsidR="009868D2">
              <w:rPr>
                <w:noProof/>
                <w:webHidden/>
              </w:rPr>
              <w:instrText xml:space="preserve"> PAGEREF _Toc180573928 \h </w:instrText>
            </w:r>
            <w:r w:rsidR="009868D2">
              <w:rPr>
                <w:noProof/>
                <w:webHidden/>
              </w:rPr>
            </w:r>
            <w:r w:rsidR="009868D2">
              <w:rPr>
                <w:noProof/>
                <w:webHidden/>
              </w:rPr>
              <w:fldChar w:fldCharType="separate"/>
            </w:r>
            <w:r w:rsidR="009868D2">
              <w:rPr>
                <w:noProof/>
                <w:webHidden/>
              </w:rPr>
              <w:t>4</w:t>
            </w:r>
            <w:r w:rsidR="009868D2">
              <w:rPr>
                <w:noProof/>
                <w:webHidden/>
              </w:rPr>
              <w:fldChar w:fldCharType="end"/>
            </w:r>
          </w:hyperlink>
        </w:p>
        <w:p w14:paraId="1F257AB8" w14:textId="76BABDBA" w:rsidR="009868D2" w:rsidRDefault="00DF3D81">
          <w:pPr>
            <w:pStyle w:val="TM2"/>
            <w:tabs>
              <w:tab w:val="right" w:leader="dot" w:pos="9628"/>
            </w:tabs>
            <w:rPr>
              <w:rFonts w:eastAsiaTheme="minorEastAsia" w:cstheme="minorBidi"/>
              <w:b w:val="0"/>
              <w:bCs w:val="0"/>
              <w:noProof/>
            </w:rPr>
          </w:pPr>
          <w:hyperlink w:anchor="_Toc180573929" w:history="1">
            <w:r w:rsidR="009868D2" w:rsidRPr="008C7475">
              <w:rPr>
                <w:rStyle w:val="Lienhypertexte"/>
                <w:rFonts w:cs="Tahoma"/>
                <w:noProof/>
                <w14:scene3d>
                  <w14:camera w14:prst="orthographicFront"/>
                  <w14:lightRig w14:rig="threePt" w14:dir="t">
                    <w14:rot w14:lat="0" w14:lon="0" w14:rev="0"/>
                  </w14:lightRig>
                </w14:scene3d>
              </w:rPr>
              <w:t>1-3</w:t>
            </w:r>
            <w:r w:rsidR="009868D2" w:rsidRPr="008C7475">
              <w:rPr>
                <w:rStyle w:val="Lienhypertexte"/>
                <w:rFonts w:cs="Tahoma"/>
                <w:noProof/>
              </w:rPr>
              <w:t xml:space="preserve"> Personne publique contractante, personne publique contractante, autorité compétente :</w:t>
            </w:r>
            <w:r w:rsidR="009868D2">
              <w:rPr>
                <w:noProof/>
                <w:webHidden/>
              </w:rPr>
              <w:tab/>
            </w:r>
            <w:r w:rsidR="009868D2">
              <w:rPr>
                <w:noProof/>
                <w:webHidden/>
              </w:rPr>
              <w:fldChar w:fldCharType="begin"/>
            </w:r>
            <w:r w:rsidR="009868D2">
              <w:rPr>
                <w:noProof/>
                <w:webHidden/>
              </w:rPr>
              <w:instrText xml:space="preserve"> PAGEREF _Toc180573929 \h </w:instrText>
            </w:r>
            <w:r w:rsidR="009868D2">
              <w:rPr>
                <w:noProof/>
                <w:webHidden/>
              </w:rPr>
            </w:r>
            <w:r w:rsidR="009868D2">
              <w:rPr>
                <w:noProof/>
                <w:webHidden/>
              </w:rPr>
              <w:fldChar w:fldCharType="separate"/>
            </w:r>
            <w:r w:rsidR="009868D2">
              <w:rPr>
                <w:noProof/>
                <w:webHidden/>
              </w:rPr>
              <w:t>4</w:t>
            </w:r>
            <w:r w:rsidR="009868D2">
              <w:rPr>
                <w:noProof/>
                <w:webHidden/>
              </w:rPr>
              <w:fldChar w:fldCharType="end"/>
            </w:r>
          </w:hyperlink>
        </w:p>
        <w:p w14:paraId="7BE19625" w14:textId="42D97F48" w:rsidR="009868D2" w:rsidRDefault="00DF3D81">
          <w:pPr>
            <w:pStyle w:val="TM2"/>
            <w:tabs>
              <w:tab w:val="right" w:leader="dot" w:pos="9628"/>
            </w:tabs>
            <w:rPr>
              <w:rFonts w:eastAsiaTheme="minorEastAsia" w:cstheme="minorBidi"/>
              <w:b w:val="0"/>
              <w:bCs w:val="0"/>
              <w:noProof/>
            </w:rPr>
          </w:pPr>
          <w:hyperlink w:anchor="_Toc180573930" w:history="1">
            <w:r w:rsidR="009868D2" w:rsidRPr="008C7475">
              <w:rPr>
                <w:rStyle w:val="Lienhypertexte"/>
                <w:rFonts w:cs="Tahoma"/>
                <w:noProof/>
                <w14:scene3d>
                  <w14:camera w14:prst="orthographicFront"/>
                  <w14:lightRig w14:rig="threePt" w14:dir="t">
                    <w14:rot w14:lat="0" w14:lon="0" w14:rev="0"/>
                  </w14:lightRig>
                </w14:scene3d>
              </w:rPr>
              <w:t>1-4</w:t>
            </w:r>
            <w:r w:rsidR="009868D2" w:rsidRPr="008C7475">
              <w:rPr>
                <w:rStyle w:val="Lienhypertexte"/>
                <w:rFonts w:cs="Tahoma"/>
                <w:noProof/>
              </w:rPr>
              <w:t xml:space="preserve"> : Type de marché :</w:t>
            </w:r>
            <w:r w:rsidR="009868D2">
              <w:rPr>
                <w:noProof/>
                <w:webHidden/>
              </w:rPr>
              <w:tab/>
            </w:r>
            <w:r w:rsidR="009868D2">
              <w:rPr>
                <w:noProof/>
                <w:webHidden/>
              </w:rPr>
              <w:fldChar w:fldCharType="begin"/>
            </w:r>
            <w:r w:rsidR="009868D2">
              <w:rPr>
                <w:noProof/>
                <w:webHidden/>
              </w:rPr>
              <w:instrText xml:space="preserve"> PAGEREF _Toc180573930 \h </w:instrText>
            </w:r>
            <w:r w:rsidR="009868D2">
              <w:rPr>
                <w:noProof/>
                <w:webHidden/>
              </w:rPr>
            </w:r>
            <w:r w:rsidR="009868D2">
              <w:rPr>
                <w:noProof/>
                <w:webHidden/>
              </w:rPr>
              <w:fldChar w:fldCharType="separate"/>
            </w:r>
            <w:r w:rsidR="009868D2">
              <w:rPr>
                <w:noProof/>
                <w:webHidden/>
              </w:rPr>
              <w:t>4</w:t>
            </w:r>
            <w:r w:rsidR="009868D2">
              <w:rPr>
                <w:noProof/>
                <w:webHidden/>
              </w:rPr>
              <w:fldChar w:fldCharType="end"/>
            </w:r>
          </w:hyperlink>
        </w:p>
        <w:p w14:paraId="1849F737" w14:textId="39A1299B" w:rsidR="009868D2" w:rsidRDefault="00DF3D81">
          <w:pPr>
            <w:pStyle w:val="TM2"/>
            <w:tabs>
              <w:tab w:val="right" w:leader="dot" w:pos="9628"/>
            </w:tabs>
            <w:rPr>
              <w:rFonts w:eastAsiaTheme="minorEastAsia" w:cstheme="minorBidi"/>
              <w:b w:val="0"/>
              <w:bCs w:val="0"/>
              <w:noProof/>
            </w:rPr>
          </w:pPr>
          <w:hyperlink w:anchor="_Toc180573931" w:history="1">
            <w:r w:rsidR="009868D2" w:rsidRPr="008C7475">
              <w:rPr>
                <w:rStyle w:val="Lienhypertexte"/>
                <w:rFonts w:cs="Tahoma"/>
                <w:noProof/>
                <w14:scene3d>
                  <w14:camera w14:prst="orthographicFront"/>
                  <w14:lightRig w14:rig="threePt" w14:dir="t">
                    <w14:rot w14:lat="0" w14:lon="0" w14:rev="0"/>
                  </w14:lightRig>
                </w14:scene3d>
              </w:rPr>
              <w:t>1-5</w:t>
            </w:r>
            <w:r w:rsidR="009868D2" w:rsidRPr="008C7475">
              <w:rPr>
                <w:rStyle w:val="Lienhypertexte"/>
                <w:rFonts w:cs="Tahoma"/>
                <w:noProof/>
              </w:rPr>
              <w:t xml:space="preserve"> : Forme des notifications et informations :</w:t>
            </w:r>
            <w:r w:rsidR="009868D2">
              <w:rPr>
                <w:noProof/>
                <w:webHidden/>
              </w:rPr>
              <w:tab/>
            </w:r>
            <w:r w:rsidR="009868D2">
              <w:rPr>
                <w:noProof/>
                <w:webHidden/>
              </w:rPr>
              <w:fldChar w:fldCharType="begin"/>
            </w:r>
            <w:r w:rsidR="009868D2">
              <w:rPr>
                <w:noProof/>
                <w:webHidden/>
              </w:rPr>
              <w:instrText xml:space="preserve"> PAGEREF _Toc180573931 \h </w:instrText>
            </w:r>
            <w:r w:rsidR="009868D2">
              <w:rPr>
                <w:noProof/>
                <w:webHidden/>
              </w:rPr>
            </w:r>
            <w:r w:rsidR="009868D2">
              <w:rPr>
                <w:noProof/>
                <w:webHidden/>
              </w:rPr>
              <w:fldChar w:fldCharType="separate"/>
            </w:r>
            <w:r w:rsidR="009868D2">
              <w:rPr>
                <w:noProof/>
                <w:webHidden/>
              </w:rPr>
              <w:t>4</w:t>
            </w:r>
            <w:r w:rsidR="009868D2">
              <w:rPr>
                <w:noProof/>
                <w:webHidden/>
              </w:rPr>
              <w:fldChar w:fldCharType="end"/>
            </w:r>
          </w:hyperlink>
        </w:p>
        <w:p w14:paraId="689DB080" w14:textId="4CEAA6FD" w:rsidR="009868D2" w:rsidRDefault="00DF3D81">
          <w:pPr>
            <w:pStyle w:val="TM1"/>
            <w:tabs>
              <w:tab w:val="right" w:leader="dot" w:pos="9628"/>
            </w:tabs>
            <w:rPr>
              <w:rFonts w:eastAsiaTheme="minorEastAsia" w:cstheme="minorBidi"/>
              <w:b w:val="0"/>
              <w:bCs w:val="0"/>
              <w:i w:val="0"/>
              <w:iCs w:val="0"/>
              <w:noProof/>
              <w:sz w:val="22"/>
              <w:szCs w:val="22"/>
            </w:rPr>
          </w:pPr>
          <w:hyperlink w:anchor="_Toc180573932" w:history="1">
            <w:r w:rsidR="009868D2" w:rsidRPr="008C7475">
              <w:rPr>
                <w:rStyle w:val="Lienhypertexte"/>
                <w:noProof/>
              </w:rPr>
              <w:t>ARTICLE 2 : DOCUMENTS CONTRACTUELS</w:t>
            </w:r>
            <w:r w:rsidR="009868D2">
              <w:rPr>
                <w:noProof/>
                <w:webHidden/>
              </w:rPr>
              <w:tab/>
            </w:r>
            <w:r w:rsidR="009868D2">
              <w:rPr>
                <w:noProof/>
                <w:webHidden/>
              </w:rPr>
              <w:fldChar w:fldCharType="begin"/>
            </w:r>
            <w:r w:rsidR="009868D2">
              <w:rPr>
                <w:noProof/>
                <w:webHidden/>
              </w:rPr>
              <w:instrText xml:space="preserve"> PAGEREF _Toc180573932 \h </w:instrText>
            </w:r>
            <w:r w:rsidR="009868D2">
              <w:rPr>
                <w:noProof/>
                <w:webHidden/>
              </w:rPr>
            </w:r>
            <w:r w:rsidR="009868D2">
              <w:rPr>
                <w:noProof/>
                <w:webHidden/>
              </w:rPr>
              <w:fldChar w:fldCharType="separate"/>
            </w:r>
            <w:r w:rsidR="009868D2">
              <w:rPr>
                <w:noProof/>
                <w:webHidden/>
              </w:rPr>
              <w:t>4</w:t>
            </w:r>
            <w:r w:rsidR="009868D2">
              <w:rPr>
                <w:noProof/>
                <w:webHidden/>
              </w:rPr>
              <w:fldChar w:fldCharType="end"/>
            </w:r>
          </w:hyperlink>
        </w:p>
        <w:p w14:paraId="04890F32" w14:textId="34089B16" w:rsidR="009868D2" w:rsidRDefault="00DF3D81">
          <w:pPr>
            <w:pStyle w:val="TM1"/>
            <w:tabs>
              <w:tab w:val="right" w:leader="dot" w:pos="9628"/>
            </w:tabs>
            <w:rPr>
              <w:rFonts w:eastAsiaTheme="minorEastAsia" w:cstheme="minorBidi"/>
              <w:b w:val="0"/>
              <w:bCs w:val="0"/>
              <w:i w:val="0"/>
              <w:iCs w:val="0"/>
              <w:noProof/>
              <w:sz w:val="22"/>
              <w:szCs w:val="22"/>
            </w:rPr>
          </w:pPr>
          <w:hyperlink w:anchor="_Toc180573933" w:history="1">
            <w:r w:rsidR="009868D2" w:rsidRPr="008C7475">
              <w:rPr>
                <w:rStyle w:val="Lienhypertexte"/>
                <w:noProof/>
              </w:rPr>
              <w:t>ARTICLE 3 : DUREE DU MARCHE</w:t>
            </w:r>
            <w:r w:rsidR="009868D2">
              <w:rPr>
                <w:noProof/>
                <w:webHidden/>
              </w:rPr>
              <w:tab/>
            </w:r>
            <w:r w:rsidR="009868D2">
              <w:rPr>
                <w:noProof/>
                <w:webHidden/>
              </w:rPr>
              <w:fldChar w:fldCharType="begin"/>
            </w:r>
            <w:r w:rsidR="009868D2">
              <w:rPr>
                <w:noProof/>
                <w:webHidden/>
              </w:rPr>
              <w:instrText xml:space="preserve"> PAGEREF _Toc180573933 \h </w:instrText>
            </w:r>
            <w:r w:rsidR="009868D2">
              <w:rPr>
                <w:noProof/>
                <w:webHidden/>
              </w:rPr>
            </w:r>
            <w:r w:rsidR="009868D2">
              <w:rPr>
                <w:noProof/>
                <w:webHidden/>
              </w:rPr>
              <w:fldChar w:fldCharType="separate"/>
            </w:r>
            <w:r w:rsidR="009868D2">
              <w:rPr>
                <w:noProof/>
                <w:webHidden/>
              </w:rPr>
              <w:t>5</w:t>
            </w:r>
            <w:r w:rsidR="009868D2">
              <w:rPr>
                <w:noProof/>
                <w:webHidden/>
              </w:rPr>
              <w:fldChar w:fldCharType="end"/>
            </w:r>
          </w:hyperlink>
        </w:p>
        <w:p w14:paraId="1918ABD6" w14:textId="31A90286" w:rsidR="009868D2" w:rsidRDefault="00DF3D81">
          <w:pPr>
            <w:pStyle w:val="TM1"/>
            <w:tabs>
              <w:tab w:val="right" w:leader="dot" w:pos="9628"/>
            </w:tabs>
            <w:rPr>
              <w:rFonts w:eastAsiaTheme="minorEastAsia" w:cstheme="minorBidi"/>
              <w:b w:val="0"/>
              <w:bCs w:val="0"/>
              <w:i w:val="0"/>
              <w:iCs w:val="0"/>
              <w:noProof/>
              <w:sz w:val="22"/>
              <w:szCs w:val="22"/>
            </w:rPr>
          </w:pPr>
          <w:hyperlink w:anchor="_Toc180573934" w:history="1">
            <w:r w:rsidR="009868D2" w:rsidRPr="008C7475">
              <w:rPr>
                <w:rStyle w:val="Lienhypertexte"/>
                <w:noProof/>
              </w:rPr>
              <w:t>ARTICLE 4 : MODALITES D’EXECUTION DES PRESTATIONS</w:t>
            </w:r>
            <w:r w:rsidR="009868D2">
              <w:rPr>
                <w:noProof/>
                <w:webHidden/>
              </w:rPr>
              <w:tab/>
            </w:r>
            <w:r w:rsidR="009868D2">
              <w:rPr>
                <w:noProof/>
                <w:webHidden/>
              </w:rPr>
              <w:fldChar w:fldCharType="begin"/>
            </w:r>
            <w:r w:rsidR="009868D2">
              <w:rPr>
                <w:noProof/>
                <w:webHidden/>
              </w:rPr>
              <w:instrText xml:space="preserve"> PAGEREF _Toc180573934 \h </w:instrText>
            </w:r>
            <w:r w:rsidR="009868D2">
              <w:rPr>
                <w:noProof/>
                <w:webHidden/>
              </w:rPr>
            </w:r>
            <w:r w:rsidR="009868D2">
              <w:rPr>
                <w:noProof/>
                <w:webHidden/>
              </w:rPr>
              <w:fldChar w:fldCharType="separate"/>
            </w:r>
            <w:r w:rsidR="009868D2">
              <w:rPr>
                <w:noProof/>
                <w:webHidden/>
              </w:rPr>
              <w:t>5</w:t>
            </w:r>
            <w:r w:rsidR="009868D2">
              <w:rPr>
                <w:noProof/>
                <w:webHidden/>
              </w:rPr>
              <w:fldChar w:fldCharType="end"/>
            </w:r>
          </w:hyperlink>
        </w:p>
        <w:p w14:paraId="6284ECD5" w14:textId="776C82F1" w:rsidR="009868D2" w:rsidRDefault="00DF3D81">
          <w:pPr>
            <w:pStyle w:val="TM2"/>
            <w:tabs>
              <w:tab w:val="right" w:leader="dot" w:pos="9628"/>
            </w:tabs>
            <w:rPr>
              <w:rFonts w:eastAsiaTheme="minorEastAsia" w:cstheme="minorBidi"/>
              <w:b w:val="0"/>
              <w:bCs w:val="0"/>
              <w:noProof/>
            </w:rPr>
          </w:pPr>
          <w:hyperlink w:anchor="_Toc180573935" w:history="1">
            <w:r w:rsidR="009868D2" w:rsidRPr="008C7475">
              <w:rPr>
                <w:rStyle w:val="Lienhypertexte"/>
                <w:rFonts w:cs="Tahoma"/>
                <w:noProof/>
                <w14:scene3d>
                  <w14:camera w14:prst="orthographicFront"/>
                  <w14:lightRig w14:rig="threePt" w14:dir="t">
                    <w14:rot w14:lat="0" w14:lon="0" w14:rev="0"/>
                  </w14:lightRig>
                </w14:scene3d>
              </w:rPr>
              <w:t>4-1</w:t>
            </w:r>
            <w:r w:rsidR="009868D2" w:rsidRPr="008C7475">
              <w:rPr>
                <w:rStyle w:val="Lienhypertexte"/>
                <w:rFonts w:cs="Tahoma"/>
                <w:noProof/>
              </w:rPr>
              <w:t xml:space="preserve"> Adresses d’exécution et de livraison :</w:t>
            </w:r>
            <w:r w:rsidR="009868D2">
              <w:rPr>
                <w:noProof/>
                <w:webHidden/>
              </w:rPr>
              <w:tab/>
            </w:r>
            <w:r w:rsidR="009868D2">
              <w:rPr>
                <w:noProof/>
                <w:webHidden/>
              </w:rPr>
              <w:fldChar w:fldCharType="begin"/>
            </w:r>
            <w:r w:rsidR="009868D2">
              <w:rPr>
                <w:noProof/>
                <w:webHidden/>
              </w:rPr>
              <w:instrText xml:space="preserve"> PAGEREF _Toc180573935 \h </w:instrText>
            </w:r>
            <w:r w:rsidR="009868D2">
              <w:rPr>
                <w:noProof/>
                <w:webHidden/>
              </w:rPr>
            </w:r>
            <w:r w:rsidR="009868D2">
              <w:rPr>
                <w:noProof/>
                <w:webHidden/>
              </w:rPr>
              <w:fldChar w:fldCharType="separate"/>
            </w:r>
            <w:r w:rsidR="009868D2">
              <w:rPr>
                <w:noProof/>
                <w:webHidden/>
              </w:rPr>
              <w:t>5</w:t>
            </w:r>
            <w:r w:rsidR="009868D2">
              <w:rPr>
                <w:noProof/>
                <w:webHidden/>
              </w:rPr>
              <w:fldChar w:fldCharType="end"/>
            </w:r>
          </w:hyperlink>
        </w:p>
        <w:p w14:paraId="207E9B25" w14:textId="188277D1" w:rsidR="009868D2" w:rsidRDefault="00DF3D81">
          <w:pPr>
            <w:pStyle w:val="TM2"/>
            <w:tabs>
              <w:tab w:val="right" w:leader="dot" w:pos="9628"/>
            </w:tabs>
            <w:rPr>
              <w:rFonts w:eastAsiaTheme="minorEastAsia" w:cstheme="minorBidi"/>
              <w:b w:val="0"/>
              <w:bCs w:val="0"/>
              <w:noProof/>
            </w:rPr>
          </w:pPr>
          <w:hyperlink w:anchor="_Toc180573936" w:history="1">
            <w:r w:rsidR="009868D2" w:rsidRPr="008C7475">
              <w:rPr>
                <w:rStyle w:val="Lienhypertexte"/>
                <w:rFonts w:cs="Tahoma"/>
                <w:noProof/>
                <w14:scene3d>
                  <w14:camera w14:prst="orthographicFront"/>
                  <w14:lightRig w14:rig="threePt" w14:dir="t">
                    <w14:rot w14:lat="0" w14:lon="0" w14:rev="0"/>
                  </w14:lightRig>
                </w14:scene3d>
              </w:rPr>
              <w:t>4-2</w:t>
            </w:r>
            <w:r w:rsidR="009868D2" w:rsidRPr="008C7475">
              <w:rPr>
                <w:rStyle w:val="Lienhypertexte"/>
                <w:rFonts w:cs="Tahoma"/>
                <w:noProof/>
              </w:rPr>
              <w:t xml:space="preserve"> Conditions particulières :</w:t>
            </w:r>
            <w:r w:rsidR="009868D2">
              <w:rPr>
                <w:noProof/>
                <w:webHidden/>
              </w:rPr>
              <w:tab/>
            </w:r>
            <w:r w:rsidR="009868D2">
              <w:rPr>
                <w:noProof/>
                <w:webHidden/>
              </w:rPr>
              <w:fldChar w:fldCharType="begin"/>
            </w:r>
            <w:r w:rsidR="009868D2">
              <w:rPr>
                <w:noProof/>
                <w:webHidden/>
              </w:rPr>
              <w:instrText xml:space="preserve"> PAGEREF _Toc180573936 \h </w:instrText>
            </w:r>
            <w:r w:rsidR="009868D2">
              <w:rPr>
                <w:noProof/>
                <w:webHidden/>
              </w:rPr>
            </w:r>
            <w:r w:rsidR="009868D2">
              <w:rPr>
                <w:noProof/>
                <w:webHidden/>
              </w:rPr>
              <w:fldChar w:fldCharType="separate"/>
            </w:r>
            <w:r w:rsidR="009868D2">
              <w:rPr>
                <w:noProof/>
                <w:webHidden/>
              </w:rPr>
              <w:t>5</w:t>
            </w:r>
            <w:r w:rsidR="009868D2">
              <w:rPr>
                <w:noProof/>
                <w:webHidden/>
              </w:rPr>
              <w:fldChar w:fldCharType="end"/>
            </w:r>
          </w:hyperlink>
        </w:p>
        <w:p w14:paraId="3412A645" w14:textId="12C0C139" w:rsidR="009868D2" w:rsidRDefault="00DF3D81">
          <w:pPr>
            <w:pStyle w:val="TM2"/>
            <w:tabs>
              <w:tab w:val="right" w:leader="dot" w:pos="9628"/>
            </w:tabs>
            <w:rPr>
              <w:rFonts w:eastAsiaTheme="minorEastAsia" w:cstheme="minorBidi"/>
              <w:b w:val="0"/>
              <w:bCs w:val="0"/>
              <w:noProof/>
            </w:rPr>
          </w:pPr>
          <w:hyperlink w:anchor="_Toc180573937" w:history="1">
            <w:r w:rsidR="009868D2" w:rsidRPr="008C7475">
              <w:rPr>
                <w:rStyle w:val="Lienhypertexte"/>
                <w:rFonts w:cs="Tahoma"/>
                <w:noProof/>
                <w14:scene3d>
                  <w14:camera w14:prst="orthographicFront"/>
                  <w14:lightRig w14:rig="threePt" w14:dir="t">
                    <w14:rot w14:lat="0" w14:lon="0" w14:rev="0"/>
                  </w14:lightRig>
                </w14:scene3d>
              </w:rPr>
              <w:t>4-3</w:t>
            </w:r>
            <w:r w:rsidR="009868D2" w:rsidRPr="008C7475">
              <w:rPr>
                <w:rStyle w:val="Lienhypertexte"/>
                <w:rFonts w:cs="Tahoma"/>
                <w:noProof/>
              </w:rPr>
              <w:t xml:space="preserve"> Installation et mise en service :</w:t>
            </w:r>
            <w:r w:rsidR="009868D2">
              <w:rPr>
                <w:noProof/>
                <w:webHidden/>
              </w:rPr>
              <w:tab/>
            </w:r>
            <w:r w:rsidR="009868D2">
              <w:rPr>
                <w:noProof/>
                <w:webHidden/>
              </w:rPr>
              <w:fldChar w:fldCharType="begin"/>
            </w:r>
            <w:r w:rsidR="009868D2">
              <w:rPr>
                <w:noProof/>
                <w:webHidden/>
              </w:rPr>
              <w:instrText xml:space="preserve"> PAGEREF _Toc180573937 \h </w:instrText>
            </w:r>
            <w:r w:rsidR="009868D2">
              <w:rPr>
                <w:noProof/>
                <w:webHidden/>
              </w:rPr>
            </w:r>
            <w:r w:rsidR="009868D2">
              <w:rPr>
                <w:noProof/>
                <w:webHidden/>
              </w:rPr>
              <w:fldChar w:fldCharType="separate"/>
            </w:r>
            <w:r w:rsidR="009868D2">
              <w:rPr>
                <w:noProof/>
                <w:webHidden/>
              </w:rPr>
              <w:t>6</w:t>
            </w:r>
            <w:r w:rsidR="009868D2">
              <w:rPr>
                <w:noProof/>
                <w:webHidden/>
              </w:rPr>
              <w:fldChar w:fldCharType="end"/>
            </w:r>
          </w:hyperlink>
        </w:p>
        <w:p w14:paraId="4A817803" w14:textId="4AC6441C" w:rsidR="009868D2" w:rsidRDefault="00DF3D81">
          <w:pPr>
            <w:pStyle w:val="TM2"/>
            <w:tabs>
              <w:tab w:val="right" w:leader="dot" w:pos="9628"/>
            </w:tabs>
            <w:rPr>
              <w:rFonts w:eastAsiaTheme="minorEastAsia" w:cstheme="minorBidi"/>
              <w:b w:val="0"/>
              <w:bCs w:val="0"/>
              <w:noProof/>
            </w:rPr>
          </w:pPr>
          <w:hyperlink w:anchor="_Toc180573938" w:history="1">
            <w:r w:rsidR="009868D2" w:rsidRPr="008C7475">
              <w:rPr>
                <w:rStyle w:val="Lienhypertexte"/>
                <w:rFonts w:cs="Tahoma"/>
                <w:noProof/>
                <w14:scene3d>
                  <w14:camera w14:prst="orthographicFront"/>
                  <w14:lightRig w14:rig="threePt" w14:dir="t">
                    <w14:rot w14:lat="0" w14:lon="0" w14:rev="0"/>
                  </w14:lightRig>
                </w14:scene3d>
              </w:rPr>
              <w:t>4-4</w:t>
            </w:r>
            <w:r w:rsidR="009868D2" w:rsidRPr="008C7475">
              <w:rPr>
                <w:rStyle w:val="Lienhypertexte"/>
                <w:rFonts w:cs="Tahoma"/>
                <w:noProof/>
              </w:rPr>
              <w:t xml:space="preserve"> Fonctionnement des bons de commandes :</w:t>
            </w:r>
            <w:r w:rsidR="009868D2">
              <w:rPr>
                <w:noProof/>
                <w:webHidden/>
              </w:rPr>
              <w:tab/>
            </w:r>
            <w:r w:rsidR="009868D2">
              <w:rPr>
                <w:noProof/>
                <w:webHidden/>
              </w:rPr>
              <w:fldChar w:fldCharType="begin"/>
            </w:r>
            <w:r w:rsidR="009868D2">
              <w:rPr>
                <w:noProof/>
                <w:webHidden/>
              </w:rPr>
              <w:instrText xml:space="preserve"> PAGEREF _Toc180573938 \h </w:instrText>
            </w:r>
            <w:r w:rsidR="009868D2">
              <w:rPr>
                <w:noProof/>
                <w:webHidden/>
              </w:rPr>
            </w:r>
            <w:r w:rsidR="009868D2">
              <w:rPr>
                <w:noProof/>
                <w:webHidden/>
              </w:rPr>
              <w:fldChar w:fldCharType="separate"/>
            </w:r>
            <w:r w:rsidR="009868D2">
              <w:rPr>
                <w:noProof/>
                <w:webHidden/>
              </w:rPr>
              <w:t>6</w:t>
            </w:r>
            <w:r w:rsidR="009868D2">
              <w:rPr>
                <w:noProof/>
                <w:webHidden/>
              </w:rPr>
              <w:fldChar w:fldCharType="end"/>
            </w:r>
          </w:hyperlink>
        </w:p>
        <w:p w14:paraId="63E5E7D9" w14:textId="7AF1660E" w:rsidR="009868D2" w:rsidRDefault="00DF3D81">
          <w:pPr>
            <w:pStyle w:val="TM2"/>
            <w:tabs>
              <w:tab w:val="right" w:leader="dot" w:pos="9628"/>
            </w:tabs>
            <w:rPr>
              <w:rFonts w:eastAsiaTheme="minorEastAsia" w:cstheme="minorBidi"/>
              <w:b w:val="0"/>
              <w:bCs w:val="0"/>
              <w:noProof/>
            </w:rPr>
          </w:pPr>
          <w:hyperlink w:anchor="_Toc180573939" w:history="1">
            <w:r w:rsidR="009868D2" w:rsidRPr="008C7475">
              <w:rPr>
                <w:rStyle w:val="Lienhypertexte"/>
                <w:rFonts w:cs="Tahoma"/>
                <w:noProof/>
                <w14:scene3d>
                  <w14:camera w14:prst="orthographicFront"/>
                  <w14:lightRig w14:rig="threePt" w14:dir="t">
                    <w14:rot w14:lat="0" w14:lon="0" w14:rev="0"/>
                  </w14:lightRig>
                </w14:scene3d>
              </w:rPr>
              <w:t>4-5</w:t>
            </w:r>
            <w:r w:rsidR="009868D2" w:rsidRPr="008C7475">
              <w:rPr>
                <w:rStyle w:val="Lienhypertexte"/>
                <w:rFonts w:cs="Tahoma"/>
                <w:noProof/>
              </w:rPr>
              <w:t xml:space="preserve"> Notification des bons de commande</w:t>
            </w:r>
            <w:r w:rsidR="009868D2">
              <w:rPr>
                <w:noProof/>
                <w:webHidden/>
              </w:rPr>
              <w:tab/>
            </w:r>
            <w:r w:rsidR="009868D2">
              <w:rPr>
                <w:noProof/>
                <w:webHidden/>
              </w:rPr>
              <w:fldChar w:fldCharType="begin"/>
            </w:r>
            <w:r w:rsidR="009868D2">
              <w:rPr>
                <w:noProof/>
                <w:webHidden/>
              </w:rPr>
              <w:instrText xml:space="preserve"> PAGEREF _Toc180573939 \h </w:instrText>
            </w:r>
            <w:r w:rsidR="009868D2">
              <w:rPr>
                <w:noProof/>
                <w:webHidden/>
              </w:rPr>
            </w:r>
            <w:r w:rsidR="009868D2">
              <w:rPr>
                <w:noProof/>
                <w:webHidden/>
              </w:rPr>
              <w:fldChar w:fldCharType="separate"/>
            </w:r>
            <w:r w:rsidR="009868D2">
              <w:rPr>
                <w:noProof/>
                <w:webHidden/>
              </w:rPr>
              <w:t>6</w:t>
            </w:r>
            <w:r w:rsidR="009868D2">
              <w:rPr>
                <w:noProof/>
                <w:webHidden/>
              </w:rPr>
              <w:fldChar w:fldCharType="end"/>
            </w:r>
          </w:hyperlink>
        </w:p>
        <w:p w14:paraId="05FC6B18" w14:textId="2FE91649" w:rsidR="009868D2" w:rsidRDefault="00DF3D81">
          <w:pPr>
            <w:pStyle w:val="TM2"/>
            <w:tabs>
              <w:tab w:val="right" w:leader="dot" w:pos="9628"/>
            </w:tabs>
            <w:rPr>
              <w:rFonts w:eastAsiaTheme="minorEastAsia" w:cstheme="minorBidi"/>
              <w:b w:val="0"/>
              <w:bCs w:val="0"/>
              <w:noProof/>
            </w:rPr>
          </w:pPr>
          <w:hyperlink w:anchor="_Toc180573940" w:history="1">
            <w:r w:rsidR="009868D2" w:rsidRPr="008C7475">
              <w:rPr>
                <w:rStyle w:val="Lienhypertexte"/>
                <w:rFonts w:cs="Tahoma"/>
                <w:noProof/>
                <w14:scene3d>
                  <w14:camera w14:prst="orthographicFront"/>
                  <w14:lightRig w14:rig="threePt" w14:dir="t">
                    <w14:rot w14:lat="0" w14:lon="0" w14:rev="0"/>
                  </w14:lightRig>
                </w14:scene3d>
              </w:rPr>
              <w:t>4-6</w:t>
            </w:r>
            <w:r w:rsidR="009868D2" w:rsidRPr="008C7475">
              <w:rPr>
                <w:rStyle w:val="Lienhypertexte"/>
                <w:rFonts w:cs="Tahoma"/>
                <w:noProof/>
              </w:rPr>
              <w:t xml:space="preserve"> Modification du marché</w:t>
            </w:r>
            <w:r w:rsidR="009868D2">
              <w:rPr>
                <w:noProof/>
                <w:webHidden/>
              </w:rPr>
              <w:tab/>
            </w:r>
            <w:r w:rsidR="009868D2">
              <w:rPr>
                <w:noProof/>
                <w:webHidden/>
              </w:rPr>
              <w:fldChar w:fldCharType="begin"/>
            </w:r>
            <w:r w:rsidR="009868D2">
              <w:rPr>
                <w:noProof/>
                <w:webHidden/>
              </w:rPr>
              <w:instrText xml:space="preserve"> PAGEREF _Toc180573940 \h </w:instrText>
            </w:r>
            <w:r w:rsidR="009868D2">
              <w:rPr>
                <w:noProof/>
                <w:webHidden/>
              </w:rPr>
            </w:r>
            <w:r w:rsidR="009868D2">
              <w:rPr>
                <w:noProof/>
                <w:webHidden/>
              </w:rPr>
              <w:fldChar w:fldCharType="separate"/>
            </w:r>
            <w:r w:rsidR="009868D2">
              <w:rPr>
                <w:noProof/>
                <w:webHidden/>
              </w:rPr>
              <w:t>6</w:t>
            </w:r>
            <w:r w:rsidR="009868D2">
              <w:rPr>
                <w:noProof/>
                <w:webHidden/>
              </w:rPr>
              <w:fldChar w:fldCharType="end"/>
            </w:r>
          </w:hyperlink>
        </w:p>
        <w:p w14:paraId="3FA5237A" w14:textId="3C857763" w:rsidR="009868D2" w:rsidRDefault="00DF3D81">
          <w:pPr>
            <w:pStyle w:val="TM2"/>
            <w:tabs>
              <w:tab w:val="right" w:leader="dot" w:pos="9628"/>
            </w:tabs>
            <w:rPr>
              <w:rFonts w:eastAsiaTheme="minorEastAsia" w:cstheme="minorBidi"/>
              <w:b w:val="0"/>
              <w:bCs w:val="0"/>
              <w:noProof/>
            </w:rPr>
          </w:pPr>
          <w:hyperlink w:anchor="_Toc180573941" w:history="1">
            <w:r w:rsidR="009868D2" w:rsidRPr="008C7475">
              <w:rPr>
                <w:rStyle w:val="Lienhypertexte"/>
                <w:rFonts w:cs="Tahoma"/>
                <w:noProof/>
                <w14:scene3d>
                  <w14:camera w14:prst="orthographicFront"/>
                  <w14:lightRig w14:rig="threePt" w14:dir="t">
                    <w14:rot w14:lat="0" w14:lon="0" w14:rev="0"/>
                  </w14:lightRig>
                </w14:scene3d>
              </w:rPr>
              <w:t>4-7</w:t>
            </w:r>
            <w:r w:rsidR="009868D2" w:rsidRPr="008C7475">
              <w:rPr>
                <w:rStyle w:val="Lienhypertexte"/>
                <w:rFonts w:cs="Tahoma"/>
                <w:noProof/>
              </w:rPr>
              <w:t xml:space="preserve"> Délai d’exécution :</w:t>
            </w:r>
            <w:r w:rsidR="009868D2">
              <w:rPr>
                <w:noProof/>
                <w:webHidden/>
              </w:rPr>
              <w:tab/>
            </w:r>
            <w:r w:rsidR="009868D2">
              <w:rPr>
                <w:noProof/>
                <w:webHidden/>
              </w:rPr>
              <w:fldChar w:fldCharType="begin"/>
            </w:r>
            <w:r w:rsidR="009868D2">
              <w:rPr>
                <w:noProof/>
                <w:webHidden/>
              </w:rPr>
              <w:instrText xml:space="preserve"> PAGEREF _Toc180573941 \h </w:instrText>
            </w:r>
            <w:r w:rsidR="009868D2">
              <w:rPr>
                <w:noProof/>
                <w:webHidden/>
              </w:rPr>
            </w:r>
            <w:r w:rsidR="009868D2">
              <w:rPr>
                <w:noProof/>
                <w:webHidden/>
              </w:rPr>
              <w:fldChar w:fldCharType="separate"/>
            </w:r>
            <w:r w:rsidR="009868D2">
              <w:rPr>
                <w:noProof/>
                <w:webHidden/>
              </w:rPr>
              <w:t>7</w:t>
            </w:r>
            <w:r w:rsidR="009868D2">
              <w:rPr>
                <w:noProof/>
                <w:webHidden/>
              </w:rPr>
              <w:fldChar w:fldCharType="end"/>
            </w:r>
          </w:hyperlink>
        </w:p>
        <w:p w14:paraId="3D4EDC28" w14:textId="3BC70419" w:rsidR="009868D2" w:rsidRDefault="00DF3D81">
          <w:pPr>
            <w:pStyle w:val="TM2"/>
            <w:tabs>
              <w:tab w:val="right" w:leader="dot" w:pos="9628"/>
            </w:tabs>
            <w:rPr>
              <w:rFonts w:eastAsiaTheme="minorEastAsia" w:cstheme="minorBidi"/>
              <w:b w:val="0"/>
              <w:bCs w:val="0"/>
              <w:noProof/>
            </w:rPr>
          </w:pPr>
          <w:hyperlink w:anchor="_Toc180573942" w:history="1">
            <w:r w:rsidR="009868D2" w:rsidRPr="008C7475">
              <w:rPr>
                <w:rStyle w:val="Lienhypertexte"/>
                <w:rFonts w:cs="Tahoma"/>
                <w:noProof/>
                <w14:scene3d>
                  <w14:camera w14:prst="orthographicFront"/>
                  <w14:lightRig w14:rig="threePt" w14:dir="t">
                    <w14:rot w14:lat="0" w14:lon="0" w14:rev="0"/>
                  </w14:lightRig>
                </w14:scene3d>
              </w:rPr>
              <w:t>4-8</w:t>
            </w:r>
            <w:r w:rsidR="009868D2" w:rsidRPr="008C7475">
              <w:rPr>
                <w:rStyle w:val="Lienhypertexte"/>
                <w:rFonts w:cs="Tahoma"/>
                <w:noProof/>
              </w:rPr>
              <w:t xml:space="preserve"> Prolongation des délais d’exécution :</w:t>
            </w:r>
            <w:r w:rsidR="009868D2">
              <w:rPr>
                <w:noProof/>
                <w:webHidden/>
              </w:rPr>
              <w:tab/>
            </w:r>
            <w:r w:rsidR="009868D2">
              <w:rPr>
                <w:noProof/>
                <w:webHidden/>
              </w:rPr>
              <w:fldChar w:fldCharType="begin"/>
            </w:r>
            <w:r w:rsidR="009868D2">
              <w:rPr>
                <w:noProof/>
                <w:webHidden/>
              </w:rPr>
              <w:instrText xml:space="preserve"> PAGEREF _Toc180573942 \h </w:instrText>
            </w:r>
            <w:r w:rsidR="009868D2">
              <w:rPr>
                <w:noProof/>
                <w:webHidden/>
              </w:rPr>
            </w:r>
            <w:r w:rsidR="009868D2">
              <w:rPr>
                <w:noProof/>
                <w:webHidden/>
              </w:rPr>
              <w:fldChar w:fldCharType="separate"/>
            </w:r>
            <w:r w:rsidR="009868D2">
              <w:rPr>
                <w:noProof/>
                <w:webHidden/>
              </w:rPr>
              <w:t>7</w:t>
            </w:r>
            <w:r w:rsidR="009868D2">
              <w:rPr>
                <w:noProof/>
                <w:webHidden/>
              </w:rPr>
              <w:fldChar w:fldCharType="end"/>
            </w:r>
          </w:hyperlink>
        </w:p>
        <w:p w14:paraId="1560C665" w14:textId="696BBFA8" w:rsidR="009868D2" w:rsidRDefault="00DF3D81">
          <w:pPr>
            <w:pStyle w:val="TM2"/>
            <w:tabs>
              <w:tab w:val="right" w:leader="dot" w:pos="9628"/>
            </w:tabs>
            <w:rPr>
              <w:rFonts w:eastAsiaTheme="minorEastAsia" w:cstheme="minorBidi"/>
              <w:b w:val="0"/>
              <w:bCs w:val="0"/>
              <w:noProof/>
            </w:rPr>
          </w:pPr>
          <w:hyperlink w:anchor="_Toc180573943" w:history="1">
            <w:r w:rsidR="009868D2" w:rsidRPr="008C7475">
              <w:rPr>
                <w:rStyle w:val="Lienhypertexte"/>
                <w:rFonts w:cs="Tahoma"/>
                <w:noProof/>
                <w14:scene3d>
                  <w14:camera w14:prst="orthographicFront"/>
                  <w14:lightRig w14:rig="threePt" w14:dir="t">
                    <w14:rot w14:lat="0" w14:lon="0" w14:rev="0"/>
                  </w14:lightRig>
                </w14:scene3d>
              </w:rPr>
              <w:t>4-9</w:t>
            </w:r>
            <w:r w:rsidR="009868D2" w:rsidRPr="008C7475">
              <w:rPr>
                <w:rStyle w:val="Lienhypertexte"/>
                <w:rFonts w:cs="Tahoma"/>
                <w:noProof/>
              </w:rPr>
              <w:t xml:space="preserve"> Durée d’exécution des bons de commande en fin de marché :</w:t>
            </w:r>
            <w:r w:rsidR="009868D2">
              <w:rPr>
                <w:noProof/>
                <w:webHidden/>
              </w:rPr>
              <w:tab/>
            </w:r>
            <w:r w:rsidR="009868D2">
              <w:rPr>
                <w:noProof/>
                <w:webHidden/>
              </w:rPr>
              <w:fldChar w:fldCharType="begin"/>
            </w:r>
            <w:r w:rsidR="009868D2">
              <w:rPr>
                <w:noProof/>
                <w:webHidden/>
              </w:rPr>
              <w:instrText xml:space="preserve"> PAGEREF _Toc180573943 \h </w:instrText>
            </w:r>
            <w:r w:rsidR="009868D2">
              <w:rPr>
                <w:noProof/>
                <w:webHidden/>
              </w:rPr>
            </w:r>
            <w:r w:rsidR="009868D2">
              <w:rPr>
                <w:noProof/>
                <w:webHidden/>
              </w:rPr>
              <w:fldChar w:fldCharType="separate"/>
            </w:r>
            <w:r w:rsidR="009868D2">
              <w:rPr>
                <w:noProof/>
                <w:webHidden/>
              </w:rPr>
              <w:t>7</w:t>
            </w:r>
            <w:r w:rsidR="009868D2">
              <w:rPr>
                <w:noProof/>
                <w:webHidden/>
              </w:rPr>
              <w:fldChar w:fldCharType="end"/>
            </w:r>
          </w:hyperlink>
        </w:p>
        <w:p w14:paraId="3CA7DEB1" w14:textId="54F0A9DD" w:rsidR="009868D2" w:rsidRDefault="00DF3D81">
          <w:pPr>
            <w:pStyle w:val="TM1"/>
            <w:tabs>
              <w:tab w:val="right" w:leader="dot" w:pos="9628"/>
            </w:tabs>
            <w:rPr>
              <w:rFonts w:eastAsiaTheme="minorEastAsia" w:cstheme="minorBidi"/>
              <w:b w:val="0"/>
              <w:bCs w:val="0"/>
              <w:i w:val="0"/>
              <w:iCs w:val="0"/>
              <w:noProof/>
              <w:sz w:val="22"/>
              <w:szCs w:val="22"/>
            </w:rPr>
          </w:pPr>
          <w:hyperlink w:anchor="_Toc180573944" w:history="1">
            <w:r w:rsidR="009868D2" w:rsidRPr="008C7475">
              <w:rPr>
                <w:rStyle w:val="Lienhypertexte"/>
                <w:noProof/>
              </w:rPr>
              <w:t>ARTICLE 5 : OPERATIONS DE VERIFICATION</w:t>
            </w:r>
            <w:r w:rsidR="009868D2">
              <w:rPr>
                <w:noProof/>
                <w:webHidden/>
              </w:rPr>
              <w:tab/>
            </w:r>
            <w:r w:rsidR="009868D2">
              <w:rPr>
                <w:noProof/>
                <w:webHidden/>
              </w:rPr>
              <w:fldChar w:fldCharType="begin"/>
            </w:r>
            <w:r w:rsidR="009868D2">
              <w:rPr>
                <w:noProof/>
                <w:webHidden/>
              </w:rPr>
              <w:instrText xml:space="preserve"> PAGEREF _Toc180573944 \h </w:instrText>
            </w:r>
            <w:r w:rsidR="009868D2">
              <w:rPr>
                <w:noProof/>
                <w:webHidden/>
              </w:rPr>
            </w:r>
            <w:r w:rsidR="009868D2">
              <w:rPr>
                <w:noProof/>
                <w:webHidden/>
              </w:rPr>
              <w:fldChar w:fldCharType="separate"/>
            </w:r>
            <w:r w:rsidR="009868D2">
              <w:rPr>
                <w:noProof/>
                <w:webHidden/>
              </w:rPr>
              <w:t>7</w:t>
            </w:r>
            <w:r w:rsidR="009868D2">
              <w:rPr>
                <w:noProof/>
                <w:webHidden/>
              </w:rPr>
              <w:fldChar w:fldCharType="end"/>
            </w:r>
          </w:hyperlink>
        </w:p>
        <w:p w14:paraId="0F170984" w14:textId="6270D41C" w:rsidR="009868D2" w:rsidRDefault="00DF3D81">
          <w:pPr>
            <w:pStyle w:val="TM1"/>
            <w:tabs>
              <w:tab w:val="right" w:leader="dot" w:pos="9628"/>
            </w:tabs>
            <w:rPr>
              <w:rFonts w:eastAsiaTheme="minorEastAsia" w:cstheme="minorBidi"/>
              <w:b w:val="0"/>
              <w:bCs w:val="0"/>
              <w:i w:val="0"/>
              <w:iCs w:val="0"/>
              <w:noProof/>
              <w:sz w:val="22"/>
              <w:szCs w:val="22"/>
            </w:rPr>
          </w:pPr>
          <w:hyperlink w:anchor="_Toc180573945" w:history="1">
            <w:r w:rsidR="009868D2" w:rsidRPr="008C7475">
              <w:rPr>
                <w:rStyle w:val="Lienhypertexte"/>
                <w:noProof/>
              </w:rPr>
              <w:t>ARTICLE 6 : ADMISSION, AJOURNEMENT, REFACTION ET REJET</w:t>
            </w:r>
            <w:r w:rsidR="009868D2">
              <w:rPr>
                <w:noProof/>
                <w:webHidden/>
              </w:rPr>
              <w:tab/>
            </w:r>
            <w:r w:rsidR="009868D2">
              <w:rPr>
                <w:noProof/>
                <w:webHidden/>
              </w:rPr>
              <w:fldChar w:fldCharType="begin"/>
            </w:r>
            <w:r w:rsidR="009868D2">
              <w:rPr>
                <w:noProof/>
                <w:webHidden/>
              </w:rPr>
              <w:instrText xml:space="preserve"> PAGEREF _Toc180573945 \h </w:instrText>
            </w:r>
            <w:r w:rsidR="009868D2">
              <w:rPr>
                <w:noProof/>
                <w:webHidden/>
              </w:rPr>
            </w:r>
            <w:r w:rsidR="009868D2">
              <w:rPr>
                <w:noProof/>
                <w:webHidden/>
              </w:rPr>
              <w:fldChar w:fldCharType="separate"/>
            </w:r>
            <w:r w:rsidR="009868D2">
              <w:rPr>
                <w:noProof/>
                <w:webHidden/>
              </w:rPr>
              <w:t>7</w:t>
            </w:r>
            <w:r w:rsidR="009868D2">
              <w:rPr>
                <w:noProof/>
                <w:webHidden/>
              </w:rPr>
              <w:fldChar w:fldCharType="end"/>
            </w:r>
          </w:hyperlink>
        </w:p>
        <w:p w14:paraId="01D4BEEF" w14:textId="0CCE4DDB" w:rsidR="009868D2" w:rsidRDefault="00DF3D81">
          <w:pPr>
            <w:pStyle w:val="TM1"/>
            <w:tabs>
              <w:tab w:val="right" w:leader="dot" w:pos="9628"/>
            </w:tabs>
            <w:rPr>
              <w:rFonts w:eastAsiaTheme="minorEastAsia" w:cstheme="minorBidi"/>
              <w:b w:val="0"/>
              <w:bCs w:val="0"/>
              <w:i w:val="0"/>
              <w:iCs w:val="0"/>
              <w:noProof/>
              <w:sz w:val="22"/>
              <w:szCs w:val="22"/>
            </w:rPr>
          </w:pPr>
          <w:hyperlink w:anchor="_Toc180573946" w:history="1">
            <w:r w:rsidR="009868D2" w:rsidRPr="008C7475">
              <w:rPr>
                <w:rStyle w:val="Lienhypertexte"/>
                <w:noProof/>
              </w:rPr>
              <w:t>ARTICLE 7 : GARANTIE ET NORMES</w:t>
            </w:r>
            <w:r w:rsidR="009868D2">
              <w:rPr>
                <w:noProof/>
                <w:webHidden/>
              </w:rPr>
              <w:tab/>
            </w:r>
            <w:r w:rsidR="009868D2">
              <w:rPr>
                <w:noProof/>
                <w:webHidden/>
              </w:rPr>
              <w:fldChar w:fldCharType="begin"/>
            </w:r>
            <w:r w:rsidR="009868D2">
              <w:rPr>
                <w:noProof/>
                <w:webHidden/>
              </w:rPr>
              <w:instrText xml:space="preserve"> PAGEREF _Toc180573946 \h </w:instrText>
            </w:r>
            <w:r w:rsidR="009868D2">
              <w:rPr>
                <w:noProof/>
                <w:webHidden/>
              </w:rPr>
            </w:r>
            <w:r w:rsidR="009868D2">
              <w:rPr>
                <w:noProof/>
                <w:webHidden/>
              </w:rPr>
              <w:fldChar w:fldCharType="separate"/>
            </w:r>
            <w:r w:rsidR="009868D2">
              <w:rPr>
                <w:noProof/>
                <w:webHidden/>
              </w:rPr>
              <w:t>7</w:t>
            </w:r>
            <w:r w:rsidR="009868D2">
              <w:rPr>
                <w:noProof/>
                <w:webHidden/>
              </w:rPr>
              <w:fldChar w:fldCharType="end"/>
            </w:r>
          </w:hyperlink>
        </w:p>
        <w:p w14:paraId="59AD9038" w14:textId="50EB74E7" w:rsidR="009868D2" w:rsidRDefault="00DF3D81">
          <w:pPr>
            <w:pStyle w:val="TM1"/>
            <w:tabs>
              <w:tab w:val="right" w:leader="dot" w:pos="9628"/>
            </w:tabs>
            <w:rPr>
              <w:rFonts w:eastAsiaTheme="minorEastAsia" w:cstheme="minorBidi"/>
              <w:b w:val="0"/>
              <w:bCs w:val="0"/>
              <w:i w:val="0"/>
              <w:iCs w:val="0"/>
              <w:noProof/>
              <w:sz w:val="22"/>
              <w:szCs w:val="22"/>
            </w:rPr>
          </w:pPr>
          <w:hyperlink w:anchor="_Toc180573947" w:history="1">
            <w:r w:rsidR="009868D2" w:rsidRPr="008C7475">
              <w:rPr>
                <w:rStyle w:val="Lienhypertexte"/>
                <w:noProof/>
              </w:rPr>
              <w:t>ARTICLE 8 : MAINTENANCE</w:t>
            </w:r>
            <w:r w:rsidR="009868D2">
              <w:rPr>
                <w:noProof/>
                <w:webHidden/>
              </w:rPr>
              <w:tab/>
            </w:r>
            <w:r w:rsidR="009868D2">
              <w:rPr>
                <w:noProof/>
                <w:webHidden/>
              </w:rPr>
              <w:fldChar w:fldCharType="begin"/>
            </w:r>
            <w:r w:rsidR="009868D2">
              <w:rPr>
                <w:noProof/>
                <w:webHidden/>
              </w:rPr>
              <w:instrText xml:space="preserve"> PAGEREF _Toc180573947 \h </w:instrText>
            </w:r>
            <w:r w:rsidR="009868D2">
              <w:rPr>
                <w:noProof/>
                <w:webHidden/>
              </w:rPr>
            </w:r>
            <w:r w:rsidR="009868D2">
              <w:rPr>
                <w:noProof/>
                <w:webHidden/>
              </w:rPr>
              <w:fldChar w:fldCharType="separate"/>
            </w:r>
            <w:r w:rsidR="009868D2">
              <w:rPr>
                <w:noProof/>
                <w:webHidden/>
              </w:rPr>
              <w:t>7</w:t>
            </w:r>
            <w:r w:rsidR="009868D2">
              <w:rPr>
                <w:noProof/>
                <w:webHidden/>
              </w:rPr>
              <w:fldChar w:fldCharType="end"/>
            </w:r>
          </w:hyperlink>
        </w:p>
        <w:p w14:paraId="7282936D" w14:textId="73279BFB" w:rsidR="009868D2" w:rsidRDefault="00DF3D81">
          <w:pPr>
            <w:pStyle w:val="TM1"/>
            <w:tabs>
              <w:tab w:val="right" w:leader="dot" w:pos="9628"/>
            </w:tabs>
            <w:rPr>
              <w:rFonts w:eastAsiaTheme="minorEastAsia" w:cstheme="minorBidi"/>
              <w:b w:val="0"/>
              <w:bCs w:val="0"/>
              <w:i w:val="0"/>
              <w:iCs w:val="0"/>
              <w:noProof/>
              <w:sz w:val="22"/>
              <w:szCs w:val="22"/>
            </w:rPr>
          </w:pPr>
          <w:hyperlink w:anchor="_Toc180573948" w:history="1">
            <w:r w:rsidR="009868D2" w:rsidRPr="008C7475">
              <w:rPr>
                <w:rStyle w:val="Lienhypertexte"/>
                <w:noProof/>
              </w:rPr>
              <w:t>ARTICLE 9 : MODALITES DE DETERMINATION ET VARIATION DES PRIX</w:t>
            </w:r>
            <w:r w:rsidR="009868D2">
              <w:rPr>
                <w:noProof/>
                <w:webHidden/>
              </w:rPr>
              <w:tab/>
            </w:r>
            <w:r w:rsidR="009868D2">
              <w:rPr>
                <w:noProof/>
                <w:webHidden/>
              </w:rPr>
              <w:fldChar w:fldCharType="begin"/>
            </w:r>
            <w:r w:rsidR="009868D2">
              <w:rPr>
                <w:noProof/>
                <w:webHidden/>
              </w:rPr>
              <w:instrText xml:space="preserve"> PAGEREF _Toc180573948 \h </w:instrText>
            </w:r>
            <w:r w:rsidR="009868D2">
              <w:rPr>
                <w:noProof/>
                <w:webHidden/>
              </w:rPr>
            </w:r>
            <w:r w:rsidR="009868D2">
              <w:rPr>
                <w:noProof/>
                <w:webHidden/>
              </w:rPr>
              <w:fldChar w:fldCharType="separate"/>
            </w:r>
            <w:r w:rsidR="009868D2">
              <w:rPr>
                <w:noProof/>
                <w:webHidden/>
              </w:rPr>
              <w:t>7</w:t>
            </w:r>
            <w:r w:rsidR="009868D2">
              <w:rPr>
                <w:noProof/>
                <w:webHidden/>
              </w:rPr>
              <w:fldChar w:fldCharType="end"/>
            </w:r>
          </w:hyperlink>
        </w:p>
        <w:p w14:paraId="165EC0B3" w14:textId="3E6E991C" w:rsidR="009868D2" w:rsidRDefault="00DF3D81">
          <w:pPr>
            <w:pStyle w:val="TM2"/>
            <w:tabs>
              <w:tab w:val="right" w:leader="dot" w:pos="9628"/>
            </w:tabs>
            <w:rPr>
              <w:rFonts w:eastAsiaTheme="minorEastAsia" w:cstheme="minorBidi"/>
              <w:b w:val="0"/>
              <w:bCs w:val="0"/>
              <w:noProof/>
            </w:rPr>
          </w:pPr>
          <w:hyperlink w:anchor="_Toc180573949" w:history="1">
            <w:r w:rsidR="009868D2" w:rsidRPr="008C7475">
              <w:rPr>
                <w:rStyle w:val="Lienhypertexte"/>
                <w:rFonts w:cs="Tahoma"/>
                <w:noProof/>
                <w14:scene3d>
                  <w14:camera w14:prst="orthographicFront"/>
                  <w14:lightRig w14:rig="threePt" w14:dir="t">
                    <w14:rot w14:lat="0" w14:lon="0" w14:rev="0"/>
                  </w14:lightRig>
                </w14:scene3d>
              </w:rPr>
              <w:t>9-1</w:t>
            </w:r>
            <w:r w:rsidR="009868D2" w:rsidRPr="008C7475">
              <w:rPr>
                <w:rStyle w:val="Lienhypertexte"/>
                <w:rFonts w:cs="Tahoma"/>
                <w:noProof/>
              </w:rPr>
              <w:t xml:space="preserve"> Nature et contenu des prix :</w:t>
            </w:r>
            <w:r w:rsidR="009868D2">
              <w:rPr>
                <w:noProof/>
                <w:webHidden/>
              </w:rPr>
              <w:tab/>
            </w:r>
            <w:r w:rsidR="009868D2">
              <w:rPr>
                <w:noProof/>
                <w:webHidden/>
              </w:rPr>
              <w:fldChar w:fldCharType="begin"/>
            </w:r>
            <w:r w:rsidR="009868D2">
              <w:rPr>
                <w:noProof/>
                <w:webHidden/>
              </w:rPr>
              <w:instrText xml:space="preserve"> PAGEREF _Toc180573949 \h </w:instrText>
            </w:r>
            <w:r w:rsidR="009868D2">
              <w:rPr>
                <w:noProof/>
                <w:webHidden/>
              </w:rPr>
            </w:r>
            <w:r w:rsidR="009868D2">
              <w:rPr>
                <w:noProof/>
                <w:webHidden/>
              </w:rPr>
              <w:fldChar w:fldCharType="separate"/>
            </w:r>
            <w:r w:rsidR="009868D2">
              <w:rPr>
                <w:noProof/>
                <w:webHidden/>
              </w:rPr>
              <w:t>7</w:t>
            </w:r>
            <w:r w:rsidR="009868D2">
              <w:rPr>
                <w:noProof/>
                <w:webHidden/>
              </w:rPr>
              <w:fldChar w:fldCharType="end"/>
            </w:r>
          </w:hyperlink>
        </w:p>
        <w:p w14:paraId="4C134F7E" w14:textId="58925063" w:rsidR="009868D2" w:rsidRDefault="00DF3D81">
          <w:pPr>
            <w:pStyle w:val="TM2"/>
            <w:tabs>
              <w:tab w:val="right" w:leader="dot" w:pos="9628"/>
            </w:tabs>
            <w:rPr>
              <w:rFonts w:eastAsiaTheme="minorEastAsia" w:cstheme="minorBidi"/>
              <w:b w:val="0"/>
              <w:bCs w:val="0"/>
              <w:noProof/>
            </w:rPr>
          </w:pPr>
          <w:hyperlink w:anchor="_Toc180573950" w:history="1">
            <w:r w:rsidR="009868D2" w:rsidRPr="008C7475">
              <w:rPr>
                <w:rStyle w:val="Lienhypertexte"/>
                <w:rFonts w:cs="Tahoma"/>
                <w:noProof/>
                <w14:scene3d>
                  <w14:camera w14:prst="orthographicFront"/>
                  <w14:lightRig w14:rig="threePt" w14:dir="t">
                    <w14:rot w14:lat="0" w14:lon="0" w14:rev="0"/>
                  </w14:lightRig>
                </w14:scene3d>
              </w:rPr>
              <w:t>9-2</w:t>
            </w:r>
            <w:r w:rsidR="009868D2" w:rsidRPr="008C7475">
              <w:rPr>
                <w:rStyle w:val="Lienhypertexte"/>
                <w:rFonts w:cs="Tahoma"/>
                <w:noProof/>
              </w:rPr>
              <w:t xml:space="preserve"> Variation des prix :</w:t>
            </w:r>
            <w:r w:rsidR="009868D2">
              <w:rPr>
                <w:noProof/>
                <w:webHidden/>
              </w:rPr>
              <w:tab/>
            </w:r>
            <w:r w:rsidR="009868D2">
              <w:rPr>
                <w:noProof/>
                <w:webHidden/>
              </w:rPr>
              <w:fldChar w:fldCharType="begin"/>
            </w:r>
            <w:r w:rsidR="009868D2">
              <w:rPr>
                <w:noProof/>
                <w:webHidden/>
              </w:rPr>
              <w:instrText xml:space="preserve"> PAGEREF _Toc180573950 \h </w:instrText>
            </w:r>
            <w:r w:rsidR="009868D2">
              <w:rPr>
                <w:noProof/>
                <w:webHidden/>
              </w:rPr>
            </w:r>
            <w:r w:rsidR="009868D2">
              <w:rPr>
                <w:noProof/>
                <w:webHidden/>
              </w:rPr>
              <w:fldChar w:fldCharType="separate"/>
            </w:r>
            <w:r w:rsidR="009868D2">
              <w:rPr>
                <w:noProof/>
                <w:webHidden/>
              </w:rPr>
              <w:t>7</w:t>
            </w:r>
            <w:r w:rsidR="009868D2">
              <w:rPr>
                <w:noProof/>
                <w:webHidden/>
              </w:rPr>
              <w:fldChar w:fldCharType="end"/>
            </w:r>
          </w:hyperlink>
        </w:p>
        <w:p w14:paraId="1BDD8505" w14:textId="0C5BAF4C" w:rsidR="009868D2" w:rsidRDefault="00DF3D81">
          <w:pPr>
            <w:pStyle w:val="TM2"/>
            <w:tabs>
              <w:tab w:val="right" w:leader="dot" w:pos="9628"/>
            </w:tabs>
            <w:rPr>
              <w:rFonts w:eastAsiaTheme="minorEastAsia" w:cstheme="minorBidi"/>
              <w:b w:val="0"/>
              <w:bCs w:val="0"/>
              <w:noProof/>
            </w:rPr>
          </w:pPr>
          <w:hyperlink w:anchor="_Toc180573951" w:history="1">
            <w:r w:rsidR="009868D2" w:rsidRPr="008C7475">
              <w:rPr>
                <w:rStyle w:val="Lienhypertexte"/>
                <w:rFonts w:cs="Tahoma"/>
                <w:noProof/>
                <w14:scene3d>
                  <w14:camera w14:prst="orthographicFront"/>
                  <w14:lightRig w14:rig="threePt" w14:dir="t">
                    <w14:rot w14:lat="0" w14:lon="0" w14:rev="0"/>
                  </w14:lightRig>
                </w14:scene3d>
              </w:rPr>
              <w:t>9-3</w:t>
            </w:r>
            <w:r w:rsidR="009868D2" w:rsidRPr="008C7475">
              <w:rPr>
                <w:rStyle w:val="Lienhypertexte"/>
                <w:rFonts w:cs="Tahoma"/>
                <w:noProof/>
              </w:rPr>
              <w:t xml:space="preserve"> Modifications et ajouts de références :</w:t>
            </w:r>
            <w:r w:rsidR="009868D2">
              <w:rPr>
                <w:noProof/>
                <w:webHidden/>
              </w:rPr>
              <w:tab/>
            </w:r>
            <w:r w:rsidR="009868D2">
              <w:rPr>
                <w:noProof/>
                <w:webHidden/>
              </w:rPr>
              <w:fldChar w:fldCharType="begin"/>
            </w:r>
            <w:r w:rsidR="009868D2">
              <w:rPr>
                <w:noProof/>
                <w:webHidden/>
              </w:rPr>
              <w:instrText xml:space="preserve"> PAGEREF _Toc180573951 \h </w:instrText>
            </w:r>
            <w:r w:rsidR="009868D2">
              <w:rPr>
                <w:noProof/>
                <w:webHidden/>
              </w:rPr>
            </w:r>
            <w:r w:rsidR="009868D2">
              <w:rPr>
                <w:noProof/>
                <w:webHidden/>
              </w:rPr>
              <w:fldChar w:fldCharType="separate"/>
            </w:r>
            <w:r w:rsidR="009868D2">
              <w:rPr>
                <w:noProof/>
                <w:webHidden/>
              </w:rPr>
              <w:t>8</w:t>
            </w:r>
            <w:r w:rsidR="009868D2">
              <w:rPr>
                <w:noProof/>
                <w:webHidden/>
              </w:rPr>
              <w:fldChar w:fldCharType="end"/>
            </w:r>
          </w:hyperlink>
        </w:p>
        <w:p w14:paraId="1C44C80B" w14:textId="79FC9BD0" w:rsidR="009868D2" w:rsidRDefault="00DF3D81">
          <w:pPr>
            <w:pStyle w:val="TM1"/>
            <w:tabs>
              <w:tab w:val="right" w:leader="dot" w:pos="9628"/>
            </w:tabs>
            <w:rPr>
              <w:rFonts w:eastAsiaTheme="minorEastAsia" w:cstheme="minorBidi"/>
              <w:b w:val="0"/>
              <w:bCs w:val="0"/>
              <w:i w:val="0"/>
              <w:iCs w:val="0"/>
              <w:noProof/>
              <w:sz w:val="22"/>
              <w:szCs w:val="22"/>
            </w:rPr>
          </w:pPr>
          <w:hyperlink w:anchor="_Toc180573952" w:history="1">
            <w:r w:rsidR="009868D2" w:rsidRPr="008C7475">
              <w:rPr>
                <w:rStyle w:val="Lienhypertexte"/>
                <w:noProof/>
              </w:rPr>
              <w:t>ARTICLE 10 : REGLEMENT</w:t>
            </w:r>
            <w:r w:rsidR="009868D2">
              <w:rPr>
                <w:noProof/>
                <w:webHidden/>
              </w:rPr>
              <w:tab/>
            </w:r>
            <w:r w:rsidR="009868D2">
              <w:rPr>
                <w:noProof/>
                <w:webHidden/>
              </w:rPr>
              <w:fldChar w:fldCharType="begin"/>
            </w:r>
            <w:r w:rsidR="009868D2">
              <w:rPr>
                <w:noProof/>
                <w:webHidden/>
              </w:rPr>
              <w:instrText xml:space="preserve"> PAGEREF _Toc180573952 \h </w:instrText>
            </w:r>
            <w:r w:rsidR="009868D2">
              <w:rPr>
                <w:noProof/>
                <w:webHidden/>
              </w:rPr>
            </w:r>
            <w:r w:rsidR="009868D2">
              <w:rPr>
                <w:noProof/>
                <w:webHidden/>
              </w:rPr>
              <w:fldChar w:fldCharType="separate"/>
            </w:r>
            <w:r w:rsidR="009868D2">
              <w:rPr>
                <w:noProof/>
                <w:webHidden/>
              </w:rPr>
              <w:t>8</w:t>
            </w:r>
            <w:r w:rsidR="009868D2">
              <w:rPr>
                <w:noProof/>
                <w:webHidden/>
              </w:rPr>
              <w:fldChar w:fldCharType="end"/>
            </w:r>
          </w:hyperlink>
        </w:p>
        <w:p w14:paraId="15BAFC74" w14:textId="3F634182" w:rsidR="009868D2" w:rsidRDefault="00DF3D81">
          <w:pPr>
            <w:pStyle w:val="TM1"/>
            <w:tabs>
              <w:tab w:val="right" w:leader="dot" w:pos="9628"/>
            </w:tabs>
            <w:rPr>
              <w:rFonts w:eastAsiaTheme="minorEastAsia" w:cstheme="minorBidi"/>
              <w:b w:val="0"/>
              <w:bCs w:val="0"/>
              <w:i w:val="0"/>
              <w:iCs w:val="0"/>
              <w:noProof/>
              <w:sz w:val="22"/>
              <w:szCs w:val="22"/>
            </w:rPr>
          </w:pPr>
          <w:hyperlink w:anchor="_Toc180573953" w:history="1">
            <w:r w:rsidR="009868D2" w:rsidRPr="008C7475">
              <w:rPr>
                <w:rStyle w:val="Lienhypertexte"/>
                <w:noProof/>
              </w:rPr>
              <w:t>ARTICLE 11 : AVANCE FORFAITAIRE</w:t>
            </w:r>
            <w:r w:rsidR="009868D2">
              <w:rPr>
                <w:noProof/>
                <w:webHidden/>
              </w:rPr>
              <w:tab/>
            </w:r>
            <w:r w:rsidR="009868D2">
              <w:rPr>
                <w:noProof/>
                <w:webHidden/>
              </w:rPr>
              <w:fldChar w:fldCharType="begin"/>
            </w:r>
            <w:r w:rsidR="009868D2">
              <w:rPr>
                <w:noProof/>
                <w:webHidden/>
              </w:rPr>
              <w:instrText xml:space="preserve"> PAGEREF _Toc180573953 \h </w:instrText>
            </w:r>
            <w:r w:rsidR="009868D2">
              <w:rPr>
                <w:noProof/>
                <w:webHidden/>
              </w:rPr>
            </w:r>
            <w:r w:rsidR="009868D2">
              <w:rPr>
                <w:noProof/>
                <w:webHidden/>
              </w:rPr>
              <w:fldChar w:fldCharType="separate"/>
            </w:r>
            <w:r w:rsidR="009868D2">
              <w:rPr>
                <w:noProof/>
                <w:webHidden/>
              </w:rPr>
              <w:t>9</w:t>
            </w:r>
            <w:r w:rsidR="009868D2">
              <w:rPr>
                <w:noProof/>
                <w:webHidden/>
              </w:rPr>
              <w:fldChar w:fldCharType="end"/>
            </w:r>
          </w:hyperlink>
        </w:p>
        <w:p w14:paraId="4173B94B" w14:textId="2C1E94B9" w:rsidR="009868D2" w:rsidRDefault="00DF3D81">
          <w:pPr>
            <w:pStyle w:val="TM1"/>
            <w:tabs>
              <w:tab w:val="right" w:leader="dot" w:pos="9628"/>
            </w:tabs>
            <w:rPr>
              <w:rFonts w:eastAsiaTheme="minorEastAsia" w:cstheme="minorBidi"/>
              <w:b w:val="0"/>
              <w:bCs w:val="0"/>
              <w:i w:val="0"/>
              <w:iCs w:val="0"/>
              <w:noProof/>
              <w:sz w:val="22"/>
              <w:szCs w:val="22"/>
            </w:rPr>
          </w:pPr>
          <w:hyperlink w:anchor="_Toc180573954" w:history="1">
            <w:r w:rsidR="009868D2" w:rsidRPr="008C7475">
              <w:rPr>
                <w:rStyle w:val="Lienhypertexte"/>
                <w:noProof/>
              </w:rPr>
              <w:t>ARTICLE 12 : ACOMPTES, PAIEMENTS PARTIELS DEFINITIFS ET SOLDES</w:t>
            </w:r>
            <w:r w:rsidR="009868D2">
              <w:rPr>
                <w:noProof/>
                <w:webHidden/>
              </w:rPr>
              <w:tab/>
            </w:r>
            <w:r w:rsidR="009868D2">
              <w:rPr>
                <w:noProof/>
                <w:webHidden/>
              </w:rPr>
              <w:fldChar w:fldCharType="begin"/>
            </w:r>
            <w:r w:rsidR="009868D2">
              <w:rPr>
                <w:noProof/>
                <w:webHidden/>
              </w:rPr>
              <w:instrText xml:space="preserve"> PAGEREF _Toc180573954 \h </w:instrText>
            </w:r>
            <w:r w:rsidR="009868D2">
              <w:rPr>
                <w:noProof/>
                <w:webHidden/>
              </w:rPr>
            </w:r>
            <w:r w:rsidR="009868D2">
              <w:rPr>
                <w:noProof/>
                <w:webHidden/>
              </w:rPr>
              <w:fldChar w:fldCharType="separate"/>
            </w:r>
            <w:r w:rsidR="009868D2">
              <w:rPr>
                <w:noProof/>
                <w:webHidden/>
              </w:rPr>
              <w:t>9</w:t>
            </w:r>
            <w:r w:rsidR="009868D2">
              <w:rPr>
                <w:noProof/>
                <w:webHidden/>
              </w:rPr>
              <w:fldChar w:fldCharType="end"/>
            </w:r>
          </w:hyperlink>
        </w:p>
        <w:p w14:paraId="0F985335" w14:textId="4EB273A4" w:rsidR="009868D2" w:rsidRDefault="00DF3D81">
          <w:pPr>
            <w:pStyle w:val="TM1"/>
            <w:tabs>
              <w:tab w:val="right" w:leader="dot" w:pos="9628"/>
            </w:tabs>
            <w:rPr>
              <w:rFonts w:eastAsiaTheme="minorEastAsia" w:cstheme="minorBidi"/>
              <w:b w:val="0"/>
              <w:bCs w:val="0"/>
              <w:i w:val="0"/>
              <w:iCs w:val="0"/>
              <w:noProof/>
              <w:sz w:val="22"/>
              <w:szCs w:val="22"/>
            </w:rPr>
          </w:pPr>
          <w:hyperlink w:anchor="_Toc180573955" w:history="1">
            <w:r w:rsidR="009868D2" w:rsidRPr="008C7475">
              <w:rPr>
                <w:rStyle w:val="Lienhypertexte"/>
                <w:noProof/>
              </w:rPr>
              <w:t>ARTICLE 13 : PENALITES</w:t>
            </w:r>
            <w:r w:rsidR="009868D2">
              <w:rPr>
                <w:noProof/>
                <w:webHidden/>
              </w:rPr>
              <w:tab/>
            </w:r>
            <w:r w:rsidR="009868D2">
              <w:rPr>
                <w:noProof/>
                <w:webHidden/>
              </w:rPr>
              <w:fldChar w:fldCharType="begin"/>
            </w:r>
            <w:r w:rsidR="009868D2">
              <w:rPr>
                <w:noProof/>
                <w:webHidden/>
              </w:rPr>
              <w:instrText xml:space="preserve"> PAGEREF _Toc180573955 \h </w:instrText>
            </w:r>
            <w:r w:rsidR="009868D2">
              <w:rPr>
                <w:noProof/>
                <w:webHidden/>
              </w:rPr>
            </w:r>
            <w:r w:rsidR="009868D2">
              <w:rPr>
                <w:noProof/>
                <w:webHidden/>
              </w:rPr>
              <w:fldChar w:fldCharType="separate"/>
            </w:r>
            <w:r w:rsidR="009868D2">
              <w:rPr>
                <w:noProof/>
                <w:webHidden/>
              </w:rPr>
              <w:t>9</w:t>
            </w:r>
            <w:r w:rsidR="009868D2">
              <w:rPr>
                <w:noProof/>
                <w:webHidden/>
              </w:rPr>
              <w:fldChar w:fldCharType="end"/>
            </w:r>
          </w:hyperlink>
        </w:p>
        <w:p w14:paraId="61BCCD60" w14:textId="5442B9DE" w:rsidR="009868D2" w:rsidRDefault="00DF3D81">
          <w:pPr>
            <w:pStyle w:val="TM2"/>
            <w:tabs>
              <w:tab w:val="right" w:leader="dot" w:pos="9628"/>
            </w:tabs>
            <w:rPr>
              <w:rFonts w:eastAsiaTheme="minorEastAsia" w:cstheme="minorBidi"/>
              <w:b w:val="0"/>
              <w:bCs w:val="0"/>
              <w:noProof/>
            </w:rPr>
          </w:pPr>
          <w:hyperlink w:anchor="_Toc180573956" w:history="1">
            <w:r w:rsidR="009868D2" w:rsidRPr="008C7475">
              <w:rPr>
                <w:rStyle w:val="Lienhypertexte"/>
                <w:rFonts w:cs="Tahoma"/>
                <w:noProof/>
                <w14:scene3d>
                  <w14:camera w14:prst="orthographicFront"/>
                  <w14:lightRig w14:rig="threePt" w14:dir="t">
                    <w14:rot w14:lat="0" w14:lon="0" w14:rev="0"/>
                  </w14:lightRig>
                </w14:scene3d>
              </w:rPr>
              <w:t>13-1</w:t>
            </w:r>
            <w:r w:rsidR="009868D2" w:rsidRPr="008C7475">
              <w:rPr>
                <w:rStyle w:val="Lienhypertexte"/>
                <w:rFonts w:cs="Tahoma"/>
                <w:noProof/>
              </w:rPr>
              <w:t xml:space="preserve"> Pénalités de retard :</w:t>
            </w:r>
            <w:r w:rsidR="009868D2">
              <w:rPr>
                <w:noProof/>
                <w:webHidden/>
              </w:rPr>
              <w:tab/>
            </w:r>
            <w:r w:rsidR="009868D2">
              <w:rPr>
                <w:noProof/>
                <w:webHidden/>
              </w:rPr>
              <w:fldChar w:fldCharType="begin"/>
            </w:r>
            <w:r w:rsidR="009868D2">
              <w:rPr>
                <w:noProof/>
                <w:webHidden/>
              </w:rPr>
              <w:instrText xml:space="preserve"> PAGEREF _Toc180573956 \h </w:instrText>
            </w:r>
            <w:r w:rsidR="009868D2">
              <w:rPr>
                <w:noProof/>
                <w:webHidden/>
              </w:rPr>
            </w:r>
            <w:r w:rsidR="009868D2">
              <w:rPr>
                <w:noProof/>
                <w:webHidden/>
              </w:rPr>
              <w:fldChar w:fldCharType="separate"/>
            </w:r>
            <w:r w:rsidR="009868D2">
              <w:rPr>
                <w:noProof/>
                <w:webHidden/>
              </w:rPr>
              <w:t>9</w:t>
            </w:r>
            <w:r w:rsidR="009868D2">
              <w:rPr>
                <w:noProof/>
                <w:webHidden/>
              </w:rPr>
              <w:fldChar w:fldCharType="end"/>
            </w:r>
          </w:hyperlink>
        </w:p>
        <w:p w14:paraId="231FD3C3" w14:textId="27B9F7D8" w:rsidR="009868D2" w:rsidRDefault="00DF3D81">
          <w:pPr>
            <w:pStyle w:val="TM2"/>
            <w:tabs>
              <w:tab w:val="right" w:leader="dot" w:pos="9628"/>
            </w:tabs>
            <w:rPr>
              <w:rFonts w:eastAsiaTheme="minorEastAsia" w:cstheme="minorBidi"/>
              <w:b w:val="0"/>
              <w:bCs w:val="0"/>
              <w:noProof/>
            </w:rPr>
          </w:pPr>
          <w:hyperlink w:anchor="_Toc180573957" w:history="1">
            <w:r w:rsidR="009868D2" w:rsidRPr="008C7475">
              <w:rPr>
                <w:rStyle w:val="Lienhypertexte"/>
                <w:rFonts w:cs="Tahoma"/>
                <w:noProof/>
                <w14:scene3d>
                  <w14:camera w14:prst="orthographicFront"/>
                  <w14:lightRig w14:rig="threePt" w14:dir="t">
                    <w14:rot w14:lat="0" w14:lon="0" w14:rev="0"/>
                  </w14:lightRig>
                </w14:scene3d>
              </w:rPr>
              <w:t>13-2</w:t>
            </w:r>
            <w:r w:rsidR="009868D2" w:rsidRPr="008C7475">
              <w:rPr>
                <w:rStyle w:val="Lienhypertexte"/>
                <w:rFonts w:cs="Tahoma"/>
                <w:noProof/>
              </w:rPr>
              <w:t xml:space="preserve"> Pénalités pour défaut d’exécution :</w:t>
            </w:r>
            <w:r w:rsidR="009868D2">
              <w:rPr>
                <w:noProof/>
                <w:webHidden/>
              </w:rPr>
              <w:tab/>
            </w:r>
            <w:r w:rsidR="009868D2">
              <w:rPr>
                <w:noProof/>
                <w:webHidden/>
              </w:rPr>
              <w:fldChar w:fldCharType="begin"/>
            </w:r>
            <w:r w:rsidR="009868D2">
              <w:rPr>
                <w:noProof/>
                <w:webHidden/>
              </w:rPr>
              <w:instrText xml:space="preserve"> PAGEREF _Toc180573957 \h </w:instrText>
            </w:r>
            <w:r w:rsidR="009868D2">
              <w:rPr>
                <w:noProof/>
                <w:webHidden/>
              </w:rPr>
            </w:r>
            <w:r w:rsidR="009868D2">
              <w:rPr>
                <w:noProof/>
                <w:webHidden/>
              </w:rPr>
              <w:fldChar w:fldCharType="separate"/>
            </w:r>
            <w:r w:rsidR="009868D2">
              <w:rPr>
                <w:noProof/>
                <w:webHidden/>
              </w:rPr>
              <w:t>9</w:t>
            </w:r>
            <w:r w:rsidR="009868D2">
              <w:rPr>
                <w:noProof/>
                <w:webHidden/>
              </w:rPr>
              <w:fldChar w:fldCharType="end"/>
            </w:r>
          </w:hyperlink>
        </w:p>
        <w:p w14:paraId="170BAB4C" w14:textId="1B37A10B" w:rsidR="009868D2" w:rsidRDefault="00DF3D81">
          <w:pPr>
            <w:pStyle w:val="TM2"/>
            <w:tabs>
              <w:tab w:val="right" w:leader="dot" w:pos="9628"/>
            </w:tabs>
            <w:rPr>
              <w:rFonts w:eastAsiaTheme="minorEastAsia" w:cstheme="minorBidi"/>
              <w:b w:val="0"/>
              <w:bCs w:val="0"/>
              <w:noProof/>
            </w:rPr>
          </w:pPr>
          <w:hyperlink w:anchor="_Toc180573958" w:history="1">
            <w:r w:rsidR="009868D2" w:rsidRPr="008C7475">
              <w:rPr>
                <w:rStyle w:val="Lienhypertexte"/>
                <w:rFonts w:cs="Tahoma"/>
                <w:noProof/>
                <w14:scene3d>
                  <w14:camera w14:prst="orthographicFront"/>
                  <w14:lightRig w14:rig="threePt" w14:dir="t">
                    <w14:rot w14:lat="0" w14:lon="0" w14:rev="0"/>
                  </w14:lightRig>
                </w14:scene3d>
              </w:rPr>
              <w:t>13-3</w:t>
            </w:r>
            <w:r w:rsidR="009868D2" w:rsidRPr="008C7475">
              <w:rPr>
                <w:rStyle w:val="Lienhypertexte"/>
                <w:rFonts w:cs="Tahoma"/>
                <w:noProof/>
              </w:rPr>
              <w:t xml:space="preserve"> Pénalités pour méconnaissance de la réglementation de protection des données à caractère personnel :</w:t>
            </w:r>
            <w:r w:rsidR="009868D2">
              <w:rPr>
                <w:noProof/>
                <w:webHidden/>
              </w:rPr>
              <w:tab/>
            </w:r>
            <w:r w:rsidR="009868D2">
              <w:rPr>
                <w:noProof/>
                <w:webHidden/>
              </w:rPr>
              <w:fldChar w:fldCharType="begin"/>
            </w:r>
            <w:r w:rsidR="009868D2">
              <w:rPr>
                <w:noProof/>
                <w:webHidden/>
              </w:rPr>
              <w:instrText xml:space="preserve"> PAGEREF _Toc180573958 \h </w:instrText>
            </w:r>
            <w:r w:rsidR="009868D2">
              <w:rPr>
                <w:noProof/>
                <w:webHidden/>
              </w:rPr>
            </w:r>
            <w:r w:rsidR="009868D2">
              <w:rPr>
                <w:noProof/>
                <w:webHidden/>
              </w:rPr>
              <w:fldChar w:fldCharType="separate"/>
            </w:r>
            <w:r w:rsidR="009868D2">
              <w:rPr>
                <w:noProof/>
                <w:webHidden/>
              </w:rPr>
              <w:t>9</w:t>
            </w:r>
            <w:r w:rsidR="009868D2">
              <w:rPr>
                <w:noProof/>
                <w:webHidden/>
              </w:rPr>
              <w:fldChar w:fldCharType="end"/>
            </w:r>
          </w:hyperlink>
        </w:p>
        <w:p w14:paraId="35B732B7" w14:textId="0F1136E4" w:rsidR="009868D2" w:rsidRDefault="00DF3D81">
          <w:pPr>
            <w:pStyle w:val="TM2"/>
            <w:tabs>
              <w:tab w:val="right" w:leader="dot" w:pos="9628"/>
            </w:tabs>
            <w:rPr>
              <w:rFonts w:eastAsiaTheme="minorEastAsia" w:cstheme="minorBidi"/>
              <w:b w:val="0"/>
              <w:bCs w:val="0"/>
              <w:noProof/>
            </w:rPr>
          </w:pPr>
          <w:hyperlink w:anchor="_Toc180573959" w:history="1">
            <w:r w:rsidR="009868D2" w:rsidRPr="008C7475">
              <w:rPr>
                <w:rStyle w:val="Lienhypertexte"/>
                <w:rFonts w:cs="Tahoma"/>
                <w:noProof/>
                <w14:scene3d>
                  <w14:camera w14:prst="orthographicFront"/>
                  <w14:lightRig w14:rig="threePt" w14:dir="t">
                    <w14:rot w14:lat="0" w14:lon="0" w14:rev="0"/>
                  </w14:lightRig>
                </w14:scene3d>
              </w:rPr>
              <w:t>13-4</w:t>
            </w:r>
            <w:r w:rsidR="009868D2" w:rsidRPr="008C7475">
              <w:rPr>
                <w:rStyle w:val="Lienhypertexte"/>
                <w:rFonts w:cs="Tahoma"/>
                <w:noProof/>
              </w:rPr>
              <w:t xml:space="preserve"> Pénalités pour méconnaissance des obligations de respect des principes d’égalité, de neutralité et de laïcité :</w:t>
            </w:r>
            <w:r w:rsidR="009868D2">
              <w:rPr>
                <w:noProof/>
                <w:webHidden/>
              </w:rPr>
              <w:tab/>
            </w:r>
            <w:r w:rsidR="009868D2">
              <w:rPr>
                <w:noProof/>
                <w:webHidden/>
              </w:rPr>
              <w:fldChar w:fldCharType="begin"/>
            </w:r>
            <w:r w:rsidR="009868D2">
              <w:rPr>
                <w:noProof/>
                <w:webHidden/>
              </w:rPr>
              <w:instrText xml:space="preserve"> PAGEREF _Toc180573959 \h </w:instrText>
            </w:r>
            <w:r w:rsidR="009868D2">
              <w:rPr>
                <w:noProof/>
                <w:webHidden/>
              </w:rPr>
            </w:r>
            <w:r w:rsidR="009868D2">
              <w:rPr>
                <w:noProof/>
                <w:webHidden/>
              </w:rPr>
              <w:fldChar w:fldCharType="separate"/>
            </w:r>
            <w:r w:rsidR="009868D2">
              <w:rPr>
                <w:noProof/>
                <w:webHidden/>
              </w:rPr>
              <w:t>10</w:t>
            </w:r>
            <w:r w:rsidR="009868D2">
              <w:rPr>
                <w:noProof/>
                <w:webHidden/>
              </w:rPr>
              <w:fldChar w:fldCharType="end"/>
            </w:r>
          </w:hyperlink>
        </w:p>
        <w:p w14:paraId="5021617C" w14:textId="38842166" w:rsidR="009868D2" w:rsidRDefault="00DF3D81">
          <w:pPr>
            <w:pStyle w:val="TM2"/>
            <w:tabs>
              <w:tab w:val="right" w:leader="dot" w:pos="9628"/>
            </w:tabs>
            <w:rPr>
              <w:rFonts w:eastAsiaTheme="minorEastAsia" w:cstheme="minorBidi"/>
              <w:b w:val="0"/>
              <w:bCs w:val="0"/>
              <w:noProof/>
            </w:rPr>
          </w:pPr>
          <w:hyperlink w:anchor="_Toc180573960" w:history="1">
            <w:r w:rsidR="009868D2" w:rsidRPr="008C7475">
              <w:rPr>
                <w:rStyle w:val="Lienhypertexte"/>
                <w:noProof/>
                <w14:scene3d>
                  <w14:camera w14:prst="orthographicFront"/>
                  <w14:lightRig w14:rig="threePt" w14:dir="t">
                    <w14:rot w14:lat="0" w14:lon="0" w14:rev="0"/>
                  </w14:lightRig>
                </w14:scene3d>
              </w:rPr>
              <w:t>13-5</w:t>
            </w:r>
            <w:r w:rsidR="009868D2" w:rsidRPr="008C7475">
              <w:rPr>
                <w:rStyle w:val="Lienhypertexte"/>
                <w:noProof/>
              </w:rPr>
              <w:t xml:space="preserve"> Dérogation montant total des pénalités :</w:t>
            </w:r>
            <w:r w:rsidR="009868D2">
              <w:rPr>
                <w:noProof/>
                <w:webHidden/>
              </w:rPr>
              <w:tab/>
            </w:r>
            <w:r w:rsidR="009868D2">
              <w:rPr>
                <w:noProof/>
                <w:webHidden/>
              </w:rPr>
              <w:fldChar w:fldCharType="begin"/>
            </w:r>
            <w:r w:rsidR="009868D2">
              <w:rPr>
                <w:noProof/>
                <w:webHidden/>
              </w:rPr>
              <w:instrText xml:space="preserve"> PAGEREF _Toc180573960 \h </w:instrText>
            </w:r>
            <w:r w:rsidR="009868D2">
              <w:rPr>
                <w:noProof/>
                <w:webHidden/>
              </w:rPr>
            </w:r>
            <w:r w:rsidR="009868D2">
              <w:rPr>
                <w:noProof/>
                <w:webHidden/>
              </w:rPr>
              <w:fldChar w:fldCharType="separate"/>
            </w:r>
            <w:r w:rsidR="009868D2">
              <w:rPr>
                <w:noProof/>
                <w:webHidden/>
              </w:rPr>
              <w:t>10</w:t>
            </w:r>
            <w:r w:rsidR="009868D2">
              <w:rPr>
                <w:noProof/>
                <w:webHidden/>
              </w:rPr>
              <w:fldChar w:fldCharType="end"/>
            </w:r>
          </w:hyperlink>
        </w:p>
        <w:p w14:paraId="2BA5A512" w14:textId="4A7825AA" w:rsidR="009868D2" w:rsidRDefault="00DF3D81">
          <w:pPr>
            <w:pStyle w:val="TM1"/>
            <w:tabs>
              <w:tab w:val="right" w:leader="dot" w:pos="9628"/>
            </w:tabs>
            <w:rPr>
              <w:rFonts w:eastAsiaTheme="minorEastAsia" w:cstheme="minorBidi"/>
              <w:b w:val="0"/>
              <w:bCs w:val="0"/>
              <w:i w:val="0"/>
              <w:iCs w:val="0"/>
              <w:noProof/>
              <w:sz w:val="22"/>
              <w:szCs w:val="22"/>
            </w:rPr>
          </w:pPr>
          <w:hyperlink w:anchor="_Toc180573961" w:history="1">
            <w:r w:rsidR="009868D2" w:rsidRPr="008C7475">
              <w:rPr>
                <w:rStyle w:val="Lienhypertexte"/>
                <w:noProof/>
              </w:rPr>
              <w:t>ARTICLE 14 : CLAUSES DIVERSES, ENVIRONNEMENTALES, SOCIALES ET D’INSERTION</w:t>
            </w:r>
            <w:r w:rsidR="009868D2">
              <w:rPr>
                <w:noProof/>
                <w:webHidden/>
              </w:rPr>
              <w:tab/>
            </w:r>
            <w:r w:rsidR="009868D2">
              <w:rPr>
                <w:noProof/>
                <w:webHidden/>
              </w:rPr>
              <w:fldChar w:fldCharType="begin"/>
            </w:r>
            <w:r w:rsidR="009868D2">
              <w:rPr>
                <w:noProof/>
                <w:webHidden/>
              </w:rPr>
              <w:instrText xml:space="preserve"> PAGEREF _Toc180573961 \h </w:instrText>
            </w:r>
            <w:r w:rsidR="009868D2">
              <w:rPr>
                <w:noProof/>
                <w:webHidden/>
              </w:rPr>
            </w:r>
            <w:r w:rsidR="009868D2">
              <w:rPr>
                <w:noProof/>
                <w:webHidden/>
              </w:rPr>
              <w:fldChar w:fldCharType="separate"/>
            </w:r>
            <w:r w:rsidR="009868D2">
              <w:rPr>
                <w:noProof/>
                <w:webHidden/>
              </w:rPr>
              <w:t>10</w:t>
            </w:r>
            <w:r w:rsidR="009868D2">
              <w:rPr>
                <w:noProof/>
                <w:webHidden/>
              </w:rPr>
              <w:fldChar w:fldCharType="end"/>
            </w:r>
          </w:hyperlink>
        </w:p>
        <w:p w14:paraId="0CBA60E9" w14:textId="5FB9F962" w:rsidR="009868D2" w:rsidRDefault="00DF3D81">
          <w:pPr>
            <w:pStyle w:val="TM2"/>
            <w:tabs>
              <w:tab w:val="right" w:leader="dot" w:pos="9628"/>
            </w:tabs>
            <w:rPr>
              <w:rFonts w:eastAsiaTheme="minorEastAsia" w:cstheme="minorBidi"/>
              <w:b w:val="0"/>
              <w:bCs w:val="0"/>
              <w:noProof/>
            </w:rPr>
          </w:pPr>
          <w:hyperlink w:anchor="_Toc180573962" w:history="1">
            <w:r w:rsidR="009868D2" w:rsidRPr="008C7475">
              <w:rPr>
                <w:rStyle w:val="Lienhypertexte"/>
                <w:rFonts w:cs="Tahoma"/>
                <w:noProof/>
                <w14:scene3d>
                  <w14:camera w14:prst="orthographicFront"/>
                  <w14:lightRig w14:rig="threePt" w14:dir="t">
                    <w14:rot w14:lat="0" w14:lon="0" w14:rev="0"/>
                  </w14:lightRig>
                </w14:scene3d>
              </w:rPr>
              <w:t>14-1</w:t>
            </w:r>
            <w:r w:rsidR="009868D2" w:rsidRPr="008C7475">
              <w:rPr>
                <w:rStyle w:val="Lienhypertexte"/>
                <w:rFonts w:cs="Tahoma"/>
                <w:noProof/>
              </w:rPr>
              <w:t xml:space="preserve"> Clauses environnementales, sociales et d’insertion :</w:t>
            </w:r>
            <w:r w:rsidR="009868D2">
              <w:rPr>
                <w:noProof/>
                <w:webHidden/>
              </w:rPr>
              <w:tab/>
            </w:r>
            <w:r w:rsidR="009868D2">
              <w:rPr>
                <w:noProof/>
                <w:webHidden/>
              </w:rPr>
              <w:fldChar w:fldCharType="begin"/>
            </w:r>
            <w:r w:rsidR="009868D2">
              <w:rPr>
                <w:noProof/>
                <w:webHidden/>
              </w:rPr>
              <w:instrText xml:space="preserve"> PAGEREF _Toc180573962 \h </w:instrText>
            </w:r>
            <w:r w:rsidR="009868D2">
              <w:rPr>
                <w:noProof/>
                <w:webHidden/>
              </w:rPr>
            </w:r>
            <w:r w:rsidR="009868D2">
              <w:rPr>
                <w:noProof/>
                <w:webHidden/>
              </w:rPr>
              <w:fldChar w:fldCharType="separate"/>
            </w:r>
            <w:r w:rsidR="009868D2">
              <w:rPr>
                <w:noProof/>
                <w:webHidden/>
              </w:rPr>
              <w:t>10</w:t>
            </w:r>
            <w:r w:rsidR="009868D2">
              <w:rPr>
                <w:noProof/>
                <w:webHidden/>
              </w:rPr>
              <w:fldChar w:fldCharType="end"/>
            </w:r>
          </w:hyperlink>
        </w:p>
        <w:p w14:paraId="6524750D" w14:textId="23138158" w:rsidR="009868D2" w:rsidRDefault="00DF3D81">
          <w:pPr>
            <w:pStyle w:val="TM2"/>
            <w:tabs>
              <w:tab w:val="right" w:leader="dot" w:pos="9628"/>
            </w:tabs>
            <w:rPr>
              <w:rFonts w:eastAsiaTheme="minorEastAsia" w:cstheme="minorBidi"/>
              <w:b w:val="0"/>
              <w:bCs w:val="0"/>
              <w:noProof/>
            </w:rPr>
          </w:pPr>
          <w:hyperlink w:anchor="_Toc180573963" w:history="1">
            <w:r w:rsidR="009868D2" w:rsidRPr="008C7475">
              <w:rPr>
                <w:rStyle w:val="Lienhypertexte"/>
                <w:rFonts w:cs="Tahoma"/>
                <w:noProof/>
                <w14:scene3d>
                  <w14:camera w14:prst="orthographicFront"/>
                  <w14:lightRig w14:rig="threePt" w14:dir="t">
                    <w14:rot w14:lat="0" w14:lon="0" w14:rev="0"/>
                  </w14:lightRig>
                </w14:scene3d>
              </w:rPr>
              <w:t>14-2</w:t>
            </w:r>
            <w:r w:rsidR="009868D2" w:rsidRPr="008C7475">
              <w:rPr>
                <w:rStyle w:val="Lienhypertexte"/>
                <w:rFonts w:cs="Tahoma"/>
                <w:noProof/>
              </w:rPr>
              <w:t xml:space="preserve"> Clause de confidentialité :</w:t>
            </w:r>
            <w:r w:rsidR="009868D2">
              <w:rPr>
                <w:noProof/>
                <w:webHidden/>
              </w:rPr>
              <w:tab/>
            </w:r>
            <w:r w:rsidR="009868D2">
              <w:rPr>
                <w:noProof/>
                <w:webHidden/>
              </w:rPr>
              <w:fldChar w:fldCharType="begin"/>
            </w:r>
            <w:r w:rsidR="009868D2">
              <w:rPr>
                <w:noProof/>
                <w:webHidden/>
              </w:rPr>
              <w:instrText xml:space="preserve"> PAGEREF _Toc180573963 \h </w:instrText>
            </w:r>
            <w:r w:rsidR="009868D2">
              <w:rPr>
                <w:noProof/>
                <w:webHidden/>
              </w:rPr>
            </w:r>
            <w:r w:rsidR="009868D2">
              <w:rPr>
                <w:noProof/>
                <w:webHidden/>
              </w:rPr>
              <w:fldChar w:fldCharType="separate"/>
            </w:r>
            <w:r w:rsidR="009868D2">
              <w:rPr>
                <w:noProof/>
                <w:webHidden/>
              </w:rPr>
              <w:t>10</w:t>
            </w:r>
            <w:r w:rsidR="009868D2">
              <w:rPr>
                <w:noProof/>
                <w:webHidden/>
              </w:rPr>
              <w:fldChar w:fldCharType="end"/>
            </w:r>
          </w:hyperlink>
        </w:p>
        <w:p w14:paraId="42AB6C95" w14:textId="21BF11BD" w:rsidR="009868D2" w:rsidRDefault="00DF3D81">
          <w:pPr>
            <w:pStyle w:val="TM2"/>
            <w:tabs>
              <w:tab w:val="right" w:leader="dot" w:pos="9628"/>
            </w:tabs>
            <w:rPr>
              <w:rFonts w:eastAsiaTheme="minorEastAsia" w:cstheme="minorBidi"/>
              <w:b w:val="0"/>
              <w:bCs w:val="0"/>
              <w:noProof/>
            </w:rPr>
          </w:pPr>
          <w:hyperlink w:anchor="_Toc180573964" w:history="1">
            <w:r w:rsidR="009868D2" w:rsidRPr="008C7475">
              <w:rPr>
                <w:rStyle w:val="Lienhypertexte"/>
                <w:rFonts w:cs="Tahoma"/>
                <w:noProof/>
                <w14:scene3d>
                  <w14:camera w14:prst="orthographicFront"/>
                  <w14:lightRig w14:rig="threePt" w14:dir="t">
                    <w14:rot w14:lat="0" w14:lon="0" w14:rev="0"/>
                  </w14:lightRig>
                </w14:scene3d>
              </w:rPr>
              <w:t>14-3</w:t>
            </w:r>
            <w:r w:rsidR="009868D2" w:rsidRPr="008C7475">
              <w:rPr>
                <w:rStyle w:val="Lienhypertexte"/>
                <w:rFonts w:cs="Tahoma"/>
                <w:noProof/>
              </w:rPr>
              <w:t xml:space="preserve"> Mesures de sécurité :</w:t>
            </w:r>
            <w:r w:rsidR="009868D2">
              <w:rPr>
                <w:noProof/>
                <w:webHidden/>
              </w:rPr>
              <w:tab/>
            </w:r>
            <w:r w:rsidR="009868D2">
              <w:rPr>
                <w:noProof/>
                <w:webHidden/>
              </w:rPr>
              <w:fldChar w:fldCharType="begin"/>
            </w:r>
            <w:r w:rsidR="009868D2">
              <w:rPr>
                <w:noProof/>
                <w:webHidden/>
              </w:rPr>
              <w:instrText xml:space="preserve"> PAGEREF _Toc180573964 \h </w:instrText>
            </w:r>
            <w:r w:rsidR="009868D2">
              <w:rPr>
                <w:noProof/>
                <w:webHidden/>
              </w:rPr>
            </w:r>
            <w:r w:rsidR="009868D2">
              <w:rPr>
                <w:noProof/>
                <w:webHidden/>
              </w:rPr>
              <w:fldChar w:fldCharType="separate"/>
            </w:r>
            <w:r w:rsidR="009868D2">
              <w:rPr>
                <w:noProof/>
                <w:webHidden/>
              </w:rPr>
              <w:t>10</w:t>
            </w:r>
            <w:r w:rsidR="009868D2">
              <w:rPr>
                <w:noProof/>
                <w:webHidden/>
              </w:rPr>
              <w:fldChar w:fldCharType="end"/>
            </w:r>
          </w:hyperlink>
        </w:p>
        <w:p w14:paraId="45716972" w14:textId="7B477488" w:rsidR="009868D2" w:rsidRDefault="00DF3D81">
          <w:pPr>
            <w:pStyle w:val="TM2"/>
            <w:tabs>
              <w:tab w:val="right" w:leader="dot" w:pos="9628"/>
            </w:tabs>
            <w:rPr>
              <w:rFonts w:eastAsiaTheme="minorEastAsia" w:cstheme="minorBidi"/>
              <w:b w:val="0"/>
              <w:bCs w:val="0"/>
              <w:noProof/>
            </w:rPr>
          </w:pPr>
          <w:hyperlink w:anchor="_Toc180573965" w:history="1">
            <w:r w:rsidR="009868D2" w:rsidRPr="008C7475">
              <w:rPr>
                <w:rStyle w:val="Lienhypertexte"/>
                <w:rFonts w:cs="Tahoma"/>
                <w:noProof/>
                <w14:scene3d>
                  <w14:camera w14:prst="orthographicFront"/>
                  <w14:lightRig w14:rig="threePt" w14:dir="t">
                    <w14:rot w14:lat="0" w14:lon="0" w14:rev="0"/>
                  </w14:lightRig>
                </w14:scene3d>
              </w:rPr>
              <w:t>14-4</w:t>
            </w:r>
            <w:r w:rsidR="009868D2" w:rsidRPr="008C7475">
              <w:rPr>
                <w:rStyle w:val="Lienhypertexte"/>
                <w:rFonts w:cs="Tahoma"/>
                <w:noProof/>
              </w:rPr>
              <w:t xml:space="preserve"> Protection de la main d’œuvre et conditions de travail :</w:t>
            </w:r>
            <w:r w:rsidR="009868D2">
              <w:rPr>
                <w:noProof/>
                <w:webHidden/>
              </w:rPr>
              <w:tab/>
            </w:r>
            <w:r w:rsidR="009868D2">
              <w:rPr>
                <w:noProof/>
                <w:webHidden/>
              </w:rPr>
              <w:fldChar w:fldCharType="begin"/>
            </w:r>
            <w:r w:rsidR="009868D2">
              <w:rPr>
                <w:noProof/>
                <w:webHidden/>
              </w:rPr>
              <w:instrText xml:space="preserve"> PAGEREF _Toc180573965 \h </w:instrText>
            </w:r>
            <w:r w:rsidR="009868D2">
              <w:rPr>
                <w:noProof/>
                <w:webHidden/>
              </w:rPr>
            </w:r>
            <w:r w:rsidR="009868D2">
              <w:rPr>
                <w:noProof/>
                <w:webHidden/>
              </w:rPr>
              <w:fldChar w:fldCharType="separate"/>
            </w:r>
            <w:r w:rsidR="009868D2">
              <w:rPr>
                <w:noProof/>
                <w:webHidden/>
              </w:rPr>
              <w:t>10</w:t>
            </w:r>
            <w:r w:rsidR="009868D2">
              <w:rPr>
                <w:noProof/>
                <w:webHidden/>
              </w:rPr>
              <w:fldChar w:fldCharType="end"/>
            </w:r>
          </w:hyperlink>
        </w:p>
        <w:p w14:paraId="2AE701AC" w14:textId="689BF134" w:rsidR="009868D2" w:rsidRDefault="00DF3D81">
          <w:pPr>
            <w:pStyle w:val="TM2"/>
            <w:tabs>
              <w:tab w:val="right" w:leader="dot" w:pos="9628"/>
            </w:tabs>
            <w:rPr>
              <w:rFonts w:eastAsiaTheme="minorEastAsia" w:cstheme="minorBidi"/>
              <w:b w:val="0"/>
              <w:bCs w:val="0"/>
              <w:noProof/>
            </w:rPr>
          </w:pPr>
          <w:hyperlink w:anchor="_Toc180573966" w:history="1">
            <w:r w:rsidR="009868D2" w:rsidRPr="008C7475">
              <w:rPr>
                <w:rStyle w:val="Lienhypertexte"/>
                <w:rFonts w:cs="Tahoma"/>
                <w:noProof/>
                <w14:scene3d>
                  <w14:camera w14:prst="orthographicFront"/>
                  <w14:lightRig w14:rig="threePt" w14:dir="t">
                    <w14:rot w14:lat="0" w14:lon="0" w14:rev="0"/>
                  </w14:lightRig>
                </w14:scene3d>
              </w:rPr>
              <w:t>14-5</w:t>
            </w:r>
            <w:r w:rsidR="009868D2" w:rsidRPr="008C7475">
              <w:rPr>
                <w:rStyle w:val="Lienhypertexte"/>
                <w:rFonts w:cs="Tahoma"/>
                <w:noProof/>
              </w:rPr>
              <w:t xml:space="preserve"> Protection de l’environnement, sécurité et santé :</w:t>
            </w:r>
            <w:r w:rsidR="009868D2">
              <w:rPr>
                <w:noProof/>
                <w:webHidden/>
              </w:rPr>
              <w:tab/>
            </w:r>
            <w:r w:rsidR="009868D2">
              <w:rPr>
                <w:noProof/>
                <w:webHidden/>
              </w:rPr>
              <w:fldChar w:fldCharType="begin"/>
            </w:r>
            <w:r w:rsidR="009868D2">
              <w:rPr>
                <w:noProof/>
                <w:webHidden/>
              </w:rPr>
              <w:instrText xml:space="preserve"> PAGEREF _Toc180573966 \h </w:instrText>
            </w:r>
            <w:r w:rsidR="009868D2">
              <w:rPr>
                <w:noProof/>
                <w:webHidden/>
              </w:rPr>
            </w:r>
            <w:r w:rsidR="009868D2">
              <w:rPr>
                <w:noProof/>
                <w:webHidden/>
              </w:rPr>
              <w:fldChar w:fldCharType="separate"/>
            </w:r>
            <w:r w:rsidR="009868D2">
              <w:rPr>
                <w:noProof/>
                <w:webHidden/>
              </w:rPr>
              <w:t>11</w:t>
            </w:r>
            <w:r w:rsidR="009868D2">
              <w:rPr>
                <w:noProof/>
                <w:webHidden/>
              </w:rPr>
              <w:fldChar w:fldCharType="end"/>
            </w:r>
          </w:hyperlink>
        </w:p>
        <w:p w14:paraId="7B37F35B" w14:textId="45F8FEC9" w:rsidR="009868D2" w:rsidRDefault="00DF3D81">
          <w:pPr>
            <w:pStyle w:val="TM2"/>
            <w:tabs>
              <w:tab w:val="right" w:leader="dot" w:pos="9628"/>
            </w:tabs>
            <w:rPr>
              <w:rFonts w:eastAsiaTheme="minorEastAsia" w:cstheme="minorBidi"/>
              <w:b w:val="0"/>
              <w:bCs w:val="0"/>
              <w:noProof/>
            </w:rPr>
          </w:pPr>
          <w:hyperlink w:anchor="_Toc180573967" w:history="1">
            <w:r w:rsidR="009868D2" w:rsidRPr="008C7475">
              <w:rPr>
                <w:rStyle w:val="Lienhypertexte"/>
                <w:rFonts w:cs="Tahoma"/>
                <w:noProof/>
                <w14:scene3d>
                  <w14:camera w14:prst="orthographicFront"/>
                  <w14:lightRig w14:rig="threePt" w14:dir="t">
                    <w14:rot w14:lat="0" w14:lon="0" w14:rev="0"/>
                  </w14:lightRig>
                </w14:scene3d>
              </w:rPr>
              <w:t>14-6</w:t>
            </w:r>
            <w:r w:rsidR="009868D2" w:rsidRPr="008C7475">
              <w:rPr>
                <w:rStyle w:val="Lienhypertexte"/>
                <w:rFonts w:cs="Tahoma"/>
                <w:noProof/>
              </w:rPr>
              <w:t xml:space="preserve"> Réparation des dommages :</w:t>
            </w:r>
            <w:r w:rsidR="009868D2">
              <w:rPr>
                <w:noProof/>
                <w:webHidden/>
              </w:rPr>
              <w:tab/>
            </w:r>
            <w:r w:rsidR="009868D2">
              <w:rPr>
                <w:noProof/>
                <w:webHidden/>
              </w:rPr>
              <w:fldChar w:fldCharType="begin"/>
            </w:r>
            <w:r w:rsidR="009868D2">
              <w:rPr>
                <w:noProof/>
                <w:webHidden/>
              </w:rPr>
              <w:instrText xml:space="preserve"> PAGEREF _Toc180573967 \h </w:instrText>
            </w:r>
            <w:r w:rsidR="009868D2">
              <w:rPr>
                <w:noProof/>
                <w:webHidden/>
              </w:rPr>
            </w:r>
            <w:r w:rsidR="009868D2">
              <w:rPr>
                <w:noProof/>
                <w:webHidden/>
              </w:rPr>
              <w:fldChar w:fldCharType="separate"/>
            </w:r>
            <w:r w:rsidR="009868D2">
              <w:rPr>
                <w:noProof/>
                <w:webHidden/>
              </w:rPr>
              <w:t>11</w:t>
            </w:r>
            <w:r w:rsidR="009868D2">
              <w:rPr>
                <w:noProof/>
                <w:webHidden/>
              </w:rPr>
              <w:fldChar w:fldCharType="end"/>
            </w:r>
          </w:hyperlink>
        </w:p>
        <w:p w14:paraId="2C7FDC07" w14:textId="6546AE03" w:rsidR="009868D2" w:rsidRDefault="00DF3D81">
          <w:pPr>
            <w:pStyle w:val="TM2"/>
            <w:tabs>
              <w:tab w:val="right" w:leader="dot" w:pos="9628"/>
            </w:tabs>
            <w:rPr>
              <w:rFonts w:eastAsiaTheme="minorEastAsia" w:cstheme="minorBidi"/>
              <w:b w:val="0"/>
              <w:bCs w:val="0"/>
              <w:noProof/>
            </w:rPr>
          </w:pPr>
          <w:hyperlink w:anchor="_Toc180573968" w:history="1">
            <w:r w:rsidR="009868D2" w:rsidRPr="008C7475">
              <w:rPr>
                <w:rStyle w:val="Lienhypertexte"/>
                <w:rFonts w:cs="Tahoma"/>
                <w:noProof/>
                <w14:scene3d>
                  <w14:camera w14:prst="orthographicFront"/>
                  <w14:lightRig w14:rig="threePt" w14:dir="t">
                    <w14:rot w14:lat="0" w14:lon="0" w14:rev="0"/>
                  </w14:lightRig>
                </w14:scene3d>
              </w:rPr>
              <w:t>14-7</w:t>
            </w:r>
            <w:r w:rsidR="009868D2" w:rsidRPr="008C7475">
              <w:rPr>
                <w:rStyle w:val="Lienhypertexte"/>
                <w:noProof/>
              </w:rPr>
              <w:t xml:space="preserve"> Changement de dénomination sociale du titulaire :</w:t>
            </w:r>
            <w:r w:rsidR="009868D2">
              <w:rPr>
                <w:noProof/>
                <w:webHidden/>
              </w:rPr>
              <w:tab/>
            </w:r>
            <w:r w:rsidR="009868D2">
              <w:rPr>
                <w:noProof/>
                <w:webHidden/>
              </w:rPr>
              <w:fldChar w:fldCharType="begin"/>
            </w:r>
            <w:r w:rsidR="009868D2">
              <w:rPr>
                <w:noProof/>
                <w:webHidden/>
              </w:rPr>
              <w:instrText xml:space="preserve"> PAGEREF _Toc180573968 \h </w:instrText>
            </w:r>
            <w:r w:rsidR="009868D2">
              <w:rPr>
                <w:noProof/>
                <w:webHidden/>
              </w:rPr>
            </w:r>
            <w:r w:rsidR="009868D2">
              <w:rPr>
                <w:noProof/>
                <w:webHidden/>
              </w:rPr>
              <w:fldChar w:fldCharType="separate"/>
            </w:r>
            <w:r w:rsidR="009868D2">
              <w:rPr>
                <w:noProof/>
                <w:webHidden/>
              </w:rPr>
              <w:t>11</w:t>
            </w:r>
            <w:r w:rsidR="009868D2">
              <w:rPr>
                <w:noProof/>
                <w:webHidden/>
              </w:rPr>
              <w:fldChar w:fldCharType="end"/>
            </w:r>
          </w:hyperlink>
        </w:p>
        <w:p w14:paraId="4028B6A9" w14:textId="62CE1E9E" w:rsidR="009868D2" w:rsidRDefault="00DF3D81">
          <w:pPr>
            <w:pStyle w:val="TM2"/>
            <w:tabs>
              <w:tab w:val="right" w:leader="dot" w:pos="9628"/>
            </w:tabs>
            <w:rPr>
              <w:rFonts w:eastAsiaTheme="minorEastAsia" w:cstheme="minorBidi"/>
              <w:b w:val="0"/>
              <w:bCs w:val="0"/>
              <w:noProof/>
            </w:rPr>
          </w:pPr>
          <w:hyperlink w:anchor="_Toc180573969" w:history="1">
            <w:r w:rsidR="009868D2" w:rsidRPr="008C7475">
              <w:rPr>
                <w:rStyle w:val="Lienhypertexte"/>
                <w:noProof/>
                <w14:scene3d>
                  <w14:camera w14:prst="orthographicFront"/>
                  <w14:lightRig w14:rig="threePt" w14:dir="t">
                    <w14:rot w14:lat="0" w14:lon="0" w14:rev="0"/>
                  </w14:lightRig>
                </w14:scene3d>
              </w:rPr>
              <w:t>14-8</w:t>
            </w:r>
            <w:r w:rsidR="009868D2" w:rsidRPr="008C7475">
              <w:rPr>
                <w:rStyle w:val="Lienhypertexte"/>
                <w:noProof/>
              </w:rPr>
              <w:t xml:space="preserve"> Changements affectant le titulaire :</w:t>
            </w:r>
            <w:r w:rsidR="009868D2">
              <w:rPr>
                <w:noProof/>
                <w:webHidden/>
              </w:rPr>
              <w:tab/>
            </w:r>
            <w:r w:rsidR="009868D2">
              <w:rPr>
                <w:noProof/>
                <w:webHidden/>
              </w:rPr>
              <w:fldChar w:fldCharType="begin"/>
            </w:r>
            <w:r w:rsidR="009868D2">
              <w:rPr>
                <w:noProof/>
                <w:webHidden/>
              </w:rPr>
              <w:instrText xml:space="preserve"> PAGEREF _Toc180573969 \h </w:instrText>
            </w:r>
            <w:r w:rsidR="009868D2">
              <w:rPr>
                <w:noProof/>
                <w:webHidden/>
              </w:rPr>
            </w:r>
            <w:r w:rsidR="009868D2">
              <w:rPr>
                <w:noProof/>
                <w:webHidden/>
              </w:rPr>
              <w:fldChar w:fldCharType="separate"/>
            </w:r>
            <w:r w:rsidR="009868D2">
              <w:rPr>
                <w:noProof/>
                <w:webHidden/>
              </w:rPr>
              <w:t>11</w:t>
            </w:r>
            <w:r w:rsidR="009868D2">
              <w:rPr>
                <w:noProof/>
                <w:webHidden/>
              </w:rPr>
              <w:fldChar w:fldCharType="end"/>
            </w:r>
          </w:hyperlink>
        </w:p>
        <w:p w14:paraId="74F43B1F" w14:textId="6EEEBCF3" w:rsidR="009868D2" w:rsidRDefault="00DF3D81">
          <w:pPr>
            <w:pStyle w:val="TM2"/>
            <w:tabs>
              <w:tab w:val="right" w:leader="dot" w:pos="9628"/>
            </w:tabs>
            <w:rPr>
              <w:rFonts w:eastAsiaTheme="minorEastAsia" w:cstheme="minorBidi"/>
              <w:b w:val="0"/>
              <w:bCs w:val="0"/>
              <w:noProof/>
            </w:rPr>
          </w:pPr>
          <w:hyperlink w:anchor="_Toc180573970" w:history="1">
            <w:r w:rsidR="009868D2" w:rsidRPr="008C7475">
              <w:rPr>
                <w:rStyle w:val="Lienhypertexte"/>
                <w:noProof/>
                <w14:scene3d>
                  <w14:camera w14:prst="orthographicFront"/>
                  <w14:lightRig w14:rig="threePt" w14:dir="t">
                    <w14:rot w14:lat="0" w14:lon="0" w14:rev="0"/>
                  </w14:lightRig>
                </w14:scene3d>
              </w:rPr>
              <w:t>14-9</w:t>
            </w:r>
            <w:r w:rsidR="009868D2" w:rsidRPr="008C7475">
              <w:rPr>
                <w:rStyle w:val="Lienhypertexte"/>
                <w:noProof/>
              </w:rPr>
              <w:t xml:space="preserve"> Changement de contractant en cours d’exécution du présent contrat :</w:t>
            </w:r>
            <w:r w:rsidR="009868D2">
              <w:rPr>
                <w:noProof/>
                <w:webHidden/>
              </w:rPr>
              <w:tab/>
            </w:r>
            <w:r w:rsidR="009868D2">
              <w:rPr>
                <w:noProof/>
                <w:webHidden/>
              </w:rPr>
              <w:fldChar w:fldCharType="begin"/>
            </w:r>
            <w:r w:rsidR="009868D2">
              <w:rPr>
                <w:noProof/>
                <w:webHidden/>
              </w:rPr>
              <w:instrText xml:space="preserve"> PAGEREF _Toc180573970 \h </w:instrText>
            </w:r>
            <w:r w:rsidR="009868D2">
              <w:rPr>
                <w:noProof/>
                <w:webHidden/>
              </w:rPr>
            </w:r>
            <w:r w:rsidR="009868D2">
              <w:rPr>
                <w:noProof/>
                <w:webHidden/>
              </w:rPr>
              <w:fldChar w:fldCharType="separate"/>
            </w:r>
            <w:r w:rsidR="009868D2">
              <w:rPr>
                <w:noProof/>
                <w:webHidden/>
              </w:rPr>
              <w:t>11</w:t>
            </w:r>
            <w:r w:rsidR="009868D2">
              <w:rPr>
                <w:noProof/>
                <w:webHidden/>
              </w:rPr>
              <w:fldChar w:fldCharType="end"/>
            </w:r>
          </w:hyperlink>
        </w:p>
        <w:p w14:paraId="588D0A46" w14:textId="594CED2E" w:rsidR="009868D2" w:rsidRDefault="00DF3D81">
          <w:pPr>
            <w:pStyle w:val="TM2"/>
            <w:tabs>
              <w:tab w:val="right" w:leader="dot" w:pos="9628"/>
            </w:tabs>
            <w:rPr>
              <w:rFonts w:eastAsiaTheme="minorEastAsia" w:cstheme="minorBidi"/>
              <w:b w:val="0"/>
              <w:bCs w:val="0"/>
              <w:noProof/>
            </w:rPr>
          </w:pPr>
          <w:hyperlink w:anchor="_Toc180573971" w:history="1">
            <w:r w:rsidR="009868D2" w:rsidRPr="008C7475">
              <w:rPr>
                <w:rStyle w:val="Lienhypertexte"/>
                <w:rFonts w:cs="Tahoma"/>
                <w:noProof/>
                <w14:scene3d>
                  <w14:camera w14:prst="orthographicFront"/>
                  <w14:lightRig w14:rig="threePt" w14:dir="t">
                    <w14:rot w14:lat="0" w14:lon="0" w14:rev="0"/>
                  </w14:lightRig>
                </w14:scene3d>
              </w:rPr>
              <w:t>14-10</w:t>
            </w:r>
            <w:r w:rsidR="009868D2" w:rsidRPr="008C7475">
              <w:rPr>
                <w:rStyle w:val="Lienhypertexte"/>
                <w:noProof/>
              </w:rPr>
              <w:t xml:space="preserve"> Défaillance du titulaire :</w:t>
            </w:r>
            <w:r w:rsidR="009868D2">
              <w:rPr>
                <w:noProof/>
                <w:webHidden/>
              </w:rPr>
              <w:tab/>
            </w:r>
            <w:r w:rsidR="009868D2">
              <w:rPr>
                <w:noProof/>
                <w:webHidden/>
              </w:rPr>
              <w:fldChar w:fldCharType="begin"/>
            </w:r>
            <w:r w:rsidR="009868D2">
              <w:rPr>
                <w:noProof/>
                <w:webHidden/>
              </w:rPr>
              <w:instrText xml:space="preserve"> PAGEREF _Toc180573971 \h </w:instrText>
            </w:r>
            <w:r w:rsidR="009868D2">
              <w:rPr>
                <w:noProof/>
                <w:webHidden/>
              </w:rPr>
            </w:r>
            <w:r w:rsidR="009868D2">
              <w:rPr>
                <w:noProof/>
                <w:webHidden/>
              </w:rPr>
              <w:fldChar w:fldCharType="separate"/>
            </w:r>
            <w:r w:rsidR="009868D2">
              <w:rPr>
                <w:noProof/>
                <w:webHidden/>
              </w:rPr>
              <w:t>11</w:t>
            </w:r>
            <w:r w:rsidR="009868D2">
              <w:rPr>
                <w:noProof/>
                <w:webHidden/>
              </w:rPr>
              <w:fldChar w:fldCharType="end"/>
            </w:r>
          </w:hyperlink>
        </w:p>
        <w:p w14:paraId="35CFFC91" w14:textId="25319F7F" w:rsidR="009868D2" w:rsidRDefault="00DF3D81">
          <w:pPr>
            <w:pStyle w:val="TM2"/>
            <w:tabs>
              <w:tab w:val="right" w:leader="dot" w:pos="9628"/>
            </w:tabs>
            <w:rPr>
              <w:rFonts w:eastAsiaTheme="minorEastAsia" w:cstheme="minorBidi"/>
              <w:b w:val="0"/>
              <w:bCs w:val="0"/>
              <w:noProof/>
            </w:rPr>
          </w:pPr>
          <w:hyperlink w:anchor="_Toc180573972" w:history="1">
            <w:r w:rsidR="009868D2" w:rsidRPr="008C7475">
              <w:rPr>
                <w:rStyle w:val="Lienhypertexte"/>
                <w:rFonts w:cs="Tahoma"/>
                <w:noProof/>
                <w14:scene3d>
                  <w14:camera w14:prst="orthographicFront"/>
                  <w14:lightRig w14:rig="threePt" w14:dir="t">
                    <w14:rot w14:lat="0" w14:lon="0" w14:rev="0"/>
                  </w14:lightRig>
                </w14:scene3d>
              </w:rPr>
              <w:t>14-11</w:t>
            </w:r>
            <w:r w:rsidR="009868D2" w:rsidRPr="008C7475">
              <w:rPr>
                <w:rStyle w:val="Lienhypertexte"/>
                <w:rFonts w:cs="Tahoma"/>
                <w:noProof/>
              </w:rPr>
              <w:t xml:space="preserve"> Clause obligations d’égalité, de laïcité et de neutralité</w:t>
            </w:r>
            <w:r w:rsidR="009868D2">
              <w:rPr>
                <w:noProof/>
                <w:webHidden/>
              </w:rPr>
              <w:tab/>
            </w:r>
            <w:r w:rsidR="009868D2">
              <w:rPr>
                <w:noProof/>
                <w:webHidden/>
              </w:rPr>
              <w:fldChar w:fldCharType="begin"/>
            </w:r>
            <w:r w:rsidR="009868D2">
              <w:rPr>
                <w:noProof/>
                <w:webHidden/>
              </w:rPr>
              <w:instrText xml:space="preserve"> PAGEREF _Toc180573972 \h </w:instrText>
            </w:r>
            <w:r w:rsidR="009868D2">
              <w:rPr>
                <w:noProof/>
                <w:webHidden/>
              </w:rPr>
            </w:r>
            <w:r w:rsidR="009868D2">
              <w:rPr>
                <w:noProof/>
                <w:webHidden/>
              </w:rPr>
              <w:fldChar w:fldCharType="separate"/>
            </w:r>
            <w:r w:rsidR="009868D2">
              <w:rPr>
                <w:noProof/>
                <w:webHidden/>
              </w:rPr>
              <w:t>11</w:t>
            </w:r>
            <w:r w:rsidR="009868D2">
              <w:rPr>
                <w:noProof/>
                <w:webHidden/>
              </w:rPr>
              <w:fldChar w:fldCharType="end"/>
            </w:r>
          </w:hyperlink>
        </w:p>
        <w:p w14:paraId="0719180D" w14:textId="0ADAAC33" w:rsidR="009868D2" w:rsidRDefault="00DF3D81">
          <w:pPr>
            <w:pStyle w:val="TM1"/>
            <w:tabs>
              <w:tab w:val="right" w:leader="dot" w:pos="9628"/>
            </w:tabs>
            <w:rPr>
              <w:rFonts w:eastAsiaTheme="minorEastAsia" w:cstheme="minorBidi"/>
              <w:b w:val="0"/>
              <w:bCs w:val="0"/>
              <w:i w:val="0"/>
              <w:iCs w:val="0"/>
              <w:noProof/>
              <w:sz w:val="22"/>
              <w:szCs w:val="22"/>
            </w:rPr>
          </w:pPr>
          <w:hyperlink w:anchor="_Toc180573973" w:history="1">
            <w:r w:rsidR="009868D2" w:rsidRPr="008C7475">
              <w:rPr>
                <w:rStyle w:val="Lienhypertexte"/>
                <w:noProof/>
              </w:rPr>
              <w:t>ARTICLE 15 : ASSURANCES</w:t>
            </w:r>
            <w:r w:rsidR="009868D2">
              <w:rPr>
                <w:noProof/>
                <w:webHidden/>
              </w:rPr>
              <w:tab/>
            </w:r>
            <w:r w:rsidR="009868D2">
              <w:rPr>
                <w:noProof/>
                <w:webHidden/>
              </w:rPr>
              <w:fldChar w:fldCharType="begin"/>
            </w:r>
            <w:r w:rsidR="009868D2">
              <w:rPr>
                <w:noProof/>
                <w:webHidden/>
              </w:rPr>
              <w:instrText xml:space="preserve"> PAGEREF _Toc180573973 \h </w:instrText>
            </w:r>
            <w:r w:rsidR="009868D2">
              <w:rPr>
                <w:noProof/>
                <w:webHidden/>
              </w:rPr>
            </w:r>
            <w:r w:rsidR="009868D2">
              <w:rPr>
                <w:noProof/>
                <w:webHidden/>
              </w:rPr>
              <w:fldChar w:fldCharType="separate"/>
            </w:r>
            <w:r w:rsidR="009868D2">
              <w:rPr>
                <w:noProof/>
                <w:webHidden/>
              </w:rPr>
              <w:t>11</w:t>
            </w:r>
            <w:r w:rsidR="009868D2">
              <w:rPr>
                <w:noProof/>
                <w:webHidden/>
              </w:rPr>
              <w:fldChar w:fldCharType="end"/>
            </w:r>
          </w:hyperlink>
        </w:p>
        <w:p w14:paraId="68BC683D" w14:textId="76C74E9B" w:rsidR="009868D2" w:rsidRDefault="00DF3D81">
          <w:pPr>
            <w:pStyle w:val="TM1"/>
            <w:tabs>
              <w:tab w:val="right" w:leader="dot" w:pos="9628"/>
            </w:tabs>
            <w:rPr>
              <w:rFonts w:eastAsiaTheme="minorEastAsia" w:cstheme="minorBidi"/>
              <w:b w:val="0"/>
              <w:bCs w:val="0"/>
              <w:i w:val="0"/>
              <w:iCs w:val="0"/>
              <w:noProof/>
              <w:sz w:val="22"/>
              <w:szCs w:val="22"/>
            </w:rPr>
          </w:pPr>
          <w:hyperlink w:anchor="_Toc180573974" w:history="1">
            <w:r w:rsidR="009868D2" w:rsidRPr="008C7475">
              <w:rPr>
                <w:rStyle w:val="Lienhypertexte"/>
                <w:noProof/>
              </w:rPr>
              <w:t>ARTICLE 16 : RESPONSABILITE ET ENGAGEMENT DES TITULAIRES</w:t>
            </w:r>
            <w:r w:rsidR="009868D2">
              <w:rPr>
                <w:noProof/>
                <w:webHidden/>
              </w:rPr>
              <w:tab/>
            </w:r>
            <w:r w:rsidR="009868D2">
              <w:rPr>
                <w:noProof/>
                <w:webHidden/>
              </w:rPr>
              <w:fldChar w:fldCharType="begin"/>
            </w:r>
            <w:r w:rsidR="009868D2">
              <w:rPr>
                <w:noProof/>
                <w:webHidden/>
              </w:rPr>
              <w:instrText xml:space="preserve"> PAGEREF _Toc180573974 \h </w:instrText>
            </w:r>
            <w:r w:rsidR="009868D2">
              <w:rPr>
                <w:noProof/>
                <w:webHidden/>
              </w:rPr>
            </w:r>
            <w:r w:rsidR="009868D2">
              <w:rPr>
                <w:noProof/>
                <w:webHidden/>
              </w:rPr>
              <w:fldChar w:fldCharType="separate"/>
            </w:r>
            <w:r w:rsidR="009868D2">
              <w:rPr>
                <w:noProof/>
                <w:webHidden/>
              </w:rPr>
              <w:t>12</w:t>
            </w:r>
            <w:r w:rsidR="009868D2">
              <w:rPr>
                <w:noProof/>
                <w:webHidden/>
              </w:rPr>
              <w:fldChar w:fldCharType="end"/>
            </w:r>
          </w:hyperlink>
        </w:p>
        <w:p w14:paraId="1EF7CADF" w14:textId="3BECAAA9" w:rsidR="009868D2" w:rsidRDefault="00DF3D81">
          <w:pPr>
            <w:pStyle w:val="TM1"/>
            <w:tabs>
              <w:tab w:val="right" w:leader="dot" w:pos="9628"/>
            </w:tabs>
            <w:rPr>
              <w:rFonts w:eastAsiaTheme="minorEastAsia" w:cstheme="minorBidi"/>
              <w:b w:val="0"/>
              <w:bCs w:val="0"/>
              <w:i w:val="0"/>
              <w:iCs w:val="0"/>
              <w:noProof/>
              <w:sz w:val="22"/>
              <w:szCs w:val="22"/>
            </w:rPr>
          </w:pPr>
          <w:hyperlink w:anchor="_Toc180573975" w:history="1">
            <w:r w:rsidR="009868D2" w:rsidRPr="008C7475">
              <w:rPr>
                <w:rStyle w:val="Lienhypertexte"/>
                <w:noProof/>
              </w:rPr>
              <w:t>ARTICLE 17 : CESSION ET NANTISSEMENT</w:t>
            </w:r>
            <w:r w:rsidR="009868D2">
              <w:rPr>
                <w:noProof/>
                <w:webHidden/>
              </w:rPr>
              <w:tab/>
            </w:r>
            <w:r w:rsidR="009868D2">
              <w:rPr>
                <w:noProof/>
                <w:webHidden/>
              </w:rPr>
              <w:fldChar w:fldCharType="begin"/>
            </w:r>
            <w:r w:rsidR="009868D2">
              <w:rPr>
                <w:noProof/>
                <w:webHidden/>
              </w:rPr>
              <w:instrText xml:space="preserve"> PAGEREF _Toc180573975 \h </w:instrText>
            </w:r>
            <w:r w:rsidR="009868D2">
              <w:rPr>
                <w:noProof/>
                <w:webHidden/>
              </w:rPr>
            </w:r>
            <w:r w:rsidR="009868D2">
              <w:rPr>
                <w:noProof/>
                <w:webHidden/>
              </w:rPr>
              <w:fldChar w:fldCharType="separate"/>
            </w:r>
            <w:r w:rsidR="009868D2">
              <w:rPr>
                <w:noProof/>
                <w:webHidden/>
              </w:rPr>
              <w:t>12</w:t>
            </w:r>
            <w:r w:rsidR="009868D2">
              <w:rPr>
                <w:noProof/>
                <w:webHidden/>
              </w:rPr>
              <w:fldChar w:fldCharType="end"/>
            </w:r>
          </w:hyperlink>
        </w:p>
        <w:p w14:paraId="232E9745" w14:textId="1944B00B" w:rsidR="009868D2" w:rsidRDefault="00DF3D81">
          <w:pPr>
            <w:pStyle w:val="TM1"/>
            <w:tabs>
              <w:tab w:val="right" w:leader="dot" w:pos="9628"/>
            </w:tabs>
            <w:rPr>
              <w:rFonts w:eastAsiaTheme="minorEastAsia" w:cstheme="minorBidi"/>
              <w:b w:val="0"/>
              <w:bCs w:val="0"/>
              <w:i w:val="0"/>
              <w:iCs w:val="0"/>
              <w:noProof/>
              <w:sz w:val="22"/>
              <w:szCs w:val="22"/>
            </w:rPr>
          </w:pPr>
          <w:hyperlink w:anchor="_Toc180573976" w:history="1">
            <w:r w:rsidR="009868D2" w:rsidRPr="008C7475">
              <w:rPr>
                <w:rStyle w:val="Lienhypertexte"/>
                <w:noProof/>
              </w:rPr>
              <w:t>ARTICLE 18 : SOUS-TRAITANCE</w:t>
            </w:r>
            <w:r w:rsidR="009868D2">
              <w:rPr>
                <w:noProof/>
                <w:webHidden/>
              </w:rPr>
              <w:tab/>
            </w:r>
            <w:r w:rsidR="009868D2">
              <w:rPr>
                <w:noProof/>
                <w:webHidden/>
              </w:rPr>
              <w:fldChar w:fldCharType="begin"/>
            </w:r>
            <w:r w:rsidR="009868D2">
              <w:rPr>
                <w:noProof/>
                <w:webHidden/>
              </w:rPr>
              <w:instrText xml:space="preserve"> PAGEREF _Toc180573976 \h </w:instrText>
            </w:r>
            <w:r w:rsidR="009868D2">
              <w:rPr>
                <w:noProof/>
                <w:webHidden/>
              </w:rPr>
            </w:r>
            <w:r w:rsidR="009868D2">
              <w:rPr>
                <w:noProof/>
                <w:webHidden/>
              </w:rPr>
              <w:fldChar w:fldCharType="separate"/>
            </w:r>
            <w:r w:rsidR="009868D2">
              <w:rPr>
                <w:noProof/>
                <w:webHidden/>
              </w:rPr>
              <w:t>12</w:t>
            </w:r>
            <w:r w:rsidR="009868D2">
              <w:rPr>
                <w:noProof/>
                <w:webHidden/>
              </w:rPr>
              <w:fldChar w:fldCharType="end"/>
            </w:r>
          </w:hyperlink>
        </w:p>
        <w:p w14:paraId="4D6DE5C4" w14:textId="514517DB" w:rsidR="009868D2" w:rsidRDefault="00DF3D81">
          <w:pPr>
            <w:pStyle w:val="TM1"/>
            <w:tabs>
              <w:tab w:val="right" w:leader="dot" w:pos="9628"/>
            </w:tabs>
            <w:rPr>
              <w:rFonts w:eastAsiaTheme="minorEastAsia" w:cstheme="minorBidi"/>
              <w:b w:val="0"/>
              <w:bCs w:val="0"/>
              <w:i w:val="0"/>
              <w:iCs w:val="0"/>
              <w:noProof/>
              <w:sz w:val="22"/>
              <w:szCs w:val="22"/>
            </w:rPr>
          </w:pPr>
          <w:hyperlink w:anchor="_Toc180573977" w:history="1">
            <w:r w:rsidR="009868D2" w:rsidRPr="008C7475">
              <w:rPr>
                <w:rStyle w:val="Lienhypertexte"/>
                <w:noProof/>
              </w:rPr>
              <w:t>ARTICLE 19 : RESILIATION</w:t>
            </w:r>
            <w:r w:rsidR="009868D2">
              <w:rPr>
                <w:noProof/>
                <w:webHidden/>
              </w:rPr>
              <w:tab/>
            </w:r>
            <w:r w:rsidR="009868D2">
              <w:rPr>
                <w:noProof/>
                <w:webHidden/>
              </w:rPr>
              <w:fldChar w:fldCharType="begin"/>
            </w:r>
            <w:r w:rsidR="009868D2">
              <w:rPr>
                <w:noProof/>
                <w:webHidden/>
              </w:rPr>
              <w:instrText xml:space="preserve"> PAGEREF _Toc180573977 \h </w:instrText>
            </w:r>
            <w:r w:rsidR="009868D2">
              <w:rPr>
                <w:noProof/>
                <w:webHidden/>
              </w:rPr>
            </w:r>
            <w:r w:rsidR="009868D2">
              <w:rPr>
                <w:noProof/>
                <w:webHidden/>
              </w:rPr>
              <w:fldChar w:fldCharType="separate"/>
            </w:r>
            <w:r w:rsidR="009868D2">
              <w:rPr>
                <w:noProof/>
                <w:webHidden/>
              </w:rPr>
              <w:t>12</w:t>
            </w:r>
            <w:r w:rsidR="009868D2">
              <w:rPr>
                <w:noProof/>
                <w:webHidden/>
              </w:rPr>
              <w:fldChar w:fldCharType="end"/>
            </w:r>
          </w:hyperlink>
        </w:p>
        <w:p w14:paraId="0C1476C9" w14:textId="10340D1A" w:rsidR="009868D2" w:rsidRDefault="00DF3D81">
          <w:pPr>
            <w:pStyle w:val="TM2"/>
            <w:tabs>
              <w:tab w:val="right" w:leader="dot" w:pos="9628"/>
            </w:tabs>
            <w:rPr>
              <w:rFonts w:eastAsiaTheme="minorEastAsia" w:cstheme="minorBidi"/>
              <w:b w:val="0"/>
              <w:bCs w:val="0"/>
              <w:noProof/>
            </w:rPr>
          </w:pPr>
          <w:hyperlink w:anchor="_Toc180573978" w:history="1">
            <w:r w:rsidR="009868D2" w:rsidRPr="008C7475">
              <w:rPr>
                <w:rStyle w:val="Lienhypertexte"/>
                <w:rFonts w:cs="Tahoma"/>
                <w:noProof/>
                <w14:scene3d>
                  <w14:camera w14:prst="orthographicFront"/>
                  <w14:lightRig w14:rig="threePt" w14:dir="t">
                    <w14:rot w14:lat="0" w14:lon="0" w14:rev="0"/>
                  </w14:lightRig>
                </w14:scene3d>
              </w:rPr>
              <w:t>19-1</w:t>
            </w:r>
            <w:r w:rsidR="009868D2" w:rsidRPr="008C7475">
              <w:rPr>
                <w:rStyle w:val="Lienhypertexte"/>
                <w:rFonts w:cs="Tahoma"/>
                <w:noProof/>
              </w:rPr>
              <w:t xml:space="preserve"> Conditions de résiliation du marché :</w:t>
            </w:r>
            <w:r w:rsidR="009868D2">
              <w:rPr>
                <w:noProof/>
                <w:webHidden/>
              </w:rPr>
              <w:tab/>
            </w:r>
            <w:r w:rsidR="009868D2">
              <w:rPr>
                <w:noProof/>
                <w:webHidden/>
              </w:rPr>
              <w:fldChar w:fldCharType="begin"/>
            </w:r>
            <w:r w:rsidR="009868D2">
              <w:rPr>
                <w:noProof/>
                <w:webHidden/>
              </w:rPr>
              <w:instrText xml:space="preserve"> PAGEREF _Toc180573978 \h </w:instrText>
            </w:r>
            <w:r w:rsidR="009868D2">
              <w:rPr>
                <w:noProof/>
                <w:webHidden/>
              </w:rPr>
            </w:r>
            <w:r w:rsidR="009868D2">
              <w:rPr>
                <w:noProof/>
                <w:webHidden/>
              </w:rPr>
              <w:fldChar w:fldCharType="separate"/>
            </w:r>
            <w:r w:rsidR="009868D2">
              <w:rPr>
                <w:noProof/>
                <w:webHidden/>
              </w:rPr>
              <w:t>12</w:t>
            </w:r>
            <w:r w:rsidR="009868D2">
              <w:rPr>
                <w:noProof/>
                <w:webHidden/>
              </w:rPr>
              <w:fldChar w:fldCharType="end"/>
            </w:r>
          </w:hyperlink>
        </w:p>
        <w:p w14:paraId="081DA3B0" w14:textId="771E38CE" w:rsidR="009868D2" w:rsidRDefault="00DF3D81">
          <w:pPr>
            <w:pStyle w:val="TM2"/>
            <w:tabs>
              <w:tab w:val="right" w:leader="dot" w:pos="9628"/>
            </w:tabs>
            <w:rPr>
              <w:rFonts w:eastAsiaTheme="minorEastAsia" w:cstheme="minorBidi"/>
              <w:b w:val="0"/>
              <w:bCs w:val="0"/>
              <w:noProof/>
            </w:rPr>
          </w:pPr>
          <w:hyperlink w:anchor="_Toc180573979" w:history="1">
            <w:r w:rsidR="009868D2" w:rsidRPr="008C7475">
              <w:rPr>
                <w:rStyle w:val="Lienhypertexte"/>
                <w:rFonts w:cs="Tahoma"/>
                <w:noProof/>
                <w14:scene3d>
                  <w14:camera w14:prst="orthographicFront"/>
                  <w14:lightRig w14:rig="threePt" w14:dir="t">
                    <w14:rot w14:lat="0" w14:lon="0" w14:rev="0"/>
                  </w14:lightRig>
                </w14:scene3d>
              </w:rPr>
              <w:t>19-1</w:t>
            </w:r>
            <w:r w:rsidR="009868D2" w:rsidRPr="008C7475">
              <w:rPr>
                <w:rStyle w:val="Lienhypertexte"/>
                <w:rFonts w:cs="Tahoma"/>
                <w:noProof/>
              </w:rPr>
              <w:t xml:space="preserve"> Redressement ou liquidation judiciaire :</w:t>
            </w:r>
            <w:r w:rsidR="009868D2">
              <w:rPr>
                <w:noProof/>
                <w:webHidden/>
              </w:rPr>
              <w:tab/>
            </w:r>
            <w:r w:rsidR="009868D2">
              <w:rPr>
                <w:noProof/>
                <w:webHidden/>
              </w:rPr>
              <w:fldChar w:fldCharType="begin"/>
            </w:r>
            <w:r w:rsidR="009868D2">
              <w:rPr>
                <w:noProof/>
                <w:webHidden/>
              </w:rPr>
              <w:instrText xml:space="preserve"> PAGEREF _Toc180573979 \h </w:instrText>
            </w:r>
            <w:r w:rsidR="009868D2">
              <w:rPr>
                <w:noProof/>
                <w:webHidden/>
              </w:rPr>
            </w:r>
            <w:r w:rsidR="009868D2">
              <w:rPr>
                <w:noProof/>
                <w:webHidden/>
              </w:rPr>
              <w:fldChar w:fldCharType="separate"/>
            </w:r>
            <w:r w:rsidR="009868D2">
              <w:rPr>
                <w:noProof/>
                <w:webHidden/>
              </w:rPr>
              <w:t>12</w:t>
            </w:r>
            <w:r w:rsidR="009868D2">
              <w:rPr>
                <w:noProof/>
                <w:webHidden/>
              </w:rPr>
              <w:fldChar w:fldCharType="end"/>
            </w:r>
          </w:hyperlink>
        </w:p>
        <w:p w14:paraId="741D3FEC" w14:textId="2FC387DA" w:rsidR="009868D2" w:rsidRDefault="00DF3D81">
          <w:pPr>
            <w:pStyle w:val="TM1"/>
            <w:tabs>
              <w:tab w:val="right" w:leader="dot" w:pos="9628"/>
            </w:tabs>
            <w:rPr>
              <w:rFonts w:eastAsiaTheme="minorEastAsia" w:cstheme="minorBidi"/>
              <w:b w:val="0"/>
              <w:bCs w:val="0"/>
              <w:i w:val="0"/>
              <w:iCs w:val="0"/>
              <w:noProof/>
              <w:sz w:val="22"/>
              <w:szCs w:val="22"/>
            </w:rPr>
          </w:pPr>
          <w:hyperlink w:anchor="_Toc180573980" w:history="1">
            <w:r w:rsidR="009868D2" w:rsidRPr="008C7475">
              <w:rPr>
                <w:rStyle w:val="Lienhypertexte"/>
                <w:noProof/>
              </w:rPr>
              <w:t>ARTICLE 20 : DROIT, LANGUE, RECOURS, MONNAIE</w:t>
            </w:r>
            <w:r w:rsidR="009868D2">
              <w:rPr>
                <w:noProof/>
                <w:webHidden/>
              </w:rPr>
              <w:tab/>
            </w:r>
            <w:r w:rsidR="009868D2">
              <w:rPr>
                <w:noProof/>
                <w:webHidden/>
              </w:rPr>
              <w:fldChar w:fldCharType="begin"/>
            </w:r>
            <w:r w:rsidR="009868D2">
              <w:rPr>
                <w:noProof/>
                <w:webHidden/>
              </w:rPr>
              <w:instrText xml:space="preserve"> PAGEREF _Toc180573980 \h </w:instrText>
            </w:r>
            <w:r w:rsidR="009868D2">
              <w:rPr>
                <w:noProof/>
                <w:webHidden/>
              </w:rPr>
            </w:r>
            <w:r w:rsidR="009868D2">
              <w:rPr>
                <w:noProof/>
                <w:webHidden/>
              </w:rPr>
              <w:fldChar w:fldCharType="separate"/>
            </w:r>
            <w:r w:rsidR="009868D2">
              <w:rPr>
                <w:noProof/>
                <w:webHidden/>
              </w:rPr>
              <w:t>13</w:t>
            </w:r>
            <w:r w:rsidR="009868D2">
              <w:rPr>
                <w:noProof/>
                <w:webHidden/>
              </w:rPr>
              <w:fldChar w:fldCharType="end"/>
            </w:r>
          </w:hyperlink>
        </w:p>
        <w:p w14:paraId="212A284A" w14:textId="21A93F82" w:rsidR="009868D2" w:rsidRDefault="00DF3D81">
          <w:pPr>
            <w:pStyle w:val="TM1"/>
            <w:tabs>
              <w:tab w:val="right" w:leader="dot" w:pos="9628"/>
            </w:tabs>
            <w:rPr>
              <w:rFonts w:eastAsiaTheme="minorEastAsia" w:cstheme="minorBidi"/>
              <w:b w:val="0"/>
              <w:bCs w:val="0"/>
              <w:i w:val="0"/>
              <w:iCs w:val="0"/>
              <w:noProof/>
              <w:sz w:val="22"/>
              <w:szCs w:val="22"/>
            </w:rPr>
          </w:pPr>
          <w:hyperlink w:anchor="_Toc180573981" w:history="1">
            <w:r w:rsidR="009868D2" w:rsidRPr="008C7475">
              <w:rPr>
                <w:rStyle w:val="Lienhypertexte"/>
                <w:noProof/>
              </w:rPr>
              <w:t>ARTICLE 21 : PROTECTION DES DONNEES A CARACTERE PERSONNEL</w:t>
            </w:r>
            <w:r w:rsidR="009868D2">
              <w:rPr>
                <w:noProof/>
                <w:webHidden/>
              </w:rPr>
              <w:tab/>
            </w:r>
            <w:r w:rsidR="009868D2">
              <w:rPr>
                <w:noProof/>
                <w:webHidden/>
              </w:rPr>
              <w:fldChar w:fldCharType="begin"/>
            </w:r>
            <w:r w:rsidR="009868D2">
              <w:rPr>
                <w:noProof/>
                <w:webHidden/>
              </w:rPr>
              <w:instrText xml:space="preserve"> PAGEREF _Toc180573981 \h </w:instrText>
            </w:r>
            <w:r w:rsidR="009868D2">
              <w:rPr>
                <w:noProof/>
                <w:webHidden/>
              </w:rPr>
            </w:r>
            <w:r w:rsidR="009868D2">
              <w:rPr>
                <w:noProof/>
                <w:webHidden/>
              </w:rPr>
              <w:fldChar w:fldCharType="separate"/>
            </w:r>
            <w:r w:rsidR="009868D2">
              <w:rPr>
                <w:noProof/>
                <w:webHidden/>
              </w:rPr>
              <w:t>13</w:t>
            </w:r>
            <w:r w:rsidR="009868D2">
              <w:rPr>
                <w:noProof/>
                <w:webHidden/>
              </w:rPr>
              <w:fldChar w:fldCharType="end"/>
            </w:r>
          </w:hyperlink>
        </w:p>
        <w:p w14:paraId="6958538E" w14:textId="38C62B03" w:rsidR="009868D2" w:rsidRDefault="00DF3D81">
          <w:pPr>
            <w:pStyle w:val="TM1"/>
            <w:tabs>
              <w:tab w:val="right" w:leader="dot" w:pos="9628"/>
            </w:tabs>
            <w:rPr>
              <w:rFonts w:eastAsiaTheme="minorEastAsia" w:cstheme="minorBidi"/>
              <w:b w:val="0"/>
              <w:bCs w:val="0"/>
              <w:i w:val="0"/>
              <w:iCs w:val="0"/>
              <w:noProof/>
              <w:sz w:val="22"/>
              <w:szCs w:val="22"/>
            </w:rPr>
          </w:pPr>
          <w:hyperlink w:anchor="_Toc180573982" w:history="1">
            <w:r w:rsidR="009868D2" w:rsidRPr="008C7475">
              <w:rPr>
                <w:rStyle w:val="Lienhypertexte"/>
                <w:noProof/>
              </w:rPr>
              <w:t>ARTICLE 22 : DEROGATIONS AU CCAG-FCS-2021</w:t>
            </w:r>
            <w:r w:rsidR="009868D2">
              <w:rPr>
                <w:noProof/>
                <w:webHidden/>
              </w:rPr>
              <w:tab/>
            </w:r>
            <w:r w:rsidR="009868D2">
              <w:rPr>
                <w:noProof/>
                <w:webHidden/>
              </w:rPr>
              <w:fldChar w:fldCharType="begin"/>
            </w:r>
            <w:r w:rsidR="009868D2">
              <w:rPr>
                <w:noProof/>
                <w:webHidden/>
              </w:rPr>
              <w:instrText xml:space="preserve"> PAGEREF _Toc180573982 \h </w:instrText>
            </w:r>
            <w:r w:rsidR="009868D2">
              <w:rPr>
                <w:noProof/>
                <w:webHidden/>
              </w:rPr>
            </w:r>
            <w:r w:rsidR="009868D2">
              <w:rPr>
                <w:noProof/>
                <w:webHidden/>
              </w:rPr>
              <w:fldChar w:fldCharType="separate"/>
            </w:r>
            <w:r w:rsidR="009868D2">
              <w:rPr>
                <w:noProof/>
                <w:webHidden/>
              </w:rPr>
              <w:t>13</w:t>
            </w:r>
            <w:r w:rsidR="009868D2">
              <w:rPr>
                <w:noProof/>
                <w:webHidden/>
              </w:rPr>
              <w:fldChar w:fldCharType="end"/>
            </w:r>
          </w:hyperlink>
        </w:p>
        <w:p w14:paraId="7C8A6305" w14:textId="159E6AD5" w:rsidR="009868D2" w:rsidRDefault="00DF3D81">
          <w:pPr>
            <w:pStyle w:val="TM1"/>
            <w:tabs>
              <w:tab w:val="right" w:leader="dot" w:pos="9628"/>
            </w:tabs>
            <w:rPr>
              <w:rFonts w:eastAsiaTheme="minorEastAsia" w:cstheme="minorBidi"/>
              <w:b w:val="0"/>
              <w:bCs w:val="0"/>
              <w:i w:val="0"/>
              <w:iCs w:val="0"/>
              <w:noProof/>
              <w:sz w:val="22"/>
              <w:szCs w:val="22"/>
            </w:rPr>
          </w:pPr>
          <w:hyperlink w:anchor="_Toc180573983" w:history="1">
            <w:r w:rsidR="009868D2" w:rsidRPr="008C7475">
              <w:rPr>
                <w:rStyle w:val="Lienhypertexte"/>
                <w:noProof/>
              </w:rPr>
              <w:t>ARTICLE 23 DESCRIPTION TECHNIQUE DE LA PRESTATION</w:t>
            </w:r>
            <w:r w:rsidR="009868D2">
              <w:rPr>
                <w:noProof/>
                <w:webHidden/>
              </w:rPr>
              <w:tab/>
            </w:r>
            <w:r w:rsidR="009868D2">
              <w:rPr>
                <w:noProof/>
                <w:webHidden/>
              </w:rPr>
              <w:fldChar w:fldCharType="begin"/>
            </w:r>
            <w:r w:rsidR="009868D2">
              <w:rPr>
                <w:noProof/>
                <w:webHidden/>
              </w:rPr>
              <w:instrText xml:space="preserve"> PAGEREF _Toc180573983 \h </w:instrText>
            </w:r>
            <w:r w:rsidR="009868D2">
              <w:rPr>
                <w:noProof/>
                <w:webHidden/>
              </w:rPr>
            </w:r>
            <w:r w:rsidR="009868D2">
              <w:rPr>
                <w:noProof/>
                <w:webHidden/>
              </w:rPr>
              <w:fldChar w:fldCharType="separate"/>
            </w:r>
            <w:r w:rsidR="009868D2">
              <w:rPr>
                <w:noProof/>
                <w:webHidden/>
              </w:rPr>
              <w:t>13</w:t>
            </w:r>
            <w:r w:rsidR="009868D2">
              <w:rPr>
                <w:noProof/>
                <w:webHidden/>
              </w:rPr>
              <w:fldChar w:fldCharType="end"/>
            </w:r>
          </w:hyperlink>
        </w:p>
        <w:p w14:paraId="6405C15B" w14:textId="18EC84FA" w:rsidR="009868D2" w:rsidRDefault="00DF3D81">
          <w:pPr>
            <w:pStyle w:val="TM1"/>
            <w:tabs>
              <w:tab w:val="right" w:leader="dot" w:pos="9628"/>
            </w:tabs>
            <w:rPr>
              <w:rFonts w:eastAsiaTheme="minorEastAsia" w:cstheme="minorBidi"/>
              <w:b w:val="0"/>
              <w:bCs w:val="0"/>
              <w:i w:val="0"/>
              <w:iCs w:val="0"/>
              <w:noProof/>
              <w:sz w:val="22"/>
              <w:szCs w:val="22"/>
            </w:rPr>
          </w:pPr>
          <w:hyperlink w:anchor="_Toc180573984" w:history="1">
            <w:r w:rsidR="009868D2" w:rsidRPr="008C7475">
              <w:rPr>
                <w:rStyle w:val="Lienhypertexte"/>
                <w:noProof/>
              </w:rPr>
              <w:t>ARTICLE 24 : ENGAGEMENT</w:t>
            </w:r>
            <w:r w:rsidR="009868D2">
              <w:rPr>
                <w:noProof/>
                <w:webHidden/>
              </w:rPr>
              <w:tab/>
            </w:r>
            <w:r w:rsidR="009868D2">
              <w:rPr>
                <w:noProof/>
                <w:webHidden/>
              </w:rPr>
              <w:fldChar w:fldCharType="begin"/>
            </w:r>
            <w:r w:rsidR="009868D2">
              <w:rPr>
                <w:noProof/>
                <w:webHidden/>
              </w:rPr>
              <w:instrText xml:space="preserve"> PAGEREF _Toc180573984 \h </w:instrText>
            </w:r>
            <w:r w:rsidR="009868D2">
              <w:rPr>
                <w:noProof/>
                <w:webHidden/>
              </w:rPr>
            </w:r>
            <w:r w:rsidR="009868D2">
              <w:rPr>
                <w:noProof/>
                <w:webHidden/>
              </w:rPr>
              <w:fldChar w:fldCharType="separate"/>
            </w:r>
            <w:r w:rsidR="009868D2">
              <w:rPr>
                <w:noProof/>
                <w:webHidden/>
              </w:rPr>
              <w:t>14</w:t>
            </w:r>
            <w:r w:rsidR="009868D2">
              <w:rPr>
                <w:noProof/>
                <w:webHidden/>
              </w:rPr>
              <w:fldChar w:fldCharType="end"/>
            </w:r>
          </w:hyperlink>
        </w:p>
        <w:p w14:paraId="4BD7BAB7" w14:textId="3D8A4DBB" w:rsidR="009868D2" w:rsidRDefault="00DF3D81">
          <w:pPr>
            <w:pStyle w:val="TM2"/>
            <w:tabs>
              <w:tab w:val="right" w:leader="dot" w:pos="9628"/>
            </w:tabs>
            <w:rPr>
              <w:rFonts w:eastAsiaTheme="minorEastAsia" w:cstheme="minorBidi"/>
              <w:b w:val="0"/>
              <w:bCs w:val="0"/>
              <w:noProof/>
            </w:rPr>
          </w:pPr>
          <w:hyperlink w:anchor="_Toc180573985" w:history="1">
            <w:r w:rsidR="009868D2" w:rsidRPr="008C7475">
              <w:rPr>
                <w:rStyle w:val="Lienhypertexte"/>
                <w:rFonts w:cs="Tahoma"/>
                <w:noProof/>
                <w14:scene3d>
                  <w14:camera w14:prst="orthographicFront"/>
                  <w14:lightRig w14:rig="threePt" w14:dir="t">
                    <w14:rot w14:lat="0" w14:lon="0" w14:rev="0"/>
                  </w14:lightRig>
                </w14:scene3d>
              </w:rPr>
              <w:t>24-1</w:t>
            </w:r>
            <w:r w:rsidR="009868D2" w:rsidRPr="008C7475">
              <w:rPr>
                <w:rStyle w:val="Lienhypertexte"/>
                <w:rFonts w:cs="Tahoma"/>
                <w:noProof/>
              </w:rPr>
              <w:t xml:space="preserve"> Identification et engagement du titulaire ou du groupement titulaire</w:t>
            </w:r>
            <w:r w:rsidR="009868D2">
              <w:rPr>
                <w:noProof/>
                <w:webHidden/>
              </w:rPr>
              <w:tab/>
            </w:r>
            <w:r w:rsidR="009868D2">
              <w:rPr>
                <w:noProof/>
                <w:webHidden/>
              </w:rPr>
              <w:fldChar w:fldCharType="begin"/>
            </w:r>
            <w:r w:rsidR="009868D2">
              <w:rPr>
                <w:noProof/>
                <w:webHidden/>
              </w:rPr>
              <w:instrText xml:space="preserve"> PAGEREF _Toc180573985 \h </w:instrText>
            </w:r>
            <w:r w:rsidR="009868D2">
              <w:rPr>
                <w:noProof/>
                <w:webHidden/>
              </w:rPr>
            </w:r>
            <w:r w:rsidR="009868D2">
              <w:rPr>
                <w:noProof/>
                <w:webHidden/>
              </w:rPr>
              <w:fldChar w:fldCharType="separate"/>
            </w:r>
            <w:r w:rsidR="009868D2">
              <w:rPr>
                <w:noProof/>
                <w:webHidden/>
              </w:rPr>
              <w:t>14</w:t>
            </w:r>
            <w:r w:rsidR="009868D2">
              <w:rPr>
                <w:noProof/>
                <w:webHidden/>
              </w:rPr>
              <w:fldChar w:fldCharType="end"/>
            </w:r>
          </w:hyperlink>
        </w:p>
        <w:p w14:paraId="2E22E595" w14:textId="46A7FE78" w:rsidR="009868D2" w:rsidRDefault="00DF3D81">
          <w:pPr>
            <w:pStyle w:val="TM2"/>
            <w:tabs>
              <w:tab w:val="right" w:leader="dot" w:pos="9628"/>
            </w:tabs>
            <w:rPr>
              <w:rFonts w:eastAsiaTheme="minorEastAsia" w:cstheme="minorBidi"/>
              <w:b w:val="0"/>
              <w:bCs w:val="0"/>
              <w:noProof/>
            </w:rPr>
          </w:pPr>
          <w:hyperlink w:anchor="_Toc180573986" w:history="1">
            <w:r w:rsidR="009868D2" w:rsidRPr="008C7475">
              <w:rPr>
                <w:rStyle w:val="Lienhypertexte"/>
                <w:rFonts w:cs="Tahoma"/>
                <w:noProof/>
                <w14:scene3d>
                  <w14:camera w14:prst="orthographicFront"/>
                  <w14:lightRig w14:rig="threePt" w14:dir="t">
                    <w14:rot w14:lat="0" w14:lon="0" w14:rev="0"/>
                  </w14:lightRig>
                </w14:scene3d>
              </w:rPr>
              <w:t>24-2</w:t>
            </w:r>
            <w:r w:rsidR="009868D2" w:rsidRPr="008C7475">
              <w:rPr>
                <w:rStyle w:val="Lienhypertexte"/>
                <w:rFonts w:cs="Tahoma"/>
                <w:noProof/>
              </w:rPr>
              <w:t xml:space="preserve"> Nature du groupement et, en cas de groupement conjoint, répartition des prestations</w:t>
            </w:r>
            <w:r w:rsidR="009868D2">
              <w:rPr>
                <w:noProof/>
                <w:webHidden/>
              </w:rPr>
              <w:tab/>
            </w:r>
            <w:r w:rsidR="009868D2">
              <w:rPr>
                <w:noProof/>
                <w:webHidden/>
              </w:rPr>
              <w:fldChar w:fldCharType="begin"/>
            </w:r>
            <w:r w:rsidR="009868D2">
              <w:rPr>
                <w:noProof/>
                <w:webHidden/>
              </w:rPr>
              <w:instrText xml:space="preserve"> PAGEREF _Toc180573986 \h </w:instrText>
            </w:r>
            <w:r w:rsidR="009868D2">
              <w:rPr>
                <w:noProof/>
                <w:webHidden/>
              </w:rPr>
            </w:r>
            <w:r w:rsidR="009868D2">
              <w:rPr>
                <w:noProof/>
                <w:webHidden/>
              </w:rPr>
              <w:fldChar w:fldCharType="separate"/>
            </w:r>
            <w:r w:rsidR="009868D2">
              <w:rPr>
                <w:noProof/>
                <w:webHidden/>
              </w:rPr>
              <w:t>15</w:t>
            </w:r>
            <w:r w:rsidR="009868D2">
              <w:rPr>
                <w:noProof/>
                <w:webHidden/>
              </w:rPr>
              <w:fldChar w:fldCharType="end"/>
            </w:r>
          </w:hyperlink>
        </w:p>
        <w:p w14:paraId="0BCE5C93" w14:textId="74AF44B7" w:rsidR="009868D2" w:rsidRDefault="00DF3D81">
          <w:pPr>
            <w:pStyle w:val="TM2"/>
            <w:tabs>
              <w:tab w:val="right" w:leader="dot" w:pos="9628"/>
            </w:tabs>
            <w:rPr>
              <w:rFonts w:eastAsiaTheme="minorEastAsia" w:cstheme="minorBidi"/>
              <w:b w:val="0"/>
              <w:bCs w:val="0"/>
              <w:noProof/>
            </w:rPr>
          </w:pPr>
          <w:hyperlink w:anchor="_Toc180573987" w:history="1">
            <w:r w:rsidR="009868D2" w:rsidRPr="008C7475">
              <w:rPr>
                <w:rStyle w:val="Lienhypertexte"/>
                <w:rFonts w:cs="Tahoma"/>
                <w:noProof/>
                <w14:scene3d>
                  <w14:camera w14:prst="orthographicFront"/>
                  <w14:lightRig w14:rig="threePt" w14:dir="t">
                    <w14:rot w14:lat="0" w14:lon="0" w14:rev="0"/>
                  </w14:lightRig>
                </w14:scene3d>
              </w:rPr>
              <w:t>24-3</w:t>
            </w:r>
            <w:r w:rsidR="009868D2" w:rsidRPr="008C7475">
              <w:rPr>
                <w:rStyle w:val="Lienhypertexte"/>
                <w:rFonts w:cs="Tahoma"/>
                <w:noProof/>
              </w:rPr>
              <w:t xml:space="preserve"> Règlement :</w:t>
            </w:r>
            <w:r w:rsidR="009868D2">
              <w:rPr>
                <w:noProof/>
                <w:webHidden/>
              </w:rPr>
              <w:tab/>
            </w:r>
            <w:r w:rsidR="009868D2">
              <w:rPr>
                <w:noProof/>
                <w:webHidden/>
              </w:rPr>
              <w:fldChar w:fldCharType="begin"/>
            </w:r>
            <w:r w:rsidR="009868D2">
              <w:rPr>
                <w:noProof/>
                <w:webHidden/>
              </w:rPr>
              <w:instrText xml:space="preserve"> PAGEREF _Toc180573987 \h </w:instrText>
            </w:r>
            <w:r w:rsidR="009868D2">
              <w:rPr>
                <w:noProof/>
                <w:webHidden/>
              </w:rPr>
            </w:r>
            <w:r w:rsidR="009868D2">
              <w:rPr>
                <w:noProof/>
                <w:webHidden/>
              </w:rPr>
              <w:fldChar w:fldCharType="separate"/>
            </w:r>
            <w:r w:rsidR="009868D2">
              <w:rPr>
                <w:noProof/>
                <w:webHidden/>
              </w:rPr>
              <w:t>15</w:t>
            </w:r>
            <w:r w:rsidR="009868D2">
              <w:rPr>
                <w:noProof/>
                <w:webHidden/>
              </w:rPr>
              <w:fldChar w:fldCharType="end"/>
            </w:r>
          </w:hyperlink>
        </w:p>
        <w:p w14:paraId="06C225E8" w14:textId="3C60756C" w:rsidR="009868D2" w:rsidRDefault="00DF3D81">
          <w:pPr>
            <w:pStyle w:val="TM2"/>
            <w:tabs>
              <w:tab w:val="right" w:leader="dot" w:pos="9628"/>
            </w:tabs>
            <w:rPr>
              <w:rFonts w:eastAsiaTheme="minorEastAsia" w:cstheme="minorBidi"/>
              <w:b w:val="0"/>
              <w:bCs w:val="0"/>
              <w:noProof/>
            </w:rPr>
          </w:pPr>
          <w:hyperlink w:anchor="_Toc180573988" w:history="1">
            <w:r w:rsidR="009868D2" w:rsidRPr="008C7475">
              <w:rPr>
                <w:rStyle w:val="Lienhypertexte"/>
                <w:rFonts w:cs="Tahoma"/>
                <w:noProof/>
                <w14:scene3d>
                  <w14:camera w14:prst="orthographicFront"/>
                  <w14:lightRig w14:rig="threePt" w14:dir="t">
                    <w14:rot w14:lat="0" w14:lon="0" w14:rev="0"/>
                  </w14:lightRig>
                </w14:scene3d>
              </w:rPr>
              <w:t>24-4</w:t>
            </w:r>
            <w:r w:rsidR="009868D2" w:rsidRPr="008C7475">
              <w:rPr>
                <w:rStyle w:val="Lienhypertexte"/>
                <w:rFonts w:cs="Tahoma"/>
                <w:noProof/>
              </w:rPr>
              <w:t xml:space="preserve"> Avance forfaitaire (cf. conditions article 11) :</w:t>
            </w:r>
            <w:r w:rsidR="009868D2">
              <w:rPr>
                <w:noProof/>
                <w:webHidden/>
              </w:rPr>
              <w:tab/>
            </w:r>
            <w:r w:rsidR="009868D2">
              <w:rPr>
                <w:noProof/>
                <w:webHidden/>
              </w:rPr>
              <w:fldChar w:fldCharType="begin"/>
            </w:r>
            <w:r w:rsidR="009868D2">
              <w:rPr>
                <w:noProof/>
                <w:webHidden/>
              </w:rPr>
              <w:instrText xml:space="preserve"> PAGEREF _Toc180573988 \h </w:instrText>
            </w:r>
            <w:r w:rsidR="009868D2">
              <w:rPr>
                <w:noProof/>
                <w:webHidden/>
              </w:rPr>
            </w:r>
            <w:r w:rsidR="009868D2">
              <w:rPr>
                <w:noProof/>
                <w:webHidden/>
              </w:rPr>
              <w:fldChar w:fldCharType="separate"/>
            </w:r>
            <w:r w:rsidR="009868D2">
              <w:rPr>
                <w:noProof/>
                <w:webHidden/>
              </w:rPr>
              <w:t>16</w:t>
            </w:r>
            <w:r w:rsidR="009868D2">
              <w:rPr>
                <w:noProof/>
                <w:webHidden/>
              </w:rPr>
              <w:fldChar w:fldCharType="end"/>
            </w:r>
          </w:hyperlink>
        </w:p>
        <w:p w14:paraId="6134F917" w14:textId="36FAF6BE" w:rsidR="009868D2" w:rsidRDefault="00DF3D81">
          <w:pPr>
            <w:pStyle w:val="TM2"/>
            <w:tabs>
              <w:tab w:val="right" w:leader="dot" w:pos="9628"/>
            </w:tabs>
            <w:rPr>
              <w:rFonts w:eastAsiaTheme="minorEastAsia" w:cstheme="minorBidi"/>
              <w:b w:val="0"/>
              <w:bCs w:val="0"/>
              <w:noProof/>
            </w:rPr>
          </w:pPr>
          <w:hyperlink w:anchor="_Toc180573989" w:history="1">
            <w:r w:rsidR="009868D2" w:rsidRPr="008C7475">
              <w:rPr>
                <w:rStyle w:val="Lienhypertexte"/>
                <w:rFonts w:cs="Tahoma"/>
                <w:noProof/>
                <w14:scene3d>
                  <w14:camera w14:prst="orthographicFront"/>
                  <w14:lightRig w14:rig="threePt" w14:dir="t">
                    <w14:rot w14:lat="0" w14:lon="0" w14:rev="0"/>
                  </w14:lightRig>
                </w14:scene3d>
              </w:rPr>
              <w:t>24-5</w:t>
            </w:r>
            <w:r w:rsidR="009868D2" w:rsidRPr="008C7475">
              <w:rPr>
                <w:rStyle w:val="Lienhypertexte"/>
                <w:rFonts w:cs="Tahoma"/>
                <w:noProof/>
              </w:rPr>
              <w:t xml:space="preserve"> Délai de validité de l’offre :</w:t>
            </w:r>
            <w:r w:rsidR="009868D2">
              <w:rPr>
                <w:noProof/>
                <w:webHidden/>
              </w:rPr>
              <w:tab/>
            </w:r>
            <w:r w:rsidR="009868D2">
              <w:rPr>
                <w:noProof/>
                <w:webHidden/>
              </w:rPr>
              <w:fldChar w:fldCharType="begin"/>
            </w:r>
            <w:r w:rsidR="009868D2">
              <w:rPr>
                <w:noProof/>
                <w:webHidden/>
              </w:rPr>
              <w:instrText xml:space="preserve"> PAGEREF _Toc180573989 \h </w:instrText>
            </w:r>
            <w:r w:rsidR="009868D2">
              <w:rPr>
                <w:noProof/>
                <w:webHidden/>
              </w:rPr>
            </w:r>
            <w:r w:rsidR="009868D2">
              <w:rPr>
                <w:noProof/>
                <w:webHidden/>
              </w:rPr>
              <w:fldChar w:fldCharType="separate"/>
            </w:r>
            <w:r w:rsidR="009868D2">
              <w:rPr>
                <w:noProof/>
                <w:webHidden/>
              </w:rPr>
              <w:t>16</w:t>
            </w:r>
            <w:r w:rsidR="009868D2">
              <w:rPr>
                <w:noProof/>
                <w:webHidden/>
              </w:rPr>
              <w:fldChar w:fldCharType="end"/>
            </w:r>
          </w:hyperlink>
        </w:p>
        <w:p w14:paraId="4844CFF5" w14:textId="4BA0C9C2" w:rsidR="009868D2" w:rsidRDefault="00DF3D81">
          <w:pPr>
            <w:pStyle w:val="TM2"/>
            <w:tabs>
              <w:tab w:val="right" w:leader="dot" w:pos="9628"/>
            </w:tabs>
            <w:rPr>
              <w:rFonts w:eastAsiaTheme="minorEastAsia" w:cstheme="minorBidi"/>
              <w:b w:val="0"/>
              <w:bCs w:val="0"/>
              <w:noProof/>
            </w:rPr>
          </w:pPr>
          <w:hyperlink w:anchor="_Toc180573990" w:history="1">
            <w:r w:rsidR="009868D2" w:rsidRPr="008C7475">
              <w:rPr>
                <w:rStyle w:val="Lienhypertexte"/>
                <w:rFonts w:cs="Tahoma"/>
                <w:noProof/>
                <w14:scene3d>
                  <w14:camera w14:prst="orthographicFront"/>
                  <w14:lightRig w14:rig="threePt" w14:dir="t">
                    <w14:rot w14:lat="0" w14:lon="0" w14:rev="0"/>
                  </w14:lightRig>
                </w14:scene3d>
              </w:rPr>
              <w:t>24-6</w:t>
            </w:r>
            <w:r w:rsidR="009868D2" w:rsidRPr="008C7475">
              <w:rPr>
                <w:rStyle w:val="Lienhypertexte"/>
                <w:rFonts w:cs="Tahoma"/>
                <w:noProof/>
              </w:rPr>
              <w:t xml:space="preserve"> Signature du marché public par le titulaire individuel :</w:t>
            </w:r>
            <w:r w:rsidR="009868D2">
              <w:rPr>
                <w:noProof/>
                <w:webHidden/>
              </w:rPr>
              <w:tab/>
            </w:r>
            <w:r w:rsidR="009868D2">
              <w:rPr>
                <w:noProof/>
                <w:webHidden/>
              </w:rPr>
              <w:fldChar w:fldCharType="begin"/>
            </w:r>
            <w:r w:rsidR="009868D2">
              <w:rPr>
                <w:noProof/>
                <w:webHidden/>
              </w:rPr>
              <w:instrText xml:space="preserve"> PAGEREF _Toc180573990 \h </w:instrText>
            </w:r>
            <w:r w:rsidR="009868D2">
              <w:rPr>
                <w:noProof/>
                <w:webHidden/>
              </w:rPr>
            </w:r>
            <w:r w:rsidR="009868D2">
              <w:rPr>
                <w:noProof/>
                <w:webHidden/>
              </w:rPr>
              <w:fldChar w:fldCharType="separate"/>
            </w:r>
            <w:r w:rsidR="009868D2">
              <w:rPr>
                <w:noProof/>
                <w:webHidden/>
              </w:rPr>
              <w:t>16</w:t>
            </w:r>
            <w:r w:rsidR="009868D2">
              <w:rPr>
                <w:noProof/>
                <w:webHidden/>
              </w:rPr>
              <w:fldChar w:fldCharType="end"/>
            </w:r>
          </w:hyperlink>
        </w:p>
        <w:p w14:paraId="12EAB35D" w14:textId="0DEC112B" w:rsidR="009868D2" w:rsidRDefault="00DF3D81">
          <w:pPr>
            <w:pStyle w:val="TM2"/>
            <w:tabs>
              <w:tab w:val="right" w:leader="dot" w:pos="9628"/>
            </w:tabs>
            <w:rPr>
              <w:rFonts w:eastAsiaTheme="minorEastAsia" w:cstheme="minorBidi"/>
              <w:b w:val="0"/>
              <w:bCs w:val="0"/>
              <w:noProof/>
            </w:rPr>
          </w:pPr>
          <w:hyperlink w:anchor="_Toc180573991" w:history="1">
            <w:r w:rsidR="009868D2" w:rsidRPr="008C7475">
              <w:rPr>
                <w:rStyle w:val="Lienhypertexte"/>
                <w:rFonts w:cs="Tahoma"/>
                <w:noProof/>
                <w14:scene3d>
                  <w14:camera w14:prst="orthographicFront"/>
                  <w14:lightRig w14:rig="threePt" w14:dir="t">
                    <w14:rot w14:lat="0" w14:lon="0" w14:rev="0"/>
                  </w14:lightRig>
                </w14:scene3d>
              </w:rPr>
              <w:t>24-7</w:t>
            </w:r>
            <w:r w:rsidR="009868D2" w:rsidRPr="008C7475">
              <w:rPr>
                <w:rStyle w:val="Lienhypertexte"/>
                <w:rFonts w:cs="Tahoma"/>
                <w:noProof/>
              </w:rPr>
              <w:t xml:space="preserve"> Signature du marché public en cas de groupement, le mandataire dûment habilité ou chaque membre du groupement</w:t>
            </w:r>
            <w:r w:rsidR="009868D2">
              <w:rPr>
                <w:noProof/>
                <w:webHidden/>
              </w:rPr>
              <w:tab/>
            </w:r>
            <w:r w:rsidR="009868D2">
              <w:rPr>
                <w:noProof/>
                <w:webHidden/>
              </w:rPr>
              <w:fldChar w:fldCharType="begin"/>
            </w:r>
            <w:r w:rsidR="009868D2">
              <w:rPr>
                <w:noProof/>
                <w:webHidden/>
              </w:rPr>
              <w:instrText xml:space="preserve"> PAGEREF _Toc180573991 \h </w:instrText>
            </w:r>
            <w:r w:rsidR="009868D2">
              <w:rPr>
                <w:noProof/>
                <w:webHidden/>
              </w:rPr>
            </w:r>
            <w:r w:rsidR="009868D2">
              <w:rPr>
                <w:noProof/>
                <w:webHidden/>
              </w:rPr>
              <w:fldChar w:fldCharType="separate"/>
            </w:r>
            <w:r w:rsidR="009868D2">
              <w:rPr>
                <w:noProof/>
                <w:webHidden/>
              </w:rPr>
              <w:t>17</w:t>
            </w:r>
            <w:r w:rsidR="009868D2">
              <w:rPr>
                <w:noProof/>
                <w:webHidden/>
              </w:rPr>
              <w:fldChar w:fldCharType="end"/>
            </w:r>
          </w:hyperlink>
        </w:p>
        <w:p w14:paraId="50EFA397" w14:textId="5FEF5863" w:rsidR="009868D2" w:rsidRDefault="00DF3D81">
          <w:pPr>
            <w:pStyle w:val="TM2"/>
            <w:tabs>
              <w:tab w:val="right" w:leader="dot" w:pos="9628"/>
            </w:tabs>
            <w:rPr>
              <w:rFonts w:eastAsiaTheme="minorEastAsia" w:cstheme="minorBidi"/>
              <w:b w:val="0"/>
              <w:bCs w:val="0"/>
              <w:noProof/>
            </w:rPr>
          </w:pPr>
          <w:hyperlink w:anchor="_Toc180573992" w:history="1">
            <w:r w:rsidR="009868D2" w:rsidRPr="008C7475">
              <w:rPr>
                <w:rStyle w:val="Lienhypertexte"/>
                <w:rFonts w:cs="Tahoma"/>
                <w:noProof/>
                <w14:scene3d>
                  <w14:camera w14:prst="orthographicFront"/>
                  <w14:lightRig w14:rig="threePt" w14:dir="t">
                    <w14:rot w14:lat="0" w14:lon="0" w14:rev="0"/>
                  </w14:lightRig>
                </w14:scene3d>
              </w:rPr>
              <w:t>24-8</w:t>
            </w:r>
            <w:r w:rsidR="009868D2" w:rsidRPr="008C7475">
              <w:rPr>
                <w:rStyle w:val="Lienhypertexte"/>
                <w:rFonts w:cs="Tahoma"/>
                <w:noProof/>
              </w:rPr>
              <w:t xml:space="preserve"> Acceptation de l’offre par le pouvoir adjudicateur :</w:t>
            </w:r>
            <w:r w:rsidR="009868D2">
              <w:rPr>
                <w:noProof/>
                <w:webHidden/>
              </w:rPr>
              <w:tab/>
            </w:r>
            <w:r w:rsidR="009868D2">
              <w:rPr>
                <w:noProof/>
                <w:webHidden/>
              </w:rPr>
              <w:fldChar w:fldCharType="begin"/>
            </w:r>
            <w:r w:rsidR="009868D2">
              <w:rPr>
                <w:noProof/>
                <w:webHidden/>
              </w:rPr>
              <w:instrText xml:space="preserve"> PAGEREF _Toc180573992 \h </w:instrText>
            </w:r>
            <w:r w:rsidR="009868D2">
              <w:rPr>
                <w:noProof/>
                <w:webHidden/>
              </w:rPr>
            </w:r>
            <w:r w:rsidR="009868D2">
              <w:rPr>
                <w:noProof/>
                <w:webHidden/>
              </w:rPr>
              <w:fldChar w:fldCharType="separate"/>
            </w:r>
            <w:r w:rsidR="009868D2">
              <w:rPr>
                <w:noProof/>
                <w:webHidden/>
              </w:rPr>
              <w:t>18</w:t>
            </w:r>
            <w:r w:rsidR="009868D2">
              <w:rPr>
                <w:noProof/>
                <w:webHidden/>
              </w:rPr>
              <w:fldChar w:fldCharType="end"/>
            </w:r>
          </w:hyperlink>
        </w:p>
        <w:p w14:paraId="32E7A7D5" w14:textId="1463C986" w:rsidR="008161AB" w:rsidRPr="005F4537" w:rsidRDefault="008161AB" w:rsidP="008161AB">
          <w:pPr>
            <w:rPr>
              <w:rFonts w:ascii="Tahoma" w:hAnsi="Tahoma" w:cs="Tahoma"/>
              <w:b/>
              <w:sz w:val="14"/>
              <w:szCs w:val="14"/>
            </w:rPr>
          </w:pPr>
          <w:r w:rsidRPr="005F4537">
            <w:rPr>
              <w:rFonts w:ascii="Tahoma" w:hAnsi="Tahoma" w:cs="Tahoma"/>
              <w:bCs/>
              <w:sz w:val="6"/>
              <w:szCs w:val="6"/>
            </w:rPr>
            <w:fldChar w:fldCharType="end"/>
          </w:r>
        </w:p>
      </w:sdtContent>
    </w:sdt>
    <w:p w14:paraId="75C32018" w14:textId="77777777" w:rsidR="00CD5FF8" w:rsidRPr="005F4537" w:rsidRDefault="00CD5FF8">
      <w:pPr>
        <w:rPr>
          <w:rFonts w:ascii="Tahoma" w:hAnsi="Tahoma" w:cs="Tahoma"/>
          <w:b/>
          <w:sz w:val="18"/>
          <w:szCs w:val="18"/>
        </w:rPr>
      </w:pPr>
    </w:p>
    <w:p w14:paraId="59B322BE" w14:textId="77777777" w:rsidR="00266EA0" w:rsidRPr="005F4537" w:rsidRDefault="00266EA0">
      <w:pPr>
        <w:rPr>
          <w:rFonts w:ascii="Tahoma" w:hAnsi="Tahoma" w:cs="Tahoma"/>
          <w:b/>
          <w:bCs/>
          <w:sz w:val="18"/>
          <w:szCs w:val="18"/>
          <w:u w:val="single"/>
        </w:rPr>
      </w:pPr>
      <w:bookmarkStart w:id="1" w:name="_Toc74216340"/>
      <w:r w:rsidRPr="005F4537">
        <w:rPr>
          <w:rFonts w:ascii="Tahoma" w:hAnsi="Tahoma" w:cs="Tahoma"/>
          <w:sz w:val="18"/>
          <w:szCs w:val="18"/>
        </w:rPr>
        <w:br w:type="page"/>
      </w:r>
    </w:p>
    <w:p w14:paraId="4848ADC3" w14:textId="6402D61F" w:rsidR="00056771" w:rsidRPr="005F4537" w:rsidRDefault="00687E30" w:rsidP="00CF3914">
      <w:pPr>
        <w:pStyle w:val="Titre1"/>
        <w:spacing w:line="276" w:lineRule="auto"/>
        <w:rPr>
          <w:sz w:val="18"/>
          <w:szCs w:val="18"/>
        </w:rPr>
      </w:pPr>
      <w:bookmarkStart w:id="2" w:name="_Toc180573926"/>
      <w:r w:rsidRPr="005F4537">
        <w:rPr>
          <w:sz w:val="18"/>
          <w:szCs w:val="18"/>
        </w:rPr>
        <w:lastRenderedPageBreak/>
        <w:t xml:space="preserve">: </w:t>
      </w:r>
      <w:bookmarkEnd w:id="1"/>
      <w:r w:rsidR="00BA71C7" w:rsidRPr="005F4537">
        <w:rPr>
          <w:sz w:val="18"/>
          <w:szCs w:val="18"/>
        </w:rPr>
        <w:t xml:space="preserve"> Objet du marché – Dispositions générales</w:t>
      </w:r>
      <w:bookmarkEnd w:id="2"/>
    </w:p>
    <w:p w14:paraId="273EEA68" w14:textId="77777777" w:rsidR="00056771" w:rsidRPr="005F4537" w:rsidRDefault="00056771" w:rsidP="00CF3914">
      <w:pPr>
        <w:spacing w:line="276" w:lineRule="auto"/>
        <w:jc w:val="both"/>
        <w:rPr>
          <w:rFonts w:ascii="Tahoma" w:hAnsi="Tahoma" w:cs="Tahoma"/>
          <w:sz w:val="18"/>
          <w:szCs w:val="18"/>
        </w:rPr>
      </w:pPr>
    </w:p>
    <w:p w14:paraId="33B36615" w14:textId="77777777" w:rsidR="00056771" w:rsidRPr="005F4537" w:rsidRDefault="00056771" w:rsidP="00CF3914">
      <w:pPr>
        <w:pStyle w:val="Titre2"/>
        <w:numPr>
          <w:ilvl w:val="1"/>
          <w:numId w:val="3"/>
        </w:numPr>
        <w:spacing w:line="276" w:lineRule="auto"/>
        <w:jc w:val="both"/>
        <w:rPr>
          <w:rFonts w:cs="Tahoma"/>
          <w:b/>
          <w:sz w:val="18"/>
          <w:szCs w:val="18"/>
          <w:u w:val="single"/>
        </w:rPr>
      </w:pPr>
      <w:bookmarkStart w:id="3" w:name="_Toc74216341"/>
      <w:r w:rsidRPr="005F4537">
        <w:rPr>
          <w:rFonts w:cs="Tahoma"/>
          <w:b/>
          <w:sz w:val="18"/>
          <w:szCs w:val="18"/>
          <w:u w:val="single"/>
        </w:rPr>
        <w:t> </w:t>
      </w:r>
      <w:bookmarkStart w:id="4" w:name="_Toc180573927"/>
      <w:bookmarkEnd w:id="3"/>
      <w:r w:rsidR="00160BC7" w:rsidRPr="005F4537">
        <w:rPr>
          <w:rFonts w:cs="Tahoma"/>
          <w:sz w:val="18"/>
          <w:szCs w:val="18"/>
          <w:u w:val="single"/>
        </w:rPr>
        <w:t>Objet du marché</w:t>
      </w:r>
      <w:r w:rsidR="00160BC7" w:rsidRPr="008E2EB7">
        <w:rPr>
          <w:rFonts w:cs="Tahoma"/>
          <w:sz w:val="18"/>
          <w:szCs w:val="18"/>
          <w:u w:val="single"/>
        </w:rPr>
        <w:t> :</w:t>
      </w:r>
      <w:bookmarkEnd w:id="4"/>
    </w:p>
    <w:p w14:paraId="4E610DD9" w14:textId="77777777" w:rsidR="009E77FC" w:rsidRDefault="009E77FC" w:rsidP="008E2EB7">
      <w:pPr>
        <w:rPr>
          <w:rFonts w:ascii="Tahoma" w:eastAsia="Calibri" w:hAnsi="Tahoma" w:cs="Tahoma"/>
          <w:sz w:val="18"/>
          <w:szCs w:val="18"/>
          <w:lang w:eastAsia="en-US"/>
        </w:rPr>
      </w:pPr>
    </w:p>
    <w:p w14:paraId="6308BFEF" w14:textId="0A98BA70" w:rsidR="008E2EB7" w:rsidRPr="00435156" w:rsidRDefault="00B91A50" w:rsidP="008E2EB7">
      <w:pPr>
        <w:rPr>
          <w:rFonts w:ascii="Tahoma" w:hAnsi="Tahoma" w:cs="Tahoma"/>
          <w:b/>
          <w:sz w:val="24"/>
          <w:szCs w:val="24"/>
        </w:rPr>
      </w:pPr>
      <w:r w:rsidRPr="000F1F53">
        <w:rPr>
          <w:rFonts w:ascii="Tahoma" w:eastAsia="Calibri" w:hAnsi="Tahoma" w:cs="Tahoma"/>
          <w:sz w:val="18"/>
          <w:szCs w:val="18"/>
          <w:lang w:eastAsia="en-US"/>
        </w:rPr>
        <w:t xml:space="preserve">Le </w:t>
      </w:r>
      <w:r>
        <w:rPr>
          <w:rFonts w:ascii="Tahoma" w:eastAsia="Calibri" w:hAnsi="Tahoma" w:cs="Tahoma"/>
          <w:sz w:val="18"/>
          <w:szCs w:val="18"/>
          <w:lang w:eastAsia="en-US"/>
        </w:rPr>
        <w:t>présent marché concerne</w:t>
      </w:r>
      <w:r w:rsidR="006A3257">
        <w:rPr>
          <w:rFonts w:ascii="Tahoma" w:eastAsia="Calibri" w:hAnsi="Tahoma" w:cs="Tahoma"/>
          <w:sz w:val="18"/>
          <w:szCs w:val="18"/>
          <w:lang w:eastAsia="en-US"/>
        </w:rPr>
        <w:t xml:space="preserve"> </w:t>
      </w:r>
      <w:r w:rsidR="008E2EB7">
        <w:rPr>
          <w:rFonts w:ascii="Tahoma" w:eastAsia="Calibri" w:hAnsi="Tahoma" w:cs="Tahoma"/>
          <w:sz w:val="18"/>
          <w:szCs w:val="18"/>
          <w:lang w:eastAsia="en-US"/>
        </w:rPr>
        <w:t xml:space="preserve">la mise en place </w:t>
      </w:r>
      <w:r w:rsidR="008F1E95">
        <w:rPr>
          <w:rFonts w:ascii="Tahoma" w:eastAsia="Calibri" w:hAnsi="Tahoma" w:cs="Tahoma"/>
          <w:sz w:val="18"/>
          <w:szCs w:val="18"/>
          <w:lang w:eastAsia="en-US"/>
        </w:rPr>
        <w:t>d’ateliers bien-être</w:t>
      </w:r>
      <w:r w:rsidR="009E77FC" w:rsidRPr="009E77FC">
        <w:rPr>
          <w:rFonts w:ascii="Tahoma" w:eastAsia="Calibri" w:hAnsi="Tahoma" w:cs="Tahoma"/>
          <w:sz w:val="18"/>
          <w:szCs w:val="18"/>
          <w:lang w:eastAsia="en-US"/>
        </w:rPr>
        <w:t xml:space="preserve"> à destination des étudiants de l’Université d’Artois.</w:t>
      </w:r>
    </w:p>
    <w:p w14:paraId="1D68EA71" w14:textId="61B8100F" w:rsidR="007373B1" w:rsidRDefault="007373B1" w:rsidP="00CF3914">
      <w:pPr>
        <w:spacing w:line="276" w:lineRule="auto"/>
        <w:jc w:val="both"/>
        <w:rPr>
          <w:rFonts w:ascii="Tahoma" w:hAnsi="Tahoma" w:cs="Tahoma"/>
          <w:bCs/>
          <w:smallCaps/>
          <w:sz w:val="18"/>
          <w:szCs w:val="18"/>
        </w:rPr>
      </w:pPr>
    </w:p>
    <w:p w14:paraId="19C32158" w14:textId="77777777" w:rsidR="00B91A50" w:rsidRPr="005F4537" w:rsidRDefault="00B91A50" w:rsidP="00CF3914">
      <w:pPr>
        <w:spacing w:line="276" w:lineRule="auto"/>
        <w:jc w:val="both"/>
        <w:rPr>
          <w:rFonts w:ascii="Tahoma" w:hAnsi="Tahoma" w:cs="Tahoma"/>
          <w:bCs/>
          <w:smallCaps/>
          <w:sz w:val="18"/>
          <w:szCs w:val="18"/>
        </w:rPr>
      </w:pPr>
    </w:p>
    <w:p w14:paraId="5CF6A713" w14:textId="2A8739BD" w:rsidR="00790974" w:rsidRPr="005F4537" w:rsidRDefault="00790974" w:rsidP="00CF3914">
      <w:pPr>
        <w:pStyle w:val="Titre2"/>
        <w:spacing w:line="276" w:lineRule="auto"/>
        <w:jc w:val="both"/>
        <w:rPr>
          <w:rFonts w:cs="Tahoma"/>
          <w:sz w:val="18"/>
          <w:szCs w:val="18"/>
          <w:u w:val="single"/>
        </w:rPr>
      </w:pPr>
      <w:r w:rsidRPr="005F4537">
        <w:rPr>
          <w:rFonts w:cs="Tahoma"/>
          <w:sz w:val="18"/>
          <w:szCs w:val="18"/>
          <w:u w:val="single"/>
        </w:rPr>
        <w:t> </w:t>
      </w:r>
      <w:bookmarkStart w:id="5" w:name="_Hlk74827834"/>
      <w:bookmarkStart w:id="6" w:name="_Toc180573928"/>
      <w:r w:rsidR="009E7C1D" w:rsidRPr="005F4537">
        <w:rPr>
          <w:rFonts w:cs="Tahoma"/>
          <w:sz w:val="18"/>
          <w:szCs w:val="18"/>
          <w:u w:val="single"/>
        </w:rPr>
        <w:t>Décomposition en lots</w:t>
      </w:r>
      <w:bookmarkEnd w:id="5"/>
      <w:r w:rsidR="00736D26" w:rsidRPr="00736D26">
        <w:rPr>
          <w:rFonts w:cs="Tahoma"/>
          <w:sz w:val="18"/>
          <w:szCs w:val="18"/>
          <w:u w:val="single"/>
        </w:rPr>
        <w:t>, tranches, variante et prestations éventuelles :</w:t>
      </w:r>
      <w:bookmarkEnd w:id="6"/>
    </w:p>
    <w:p w14:paraId="493486BD" w14:textId="77777777" w:rsidR="009E77FC" w:rsidRDefault="009E77FC" w:rsidP="009E77FC">
      <w:pPr>
        <w:autoSpaceDE w:val="0"/>
        <w:autoSpaceDN w:val="0"/>
        <w:adjustRightInd w:val="0"/>
        <w:spacing w:line="276" w:lineRule="auto"/>
        <w:rPr>
          <w:rFonts w:ascii="Tahoma" w:hAnsi="Tahoma" w:cs="Tahoma"/>
        </w:rPr>
      </w:pPr>
    </w:p>
    <w:p w14:paraId="6D145DE9" w14:textId="77777777" w:rsidR="008F1E95" w:rsidRPr="008F1E95" w:rsidRDefault="008F1E95" w:rsidP="008F1E95">
      <w:pPr>
        <w:autoSpaceDE w:val="0"/>
        <w:autoSpaceDN w:val="0"/>
        <w:adjustRightInd w:val="0"/>
        <w:spacing w:line="276" w:lineRule="auto"/>
        <w:rPr>
          <w:rFonts w:ascii="Tahoma" w:eastAsia="Calibri" w:hAnsi="Tahoma" w:cs="Tahoma"/>
          <w:sz w:val="18"/>
          <w:szCs w:val="18"/>
          <w:lang w:eastAsia="en-US"/>
        </w:rPr>
      </w:pPr>
      <w:r w:rsidRPr="008F1E95">
        <w:rPr>
          <w:rFonts w:ascii="Tahoma" w:eastAsia="Calibri" w:hAnsi="Tahoma" w:cs="Tahoma"/>
          <w:sz w:val="18"/>
          <w:szCs w:val="18"/>
          <w:lang w:eastAsia="en-US"/>
        </w:rPr>
        <w:t>Ce marché est composé de deux lots :</w:t>
      </w:r>
    </w:p>
    <w:p w14:paraId="4163A6F6" w14:textId="77777777" w:rsidR="008F1E95" w:rsidRPr="008F1E95" w:rsidRDefault="008F1E95" w:rsidP="008F1E95">
      <w:pPr>
        <w:autoSpaceDE w:val="0"/>
        <w:autoSpaceDN w:val="0"/>
        <w:adjustRightInd w:val="0"/>
        <w:spacing w:line="276" w:lineRule="auto"/>
        <w:rPr>
          <w:rFonts w:ascii="Tahoma" w:eastAsia="Calibri" w:hAnsi="Tahoma" w:cs="Tahoma"/>
          <w:sz w:val="18"/>
          <w:szCs w:val="18"/>
          <w:lang w:eastAsia="en-US"/>
        </w:rPr>
      </w:pPr>
    </w:p>
    <w:p w14:paraId="2708F3D3" w14:textId="77777777" w:rsidR="008F1E95" w:rsidRPr="008F1E95" w:rsidRDefault="008F1E95" w:rsidP="008F1E95">
      <w:pPr>
        <w:autoSpaceDE w:val="0"/>
        <w:autoSpaceDN w:val="0"/>
        <w:adjustRightInd w:val="0"/>
        <w:spacing w:line="276" w:lineRule="auto"/>
        <w:rPr>
          <w:rFonts w:ascii="Tahoma" w:eastAsia="Calibri" w:hAnsi="Tahoma" w:cs="Tahoma"/>
          <w:sz w:val="18"/>
          <w:szCs w:val="18"/>
          <w:lang w:eastAsia="en-US"/>
        </w:rPr>
      </w:pPr>
      <w:r w:rsidRPr="008F1E95">
        <w:rPr>
          <w:rFonts w:ascii="Tahoma" w:eastAsia="Calibri" w:hAnsi="Tahoma" w:cs="Tahoma"/>
          <w:sz w:val="18"/>
          <w:szCs w:val="18"/>
          <w:lang w:eastAsia="en-US"/>
        </w:rPr>
        <w:t>Lot 1 : Ateliers de massage</w:t>
      </w:r>
    </w:p>
    <w:p w14:paraId="1D7EB1EF" w14:textId="77777777" w:rsidR="008F1E95" w:rsidRPr="008F1E95" w:rsidRDefault="008F1E95" w:rsidP="008F1E95">
      <w:pPr>
        <w:autoSpaceDE w:val="0"/>
        <w:autoSpaceDN w:val="0"/>
        <w:adjustRightInd w:val="0"/>
        <w:spacing w:line="276" w:lineRule="auto"/>
        <w:rPr>
          <w:rFonts w:ascii="Tahoma" w:eastAsia="Calibri" w:hAnsi="Tahoma" w:cs="Tahoma"/>
          <w:sz w:val="18"/>
          <w:szCs w:val="18"/>
          <w:lang w:eastAsia="en-US"/>
        </w:rPr>
      </w:pPr>
      <w:r w:rsidRPr="008F1E95">
        <w:rPr>
          <w:rFonts w:ascii="Tahoma" w:eastAsia="Calibri" w:hAnsi="Tahoma" w:cs="Tahoma"/>
          <w:sz w:val="18"/>
          <w:szCs w:val="18"/>
          <w:lang w:eastAsia="en-US"/>
        </w:rPr>
        <w:t>Lot 2 : Ateliers de diététique</w:t>
      </w:r>
    </w:p>
    <w:p w14:paraId="18C5C8AE" w14:textId="77777777" w:rsidR="00736D26" w:rsidRDefault="00736D26" w:rsidP="00EE688F">
      <w:pPr>
        <w:autoSpaceDE w:val="0"/>
        <w:autoSpaceDN w:val="0"/>
        <w:adjustRightInd w:val="0"/>
        <w:spacing w:line="276" w:lineRule="auto"/>
        <w:rPr>
          <w:rFonts w:ascii="Tahoma" w:hAnsi="Tahoma" w:cs="Tahoma"/>
          <w:b/>
          <w:bCs/>
          <w:iCs/>
          <w:sz w:val="18"/>
          <w:szCs w:val="18"/>
        </w:rPr>
      </w:pPr>
    </w:p>
    <w:p w14:paraId="0564BE11" w14:textId="73E44F5E" w:rsidR="00EE688F" w:rsidRPr="005F4537" w:rsidRDefault="00EE688F" w:rsidP="00EE688F">
      <w:pPr>
        <w:autoSpaceDE w:val="0"/>
        <w:autoSpaceDN w:val="0"/>
        <w:adjustRightInd w:val="0"/>
        <w:spacing w:line="276" w:lineRule="auto"/>
        <w:rPr>
          <w:rFonts w:ascii="Tahoma" w:hAnsi="Tahoma" w:cs="Tahoma"/>
          <w:b/>
          <w:bCs/>
          <w:i/>
          <w:iCs/>
          <w:sz w:val="18"/>
          <w:szCs w:val="18"/>
        </w:rPr>
      </w:pPr>
      <w:r w:rsidRPr="005F4537">
        <w:rPr>
          <w:rFonts w:ascii="Tahoma" w:hAnsi="Tahoma" w:cs="Tahoma"/>
          <w:b/>
          <w:bCs/>
          <w:iCs/>
          <w:sz w:val="18"/>
          <w:szCs w:val="18"/>
        </w:rPr>
        <w:t>Marché de prestation similaire</w:t>
      </w:r>
    </w:p>
    <w:p w14:paraId="04DC47E7" w14:textId="77777777" w:rsidR="00EE688F" w:rsidRPr="005F4537" w:rsidRDefault="00EE688F" w:rsidP="00EE688F">
      <w:pPr>
        <w:autoSpaceDE w:val="0"/>
        <w:autoSpaceDN w:val="0"/>
        <w:adjustRightInd w:val="0"/>
        <w:spacing w:line="276" w:lineRule="auto"/>
        <w:jc w:val="both"/>
        <w:rPr>
          <w:rFonts w:ascii="Tahoma" w:hAnsi="Tahoma" w:cs="Tahoma"/>
          <w:sz w:val="18"/>
          <w:szCs w:val="18"/>
        </w:rPr>
      </w:pPr>
      <w:r w:rsidRPr="005F4537">
        <w:rPr>
          <w:rFonts w:ascii="Tahoma" w:hAnsi="Tahoma" w:cs="Tahoma"/>
          <w:sz w:val="18"/>
          <w:szCs w:val="18"/>
        </w:rPr>
        <w:t>En outre, l'acheteur pourra négocier, avec le titulaire, sans publicité préalable et sans mise en concurrence, un marché de prestations similaires en application de l'article R.2122-7 du Code de la Commande Publique.</w:t>
      </w:r>
    </w:p>
    <w:p w14:paraId="0013997C" w14:textId="77777777" w:rsidR="00CB004B" w:rsidRPr="005F4537" w:rsidRDefault="00CB004B" w:rsidP="00CB004B">
      <w:pPr>
        <w:spacing w:line="276" w:lineRule="auto"/>
        <w:jc w:val="both"/>
        <w:rPr>
          <w:rFonts w:ascii="Tahoma" w:hAnsi="Tahoma" w:cs="Tahoma"/>
          <w:sz w:val="18"/>
          <w:szCs w:val="18"/>
        </w:rPr>
      </w:pPr>
    </w:p>
    <w:p w14:paraId="0AF3E83E" w14:textId="77777777" w:rsidR="00056771" w:rsidRPr="005F4537" w:rsidRDefault="00680B7D" w:rsidP="00CF3914">
      <w:pPr>
        <w:pStyle w:val="Titre2"/>
        <w:spacing w:line="276" w:lineRule="auto"/>
        <w:jc w:val="both"/>
        <w:rPr>
          <w:rFonts w:cs="Tahoma"/>
          <w:sz w:val="18"/>
          <w:szCs w:val="18"/>
          <w:u w:val="single"/>
        </w:rPr>
      </w:pPr>
      <w:bookmarkStart w:id="7" w:name="_Toc74216344"/>
      <w:r w:rsidRPr="005F4537">
        <w:rPr>
          <w:rFonts w:cs="Tahoma"/>
          <w:sz w:val="18"/>
          <w:szCs w:val="18"/>
          <w:u w:val="single"/>
        </w:rPr>
        <w:t> </w:t>
      </w:r>
      <w:bookmarkStart w:id="8" w:name="_Toc180573929"/>
      <w:bookmarkEnd w:id="7"/>
      <w:r w:rsidR="00D458B3" w:rsidRPr="005F4537">
        <w:rPr>
          <w:rFonts w:cs="Tahoma"/>
          <w:sz w:val="18"/>
          <w:szCs w:val="18"/>
          <w:u w:val="single"/>
        </w:rPr>
        <w:t>Personne publique contractante, personne publique contractante, autorité compétente :</w:t>
      </w:r>
      <w:bookmarkEnd w:id="8"/>
    </w:p>
    <w:p w14:paraId="4A213CDC" w14:textId="77777777" w:rsidR="005E7325" w:rsidRPr="005F4537" w:rsidRDefault="005E7325" w:rsidP="00CF3914">
      <w:pPr>
        <w:spacing w:line="276" w:lineRule="auto"/>
        <w:jc w:val="both"/>
        <w:rPr>
          <w:rFonts w:ascii="Tahoma" w:hAnsi="Tahoma" w:cs="Tahoma"/>
          <w:sz w:val="18"/>
          <w:szCs w:val="18"/>
        </w:rPr>
      </w:pPr>
    </w:p>
    <w:p w14:paraId="78289D1A" w14:textId="38A76AA3" w:rsidR="00F47962" w:rsidRPr="005F4537" w:rsidRDefault="00F47962" w:rsidP="00046F98">
      <w:pPr>
        <w:jc w:val="both"/>
        <w:rPr>
          <w:rFonts w:ascii="Tahoma" w:hAnsi="Tahoma" w:cs="Tahoma"/>
          <w:sz w:val="18"/>
          <w:szCs w:val="18"/>
        </w:rPr>
      </w:pPr>
      <w:r w:rsidRPr="005F4537">
        <w:rPr>
          <w:rFonts w:ascii="Tahoma" w:hAnsi="Tahoma" w:cs="Tahoma"/>
          <w:sz w:val="18"/>
          <w:szCs w:val="18"/>
        </w:rPr>
        <w:t xml:space="preserve">Responsable légal du pouvoir adjudicateur : </w:t>
      </w:r>
      <w:r w:rsidR="00046F98" w:rsidRPr="00046F98">
        <w:rPr>
          <w:rFonts w:ascii="Tahoma" w:hAnsi="Tahoma" w:cs="Tahoma"/>
          <w:sz w:val="18"/>
          <w:szCs w:val="18"/>
        </w:rPr>
        <w:t>Madame la Présidente de l’Université</w:t>
      </w:r>
    </w:p>
    <w:p w14:paraId="491FECA0" w14:textId="2D0C823F" w:rsidR="00F47962" w:rsidRPr="005F4537" w:rsidRDefault="00F47962" w:rsidP="00F47962">
      <w:pPr>
        <w:spacing w:line="276" w:lineRule="auto"/>
        <w:jc w:val="both"/>
        <w:rPr>
          <w:rFonts w:ascii="Tahoma" w:hAnsi="Tahoma" w:cs="Tahoma"/>
          <w:sz w:val="18"/>
          <w:szCs w:val="18"/>
        </w:rPr>
      </w:pPr>
      <w:r w:rsidRPr="005F4537">
        <w:rPr>
          <w:rFonts w:ascii="Tahoma" w:hAnsi="Tahoma" w:cs="Tahoma"/>
          <w:sz w:val="18"/>
          <w:szCs w:val="18"/>
        </w:rPr>
        <w:t>Personne habilitée à recevoir les documents : M</w:t>
      </w:r>
      <w:r w:rsidR="008E2EB7">
        <w:rPr>
          <w:rFonts w:ascii="Tahoma" w:hAnsi="Tahoma" w:cs="Tahoma"/>
          <w:sz w:val="18"/>
          <w:szCs w:val="18"/>
        </w:rPr>
        <w:t>adame</w:t>
      </w:r>
      <w:r w:rsidRPr="005F4537">
        <w:rPr>
          <w:rFonts w:ascii="Tahoma" w:hAnsi="Tahoma" w:cs="Tahoma"/>
          <w:sz w:val="18"/>
          <w:szCs w:val="18"/>
        </w:rPr>
        <w:t xml:space="preserve"> l</w:t>
      </w:r>
      <w:r w:rsidR="008E2EB7">
        <w:rPr>
          <w:rFonts w:ascii="Tahoma" w:hAnsi="Tahoma" w:cs="Tahoma"/>
          <w:sz w:val="18"/>
          <w:szCs w:val="18"/>
        </w:rPr>
        <w:t>a</w:t>
      </w:r>
      <w:r w:rsidRPr="005F4537">
        <w:rPr>
          <w:rFonts w:ascii="Tahoma" w:hAnsi="Tahoma" w:cs="Tahoma"/>
          <w:sz w:val="18"/>
          <w:szCs w:val="18"/>
        </w:rPr>
        <w:t xml:space="preserve"> Responsable du </w:t>
      </w:r>
      <w:r w:rsidR="007C40EE" w:rsidRPr="005F4537">
        <w:rPr>
          <w:rFonts w:ascii="Tahoma" w:hAnsi="Tahoma" w:cs="Tahoma"/>
          <w:sz w:val="18"/>
          <w:szCs w:val="18"/>
        </w:rPr>
        <w:t xml:space="preserve">bureau </w:t>
      </w:r>
      <w:r w:rsidR="008E2EB7">
        <w:rPr>
          <w:rFonts w:ascii="Tahoma" w:hAnsi="Tahoma" w:cs="Tahoma"/>
          <w:sz w:val="18"/>
          <w:szCs w:val="18"/>
        </w:rPr>
        <w:t xml:space="preserve">Marchés </w:t>
      </w:r>
      <w:r w:rsidR="009868D2">
        <w:rPr>
          <w:rFonts w:ascii="Tahoma" w:hAnsi="Tahoma" w:cs="Tahoma"/>
          <w:sz w:val="18"/>
          <w:szCs w:val="18"/>
        </w:rPr>
        <w:t>A</w:t>
      </w:r>
      <w:r w:rsidR="008E2EB7">
        <w:rPr>
          <w:rFonts w:ascii="Tahoma" w:hAnsi="Tahoma" w:cs="Tahoma"/>
          <w:sz w:val="18"/>
          <w:szCs w:val="18"/>
        </w:rPr>
        <w:t>chats</w:t>
      </w:r>
      <w:r w:rsidR="007C40EE" w:rsidRPr="005F4537">
        <w:rPr>
          <w:rFonts w:ascii="Tahoma" w:hAnsi="Tahoma" w:cs="Tahoma"/>
          <w:sz w:val="18"/>
          <w:szCs w:val="18"/>
        </w:rPr>
        <w:t xml:space="preserve"> </w:t>
      </w:r>
    </w:p>
    <w:p w14:paraId="68C58B77" w14:textId="7F135DF5" w:rsidR="003E1659" w:rsidRPr="005F4537" w:rsidRDefault="00F47962" w:rsidP="00F47962">
      <w:pPr>
        <w:spacing w:line="276" w:lineRule="auto"/>
        <w:jc w:val="both"/>
        <w:rPr>
          <w:rFonts w:ascii="Tahoma" w:hAnsi="Tahoma" w:cs="Tahoma"/>
          <w:sz w:val="18"/>
          <w:szCs w:val="18"/>
        </w:rPr>
      </w:pPr>
      <w:r w:rsidRPr="005F4537">
        <w:rPr>
          <w:rFonts w:ascii="Tahoma" w:hAnsi="Tahoma" w:cs="Tahoma"/>
          <w:sz w:val="18"/>
          <w:szCs w:val="18"/>
        </w:rPr>
        <w:t>Comptable assignataire des paiements : Monsieur l’Agent Comptable de l’Université d’Artois</w:t>
      </w:r>
    </w:p>
    <w:p w14:paraId="7D845029" w14:textId="77777777" w:rsidR="00F47962" w:rsidRPr="005F4537" w:rsidRDefault="00F47962" w:rsidP="00F47962">
      <w:pPr>
        <w:spacing w:line="276" w:lineRule="auto"/>
        <w:jc w:val="both"/>
        <w:rPr>
          <w:rFonts w:ascii="Tahoma" w:hAnsi="Tahoma" w:cs="Tahoma"/>
          <w:sz w:val="18"/>
          <w:szCs w:val="18"/>
        </w:rPr>
      </w:pPr>
    </w:p>
    <w:p w14:paraId="58041F5E" w14:textId="48D1A6BC" w:rsidR="00716E41" w:rsidRPr="005F4537" w:rsidRDefault="00716E41" w:rsidP="00716E41">
      <w:pPr>
        <w:pStyle w:val="Titre2"/>
        <w:spacing w:line="276" w:lineRule="auto"/>
        <w:jc w:val="both"/>
        <w:rPr>
          <w:rFonts w:cs="Tahoma"/>
          <w:sz w:val="18"/>
          <w:szCs w:val="18"/>
          <w:u w:val="single"/>
        </w:rPr>
      </w:pPr>
      <w:bookmarkStart w:id="9" w:name="_Toc114826692"/>
      <w:bookmarkStart w:id="10" w:name="_Toc180573930"/>
      <w:r w:rsidRPr="005F4537">
        <w:rPr>
          <w:rFonts w:cs="Tahoma"/>
          <w:sz w:val="18"/>
          <w:szCs w:val="18"/>
          <w:u w:val="single"/>
        </w:rPr>
        <w:t>: Type de march</w:t>
      </w:r>
      <w:r w:rsidR="0021644F" w:rsidRPr="005F4537">
        <w:rPr>
          <w:rFonts w:cs="Tahoma"/>
          <w:sz w:val="18"/>
          <w:szCs w:val="18"/>
          <w:u w:val="single"/>
        </w:rPr>
        <w:t>é</w:t>
      </w:r>
      <w:r w:rsidRPr="005F4537">
        <w:rPr>
          <w:rFonts w:cs="Tahoma"/>
          <w:sz w:val="18"/>
          <w:szCs w:val="18"/>
          <w:u w:val="single"/>
        </w:rPr>
        <w:t> :</w:t>
      </w:r>
      <w:bookmarkEnd w:id="9"/>
      <w:bookmarkEnd w:id="10"/>
      <w:r w:rsidRPr="005F4537">
        <w:rPr>
          <w:rFonts w:cs="Tahoma"/>
          <w:sz w:val="18"/>
          <w:szCs w:val="18"/>
          <w:u w:val="single"/>
        </w:rPr>
        <w:t xml:space="preserve"> </w:t>
      </w:r>
    </w:p>
    <w:p w14:paraId="31343756" w14:textId="77777777" w:rsidR="00716E41" w:rsidRPr="005F4537" w:rsidRDefault="00716E41" w:rsidP="00716E41">
      <w:pPr>
        <w:spacing w:line="276" w:lineRule="auto"/>
        <w:jc w:val="both"/>
        <w:rPr>
          <w:rFonts w:ascii="Tahoma" w:hAnsi="Tahoma" w:cs="Tahoma"/>
          <w:b/>
          <w:sz w:val="18"/>
          <w:szCs w:val="18"/>
        </w:rPr>
      </w:pPr>
    </w:p>
    <w:p w14:paraId="4B3E5284" w14:textId="14985E9F" w:rsidR="00364855" w:rsidRPr="005B61DA" w:rsidRDefault="00560B62" w:rsidP="008E2EB7">
      <w:pPr>
        <w:jc w:val="both"/>
        <w:rPr>
          <w:rFonts w:ascii="Tahoma" w:hAnsi="Tahoma" w:cs="Tahoma"/>
          <w:sz w:val="18"/>
          <w:szCs w:val="18"/>
        </w:rPr>
      </w:pPr>
      <w:r w:rsidRPr="00626E07">
        <w:rPr>
          <w:rFonts w:ascii="Tahoma" w:hAnsi="Tahoma" w:cs="Tahoma"/>
          <w:sz w:val="18"/>
          <w:szCs w:val="18"/>
        </w:rPr>
        <w:t>Il s’agit d’un marché</w:t>
      </w:r>
      <w:r w:rsidR="00856BEC" w:rsidRPr="00626E07">
        <w:rPr>
          <w:rFonts w:ascii="Tahoma" w:hAnsi="Tahoma" w:cs="Tahoma"/>
          <w:sz w:val="18"/>
          <w:szCs w:val="18"/>
        </w:rPr>
        <w:t> </w:t>
      </w:r>
      <w:r w:rsidR="008E2EB7">
        <w:rPr>
          <w:rFonts w:ascii="Tahoma" w:hAnsi="Tahoma" w:cs="Tahoma"/>
          <w:sz w:val="18"/>
          <w:szCs w:val="18"/>
        </w:rPr>
        <w:t>a</w:t>
      </w:r>
      <w:r w:rsidR="00364855" w:rsidRPr="005B61DA">
        <w:rPr>
          <w:rFonts w:ascii="Tahoma" w:hAnsi="Tahoma" w:cs="Tahoma"/>
          <w:sz w:val="18"/>
          <w:szCs w:val="18"/>
        </w:rPr>
        <w:t xml:space="preserve">ccord‐cadre </w:t>
      </w:r>
      <w:r w:rsidR="00626E07" w:rsidRPr="005B61DA">
        <w:rPr>
          <w:rFonts w:ascii="Tahoma" w:hAnsi="Tahoma" w:cs="Tahoma"/>
          <w:sz w:val="18"/>
          <w:szCs w:val="18"/>
        </w:rPr>
        <w:t xml:space="preserve">à bons de commande </w:t>
      </w:r>
      <w:r w:rsidR="00364855" w:rsidRPr="005B61DA">
        <w:rPr>
          <w:rFonts w:ascii="Tahoma" w:hAnsi="Tahoma" w:cs="Tahoma"/>
          <w:sz w:val="18"/>
          <w:szCs w:val="18"/>
        </w:rPr>
        <w:t xml:space="preserve">sans minimum et avec un montant maximum de </w:t>
      </w:r>
      <w:r w:rsidR="008F1E95">
        <w:rPr>
          <w:rFonts w:ascii="Tahoma" w:hAnsi="Tahoma" w:cs="Tahoma"/>
          <w:sz w:val="18"/>
          <w:szCs w:val="18"/>
        </w:rPr>
        <w:t xml:space="preserve">55 </w:t>
      </w:r>
      <w:r w:rsidR="008E2EB7">
        <w:rPr>
          <w:rFonts w:ascii="Tahoma" w:hAnsi="Tahoma" w:cs="Tahoma"/>
          <w:sz w:val="18"/>
          <w:szCs w:val="18"/>
        </w:rPr>
        <w:t>000</w:t>
      </w:r>
      <w:r w:rsidR="005B61DA" w:rsidRPr="005B61DA">
        <w:rPr>
          <w:rFonts w:ascii="Tahoma" w:hAnsi="Tahoma" w:cs="Tahoma"/>
          <w:sz w:val="18"/>
          <w:szCs w:val="18"/>
        </w:rPr>
        <w:t xml:space="preserve"> </w:t>
      </w:r>
      <w:r w:rsidR="00626E07" w:rsidRPr="005B61DA">
        <w:rPr>
          <w:rFonts w:ascii="Tahoma" w:hAnsi="Tahoma" w:cs="Tahoma"/>
          <w:sz w:val="18"/>
          <w:szCs w:val="18"/>
        </w:rPr>
        <w:t>€ HT</w:t>
      </w:r>
      <w:r w:rsidR="008F1E95">
        <w:rPr>
          <w:rFonts w:ascii="Tahoma" w:hAnsi="Tahoma" w:cs="Tahoma"/>
          <w:sz w:val="18"/>
          <w:szCs w:val="18"/>
        </w:rPr>
        <w:t xml:space="preserve"> sur la durée du marché dont 30 000 € HT pour le lot 1 et 25 000 € HT pour le lot 2</w:t>
      </w:r>
      <w:r w:rsidR="00626E07" w:rsidRPr="005B61DA">
        <w:rPr>
          <w:rFonts w:ascii="Tahoma" w:hAnsi="Tahoma" w:cs="Tahoma"/>
          <w:sz w:val="18"/>
          <w:szCs w:val="18"/>
        </w:rPr>
        <w:t>.</w:t>
      </w:r>
    </w:p>
    <w:p w14:paraId="27194B99" w14:textId="05B668BF" w:rsidR="00716E41" w:rsidRPr="005B61DA" w:rsidRDefault="00716E41" w:rsidP="00716E41">
      <w:pPr>
        <w:spacing w:line="276" w:lineRule="auto"/>
        <w:jc w:val="both"/>
        <w:rPr>
          <w:rFonts w:ascii="Tahoma" w:hAnsi="Tahoma" w:cs="Tahoma"/>
          <w:sz w:val="18"/>
          <w:szCs w:val="18"/>
        </w:rPr>
      </w:pPr>
    </w:p>
    <w:p w14:paraId="41DD27C0" w14:textId="20415876" w:rsidR="00626E07" w:rsidRDefault="00626E07" w:rsidP="00716E41">
      <w:pPr>
        <w:spacing w:line="276" w:lineRule="auto"/>
        <w:jc w:val="both"/>
        <w:rPr>
          <w:rFonts w:ascii="Tahoma" w:hAnsi="Tahoma" w:cs="Tahoma"/>
          <w:sz w:val="18"/>
          <w:szCs w:val="18"/>
        </w:rPr>
      </w:pPr>
      <w:r w:rsidRPr="005B61DA">
        <w:rPr>
          <w:rFonts w:ascii="Tahoma" w:hAnsi="Tahoma" w:cs="Tahoma"/>
          <w:sz w:val="18"/>
          <w:szCs w:val="18"/>
        </w:rPr>
        <w:t>Il est mono-attributaire.</w:t>
      </w:r>
    </w:p>
    <w:p w14:paraId="0BB3A465" w14:textId="77777777" w:rsidR="00626E07" w:rsidRPr="005F4537" w:rsidRDefault="00626E07" w:rsidP="00716E41">
      <w:pPr>
        <w:spacing w:line="276" w:lineRule="auto"/>
        <w:jc w:val="both"/>
        <w:rPr>
          <w:rFonts w:ascii="Tahoma" w:hAnsi="Tahoma" w:cs="Tahoma"/>
          <w:sz w:val="18"/>
          <w:szCs w:val="18"/>
        </w:rPr>
      </w:pPr>
    </w:p>
    <w:p w14:paraId="1BAE8F6D" w14:textId="77777777" w:rsidR="00993FA7" w:rsidRPr="005F4537" w:rsidRDefault="00993FA7" w:rsidP="00993FA7">
      <w:pPr>
        <w:pStyle w:val="Titre2"/>
        <w:spacing w:line="276" w:lineRule="auto"/>
        <w:jc w:val="both"/>
        <w:rPr>
          <w:rFonts w:cs="Tahoma"/>
          <w:sz w:val="18"/>
          <w:szCs w:val="18"/>
          <w:u w:val="single"/>
        </w:rPr>
      </w:pPr>
      <w:bookmarkStart w:id="11" w:name="_Toc125711997"/>
      <w:bookmarkStart w:id="12" w:name="_Toc180573931"/>
      <w:r w:rsidRPr="005F4537">
        <w:rPr>
          <w:rFonts w:cs="Tahoma"/>
          <w:sz w:val="18"/>
          <w:szCs w:val="18"/>
          <w:u w:val="single"/>
        </w:rPr>
        <w:t>: Forme des notifications et informations :</w:t>
      </w:r>
      <w:bookmarkEnd w:id="11"/>
      <w:bookmarkEnd w:id="12"/>
      <w:r w:rsidRPr="005F4537">
        <w:rPr>
          <w:rFonts w:cs="Tahoma"/>
          <w:sz w:val="18"/>
          <w:szCs w:val="18"/>
          <w:u w:val="single"/>
        </w:rPr>
        <w:t xml:space="preserve"> </w:t>
      </w:r>
    </w:p>
    <w:p w14:paraId="12C11507" w14:textId="77777777" w:rsidR="00993FA7" w:rsidRPr="005F4537" w:rsidRDefault="00993FA7" w:rsidP="00993FA7">
      <w:pPr>
        <w:jc w:val="both"/>
        <w:rPr>
          <w:rFonts w:ascii="Tahoma" w:hAnsi="Tahoma" w:cs="Tahoma"/>
          <w:sz w:val="18"/>
          <w:szCs w:val="18"/>
          <w:highlight w:val="yellow"/>
        </w:rPr>
      </w:pPr>
    </w:p>
    <w:p w14:paraId="14506B83" w14:textId="54E6C7C1" w:rsidR="00993FA7" w:rsidRPr="005F4537" w:rsidRDefault="00993FA7" w:rsidP="00993FA7">
      <w:pPr>
        <w:widowControl w:val="0"/>
        <w:autoSpaceDE w:val="0"/>
        <w:autoSpaceDN w:val="0"/>
        <w:adjustRightInd w:val="0"/>
        <w:jc w:val="both"/>
        <w:rPr>
          <w:rFonts w:ascii="Tahoma" w:hAnsi="Tahoma" w:cs="Tahoma"/>
          <w:noProof/>
          <w:sz w:val="18"/>
          <w:szCs w:val="18"/>
        </w:rPr>
      </w:pPr>
      <w:r w:rsidRPr="005F4537">
        <w:rPr>
          <w:rFonts w:ascii="Tahoma" w:hAnsi="Tahoma" w:cs="Tahoma"/>
          <w:sz w:val="18"/>
          <w:szCs w:val="18"/>
        </w:rPr>
        <w:t xml:space="preserve">Pour compléter l’article 3.1 du CCAG-FCS-2021, tous les actes / décisions / informations / observations émis dans le cadre de l’exécution de l’accord-cadre pourront être notifiés </w:t>
      </w:r>
      <w:r w:rsidRPr="005F4537">
        <w:rPr>
          <w:rFonts w:ascii="Tahoma" w:hAnsi="Tahoma" w:cs="Tahoma"/>
          <w:b/>
          <w:sz w:val="18"/>
          <w:szCs w:val="18"/>
        </w:rPr>
        <w:t>par courrier, par mail avec accusé de réception</w:t>
      </w:r>
      <w:r w:rsidRPr="005F4537">
        <w:rPr>
          <w:rFonts w:ascii="Tahoma" w:hAnsi="Tahoma" w:cs="Tahoma"/>
          <w:sz w:val="18"/>
          <w:szCs w:val="18"/>
        </w:rPr>
        <w:t xml:space="preserve"> </w:t>
      </w:r>
      <w:r w:rsidRPr="005F4537">
        <w:rPr>
          <w:rFonts w:ascii="Tahoma" w:hAnsi="Tahoma" w:cs="Tahoma"/>
          <w:b/>
          <w:sz w:val="18"/>
          <w:szCs w:val="18"/>
        </w:rPr>
        <w:t>ou par le profil acheteur</w:t>
      </w:r>
      <w:r w:rsidRPr="005F4537">
        <w:rPr>
          <w:rFonts w:ascii="Tahoma" w:hAnsi="Tahoma" w:cs="Tahoma"/>
          <w:sz w:val="18"/>
          <w:szCs w:val="18"/>
        </w:rPr>
        <w:t>.</w:t>
      </w:r>
      <w:r w:rsidRPr="005F4537">
        <w:rPr>
          <w:rFonts w:ascii="Tahoma" w:hAnsi="Tahoma" w:cs="Tahoma"/>
          <w:noProof/>
          <w:sz w:val="18"/>
          <w:szCs w:val="18"/>
        </w:rPr>
        <w:t xml:space="preserve"> Ainsi le présent </w:t>
      </w:r>
      <w:r w:rsidR="00DB215B" w:rsidRPr="005F4537">
        <w:rPr>
          <w:rFonts w:ascii="Tahoma" w:hAnsi="Tahoma" w:cs="Tahoma"/>
          <w:noProof/>
          <w:sz w:val="18"/>
          <w:szCs w:val="18"/>
        </w:rPr>
        <w:t>marché</w:t>
      </w:r>
      <w:r w:rsidRPr="005F4537">
        <w:rPr>
          <w:rFonts w:ascii="Tahoma" w:hAnsi="Tahoma" w:cs="Tahoma"/>
          <w:noProof/>
          <w:sz w:val="18"/>
          <w:szCs w:val="18"/>
        </w:rPr>
        <w:t xml:space="preserve"> pourra être notifié par le profil acheteur de l’université.</w:t>
      </w:r>
    </w:p>
    <w:p w14:paraId="6C393C61" w14:textId="77777777" w:rsidR="00993FA7" w:rsidRPr="005F4537" w:rsidRDefault="00993FA7" w:rsidP="00993FA7">
      <w:pPr>
        <w:keepLines/>
        <w:tabs>
          <w:tab w:val="left" w:pos="567"/>
          <w:tab w:val="left" w:pos="851"/>
          <w:tab w:val="left" w:pos="1134"/>
        </w:tabs>
        <w:jc w:val="both"/>
        <w:rPr>
          <w:rFonts w:ascii="Tahoma" w:hAnsi="Tahoma" w:cs="Tahoma"/>
          <w:sz w:val="18"/>
          <w:szCs w:val="18"/>
          <w:highlight w:val="yellow"/>
        </w:rPr>
      </w:pPr>
    </w:p>
    <w:p w14:paraId="6ACE537D" w14:textId="709BD79A" w:rsidR="00993FA7" w:rsidRPr="005F4537" w:rsidRDefault="00993FA7" w:rsidP="00993FA7">
      <w:pPr>
        <w:keepLines/>
        <w:tabs>
          <w:tab w:val="left" w:pos="567"/>
          <w:tab w:val="left" w:pos="851"/>
          <w:tab w:val="left" w:pos="1134"/>
        </w:tabs>
        <w:jc w:val="both"/>
        <w:rPr>
          <w:rFonts w:ascii="Tahoma" w:hAnsi="Tahoma" w:cs="Tahoma"/>
          <w:b/>
          <w:sz w:val="18"/>
          <w:szCs w:val="18"/>
        </w:rPr>
      </w:pPr>
      <w:r w:rsidRPr="005F4537">
        <w:rPr>
          <w:rFonts w:ascii="Tahoma" w:hAnsi="Tahoma" w:cs="Tahoma"/>
          <w:sz w:val="18"/>
          <w:szCs w:val="18"/>
        </w:rPr>
        <w:t xml:space="preserve">A cette fin, le titulaire a renseigné </w:t>
      </w:r>
      <w:bookmarkStart w:id="13" w:name="_Hlk145496945"/>
      <w:r w:rsidRPr="005F4537">
        <w:rPr>
          <w:rFonts w:ascii="Tahoma" w:hAnsi="Tahoma" w:cs="Tahoma"/>
          <w:b/>
          <w:sz w:val="18"/>
          <w:szCs w:val="18"/>
        </w:rPr>
        <w:t xml:space="preserve">à l’article </w:t>
      </w:r>
      <w:r w:rsidR="00C37F25">
        <w:rPr>
          <w:rFonts w:ascii="Tahoma" w:hAnsi="Tahoma" w:cs="Tahoma"/>
          <w:b/>
          <w:sz w:val="18"/>
          <w:szCs w:val="18"/>
        </w:rPr>
        <w:t>2</w:t>
      </w:r>
      <w:r w:rsidR="00B67339">
        <w:rPr>
          <w:rFonts w:ascii="Tahoma" w:hAnsi="Tahoma" w:cs="Tahoma"/>
          <w:b/>
          <w:sz w:val="18"/>
          <w:szCs w:val="18"/>
        </w:rPr>
        <w:t>4</w:t>
      </w:r>
      <w:r w:rsidR="00C37F25">
        <w:rPr>
          <w:rFonts w:ascii="Tahoma" w:hAnsi="Tahoma" w:cs="Tahoma"/>
          <w:b/>
          <w:sz w:val="18"/>
          <w:szCs w:val="18"/>
        </w:rPr>
        <w:t xml:space="preserve"> du présent acte d’engagement valant cahier des clauses particulières, une</w:t>
      </w:r>
      <w:r w:rsidRPr="005F4537">
        <w:rPr>
          <w:rFonts w:ascii="Tahoma" w:hAnsi="Tahoma" w:cs="Tahoma"/>
          <w:b/>
          <w:sz w:val="18"/>
          <w:szCs w:val="18"/>
        </w:rPr>
        <w:t xml:space="preserve"> adresse mail</w:t>
      </w:r>
      <w:r w:rsidRPr="005F4537">
        <w:rPr>
          <w:rFonts w:ascii="Tahoma" w:hAnsi="Tahoma" w:cs="Tahoma"/>
          <w:sz w:val="18"/>
          <w:szCs w:val="18"/>
        </w:rPr>
        <w:t xml:space="preserve"> </w:t>
      </w:r>
      <w:r w:rsidRPr="005F4537">
        <w:rPr>
          <w:rFonts w:ascii="Tahoma" w:hAnsi="Tahoma" w:cs="Tahoma"/>
          <w:b/>
          <w:sz w:val="18"/>
          <w:szCs w:val="18"/>
        </w:rPr>
        <w:t>pour les notifications dématérialisées.</w:t>
      </w:r>
      <w:bookmarkEnd w:id="13"/>
    </w:p>
    <w:p w14:paraId="0865E52A" w14:textId="77777777" w:rsidR="00993FA7" w:rsidRPr="005F4537" w:rsidRDefault="00993FA7" w:rsidP="00993FA7">
      <w:pPr>
        <w:keepLines/>
        <w:tabs>
          <w:tab w:val="left" w:pos="567"/>
          <w:tab w:val="left" w:pos="851"/>
          <w:tab w:val="left" w:pos="1134"/>
        </w:tabs>
        <w:jc w:val="both"/>
        <w:rPr>
          <w:rFonts w:ascii="Tahoma" w:hAnsi="Tahoma" w:cs="Tahoma"/>
          <w:sz w:val="18"/>
          <w:szCs w:val="18"/>
          <w:highlight w:val="yellow"/>
        </w:rPr>
      </w:pPr>
    </w:p>
    <w:p w14:paraId="48152E62" w14:textId="77777777" w:rsidR="00993FA7" w:rsidRPr="005F4537" w:rsidRDefault="00993FA7" w:rsidP="00993FA7">
      <w:pPr>
        <w:keepLines/>
        <w:tabs>
          <w:tab w:val="left" w:pos="567"/>
          <w:tab w:val="left" w:pos="851"/>
          <w:tab w:val="left" w:pos="1134"/>
        </w:tabs>
        <w:spacing w:after="120"/>
        <w:jc w:val="both"/>
        <w:rPr>
          <w:rFonts w:ascii="Tahoma" w:hAnsi="Tahoma" w:cs="Tahoma"/>
          <w:sz w:val="18"/>
          <w:szCs w:val="18"/>
        </w:rPr>
      </w:pPr>
      <w:r w:rsidRPr="005F4537">
        <w:rPr>
          <w:rFonts w:ascii="Tahoma" w:hAnsi="Tahoma" w:cs="Tahoma"/>
          <w:sz w:val="18"/>
          <w:szCs w:val="18"/>
        </w:rPr>
        <w:t>Il est précisé que :</w:t>
      </w:r>
    </w:p>
    <w:p w14:paraId="6FA1534B" w14:textId="5752048A" w:rsidR="00993FA7" w:rsidRPr="005F4537" w:rsidRDefault="009868D2" w:rsidP="00993FA7">
      <w:pPr>
        <w:keepLines/>
        <w:numPr>
          <w:ilvl w:val="0"/>
          <w:numId w:val="17"/>
        </w:numPr>
        <w:tabs>
          <w:tab w:val="left" w:pos="567"/>
          <w:tab w:val="left" w:pos="851"/>
          <w:tab w:val="left" w:pos="1134"/>
        </w:tabs>
        <w:spacing w:after="120"/>
        <w:ind w:left="851"/>
        <w:jc w:val="both"/>
        <w:rPr>
          <w:rFonts w:ascii="Tahoma" w:hAnsi="Tahoma" w:cs="Tahoma"/>
          <w:sz w:val="18"/>
          <w:szCs w:val="18"/>
        </w:rPr>
      </w:pPr>
      <w:r w:rsidRPr="005F4537">
        <w:rPr>
          <w:rFonts w:ascii="Tahoma" w:hAnsi="Tahoma" w:cs="Tahoma"/>
          <w:sz w:val="18"/>
          <w:szCs w:val="18"/>
        </w:rPr>
        <w:t>Les</w:t>
      </w:r>
      <w:r w:rsidR="00993FA7" w:rsidRPr="005F4537">
        <w:rPr>
          <w:rFonts w:ascii="Tahoma" w:hAnsi="Tahoma" w:cs="Tahoma"/>
          <w:sz w:val="18"/>
          <w:szCs w:val="18"/>
        </w:rPr>
        <w:t xml:space="preserve"> échanges courants seront réalisés par simple mail avec accusé de réception (exemples : diffusion des comptes rendus de réunion),</w:t>
      </w:r>
    </w:p>
    <w:p w14:paraId="1B056174" w14:textId="77777777" w:rsidR="00993FA7" w:rsidRPr="005F4537" w:rsidRDefault="00993FA7" w:rsidP="00993FA7">
      <w:pPr>
        <w:keepLines/>
        <w:numPr>
          <w:ilvl w:val="0"/>
          <w:numId w:val="17"/>
        </w:numPr>
        <w:tabs>
          <w:tab w:val="left" w:pos="567"/>
          <w:tab w:val="left" w:pos="851"/>
          <w:tab w:val="left" w:pos="1134"/>
        </w:tabs>
        <w:ind w:left="851"/>
        <w:jc w:val="both"/>
        <w:rPr>
          <w:rFonts w:ascii="Tahoma" w:hAnsi="Tahoma" w:cs="Tahoma"/>
          <w:sz w:val="18"/>
          <w:szCs w:val="18"/>
        </w:rPr>
      </w:pPr>
      <w:r w:rsidRPr="005F4537">
        <w:rPr>
          <w:rFonts w:ascii="Tahoma" w:hAnsi="Tahoma" w:cs="Tahoma"/>
          <w:sz w:val="18"/>
          <w:szCs w:val="18"/>
        </w:rPr>
        <w:t>Les avenants, pénalités, non reconduction ou résiliations pourront être notifiées par courriel / courrier avec accusé de réception ou par remise contre récépissé. On entend par « courriel » un courrier électronique avec la signature électronique d'une personne habilitée.</w:t>
      </w:r>
    </w:p>
    <w:p w14:paraId="387866B3" w14:textId="77777777" w:rsidR="00993FA7" w:rsidRPr="005F4537" w:rsidRDefault="00993FA7" w:rsidP="00993FA7">
      <w:pPr>
        <w:keepLines/>
        <w:tabs>
          <w:tab w:val="left" w:pos="567"/>
          <w:tab w:val="left" w:pos="851"/>
          <w:tab w:val="left" w:pos="1134"/>
        </w:tabs>
        <w:jc w:val="both"/>
        <w:rPr>
          <w:rFonts w:ascii="Tahoma" w:hAnsi="Tahoma" w:cs="Tahoma"/>
          <w:sz w:val="18"/>
          <w:szCs w:val="18"/>
          <w:highlight w:val="yellow"/>
        </w:rPr>
      </w:pPr>
    </w:p>
    <w:p w14:paraId="7E08A668" w14:textId="72A82C19" w:rsidR="00993FA7" w:rsidRDefault="00993FA7" w:rsidP="00993FA7">
      <w:pPr>
        <w:jc w:val="both"/>
        <w:rPr>
          <w:rFonts w:ascii="Tahoma" w:hAnsi="Tahoma" w:cs="Tahoma"/>
          <w:sz w:val="18"/>
          <w:szCs w:val="18"/>
        </w:rPr>
      </w:pPr>
      <w:r w:rsidRPr="005F4537">
        <w:rPr>
          <w:rFonts w:ascii="Tahoma" w:hAnsi="Tahoma" w:cs="Tahoma"/>
          <w:sz w:val="18"/>
          <w:szCs w:val="18"/>
        </w:rPr>
        <w:t>En cas de notification par le biais du profil acheteur, le titulaire est réputé avoir reçu cette notification à la date de la 1</w:t>
      </w:r>
      <w:r w:rsidRPr="005F4537">
        <w:rPr>
          <w:rFonts w:ascii="Tahoma" w:hAnsi="Tahoma" w:cs="Tahoma"/>
          <w:sz w:val="18"/>
          <w:szCs w:val="18"/>
          <w:vertAlign w:val="superscript"/>
        </w:rPr>
        <w:t>ère</w:t>
      </w:r>
      <w:r w:rsidRPr="005F4537">
        <w:rPr>
          <w:rFonts w:ascii="Tahoma" w:hAnsi="Tahoma" w:cs="Tahoma"/>
          <w:sz w:val="18"/>
          <w:szCs w:val="18"/>
        </w:rPr>
        <w:t xml:space="preserve"> consultation du document adressé, certifié par l’accusé de réception délivré par le profil acheteur, ou à défaut de consultation, à l’expiration d’un délai de 8 jours à compter de la mise à disposition du dit document sur le profil acheteur.</w:t>
      </w:r>
    </w:p>
    <w:p w14:paraId="38D152B5" w14:textId="77777777" w:rsidR="009661B1" w:rsidRPr="005F4537" w:rsidRDefault="009661B1" w:rsidP="00716E41">
      <w:pPr>
        <w:spacing w:line="276" w:lineRule="auto"/>
        <w:jc w:val="both"/>
        <w:rPr>
          <w:rFonts w:ascii="Tahoma" w:hAnsi="Tahoma" w:cs="Tahoma"/>
          <w:sz w:val="18"/>
          <w:szCs w:val="18"/>
        </w:rPr>
      </w:pPr>
    </w:p>
    <w:p w14:paraId="280663BF" w14:textId="77777777" w:rsidR="00056771" w:rsidRPr="005F4537" w:rsidRDefault="00687E30" w:rsidP="00FD29EC">
      <w:pPr>
        <w:pStyle w:val="Titre1"/>
        <w:spacing w:line="276" w:lineRule="auto"/>
        <w:rPr>
          <w:sz w:val="18"/>
          <w:szCs w:val="18"/>
        </w:rPr>
      </w:pPr>
      <w:bookmarkStart w:id="14" w:name="_Toc74216351"/>
      <w:bookmarkStart w:id="15" w:name="_Toc180573932"/>
      <w:r w:rsidRPr="005F4537">
        <w:rPr>
          <w:sz w:val="18"/>
          <w:szCs w:val="18"/>
        </w:rPr>
        <w:t>:</w:t>
      </w:r>
      <w:r w:rsidR="00056771" w:rsidRPr="005F4537">
        <w:rPr>
          <w:sz w:val="18"/>
          <w:szCs w:val="18"/>
        </w:rPr>
        <w:t xml:space="preserve"> </w:t>
      </w:r>
      <w:bookmarkEnd w:id="14"/>
      <w:r w:rsidR="00D458B3" w:rsidRPr="005F4537">
        <w:rPr>
          <w:sz w:val="18"/>
          <w:szCs w:val="18"/>
        </w:rPr>
        <w:t>DOCUMENTS CONTRACTUELS</w:t>
      </w:r>
      <w:bookmarkEnd w:id="15"/>
    </w:p>
    <w:p w14:paraId="182D569A" w14:textId="77777777" w:rsidR="00056771" w:rsidRPr="005F4537" w:rsidRDefault="00056771" w:rsidP="00FD29EC">
      <w:pPr>
        <w:spacing w:line="276" w:lineRule="auto"/>
        <w:jc w:val="both"/>
        <w:rPr>
          <w:rFonts w:ascii="Tahoma" w:hAnsi="Tahoma" w:cs="Tahoma"/>
          <w:sz w:val="18"/>
          <w:szCs w:val="18"/>
        </w:rPr>
      </w:pPr>
    </w:p>
    <w:p w14:paraId="1E601EF9" w14:textId="310EBD2A" w:rsidR="00CF3914" w:rsidRPr="005F4537" w:rsidRDefault="00CF3914" w:rsidP="006166D0">
      <w:pPr>
        <w:jc w:val="both"/>
        <w:rPr>
          <w:rFonts w:ascii="Tahoma" w:hAnsi="Tahoma" w:cs="Tahoma"/>
          <w:sz w:val="18"/>
          <w:szCs w:val="18"/>
        </w:rPr>
      </w:pPr>
      <w:r w:rsidRPr="005F4537">
        <w:rPr>
          <w:rFonts w:ascii="Tahoma" w:hAnsi="Tahoma" w:cs="Tahoma"/>
          <w:sz w:val="18"/>
          <w:szCs w:val="18"/>
        </w:rPr>
        <w:t>Le marché est constitué par les documents contractuels ci-dessous par ordre de priorité :</w:t>
      </w:r>
    </w:p>
    <w:p w14:paraId="16CED45C" w14:textId="77777777" w:rsidR="00B91A50" w:rsidRPr="000F1F53" w:rsidRDefault="00B91A50" w:rsidP="00B91A50">
      <w:pPr>
        <w:jc w:val="both"/>
        <w:rPr>
          <w:rFonts w:ascii="Tahoma" w:hAnsi="Tahoma" w:cs="Tahoma"/>
          <w:sz w:val="18"/>
          <w:szCs w:val="18"/>
        </w:rPr>
      </w:pPr>
    </w:p>
    <w:p w14:paraId="17B597C1" w14:textId="5F8F543C" w:rsidR="00B91A50" w:rsidRPr="00BD03DE" w:rsidRDefault="00B91A50" w:rsidP="00B91A50">
      <w:pPr>
        <w:widowControl w:val="0"/>
        <w:numPr>
          <w:ilvl w:val="0"/>
          <w:numId w:val="9"/>
        </w:numPr>
        <w:jc w:val="both"/>
        <w:rPr>
          <w:rFonts w:ascii="Tahoma" w:hAnsi="Tahoma" w:cs="Tahoma"/>
          <w:sz w:val="18"/>
          <w:szCs w:val="18"/>
        </w:rPr>
      </w:pPr>
      <w:r w:rsidRPr="00BD03DE">
        <w:rPr>
          <w:rFonts w:ascii="Tahoma" w:hAnsi="Tahoma" w:cs="Tahoma"/>
          <w:sz w:val="18"/>
          <w:szCs w:val="18"/>
        </w:rPr>
        <w:t xml:space="preserve">Le présent Acte d’Engagement valant Cahier des Clauses Particulières (AE valant CCP) et </w:t>
      </w:r>
      <w:r>
        <w:rPr>
          <w:rFonts w:ascii="Tahoma" w:hAnsi="Tahoma" w:cs="Tahoma"/>
          <w:sz w:val="18"/>
          <w:szCs w:val="18"/>
        </w:rPr>
        <w:t xml:space="preserve">son annexe technique éventuelle </w:t>
      </w:r>
      <w:r w:rsidRPr="00BD03DE">
        <w:rPr>
          <w:rFonts w:ascii="Tahoma" w:hAnsi="Tahoma" w:cs="Tahoma"/>
          <w:sz w:val="18"/>
          <w:szCs w:val="18"/>
        </w:rPr>
        <w:t>;</w:t>
      </w:r>
    </w:p>
    <w:p w14:paraId="2C8B81C9" w14:textId="77777777" w:rsidR="00B91A50" w:rsidRPr="00BD03DE" w:rsidRDefault="00B91A50" w:rsidP="00B91A50">
      <w:pPr>
        <w:widowControl w:val="0"/>
        <w:numPr>
          <w:ilvl w:val="0"/>
          <w:numId w:val="9"/>
        </w:numPr>
        <w:jc w:val="both"/>
        <w:rPr>
          <w:rFonts w:ascii="Tahoma" w:hAnsi="Tahoma" w:cs="Tahoma"/>
          <w:sz w:val="18"/>
          <w:szCs w:val="18"/>
        </w:rPr>
      </w:pPr>
      <w:r w:rsidRPr="00BD03DE">
        <w:rPr>
          <w:rFonts w:ascii="Tahoma" w:hAnsi="Tahoma" w:cs="Tahoma"/>
          <w:sz w:val="18"/>
          <w:szCs w:val="18"/>
        </w:rPr>
        <w:t>Le Cahier des Clauses Administratives Générales applicables aux Marchés Publics de Fournitures Courantes et de Services, approuvé par l’arrêté du 30 mars 2021 (CCAG-FCS-2021) ;</w:t>
      </w:r>
    </w:p>
    <w:p w14:paraId="07BFAC18" w14:textId="77777777" w:rsidR="00B91A50" w:rsidRPr="000F1F53" w:rsidRDefault="00B91A50" w:rsidP="00B91A50">
      <w:pPr>
        <w:numPr>
          <w:ilvl w:val="0"/>
          <w:numId w:val="9"/>
        </w:numPr>
        <w:spacing w:line="276" w:lineRule="auto"/>
        <w:ind w:right="1134"/>
        <w:jc w:val="both"/>
        <w:rPr>
          <w:rFonts w:ascii="Tahoma" w:hAnsi="Tahoma" w:cs="Tahoma"/>
          <w:sz w:val="18"/>
          <w:szCs w:val="18"/>
        </w:rPr>
      </w:pPr>
      <w:r w:rsidRPr="000F1F53">
        <w:rPr>
          <w:rFonts w:ascii="Tahoma" w:hAnsi="Tahoma" w:cs="Tahoma"/>
          <w:sz w:val="18"/>
          <w:szCs w:val="18"/>
        </w:rPr>
        <w:t>Le cadre de réponse technique ou le cas échéant, le dossier technique du candidat ;</w:t>
      </w:r>
    </w:p>
    <w:p w14:paraId="5F39C845" w14:textId="77777777" w:rsidR="00B91A50" w:rsidRPr="000F1F53" w:rsidRDefault="00B91A50" w:rsidP="00B91A50">
      <w:pPr>
        <w:numPr>
          <w:ilvl w:val="0"/>
          <w:numId w:val="9"/>
        </w:numPr>
        <w:suppressAutoHyphens/>
        <w:spacing w:line="276" w:lineRule="auto"/>
        <w:ind w:right="1134"/>
        <w:jc w:val="both"/>
        <w:rPr>
          <w:rFonts w:ascii="Tahoma" w:hAnsi="Tahoma" w:cs="Tahoma"/>
          <w:sz w:val="18"/>
          <w:szCs w:val="18"/>
        </w:rPr>
      </w:pPr>
      <w:r w:rsidRPr="000F1F53">
        <w:rPr>
          <w:rFonts w:ascii="Tahoma" w:hAnsi="Tahoma" w:cs="Tahoma"/>
          <w:sz w:val="18"/>
          <w:szCs w:val="18"/>
        </w:rPr>
        <w:t>Les bons de commande au fur et à mesure de leur émission ;</w:t>
      </w:r>
    </w:p>
    <w:p w14:paraId="46C4D7B5" w14:textId="5C468EEF" w:rsidR="00B91A50" w:rsidRPr="000F1F53" w:rsidRDefault="00B91A50" w:rsidP="00B91A50">
      <w:pPr>
        <w:numPr>
          <w:ilvl w:val="0"/>
          <w:numId w:val="9"/>
        </w:numPr>
        <w:suppressAutoHyphens/>
        <w:rPr>
          <w:rFonts w:ascii="Tahoma" w:hAnsi="Tahoma" w:cs="Tahoma"/>
          <w:sz w:val="18"/>
          <w:szCs w:val="18"/>
        </w:rPr>
      </w:pPr>
      <w:r w:rsidRPr="000F1F53">
        <w:rPr>
          <w:rFonts w:ascii="Tahoma" w:hAnsi="Tahoma" w:cs="Tahoma"/>
          <w:sz w:val="18"/>
          <w:szCs w:val="18"/>
        </w:rPr>
        <w:lastRenderedPageBreak/>
        <w:t>Les actes spéciaux de sous-traitance et leurs éventuels actes modificatifs</w:t>
      </w:r>
      <w:r>
        <w:rPr>
          <w:rFonts w:ascii="Tahoma" w:hAnsi="Tahoma" w:cs="Tahoma"/>
          <w:sz w:val="18"/>
          <w:szCs w:val="18"/>
        </w:rPr>
        <w:t>.</w:t>
      </w:r>
    </w:p>
    <w:p w14:paraId="08F9E111" w14:textId="77777777" w:rsidR="00CF3914" w:rsidRPr="005F4537" w:rsidRDefault="00CF3914" w:rsidP="006166D0">
      <w:pPr>
        <w:spacing w:before="240" w:line="276" w:lineRule="auto"/>
        <w:jc w:val="both"/>
        <w:rPr>
          <w:rFonts w:ascii="Tahoma" w:hAnsi="Tahoma" w:cs="Tahoma"/>
          <w:sz w:val="18"/>
          <w:szCs w:val="18"/>
        </w:rPr>
      </w:pPr>
      <w:r w:rsidRPr="005F4537">
        <w:rPr>
          <w:rFonts w:ascii="Tahoma" w:hAnsi="Tahoma" w:cs="Tahoma"/>
          <w:sz w:val="18"/>
          <w:szCs w:val="18"/>
        </w:rPr>
        <w:t>Seuls les exemplaires originaux conservés dans les locaux de l’université font foi. En cas de contradiction ou de différence entre les pièces constitutives du marché, ces pièces prévalent dans l’ordre dans lequel elles sont énumérées ci-dessus.</w:t>
      </w:r>
    </w:p>
    <w:p w14:paraId="753C0B1C" w14:textId="77777777" w:rsidR="00CF3914" w:rsidRPr="005F4537" w:rsidRDefault="00CF3914" w:rsidP="006166D0">
      <w:pPr>
        <w:spacing w:before="240" w:line="276" w:lineRule="auto"/>
        <w:jc w:val="both"/>
        <w:rPr>
          <w:rFonts w:ascii="Tahoma" w:hAnsi="Tahoma" w:cs="Tahoma"/>
          <w:sz w:val="18"/>
          <w:szCs w:val="18"/>
        </w:rPr>
      </w:pPr>
      <w:r w:rsidRPr="005F4537">
        <w:rPr>
          <w:rFonts w:ascii="Tahoma" w:hAnsi="Tahoma" w:cs="Tahoma"/>
          <w:sz w:val="18"/>
          <w:szCs w:val="18"/>
        </w:rPr>
        <w:t>Toute clause portée dans le(s) barème(s), tarif(s) ou documentation quelconque du titulaire et contraire aux stipulations des pièces constitutives du marché est réputée non écrite. Les conditions générales de vente du titulaire sont concernées par cette disposition.</w:t>
      </w:r>
    </w:p>
    <w:p w14:paraId="1B832B62" w14:textId="77777777" w:rsidR="00CF3914" w:rsidRPr="005F4537" w:rsidRDefault="00CF3914" w:rsidP="006166D0">
      <w:pPr>
        <w:spacing w:before="240" w:line="276" w:lineRule="auto"/>
        <w:jc w:val="both"/>
        <w:rPr>
          <w:rFonts w:ascii="Tahoma" w:hAnsi="Tahoma" w:cs="Tahoma"/>
          <w:sz w:val="18"/>
          <w:szCs w:val="18"/>
        </w:rPr>
      </w:pPr>
      <w:r w:rsidRPr="005F4537">
        <w:rPr>
          <w:rFonts w:ascii="Tahoma" w:hAnsi="Tahoma" w:cs="Tahoma"/>
          <w:sz w:val="18"/>
          <w:szCs w:val="18"/>
        </w:rPr>
        <w:t>Le titulaire est réputé avoir suffisamment étudié les documents constitutifs du contrat.</w:t>
      </w:r>
    </w:p>
    <w:p w14:paraId="12240BF9" w14:textId="77777777" w:rsidR="00CF3914" w:rsidRPr="005F4537" w:rsidRDefault="00CF3914" w:rsidP="006166D0">
      <w:pPr>
        <w:spacing w:before="240" w:line="276" w:lineRule="auto"/>
        <w:jc w:val="both"/>
        <w:rPr>
          <w:rFonts w:ascii="Tahoma" w:hAnsi="Tahoma" w:cs="Tahoma"/>
          <w:sz w:val="18"/>
          <w:szCs w:val="18"/>
        </w:rPr>
      </w:pPr>
      <w:r w:rsidRPr="005F4537">
        <w:rPr>
          <w:rFonts w:ascii="Tahoma" w:hAnsi="Tahoma" w:cs="Tahoma"/>
          <w:sz w:val="18"/>
          <w:szCs w:val="18"/>
        </w:rPr>
        <w:t>Il n'est admis, sous aucun prétexte que ce soit, aucune réclamation concernant l'offre et les conditions consenties.</w:t>
      </w:r>
    </w:p>
    <w:p w14:paraId="0BEBF9DF" w14:textId="77777777" w:rsidR="00CF3914" w:rsidRPr="005F4537" w:rsidRDefault="00CF3914" w:rsidP="006166D0">
      <w:pPr>
        <w:spacing w:before="240" w:line="276" w:lineRule="auto"/>
        <w:jc w:val="both"/>
        <w:rPr>
          <w:rFonts w:ascii="Tahoma" w:hAnsi="Tahoma" w:cs="Tahoma"/>
          <w:sz w:val="18"/>
          <w:szCs w:val="18"/>
        </w:rPr>
      </w:pPr>
      <w:r w:rsidRPr="005F4537">
        <w:rPr>
          <w:rFonts w:ascii="Tahoma" w:hAnsi="Tahoma" w:cs="Tahoma"/>
          <w:sz w:val="18"/>
          <w:szCs w:val="18"/>
        </w:rPr>
        <w:t>Le titulaire du marché ne peut en aucun cas arguer d'une erreur, d'une omission, d'une différence d'interprétation ou de manque de renseignements pour refuser d'exécuter les prestations.</w:t>
      </w:r>
    </w:p>
    <w:p w14:paraId="76DD8C24" w14:textId="77777777" w:rsidR="00056771" w:rsidRPr="005F4537" w:rsidRDefault="00056771" w:rsidP="00FD29EC">
      <w:pPr>
        <w:spacing w:line="276" w:lineRule="auto"/>
        <w:jc w:val="both"/>
        <w:rPr>
          <w:rFonts w:ascii="Tahoma" w:hAnsi="Tahoma" w:cs="Tahoma"/>
          <w:sz w:val="18"/>
          <w:szCs w:val="18"/>
        </w:rPr>
      </w:pPr>
    </w:p>
    <w:p w14:paraId="2C5640C2" w14:textId="77777777" w:rsidR="00D458B3" w:rsidRPr="005F4537" w:rsidRDefault="00D458B3" w:rsidP="00FD29EC">
      <w:pPr>
        <w:pStyle w:val="Titre1"/>
        <w:spacing w:line="276" w:lineRule="auto"/>
        <w:rPr>
          <w:sz w:val="18"/>
          <w:szCs w:val="18"/>
        </w:rPr>
      </w:pPr>
      <w:bookmarkStart w:id="16" w:name="_Toc180573933"/>
      <w:r w:rsidRPr="005F4537">
        <w:rPr>
          <w:sz w:val="18"/>
          <w:szCs w:val="18"/>
        </w:rPr>
        <w:t>: DUREE DU MARCHE</w:t>
      </w:r>
      <w:bookmarkEnd w:id="16"/>
    </w:p>
    <w:p w14:paraId="03FF19BD" w14:textId="77777777" w:rsidR="00CF3914" w:rsidRPr="005F4537" w:rsidRDefault="00CF3914" w:rsidP="00CF3914">
      <w:pPr>
        <w:spacing w:line="276" w:lineRule="auto"/>
        <w:rPr>
          <w:rFonts w:ascii="Tahoma" w:hAnsi="Tahoma" w:cs="Tahoma"/>
          <w:sz w:val="18"/>
          <w:szCs w:val="18"/>
        </w:rPr>
      </w:pPr>
      <w:bookmarkStart w:id="17" w:name="_Hlk68705668"/>
    </w:p>
    <w:bookmarkEnd w:id="17"/>
    <w:p w14:paraId="691EBB36" w14:textId="19D8C5DA" w:rsidR="00D430D7" w:rsidRDefault="00993FA7" w:rsidP="00993FA7">
      <w:pPr>
        <w:spacing w:line="276" w:lineRule="auto"/>
        <w:jc w:val="both"/>
        <w:rPr>
          <w:rFonts w:ascii="Tahoma" w:hAnsi="Tahoma" w:cs="Tahoma"/>
          <w:sz w:val="18"/>
          <w:szCs w:val="18"/>
        </w:rPr>
      </w:pPr>
      <w:r w:rsidRPr="005B61DA">
        <w:rPr>
          <w:rFonts w:ascii="Tahoma" w:hAnsi="Tahoma" w:cs="Tahoma"/>
          <w:sz w:val="18"/>
          <w:szCs w:val="18"/>
        </w:rPr>
        <w:t xml:space="preserve">Le marché est passé pour une période </w:t>
      </w:r>
      <w:r w:rsidR="008E2EB7">
        <w:rPr>
          <w:rFonts w:ascii="Tahoma" w:hAnsi="Tahoma" w:cs="Tahoma"/>
          <w:sz w:val="18"/>
          <w:szCs w:val="18"/>
        </w:rPr>
        <w:t>12</w:t>
      </w:r>
      <w:r w:rsidR="00502FC7" w:rsidRPr="005B61DA">
        <w:rPr>
          <w:rFonts w:ascii="Tahoma" w:hAnsi="Tahoma" w:cs="Tahoma"/>
          <w:sz w:val="18"/>
          <w:szCs w:val="18"/>
        </w:rPr>
        <w:t xml:space="preserve"> mois</w:t>
      </w:r>
      <w:r w:rsidRPr="005B61DA">
        <w:rPr>
          <w:rFonts w:ascii="Tahoma" w:hAnsi="Tahoma" w:cs="Tahoma"/>
          <w:sz w:val="18"/>
          <w:szCs w:val="18"/>
        </w:rPr>
        <w:t xml:space="preserve"> à compter de la date de réception de la notification.</w:t>
      </w:r>
      <w:r w:rsidRPr="005F4537">
        <w:rPr>
          <w:rFonts w:ascii="Tahoma" w:hAnsi="Tahoma" w:cs="Tahoma"/>
          <w:sz w:val="18"/>
          <w:szCs w:val="18"/>
        </w:rPr>
        <w:t xml:space="preserve"> </w:t>
      </w:r>
    </w:p>
    <w:p w14:paraId="4C5F2E8D" w14:textId="77777777" w:rsidR="00AE62D6" w:rsidRPr="005F4537" w:rsidRDefault="00AE62D6" w:rsidP="00993FA7">
      <w:pPr>
        <w:spacing w:line="276" w:lineRule="auto"/>
        <w:jc w:val="both"/>
        <w:rPr>
          <w:rFonts w:ascii="Tahoma" w:hAnsi="Tahoma" w:cs="Tahoma"/>
          <w:sz w:val="18"/>
          <w:szCs w:val="18"/>
        </w:rPr>
      </w:pPr>
    </w:p>
    <w:p w14:paraId="6E609F56" w14:textId="5AD9ED5E" w:rsidR="008E2EB7" w:rsidRDefault="008E415C" w:rsidP="00993FA7">
      <w:pPr>
        <w:spacing w:line="276" w:lineRule="auto"/>
        <w:jc w:val="both"/>
        <w:rPr>
          <w:rFonts w:ascii="Tahoma" w:eastAsia="Calibri" w:hAnsi="Tahoma" w:cs="Tahoma"/>
          <w:sz w:val="18"/>
          <w:szCs w:val="18"/>
          <w:lang w:eastAsia="en-US"/>
        </w:rPr>
      </w:pPr>
      <w:r w:rsidRPr="005F4537">
        <w:rPr>
          <w:rFonts w:ascii="Tahoma" w:hAnsi="Tahoma" w:cs="Tahoma"/>
          <w:sz w:val="18"/>
          <w:szCs w:val="18"/>
        </w:rPr>
        <w:t>Le présent marché est </w:t>
      </w:r>
      <w:r w:rsidR="00D430D7" w:rsidRPr="005F4537">
        <w:rPr>
          <w:rFonts w:ascii="Tahoma" w:eastAsia="Calibri" w:hAnsi="Tahoma" w:cs="Tahoma"/>
          <w:sz w:val="18"/>
          <w:szCs w:val="18"/>
          <w:lang w:eastAsia="en-US"/>
        </w:rPr>
        <w:t>reconductible </w:t>
      </w:r>
      <w:r w:rsidR="008E2EB7">
        <w:rPr>
          <w:rFonts w:ascii="Tahoma" w:eastAsia="Calibri" w:hAnsi="Tahoma" w:cs="Tahoma"/>
          <w:sz w:val="18"/>
          <w:szCs w:val="18"/>
          <w:lang w:eastAsia="en-US"/>
        </w:rPr>
        <w:t xml:space="preserve">par tacite reconduction </w:t>
      </w:r>
      <w:r w:rsidR="00BC00CA">
        <w:rPr>
          <w:rFonts w:ascii="Tahoma" w:eastAsia="Calibri" w:hAnsi="Tahoma" w:cs="Tahoma"/>
          <w:sz w:val="18"/>
          <w:szCs w:val="18"/>
          <w:lang w:eastAsia="en-US"/>
        </w:rPr>
        <w:t>3</w:t>
      </w:r>
      <w:r w:rsidR="008E2EB7">
        <w:rPr>
          <w:rFonts w:ascii="Tahoma" w:eastAsia="Calibri" w:hAnsi="Tahoma" w:cs="Tahoma"/>
          <w:sz w:val="18"/>
          <w:szCs w:val="18"/>
          <w:lang w:eastAsia="en-US"/>
        </w:rPr>
        <w:t xml:space="preserve"> fois pour une période de 12 mois.</w:t>
      </w:r>
    </w:p>
    <w:p w14:paraId="678082E3" w14:textId="77777777" w:rsidR="008E2EB7" w:rsidRDefault="008E2EB7" w:rsidP="00993FA7">
      <w:pPr>
        <w:spacing w:line="276" w:lineRule="auto"/>
        <w:jc w:val="both"/>
        <w:rPr>
          <w:rFonts w:ascii="Tahoma" w:eastAsia="Calibri" w:hAnsi="Tahoma" w:cs="Tahoma"/>
          <w:sz w:val="18"/>
          <w:szCs w:val="18"/>
          <w:lang w:eastAsia="en-US"/>
        </w:rPr>
      </w:pPr>
    </w:p>
    <w:p w14:paraId="0D740C74" w14:textId="509363FE" w:rsidR="00993FA7" w:rsidRPr="005F4537" w:rsidRDefault="008E2EB7" w:rsidP="00993FA7">
      <w:pPr>
        <w:spacing w:line="276" w:lineRule="auto"/>
        <w:jc w:val="both"/>
        <w:rPr>
          <w:rFonts w:ascii="Tahoma" w:hAnsi="Tahoma" w:cs="Tahoma"/>
          <w:sz w:val="18"/>
          <w:szCs w:val="18"/>
        </w:rPr>
      </w:pPr>
      <w:r>
        <w:rPr>
          <w:rFonts w:ascii="Tahoma" w:eastAsia="Calibri" w:hAnsi="Tahoma" w:cs="Tahoma"/>
          <w:sz w:val="18"/>
          <w:szCs w:val="18"/>
          <w:lang w:eastAsia="en-US"/>
        </w:rPr>
        <w:t>Le titulaire ne pourra pas s’opposer à ces reconductions. En cas de non reconduction, le pouvoir adjudicateur en avisera le titulaire au moins deux mois avant la date anniversaire du marché.</w:t>
      </w:r>
      <w:r w:rsidR="00D430D7" w:rsidRPr="005F4537">
        <w:rPr>
          <w:rFonts w:ascii="Tahoma" w:eastAsia="Calibri" w:hAnsi="Tahoma" w:cs="Tahoma"/>
          <w:sz w:val="18"/>
          <w:szCs w:val="18"/>
          <w:lang w:eastAsia="en-US"/>
        </w:rPr>
        <w:t xml:space="preserve"> </w:t>
      </w:r>
    </w:p>
    <w:p w14:paraId="58235ED9" w14:textId="77777777" w:rsidR="00B64AC9" w:rsidRPr="005F4537" w:rsidRDefault="00B64AC9" w:rsidP="00993FA7">
      <w:pPr>
        <w:spacing w:line="276" w:lineRule="auto"/>
        <w:jc w:val="both"/>
        <w:rPr>
          <w:rFonts w:ascii="Tahoma" w:hAnsi="Tahoma" w:cs="Tahoma"/>
          <w:sz w:val="18"/>
          <w:szCs w:val="18"/>
        </w:rPr>
      </w:pPr>
    </w:p>
    <w:p w14:paraId="659DAEF8" w14:textId="61441EB0" w:rsidR="00D458B3" w:rsidRPr="005F4537" w:rsidRDefault="00D458B3" w:rsidP="00FD29EC">
      <w:pPr>
        <w:pStyle w:val="Titre1"/>
        <w:spacing w:line="276" w:lineRule="auto"/>
        <w:rPr>
          <w:sz w:val="18"/>
          <w:szCs w:val="18"/>
        </w:rPr>
      </w:pPr>
      <w:bookmarkStart w:id="18" w:name="_Toc180573934"/>
      <w:r w:rsidRPr="005F4537">
        <w:rPr>
          <w:sz w:val="18"/>
          <w:szCs w:val="18"/>
        </w:rPr>
        <w:t xml:space="preserve">: MODALITES D’EXECUTION </w:t>
      </w:r>
      <w:r w:rsidR="00E535C1" w:rsidRPr="005F4537">
        <w:rPr>
          <w:sz w:val="18"/>
          <w:szCs w:val="18"/>
        </w:rPr>
        <w:t>DES PRESTATIONS</w:t>
      </w:r>
      <w:bookmarkEnd w:id="18"/>
      <w:r w:rsidR="00E535C1" w:rsidRPr="005F4537">
        <w:rPr>
          <w:sz w:val="18"/>
          <w:szCs w:val="18"/>
        </w:rPr>
        <w:t xml:space="preserve"> </w:t>
      </w:r>
    </w:p>
    <w:p w14:paraId="6D4E502F" w14:textId="77777777" w:rsidR="00D458B3" w:rsidRPr="005F4537" w:rsidRDefault="00D458B3" w:rsidP="00FD29EC">
      <w:pPr>
        <w:spacing w:line="276" w:lineRule="auto"/>
        <w:jc w:val="both"/>
        <w:rPr>
          <w:rFonts w:ascii="Tahoma" w:hAnsi="Tahoma" w:cs="Tahoma"/>
          <w:sz w:val="18"/>
          <w:szCs w:val="18"/>
        </w:rPr>
      </w:pPr>
    </w:p>
    <w:p w14:paraId="12C3EA2D" w14:textId="03717E25" w:rsidR="00852957" w:rsidRDefault="00D458B3" w:rsidP="00852957">
      <w:pPr>
        <w:pStyle w:val="Titre2"/>
        <w:numPr>
          <w:ilvl w:val="1"/>
          <w:numId w:val="4"/>
        </w:numPr>
        <w:spacing w:line="276" w:lineRule="auto"/>
        <w:jc w:val="both"/>
        <w:rPr>
          <w:rFonts w:cs="Tahoma"/>
          <w:sz w:val="18"/>
          <w:szCs w:val="18"/>
          <w:u w:val="single"/>
        </w:rPr>
      </w:pPr>
      <w:r w:rsidRPr="005F4537">
        <w:rPr>
          <w:rFonts w:cs="Tahoma"/>
          <w:sz w:val="18"/>
          <w:szCs w:val="18"/>
          <w:u w:val="single"/>
        </w:rPr>
        <w:t> </w:t>
      </w:r>
      <w:bookmarkStart w:id="19" w:name="_Toc180573935"/>
      <w:r w:rsidRPr="005F4537">
        <w:rPr>
          <w:rFonts w:cs="Tahoma"/>
          <w:sz w:val="18"/>
          <w:szCs w:val="18"/>
          <w:u w:val="single"/>
        </w:rPr>
        <w:t>Adresses d</w:t>
      </w:r>
      <w:r w:rsidR="00996D72" w:rsidRPr="005F4537">
        <w:rPr>
          <w:rFonts w:cs="Tahoma"/>
          <w:sz w:val="18"/>
          <w:szCs w:val="18"/>
          <w:u w:val="single"/>
        </w:rPr>
        <w:t>’exécution et de</w:t>
      </w:r>
      <w:r w:rsidRPr="005F4537">
        <w:rPr>
          <w:rFonts w:cs="Tahoma"/>
          <w:sz w:val="18"/>
          <w:szCs w:val="18"/>
          <w:u w:val="single"/>
        </w:rPr>
        <w:t xml:space="preserve"> livraison :</w:t>
      </w:r>
      <w:bookmarkEnd w:id="19"/>
    </w:p>
    <w:p w14:paraId="3400F436" w14:textId="77777777" w:rsidR="00E97643" w:rsidRPr="00E97643" w:rsidRDefault="00E97643" w:rsidP="00E97643"/>
    <w:tbl>
      <w:tblPr>
        <w:tblpPr w:leftFromText="141" w:rightFromText="141" w:vertAnchor="text" w:tblpX="-5" w:tblpY="1"/>
        <w:tblOverlap w:val="never"/>
        <w:tblW w:w="9855" w:type="dxa"/>
        <w:tblLook w:val="01E0" w:firstRow="1" w:lastRow="1" w:firstColumn="1" w:lastColumn="1" w:noHBand="0" w:noVBand="0"/>
      </w:tblPr>
      <w:tblGrid>
        <w:gridCol w:w="9855"/>
      </w:tblGrid>
      <w:tr w:rsidR="00E97643" w:rsidRPr="005F4537" w14:paraId="2A87386C" w14:textId="77777777" w:rsidTr="008E2EB7">
        <w:trPr>
          <w:trHeight w:val="1354"/>
        </w:trPr>
        <w:tc>
          <w:tcPr>
            <w:tcW w:w="9855" w:type="dxa"/>
            <w:shd w:val="clear" w:color="auto" w:fill="auto"/>
          </w:tcPr>
          <w:p w14:paraId="56336458" w14:textId="77777777" w:rsidR="00E97643" w:rsidRDefault="00E97643" w:rsidP="00E97643">
            <w:pPr>
              <w:pStyle w:val="western"/>
              <w:spacing w:before="0" w:beforeAutospacing="0"/>
              <w:ind w:left="284"/>
              <w:rPr>
                <w:rFonts w:ascii="Tahoma" w:hAnsi="Tahoma" w:cs="Tahoma"/>
                <w:sz w:val="20"/>
                <w:szCs w:val="20"/>
              </w:rPr>
            </w:pPr>
            <w:r w:rsidRPr="00F41BEF">
              <w:rPr>
                <w:rFonts w:ascii="Tahoma" w:hAnsi="Tahoma" w:cs="Tahoma"/>
                <w:sz w:val="20"/>
                <w:szCs w:val="20"/>
              </w:rPr>
              <w:t xml:space="preserve">Site d’Arras </w:t>
            </w:r>
            <w:r>
              <w:rPr>
                <w:rFonts w:ascii="Tahoma" w:hAnsi="Tahoma" w:cs="Tahoma"/>
                <w:sz w:val="20"/>
                <w:szCs w:val="20"/>
              </w:rPr>
              <w:t xml:space="preserve">- </w:t>
            </w:r>
            <w:r w:rsidRPr="00F41BEF">
              <w:rPr>
                <w:rFonts w:ascii="Tahoma" w:hAnsi="Tahoma" w:cs="Tahoma"/>
                <w:sz w:val="20"/>
                <w:szCs w:val="20"/>
              </w:rPr>
              <w:t>9 rue du Temple</w:t>
            </w:r>
            <w:r>
              <w:rPr>
                <w:rFonts w:ascii="Tahoma" w:hAnsi="Tahoma" w:cs="Tahoma"/>
                <w:sz w:val="20"/>
                <w:szCs w:val="20"/>
              </w:rPr>
              <w:t xml:space="preserve"> -</w:t>
            </w:r>
            <w:r w:rsidRPr="00F41BEF">
              <w:rPr>
                <w:rFonts w:ascii="Tahoma" w:hAnsi="Tahoma" w:cs="Tahoma"/>
                <w:sz w:val="20"/>
                <w:szCs w:val="20"/>
              </w:rPr>
              <w:t xml:space="preserve"> B</w:t>
            </w:r>
            <w:r>
              <w:rPr>
                <w:rFonts w:ascii="Tahoma" w:hAnsi="Tahoma" w:cs="Tahoma"/>
                <w:sz w:val="20"/>
                <w:szCs w:val="20"/>
              </w:rPr>
              <w:t>.</w:t>
            </w:r>
            <w:r w:rsidRPr="00F41BEF">
              <w:rPr>
                <w:rFonts w:ascii="Tahoma" w:hAnsi="Tahoma" w:cs="Tahoma"/>
                <w:sz w:val="20"/>
                <w:szCs w:val="20"/>
              </w:rPr>
              <w:t>P</w:t>
            </w:r>
            <w:r>
              <w:rPr>
                <w:rFonts w:ascii="Tahoma" w:hAnsi="Tahoma" w:cs="Tahoma"/>
                <w:sz w:val="20"/>
                <w:szCs w:val="20"/>
              </w:rPr>
              <w:t>.</w:t>
            </w:r>
            <w:r w:rsidRPr="00F41BEF">
              <w:rPr>
                <w:rFonts w:ascii="Tahoma" w:hAnsi="Tahoma" w:cs="Tahoma"/>
                <w:sz w:val="20"/>
                <w:szCs w:val="20"/>
              </w:rPr>
              <w:t xml:space="preserve"> 10665 </w:t>
            </w:r>
            <w:r>
              <w:rPr>
                <w:rFonts w:ascii="Tahoma" w:hAnsi="Tahoma" w:cs="Tahoma"/>
                <w:sz w:val="20"/>
                <w:szCs w:val="20"/>
              </w:rPr>
              <w:t xml:space="preserve">- </w:t>
            </w:r>
            <w:r w:rsidRPr="00F41BEF">
              <w:rPr>
                <w:rFonts w:ascii="Tahoma" w:hAnsi="Tahoma" w:cs="Tahoma"/>
                <w:sz w:val="20"/>
                <w:szCs w:val="20"/>
              </w:rPr>
              <w:t>62030 Arras Cedex</w:t>
            </w:r>
          </w:p>
          <w:p w14:paraId="0C9D5DE3" w14:textId="77777777" w:rsidR="00E97643" w:rsidRPr="00F41BEF" w:rsidRDefault="00E97643" w:rsidP="00E97643">
            <w:pPr>
              <w:ind w:left="284"/>
              <w:jc w:val="both"/>
              <w:rPr>
                <w:rFonts w:ascii="Tahoma" w:hAnsi="Tahoma" w:cs="Tahoma"/>
              </w:rPr>
            </w:pPr>
            <w:r w:rsidRPr="00F41BEF">
              <w:rPr>
                <w:rFonts w:ascii="Tahoma" w:hAnsi="Tahoma" w:cs="Tahoma"/>
              </w:rPr>
              <w:t xml:space="preserve">Site de Béthune FSA </w:t>
            </w:r>
            <w:r>
              <w:rPr>
                <w:rFonts w:ascii="Tahoma" w:hAnsi="Tahoma" w:cs="Tahoma"/>
              </w:rPr>
              <w:t xml:space="preserve">- </w:t>
            </w:r>
            <w:r w:rsidRPr="00F41BEF">
              <w:rPr>
                <w:rFonts w:ascii="Tahoma" w:hAnsi="Tahoma" w:cs="Tahoma"/>
              </w:rPr>
              <w:t xml:space="preserve">Technoparc Futura </w:t>
            </w:r>
            <w:r>
              <w:rPr>
                <w:rFonts w:ascii="Tahoma" w:hAnsi="Tahoma" w:cs="Tahoma"/>
              </w:rPr>
              <w:t xml:space="preserve">- </w:t>
            </w:r>
            <w:r w:rsidRPr="00F41BEF">
              <w:rPr>
                <w:rFonts w:ascii="Tahoma" w:hAnsi="Tahoma" w:cs="Tahoma"/>
              </w:rPr>
              <w:t>62400 Béthune</w:t>
            </w:r>
          </w:p>
          <w:p w14:paraId="0C277FBF" w14:textId="77777777" w:rsidR="00E97643" w:rsidRDefault="00E97643" w:rsidP="00E97643">
            <w:pPr>
              <w:pStyle w:val="western"/>
              <w:spacing w:before="0" w:beforeAutospacing="0"/>
              <w:ind w:left="284"/>
              <w:rPr>
                <w:rFonts w:ascii="Tahoma" w:hAnsi="Tahoma" w:cs="Tahoma"/>
                <w:sz w:val="20"/>
                <w:szCs w:val="20"/>
              </w:rPr>
            </w:pPr>
            <w:r w:rsidRPr="00F41BEF">
              <w:rPr>
                <w:rFonts w:ascii="Tahoma" w:hAnsi="Tahoma" w:cs="Tahoma"/>
                <w:sz w:val="20"/>
                <w:szCs w:val="20"/>
              </w:rPr>
              <w:t xml:space="preserve">Site de Béthune IUT </w:t>
            </w:r>
            <w:r>
              <w:rPr>
                <w:rFonts w:ascii="Tahoma" w:hAnsi="Tahoma" w:cs="Tahoma"/>
                <w:sz w:val="20"/>
                <w:szCs w:val="20"/>
              </w:rPr>
              <w:t xml:space="preserve">- </w:t>
            </w:r>
            <w:r w:rsidRPr="00F41BEF">
              <w:rPr>
                <w:rFonts w:ascii="Tahoma" w:hAnsi="Tahoma" w:cs="Tahoma"/>
                <w:sz w:val="20"/>
                <w:szCs w:val="20"/>
              </w:rPr>
              <w:t>1230 rue de l’Université</w:t>
            </w:r>
            <w:r>
              <w:rPr>
                <w:rFonts w:ascii="Tahoma" w:hAnsi="Tahoma" w:cs="Tahoma"/>
                <w:sz w:val="20"/>
                <w:szCs w:val="20"/>
              </w:rPr>
              <w:t xml:space="preserve"> -</w:t>
            </w:r>
            <w:r w:rsidRPr="00F41BEF">
              <w:rPr>
                <w:rFonts w:ascii="Tahoma" w:hAnsi="Tahoma" w:cs="Tahoma"/>
                <w:sz w:val="20"/>
                <w:szCs w:val="20"/>
              </w:rPr>
              <w:t xml:space="preserve"> 62400 Béthune</w:t>
            </w:r>
          </w:p>
          <w:p w14:paraId="625C714A" w14:textId="77777777" w:rsidR="00E97643" w:rsidRPr="00F41BEF" w:rsidRDefault="00E97643" w:rsidP="00E97643">
            <w:pPr>
              <w:pStyle w:val="western"/>
              <w:spacing w:before="0" w:beforeAutospacing="0"/>
              <w:ind w:left="284"/>
              <w:rPr>
                <w:rFonts w:ascii="Tahoma" w:hAnsi="Tahoma" w:cs="Tahoma"/>
                <w:sz w:val="20"/>
                <w:szCs w:val="20"/>
              </w:rPr>
            </w:pPr>
            <w:r w:rsidRPr="00F41BEF">
              <w:rPr>
                <w:rFonts w:ascii="Tahoma" w:hAnsi="Tahoma" w:cs="Tahoma"/>
                <w:sz w:val="20"/>
                <w:szCs w:val="20"/>
              </w:rPr>
              <w:t xml:space="preserve">Site de Douai </w:t>
            </w:r>
            <w:r>
              <w:rPr>
                <w:rFonts w:ascii="Tahoma" w:hAnsi="Tahoma" w:cs="Tahoma"/>
                <w:sz w:val="20"/>
                <w:szCs w:val="20"/>
              </w:rPr>
              <w:t>-</w:t>
            </w:r>
            <w:r w:rsidRPr="00F41BEF">
              <w:rPr>
                <w:rFonts w:ascii="Tahoma" w:hAnsi="Tahoma" w:cs="Tahoma"/>
                <w:sz w:val="20"/>
                <w:szCs w:val="20"/>
              </w:rPr>
              <w:t xml:space="preserve"> rue d’Esquerchin </w:t>
            </w:r>
            <w:r>
              <w:rPr>
                <w:rFonts w:ascii="Tahoma" w:hAnsi="Tahoma" w:cs="Tahoma"/>
                <w:sz w:val="20"/>
                <w:szCs w:val="20"/>
              </w:rPr>
              <w:t xml:space="preserve">- </w:t>
            </w:r>
            <w:r w:rsidRPr="00F41BEF">
              <w:rPr>
                <w:rFonts w:ascii="Tahoma" w:hAnsi="Tahoma" w:cs="Tahoma"/>
                <w:sz w:val="20"/>
                <w:szCs w:val="20"/>
              </w:rPr>
              <w:t>59500 Douai</w:t>
            </w:r>
          </w:p>
          <w:p w14:paraId="0F7318D9" w14:textId="77777777" w:rsidR="00E97643" w:rsidRPr="00F41BEF" w:rsidRDefault="00E97643" w:rsidP="00E97643">
            <w:pPr>
              <w:pStyle w:val="western"/>
              <w:spacing w:before="0" w:beforeAutospacing="0"/>
              <w:ind w:left="284"/>
              <w:rPr>
                <w:rFonts w:ascii="Tahoma" w:hAnsi="Tahoma" w:cs="Tahoma"/>
                <w:sz w:val="20"/>
                <w:szCs w:val="20"/>
              </w:rPr>
            </w:pPr>
            <w:r w:rsidRPr="00F41BEF">
              <w:rPr>
                <w:rFonts w:ascii="Tahoma" w:hAnsi="Tahoma" w:cs="Tahoma"/>
                <w:sz w:val="20"/>
                <w:szCs w:val="20"/>
              </w:rPr>
              <w:t xml:space="preserve">Site de Lens Faculté Jean Perrin </w:t>
            </w:r>
            <w:r>
              <w:rPr>
                <w:rFonts w:ascii="Tahoma" w:hAnsi="Tahoma" w:cs="Tahoma"/>
                <w:sz w:val="20"/>
                <w:szCs w:val="20"/>
              </w:rPr>
              <w:t xml:space="preserve">- </w:t>
            </w:r>
            <w:r w:rsidRPr="00F41BEF">
              <w:rPr>
                <w:rFonts w:ascii="Tahoma" w:hAnsi="Tahoma" w:cs="Tahoma"/>
                <w:sz w:val="20"/>
                <w:szCs w:val="20"/>
              </w:rPr>
              <w:t xml:space="preserve">rue Jean </w:t>
            </w:r>
            <w:proofErr w:type="spellStart"/>
            <w:r w:rsidRPr="00F41BEF">
              <w:rPr>
                <w:rFonts w:ascii="Tahoma" w:hAnsi="Tahoma" w:cs="Tahoma"/>
                <w:sz w:val="20"/>
                <w:szCs w:val="20"/>
              </w:rPr>
              <w:t>Souvraz</w:t>
            </w:r>
            <w:proofErr w:type="spellEnd"/>
            <w:r w:rsidRPr="00F41BEF">
              <w:rPr>
                <w:rFonts w:ascii="Tahoma" w:hAnsi="Tahoma" w:cs="Tahoma"/>
                <w:sz w:val="20"/>
                <w:szCs w:val="20"/>
              </w:rPr>
              <w:t xml:space="preserve"> </w:t>
            </w:r>
            <w:r>
              <w:rPr>
                <w:rFonts w:ascii="Tahoma" w:hAnsi="Tahoma" w:cs="Tahoma"/>
                <w:sz w:val="20"/>
                <w:szCs w:val="20"/>
              </w:rPr>
              <w:t xml:space="preserve">- </w:t>
            </w:r>
            <w:r w:rsidRPr="00F41BEF">
              <w:rPr>
                <w:rFonts w:ascii="Tahoma" w:hAnsi="Tahoma" w:cs="Tahoma"/>
                <w:sz w:val="20"/>
                <w:szCs w:val="20"/>
              </w:rPr>
              <w:t>S</w:t>
            </w:r>
            <w:r>
              <w:rPr>
                <w:rFonts w:ascii="Tahoma" w:hAnsi="Tahoma" w:cs="Tahoma"/>
                <w:sz w:val="20"/>
                <w:szCs w:val="20"/>
              </w:rPr>
              <w:t>.</w:t>
            </w:r>
            <w:r w:rsidRPr="00F41BEF">
              <w:rPr>
                <w:rFonts w:ascii="Tahoma" w:hAnsi="Tahoma" w:cs="Tahoma"/>
                <w:sz w:val="20"/>
                <w:szCs w:val="20"/>
              </w:rPr>
              <w:t>P</w:t>
            </w:r>
            <w:r>
              <w:rPr>
                <w:rFonts w:ascii="Tahoma" w:hAnsi="Tahoma" w:cs="Tahoma"/>
                <w:sz w:val="20"/>
                <w:szCs w:val="20"/>
              </w:rPr>
              <w:t>.</w:t>
            </w:r>
            <w:r w:rsidRPr="00F41BEF">
              <w:rPr>
                <w:rFonts w:ascii="Tahoma" w:hAnsi="Tahoma" w:cs="Tahoma"/>
                <w:sz w:val="20"/>
                <w:szCs w:val="20"/>
              </w:rPr>
              <w:t xml:space="preserve"> 18 </w:t>
            </w:r>
            <w:r>
              <w:rPr>
                <w:rFonts w:ascii="Tahoma" w:hAnsi="Tahoma" w:cs="Tahoma"/>
                <w:sz w:val="20"/>
                <w:szCs w:val="20"/>
              </w:rPr>
              <w:t xml:space="preserve">- </w:t>
            </w:r>
            <w:r w:rsidRPr="00F41BEF">
              <w:rPr>
                <w:rFonts w:ascii="Tahoma" w:hAnsi="Tahoma" w:cs="Tahoma"/>
                <w:sz w:val="20"/>
                <w:szCs w:val="20"/>
              </w:rPr>
              <w:t>62307 Lens cedex</w:t>
            </w:r>
          </w:p>
          <w:p w14:paraId="4D8D0510" w14:textId="77777777" w:rsidR="00E97643" w:rsidRDefault="00E97643" w:rsidP="00E97643">
            <w:pPr>
              <w:pStyle w:val="western"/>
              <w:spacing w:before="0" w:beforeAutospacing="0"/>
              <w:ind w:left="284"/>
              <w:rPr>
                <w:rFonts w:ascii="Tahoma" w:hAnsi="Tahoma" w:cs="Tahoma"/>
                <w:sz w:val="20"/>
                <w:szCs w:val="20"/>
              </w:rPr>
            </w:pPr>
            <w:r w:rsidRPr="00F41BEF">
              <w:rPr>
                <w:rFonts w:ascii="Tahoma" w:hAnsi="Tahoma" w:cs="Tahoma"/>
                <w:sz w:val="20"/>
                <w:szCs w:val="20"/>
              </w:rPr>
              <w:t xml:space="preserve">Site de Lens IUT </w:t>
            </w:r>
            <w:r>
              <w:rPr>
                <w:rFonts w:ascii="Tahoma" w:hAnsi="Tahoma" w:cs="Tahoma"/>
                <w:sz w:val="20"/>
                <w:szCs w:val="20"/>
              </w:rPr>
              <w:t xml:space="preserve">- </w:t>
            </w:r>
            <w:r w:rsidRPr="00F41BEF">
              <w:rPr>
                <w:rFonts w:ascii="Tahoma" w:hAnsi="Tahoma" w:cs="Tahoma"/>
                <w:sz w:val="20"/>
                <w:szCs w:val="20"/>
              </w:rPr>
              <w:t xml:space="preserve">rue de l’Université </w:t>
            </w:r>
            <w:r>
              <w:rPr>
                <w:rFonts w:ascii="Tahoma" w:hAnsi="Tahoma" w:cs="Tahoma"/>
                <w:sz w:val="20"/>
                <w:szCs w:val="20"/>
              </w:rPr>
              <w:t xml:space="preserve">- </w:t>
            </w:r>
            <w:r w:rsidRPr="00F41BEF">
              <w:rPr>
                <w:rFonts w:ascii="Tahoma" w:hAnsi="Tahoma" w:cs="Tahoma"/>
                <w:sz w:val="20"/>
                <w:szCs w:val="20"/>
              </w:rPr>
              <w:t>S</w:t>
            </w:r>
            <w:r>
              <w:rPr>
                <w:rFonts w:ascii="Tahoma" w:hAnsi="Tahoma" w:cs="Tahoma"/>
                <w:sz w:val="20"/>
                <w:szCs w:val="20"/>
              </w:rPr>
              <w:t>.</w:t>
            </w:r>
            <w:r w:rsidRPr="00F41BEF">
              <w:rPr>
                <w:rFonts w:ascii="Tahoma" w:hAnsi="Tahoma" w:cs="Tahoma"/>
                <w:sz w:val="20"/>
                <w:szCs w:val="20"/>
              </w:rPr>
              <w:t>P</w:t>
            </w:r>
            <w:r>
              <w:rPr>
                <w:rFonts w:ascii="Tahoma" w:hAnsi="Tahoma" w:cs="Tahoma"/>
                <w:sz w:val="20"/>
                <w:szCs w:val="20"/>
              </w:rPr>
              <w:t>.</w:t>
            </w:r>
            <w:r w:rsidRPr="00F41BEF">
              <w:rPr>
                <w:rFonts w:ascii="Tahoma" w:hAnsi="Tahoma" w:cs="Tahoma"/>
                <w:sz w:val="20"/>
                <w:szCs w:val="20"/>
              </w:rPr>
              <w:t xml:space="preserve"> 16 </w:t>
            </w:r>
            <w:r>
              <w:rPr>
                <w:rFonts w:ascii="Tahoma" w:hAnsi="Tahoma" w:cs="Tahoma"/>
                <w:sz w:val="20"/>
                <w:szCs w:val="20"/>
              </w:rPr>
              <w:t xml:space="preserve">- </w:t>
            </w:r>
            <w:r w:rsidRPr="00F41BEF">
              <w:rPr>
                <w:rFonts w:ascii="Tahoma" w:hAnsi="Tahoma" w:cs="Tahoma"/>
                <w:sz w:val="20"/>
                <w:szCs w:val="20"/>
              </w:rPr>
              <w:t>62307 Lens cedex</w:t>
            </w:r>
          </w:p>
          <w:p w14:paraId="77B309AD" w14:textId="1B9C0E9E" w:rsidR="00E97643" w:rsidRPr="008E2EB7" w:rsidRDefault="00E97643" w:rsidP="008E2EB7">
            <w:pPr>
              <w:ind w:left="284"/>
              <w:jc w:val="both"/>
              <w:rPr>
                <w:rFonts w:ascii="Tahoma" w:hAnsi="Tahoma" w:cs="Tahoma"/>
              </w:rPr>
            </w:pPr>
            <w:r w:rsidRPr="00EC342C">
              <w:rPr>
                <w:rFonts w:ascii="Tahoma" w:hAnsi="Tahoma" w:cs="Tahoma"/>
              </w:rPr>
              <w:t>Site de Liévin</w:t>
            </w:r>
            <w:r>
              <w:rPr>
                <w:rFonts w:ascii="Tahoma" w:hAnsi="Tahoma" w:cs="Tahoma"/>
              </w:rPr>
              <w:t xml:space="preserve"> -</w:t>
            </w:r>
            <w:r w:rsidRPr="00EC342C">
              <w:rPr>
                <w:rFonts w:ascii="Tahoma" w:hAnsi="Tahoma" w:cs="Tahoma"/>
              </w:rPr>
              <w:t xml:space="preserve"> chemin du Marquage </w:t>
            </w:r>
            <w:r>
              <w:rPr>
                <w:rFonts w:ascii="Tahoma" w:hAnsi="Tahoma" w:cs="Tahoma"/>
              </w:rPr>
              <w:t xml:space="preserve">- </w:t>
            </w:r>
            <w:r w:rsidRPr="00EC342C">
              <w:rPr>
                <w:rFonts w:ascii="Tahoma" w:hAnsi="Tahoma" w:cs="Tahoma"/>
              </w:rPr>
              <w:t>62800 Liévin</w:t>
            </w:r>
          </w:p>
        </w:tc>
      </w:tr>
    </w:tbl>
    <w:p w14:paraId="60808680" w14:textId="0C2F98DE" w:rsidR="006A211C" w:rsidRDefault="006A211C" w:rsidP="00FD29EC">
      <w:pPr>
        <w:spacing w:line="276" w:lineRule="auto"/>
        <w:jc w:val="both"/>
        <w:rPr>
          <w:ins w:id="20" w:author="Amelie Delporte" w:date="2024-03-08T17:05:00Z"/>
          <w:rFonts w:ascii="Tahoma" w:hAnsi="Tahoma" w:cs="Tahoma"/>
          <w:sz w:val="18"/>
          <w:szCs w:val="18"/>
        </w:rPr>
      </w:pPr>
    </w:p>
    <w:p w14:paraId="19083F6A" w14:textId="77777777" w:rsidR="00E5014D" w:rsidRPr="005F4537" w:rsidRDefault="00E5014D" w:rsidP="00FD29EC">
      <w:pPr>
        <w:spacing w:line="276" w:lineRule="auto"/>
        <w:jc w:val="both"/>
        <w:rPr>
          <w:rFonts w:ascii="Tahoma" w:hAnsi="Tahoma" w:cs="Tahoma"/>
          <w:sz w:val="18"/>
          <w:szCs w:val="18"/>
        </w:rPr>
      </w:pPr>
    </w:p>
    <w:p w14:paraId="36DB133A" w14:textId="77777777" w:rsidR="00634D4F" w:rsidRPr="005F4537" w:rsidRDefault="00634D4F" w:rsidP="00634D4F">
      <w:pPr>
        <w:pStyle w:val="Titre2"/>
        <w:spacing w:line="276" w:lineRule="auto"/>
        <w:jc w:val="both"/>
        <w:rPr>
          <w:rFonts w:cs="Tahoma"/>
          <w:sz w:val="18"/>
          <w:szCs w:val="18"/>
          <w:u w:val="single"/>
        </w:rPr>
      </w:pPr>
      <w:r w:rsidRPr="005F4537">
        <w:rPr>
          <w:rFonts w:cs="Tahoma"/>
          <w:sz w:val="18"/>
          <w:szCs w:val="18"/>
          <w:u w:val="single"/>
        </w:rPr>
        <w:t> </w:t>
      </w:r>
      <w:bookmarkStart w:id="21" w:name="_Toc128728998"/>
      <w:bookmarkStart w:id="22" w:name="_Toc180573936"/>
      <w:r w:rsidRPr="005F4537">
        <w:rPr>
          <w:rFonts w:cs="Tahoma"/>
          <w:sz w:val="18"/>
          <w:szCs w:val="18"/>
          <w:u w:val="single"/>
        </w:rPr>
        <w:t>Conditions particulières :</w:t>
      </w:r>
      <w:bookmarkEnd w:id="21"/>
      <w:bookmarkEnd w:id="22"/>
    </w:p>
    <w:p w14:paraId="0D7D65A0" w14:textId="77777777" w:rsidR="00634D4F" w:rsidRPr="005F4537" w:rsidRDefault="00634D4F" w:rsidP="00634D4F">
      <w:pPr>
        <w:spacing w:line="276" w:lineRule="auto"/>
        <w:jc w:val="both"/>
        <w:rPr>
          <w:rFonts w:ascii="Tahoma" w:hAnsi="Tahoma" w:cs="Tahoma"/>
          <w:b/>
          <w:sz w:val="18"/>
          <w:szCs w:val="18"/>
        </w:rPr>
      </w:pPr>
    </w:p>
    <w:p w14:paraId="7E0A9655" w14:textId="04823455" w:rsidR="009C3130" w:rsidRPr="009C3130" w:rsidRDefault="009C3130" w:rsidP="009C3130">
      <w:pPr>
        <w:spacing w:line="276" w:lineRule="auto"/>
        <w:jc w:val="both"/>
        <w:rPr>
          <w:rFonts w:ascii="Tahoma" w:hAnsi="Tahoma" w:cs="Tahoma"/>
          <w:sz w:val="18"/>
          <w:szCs w:val="18"/>
        </w:rPr>
      </w:pPr>
      <w:r w:rsidRPr="009C3130">
        <w:rPr>
          <w:rFonts w:ascii="Tahoma" w:hAnsi="Tahoma" w:cs="Tahoma"/>
          <w:sz w:val="18"/>
          <w:szCs w:val="18"/>
        </w:rPr>
        <w:t xml:space="preserve">Les prestations feront l’objet de bons de commande qui se référeront au marché passé ; ils seront à l’entête du siège de l’Université, du service commun de la documentation, des facultés, des instituts, des unités de formation et de recherche et des centres de recherche. </w:t>
      </w:r>
      <w:r w:rsidRPr="009C3130">
        <w:rPr>
          <w:rFonts w:ascii="Tahoma" w:hAnsi="Tahoma" w:cs="Tahoma"/>
          <w:b/>
          <w:sz w:val="18"/>
          <w:szCs w:val="18"/>
        </w:rPr>
        <w:t xml:space="preserve">Aucune </w:t>
      </w:r>
      <w:r w:rsidR="008E2EB7">
        <w:rPr>
          <w:rFonts w:ascii="Tahoma" w:hAnsi="Tahoma" w:cs="Tahoma"/>
          <w:b/>
          <w:sz w:val="18"/>
          <w:szCs w:val="18"/>
        </w:rPr>
        <w:t>prestation</w:t>
      </w:r>
      <w:r w:rsidRPr="009C3130">
        <w:rPr>
          <w:rFonts w:ascii="Tahoma" w:hAnsi="Tahoma" w:cs="Tahoma"/>
          <w:b/>
          <w:sz w:val="18"/>
          <w:szCs w:val="18"/>
        </w:rPr>
        <w:t xml:space="preserve"> sans bon de commande signé ne doit avoir lieu.</w:t>
      </w:r>
    </w:p>
    <w:p w14:paraId="7736499D" w14:textId="77777777" w:rsidR="009C3130" w:rsidRPr="009C3130" w:rsidRDefault="009C3130" w:rsidP="009C3130">
      <w:pPr>
        <w:spacing w:line="276" w:lineRule="auto"/>
        <w:jc w:val="both"/>
        <w:rPr>
          <w:rFonts w:ascii="Tahoma" w:hAnsi="Tahoma" w:cs="Tahoma"/>
          <w:sz w:val="18"/>
          <w:szCs w:val="18"/>
        </w:rPr>
      </w:pPr>
    </w:p>
    <w:p w14:paraId="78B30D49" w14:textId="75170B73" w:rsidR="009C3130" w:rsidRDefault="009C3130" w:rsidP="009C3130">
      <w:pPr>
        <w:spacing w:line="276" w:lineRule="auto"/>
        <w:jc w:val="both"/>
        <w:rPr>
          <w:rFonts w:ascii="Tahoma" w:hAnsi="Tahoma" w:cs="Tahoma"/>
          <w:bCs/>
          <w:sz w:val="18"/>
          <w:szCs w:val="18"/>
        </w:rPr>
      </w:pPr>
      <w:r w:rsidRPr="009C3130">
        <w:rPr>
          <w:rFonts w:ascii="Tahoma" w:hAnsi="Tahoma" w:cs="Tahoma"/>
          <w:sz w:val="18"/>
          <w:szCs w:val="18"/>
        </w:rPr>
        <w:t xml:space="preserve">Les bons de commande préciseront le service émetteur, l’adresse de livraison et/ou d’installation, la référence du marché, la nature et la description du produit, la quantité et le prix. Ils devront porter la signature de la personne habilitée, à savoir : Président, Secrétaire Général ou Directeur de composante. </w:t>
      </w:r>
      <w:r w:rsidRPr="009C3130">
        <w:rPr>
          <w:rFonts w:ascii="Tahoma" w:hAnsi="Tahoma" w:cs="Tahoma"/>
          <w:b/>
          <w:sz w:val="18"/>
          <w:szCs w:val="18"/>
        </w:rPr>
        <w:t>S</w:t>
      </w:r>
      <w:r w:rsidRPr="009C3130">
        <w:rPr>
          <w:rFonts w:ascii="Tahoma" w:hAnsi="Tahoma" w:cs="Tahoma"/>
          <w:b/>
          <w:bCs/>
          <w:sz w:val="18"/>
          <w:szCs w:val="18"/>
        </w:rPr>
        <w:t>euls les bons de commande signés pourront être honorés par le ou les titulaires</w:t>
      </w:r>
      <w:r w:rsidRPr="009C3130">
        <w:rPr>
          <w:rFonts w:ascii="Tahoma" w:hAnsi="Tahoma" w:cs="Tahoma"/>
          <w:bCs/>
          <w:sz w:val="18"/>
          <w:szCs w:val="18"/>
        </w:rPr>
        <w:t>.</w:t>
      </w:r>
    </w:p>
    <w:p w14:paraId="101F42C7" w14:textId="1A51737C" w:rsidR="00500FCA" w:rsidRDefault="00500FCA" w:rsidP="009C3130">
      <w:pPr>
        <w:spacing w:line="276" w:lineRule="auto"/>
        <w:jc w:val="both"/>
        <w:rPr>
          <w:rFonts w:ascii="Tahoma" w:hAnsi="Tahoma" w:cs="Tahoma"/>
          <w:bCs/>
          <w:sz w:val="18"/>
          <w:szCs w:val="18"/>
        </w:rPr>
      </w:pPr>
    </w:p>
    <w:p w14:paraId="41C80F73" w14:textId="22AA62D9" w:rsidR="00500FCA" w:rsidRPr="009C3130" w:rsidRDefault="00500FCA" w:rsidP="009C3130">
      <w:pPr>
        <w:spacing w:line="276" w:lineRule="auto"/>
        <w:jc w:val="both"/>
        <w:rPr>
          <w:rFonts w:ascii="Tahoma" w:hAnsi="Tahoma" w:cs="Tahoma"/>
          <w:bCs/>
          <w:sz w:val="18"/>
          <w:szCs w:val="18"/>
        </w:rPr>
      </w:pPr>
      <w:r>
        <w:rPr>
          <w:rFonts w:ascii="Tahoma" w:hAnsi="Tahoma" w:cs="Tahoma"/>
          <w:bCs/>
          <w:sz w:val="18"/>
          <w:szCs w:val="18"/>
        </w:rPr>
        <w:t>En cas de retrait du matériel en agence, les modalités et conditions de livraison ci-après ne s’appliquent pas.</w:t>
      </w:r>
    </w:p>
    <w:p w14:paraId="3742B2DE" w14:textId="77777777" w:rsidR="00500FCA" w:rsidRDefault="00500FCA" w:rsidP="009C3130">
      <w:pPr>
        <w:jc w:val="both"/>
        <w:rPr>
          <w:rFonts w:ascii="Tahoma" w:hAnsi="Tahoma" w:cs="Tahoma"/>
          <w:sz w:val="18"/>
          <w:szCs w:val="18"/>
        </w:rPr>
      </w:pPr>
    </w:p>
    <w:p w14:paraId="67291467" w14:textId="41F71AF6" w:rsidR="00634D4F" w:rsidRDefault="00634D4F" w:rsidP="00634D4F">
      <w:pPr>
        <w:jc w:val="both"/>
        <w:rPr>
          <w:rFonts w:ascii="Tahoma" w:hAnsi="Tahoma" w:cs="Tahoma"/>
          <w:sz w:val="18"/>
          <w:szCs w:val="18"/>
        </w:rPr>
      </w:pPr>
      <w:r w:rsidRPr="005F4537">
        <w:rPr>
          <w:rFonts w:ascii="Tahoma" w:hAnsi="Tahoma" w:cs="Tahoma"/>
          <w:sz w:val="18"/>
          <w:szCs w:val="18"/>
        </w:rPr>
        <w:t xml:space="preserve">Afin de faciliter l'exécution du marché, le titulaire indiquera, le nom et les coordonnées du correspondant qui assurera le suivi du marché. </w:t>
      </w:r>
    </w:p>
    <w:p w14:paraId="57758BEE" w14:textId="53860AAE" w:rsidR="00FC6B35" w:rsidRDefault="00FC6B35" w:rsidP="00634D4F">
      <w:pPr>
        <w:jc w:val="both"/>
        <w:rPr>
          <w:rFonts w:ascii="Tahoma" w:hAnsi="Tahoma" w:cs="Tahoma"/>
          <w:sz w:val="18"/>
          <w:szCs w:val="18"/>
        </w:rPr>
      </w:pPr>
    </w:p>
    <w:p w14:paraId="40064BA0" w14:textId="43E19AFF" w:rsidR="00FC6B35" w:rsidRPr="005B61DA" w:rsidRDefault="00FC6B35" w:rsidP="00FC6B35">
      <w:pPr>
        <w:spacing w:line="276" w:lineRule="auto"/>
        <w:jc w:val="both"/>
        <w:rPr>
          <w:rFonts w:ascii="Tahoma" w:hAnsi="Tahoma" w:cs="Tahoma"/>
          <w:sz w:val="18"/>
          <w:szCs w:val="18"/>
        </w:rPr>
      </w:pPr>
      <w:r w:rsidRPr="005B61DA">
        <w:rPr>
          <w:rFonts w:ascii="Tahoma" w:hAnsi="Tahoma" w:cs="Tahoma"/>
          <w:sz w:val="18"/>
          <w:szCs w:val="18"/>
        </w:rPr>
        <w:t xml:space="preserve">Avant </w:t>
      </w:r>
      <w:r w:rsidR="005B61DA">
        <w:rPr>
          <w:rFonts w:ascii="Tahoma" w:hAnsi="Tahoma" w:cs="Tahoma"/>
          <w:sz w:val="18"/>
          <w:szCs w:val="18"/>
        </w:rPr>
        <w:t>livraison</w:t>
      </w:r>
      <w:r w:rsidRPr="005B61DA">
        <w:rPr>
          <w:rFonts w:ascii="Tahoma" w:hAnsi="Tahoma" w:cs="Tahoma"/>
          <w:sz w:val="18"/>
          <w:szCs w:val="18"/>
        </w:rPr>
        <w:t xml:space="preserve">, le titulaire contactera, par téléphone, l'utilisateur à qui le matériel est destiné, afin de fixer avec lui, la date et les modalités d'installation. </w:t>
      </w:r>
    </w:p>
    <w:p w14:paraId="4C901B21" w14:textId="77777777" w:rsidR="00FC6B35" w:rsidRPr="005B61DA" w:rsidRDefault="00FC6B35" w:rsidP="00FC6B35">
      <w:pPr>
        <w:spacing w:line="276" w:lineRule="auto"/>
        <w:jc w:val="both"/>
        <w:rPr>
          <w:rFonts w:ascii="Tahoma" w:hAnsi="Tahoma" w:cs="Tahoma"/>
          <w:sz w:val="18"/>
          <w:szCs w:val="18"/>
        </w:rPr>
      </w:pPr>
    </w:p>
    <w:p w14:paraId="585495DE" w14:textId="6C7BFDE5" w:rsidR="00FC6B35" w:rsidRPr="005B61DA" w:rsidRDefault="00FC6B35" w:rsidP="00FC6B35">
      <w:pPr>
        <w:spacing w:line="276" w:lineRule="auto"/>
        <w:jc w:val="both"/>
        <w:rPr>
          <w:rFonts w:ascii="Tahoma" w:hAnsi="Tahoma" w:cs="Tahoma"/>
          <w:sz w:val="18"/>
          <w:szCs w:val="18"/>
        </w:rPr>
      </w:pPr>
      <w:r w:rsidRPr="005B61DA">
        <w:rPr>
          <w:rFonts w:ascii="Tahoma" w:hAnsi="Tahoma" w:cs="Tahoma"/>
          <w:sz w:val="18"/>
          <w:szCs w:val="18"/>
        </w:rPr>
        <w:t xml:space="preserve">La livraison et l’installation seront effectuées par le titulaire sous sa seule responsabilité d’assurer ou de faire assurer à ses frais le départ d’usine, le chargement, le transport, le déchargement et l’installation des divers équipements dans les locaux </w:t>
      </w:r>
      <w:r w:rsidRPr="005B61DA">
        <w:rPr>
          <w:rFonts w:ascii="Tahoma" w:hAnsi="Tahoma" w:cs="Tahoma"/>
          <w:sz w:val="18"/>
          <w:szCs w:val="18"/>
        </w:rPr>
        <w:lastRenderedPageBreak/>
        <w:t>dédiés. Chaque livraison sera effectuée franco de port et d’emballage à l’Université. Les matériels seront OBLIGATOIREMENT accompagnés d’un bon de livraison précisant le nom du titulaire, la date d’expédition, la date de livraison, la référence du marché, la nature et la quantité des équipements livrés à installer. La signature du bon de livraison ne vaut pas admission et ne saurait remplacer la procédure décrite à l’article 5 ci-dessous.</w:t>
      </w:r>
    </w:p>
    <w:p w14:paraId="2E00A90F" w14:textId="5FA00261" w:rsidR="00634D4F" w:rsidRPr="005B61DA" w:rsidRDefault="00634D4F" w:rsidP="00634D4F">
      <w:pPr>
        <w:spacing w:line="276" w:lineRule="auto"/>
        <w:jc w:val="both"/>
        <w:rPr>
          <w:rFonts w:ascii="Tahoma" w:hAnsi="Tahoma" w:cs="Tahoma"/>
          <w:sz w:val="18"/>
          <w:szCs w:val="18"/>
        </w:rPr>
      </w:pPr>
    </w:p>
    <w:p w14:paraId="711A989A" w14:textId="40EAFA7C" w:rsidR="00FC6B35" w:rsidRPr="005B61DA" w:rsidRDefault="00FC6B35" w:rsidP="00FC6B35">
      <w:pPr>
        <w:pStyle w:val="Titre2"/>
        <w:spacing w:line="276" w:lineRule="auto"/>
        <w:jc w:val="both"/>
        <w:rPr>
          <w:rFonts w:cs="Tahoma"/>
          <w:sz w:val="18"/>
          <w:szCs w:val="18"/>
          <w:u w:val="single"/>
        </w:rPr>
      </w:pPr>
      <w:r w:rsidRPr="005B61DA">
        <w:rPr>
          <w:rFonts w:cs="Tahoma"/>
          <w:sz w:val="18"/>
          <w:szCs w:val="18"/>
          <w:u w:val="single"/>
        </w:rPr>
        <w:t xml:space="preserve"> </w:t>
      </w:r>
      <w:bookmarkStart w:id="23" w:name="_Toc180573937"/>
      <w:r w:rsidRPr="005B61DA">
        <w:rPr>
          <w:rFonts w:cs="Tahoma"/>
          <w:sz w:val="18"/>
          <w:szCs w:val="18"/>
          <w:u w:val="single"/>
        </w:rPr>
        <w:t>Installation et mise en service :</w:t>
      </w:r>
      <w:bookmarkEnd w:id="23"/>
    </w:p>
    <w:p w14:paraId="245D3140" w14:textId="77777777" w:rsidR="00FC6B35" w:rsidRPr="005B61DA" w:rsidRDefault="00FC6B35" w:rsidP="00FC6B35">
      <w:pPr>
        <w:spacing w:line="276" w:lineRule="auto"/>
        <w:jc w:val="both"/>
        <w:rPr>
          <w:rFonts w:ascii="Tahoma" w:hAnsi="Tahoma" w:cs="Tahoma"/>
          <w:sz w:val="18"/>
          <w:szCs w:val="18"/>
        </w:rPr>
      </w:pPr>
    </w:p>
    <w:p w14:paraId="18881CB5" w14:textId="78F58A43" w:rsidR="00FC6B35" w:rsidRDefault="005354D5" w:rsidP="00FC6B35">
      <w:pPr>
        <w:spacing w:line="276" w:lineRule="auto"/>
        <w:jc w:val="both"/>
        <w:rPr>
          <w:rFonts w:ascii="Tahoma" w:hAnsi="Tahoma" w:cs="Tahoma"/>
          <w:sz w:val="18"/>
          <w:szCs w:val="18"/>
        </w:rPr>
      </w:pPr>
      <w:r>
        <w:rPr>
          <w:rFonts w:ascii="Tahoma" w:hAnsi="Tahoma" w:cs="Tahoma"/>
          <w:sz w:val="18"/>
          <w:szCs w:val="18"/>
        </w:rPr>
        <w:t>Sans objet</w:t>
      </w:r>
    </w:p>
    <w:p w14:paraId="2306EEAF" w14:textId="77777777" w:rsidR="00FC6B35" w:rsidRPr="005F4537" w:rsidRDefault="00FC6B35" w:rsidP="00FC6B35">
      <w:pPr>
        <w:spacing w:line="276" w:lineRule="auto"/>
        <w:jc w:val="both"/>
        <w:rPr>
          <w:rFonts w:ascii="Tahoma" w:hAnsi="Tahoma" w:cs="Tahoma"/>
          <w:sz w:val="18"/>
          <w:szCs w:val="18"/>
        </w:rPr>
      </w:pPr>
    </w:p>
    <w:p w14:paraId="6A625EAB" w14:textId="77777777" w:rsidR="00634D4F" w:rsidRPr="005F4537" w:rsidRDefault="00634D4F" w:rsidP="00634D4F">
      <w:pPr>
        <w:pStyle w:val="Titre2"/>
        <w:spacing w:line="276" w:lineRule="auto"/>
        <w:jc w:val="both"/>
        <w:rPr>
          <w:rFonts w:cs="Tahoma"/>
          <w:sz w:val="18"/>
          <w:szCs w:val="18"/>
          <w:u w:val="single"/>
        </w:rPr>
      </w:pPr>
      <w:r w:rsidRPr="005F4537">
        <w:rPr>
          <w:rFonts w:cs="Tahoma"/>
          <w:sz w:val="18"/>
          <w:szCs w:val="18"/>
          <w:u w:val="single"/>
        </w:rPr>
        <w:t> </w:t>
      </w:r>
      <w:bookmarkStart w:id="24" w:name="_Toc115861991"/>
      <w:bookmarkStart w:id="25" w:name="_Toc128728999"/>
      <w:bookmarkStart w:id="26" w:name="_Toc180573938"/>
      <w:r w:rsidRPr="005F4537">
        <w:rPr>
          <w:rFonts w:cs="Tahoma"/>
          <w:sz w:val="18"/>
          <w:szCs w:val="18"/>
          <w:u w:val="single"/>
        </w:rPr>
        <w:t>Fonctionnement des bons de commandes :</w:t>
      </w:r>
      <w:bookmarkEnd w:id="24"/>
      <w:bookmarkEnd w:id="25"/>
      <w:bookmarkEnd w:id="26"/>
    </w:p>
    <w:p w14:paraId="5689E1F5" w14:textId="77777777" w:rsidR="00852035" w:rsidRPr="00FC6B35" w:rsidRDefault="00852035" w:rsidP="00634D4F">
      <w:pPr>
        <w:autoSpaceDE w:val="0"/>
        <w:autoSpaceDN w:val="0"/>
        <w:adjustRightInd w:val="0"/>
        <w:jc w:val="both"/>
        <w:rPr>
          <w:rFonts w:ascii="Tahoma" w:hAnsi="Tahoma" w:cs="Tahoma"/>
          <w:sz w:val="18"/>
          <w:szCs w:val="18"/>
          <w:highlight w:val="yellow"/>
        </w:rPr>
      </w:pPr>
    </w:p>
    <w:p w14:paraId="22DA6FF2"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Pour être valides, les bons de commande doivent être signés par la personne dûment habilitée à engager le pouvoir adjudicateur (représentant légal de l’établissement ou son délégataire) et sont notifiés au titulaire, par le service émetteur, par tout moyen.</w:t>
      </w:r>
    </w:p>
    <w:p w14:paraId="31055C60" w14:textId="77777777" w:rsidR="00634D4F" w:rsidRPr="005B61DA" w:rsidRDefault="00634D4F" w:rsidP="00634D4F">
      <w:pPr>
        <w:jc w:val="both"/>
        <w:rPr>
          <w:rFonts w:ascii="Tahoma" w:hAnsi="Tahoma" w:cs="Tahoma"/>
          <w:sz w:val="18"/>
          <w:szCs w:val="18"/>
        </w:rPr>
      </w:pPr>
    </w:p>
    <w:p w14:paraId="35B590F6" w14:textId="328CF01A" w:rsidR="00634D4F" w:rsidRPr="005B61DA" w:rsidRDefault="00D430D7" w:rsidP="00634D4F">
      <w:pPr>
        <w:pStyle w:val="Paragraphedeliste"/>
        <w:numPr>
          <w:ilvl w:val="0"/>
          <w:numId w:val="19"/>
        </w:numPr>
        <w:autoSpaceDE w:val="0"/>
        <w:autoSpaceDN w:val="0"/>
        <w:adjustRightInd w:val="0"/>
        <w:ind w:left="284" w:hanging="283"/>
        <w:jc w:val="both"/>
        <w:rPr>
          <w:rFonts w:ascii="Tahoma" w:eastAsia="Times New Roman" w:hAnsi="Tahoma" w:cs="Tahoma"/>
          <w:sz w:val="18"/>
          <w:szCs w:val="18"/>
          <w:lang w:eastAsia="fr-FR"/>
        </w:rPr>
      </w:pPr>
      <w:r w:rsidRPr="005B61DA">
        <w:rPr>
          <w:rFonts w:ascii="Tahoma" w:eastAsia="Times New Roman" w:hAnsi="Tahoma" w:cs="Tahoma"/>
          <w:sz w:val="18"/>
          <w:szCs w:val="18"/>
          <w:lang w:eastAsia="fr-FR"/>
        </w:rPr>
        <w:t>Le délai d’exécution de la prestation est déclenché par</w:t>
      </w:r>
      <w:r w:rsidR="00634D4F" w:rsidRPr="005B61DA">
        <w:rPr>
          <w:rFonts w:ascii="Tahoma" w:eastAsia="Times New Roman" w:hAnsi="Tahoma" w:cs="Tahoma"/>
          <w:sz w:val="18"/>
          <w:szCs w:val="18"/>
          <w:lang w:eastAsia="fr-FR"/>
        </w:rPr>
        <w:t xml:space="preserve"> l’émission d’un bon de commande spécifique auprès du titulaire. </w:t>
      </w:r>
    </w:p>
    <w:p w14:paraId="11870F27"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Chaque bon de commande précise notamment :</w:t>
      </w:r>
    </w:p>
    <w:p w14:paraId="055D0039"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le numéro et la date du bon de commande</w:t>
      </w:r>
    </w:p>
    <w:p w14:paraId="5BDE2EE5"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la désignation et l’adresse du service destinataire des prestations</w:t>
      </w:r>
    </w:p>
    <w:p w14:paraId="75B9FD20"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l’adresse de facturation et le code service - le numéro du marché</w:t>
      </w:r>
    </w:p>
    <w:p w14:paraId="7B30B114"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la désignation et la quantité des prestations commandées (contenu détaillé)</w:t>
      </w:r>
    </w:p>
    <w:p w14:paraId="1606413B"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le délai d'exécution de la prestation</w:t>
      </w:r>
    </w:p>
    <w:p w14:paraId="09013CBE"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la date de début d'exécution du bon de commande</w:t>
      </w:r>
    </w:p>
    <w:p w14:paraId="0F84035E"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la date de fin d'exécution du bon de commande</w:t>
      </w:r>
    </w:p>
    <w:p w14:paraId="5681E56B"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la référence au devis, le cas échéant</w:t>
      </w:r>
    </w:p>
    <w:p w14:paraId="504B2385"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le prix correspondant hors taxes (HT) et toutes taxes comprises (TTC)</w:t>
      </w:r>
    </w:p>
    <w:p w14:paraId="6D9E8380"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le montant total du bon de commande</w:t>
      </w:r>
    </w:p>
    <w:p w14:paraId="7527ABB3"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les délais de livraison, le cas échéant</w:t>
      </w:r>
    </w:p>
    <w:p w14:paraId="0DF2E8F1"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les lieux d'exécution des prestations</w:t>
      </w:r>
    </w:p>
    <w:p w14:paraId="3ADF2338" w14:textId="77777777" w:rsidR="00634D4F" w:rsidRPr="005B61DA" w:rsidRDefault="00634D4F" w:rsidP="00634D4F">
      <w:pPr>
        <w:autoSpaceDE w:val="0"/>
        <w:autoSpaceDN w:val="0"/>
        <w:adjustRightInd w:val="0"/>
        <w:jc w:val="both"/>
        <w:rPr>
          <w:rFonts w:ascii="Tahoma" w:hAnsi="Tahoma" w:cs="Tahoma"/>
          <w:sz w:val="18"/>
          <w:szCs w:val="18"/>
        </w:rPr>
      </w:pPr>
    </w:p>
    <w:p w14:paraId="1D56E1A1" w14:textId="77777777" w:rsidR="00634D4F" w:rsidRPr="005B61DA" w:rsidRDefault="00634D4F" w:rsidP="00634D4F">
      <w:pPr>
        <w:autoSpaceDE w:val="0"/>
        <w:autoSpaceDN w:val="0"/>
        <w:adjustRightInd w:val="0"/>
        <w:spacing w:line="276" w:lineRule="auto"/>
        <w:jc w:val="both"/>
        <w:rPr>
          <w:rFonts w:ascii="Tahoma" w:hAnsi="Tahoma" w:cs="Tahoma"/>
          <w:sz w:val="18"/>
          <w:szCs w:val="18"/>
        </w:rPr>
      </w:pPr>
      <w:r w:rsidRPr="005B61DA">
        <w:rPr>
          <w:rFonts w:ascii="Tahoma" w:hAnsi="Tahoma" w:cs="Tahoma"/>
          <w:sz w:val="18"/>
          <w:szCs w:val="18"/>
        </w:rPr>
        <w:t>Lorsque le titulaire est mis dans l'impossibilité de respecter le délai contractuel, il doit formuler une demande expresse de report de délai exposant clairement les circonstances du retard prévu, la date de survenance du fait générateur et le délai supplémentaire demandé dans les conditions prévues du CCAG de référence.</w:t>
      </w:r>
    </w:p>
    <w:p w14:paraId="291A9F80" w14:textId="77777777" w:rsidR="00634D4F" w:rsidRPr="005B61DA" w:rsidRDefault="00634D4F" w:rsidP="00634D4F">
      <w:pPr>
        <w:autoSpaceDE w:val="0"/>
        <w:autoSpaceDN w:val="0"/>
        <w:adjustRightInd w:val="0"/>
        <w:spacing w:line="276" w:lineRule="auto"/>
        <w:jc w:val="both"/>
        <w:rPr>
          <w:rFonts w:ascii="Tahoma" w:hAnsi="Tahoma" w:cs="Tahoma"/>
          <w:sz w:val="18"/>
          <w:szCs w:val="18"/>
        </w:rPr>
      </w:pPr>
    </w:p>
    <w:p w14:paraId="279E1ECF" w14:textId="6B381EF8" w:rsidR="00634D4F" w:rsidRPr="005F4537" w:rsidRDefault="00634D4F" w:rsidP="00634D4F">
      <w:pPr>
        <w:autoSpaceDE w:val="0"/>
        <w:autoSpaceDN w:val="0"/>
        <w:adjustRightInd w:val="0"/>
        <w:spacing w:line="276" w:lineRule="auto"/>
        <w:jc w:val="both"/>
        <w:rPr>
          <w:rFonts w:ascii="Tahoma" w:hAnsi="Tahoma" w:cs="Tahoma"/>
          <w:sz w:val="18"/>
          <w:szCs w:val="18"/>
        </w:rPr>
      </w:pPr>
      <w:r w:rsidRPr="005B61DA">
        <w:rPr>
          <w:rFonts w:ascii="Tahoma" w:hAnsi="Tahoma" w:cs="Tahoma"/>
          <w:sz w:val="18"/>
          <w:szCs w:val="18"/>
        </w:rPr>
        <w:t>La prestation prévue au bon de commande pourra être modifiée par l’université. Cette modification doit être notifiée par tout moyen permettant d’attester la date de réception par le titulaire. Les modifications peuvent également faire l’objet d’un nouveau bon de commande qui remplace le précédent (notamment s’il existe une différence entre les quantités estimées et les quantités réelles nécessaires à la bonne exécution des prestations).</w:t>
      </w:r>
    </w:p>
    <w:p w14:paraId="7810AB8F" w14:textId="02F62D59" w:rsidR="00634D4F" w:rsidRDefault="00634D4F" w:rsidP="00634D4F">
      <w:pPr>
        <w:autoSpaceDE w:val="0"/>
        <w:autoSpaceDN w:val="0"/>
        <w:adjustRightInd w:val="0"/>
        <w:jc w:val="both"/>
        <w:rPr>
          <w:rFonts w:ascii="Tahoma" w:hAnsi="Tahoma" w:cs="Tahoma"/>
          <w:sz w:val="18"/>
          <w:szCs w:val="18"/>
        </w:rPr>
      </w:pPr>
    </w:p>
    <w:p w14:paraId="770DC936" w14:textId="77777777" w:rsidR="005C54B7" w:rsidRPr="005F4537" w:rsidRDefault="005C54B7" w:rsidP="005C54B7">
      <w:pPr>
        <w:autoSpaceDE w:val="0"/>
        <w:autoSpaceDN w:val="0"/>
        <w:adjustRightInd w:val="0"/>
        <w:jc w:val="both"/>
        <w:rPr>
          <w:rFonts w:ascii="Tahoma" w:hAnsi="Tahoma" w:cs="Tahoma"/>
          <w:sz w:val="18"/>
          <w:szCs w:val="18"/>
        </w:rPr>
      </w:pPr>
    </w:p>
    <w:p w14:paraId="32928E47" w14:textId="77777777" w:rsidR="00634D4F" w:rsidRPr="005F4537" w:rsidRDefault="00634D4F" w:rsidP="00634D4F">
      <w:pPr>
        <w:pStyle w:val="Titre2"/>
        <w:spacing w:line="276" w:lineRule="auto"/>
        <w:jc w:val="both"/>
        <w:rPr>
          <w:rFonts w:cs="Tahoma"/>
          <w:sz w:val="18"/>
          <w:szCs w:val="18"/>
          <w:u w:val="single"/>
        </w:rPr>
      </w:pPr>
      <w:r w:rsidRPr="005F4537">
        <w:rPr>
          <w:rFonts w:cs="Tahoma"/>
          <w:sz w:val="18"/>
          <w:szCs w:val="18"/>
          <w:u w:val="single"/>
        </w:rPr>
        <w:t> </w:t>
      </w:r>
      <w:bookmarkStart w:id="27" w:name="_Toc115861992"/>
      <w:bookmarkStart w:id="28" w:name="_Toc128729000"/>
      <w:bookmarkStart w:id="29" w:name="_Toc180573939"/>
      <w:r w:rsidRPr="005F4537">
        <w:rPr>
          <w:rFonts w:cs="Tahoma"/>
          <w:sz w:val="18"/>
          <w:szCs w:val="18"/>
          <w:u w:val="single"/>
        </w:rPr>
        <w:t>Notification des bons de commande</w:t>
      </w:r>
      <w:bookmarkEnd w:id="27"/>
      <w:bookmarkEnd w:id="28"/>
      <w:bookmarkEnd w:id="29"/>
    </w:p>
    <w:p w14:paraId="3B69010D" w14:textId="77777777" w:rsidR="00634D4F" w:rsidRPr="005F4537" w:rsidRDefault="00634D4F" w:rsidP="00634D4F">
      <w:pPr>
        <w:rPr>
          <w:rFonts w:ascii="Tahoma" w:hAnsi="Tahoma" w:cs="Tahoma"/>
          <w:sz w:val="18"/>
          <w:szCs w:val="18"/>
        </w:rPr>
      </w:pPr>
    </w:p>
    <w:p w14:paraId="465A1F99" w14:textId="77777777" w:rsidR="00634D4F" w:rsidRPr="005F4537" w:rsidRDefault="00634D4F" w:rsidP="00634D4F">
      <w:pPr>
        <w:autoSpaceDE w:val="0"/>
        <w:autoSpaceDN w:val="0"/>
        <w:adjustRightInd w:val="0"/>
        <w:spacing w:line="276" w:lineRule="auto"/>
        <w:jc w:val="both"/>
        <w:rPr>
          <w:rFonts w:ascii="Tahoma" w:hAnsi="Tahoma" w:cs="Tahoma"/>
          <w:sz w:val="18"/>
          <w:szCs w:val="18"/>
        </w:rPr>
      </w:pPr>
      <w:r w:rsidRPr="005F4537">
        <w:rPr>
          <w:rFonts w:ascii="Tahoma" w:hAnsi="Tahoma" w:cs="Tahoma"/>
          <w:sz w:val="18"/>
          <w:szCs w:val="18"/>
        </w:rPr>
        <w:t xml:space="preserve">Les bons de commande sont notifiés par l'acheteur au titulaire, conformément à l’article 3.7 du CCAG-FCS-2021. Ils sont notifiés </w:t>
      </w:r>
      <w:r w:rsidRPr="005F4537">
        <w:rPr>
          <w:rFonts w:ascii="Tahoma" w:hAnsi="Tahoma" w:cs="Tahoma"/>
          <w:b/>
          <w:sz w:val="18"/>
          <w:szCs w:val="18"/>
        </w:rPr>
        <w:t>par courrier, courriel ou courrier électronique avec accusé de réception</w:t>
      </w:r>
      <w:r w:rsidRPr="005F4537">
        <w:rPr>
          <w:rFonts w:ascii="Tahoma" w:hAnsi="Tahoma" w:cs="Tahoma"/>
          <w:sz w:val="18"/>
          <w:szCs w:val="18"/>
        </w:rPr>
        <w:t>.</w:t>
      </w:r>
    </w:p>
    <w:p w14:paraId="0A7AFC30" w14:textId="77777777" w:rsidR="00634D4F" w:rsidRPr="005F4537" w:rsidRDefault="00634D4F" w:rsidP="00634D4F">
      <w:pPr>
        <w:rPr>
          <w:rFonts w:ascii="Tahoma" w:hAnsi="Tahoma" w:cs="Tahoma"/>
          <w:sz w:val="18"/>
          <w:szCs w:val="18"/>
        </w:rPr>
      </w:pPr>
    </w:p>
    <w:p w14:paraId="2B297B7B" w14:textId="77777777" w:rsidR="00634D4F" w:rsidRPr="005F4537" w:rsidRDefault="00634D4F" w:rsidP="00634D4F">
      <w:pPr>
        <w:pStyle w:val="Titre2"/>
        <w:spacing w:line="276" w:lineRule="auto"/>
        <w:jc w:val="both"/>
        <w:rPr>
          <w:rFonts w:cs="Tahoma"/>
          <w:sz w:val="18"/>
          <w:szCs w:val="18"/>
          <w:u w:val="single"/>
        </w:rPr>
      </w:pPr>
      <w:r w:rsidRPr="005F4537">
        <w:rPr>
          <w:rFonts w:cs="Tahoma"/>
          <w:sz w:val="18"/>
          <w:szCs w:val="18"/>
          <w:u w:val="single"/>
        </w:rPr>
        <w:t> </w:t>
      </w:r>
      <w:bookmarkStart w:id="30" w:name="_Toc115861993"/>
      <w:bookmarkStart w:id="31" w:name="_Toc128729001"/>
      <w:bookmarkStart w:id="32" w:name="_Toc180573940"/>
      <w:r w:rsidRPr="005F4537">
        <w:rPr>
          <w:rFonts w:cs="Tahoma"/>
          <w:sz w:val="18"/>
          <w:szCs w:val="18"/>
          <w:u w:val="single"/>
        </w:rPr>
        <w:t>Modification d</w:t>
      </w:r>
      <w:bookmarkEnd w:id="30"/>
      <w:r w:rsidRPr="005F4537">
        <w:rPr>
          <w:rFonts w:cs="Tahoma"/>
          <w:sz w:val="18"/>
          <w:szCs w:val="18"/>
          <w:u w:val="single"/>
        </w:rPr>
        <w:t>u marché</w:t>
      </w:r>
      <w:bookmarkEnd w:id="31"/>
      <w:bookmarkEnd w:id="32"/>
    </w:p>
    <w:p w14:paraId="74D64154" w14:textId="77777777" w:rsidR="00115F98" w:rsidRPr="005F4537" w:rsidRDefault="00115F98" w:rsidP="00634D4F">
      <w:pPr>
        <w:autoSpaceDE w:val="0"/>
        <w:autoSpaceDN w:val="0"/>
        <w:adjustRightInd w:val="0"/>
        <w:spacing w:line="276" w:lineRule="auto"/>
        <w:jc w:val="both"/>
        <w:rPr>
          <w:rFonts w:ascii="Tahoma" w:hAnsi="Tahoma" w:cs="Tahoma"/>
          <w:sz w:val="18"/>
          <w:szCs w:val="18"/>
        </w:rPr>
      </w:pPr>
    </w:p>
    <w:p w14:paraId="36D0862C" w14:textId="77777777" w:rsidR="00115F98" w:rsidRPr="005F4537" w:rsidRDefault="00115F98" w:rsidP="00115F98">
      <w:pPr>
        <w:autoSpaceDE w:val="0"/>
        <w:spacing w:line="276" w:lineRule="auto"/>
        <w:rPr>
          <w:rFonts w:ascii="Tahoma" w:hAnsi="Tahoma" w:cs="Tahoma"/>
          <w:sz w:val="18"/>
          <w:szCs w:val="18"/>
        </w:rPr>
      </w:pPr>
      <w:r w:rsidRPr="005F4537">
        <w:rPr>
          <w:rFonts w:ascii="Tahoma" w:hAnsi="Tahoma" w:cs="Tahoma"/>
          <w:b/>
          <w:bCs/>
          <w:iCs/>
          <w:sz w:val="18"/>
          <w:szCs w:val="18"/>
        </w:rPr>
        <w:t>Clause de réexamen – modifications prévisibles du contrat</w:t>
      </w:r>
    </w:p>
    <w:p w14:paraId="78B80718" w14:textId="448CD09F" w:rsidR="00115F98" w:rsidRPr="005F4537" w:rsidRDefault="00115F98" w:rsidP="00115F98">
      <w:pPr>
        <w:autoSpaceDE w:val="0"/>
        <w:autoSpaceDN w:val="0"/>
        <w:adjustRightInd w:val="0"/>
        <w:spacing w:line="276" w:lineRule="auto"/>
        <w:rPr>
          <w:rFonts w:ascii="Tahoma" w:hAnsi="Tahoma" w:cs="Tahoma"/>
          <w:sz w:val="18"/>
          <w:szCs w:val="18"/>
        </w:rPr>
      </w:pPr>
      <w:r w:rsidRPr="005F4537">
        <w:rPr>
          <w:rFonts w:ascii="Tahoma" w:hAnsi="Tahoma" w:cs="Tahoma"/>
          <w:sz w:val="18"/>
          <w:szCs w:val="18"/>
        </w:rPr>
        <w:t>Conformément aux dispositions prévues dans l'article R.2194-1 du Code de la Commande Publique, le présent marché introduit une clause de réexamen.</w:t>
      </w:r>
    </w:p>
    <w:p w14:paraId="2889500B" w14:textId="77777777" w:rsidR="00115F98" w:rsidRPr="005F4537" w:rsidRDefault="00115F98" w:rsidP="00634D4F">
      <w:pPr>
        <w:autoSpaceDE w:val="0"/>
        <w:autoSpaceDN w:val="0"/>
        <w:adjustRightInd w:val="0"/>
        <w:spacing w:line="276" w:lineRule="auto"/>
        <w:jc w:val="both"/>
        <w:rPr>
          <w:rFonts w:ascii="Tahoma" w:hAnsi="Tahoma" w:cs="Tahoma"/>
          <w:sz w:val="18"/>
          <w:szCs w:val="18"/>
        </w:rPr>
      </w:pPr>
    </w:p>
    <w:p w14:paraId="5F19492F" w14:textId="5A953118" w:rsidR="00634D4F" w:rsidRPr="005F4537" w:rsidRDefault="00634D4F" w:rsidP="00634D4F">
      <w:pPr>
        <w:autoSpaceDE w:val="0"/>
        <w:autoSpaceDN w:val="0"/>
        <w:adjustRightInd w:val="0"/>
        <w:spacing w:line="276" w:lineRule="auto"/>
        <w:jc w:val="both"/>
        <w:rPr>
          <w:rFonts w:ascii="Tahoma" w:hAnsi="Tahoma" w:cs="Tahoma"/>
          <w:sz w:val="18"/>
          <w:szCs w:val="18"/>
        </w:rPr>
      </w:pPr>
      <w:r w:rsidRPr="005F4537">
        <w:rPr>
          <w:rFonts w:ascii="Tahoma" w:hAnsi="Tahoma" w:cs="Tahoma"/>
          <w:sz w:val="18"/>
          <w:szCs w:val="18"/>
        </w:rPr>
        <w:t>En cas de retrait ou d’adjonction de sites : cette modification fera l’objet d’un avenant. Il est à noter qu’en cas de retrait d’un site, seules les prestations réellement effectuées seront dues au titulaire.</w:t>
      </w:r>
    </w:p>
    <w:p w14:paraId="2791033B" w14:textId="77777777" w:rsidR="00634D4F" w:rsidRPr="005F4537" w:rsidRDefault="00634D4F" w:rsidP="00634D4F">
      <w:pPr>
        <w:autoSpaceDE w:val="0"/>
        <w:autoSpaceDN w:val="0"/>
        <w:adjustRightInd w:val="0"/>
        <w:spacing w:line="276" w:lineRule="auto"/>
        <w:jc w:val="both"/>
        <w:rPr>
          <w:rFonts w:ascii="Tahoma" w:hAnsi="Tahoma" w:cs="Tahoma"/>
          <w:sz w:val="18"/>
          <w:szCs w:val="18"/>
        </w:rPr>
      </w:pPr>
    </w:p>
    <w:p w14:paraId="0135A549" w14:textId="77777777" w:rsidR="00634D4F" w:rsidRPr="005F4537" w:rsidRDefault="00634D4F" w:rsidP="00634D4F">
      <w:pPr>
        <w:autoSpaceDE w:val="0"/>
        <w:autoSpaceDN w:val="0"/>
        <w:adjustRightInd w:val="0"/>
        <w:spacing w:line="276" w:lineRule="auto"/>
        <w:jc w:val="both"/>
        <w:rPr>
          <w:rFonts w:ascii="Tahoma" w:hAnsi="Tahoma" w:cs="Tahoma"/>
          <w:sz w:val="18"/>
          <w:szCs w:val="18"/>
        </w:rPr>
      </w:pPr>
      <w:r w:rsidRPr="005F4537">
        <w:rPr>
          <w:rFonts w:ascii="Tahoma" w:hAnsi="Tahoma" w:cs="Tahoma"/>
          <w:sz w:val="18"/>
          <w:szCs w:val="18"/>
        </w:rPr>
        <w:t>Le titulaire ne pourra effectuer aucune modification de son fait sans l’accord écrit de l’université signataire du bon de commande. Il pourra facturer uniquement sur la base du bon de commande émis. Toute modification doit faire l’objet d’un accord des deux parties, matérialisé par un nouveau bon de commande.</w:t>
      </w:r>
    </w:p>
    <w:p w14:paraId="02129380" w14:textId="77777777" w:rsidR="00634D4F" w:rsidRPr="005F4537" w:rsidRDefault="00634D4F" w:rsidP="00634D4F">
      <w:pPr>
        <w:spacing w:line="276" w:lineRule="auto"/>
        <w:rPr>
          <w:rFonts w:ascii="Tahoma" w:hAnsi="Tahoma" w:cs="Tahoma"/>
          <w:sz w:val="18"/>
          <w:szCs w:val="18"/>
        </w:rPr>
      </w:pPr>
    </w:p>
    <w:p w14:paraId="66E13DAB" w14:textId="77777777" w:rsidR="00634D4F" w:rsidRPr="005F4537" w:rsidRDefault="00634D4F" w:rsidP="00634D4F">
      <w:pPr>
        <w:pStyle w:val="Titre2"/>
        <w:spacing w:line="276" w:lineRule="auto"/>
        <w:jc w:val="both"/>
        <w:rPr>
          <w:rFonts w:cs="Tahoma"/>
          <w:sz w:val="18"/>
          <w:szCs w:val="18"/>
          <w:u w:val="single"/>
        </w:rPr>
      </w:pPr>
      <w:r w:rsidRPr="005F4537">
        <w:rPr>
          <w:rFonts w:cs="Tahoma"/>
          <w:sz w:val="18"/>
          <w:szCs w:val="18"/>
          <w:u w:val="single"/>
        </w:rPr>
        <w:t> </w:t>
      </w:r>
      <w:bookmarkStart w:id="33" w:name="_Toc115861994"/>
      <w:bookmarkStart w:id="34" w:name="_Toc128729002"/>
      <w:bookmarkStart w:id="35" w:name="_Toc180573941"/>
      <w:r w:rsidRPr="005F4537">
        <w:rPr>
          <w:rFonts w:cs="Tahoma"/>
          <w:sz w:val="18"/>
          <w:szCs w:val="18"/>
          <w:u w:val="single"/>
        </w:rPr>
        <w:t>Délai d’exécution :</w:t>
      </w:r>
      <w:bookmarkEnd w:id="33"/>
      <w:bookmarkEnd w:id="34"/>
      <w:bookmarkEnd w:id="35"/>
    </w:p>
    <w:p w14:paraId="6A07BE75" w14:textId="77777777" w:rsidR="00634D4F" w:rsidRPr="005F4537" w:rsidRDefault="00634D4F" w:rsidP="00634D4F">
      <w:pPr>
        <w:rPr>
          <w:rFonts w:ascii="Tahoma" w:hAnsi="Tahoma" w:cs="Tahoma"/>
          <w:sz w:val="18"/>
          <w:szCs w:val="18"/>
        </w:rPr>
      </w:pPr>
    </w:p>
    <w:p w14:paraId="6AB9BD5E" w14:textId="7CBA92CA" w:rsidR="00A52FDD" w:rsidRPr="005B61DA" w:rsidRDefault="00A52FDD" w:rsidP="00A52FDD">
      <w:pPr>
        <w:spacing w:line="276" w:lineRule="auto"/>
        <w:jc w:val="both"/>
        <w:rPr>
          <w:rFonts w:ascii="Tahoma" w:hAnsi="Tahoma" w:cs="Tahoma"/>
          <w:sz w:val="18"/>
          <w:szCs w:val="18"/>
        </w:rPr>
      </w:pPr>
      <w:r w:rsidRPr="005B61DA">
        <w:rPr>
          <w:rFonts w:ascii="Tahoma" w:hAnsi="Tahoma" w:cs="Tahoma"/>
          <w:sz w:val="18"/>
          <w:szCs w:val="18"/>
        </w:rPr>
        <w:lastRenderedPageBreak/>
        <w:t xml:space="preserve">Les prestations telles qu’elles figurent dans le présent document devront être exécutées dans un délai maximum de </w:t>
      </w:r>
      <w:r w:rsidR="00E97643" w:rsidRPr="005B61DA">
        <w:rPr>
          <w:rFonts w:ascii="Tahoma" w:hAnsi="Tahoma" w:cs="Tahoma"/>
          <w:sz w:val="18"/>
          <w:szCs w:val="18"/>
        </w:rPr>
        <w:t>48</w:t>
      </w:r>
      <w:r w:rsidRPr="005B61DA">
        <w:rPr>
          <w:rFonts w:ascii="Tahoma" w:hAnsi="Tahoma" w:cs="Tahoma"/>
          <w:sz w:val="18"/>
          <w:szCs w:val="18"/>
        </w:rPr>
        <w:t xml:space="preserve"> </w:t>
      </w:r>
      <w:r w:rsidR="00E97643" w:rsidRPr="005B61DA">
        <w:rPr>
          <w:rFonts w:ascii="Tahoma" w:hAnsi="Tahoma" w:cs="Tahoma"/>
          <w:sz w:val="18"/>
          <w:szCs w:val="18"/>
        </w:rPr>
        <w:t>heures</w:t>
      </w:r>
      <w:r w:rsidRPr="005B61DA">
        <w:rPr>
          <w:rFonts w:ascii="Tahoma" w:hAnsi="Tahoma" w:cs="Tahoma"/>
          <w:sz w:val="18"/>
          <w:szCs w:val="18"/>
        </w:rPr>
        <w:t>, à compter de l’envoi du bon de commande par mail + 1 jour. Ce délai peut être réduit.</w:t>
      </w:r>
    </w:p>
    <w:p w14:paraId="72A2A127" w14:textId="77777777" w:rsidR="00A52FDD" w:rsidRPr="005B61DA" w:rsidRDefault="00A52FDD" w:rsidP="00A52FDD">
      <w:pPr>
        <w:spacing w:line="276" w:lineRule="auto"/>
        <w:jc w:val="both"/>
        <w:rPr>
          <w:rFonts w:ascii="Tahoma" w:hAnsi="Tahoma" w:cs="Tahoma"/>
          <w:sz w:val="18"/>
          <w:szCs w:val="18"/>
        </w:rPr>
      </w:pPr>
    </w:p>
    <w:p w14:paraId="640D457C" w14:textId="4B9D43C4" w:rsidR="00A52FDD" w:rsidRDefault="00A52FDD" w:rsidP="00A52FDD">
      <w:pPr>
        <w:jc w:val="both"/>
        <w:rPr>
          <w:rFonts w:ascii="Tahoma" w:hAnsi="Tahoma" w:cs="Tahoma"/>
          <w:sz w:val="18"/>
          <w:szCs w:val="18"/>
        </w:rPr>
      </w:pPr>
      <w:r w:rsidRPr="005B61DA">
        <w:rPr>
          <w:rFonts w:ascii="Tahoma" w:hAnsi="Tahoma" w:cs="Tahoma"/>
          <w:sz w:val="18"/>
          <w:szCs w:val="18"/>
        </w:rPr>
        <w:t>Ce délai peut être réduit. Dans ce cas, les prestations devront être exécutées, à compter de la date de réception du bon de commande par le titulaire dans le délai proposé par le titulaire dans le bordereau de prix unitaire. Ce délai sera alors rendu contractuel dans le cadre de la mise au point du marché.</w:t>
      </w:r>
    </w:p>
    <w:p w14:paraId="6B3D8B2B" w14:textId="3310F013" w:rsidR="00FC6B35" w:rsidRDefault="00FC6B35" w:rsidP="00A52FDD">
      <w:pPr>
        <w:jc w:val="both"/>
        <w:rPr>
          <w:rFonts w:ascii="Tahoma" w:hAnsi="Tahoma" w:cs="Tahoma"/>
          <w:sz w:val="18"/>
          <w:szCs w:val="18"/>
        </w:rPr>
      </w:pPr>
    </w:p>
    <w:p w14:paraId="5A93A381" w14:textId="77777777" w:rsidR="009941BC" w:rsidRPr="005F4537" w:rsidRDefault="009941BC" w:rsidP="009941BC">
      <w:pPr>
        <w:spacing w:line="276" w:lineRule="auto"/>
        <w:jc w:val="both"/>
        <w:rPr>
          <w:rFonts w:ascii="Tahoma" w:hAnsi="Tahoma" w:cs="Tahoma"/>
          <w:sz w:val="18"/>
          <w:szCs w:val="18"/>
        </w:rPr>
      </w:pPr>
    </w:p>
    <w:p w14:paraId="72CC94D1" w14:textId="77777777" w:rsidR="00634D4F" w:rsidRPr="005F4537" w:rsidRDefault="00634D4F" w:rsidP="00634D4F">
      <w:pPr>
        <w:pStyle w:val="Titre2"/>
        <w:spacing w:line="276" w:lineRule="auto"/>
        <w:jc w:val="both"/>
        <w:rPr>
          <w:rFonts w:cs="Tahoma"/>
          <w:sz w:val="18"/>
          <w:szCs w:val="18"/>
          <w:u w:val="single"/>
        </w:rPr>
      </w:pPr>
      <w:r w:rsidRPr="005F4537">
        <w:rPr>
          <w:rFonts w:cs="Tahoma"/>
          <w:sz w:val="18"/>
          <w:szCs w:val="18"/>
          <w:u w:val="single"/>
        </w:rPr>
        <w:t> </w:t>
      </w:r>
      <w:bookmarkStart w:id="36" w:name="_Toc115861995"/>
      <w:bookmarkStart w:id="37" w:name="_Toc128729003"/>
      <w:bookmarkStart w:id="38" w:name="_Toc180573942"/>
      <w:r w:rsidRPr="005F4537">
        <w:rPr>
          <w:rFonts w:cs="Tahoma"/>
          <w:sz w:val="18"/>
          <w:szCs w:val="18"/>
          <w:u w:val="single"/>
        </w:rPr>
        <w:t>Prolongation des délais d’exécution :</w:t>
      </w:r>
      <w:bookmarkEnd w:id="36"/>
      <w:bookmarkEnd w:id="37"/>
      <w:bookmarkEnd w:id="38"/>
    </w:p>
    <w:p w14:paraId="2D7613F5" w14:textId="77777777" w:rsidR="00634D4F" w:rsidRPr="005F4537" w:rsidRDefault="00634D4F" w:rsidP="00634D4F">
      <w:pPr>
        <w:spacing w:line="276" w:lineRule="auto"/>
        <w:jc w:val="both"/>
        <w:rPr>
          <w:rFonts w:ascii="Tahoma" w:hAnsi="Tahoma" w:cs="Tahoma"/>
          <w:sz w:val="18"/>
          <w:szCs w:val="18"/>
        </w:rPr>
      </w:pPr>
    </w:p>
    <w:p w14:paraId="3D821DCE" w14:textId="25AF9923" w:rsidR="007B5CD6" w:rsidRDefault="00634D4F" w:rsidP="00115F98">
      <w:pPr>
        <w:autoSpaceDE w:val="0"/>
        <w:autoSpaceDN w:val="0"/>
        <w:adjustRightInd w:val="0"/>
        <w:spacing w:line="276" w:lineRule="auto"/>
        <w:jc w:val="both"/>
        <w:rPr>
          <w:rFonts w:ascii="Tahoma" w:hAnsi="Tahoma" w:cs="Tahoma"/>
          <w:sz w:val="18"/>
          <w:szCs w:val="18"/>
        </w:rPr>
      </w:pPr>
      <w:r w:rsidRPr="005F4537">
        <w:rPr>
          <w:rFonts w:ascii="Tahoma" w:hAnsi="Tahoma" w:cs="Tahoma"/>
          <w:sz w:val="18"/>
          <w:szCs w:val="18"/>
        </w:rPr>
        <w:t>Une prolongation du délai d’exécution peut être accordée par l’université dans les conditions de l’article 13 du CCAG-FCS-2021. Le titulaire doit signaler les causes faisant obstacle à l’exécution du marché dans le délai contractuel. Si les causes invoquées sont recevables, l’université notifiera son accord de prolongation par écrit ou par mail.</w:t>
      </w:r>
    </w:p>
    <w:p w14:paraId="5C9294D3" w14:textId="304C2C89" w:rsidR="00AA628C" w:rsidRDefault="00AA628C" w:rsidP="00115F98">
      <w:pPr>
        <w:autoSpaceDE w:val="0"/>
        <w:autoSpaceDN w:val="0"/>
        <w:adjustRightInd w:val="0"/>
        <w:spacing w:line="276" w:lineRule="auto"/>
        <w:jc w:val="both"/>
        <w:rPr>
          <w:rFonts w:ascii="Tahoma" w:hAnsi="Tahoma" w:cs="Tahoma"/>
          <w:sz w:val="18"/>
          <w:szCs w:val="18"/>
        </w:rPr>
      </w:pPr>
    </w:p>
    <w:p w14:paraId="6795F419" w14:textId="77777777" w:rsidR="00AA628C" w:rsidRPr="00786C2A" w:rsidRDefault="00AA628C" w:rsidP="00AA628C">
      <w:pPr>
        <w:pStyle w:val="Titre2"/>
        <w:spacing w:line="276" w:lineRule="auto"/>
        <w:jc w:val="both"/>
        <w:rPr>
          <w:rFonts w:cs="Tahoma"/>
          <w:sz w:val="18"/>
          <w:szCs w:val="18"/>
          <w:u w:val="single"/>
        </w:rPr>
      </w:pPr>
      <w:r w:rsidRPr="00AA628C">
        <w:rPr>
          <w:rFonts w:cs="Tahoma"/>
          <w:sz w:val="18"/>
          <w:szCs w:val="18"/>
          <w:u w:val="single"/>
        </w:rPr>
        <w:t> </w:t>
      </w:r>
      <w:bookmarkStart w:id="39" w:name="_Toc115863311"/>
      <w:bookmarkStart w:id="40" w:name="_Toc180573943"/>
      <w:r w:rsidRPr="00786C2A">
        <w:rPr>
          <w:rFonts w:cs="Tahoma"/>
          <w:sz w:val="18"/>
          <w:szCs w:val="18"/>
          <w:u w:val="single"/>
        </w:rPr>
        <w:t>Durée d’exécution des bons de commande en fin de marché :</w:t>
      </w:r>
      <w:bookmarkEnd w:id="39"/>
      <w:bookmarkEnd w:id="40"/>
    </w:p>
    <w:p w14:paraId="755561CD" w14:textId="6A6161CA" w:rsidR="00AA628C" w:rsidRPr="005F4537" w:rsidRDefault="00AA628C" w:rsidP="00AA628C">
      <w:pPr>
        <w:spacing w:line="276" w:lineRule="auto"/>
        <w:jc w:val="both"/>
        <w:rPr>
          <w:rFonts w:ascii="Tahoma" w:hAnsi="Tahoma" w:cs="Tahoma"/>
          <w:sz w:val="18"/>
          <w:szCs w:val="18"/>
        </w:rPr>
      </w:pPr>
      <w:r w:rsidRPr="005B61DA">
        <w:rPr>
          <w:rFonts w:ascii="Tahoma" w:hAnsi="Tahoma" w:cs="Tahoma"/>
          <w:sz w:val="18"/>
          <w:szCs w:val="18"/>
        </w:rPr>
        <w:t xml:space="preserve">Les bons de commande pourront être adressés au titulaire jusqu’au dernier jour de validité </w:t>
      </w:r>
      <w:r w:rsidR="00E97643" w:rsidRPr="005B61DA">
        <w:rPr>
          <w:rFonts w:ascii="Tahoma" w:hAnsi="Tahoma" w:cs="Tahoma"/>
          <w:sz w:val="18"/>
          <w:szCs w:val="18"/>
        </w:rPr>
        <w:t>du marché.</w:t>
      </w:r>
    </w:p>
    <w:p w14:paraId="2CD1AE8C" w14:textId="77777777" w:rsidR="00B87A86" w:rsidRPr="005F4537" w:rsidRDefault="00B87A86" w:rsidP="00FD29EC">
      <w:pPr>
        <w:spacing w:line="276" w:lineRule="auto"/>
        <w:jc w:val="both"/>
        <w:rPr>
          <w:rFonts w:ascii="Tahoma" w:hAnsi="Tahoma" w:cs="Tahoma"/>
          <w:sz w:val="18"/>
          <w:szCs w:val="18"/>
        </w:rPr>
      </w:pPr>
    </w:p>
    <w:p w14:paraId="0321E9F6" w14:textId="69C5F8B8" w:rsidR="00D458B3" w:rsidRPr="005F4537" w:rsidRDefault="00D458B3" w:rsidP="00FD29EC">
      <w:pPr>
        <w:pStyle w:val="Titre1"/>
        <w:spacing w:line="276" w:lineRule="auto"/>
        <w:rPr>
          <w:sz w:val="18"/>
          <w:szCs w:val="18"/>
        </w:rPr>
      </w:pPr>
      <w:bookmarkStart w:id="41" w:name="_Toc180573944"/>
      <w:r w:rsidRPr="005F4537">
        <w:rPr>
          <w:sz w:val="18"/>
          <w:szCs w:val="18"/>
        </w:rPr>
        <w:t xml:space="preserve">: </w:t>
      </w:r>
      <w:r w:rsidR="00996D72" w:rsidRPr="005F4537">
        <w:rPr>
          <w:sz w:val="18"/>
          <w:szCs w:val="18"/>
        </w:rPr>
        <w:t>OPERATIONS DE VERIFICATION</w:t>
      </w:r>
      <w:bookmarkEnd w:id="41"/>
    </w:p>
    <w:p w14:paraId="2437280B" w14:textId="4BC27E3A" w:rsidR="00CC76E6" w:rsidRDefault="00CC76E6" w:rsidP="00594776">
      <w:pPr>
        <w:spacing w:line="276" w:lineRule="auto"/>
        <w:jc w:val="both"/>
        <w:rPr>
          <w:rFonts w:ascii="Tahoma" w:hAnsi="Tahoma" w:cs="Tahoma"/>
          <w:sz w:val="18"/>
          <w:szCs w:val="18"/>
        </w:rPr>
      </w:pPr>
      <w:bookmarkStart w:id="42" w:name="_Toc137543509"/>
    </w:p>
    <w:p w14:paraId="42329850" w14:textId="26C6B240" w:rsidR="00FC6B35" w:rsidRDefault="00FC6B35" w:rsidP="00594776">
      <w:pPr>
        <w:spacing w:line="276" w:lineRule="auto"/>
        <w:jc w:val="both"/>
        <w:rPr>
          <w:rFonts w:ascii="Tahoma" w:hAnsi="Tahoma" w:cs="Tahoma"/>
          <w:sz w:val="18"/>
          <w:szCs w:val="18"/>
        </w:rPr>
      </w:pPr>
      <w:r w:rsidRPr="005B61DA">
        <w:rPr>
          <w:rFonts w:ascii="Tahoma" w:hAnsi="Tahoma" w:cs="Tahoma"/>
          <w:sz w:val="18"/>
          <w:szCs w:val="18"/>
        </w:rPr>
        <w:t>Les matériels livrés, installés et mis en service par le titulaire seront obligatoirement accompagnés d’un procès-verbal de livraison, d'installation et de mise en service mentionnant la date d’expédition, l’identification du titulaire, la référence du marché, la nature et la quantité des fournitures livrées et installées. Les opérations de vérification s’effectuent conformément aux articles 27 à 29 du CCAG-FCS-2021.</w:t>
      </w:r>
    </w:p>
    <w:p w14:paraId="33B52C06" w14:textId="77777777" w:rsidR="009941BC" w:rsidRPr="005F4537" w:rsidRDefault="009941BC" w:rsidP="00594776">
      <w:pPr>
        <w:spacing w:line="276" w:lineRule="auto"/>
        <w:jc w:val="both"/>
        <w:rPr>
          <w:rFonts w:ascii="Tahoma" w:hAnsi="Tahoma" w:cs="Tahoma"/>
          <w:sz w:val="18"/>
          <w:szCs w:val="18"/>
        </w:rPr>
      </w:pPr>
    </w:p>
    <w:p w14:paraId="75247E15" w14:textId="344AF7F9" w:rsidR="00782FA7" w:rsidRPr="005F4537" w:rsidRDefault="00EE6BE6" w:rsidP="00782FA7">
      <w:pPr>
        <w:pStyle w:val="Titre1"/>
        <w:spacing w:line="276" w:lineRule="auto"/>
        <w:rPr>
          <w:sz w:val="18"/>
          <w:szCs w:val="18"/>
        </w:rPr>
      </w:pPr>
      <w:r w:rsidRPr="005F4537">
        <w:rPr>
          <w:sz w:val="18"/>
          <w:szCs w:val="18"/>
        </w:rPr>
        <w:t> </w:t>
      </w:r>
      <w:bookmarkStart w:id="43" w:name="_Toc180573945"/>
      <w:r w:rsidRPr="005F4537">
        <w:rPr>
          <w:sz w:val="18"/>
          <w:szCs w:val="18"/>
        </w:rPr>
        <w:t xml:space="preserve">: </w:t>
      </w:r>
      <w:r w:rsidR="00560B62" w:rsidRPr="005F4537">
        <w:rPr>
          <w:sz w:val="18"/>
          <w:szCs w:val="18"/>
        </w:rPr>
        <w:t>ADMISSION, AJOURNEMENT, REFACTION</w:t>
      </w:r>
      <w:r w:rsidR="00CC76E6" w:rsidRPr="005F4537">
        <w:rPr>
          <w:sz w:val="18"/>
          <w:szCs w:val="18"/>
        </w:rPr>
        <w:t xml:space="preserve"> ET REJET</w:t>
      </w:r>
      <w:bookmarkEnd w:id="43"/>
    </w:p>
    <w:bookmarkEnd w:id="42"/>
    <w:p w14:paraId="5A5AB470" w14:textId="2BF57F9B" w:rsidR="00594776" w:rsidRPr="005F4537" w:rsidRDefault="00594776" w:rsidP="00594776">
      <w:pPr>
        <w:pStyle w:val="CM29"/>
        <w:spacing w:after="0"/>
        <w:jc w:val="both"/>
        <w:rPr>
          <w:rFonts w:ascii="Tahoma" w:hAnsi="Tahoma" w:cs="Tahoma"/>
          <w:sz w:val="22"/>
          <w:szCs w:val="22"/>
        </w:rPr>
      </w:pPr>
    </w:p>
    <w:p w14:paraId="042D16B5" w14:textId="654E2253" w:rsidR="00782FA7" w:rsidRPr="005F4537" w:rsidRDefault="0008790F" w:rsidP="00CC76E6">
      <w:pPr>
        <w:pStyle w:val="Default"/>
        <w:jc w:val="both"/>
        <w:rPr>
          <w:rFonts w:ascii="Tahoma" w:hAnsi="Tahoma" w:cs="Tahoma"/>
          <w:color w:val="auto"/>
          <w:sz w:val="18"/>
          <w:szCs w:val="18"/>
        </w:rPr>
      </w:pPr>
      <w:r w:rsidRPr="005F4537">
        <w:rPr>
          <w:rFonts w:ascii="Tahoma" w:hAnsi="Tahoma" w:cs="Tahoma"/>
          <w:color w:val="auto"/>
          <w:sz w:val="18"/>
          <w:szCs w:val="18"/>
        </w:rPr>
        <w:t>Conformément à l’article 30 du CCAG-FCS-2021, l’acheteur a la possibilité de prononcer l’admission</w:t>
      </w:r>
      <w:r w:rsidR="00115F98" w:rsidRPr="005F4537">
        <w:rPr>
          <w:rFonts w:ascii="Tahoma" w:hAnsi="Tahoma" w:cs="Tahoma"/>
          <w:color w:val="auto"/>
          <w:sz w:val="18"/>
          <w:szCs w:val="18"/>
        </w:rPr>
        <w:t>, l’ajournement, la réfaction ou le rejet</w:t>
      </w:r>
      <w:r w:rsidRPr="005F4537">
        <w:rPr>
          <w:rFonts w:ascii="Tahoma" w:hAnsi="Tahoma" w:cs="Tahoma"/>
          <w:color w:val="auto"/>
          <w:sz w:val="18"/>
          <w:szCs w:val="18"/>
        </w:rPr>
        <w:t xml:space="preserve"> des prestations</w:t>
      </w:r>
      <w:r w:rsidR="002778F5">
        <w:rPr>
          <w:rFonts w:ascii="Tahoma" w:hAnsi="Tahoma" w:cs="Tahoma"/>
          <w:color w:val="auto"/>
          <w:sz w:val="18"/>
          <w:szCs w:val="18"/>
        </w:rPr>
        <w:t>.</w:t>
      </w:r>
    </w:p>
    <w:p w14:paraId="31AFF5AC" w14:textId="77777777" w:rsidR="0014083A" w:rsidRPr="005F4537" w:rsidRDefault="0014083A" w:rsidP="00FD29EC">
      <w:pPr>
        <w:spacing w:line="276" w:lineRule="auto"/>
        <w:jc w:val="both"/>
        <w:rPr>
          <w:rFonts w:ascii="Tahoma" w:hAnsi="Tahoma" w:cs="Tahoma"/>
          <w:sz w:val="18"/>
          <w:szCs w:val="18"/>
        </w:rPr>
      </w:pPr>
    </w:p>
    <w:p w14:paraId="6694053B" w14:textId="32C6E1FA" w:rsidR="00D458B3" w:rsidRPr="005F4537" w:rsidRDefault="00D458B3" w:rsidP="00FD29EC">
      <w:pPr>
        <w:pStyle w:val="Titre1"/>
        <w:spacing w:line="276" w:lineRule="auto"/>
        <w:rPr>
          <w:sz w:val="18"/>
          <w:szCs w:val="18"/>
        </w:rPr>
      </w:pPr>
      <w:bookmarkStart w:id="44" w:name="_Toc180573946"/>
      <w:r w:rsidRPr="005F4537">
        <w:rPr>
          <w:sz w:val="18"/>
          <w:szCs w:val="18"/>
        </w:rPr>
        <w:t>: GARANTIE ET NORMES</w:t>
      </w:r>
      <w:bookmarkEnd w:id="44"/>
    </w:p>
    <w:p w14:paraId="12D80FC3" w14:textId="77777777" w:rsidR="00201690" w:rsidRPr="005F4537" w:rsidRDefault="00201690" w:rsidP="00201690">
      <w:pPr>
        <w:rPr>
          <w:rFonts w:ascii="Tahoma" w:hAnsi="Tahoma" w:cs="Tahoma"/>
          <w:sz w:val="18"/>
          <w:szCs w:val="18"/>
        </w:rPr>
      </w:pPr>
    </w:p>
    <w:p w14:paraId="3C492E00" w14:textId="05E15A73" w:rsidR="0014083A" w:rsidRPr="005F4537" w:rsidRDefault="00201690" w:rsidP="00FB15F1">
      <w:pPr>
        <w:spacing w:line="276" w:lineRule="auto"/>
        <w:jc w:val="both"/>
        <w:rPr>
          <w:rFonts w:ascii="Tahoma" w:hAnsi="Tahoma" w:cs="Tahoma"/>
          <w:sz w:val="18"/>
          <w:szCs w:val="18"/>
        </w:rPr>
      </w:pPr>
      <w:r w:rsidRPr="005F4537">
        <w:rPr>
          <w:rFonts w:ascii="Tahoma" w:hAnsi="Tahoma" w:cs="Tahoma"/>
          <w:sz w:val="18"/>
          <w:szCs w:val="18"/>
        </w:rPr>
        <w:t>Conformément à l’article 33 du CCAG-FCS-2021, les prestations font l’objet d’une garantie.</w:t>
      </w:r>
    </w:p>
    <w:p w14:paraId="3157A081" w14:textId="77777777" w:rsidR="00201690" w:rsidRPr="005F4537" w:rsidRDefault="00201690" w:rsidP="00FB15F1">
      <w:pPr>
        <w:spacing w:line="276" w:lineRule="auto"/>
        <w:jc w:val="both"/>
        <w:rPr>
          <w:rFonts w:ascii="Tahoma" w:hAnsi="Tahoma" w:cs="Tahoma"/>
          <w:sz w:val="18"/>
          <w:szCs w:val="18"/>
        </w:rPr>
      </w:pPr>
    </w:p>
    <w:p w14:paraId="40B72902" w14:textId="0A9784BC" w:rsidR="00D458B3" w:rsidRPr="005F4537" w:rsidRDefault="00D458B3" w:rsidP="00FD29EC">
      <w:pPr>
        <w:pStyle w:val="Titre1"/>
        <w:spacing w:line="276" w:lineRule="auto"/>
        <w:rPr>
          <w:sz w:val="18"/>
          <w:szCs w:val="18"/>
        </w:rPr>
      </w:pPr>
      <w:bookmarkStart w:id="45" w:name="_Toc180573947"/>
      <w:r w:rsidRPr="005F4537">
        <w:rPr>
          <w:sz w:val="18"/>
          <w:szCs w:val="18"/>
        </w:rPr>
        <w:t>: MAINTENANCE</w:t>
      </w:r>
      <w:bookmarkEnd w:id="45"/>
    </w:p>
    <w:p w14:paraId="612E0C79" w14:textId="77777777" w:rsidR="00201690" w:rsidRPr="005F4537" w:rsidRDefault="00201690" w:rsidP="00201690">
      <w:pPr>
        <w:spacing w:line="276" w:lineRule="auto"/>
        <w:jc w:val="both"/>
        <w:rPr>
          <w:rFonts w:ascii="Tahoma" w:hAnsi="Tahoma" w:cs="Tahoma"/>
          <w:sz w:val="18"/>
          <w:szCs w:val="18"/>
        </w:rPr>
      </w:pPr>
    </w:p>
    <w:p w14:paraId="745C160C" w14:textId="14C1E448" w:rsidR="00201690" w:rsidRPr="005F4537" w:rsidRDefault="00201690" w:rsidP="00201690">
      <w:pPr>
        <w:spacing w:line="276" w:lineRule="auto"/>
        <w:jc w:val="both"/>
        <w:rPr>
          <w:rFonts w:ascii="Tahoma" w:hAnsi="Tahoma" w:cs="Tahoma"/>
          <w:sz w:val="18"/>
          <w:szCs w:val="18"/>
        </w:rPr>
      </w:pPr>
      <w:r w:rsidRPr="005F4537">
        <w:rPr>
          <w:rFonts w:ascii="Tahoma" w:hAnsi="Tahoma" w:cs="Tahoma"/>
          <w:sz w:val="18"/>
          <w:szCs w:val="18"/>
        </w:rPr>
        <w:t>Conformément à l’article 32 du CCAG-FCS-2021, la maintenance des prestations s’applique.</w:t>
      </w:r>
    </w:p>
    <w:p w14:paraId="0B6E0302" w14:textId="77777777" w:rsidR="00201690" w:rsidRPr="005F4537" w:rsidRDefault="00201690" w:rsidP="00FD29EC">
      <w:pPr>
        <w:spacing w:line="276" w:lineRule="auto"/>
        <w:jc w:val="both"/>
        <w:rPr>
          <w:rFonts w:ascii="Tahoma" w:hAnsi="Tahoma" w:cs="Tahoma"/>
          <w:sz w:val="18"/>
          <w:szCs w:val="18"/>
        </w:rPr>
      </w:pPr>
    </w:p>
    <w:p w14:paraId="5F7C0F5A" w14:textId="77777777" w:rsidR="00D458B3" w:rsidRPr="005F4537" w:rsidRDefault="00D458B3" w:rsidP="00FD29EC">
      <w:pPr>
        <w:pStyle w:val="Titre1"/>
        <w:spacing w:line="276" w:lineRule="auto"/>
        <w:rPr>
          <w:sz w:val="18"/>
          <w:szCs w:val="18"/>
        </w:rPr>
      </w:pPr>
      <w:bookmarkStart w:id="46" w:name="_Toc180573948"/>
      <w:r w:rsidRPr="005F4537">
        <w:rPr>
          <w:sz w:val="18"/>
          <w:szCs w:val="18"/>
        </w:rPr>
        <w:t>: MODALITES DE DETERMINATION ET VARIATION DES PRIX</w:t>
      </w:r>
      <w:bookmarkEnd w:id="46"/>
    </w:p>
    <w:p w14:paraId="1B937631" w14:textId="0329E755" w:rsidR="00CE22C2" w:rsidRPr="005F4537" w:rsidRDefault="00CE22C2" w:rsidP="00FD29EC">
      <w:pPr>
        <w:spacing w:line="276" w:lineRule="auto"/>
        <w:jc w:val="both"/>
        <w:rPr>
          <w:rFonts w:ascii="Tahoma" w:hAnsi="Tahoma" w:cs="Tahoma"/>
          <w:sz w:val="18"/>
          <w:szCs w:val="18"/>
        </w:rPr>
      </w:pPr>
    </w:p>
    <w:p w14:paraId="621927B8" w14:textId="63B13413" w:rsidR="00CE22C2" w:rsidRPr="005F4537" w:rsidRDefault="00CE22C2" w:rsidP="00CE22C2">
      <w:pPr>
        <w:pStyle w:val="Titre2"/>
        <w:numPr>
          <w:ilvl w:val="1"/>
          <w:numId w:val="5"/>
        </w:numPr>
        <w:spacing w:line="276" w:lineRule="auto"/>
        <w:jc w:val="both"/>
        <w:rPr>
          <w:rFonts w:cs="Tahoma"/>
          <w:sz w:val="18"/>
          <w:szCs w:val="18"/>
          <w:u w:val="single"/>
        </w:rPr>
      </w:pPr>
      <w:r w:rsidRPr="005F4537">
        <w:rPr>
          <w:rFonts w:cs="Tahoma"/>
          <w:sz w:val="18"/>
          <w:szCs w:val="18"/>
          <w:u w:val="single"/>
        </w:rPr>
        <w:t>  </w:t>
      </w:r>
      <w:bookmarkStart w:id="47" w:name="_Toc180573949"/>
      <w:r w:rsidRPr="005F4537">
        <w:rPr>
          <w:rFonts w:cs="Tahoma"/>
          <w:sz w:val="18"/>
          <w:szCs w:val="18"/>
          <w:u w:val="single"/>
        </w:rPr>
        <w:t xml:space="preserve">Nature </w:t>
      </w:r>
      <w:r w:rsidR="00001397" w:rsidRPr="005F4537">
        <w:rPr>
          <w:rFonts w:cs="Tahoma"/>
          <w:sz w:val="18"/>
          <w:szCs w:val="18"/>
          <w:u w:val="single"/>
        </w:rPr>
        <w:t xml:space="preserve">et contenu </w:t>
      </w:r>
      <w:r w:rsidRPr="005F4537">
        <w:rPr>
          <w:rFonts w:cs="Tahoma"/>
          <w:sz w:val="18"/>
          <w:szCs w:val="18"/>
          <w:u w:val="single"/>
        </w:rPr>
        <w:t>des prix :</w:t>
      </w:r>
      <w:bookmarkEnd w:id="47"/>
    </w:p>
    <w:p w14:paraId="2027A607" w14:textId="2C192E50" w:rsidR="009B0CDB" w:rsidRPr="005F4537" w:rsidRDefault="009B0CDB" w:rsidP="009B0CDB">
      <w:pPr>
        <w:rPr>
          <w:rFonts w:ascii="Tahoma" w:hAnsi="Tahoma" w:cs="Tahoma"/>
          <w:sz w:val="18"/>
          <w:szCs w:val="18"/>
        </w:rPr>
      </w:pPr>
    </w:p>
    <w:p w14:paraId="6B69A67F" w14:textId="77777777" w:rsidR="00A52FDD" w:rsidRPr="005B61DA" w:rsidRDefault="00A52FDD" w:rsidP="00A52FDD">
      <w:pPr>
        <w:spacing w:line="276" w:lineRule="auto"/>
        <w:jc w:val="both"/>
        <w:rPr>
          <w:rFonts w:ascii="Tahoma" w:hAnsi="Tahoma" w:cs="Tahoma"/>
          <w:sz w:val="18"/>
          <w:szCs w:val="18"/>
        </w:rPr>
      </w:pPr>
      <w:r w:rsidRPr="005B61DA">
        <w:rPr>
          <w:rFonts w:ascii="Tahoma" w:hAnsi="Tahoma" w:cs="Tahoma"/>
          <w:sz w:val="18"/>
          <w:szCs w:val="18"/>
        </w:rPr>
        <w:t>Le marché est traité à prix unitaires, appliqués aux quantités réellement livrées. Les prix sont réputés comprendre toutes charges fiscales, parafiscales ou autres frappant obligatoirement les prestations, incluant tous les frais généraux, impôts et taxes, et assurer au titulaire une marge pour risques et bénéfices. Les prix sont établis en toute connaissance de l’importance et de la nature des prestations à effectuer, ainsi que de toutes les difficultés et sujétions susceptibles de survenir lors de leur réalisation.</w:t>
      </w:r>
    </w:p>
    <w:p w14:paraId="735B3B95" w14:textId="2E004A6C" w:rsidR="00A52FDD" w:rsidRPr="000F1F53" w:rsidRDefault="00A52FDD" w:rsidP="00A52FDD">
      <w:pPr>
        <w:spacing w:line="276" w:lineRule="auto"/>
        <w:jc w:val="both"/>
        <w:rPr>
          <w:rFonts w:ascii="Tahoma" w:hAnsi="Tahoma" w:cs="Tahoma"/>
          <w:sz w:val="18"/>
          <w:szCs w:val="18"/>
        </w:rPr>
      </w:pPr>
      <w:r w:rsidRPr="005B61DA">
        <w:rPr>
          <w:rFonts w:ascii="Tahoma" w:hAnsi="Tahoma" w:cs="Tahoma"/>
          <w:sz w:val="18"/>
          <w:szCs w:val="18"/>
        </w:rPr>
        <w:t>Les prix sont établis aux conditions économiques du mois de remise des offres (</w:t>
      </w:r>
      <w:r w:rsidRPr="005B61DA">
        <w:rPr>
          <w:rFonts w:ascii="Tahoma" w:hAnsi="Tahoma" w:cs="Tahoma"/>
          <w:b/>
          <w:bCs/>
          <w:sz w:val="18"/>
          <w:szCs w:val="18"/>
        </w:rPr>
        <w:t>mois m0</w:t>
      </w:r>
      <w:r w:rsidRPr="005B61DA">
        <w:rPr>
          <w:rFonts w:ascii="Tahoma" w:hAnsi="Tahoma" w:cs="Tahoma"/>
          <w:sz w:val="18"/>
          <w:szCs w:val="18"/>
        </w:rPr>
        <w:t>), par dérogation à l’article 10.1.2 du CCAG FCS 2021. Ce mois est appelé « mois zéro ».</w:t>
      </w:r>
    </w:p>
    <w:p w14:paraId="25C4AECD" w14:textId="77777777" w:rsidR="00FC6B35" w:rsidRDefault="00FC6B35" w:rsidP="00FC6B35">
      <w:pPr>
        <w:spacing w:line="276" w:lineRule="auto"/>
        <w:jc w:val="both"/>
        <w:rPr>
          <w:rFonts w:ascii="Tahoma" w:hAnsi="Tahoma" w:cs="Tahoma"/>
          <w:highlight w:val="cyan"/>
        </w:rPr>
      </w:pPr>
    </w:p>
    <w:p w14:paraId="1C996447" w14:textId="4213F25E" w:rsidR="00216FF8" w:rsidRPr="00FC6B35" w:rsidRDefault="00216FF8" w:rsidP="00216FF8">
      <w:pPr>
        <w:pStyle w:val="Titre2"/>
        <w:numPr>
          <w:ilvl w:val="1"/>
          <w:numId w:val="5"/>
        </w:numPr>
        <w:spacing w:line="276" w:lineRule="auto"/>
        <w:jc w:val="both"/>
        <w:rPr>
          <w:rFonts w:cs="Tahoma"/>
          <w:sz w:val="18"/>
          <w:szCs w:val="18"/>
          <w:u w:val="single"/>
        </w:rPr>
      </w:pPr>
      <w:r w:rsidRPr="005F4537">
        <w:rPr>
          <w:rFonts w:cs="Tahoma"/>
          <w:sz w:val="18"/>
          <w:szCs w:val="18"/>
          <w:u w:val="single"/>
        </w:rPr>
        <w:t>  </w:t>
      </w:r>
      <w:bookmarkStart w:id="48" w:name="_Toc180573950"/>
      <w:r w:rsidRPr="00FC6B35">
        <w:rPr>
          <w:rFonts w:cs="Tahoma"/>
          <w:sz w:val="18"/>
          <w:szCs w:val="18"/>
          <w:u w:val="single"/>
        </w:rPr>
        <w:t>Variation des prix :</w:t>
      </w:r>
      <w:bookmarkEnd w:id="48"/>
    </w:p>
    <w:p w14:paraId="395F6B05" w14:textId="38267FFD" w:rsidR="00216FF8" w:rsidRDefault="00216FF8" w:rsidP="005464D5">
      <w:pPr>
        <w:widowControl w:val="0"/>
        <w:jc w:val="both"/>
        <w:rPr>
          <w:rFonts w:ascii="Tahoma" w:hAnsi="Tahoma" w:cs="Tahoma"/>
          <w:sz w:val="18"/>
        </w:rPr>
      </w:pPr>
    </w:p>
    <w:p w14:paraId="4724B575" w14:textId="30C97CBD" w:rsidR="00FC6B35" w:rsidRDefault="00FC6B35" w:rsidP="00FC6B35">
      <w:pPr>
        <w:spacing w:line="276" w:lineRule="auto"/>
        <w:jc w:val="both"/>
        <w:rPr>
          <w:rFonts w:ascii="Tahoma" w:hAnsi="Tahoma" w:cs="Tahoma"/>
          <w:b/>
          <w:bCs/>
          <w:sz w:val="18"/>
          <w:szCs w:val="18"/>
        </w:rPr>
      </w:pPr>
      <w:r w:rsidRPr="005B61DA">
        <w:rPr>
          <w:rFonts w:ascii="Tahoma" w:hAnsi="Tahoma" w:cs="Tahoma"/>
          <w:b/>
          <w:bCs/>
          <w:sz w:val="18"/>
          <w:szCs w:val="18"/>
        </w:rPr>
        <w:t xml:space="preserve">Ils sont fermes la première année du marché et </w:t>
      </w:r>
      <w:r w:rsidR="00BC00CA">
        <w:rPr>
          <w:rFonts w:ascii="Tahoma" w:hAnsi="Tahoma" w:cs="Tahoma"/>
          <w:b/>
          <w:bCs/>
          <w:sz w:val="18"/>
          <w:szCs w:val="18"/>
        </w:rPr>
        <w:t>révisable</w:t>
      </w:r>
      <w:r w:rsidRPr="005B61DA">
        <w:rPr>
          <w:rFonts w:ascii="Tahoma" w:hAnsi="Tahoma" w:cs="Tahoma"/>
          <w:b/>
          <w:bCs/>
          <w:sz w:val="18"/>
          <w:szCs w:val="18"/>
        </w:rPr>
        <w:t xml:space="preserve"> ensuite en une seule fois annuellement</w:t>
      </w:r>
      <w:r w:rsidR="00BC00CA">
        <w:rPr>
          <w:rFonts w:ascii="Tahoma" w:hAnsi="Tahoma" w:cs="Tahoma"/>
          <w:b/>
          <w:bCs/>
          <w:sz w:val="18"/>
          <w:szCs w:val="18"/>
        </w:rPr>
        <w:t xml:space="preserve"> selon la formule suivante :</w:t>
      </w:r>
      <w:r w:rsidRPr="005B61DA">
        <w:rPr>
          <w:rFonts w:ascii="Tahoma" w:hAnsi="Tahoma" w:cs="Tahoma"/>
          <w:b/>
          <w:bCs/>
          <w:sz w:val="18"/>
          <w:szCs w:val="18"/>
        </w:rPr>
        <w:t xml:space="preserve"> </w:t>
      </w:r>
    </w:p>
    <w:p w14:paraId="3CC31AE7" w14:textId="23EBEB42" w:rsidR="00BC00CA" w:rsidRDefault="00BC00CA" w:rsidP="00FC6B35">
      <w:pPr>
        <w:spacing w:line="276" w:lineRule="auto"/>
        <w:jc w:val="both"/>
        <w:rPr>
          <w:rFonts w:ascii="Tahoma" w:hAnsi="Tahoma" w:cs="Tahoma"/>
          <w:b/>
          <w:bCs/>
          <w:sz w:val="18"/>
          <w:szCs w:val="18"/>
        </w:rPr>
      </w:pPr>
    </w:p>
    <w:p w14:paraId="48F5392B" w14:textId="46D0D973" w:rsidR="00BC00CA" w:rsidRDefault="00BC00CA" w:rsidP="00BC00CA">
      <w:pPr>
        <w:jc w:val="center"/>
        <w:rPr>
          <w:rFonts w:ascii="Tahoma" w:hAnsi="Tahoma" w:cs="Tahoma"/>
        </w:rPr>
      </w:pPr>
      <w:r>
        <w:rPr>
          <w:rFonts w:ascii="Tahoma" w:hAnsi="Tahoma" w:cs="Tahoma"/>
        </w:rPr>
        <w:t>P’ = P (I’/I), dans laquelle :</w:t>
      </w:r>
    </w:p>
    <w:p w14:paraId="5532EE36" w14:textId="1DE97ADD" w:rsidR="00BC00CA" w:rsidRDefault="00BC00CA" w:rsidP="00BC00CA">
      <w:pPr>
        <w:jc w:val="center"/>
        <w:rPr>
          <w:rFonts w:ascii="Tahoma" w:hAnsi="Tahoma" w:cs="Tahoma"/>
        </w:rPr>
      </w:pPr>
    </w:p>
    <w:p w14:paraId="211B43AF" w14:textId="77777777" w:rsidR="00BC00CA" w:rsidRDefault="00BC00CA" w:rsidP="00BC00CA">
      <w:pPr>
        <w:jc w:val="center"/>
        <w:rPr>
          <w:rFonts w:ascii="Tahoma" w:hAnsi="Tahoma" w:cs="Tahoma"/>
        </w:rPr>
      </w:pPr>
    </w:p>
    <w:p w14:paraId="029F0795" w14:textId="77777777" w:rsidR="00BC00CA" w:rsidRDefault="00BC00CA" w:rsidP="00BC00CA">
      <w:pPr>
        <w:rPr>
          <w:rFonts w:ascii="Tahoma" w:hAnsi="Tahoma" w:cs="Tahoma"/>
        </w:rPr>
      </w:pPr>
      <w:r>
        <w:rPr>
          <w:rFonts w:ascii="Tahoma" w:hAnsi="Tahoma" w:cs="Tahoma"/>
        </w:rPr>
        <w:t>P’ est le nouveau prix de règlement (prix révisé).</w:t>
      </w:r>
    </w:p>
    <w:p w14:paraId="29F29441" w14:textId="77777777" w:rsidR="00BC00CA" w:rsidRDefault="00BC00CA" w:rsidP="00BC00CA">
      <w:pPr>
        <w:rPr>
          <w:rFonts w:ascii="Tahoma" w:hAnsi="Tahoma" w:cs="Tahoma"/>
        </w:rPr>
      </w:pPr>
      <w:r>
        <w:rPr>
          <w:rFonts w:ascii="Tahoma" w:hAnsi="Tahoma" w:cs="Tahoma"/>
        </w:rPr>
        <w:t>P est le prix de règlement indiqué à l’acte d’engagement (valeur mois m0).</w:t>
      </w:r>
    </w:p>
    <w:p w14:paraId="5A2E5323" w14:textId="77777777" w:rsidR="00BC00CA" w:rsidRDefault="00BC00CA" w:rsidP="00BC00CA">
      <w:pPr>
        <w:rPr>
          <w:rFonts w:ascii="Tahoma" w:hAnsi="Tahoma" w:cs="Tahoma"/>
        </w:rPr>
      </w:pPr>
      <w:r>
        <w:rPr>
          <w:rFonts w:ascii="Tahoma" w:hAnsi="Tahoma" w:cs="Tahoma"/>
        </w:rPr>
        <w:lastRenderedPageBreak/>
        <w:t>I’ est la valeur de l’indice INSEE des coûts des salaires, revenus et charges sociales - coût du travail - Indices du coût horaire du travail révisé - tous salariés (base 100 en décembre 2008) : industries mécaniques et électriques (identifiant 1565183).</w:t>
      </w:r>
    </w:p>
    <w:p w14:paraId="2CAD0690" w14:textId="3E38482C" w:rsidR="00BC00CA" w:rsidRPr="005B61DA" w:rsidRDefault="00BC00CA" w:rsidP="00BC00CA">
      <w:pPr>
        <w:spacing w:line="276" w:lineRule="auto"/>
        <w:jc w:val="both"/>
        <w:rPr>
          <w:rFonts w:ascii="Tahoma" w:hAnsi="Tahoma" w:cs="Tahoma"/>
          <w:b/>
          <w:bCs/>
          <w:sz w:val="18"/>
          <w:szCs w:val="18"/>
        </w:rPr>
      </w:pPr>
      <w:r>
        <w:rPr>
          <w:rFonts w:ascii="Tahoma" w:hAnsi="Tahoma" w:cs="Tahoma"/>
        </w:rPr>
        <w:tab/>
        <w:t>I est la valeur de l’indice INSEE des coûts des salaires, revenus et charges sociales - coût du travail - Indices du coût horaire du travail révisé - tous salariés (base 100 en décembre 2008) : industries mécaniques et électriques (identifiant 1565183) pour le mois m0.</w:t>
      </w:r>
    </w:p>
    <w:p w14:paraId="66522F2E" w14:textId="77777777" w:rsidR="00FC6B35" w:rsidRPr="005B61DA" w:rsidRDefault="00FC6B35" w:rsidP="00FC6B35">
      <w:pPr>
        <w:jc w:val="both"/>
        <w:rPr>
          <w:rFonts w:ascii="Tahoma" w:hAnsi="Tahoma" w:cs="Tahoma"/>
          <w:sz w:val="18"/>
          <w:szCs w:val="18"/>
        </w:rPr>
      </w:pPr>
    </w:p>
    <w:p w14:paraId="79E8E434" w14:textId="77777777" w:rsidR="00FC6B35" w:rsidRPr="005B61DA" w:rsidRDefault="00FC6B35" w:rsidP="00FC6B35">
      <w:pPr>
        <w:jc w:val="both"/>
        <w:rPr>
          <w:rFonts w:ascii="Tahoma" w:hAnsi="Tahoma" w:cs="Tahoma"/>
          <w:sz w:val="18"/>
          <w:szCs w:val="18"/>
        </w:rPr>
      </w:pPr>
      <w:r w:rsidRPr="005B61DA">
        <w:rPr>
          <w:rFonts w:ascii="Tahoma" w:hAnsi="Tahoma" w:cs="Tahoma"/>
          <w:sz w:val="18"/>
          <w:szCs w:val="18"/>
        </w:rPr>
        <w:t>Les prix seront ajustés par référence au tarif public que le titulaire pratique à l’égard de l’ensemble de sa clientèle. Le titulaire sera tenu de justifier de l’application de cette hausse à l’ensemble sa clientèle professionnelle (</w:t>
      </w:r>
      <w:r w:rsidRPr="005B61DA">
        <w:rPr>
          <w:rFonts w:ascii="Tahoma" w:hAnsi="Tahoma" w:cs="Tahoma"/>
          <w:sz w:val="18"/>
          <w:szCs w:val="18"/>
          <w:u w:val="single"/>
        </w:rPr>
        <w:t>donc justifier de l’évolution de ses tarifs publics</w:t>
      </w:r>
      <w:r w:rsidRPr="005B61DA">
        <w:rPr>
          <w:rFonts w:ascii="Tahoma" w:hAnsi="Tahoma" w:cs="Tahoma"/>
          <w:sz w:val="18"/>
          <w:szCs w:val="18"/>
        </w:rPr>
        <w:t>).</w:t>
      </w:r>
    </w:p>
    <w:p w14:paraId="76879FB0" w14:textId="77777777" w:rsidR="00FC6B35" w:rsidRPr="005B61DA" w:rsidRDefault="00FC6B35" w:rsidP="00FC6B35">
      <w:pPr>
        <w:jc w:val="both"/>
        <w:rPr>
          <w:rFonts w:ascii="Tahoma" w:hAnsi="Tahoma" w:cs="Tahoma"/>
          <w:sz w:val="18"/>
          <w:szCs w:val="18"/>
        </w:rPr>
      </w:pPr>
    </w:p>
    <w:p w14:paraId="4C062C6E" w14:textId="77777777" w:rsidR="00FC6B35" w:rsidRPr="005B61DA" w:rsidRDefault="00FC6B35" w:rsidP="00FC6B35">
      <w:pPr>
        <w:spacing w:line="276" w:lineRule="auto"/>
        <w:jc w:val="both"/>
        <w:rPr>
          <w:rFonts w:ascii="Tahoma" w:hAnsi="Tahoma" w:cs="Tahoma"/>
          <w:sz w:val="18"/>
          <w:szCs w:val="18"/>
        </w:rPr>
      </w:pPr>
      <w:r w:rsidRPr="005B61DA">
        <w:rPr>
          <w:rFonts w:ascii="Tahoma" w:hAnsi="Tahoma" w:cs="Tahoma"/>
          <w:i/>
          <w:sz w:val="18"/>
          <w:szCs w:val="18"/>
          <w:u w:val="single"/>
        </w:rPr>
        <w:t>Périodicité d’application :</w:t>
      </w:r>
      <w:r w:rsidRPr="005B61DA">
        <w:rPr>
          <w:rFonts w:ascii="Tahoma" w:hAnsi="Tahoma" w:cs="Tahoma"/>
          <w:sz w:val="18"/>
          <w:szCs w:val="18"/>
        </w:rPr>
        <w:t xml:space="preserve"> Annuelle à compter de la date de démarrage du marché.</w:t>
      </w:r>
    </w:p>
    <w:p w14:paraId="23E35DCA" w14:textId="77777777" w:rsidR="00FC6B35" w:rsidRPr="005B61DA" w:rsidRDefault="00FC6B35" w:rsidP="00FC6B35">
      <w:pPr>
        <w:jc w:val="both"/>
        <w:rPr>
          <w:rFonts w:ascii="Tahoma" w:hAnsi="Tahoma" w:cs="Tahoma"/>
          <w:sz w:val="18"/>
          <w:szCs w:val="18"/>
        </w:rPr>
      </w:pPr>
    </w:p>
    <w:p w14:paraId="6491E273" w14:textId="77777777" w:rsidR="00FC6B35" w:rsidRPr="005B61DA" w:rsidRDefault="00FC6B35" w:rsidP="00FC6B35">
      <w:pPr>
        <w:spacing w:line="276" w:lineRule="auto"/>
        <w:jc w:val="both"/>
        <w:rPr>
          <w:rFonts w:ascii="Tahoma" w:hAnsi="Tahoma" w:cs="Tahoma"/>
          <w:sz w:val="18"/>
          <w:szCs w:val="18"/>
        </w:rPr>
      </w:pPr>
      <w:r w:rsidRPr="005B61DA">
        <w:rPr>
          <w:rFonts w:ascii="Tahoma" w:hAnsi="Tahoma" w:cs="Tahoma"/>
          <w:i/>
          <w:sz w:val="18"/>
          <w:szCs w:val="18"/>
          <w:u w:val="single"/>
        </w:rPr>
        <w:t>Modalité d’application :</w:t>
      </w:r>
      <w:r w:rsidRPr="005B61DA">
        <w:rPr>
          <w:rFonts w:ascii="Tahoma" w:hAnsi="Tahoma" w:cs="Tahoma"/>
          <w:sz w:val="18"/>
          <w:szCs w:val="18"/>
        </w:rPr>
        <w:t xml:space="preserve"> </w:t>
      </w:r>
      <w:bookmarkStart w:id="49" w:name="_Hlk74818660"/>
      <w:r w:rsidRPr="005B61DA">
        <w:rPr>
          <w:rFonts w:ascii="Tahoma" w:hAnsi="Tahoma" w:cs="Tahoma"/>
          <w:sz w:val="18"/>
          <w:szCs w:val="18"/>
        </w:rPr>
        <w:t>Le titulaire adresse un mois avant, par courriel* le nouveau bordereau de prix avec les tarifs ajustés, daté et signé électroniquement accompagné d’une version « Excel » (en cas de signature manuscrite, l’envoi doit se faire par courrier** et un courriel* devra être envoyé en même temps, il contiendra le nouveau bordereau de prix au format « Excel »). L’université dispose alors d’un délai d’un mois à compter de la date probante de la réception des nouveaux tarifs pour faire connaitre ses observations sur ceux-ci ainsi que son acceptation. L’accord du pouvoir adjudicateur doit être exprès.</w:t>
      </w:r>
    </w:p>
    <w:bookmarkEnd w:id="49"/>
    <w:p w14:paraId="4BA94E56" w14:textId="77777777" w:rsidR="00FC6B35" w:rsidRPr="005B61DA" w:rsidRDefault="00FC6B35" w:rsidP="00FC6B35">
      <w:pPr>
        <w:spacing w:line="276" w:lineRule="auto"/>
        <w:jc w:val="both"/>
        <w:rPr>
          <w:rFonts w:ascii="Tahoma" w:hAnsi="Tahoma" w:cs="Tahoma"/>
          <w:sz w:val="18"/>
          <w:szCs w:val="18"/>
        </w:rPr>
      </w:pPr>
    </w:p>
    <w:p w14:paraId="392F1D0C" w14:textId="77777777" w:rsidR="00FC6B35" w:rsidRPr="005B61DA" w:rsidRDefault="00FC6B35" w:rsidP="00FC6B35">
      <w:pPr>
        <w:spacing w:line="276" w:lineRule="auto"/>
        <w:jc w:val="both"/>
        <w:rPr>
          <w:rFonts w:ascii="Tahoma" w:hAnsi="Tahoma" w:cs="Tahoma"/>
          <w:sz w:val="18"/>
          <w:szCs w:val="18"/>
        </w:rPr>
      </w:pPr>
      <w:r w:rsidRPr="005B61DA">
        <w:rPr>
          <w:rFonts w:ascii="Tahoma" w:hAnsi="Tahoma" w:cs="Tahoma"/>
          <w:sz w:val="18"/>
          <w:szCs w:val="18"/>
        </w:rPr>
        <w:t xml:space="preserve">En cas de non réception du bordereau de prix avec les tarifs ajustés un mois avant, les tarifs appliqués seront ceux de l’année précédente. </w:t>
      </w:r>
    </w:p>
    <w:p w14:paraId="5F7A2D19" w14:textId="77777777" w:rsidR="00FC6B35" w:rsidRPr="005B61DA" w:rsidRDefault="00FC6B35" w:rsidP="00FC6B35">
      <w:pPr>
        <w:spacing w:line="276" w:lineRule="auto"/>
        <w:jc w:val="both"/>
        <w:rPr>
          <w:rFonts w:ascii="Tahoma" w:hAnsi="Tahoma" w:cs="Tahoma"/>
          <w:sz w:val="18"/>
          <w:szCs w:val="18"/>
        </w:rPr>
      </w:pPr>
    </w:p>
    <w:p w14:paraId="6D210CD1" w14:textId="77777777" w:rsidR="00FC6B35" w:rsidRPr="005B61DA" w:rsidRDefault="00FC6B35" w:rsidP="00FC6B35">
      <w:pPr>
        <w:spacing w:line="276" w:lineRule="auto"/>
        <w:jc w:val="both"/>
        <w:rPr>
          <w:rFonts w:ascii="Tahoma" w:hAnsi="Tahoma" w:cs="Tahoma"/>
          <w:sz w:val="18"/>
          <w:szCs w:val="18"/>
        </w:rPr>
      </w:pPr>
      <w:r w:rsidRPr="005B61DA">
        <w:rPr>
          <w:rFonts w:ascii="Tahoma" w:hAnsi="Tahoma" w:cs="Tahoma"/>
          <w:i/>
          <w:iCs/>
          <w:sz w:val="18"/>
          <w:szCs w:val="18"/>
          <w:u w:val="single"/>
        </w:rPr>
        <w:t>Clause butoir </w:t>
      </w:r>
      <w:r w:rsidRPr="005B61DA">
        <w:rPr>
          <w:rFonts w:ascii="Tahoma" w:hAnsi="Tahoma" w:cs="Tahoma"/>
          <w:sz w:val="18"/>
          <w:szCs w:val="18"/>
        </w:rPr>
        <w:t>: La variation du prix est plafonnée à la hausse à 5% par an.</w:t>
      </w:r>
    </w:p>
    <w:p w14:paraId="27F5ADFB" w14:textId="77777777" w:rsidR="00FC6B35" w:rsidRPr="005B61DA" w:rsidRDefault="00FC6B35" w:rsidP="00FC6B35">
      <w:pPr>
        <w:autoSpaceDE w:val="0"/>
        <w:autoSpaceDN w:val="0"/>
        <w:adjustRightInd w:val="0"/>
        <w:spacing w:line="276" w:lineRule="auto"/>
        <w:jc w:val="both"/>
        <w:rPr>
          <w:rFonts w:ascii="Tahoma" w:hAnsi="Tahoma" w:cs="Tahoma"/>
          <w:sz w:val="18"/>
          <w:szCs w:val="18"/>
        </w:rPr>
      </w:pPr>
    </w:p>
    <w:p w14:paraId="172039FF" w14:textId="77777777" w:rsidR="00FC6B35" w:rsidRPr="005B61DA" w:rsidRDefault="00FC6B35" w:rsidP="00FC6B35">
      <w:pPr>
        <w:spacing w:line="276" w:lineRule="auto"/>
        <w:jc w:val="both"/>
        <w:rPr>
          <w:rFonts w:ascii="Tahoma" w:hAnsi="Tahoma" w:cs="Tahoma"/>
          <w:sz w:val="18"/>
          <w:szCs w:val="18"/>
        </w:rPr>
      </w:pPr>
      <w:r w:rsidRPr="005B61DA">
        <w:rPr>
          <w:rFonts w:ascii="Tahoma" w:hAnsi="Tahoma" w:cs="Tahoma"/>
          <w:i/>
          <w:iCs/>
          <w:sz w:val="18"/>
          <w:szCs w:val="18"/>
          <w:u w:val="single"/>
        </w:rPr>
        <w:t>Clause de sauvegarde :</w:t>
      </w:r>
      <w:r w:rsidRPr="005B61DA">
        <w:rPr>
          <w:rFonts w:ascii="Tahoma" w:hAnsi="Tahoma" w:cs="Tahoma"/>
          <w:sz w:val="18"/>
          <w:szCs w:val="18"/>
        </w:rPr>
        <w:t xml:space="preserve"> Les prix pourront varier à la baisse comme à la hausse. Toutefois le marché pourra être résilié par le pouvoir adjudicateur, sans indemnité, dès lors que l’évolution moyenne de l’ensemble des prix pratiqués au titre du marché entraînera une augmentation de plus de 15 % sur la période du marché écoulée par rapport au tarif initialement proposé par le titulaire.</w:t>
      </w:r>
    </w:p>
    <w:p w14:paraId="61200E74" w14:textId="77777777" w:rsidR="00500FCA" w:rsidRDefault="00500FCA" w:rsidP="005464D5">
      <w:pPr>
        <w:widowControl w:val="0"/>
        <w:jc w:val="both"/>
        <w:rPr>
          <w:rFonts w:ascii="Tahoma" w:hAnsi="Tahoma" w:cs="Tahoma"/>
          <w:sz w:val="18"/>
        </w:rPr>
      </w:pPr>
    </w:p>
    <w:p w14:paraId="50E83681" w14:textId="77777777" w:rsidR="002778F5" w:rsidRPr="0043060E" w:rsidRDefault="002778F5" w:rsidP="002778F5">
      <w:pPr>
        <w:pStyle w:val="Titre2"/>
        <w:numPr>
          <w:ilvl w:val="1"/>
          <w:numId w:val="3"/>
        </w:numPr>
        <w:spacing w:line="276" w:lineRule="auto"/>
        <w:jc w:val="both"/>
        <w:rPr>
          <w:rFonts w:cs="Tahoma"/>
          <w:sz w:val="18"/>
          <w:szCs w:val="18"/>
          <w:u w:val="single"/>
        </w:rPr>
      </w:pPr>
      <w:bookmarkStart w:id="50" w:name="_Toc115863321"/>
      <w:r w:rsidRPr="0043060E">
        <w:rPr>
          <w:rFonts w:cs="Tahoma"/>
          <w:sz w:val="18"/>
          <w:szCs w:val="18"/>
          <w:u w:val="single"/>
        </w:rPr>
        <w:t xml:space="preserve"> </w:t>
      </w:r>
      <w:bookmarkStart w:id="51" w:name="_Toc143769682"/>
      <w:bookmarkStart w:id="52" w:name="_Toc144891486"/>
      <w:bookmarkStart w:id="53" w:name="_Toc180573951"/>
      <w:r w:rsidRPr="0043060E">
        <w:rPr>
          <w:rFonts w:cs="Tahoma"/>
          <w:sz w:val="18"/>
          <w:szCs w:val="18"/>
          <w:u w:val="single"/>
        </w:rPr>
        <w:t>Modifications et ajouts de références :</w:t>
      </w:r>
      <w:bookmarkEnd w:id="50"/>
      <w:bookmarkEnd w:id="51"/>
      <w:bookmarkEnd w:id="52"/>
      <w:bookmarkEnd w:id="53"/>
    </w:p>
    <w:p w14:paraId="777FDEE8" w14:textId="77777777" w:rsidR="002778F5" w:rsidRPr="00FC6B35" w:rsidRDefault="002778F5" w:rsidP="002778F5">
      <w:pPr>
        <w:spacing w:line="276" w:lineRule="auto"/>
        <w:jc w:val="both"/>
        <w:rPr>
          <w:rFonts w:ascii="Tahoma" w:hAnsi="Tahoma" w:cs="Tahoma"/>
          <w:sz w:val="18"/>
          <w:szCs w:val="18"/>
          <w:highlight w:val="yellow"/>
        </w:rPr>
      </w:pPr>
    </w:p>
    <w:p w14:paraId="7F9767A2" w14:textId="77777777" w:rsidR="002778F5" w:rsidRPr="005B61DA" w:rsidRDefault="002778F5" w:rsidP="002778F5">
      <w:pPr>
        <w:spacing w:line="276" w:lineRule="auto"/>
        <w:jc w:val="both"/>
        <w:rPr>
          <w:rFonts w:ascii="Tahoma" w:hAnsi="Tahoma" w:cs="Tahoma"/>
          <w:sz w:val="18"/>
          <w:szCs w:val="18"/>
        </w:rPr>
      </w:pPr>
      <w:r w:rsidRPr="005B61DA">
        <w:rPr>
          <w:rFonts w:ascii="Tahoma" w:hAnsi="Tahoma" w:cs="Tahoma"/>
          <w:sz w:val="18"/>
          <w:szCs w:val="18"/>
          <w:u w:val="single"/>
        </w:rPr>
        <w:t>Modification de références déjà existantes au bordereau de prix</w:t>
      </w:r>
      <w:r w:rsidRPr="005B61DA">
        <w:rPr>
          <w:rFonts w:ascii="Tahoma" w:hAnsi="Tahoma" w:cs="Tahoma"/>
          <w:sz w:val="18"/>
          <w:szCs w:val="18"/>
        </w:rPr>
        <w:t xml:space="preserve"> : le titulaire du marché peut modifier des références existantes au BPU en cours de marché mais celles-ci doivent remplir exactement le même besoin et conserver le même tarif. Le titulaire doit pour cela obligatoirement prévenir, par courriel*, le pouvoir adjudicateur (bureau de la commande publique) de tout changement de références, au plus tard un mois avant la mise en application de celles-ci, en transmettant la dernière version à jour du bordereau de prix du marché actualisé (selon la même modalité d’application que la variation de prix), en indiquant clairement quelles références sont modifiées. Les références deviendront contractuelles si le pouvoir adjudicateur n’a pas fait d’observations dans un délai de quinze jours à compter de leur date de réception.</w:t>
      </w:r>
    </w:p>
    <w:p w14:paraId="6E6FADB5" w14:textId="77777777" w:rsidR="002778F5" w:rsidRPr="005B61DA" w:rsidRDefault="002778F5" w:rsidP="002778F5">
      <w:pPr>
        <w:spacing w:line="276" w:lineRule="auto"/>
        <w:jc w:val="both"/>
        <w:rPr>
          <w:rFonts w:ascii="Tahoma" w:hAnsi="Tahoma" w:cs="Tahoma"/>
          <w:sz w:val="18"/>
          <w:szCs w:val="18"/>
        </w:rPr>
      </w:pPr>
    </w:p>
    <w:p w14:paraId="4D67DC55" w14:textId="77777777" w:rsidR="002778F5" w:rsidRPr="005B61DA" w:rsidRDefault="002778F5" w:rsidP="002778F5">
      <w:pPr>
        <w:spacing w:line="276" w:lineRule="auto"/>
        <w:jc w:val="both"/>
        <w:rPr>
          <w:rFonts w:ascii="Tahoma" w:hAnsi="Tahoma" w:cs="Tahoma"/>
          <w:sz w:val="18"/>
          <w:szCs w:val="18"/>
        </w:rPr>
      </w:pPr>
      <w:r w:rsidRPr="005B61DA">
        <w:rPr>
          <w:rFonts w:ascii="Tahoma" w:hAnsi="Tahoma" w:cs="Tahoma"/>
          <w:sz w:val="18"/>
          <w:szCs w:val="18"/>
        </w:rPr>
        <w:t>Le titulaire devra anticiper et mettre en œuvre cette modification de références pour prévenir toute rupture d’approvisionnement.</w:t>
      </w:r>
    </w:p>
    <w:p w14:paraId="247C9228" w14:textId="77777777" w:rsidR="002778F5" w:rsidRPr="00FC6B35" w:rsidRDefault="002778F5" w:rsidP="002778F5">
      <w:pPr>
        <w:spacing w:line="276" w:lineRule="auto"/>
        <w:jc w:val="both"/>
        <w:rPr>
          <w:rFonts w:ascii="Tahoma" w:hAnsi="Tahoma" w:cs="Tahoma"/>
          <w:sz w:val="18"/>
          <w:szCs w:val="18"/>
          <w:highlight w:val="yellow"/>
        </w:rPr>
      </w:pPr>
    </w:p>
    <w:p w14:paraId="18CB86EC" w14:textId="77777777" w:rsidR="002778F5" w:rsidRPr="005F4537" w:rsidRDefault="002778F5" w:rsidP="005464D5">
      <w:pPr>
        <w:widowControl w:val="0"/>
        <w:jc w:val="both"/>
        <w:rPr>
          <w:rFonts w:ascii="Tahoma" w:hAnsi="Tahoma" w:cs="Tahoma"/>
          <w:sz w:val="18"/>
        </w:rPr>
      </w:pPr>
    </w:p>
    <w:p w14:paraId="41DE5A9B" w14:textId="77777777" w:rsidR="00D458B3" w:rsidRPr="005F4537" w:rsidRDefault="00D458B3" w:rsidP="00FD29EC">
      <w:pPr>
        <w:pStyle w:val="Titre1"/>
        <w:spacing w:line="276" w:lineRule="auto"/>
        <w:rPr>
          <w:sz w:val="18"/>
          <w:szCs w:val="18"/>
        </w:rPr>
      </w:pPr>
      <w:bookmarkStart w:id="54" w:name="_Toc180573952"/>
      <w:r w:rsidRPr="005F4537">
        <w:rPr>
          <w:sz w:val="18"/>
          <w:szCs w:val="18"/>
        </w:rPr>
        <w:t xml:space="preserve">: </w:t>
      </w:r>
      <w:r w:rsidR="00066952" w:rsidRPr="005F4537">
        <w:rPr>
          <w:sz w:val="18"/>
          <w:szCs w:val="18"/>
        </w:rPr>
        <w:t>REGLEMENT</w:t>
      </w:r>
      <w:bookmarkEnd w:id="54"/>
    </w:p>
    <w:p w14:paraId="4FC9C5FD" w14:textId="77777777" w:rsidR="00066952" w:rsidRPr="005F4537" w:rsidRDefault="00066952" w:rsidP="00FD29EC">
      <w:pPr>
        <w:spacing w:line="276" w:lineRule="auto"/>
        <w:rPr>
          <w:rFonts w:ascii="Tahoma" w:hAnsi="Tahoma" w:cs="Tahoma"/>
          <w:sz w:val="18"/>
          <w:szCs w:val="18"/>
        </w:rPr>
      </w:pPr>
    </w:p>
    <w:p w14:paraId="0ABD6443" w14:textId="77777777" w:rsidR="00066952" w:rsidRPr="005F4537" w:rsidRDefault="00066952" w:rsidP="006118D7">
      <w:pPr>
        <w:spacing w:line="276" w:lineRule="auto"/>
        <w:jc w:val="both"/>
        <w:rPr>
          <w:rFonts w:ascii="Tahoma" w:hAnsi="Tahoma" w:cs="Tahoma"/>
          <w:sz w:val="18"/>
          <w:szCs w:val="18"/>
        </w:rPr>
      </w:pPr>
      <w:r w:rsidRPr="005F4537">
        <w:rPr>
          <w:rFonts w:ascii="Tahoma" w:hAnsi="Tahoma" w:cs="Tahoma"/>
          <w:sz w:val="18"/>
          <w:szCs w:val="18"/>
        </w:rPr>
        <w:t xml:space="preserve">Le paiement s’effectuera selon les règles de </w:t>
      </w:r>
      <w:smartTag w:uri="urn:schemas-microsoft-com:office:smarttags" w:element="PersonName">
        <w:smartTagPr>
          <w:attr w:name="ProductID" w:val="la Comptabilit￩ Publique"/>
        </w:smartTagPr>
        <w:r w:rsidRPr="005F4537">
          <w:rPr>
            <w:rFonts w:ascii="Tahoma" w:hAnsi="Tahoma" w:cs="Tahoma"/>
            <w:sz w:val="18"/>
            <w:szCs w:val="18"/>
          </w:rPr>
          <w:t>la Comptabilité Publique</w:t>
        </w:r>
      </w:smartTag>
      <w:r w:rsidRPr="005F4537">
        <w:rPr>
          <w:rFonts w:ascii="Tahoma" w:hAnsi="Tahoma" w:cs="Tahoma"/>
          <w:sz w:val="18"/>
          <w:szCs w:val="18"/>
        </w:rPr>
        <w:t xml:space="preserve"> par virement. Les fournitures faisant l’objet du marché donneront lieu à un paiement après vérification du service fait. Les factures seront déposées électroniquement via le portail CHORUS PRO (SIRET : 196 244 016 00016 - Code service : FACT_DEP) et devront comprendre : </w:t>
      </w:r>
    </w:p>
    <w:p w14:paraId="1EBC20A7" w14:textId="77777777" w:rsidR="00066952" w:rsidRPr="005F4537" w:rsidRDefault="00066952" w:rsidP="00E53280">
      <w:pPr>
        <w:numPr>
          <w:ilvl w:val="0"/>
          <w:numId w:val="7"/>
        </w:numPr>
        <w:tabs>
          <w:tab w:val="clear" w:pos="360"/>
          <w:tab w:val="num" w:pos="880"/>
        </w:tabs>
        <w:spacing w:line="276" w:lineRule="auto"/>
        <w:ind w:left="880" w:hanging="330"/>
        <w:jc w:val="both"/>
        <w:rPr>
          <w:rFonts w:ascii="Tahoma" w:hAnsi="Tahoma" w:cs="Tahoma"/>
          <w:sz w:val="18"/>
          <w:szCs w:val="18"/>
        </w:rPr>
      </w:pPr>
      <w:r w:rsidRPr="005F4537">
        <w:rPr>
          <w:rFonts w:ascii="Tahoma" w:hAnsi="Tahoma" w:cs="Tahoma"/>
          <w:sz w:val="18"/>
          <w:szCs w:val="18"/>
        </w:rPr>
        <w:t>le nom et l’adresse de la société ;</w:t>
      </w:r>
    </w:p>
    <w:p w14:paraId="323D76FE" w14:textId="77777777" w:rsidR="00066952" w:rsidRPr="005F4537" w:rsidRDefault="00066952" w:rsidP="00E53280">
      <w:pPr>
        <w:numPr>
          <w:ilvl w:val="0"/>
          <w:numId w:val="7"/>
        </w:numPr>
        <w:tabs>
          <w:tab w:val="clear" w:pos="360"/>
          <w:tab w:val="num" w:pos="880"/>
        </w:tabs>
        <w:spacing w:line="276" w:lineRule="auto"/>
        <w:ind w:left="880" w:hanging="330"/>
        <w:jc w:val="both"/>
        <w:rPr>
          <w:rFonts w:ascii="Tahoma" w:hAnsi="Tahoma" w:cs="Tahoma"/>
          <w:sz w:val="18"/>
          <w:szCs w:val="18"/>
        </w:rPr>
      </w:pPr>
      <w:r w:rsidRPr="005F4537">
        <w:rPr>
          <w:rFonts w:ascii="Tahoma" w:hAnsi="Tahoma" w:cs="Tahoma"/>
          <w:sz w:val="18"/>
          <w:szCs w:val="18"/>
        </w:rPr>
        <w:t>le numéro de son compte bancaire ou postal tel qu’il est précisé à l’acte d’engagement ;</w:t>
      </w:r>
    </w:p>
    <w:p w14:paraId="7B0ABD52" w14:textId="77777777" w:rsidR="00066952" w:rsidRPr="005F4537" w:rsidRDefault="00066952" w:rsidP="00E53280">
      <w:pPr>
        <w:numPr>
          <w:ilvl w:val="0"/>
          <w:numId w:val="7"/>
        </w:numPr>
        <w:tabs>
          <w:tab w:val="clear" w:pos="360"/>
          <w:tab w:val="num" w:pos="880"/>
        </w:tabs>
        <w:spacing w:line="276" w:lineRule="auto"/>
        <w:ind w:left="880" w:hanging="330"/>
        <w:jc w:val="both"/>
        <w:rPr>
          <w:rFonts w:ascii="Tahoma" w:hAnsi="Tahoma" w:cs="Tahoma"/>
          <w:sz w:val="18"/>
          <w:szCs w:val="18"/>
        </w:rPr>
      </w:pPr>
      <w:r w:rsidRPr="005F4537">
        <w:rPr>
          <w:rFonts w:ascii="Tahoma" w:hAnsi="Tahoma" w:cs="Tahoma"/>
          <w:sz w:val="18"/>
          <w:szCs w:val="18"/>
        </w:rPr>
        <w:t>le numéro et la date du marché et, le cas échéant, la date et le numéro de l’avenant ;</w:t>
      </w:r>
    </w:p>
    <w:p w14:paraId="660DE4D4" w14:textId="77777777" w:rsidR="00066952" w:rsidRPr="005F4537" w:rsidRDefault="00066952" w:rsidP="00E53280">
      <w:pPr>
        <w:numPr>
          <w:ilvl w:val="0"/>
          <w:numId w:val="7"/>
        </w:numPr>
        <w:tabs>
          <w:tab w:val="clear" w:pos="360"/>
          <w:tab w:val="num" w:pos="880"/>
        </w:tabs>
        <w:spacing w:line="276" w:lineRule="auto"/>
        <w:ind w:left="880" w:hanging="330"/>
        <w:jc w:val="both"/>
        <w:rPr>
          <w:rFonts w:ascii="Tahoma" w:hAnsi="Tahoma" w:cs="Tahoma"/>
          <w:sz w:val="18"/>
          <w:szCs w:val="18"/>
        </w:rPr>
      </w:pPr>
      <w:r w:rsidRPr="005F4537">
        <w:rPr>
          <w:rFonts w:ascii="Tahoma" w:hAnsi="Tahoma" w:cs="Tahoma"/>
          <w:sz w:val="18"/>
          <w:szCs w:val="18"/>
        </w:rPr>
        <w:t>le nom et l’adresse du service destinataire de la commande ;</w:t>
      </w:r>
    </w:p>
    <w:p w14:paraId="3E10848A" w14:textId="77777777" w:rsidR="00066952" w:rsidRPr="005F4537" w:rsidRDefault="00066952" w:rsidP="00E53280">
      <w:pPr>
        <w:numPr>
          <w:ilvl w:val="0"/>
          <w:numId w:val="7"/>
        </w:numPr>
        <w:tabs>
          <w:tab w:val="clear" w:pos="360"/>
          <w:tab w:val="num" w:pos="880"/>
        </w:tabs>
        <w:spacing w:line="276" w:lineRule="auto"/>
        <w:ind w:left="880" w:hanging="330"/>
        <w:jc w:val="both"/>
        <w:rPr>
          <w:rFonts w:ascii="Tahoma" w:hAnsi="Tahoma" w:cs="Tahoma"/>
          <w:sz w:val="18"/>
          <w:szCs w:val="18"/>
        </w:rPr>
      </w:pPr>
      <w:r w:rsidRPr="005F4537">
        <w:rPr>
          <w:rFonts w:ascii="Tahoma" w:hAnsi="Tahoma" w:cs="Tahoma"/>
          <w:sz w:val="18"/>
          <w:szCs w:val="18"/>
        </w:rPr>
        <w:t>le numéro du bon de commande ;</w:t>
      </w:r>
    </w:p>
    <w:p w14:paraId="1AB96EB6" w14:textId="77777777" w:rsidR="00066952" w:rsidRPr="005F4537" w:rsidRDefault="00066952" w:rsidP="00E53280">
      <w:pPr>
        <w:numPr>
          <w:ilvl w:val="0"/>
          <w:numId w:val="7"/>
        </w:numPr>
        <w:tabs>
          <w:tab w:val="clear" w:pos="360"/>
          <w:tab w:val="num" w:pos="880"/>
        </w:tabs>
        <w:spacing w:line="276" w:lineRule="auto"/>
        <w:ind w:left="880" w:hanging="330"/>
        <w:jc w:val="both"/>
        <w:rPr>
          <w:rFonts w:ascii="Tahoma" w:hAnsi="Tahoma" w:cs="Tahoma"/>
          <w:sz w:val="18"/>
          <w:szCs w:val="18"/>
        </w:rPr>
      </w:pPr>
      <w:r w:rsidRPr="005F4537">
        <w:rPr>
          <w:rFonts w:ascii="Tahoma" w:hAnsi="Tahoma" w:cs="Tahoma"/>
          <w:sz w:val="18"/>
          <w:szCs w:val="18"/>
        </w:rPr>
        <w:t>la date de facturation.</w:t>
      </w:r>
    </w:p>
    <w:p w14:paraId="56D90805" w14:textId="77777777" w:rsidR="00066952" w:rsidRPr="005F4537" w:rsidRDefault="00066952" w:rsidP="00E53280">
      <w:pPr>
        <w:numPr>
          <w:ilvl w:val="0"/>
          <w:numId w:val="7"/>
        </w:numPr>
        <w:tabs>
          <w:tab w:val="clear" w:pos="360"/>
          <w:tab w:val="num" w:pos="880"/>
        </w:tabs>
        <w:spacing w:line="276" w:lineRule="auto"/>
        <w:ind w:left="880" w:hanging="330"/>
        <w:jc w:val="both"/>
        <w:rPr>
          <w:rFonts w:ascii="Tahoma" w:hAnsi="Tahoma" w:cs="Tahoma"/>
          <w:sz w:val="18"/>
          <w:szCs w:val="18"/>
        </w:rPr>
      </w:pPr>
      <w:r w:rsidRPr="005F4537">
        <w:rPr>
          <w:rFonts w:ascii="Tahoma" w:hAnsi="Tahoma" w:cs="Tahoma"/>
          <w:sz w:val="18"/>
          <w:szCs w:val="18"/>
        </w:rPr>
        <w:t xml:space="preserve">la nature des </w:t>
      </w:r>
      <w:r w:rsidR="003211F9" w:rsidRPr="005F4537">
        <w:rPr>
          <w:rFonts w:ascii="Tahoma" w:hAnsi="Tahoma" w:cs="Tahoma"/>
          <w:sz w:val="18"/>
          <w:szCs w:val="18"/>
        </w:rPr>
        <w:t>prestations exécutées</w:t>
      </w:r>
      <w:r w:rsidRPr="005F4537">
        <w:rPr>
          <w:rFonts w:ascii="Tahoma" w:hAnsi="Tahoma" w:cs="Tahoma"/>
          <w:sz w:val="18"/>
          <w:szCs w:val="18"/>
        </w:rPr>
        <w:t xml:space="preserve"> (désignation, référence, quantité, …) ;</w:t>
      </w:r>
    </w:p>
    <w:p w14:paraId="5F1581BB" w14:textId="7112A442" w:rsidR="00066952" w:rsidRPr="005F4537" w:rsidRDefault="00066952" w:rsidP="00E53280">
      <w:pPr>
        <w:numPr>
          <w:ilvl w:val="0"/>
          <w:numId w:val="7"/>
        </w:numPr>
        <w:tabs>
          <w:tab w:val="clear" w:pos="360"/>
          <w:tab w:val="num" w:pos="880"/>
        </w:tabs>
        <w:spacing w:line="276" w:lineRule="auto"/>
        <w:ind w:left="880" w:hanging="330"/>
        <w:jc w:val="both"/>
        <w:rPr>
          <w:rFonts w:ascii="Tahoma" w:hAnsi="Tahoma" w:cs="Tahoma"/>
          <w:sz w:val="18"/>
          <w:szCs w:val="18"/>
        </w:rPr>
      </w:pPr>
      <w:r w:rsidRPr="005F4537">
        <w:rPr>
          <w:rFonts w:ascii="Tahoma" w:hAnsi="Tahoma" w:cs="Tahoma"/>
          <w:sz w:val="18"/>
          <w:szCs w:val="18"/>
        </w:rPr>
        <w:t xml:space="preserve">le prix HT des </w:t>
      </w:r>
      <w:r w:rsidR="003211F9" w:rsidRPr="005F4537">
        <w:rPr>
          <w:rFonts w:ascii="Tahoma" w:hAnsi="Tahoma" w:cs="Tahoma"/>
          <w:sz w:val="18"/>
          <w:szCs w:val="18"/>
        </w:rPr>
        <w:t xml:space="preserve">prestations exécutées </w:t>
      </w:r>
      <w:r w:rsidRPr="005F4537">
        <w:rPr>
          <w:rFonts w:ascii="Tahoma" w:hAnsi="Tahoma" w:cs="Tahoma"/>
          <w:sz w:val="18"/>
          <w:szCs w:val="18"/>
        </w:rPr>
        <w:t xml:space="preserve">selon </w:t>
      </w:r>
      <w:r w:rsidR="003211F9" w:rsidRPr="005F4537">
        <w:rPr>
          <w:rFonts w:ascii="Tahoma" w:hAnsi="Tahoma" w:cs="Tahoma"/>
          <w:sz w:val="18"/>
          <w:szCs w:val="18"/>
        </w:rPr>
        <w:t>la DPGF,</w:t>
      </w:r>
      <w:r w:rsidRPr="005F4537">
        <w:rPr>
          <w:rFonts w:ascii="Tahoma" w:hAnsi="Tahoma" w:cs="Tahoma"/>
          <w:sz w:val="18"/>
          <w:szCs w:val="18"/>
        </w:rPr>
        <w:t xml:space="preserve"> la TVA et le prix TTC ;</w:t>
      </w:r>
    </w:p>
    <w:p w14:paraId="571EBB93" w14:textId="77777777" w:rsidR="00066952" w:rsidRPr="005F4537" w:rsidRDefault="00066952" w:rsidP="00E53280">
      <w:pPr>
        <w:numPr>
          <w:ilvl w:val="0"/>
          <w:numId w:val="7"/>
        </w:numPr>
        <w:tabs>
          <w:tab w:val="clear" w:pos="360"/>
          <w:tab w:val="num" w:pos="880"/>
        </w:tabs>
        <w:spacing w:line="276" w:lineRule="auto"/>
        <w:ind w:left="880" w:hanging="330"/>
        <w:jc w:val="both"/>
        <w:rPr>
          <w:rFonts w:ascii="Tahoma" w:hAnsi="Tahoma" w:cs="Tahoma"/>
          <w:sz w:val="18"/>
          <w:szCs w:val="18"/>
        </w:rPr>
      </w:pPr>
      <w:r w:rsidRPr="005F4537">
        <w:rPr>
          <w:rFonts w:ascii="Tahoma" w:hAnsi="Tahoma" w:cs="Tahoma"/>
          <w:sz w:val="18"/>
          <w:szCs w:val="18"/>
        </w:rPr>
        <w:t>en cas de groupement conjoint, pour chaque opérateur économique, le montant des prestations effectuées par l'opérateur économique ;</w:t>
      </w:r>
    </w:p>
    <w:p w14:paraId="236745D6" w14:textId="78F8E5B6" w:rsidR="009C7CB4" w:rsidRPr="005F4537" w:rsidRDefault="003211F9" w:rsidP="009C7CB4">
      <w:pPr>
        <w:numPr>
          <w:ilvl w:val="0"/>
          <w:numId w:val="7"/>
        </w:numPr>
        <w:tabs>
          <w:tab w:val="clear" w:pos="360"/>
          <w:tab w:val="num" w:pos="880"/>
        </w:tabs>
        <w:spacing w:line="276" w:lineRule="auto"/>
        <w:ind w:left="880" w:hanging="330"/>
        <w:jc w:val="both"/>
        <w:rPr>
          <w:rFonts w:ascii="Tahoma" w:hAnsi="Tahoma" w:cs="Tahoma"/>
          <w:sz w:val="18"/>
          <w:szCs w:val="18"/>
        </w:rPr>
      </w:pPr>
      <w:r w:rsidRPr="005F4537">
        <w:rPr>
          <w:rFonts w:ascii="Tahoma" w:hAnsi="Tahoma" w:cs="Tahoma"/>
          <w:sz w:val="18"/>
          <w:szCs w:val="18"/>
        </w:rPr>
        <w:lastRenderedPageBreak/>
        <w:t>en cas de sous-traitance, la nature des prestations exécutées par le sous-traitant, leur montant total hors taxes, leur montant TTC ainsi que, le cas échéant, les variations de prix établies HT et TTC ;</w:t>
      </w:r>
    </w:p>
    <w:p w14:paraId="7F916DE0" w14:textId="77777777" w:rsidR="009C7CB4" w:rsidRPr="005F4537" w:rsidRDefault="009C7CB4" w:rsidP="009C7CB4">
      <w:pPr>
        <w:spacing w:line="276" w:lineRule="auto"/>
        <w:ind w:left="880"/>
        <w:jc w:val="both"/>
        <w:rPr>
          <w:rFonts w:ascii="Tahoma" w:hAnsi="Tahoma" w:cs="Tahoma"/>
          <w:sz w:val="18"/>
          <w:szCs w:val="18"/>
        </w:rPr>
      </w:pPr>
    </w:p>
    <w:p w14:paraId="37AE9839" w14:textId="10925402" w:rsidR="005464D5" w:rsidRDefault="005464D5" w:rsidP="005464D5">
      <w:pPr>
        <w:spacing w:line="276" w:lineRule="auto"/>
        <w:jc w:val="both"/>
        <w:rPr>
          <w:rFonts w:ascii="Tahoma" w:hAnsi="Tahoma" w:cs="Tahoma"/>
          <w:b/>
          <w:bCs/>
          <w:sz w:val="18"/>
          <w:szCs w:val="18"/>
        </w:rPr>
      </w:pPr>
      <w:r w:rsidRPr="005F4537">
        <w:rPr>
          <w:rFonts w:ascii="Tahoma" w:hAnsi="Tahoma" w:cs="Tahoma"/>
          <w:b/>
          <w:bCs/>
          <w:sz w:val="18"/>
          <w:szCs w:val="18"/>
        </w:rPr>
        <w:t>Si une des mentions énumérées ci-dessus n’apparaît pas sur la facture, cette dernière ne sera pas prise en compte.</w:t>
      </w:r>
    </w:p>
    <w:p w14:paraId="58AD77FD" w14:textId="77777777" w:rsidR="005354D5" w:rsidRPr="005F4537" w:rsidRDefault="005354D5" w:rsidP="005464D5">
      <w:pPr>
        <w:spacing w:line="276" w:lineRule="auto"/>
        <w:jc w:val="both"/>
        <w:rPr>
          <w:rFonts w:ascii="Tahoma" w:hAnsi="Tahoma" w:cs="Tahoma"/>
          <w:b/>
          <w:bCs/>
          <w:sz w:val="18"/>
          <w:szCs w:val="18"/>
        </w:rPr>
      </w:pPr>
    </w:p>
    <w:p w14:paraId="479DD618" w14:textId="60358365" w:rsidR="00216FF8" w:rsidRPr="00FC6B35" w:rsidRDefault="00216FF8" w:rsidP="00FD29EC">
      <w:pPr>
        <w:spacing w:line="276" w:lineRule="auto"/>
        <w:jc w:val="both"/>
        <w:rPr>
          <w:rFonts w:ascii="Tahoma" w:hAnsi="Tahoma" w:cs="Tahoma"/>
          <w:sz w:val="18"/>
          <w:szCs w:val="18"/>
          <w:u w:val="single"/>
        </w:rPr>
      </w:pPr>
      <w:r w:rsidRPr="00FC6B35">
        <w:rPr>
          <w:rFonts w:ascii="Tahoma" w:hAnsi="Tahoma" w:cs="Tahoma"/>
          <w:sz w:val="18"/>
          <w:szCs w:val="18"/>
          <w:u w:val="single"/>
        </w:rPr>
        <w:t>Périodicité de facturation :</w:t>
      </w:r>
    </w:p>
    <w:p w14:paraId="1A27EED9" w14:textId="77777777" w:rsidR="00216FF8" w:rsidRPr="005F4537" w:rsidRDefault="00216FF8" w:rsidP="00FD29EC">
      <w:pPr>
        <w:spacing w:line="276" w:lineRule="auto"/>
        <w:jc w:val="both"/>
        <w:rPr>
          <w:rFonts w:ascii="Tahoma" w:hAnsi="Tahoma" w:cs="Tahoma"/>
          <w:sz w:val="18"/>
          <w:szCs w:val="18"/>
        </w:rPr>
      </w:pPr>
    </w:p>
    <w:p w14:paraId="11D21010" w14:textId="3315D57B" w:rsidR="00402B9A" w:rsidRPr="005F4537" w:rsidRDefault="00402B9A" w:rsidP="00402B9A">
      <w:pPr>
        <w:rPr>
          <w:rFonts w:ascii="Tahoma" w:hAnsi="Tahoma" w:cs="Tahoma"/>
          <w:sz w:val="18"/>
          <w:szCs w:val="18"/>
          <w:u w:val="single"/>
        </w:rPr>
      </w:pPr>
      <w:r w:rsidRPr="005F4537">
        <w:rPr>
          <w:rFonts w:ascii="Tahoma" w:hAnsi="Tahoma" w:cs="Tahoma"/>
          <w:sz w:val="18"/>
          <w:szCs w:val="18"/>
        </w:rPr>
        <w:t>Les factures seront établies après réalisation complète des prestations</w:t>
      </w:r>
      <w:r w:rsidR="00FC6B35">
        <w:rPr>
          <w:rFonts w:ascii="Tahoma" w:hAnsi="Tahoma" w:cs="Tahoma"/>
          <w:sz w:val="18"/>
          <w:szCs w:val="18"/>
        </w:rPr>
        <w:t>.</w:t>
      </w:r>
    </w:p>
    <w:p w14:paraId="0D39CFF8" w14:textId="505E6412" w:rsidR="00066952" w:rsidRPr="005F4537" w:rsidRDefault="00066952" w:rsidP="00056771">
      <w:pPr>
        <w:jc w:val="both"/>
        <w:rPr>
          <w:rFonts w:ascii="Tahoma" w:hAnsi="Tahoma" w:cs="Tahoma"/>
          <w:sz w:val="18"/>
          <w:szCs w:val="18"/>
        </w:rPr>
      </w:pPr>
    </w:p>
    <w:p w14:paraId="5031EBD7" w14:textId="35DBD8EE" w:rsidR="00216FF8" w:rsidRPr="00FC6B35" w:rsidRDefault="00216FF8" w:rsidP="00056771">
      <w:pPr>
        <w:jc w:val="both"/>
        <w:rPr>
          <w:rFonts w:ascii="Tahoma" w:hAnsi="Tahoma" w:cs="Tahoma"/>
          <w:sz w:val="18"/>
          <w:szCs w:val="18"/>
          <w:u w:val="single"/>
        </w:rPr>
      </w:pPr>
      <w:r w:rsidRPr="00FC6B35">
        <w:rPr>
          <w:rFonts w:ascii="Tahoma" w:hAnsi="Tahoma" w:cs="Tahoma"/>
          <w:sz w:val="18"/>
          <w:szCs w:val="18"/>
          <w:u w:val="single"/>
        </w:rPr>
        <w:t>Délai de paiement</w:t>
      </w:r>
      <w:r w:rsidR="00FC6B35">
        <w:rPr>
          <w:rFonts w:ascii="Tahoma" w:hAnsi="Tahoma" w:cs="Tahoma"/>
          <w:sz w:val="18"/>
          <w:szCs w:val="18"/>
          <w:u w:val="single"/>
        </w:rPr>
        <w:t> :</w:t>
      </w:r>
    </w:p>
    <w:p w14:paraId="7DEC1FDA" w14:textId="77777777" w:rsidR="00066952" w:rsidRPr="005F4537" w:rsidRDefault="00066952" w:rsidP="00066952">
      <w:pPr>
        <w:spacing w:line="276" w:lineRule="auto"/>
        <w:jc w:val="both"/>
        <w:rPr>
          <w:rFonts w:ascii="Tahoma" w:hAnsi="Tahoma" w:cs="Tahoma"/>
          <w:sz w:val="18"/>
          <w:szCs w:val="18"/>
        </w:rPr>
      </w:pPr>
      <w:r w:rsidRPr="005F4537">
        <w:rPr>
          <w:rFonts w:ascii="Tahoma" w:hAnsi="Tahoma" w:cs="Tahoma"/>
          <w:sz w:val="18"/>
          <w:szCs w:val="18"/>
        </w:rPr>
        <w:t>Le délai global de paiement est de 30 jours à compter de la date de réception par l’Université de la demande de paiement. Le dépassement de ce délai sera sanctionné par le versement de plein droit d’intérêts moratoires par l’Université dont le taux est : taux d’intérêt légal + 8 points.</w:t>
      </w:r>
    </w:p>
    <w:p w14:paraId="59E7478E" w14:textId="77777777" w:rsidR="00066952" w:rsidRPr="005F4537" w:rsidRDefault="00066952" w:rsidP="00056771">
      <w:pPr>
        <w:jc w:val="both"/>
        <w:rPr>
          <w:rFonts w:ascii="Tahoma" w:hAnsi="Tahoma" w:cs="Tahoma"/>
          <w:sz w:val="18"/>
          <w:szCs w:val="18"/>
        </w:rPr>
      </w:pPr>
    </w:p>
    <w:p w14:paraId="18B106F4" w14:textId="77777777" w:rsidR="00066952" w:rsidRPr="005F4537" w:rsidRDefault="00066952" w:rsidP="00FD29EC">
      <w:pPr>
        <w:spacing w:line="276" w:lineRule="auto"/>
        <w:jc w:val="both"/>
        <w:rPr>
          <w:rFonts w:ascii="Tahoma" w:hAnsi="Tahoma" w:cs="Tahoma"/>
          <w:sz w:val="18"/>
          <w:szCs w:val="18"/>
        </w:rPr>
      </w:pPr>
      <w:r w:rsidRPr="005F4537">
        <w:rPr>
          <w:rFonts w:ascii="Tahoma" w:hAnsi="Tahoma" w:cs="Tahoma"/>
          <w:sz w:val="18"/>
          <w:szCs w:val="18"/>
        </w:rPr>
        <w:t>En cas de groupement conjoint, chaque membre du groupement perçoit directement les sommes se rapportant à l'exécution de ses propres prestations. En cas de groupement solidaire, le paiement est effectué sur un compte unique ouvert au nom du mandataire.</w:t>
      </w:r>
    </w:p>
    <w:p w14:paraId="5A64757D" w14:textId="77777777" w:rsidR="00066952" w:rsidRPr="005F4537" w:rsidRDefault="00066952" w:rsidP="00FD29EC">
      <w:pPr>
        <w:spacing w:line="276" w:lineRule="auto"/>
        <w:jc w:val="both"/>
        <w:rPr>
          <w:rFonts w:ascii="Tahoma" w:hAnsi="Tahoma" w:cs="Tahoma"/>
          <w:sz w:val="18"/>
          <w:szCs w:val="18"/>
        </w:rPr>
      </w:pPr>
    </w:p>
    <w:p w14:paraId="5AFC14C0" w14:textId="77777777" w:rsidR="00535AE4" w:rsidRPr="005F4537" w:rsidRDefault="00066952" w:rsidP="00FD29EC">
      <w:pPr>
        <w:spacing w:line="276" w:lineRule="auto"/>
        <w:jc w:val="both"/>
        <w:rPr>
          <w:rFonts w:ascii="Tahoma" w:hAnsi="Tahoma" w:cs="Tahoma"/>
          <w:sz w:val="18"/>
          <w:szCs w:val="18"/>
        </w:rPr>
      </w:pPr>
      <w:r w:rsidRPr="005F4537">
        <w:rPr>
          <w:rFonts w:ascii="Tahoma" w:hAnsi="Tahoma" w:cs="Tahoma"/>
          <w:sz w:val="18"/>
          <w:szCs w:val="18"/>
        </w:rPr>
        <w:t>Les autres dispositions relatives au groupement d’opérateurs économiques s’appliquent selon l’article 12.1 du CCAG-</w:t>
      </w:r>
      <w:r w:rsidR="005C4AE4" w:rsidRPr="005F4537">
        <w:rPr>
          <w:rFonts w:ascii="Tahoma" w:hAnsi="Tahoma" w:cs="Tahoma"/>
          <w:sz w:val="18"/>
          <w:szCs w:val="18"/>
        </w:rPr>
        <w:t>FCS</w:t>
      </w:r>
      <w:r w:rsidRPr="005F4537">
        <w:rPr>
          <w:rFonts w:ascii="Tahoma" w:hAnsi="Tahoma" w:cs="Tahoma"/>
          <w:sz w:val="18"/>
          <w:szCs w:val="18"/>
        </w:rPr>
        <w:t>-2021.</w:t>
      </w:r>
    </w:p>
    <w:p w14:paraId="234566CC" w14:textId="77777777" w:rsidR="00066952" w:rsidRPr="005F4537" w:rsidRDefault="00066952" w:rsidP="00FD29EC">
      <w:pPr>
        <w:spacing w:line="276" w:lineRule="auto"/>
        <w:jc w:val="both"/>
        <w:rPr>
          <w:rFonts w:ascii="Tahoma" w:hAnsi="Tahoma" w:cs="Tahoma"/>
          <w:sz w:val="18"/>
          <w:szCs w:val="18"/>
        </w:rPr>
      </w:pPr>
    </w:p>
    <w:p w14:paraId="38856592" w14:textId="77777777" w:rsidR="002270B3" w:rsidRPr="005F4537" w:rsidRDefault="002270B3" w:rsidP="002270B3">
      <w:pPr>
        <w:spacing w:line="276" w:lineRule="auto"/>
        <w:ind w:right="-1"/>
        <w:jc w:val="both"/>
        <w:rPr>
          <w:rFonts w:ascii="Tahoma" w:hAnsi="Tahoma" w:cs="Tahoma"/>
          <w:b/>
          <w:sz w:val="18"/>
          <w:szCs w:val="18"/>
        </w:rPr>
      </w:pPr>
      <w:r w:rsidRPr="005F4537">
        <w:rPr>
          <w:rFonts w:ascii="Tahoma" w:hAnsi="Tahoma" w:cs="Tahoma"/>
          <w:b/>
          <w:sz w:val="18"/>
          <w:szCs w:val="18"/>
        </w:rPr>
        <w:t>Pour les sous-traitants, le titulaire joint, à sa facture, une attestation certifiant la somme à payer par le pouvoir adjudicateur à chaque sous-traitant concerné ; cette somme tient compte d’une éventuelle actualisation des prix.</w:t>
      </w:r>
    </w:p>
    <w:p w14:paraId="70965420" w14:textId="77777777" w:rsidR="002270B3" w:rsidRPr="005F4537" w:rsidRDefault="002270B3" w:rsidP="002270B3">
      <w:pPr>
        <w:spacing w:line="276" w:lineRule="auto"/>
        <w:ind w:right="-1"/>
        <w:jc w:val="both"/>
        <w:rPr>
          <w:rFonts w:ascii="Tahoma" w:hAnsi="Tahoma" w:cs="Tahoma"/>
          <w:b/>
          <w:sz w:val="18"/>
          <w:szCs w:val="18"/>
        </w:rPr>
      </w:pPr>
    </w:p>
    <w:p w14:paraId="52263168" w14:textId="77777777" w:rsidR="002270B3" w:rsidRPr="005F4537" w:rsidRDefault="002270B3" w:rsidP="002270B3">
      <w:pPr>
        <w:spacing w:line="276" w:lineRule="auto"/>
        <w:ind w:right="-1"/>
        <w:jc w:val="both"/>
        <w:rPr>
          <w:rFonts w:ascii="Tahoma" w:hAnsi="Tahoma" w:cs="Tahoma"/>
          <w:b/>
          <w:sz w:val="18"/>
          <w:szCs w:val="18"/>
        </w:rPr>
      </w:pPr>
      <w:r w:rsidRPr="005F4537">
        <w:rPr>
          <w:rFonts w:ascii="Tahoma" w:hAnsi="Tahoma" w:cs="Tahoma"/>
          <w:sz w:val="18"/>
          <w:szCs w:val="18"/>
        </w:rPr>
        <w:t xml:space="preserve">Au préalable, le sous-traitant adresse sa demande de paiement libellée au nom du pouvoir adjudicateur au titulaire du marché, sous pli recommandé avec accusé de réception, ou la dépose auprès du titulaire contre récépissé. Le titulaire a 15 jours pour faire savoir s'il accepte ou refuse le paiement au sous-traitant. </w:t>
      </w:r>
    </w:p>
    <w:p w14:paraId="1E423E45" w14:textId="77777777" w:rsidR="002270B3" w:rsidRPr="005F4537" w:rsidRDefault="002270B3" w:rsidP="002270B3">
      <w:pPr>
        <w:spacing w:line="276" w:lineRule="auto"/>
        <w:jc w:val="both"/>
        <w:rPr>
          <w:rFonts w:ascii="Tahoma" w:hAnsi="Tahoma" w:cs="Tahoma"/>
          <w:sz w:val="18"/>
          <w:szCs w:val="18"/>
        </w:rPr>
      </w:pPr>
    </w:p>
    <w:p w14:paraId="6E5BAE96" w14:textId="77777777" w:rsidR="002270B3" w:rsidRPr="005F4537" w:rsidRDefault="002270B3" w:rsidP="002270B3">
      <w:pPr>
        <w:spacing w:line="276" w:lineRule="auto"/>
        <w:jc w:val="both"/>
        <w:rPr>
          <w:rFonts w:ascii="Tahoma" w:hAnsi="Tahoma" w:cs="Tahoma"/>
          <w:sz w:val="18"/>
          <w:szCs w:val="18"/>
        </w:rPr>
      </w:pPr>
      <w:r w:rsidRPr="005F4537">
        <w:rPr>
          <w:rFonts w:ascii="Tahoma" w:hAnsi="Tahoma" w:cs="Tahoma"/>
          <w:sz w:val="18"/>
          <w:szCs w:val="18"/>
        </w:rPr>
        <w:t xml:space="preserve">Le paiement du sous-traitant s'effectue dans le respect du délai global de paiement. </w:t>
      </w:r>
    </w:p>
    <w:p w14:paraId="4E45A24F" w14:textId="77777777" w:rsidR="002270B3" w:rsidRPr="005F4537" w:rsidRDefault="002270B3" w:rsidP="002270B3">
      <w:pPr>
        <w:spacing w:line="276" w:lineRule="auto"/>
        <w:jc w:val="both"/>
        <w:rPr>
          <w:rFonts w:ascii="Tahoma" w:hAnsi="Tahoma" w:cs="Tahoma"/>
          <w:sz w:val="18"/>
          <w:szCs w:val="18"/>
        </w:rPr>
      </w:pPr>
    </w:p>
    <w:p w14:paraId="6070873D" w14:textId="77777777" w:rsidR="002270B3" w:rsidRPr="005F4537" w:rsidRDefault="002270B3" w:rsidP="002270B3">
      <w:pPr>
        <w:spacing w:line="276" w:lineRule="auto"/>
        <w:jc w:val="both"/>
        <w:rPr>
          <w:rFonts w:ascii="Tahoma" w:hAnsi="Tahoma" w:cs="Tahoma"/>
          <w:sz w:val="18"/>
          <w:szCs w:val="18"/>
        </w:rPr>
      </w:pPr>
      <w:r w:rsidRPr="005F4537">
        <w:rPr>
          <w:rFonts w:ascii="Tahoma" w:hAnsi="Tahoma" w:cs="Tahoma"/>
          <w:sz w:val="18"/>
          <w:szCs w:val="18"/>
        </w:rPr>
        <w:t>En cas de groupement d’opérateurs économiques, si le titulaire qui a conclu le contrat de sous-traitance n'est pas le mandataire du groupement, ce dernier doit également signer la demande de paiement.</w:t>
      </w:r>
    </w:p>
    <w:p w14:paraId="5801277E" w14:textId="77777777" w:rsidR="00066952" w:rsidRPr="005F4537" w:rsidRDefault="00066952" w:rsidP="00FD29EC">
      <w:pPr>
        <w:spacing w:line="276" w:lineRule="auto"/>
        <w:jc w:val="both"/>
        <w:rPr>
          <w:rFonts w:ascii="Tahoma" w:hAnsi="Tahoma" w:cs="Tahoma"/>
          <w:sz w:val="18"/>
          <w:szCs w:val="18"/>
        </w:rPr>
      </w:pPr>
    </w:p>
    <w:p w14:paraId="3F550209" w14:textId="77777777" w:rsidR="00D458B3" w:rsidRPr="005F4537" w:rsidRDefault="00D458B3" w:rsidP="00FD29EC">
      <w:pPr>
        <w:pStyle w:val="Titre1"/>
        <w:spacing w:line="276" w:lineRule="auto"/>
        <w:rPr>
          <w:sz w:val="18"/>
          <w:szCs w:val="18"/>
        </w:rPr>
      </w:pPr>
      <w:bookmarkStart w:id="55" w:name="_Toc180573953"/>
      <w:r w:rsidRPr="005F4537">
        <w:rPr>
          <w:sz w:val="18"/>
          <w:szCs w:val="18"/>
        </w:rPr>
        <w:t xml:space="preserve">: </w:t>
      </w:r>
      <w:r w:rsidR="00066952" w:rsidRPr="005F4537">
        <w:rPr>
          <w:sz w:val="18"/>
          <w:szCs w:val="18"/>
        </w:rPr>
        <w:t>AVANCE FORFAITAIRE</w:t>
      </w:r>
      <w:bookmarkEnd w:id="55"/>
    </w:p>
    <w:p w14:paraId="3B3BF760" w14:textId="77777777" w:rsidR="00D458B3" w:rsidRPr="005F4537" w:rsidRDefault="00D458B3" w:rsidP="00FD29EC">
      <w:pPr>
        <w:spacing w:line="276" w:lineRule="auto"/>
        <w:jc w:val="both"/>
        <w:rPr>
          <w:rFonts w:ascii="Tahoma" w:hAnsi="Tahoma" w:cs="Tahoma"/>
          <w:sz w:val="18"/>
          <w:szCs w:val="18"/>
        </w:rPr>
      </w:pPr>
    </w:p>
    <w:p w14:paraId="5181A8ED" w14:textId="2EA51696" w:rsidR="00066952" w:rsidRPr="005F4537" w:rsidRDefault="005354D5" w:rsidP="00FD29EC">
      <w:pPr>
        <w:autoSpaceDE w:val="0"/>
        <w:autoSpaceDN w:val="0"/>
        <w:adjustRightInd w:val="0"/>
        <w:spacing w:line="276" w:lineRule="auto"/>
        <w:jc w:val="both"/>
        <w:rPr>
          <w:rFonts w:ascii="Tahoma" w:hAnsi="Tahoma" w:cs="Tahoma"/>
          <w:sz w:val="18"/>
          <w:szCs w:val="18"/>
        </w:rPr>
      </w:pPr>
      <w:r>
        <w:rPr>
          <w:rFonts w:ascii="Tahoma" w:hAnsi="Tahoma" w:cs="Tahoma"/>
          <w:sz w:val="18"/>
          <w:szCs w:val="18"/>
        </w:rPr>
        <w:t>Sans objet</w:t>
      </w:r>
    </w:p>
    <w:p w14:paraId="3BAA3888" w14:textId="77777777" w:rsidR="00066952" w:rsidRPr="005F4537" w:rsidRDefault="00066952" w:rsidP="00FD29EC">
      <w:pPr>
        <w:spacing w:line="276" w:lineRule="auto"/>
        <w:rPr>
          <w:rFonts w:ascii="Tahoma" w:hAnsi="Tahoma" w:cs="Tahoma"/>
          <w:sz w:val="18"/>
          <w:szCs w:val="18"/>
        </w:rPr>
      </w:pPr>
    </w:p>
    <w:p w14:paraId="0C47896F" w14:textId="77777777" w:rsidR="00066952" w:rsidRPr="005F4537" w:rsidRDefault="00066952" w:rsidP="00FD29EC">
      <w:pPr>
        <w:pStyle w:val="Titre1"/>
        <w:spacing w:line="276" w:lineRule="auto"/>
        <w:rPr>
          <w:sz w:val="18"/>
          <w:szCs w:val="18"/>
        </w:rPr>
      </w:pPr>
      <w:bookmarkStart w:id="56" w:name="_Toc180573954"/>
      <w:r w:rsidRPr="005F4537">
        <w:rPr>
          <w:sz w:val="18"/>
          <w:szCs w:val="18"/>
        </w:rPr>
        <w:t>: ACOMPTES, PAIEMENTS PARTIELS DEFINITIFS ET SOLDES</w:t>
      </w:r>
      <w:bookmarkEnd w:id="56"/>
    </w:p>
    <w:p w14:paraId="2F701A80" w14:textId="77777777" w:rsidR="00066952" w:rsidRPr="005F4537" w:rsidRDefault="00066952" w:rsidP="00FD29EC">
      <w:pPr>
        <w:spacing w:line="276" w:lineRule="auto"/>
        <w:rPr>
          <w:rFonts w:ascii="Tahoma" w:hAnsi="Tahoma" w:cs="Tahoma"/>
          <w:sz w:val="18"/>
          <w:szCs w:val="18"/>
        </w:rPr>
      </w:pPr>
    </w:p>
    <w:p w14:paraId="04FD0D7A" w14:textId="07D81E2D" w:rsidR="00FC6B35" w:rsidRDefault="00500FCA" w:rsidP="00FC6B35">
      <w:pPr>
        <w:spacing w:line="276" w:lineRule="auto"/>
        <w:rPr>
          <w:rFonts w:ascii="Tahoma" w:hAnsi="Tahoma" w:cs="Tahoma"/>
          <w:sz w:val="18"/>
          <w:szCs w:val="18"/>
        </w:rPr>
      </w:pPr>
      <w:r>
        <w:rPr>
          <w:rFonts w:ascii="Tahoma" w:hAnsi="Tahoma" w:cs="Tahoma"/>
          <w:sz w:val="18"/>
          <w:szCs w:val="18"/>
        </w:rPr>
        <w:t xml:space="preserve">Sans objet </w:t>
      </w:r>
    </w:p>
    <w:p w14:paraId="090A63D1" w14:textId="77777777" w:rsidR="00500FCA" w:rsidRPr="005F4537" w:rsidRDefault="00500FCA" w:rsidP="00FC6B35">
      <w:pPr>
        <w:spacing w:line="276" w:lineRule="auto"/>
        <w:rPr>
          <w:rFonts w:ascii="Tahoma" w:hAnsi="Tahoma" w:cs="Tahoma"/>
          <w:sz w:val="18"/>
          <w:szCs w:val="18"/>
        </w:rPr>
      </w:pPr>
    </w:p>
    <w:p w14:paraId="6C49C6E5" w14:textId="77777777" w:rsidR="00D458B3" w:rsidRPr="005F4537" w:rsidRDefault="00D458B3" w:rsidP="00FD29EC">
      <w:pPr>
        <w:pStyle w:val="Titre1"/>
        <w:spacing w:line="276" w:lineRule="auto"/>
        <w:rPr>
          <w:sz w:val="18"/>
          <w:szCs w:val="18"/>
        </w:rPr>
      </w:pPr>
      <w:bookmarkStart w:id="57" w:name="_Toc180573955"/>
      <w:r w:rsidRPr="005F4537">
        <w:rPr>
          <w:sz w:val="18"/>
          <w:szCs w:val="18"/>
        </w:rPr>
        <w:t xml:space="preserve">: </w:t>
      </w:r>
      <w:r w:rsidR="00BF4664" w:rsidRPr="005F4537">
        <w:rPr>
          <w:sz w:val="18"/>
          <w:szCs w:val="18"/>
        </w:rPr>
        <w:t>PENALITES</w:t>
      </w:r>
      <w:bookmarkEnd w:id="57"/>
    </w:p>
    <w:p w14:paraId="65604310" w14:textId="77777777" w:rsidR="007F158B" w:rsidRPr="005F4537" w:rsidRDefault="007F158B" w:rsidP="00FD29EC">
      <w:pPr>
        <w:spacing w:line="276" w:lineRule="auto"/>
        <w:rPr>
          <w:rFonts w:ascii="Tahoma" w:hAnsi="Tahoma" w:cs="Tahoma"/>
          <w:sz w:val="18"/>
          <w:szCs w:val="18"/>
        </w:rPr>
      </w:pPr>
    </w:p>
    <w:p w14:paraId="38F9B107" w14:textId="5CFF3372" w:rsidR="002F601B" w:rsidRPr="005F4537" w:rsidRDefault="00DA6DF8" w:rsidP="002F601B">
      <w:pPr>
        <w:spacing w:line="276" w:lineRule="auto"/>
        <w:jc w:val="both"/>
        <w:rPr>
          <w:rFonts w:ascii="Tahoma" w:hAnsi="Tahoma" w:cs="Tahoma"/>
          <w:sz w:val="18"/>
          <w:szCs w:val="18"/>
        </w:rPr>
      </w:pPr>
      <w:r w:rsidRPr="005F4537">
        <w:rPr>
          <w:rFonts w:ascii="Tahoma" w:hAnsi="Tahoma" w:cs="Tahoma"/>
          <w:sz w:val="18"/>
          <w:szCs w:val="18"/>
        </w:rPr>
        <w:t xml:space="preserve">En cas de manquement aux obligations, de mauvaise exécution, d'inexécution ou de non atteinte des résultats attendus, le titulaire encourt, sans mise en demeure préalable, des pénalités telles que précisées </w:t>
      </w:r>
      <w:r w:rsidR="00CD1DBC" w:rsidRPr="005F4537">
        <w:rPr>
          <w:rFonts w:ascii="Tahoma" w:hAnsi="Tahoma" w:cs="Tahoma"/>
          <w:sz w:val="18"/>
          <w:szCs w:val="18"/>
        </w:rPr>
        <w:t>à l’article 14 du CCAG-FCS-2021.</w:t>
      </w:r>
      <w:r w:rsidRPr="005F4537">
        <w:rPr>
          <w:rFonts w:ascii="Tahoma" w:hAnsi="Tahoma" w:cs="Tahoma"/>
          <w:sz w:val="18"/>
          <w:szCs w:val="18"/>
        </w:rPr>
        <w:t xml:space="preserve"> Ces pénalités sont cumulables et appliquées sur le montant HT de la facture </w:t>
      </w:r>
      <w:bookmarkStart w:id="58" w:name="_Hlk116634442"/>
      <w:r w:rsidR="002F601B" w:rsidRPr="005F4537">
        <w:rPr>
          <w:rFonts w:ascii="Tahoma" w:hAnsi="Tahoma" w:cs="Tahoma"/>
          <w:sz w:val="18"/>
          <w:szCs w:val="18"/>
        </w:rPr>
        <w:t>ou à défaut facturées directement au titulaire.</w:t>
      </w:r>
      <w:bookmarkEnd w:id="58"/>
    </w:p>
    <w:p w14:paraId="5EDE08DE" w14:textId="77777777" w:rsidR="0018529C" w:rsidRPr="00FC6B35" w:rsidRDefault="0018529C" w:rsidP="0018529C">
      <w:pPr>
        <w:rPr>
          <w:rFonts w:ascii="Tahoma" w:hAnsi="Tahoma" w:cs="Tahoma"/>
          <w:sz w:val="18"/>
          <w:szCs w:val="18"/>
        </w:rPr>
      </w:pPr>
    </w:p>
    <w:p w14:paraId="0BE041BA" w14:textId="11881939" w:rsidR="00FC6B35" w:rsidRPr="00FC6B35" w:rsidRDefault="00FC6B35" w:rsidP="00FC6B35">
      <w:pPr>
        <w:pStyle w:val="Titre2"/>
        <w:numPr>
          <w:ilvl w:val="1"/>
          <w:numId w:val="10"/>
        </w:numPr>
        <w:jc w:val="both"/>
        <w:rPr>
          <w:rFonts w:cs="Tahoma"/>
          <w:sz w:val="18"/>
          <w:szCs w:val="18"/>
          <w:u w:val="single"/>
        </w:rPr>
      </w:pPr>
      <w:bookmarkStart w:id="59" w:name="_Toc139979922"/>
      <w:r w:rsidRPr="00FC6B35">
        <w:rPr>
          <w:rFonts w:cs="Tahoma"/>
          <w:sz w:val="18"/>
          <w:szCs w:val="18"/>
          <w:u w:val="single"/>
        </w:rPr>
        <w:t xml:space="preserve"> </w:t>
      </w:r>
      <w:bookmarkStart w:id="60" w:name="_Toc180573956"/>
      <w:r w:rsidRPr="00FC6B35">
        <w:rPr>
          <w:rFonts w:cs="Tahoma"/>
          <w:sz w:val="18"/>
          <w:szCs w:val="18"/>
          <w:u w:val="single"/>
        </w:rPr>
        <w:t>Pénalités de retard :</w:t>
      </w:r>
      <w:bookmarkEnd w:id="59"/>
      <w:bookmarkEnd w:id="60"/>
    </w:p>
    <w:p w14:paraId="354620E9" w14:textId="77777777" w:rsidR="00FC6B35" w:rsidRPr="00FC6B35" w:rsidRDefault="00FC6B35" w:rsidP="00FC6B35">
      <w:pPr>
        <w:rPr>
          <w:rFonts w:ascii="Tahoma" w:hAnsi="Tahoma" w:cs="Tahoma"/>
          <w:sz w:val="18"/>
          <w:szCs w:val="18"/>
        </w:rPr>
      </w:pPr>
    </w:p>
    <w:p w14:paraId="0A3D0B5D" w14:textId="5C33CD67" w:rsidR="00FC6B35" w:rsidRDefault="005B61DA" w:rsidP="00FC6B35">
      <w:pPr>
        <w:spacing w:line="276" w:lineRule="auto"/>
        <w:jc w:val="both"/>
        <w:rPr>
          <w:rFonts w:ascii="Tahoma" w:hAnsi="Tahoma" w:cs="Tahoma"/>
          <w:sz w:val="18"/>
          <w:szCs w:val="18"/>
        </w:rPr>
      </w:pPr>
      <w:r w:rsidRPr="005B61DA">
        <w:rPr>
          <w:rFonts w:ascii="Tahoma" w:hAnsi="Tahoma" w:cs="Tahoma"/>
          <w:sz w:val="18"/>
          <w:szCs w:val="18"/>
        </w:rPr>
        <w:t>Par dérogation à l’article 14.1 du CCAG FCS, s</w:t>
      </w:r>
      <w:r w:rsidR="00FC6B35" w:rsidRPr="005B61DA">
        <w:rPr>
          <w:rFonts w:ascii="Tahoma" w:hAnsi="Tahoma" w:cs="Tahoma"/>
          <w:sz w:val="18"/>
          <w:szCs w:val="18"/>
        </w:rPr>
        <w:t xml:space="preserve">i le délai contractuel de livraison et d’installation est dépassé par le fait du titulaire, celui-ci encourt, </w:t>
      </w:r>
      <w:r w:rsidR="0008355D" w:rsidRPr="005B61DA">
        <w:rPr>
          <w:rFonts w:ascii="Tahoma" w:hAnsi="Tahoma" w:cs="Tahoma"/>
          <w:sz w:val="18"/>
          <w:szCs w:val="18"/>
        </w:rPr>
        <w:t>sans</w:t>
      </w:r>
      <w:r w:rsidR="00FC6B35" w:rsidRPr="005B61DA">
        <w:rPr>
          <w:rFonts w:ascii="Tahoma" w:hAnsi="Tahoma" w:cs="Tahoma"/>
          <w:sz w:val="18"/>
          <w:szCs w:val="18"/>
        </w:rPr>
        <w:t xml:space="preserve"> mise en demeure préalable, des pénalités calculées au moyen de la formule </w:t>
      </w:r>
      <w:r w:rsidR="00FC6B35" w:rsidRPr="005B61DA">
        <w:rPr>
          <w:rFonts w:ascii="Tahoma" w:hAnsi="Tahoma" w:cs="Tahoma"/>
          <w:b/>
          <w:sz w:val="18"/>
          <w:szCs w:val="18"/>
        </w:rPr>
        <w:t xml:space="preserve">P = (V x R) / 100 </w:t>
      </w:r>
      <w:r w:rsidR="00FC6B35" w:rsidRPr="005B61DA">
        <w:rPr>
          <w:rFonts w:ascii="Tahoma" w:hAnsi="Tahoma" w:cs="Tahoma"/>
          <w:sz w:val="18"/>
          <w:szCs w:val="18"/>
        </w:rPr>
        <w:t>dans laquelle P est le montant de la pénalité, V est le montant du marché tel que précisé à l’acte d’engagement et R est le nombre de jour de retard.</w:t>
      </w:r>
    </w:p>
    <w:p w14:paraId="4A5BBCC9" w14:textId="77777777" w:rsidR="00BC00CA" w:rsidRDefault="00BC00CA" w:rsidP="00FC6B35">
      <w:pPr>
        <w:spacing w:line="276" w:lineRule="auto"/>
        <w:jc w:val="both"/>
        <w:rPr>
          <w:rFonts w:ascii="Tahoma" w:hAnsi="Tahoma" w:cs="Tahoma"/>
          <w:sz w:val="18"/>
          <w:szCs w:val="18"/>
        </w:rPr>
      </w:pPr>
    </w:p>
    <w:p w14:paraId="24552B89" w14:textId="77777777" w:rsidR="00FC6B35" w:rsidRPr="00FC6B35" w:rsidRDefault="00FC6B35" w:rsidP="00FC6B35">
      <w:pPr>
        <w:spacing w:line="276" w:lineRule="auto"/>
        <w:jc w:val="both"/>
        <w:rPr>
          <w:rFonts w:ascii="Tahoma" w:hAnsi="Tahoma" w:cs="Tahoma"/>
          <w:sz w:val="18"/>
          <w:szCs w:val="18"/>
        </w:rPr>
      </w:pPr>
    </w:p>
    <w:p w14:paraId="05164079" w14:textId="26488790" w:rsidR="00FC6B35" w:rsidRPr="00FC6B35" w:rsidRDefault="00FC6B35" w:rsidP="00FC6B35">
      <w:pPr>
        <w:pStyle w:val="Titre2"/>
        <w:numPr>
          <w:ilvl w:val="1"/>
          <w:numId w:val="10"/>
        </w:numPr>
        <w:jc w:val="both"/>
        <w:rPr>
          <w:rFonts w:cs="Tahoma"/>
          <w:sz w:val="18"/>
          <w:szCs w:val="18"/>
          <w:u w:val="single"/>
        </w:rPr>
      </w:pPr>
      <w:bookmarkStart w:id="61" w:name="_Toc81561109"/>
      <w:bookmarkStart w:id="62" w:name="_Toc139979923"/>
      <w:r>
        <w:rPr>
          <w:rFonts w:cs="Tahoma"/>
          <w:sz w:val="18"/>
          <w:szCs w:val="18"/>
          <w:u w:val="single"/>
        </w:rPr>
        <w:t xml:space="preserve"> </w:t>
      </w:r>
      <w:bookmarkStart w:id="63" w:name="_Toc180573957"/>
      <w:r w:rsidRPr="00FC6B35">
        <w:rPr>
          <w:rFonts w:cs="Tahoma"/>
          <w:sz w:val="18"/>
          <w:szCs w:val="18"/>
          <w:u w:val="single"/>
        </w:rPr>
        <w:t>Pénalités pour défaut d’exécution :</w:t>
      </w:r>
      <w:bookmarkEnd w:id="61"/>
      <w:bookmarkEnd w:id="62"/>
      <w:bookmarkEnd w:id="63"/>
    </w:p>
    <w:p w14:paraId="41B4095F" w14:textId="77777777" w:rsidR="00FC6B35" w:rsidRDefault="00FC6B35" w:rsidP="00FC6B35">
      <w:pPr>
        <w:spacing w:line="276" w:lineRule="auto"/>
        <w:jc w:val="both"/>
      </w:pPr>
    </w:p>
    <w:p w14:paraId="32D849D2" w14:textId="77777777" w:rsidR="00FC6B35" w:rsidRPr="00FC6B35" w:rsidRDefault="00FC6B35" w:rsidP="00FC6B35">
      <w:pPr>
        <w:spacing w:line="276" w:lineRule="auto"/>
        <w:jc w:val="both"/>
        <w:rPr>
          <w:rFonts w:ascii="Tahoma" w:hAnsi="Tahoma" w:cs="Tahoma"/>
          <w:sz w:val="18"/>
          <w:szCs w:val="18"/>
        </w:rPr>
      </w:pPr>
      <w:r w:rsidRPr="00FC6B35">
        <w:rPr>
          <w:rFonts w:ascii="Tahoma" w:hAnsi="Tahoma" w:cs="Tahoma"/>
          <w:sz w:val="18"/>
          <w:szCs w:val="18"/>
        </w:rPr>
        <w:lastRenderedPageBreak/>
        <w:t>Pour tout défaut d’exécution des clauses contractuelles, l’Université pourra appliquer, après mise en demeure non suivie d’une régularisation de la situation, une pénalité d’un montant de 30 euros pour chaque défaut d’exécution constaté.</w:t>
      </w:r>
    </w:p>
    <w:p w14:paraId="5A94448A" w14:textId="086D4DDB" w:rsidR="00FC6B35" w:rsidRDefault="00FC6B35" w:rsidP="00FC6B35">
      <w:pPr>
        <w:spacing w:line="276" w:lineRule="auto"/>
        <w:jc w:val="both"/>
        <w:rPr>
          <w:rFonts w:ascii="Tahoma" w:hAnsi="Tahoma" w:cs="Tahoma"/>
          <w:sz w:val="18"/>
          <w:szCs w:val="18"/>
        </w:rPr>
      </w:pPr>
    </w:p>
    <w:p w14:paraId="103FF60B" w14:textId="61117ADA" w:rsidR="00FC6B35" w:rsidRDefault="00FC6B35" w:rsidP="00FC6B35">
      <w:pPr>
        <w:pStyle w:val="Titre2"/>
        <w:numPr>
          <w:ilvl w:val="1"/>
          <w:numId w:val="10"/>
        </w:numPr>
        <w:jc w:val="both"/>
        <w:rPr>
          <w:rFonts w:cs="Tahoma"/>
          <w:sz w:val="18"/>
          <w:szCs w:val="18"/>
          <w:u w:val="single"/>
        </w:rPr>
      </w:pPr>
      <w:bookmarkStart w:id="64" w:name="_Toc81561113"/>
      <w:bookmarkStart w:id="65" w:name="_Toc139979924"/>
      <w:r>
        <w:rPr>
          <w:rFonts w:cs="Tahoma"/>
          <w:sz w:val="18"/>
          <w:szCs w:val="18"/>
          <w:u w:val="single"/>
        </w:rPr>
        <w:t xml:space="preserve"> </w:t>
      </w:r>
      <w:bookmarkStart w:id="66" w:name="_Toc180573958"/>
      <w:r w:rsidRPr="00FC6B35">
        <w:rPr>
          <w:rFonts w:cs="Tahoma"/>
          <w:sz w:val="18"/>
          <w:szCs w:val="18"/>
          <w:u w:val="single"/>
        </w:rPr>
        <w:t>Pénalités pour méconnaissance de la réglementation de protection des données à caractère personnel :</w:t>
      </w:r>
      <w:bookmarkEnd w:id="64"/>
      <w:bookmarkEnd w:id="65"/>
      <w:bookmarkEnd w:id="66"/>
    </w:p>
    <w:p w14:paraId="76A2DC0D" w14:textId="77777777" w:rsidR="00FC6B35" w:rsidRPr="00FC6B35" w:rsidRDefault="00FC6B35" w:rsidP="00FC6B35"/>
    <w:p w14:paraId="00CEB1B5" w14:textId="05AF4D8F" w:rsidR="00FC6B35" w:rsidRPr="00FC6B35" w:rsidRDefault="00FC6B35" w:rsidP="00FC6B35">
      <w:pPr>
        <w:spacing w:line="276" w:lineRule="auto"/>
        <w:jc w:val="both"/>
        <w:rPr>
          <w:rFonts w:ascii="Tahoma" w:hAnsi="Tahoma" w:cs="Tahoma"/>
          <w:sz w:val="18"/>
          <w:szCs w:val="18"/>
        </w:rPr>
      </w:pPr>
      <w:r w:rsidRPr="00FC6B35">
        <w:rPr>
          <w:rFonts w:ascii="Tahoma" w:hAnsi="Tahoma" w:cs="Tahoma"/>
          <w:sz w:val="18"/>
          <w:szCs w:val="18"/>
        </w:rPr>
        <w:t>Pour tout défaut d’exécution dans le cadre de l’application du RGPD conformément à l’article 2</w:t>
      </w:r>
      <w:r>
        <w:rPr>
          <w:rFonts w:ascii="Tahoma" w:hAnsi="Tahoma" w:cs="Tahoma"/>
          <w:sz w:val="18"/>
          <w:szCs w:val="18"/>
        </w:rPr>
        <w:t>1</w:t>
      </w:r>
      <w:r w:rsidRPr="00FC6B35">
        <w:rPr>
          <w:rFonts w:ascii="Tahoma" w:hAnsi="Tahoma" w:cs="Tahoma"/>
          <w:sz w:val="18"/>
          <w:szCs w:val="18"/>
        </w:rPr>
        <w:t xml:space="preserve"> du présent </w:t>
      </w:r>
      <w:r>
        <w:rPr>
          <w:rFonts w:ascii="Tahoma" w:hAnsi="Tahoma" w:cs="Tahoma"/>
          <w:sz w:val="18"/>
          <w:szCs w:val="18"/>
        </w:rPr>
        <w:t>document</w:t>
      </w:r>
      <w:r w:rsidRPr="00FC6B35">
        <w:rPr>
          <w:rFonts w:ascii="Tahoma" w:hAnsi="Tahoma" w:cs="Tahoma"/>
          <w:sz w:val="18"/>
          <w:szCs w:val="18"/>
        </w:rPr>
        <w:t>, l’Université pourra appliquer, après mise en demeure non suivie d’une régularisation de la situation, une pénalité d’un montant de 200 euros pour chaque défaut d’exécution constaté (cela concerne également la justification par écrit de la destruction des données à l'échéance du marché).</w:t>
      </w:r>
    </w:p>
    <w:p w14:paraId="6E0CC78E" w14:textId="77777777" w:rsidR="00FC6B35" w:rsidRPr="003F0877" w:rsidRDefault="00FC6B35" w:rsidP="00FC6B35">
      <w:pPr>
        <w:spacing w:line="276" w:lineRule="auto"/>
        <w:jc w:val="both"/>
        <w:rPr>
          <w:rFonts w:ascii="Tahoma" w:hAnsi="Tahoma" w:cs="Tahoma"/>
        </w:rPr>
      </w:pPr>
    </w:p>
    <w:p w14:paraId="7B50891F" w14:textId="47A6DA1E" w:rsidR="00FC6B35" w:rsidRPr="00FC6B35" w:rsidRDefault="00FC6B35" w:rsidP="00FC6B35">
      <w:pPr>
        <w:pStyle w:val="Titre2"/>
        <w:numPr>
          <w:ilvl w:val="1"/>
          <w:numId w:val="10"/>
        </w:numPr>
        <w:jc w:val="both"/>
        <w:rPr>
          <w:rFonts w:cs="Tahoma"/>
          <w:sz w:val="18"/>
          <w:szCs w:val="18"/>
          <w:u w:val="single"/>
        </w:rPr>
      </w:pPr>
      <w:bookmarkStart w:id="67" w:name="_Toc139979925"/>
      <w:r>
        <w:rPr>
          <w:rFonts w:cs="Tahoma"/>
          <w:sz w:val="18"/>
          <w:szCs w:val="18"/>
          <w:u w:val="single"/>
        </w:rPr>
        <w:t xml:space="preserve"> </w:t>
      </w:r>
      <w:bookmarkStart w:id="68" w:name="_Toc180573959"/>
      <w:r w:rsidRPr="00FC6B35">
        <w:rPr>
          <w:rFonts w:cs="Tahoma"/>
          <w:sz w:val="18"/>
          <w:szCs w:val="18"/>
          <w:u w:val="single"/>
        </w:rPr>
        <w:t>Pénalités pour méconnaissance des obligations de respect des principes d’égalité, de neutralité et de laïcité :</w:t>
      </w:r>
      <w:bookmarkEnd w:id="67"/>
      <w:bookmarkEnd w:id="68"/>
    </w:p>
    <w:p w14:paraId="5BA951E3" w14:textId="77777777" w:rsidR="00FC6B35" w:rsidRPr="00FC6B35" w:rsidRDefault="00FC6B35" w:rsidP="00FC6B35">
      <w:pPr>
        <w:spacing w:line="276" w:lineRule="auto"/>
        <w:jc w:val="both"/>
        <w:rPr>
          <w:rFonts w:ascii="Tahoma" w:hAnsi="Tahoma" w:cs="Tahoma"/>
          <w:bCs/>
          <w:sz w:val="18"/>
          <w:szCs w:val="18"/>
        </w:rPr>
      </w:pPr>
      <w:r w:rsidRPr="00FC6B35">
        <w:rPr>
          <w:rFonts w:ascii="Tahoma" w:hAnsi="Tahoma" w:cs="Tahoma"/>
          <w:bCs/>
          <w:sz w:val="18"/>
          <w:szCs w:val="18"/>
        </w:rPr>
        <w:t>En cas de méconnaissance au cours de l’exécution du contrat des obligations de respect des principes d’égalité, de neutralité et de laïcité, l’Université pourra appliquer les pénalités suivantes à l’issue d’une procédure contradictoire :</w:t>
      </w:r>
    </w:p>
    <w:p w14:paraId="09B75366" w14:textId="77777777" w:rsidR="00FC6B35" w:rsidRPr="00FC6B35" w:rsidRDefault="00FC6B35" w:rsidP="00FC6B35">
      <w:pPr>
        <w:spacing w:line="276" w:lineRule="auto"/>
        <w:jc w:val="both"/>
        <w:rPr>
          <w:rFonts w:ascii="Tahoma" w:hAnsi="Tahoma" w:cs="Tahoma"/>
          <w:bCs/>
          <w:sz w:val="18"/>
          <w:szCs w:val="18"/>
        </w:rPr>
      </w:pPr>
      <w:r w:rsidRPr="00FC6B35">
        <w:rPr>
          <w:rFonts w:ascii="Tahoma" w:hAnsi="Tahoma" w:cs="Tahoma"/>
          <w:bCs/>
          <w:sz w:val="18"/>
          <w:szCs w:val="18"/>
        </w:rPr>
        <w:t>• une pénalité forfaitaire d’un montant de 200 euros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5907330A" w14:textId="77777777" w:rsidR="00FC6B35" w:rsidRPr="00FC6B35" w:rsidRDefault="00FC6B35" w:rsidP="00FC6B35">
      <w:pPr>
        <w:spacing w:line="276" w:lineRule="auto"/>
        <w:jc w:val="both"/>
        <w:rPr>
          <w:rFonts w:ascii="Tahoma" w:hAnsi="Tahoma" w:cs="Tahoma"/>
          <w:bCs/>
          <w:sz w:val="18"/>
          <w:szCs w:val="18"/>
        </w:rPr>
      </w:pPr>
      <w:r w:rsidRPr="00FC6B35">
        <w:rPr>
          <w:rFonts w:ascii="Tahoma" w:hAnsi="Tahoma" w:cs="Tahoma"/>
          <w:bCs/>
          <w:sz w:val="18"/>
          <w:szCs w:val="18"/>
        </w:rPr>
        <w:t>• une pénalité forfaitaire d’un montant de 200 euros à l’encontre du titulaire en cas de manquement aux obligations contractuelles (défaut de mise en œuvre des actions préventives, absence de mise en œuvre d’une procédure de signalement des manquements, etc.). Cette pénalité s’applique par manquement constaté ;</w:t>
      </w:r>
    </w:p>
    <w:p w14:paraId="043DEF50" w14:textId="77777777" w:rsidR="00FC6B35" w:rsidRPr="00FC6B35" w:rsidRDefault="00FC6B35" w:rsidP="00FC6B35">
      <w:pPr>
        <w:spacing w:line="276" w:lineRule="auto"/>
        <w:jc w:val="both"/>
        <w:rPr>
          <w:rFonts w:ascii="Tahoma" w:hAnsi="Tahoma" w:cs="Tahoma"/>
          <w:bCs/>
          <w:sz w:val="18"/>
          <w:szCs w:val="18"/>
        </w:rPr>
      </w:pPr>
      <w:r w:rsidRPr="00FC6B35">
        <w:rPr>
          <w:rFonts w:ascii="Tahoma" w:hAnsi="Tahoma" w:cs="Tahoma"/>
          <w:bCs/>
          <w:sz w:val="18"/>
          <w:szCs w:val="18"/>
        </w:rPr>
        <w:t>• une pénalité forfaitaire de 200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57127A05" w14:textId="77777777" w:rsidR="00FC6B35" w:rsidRPr="00FC6B35" w:rsidRDefault="00FC6B35" w:rsidP="00FC6B35">
      <w:pPr>
        <w:spacing w:line="276" w:lineRule="auto"/>
        <w:jc w:val="both"/>
        <w:rPr>
          <w:rFonts w:ascii="Tahoma" w:hAnsi="Tahoma" w:cs="Tahoma"/>
          <w:bCs/>
          <w:sz w:val="18"/>
          <w:szCs w:val="18"/>
        </w:rPr>
      </w:pPr>
      <w:r w:rsidRPr="00FC6B35">
        <w:rPr>
          <w:rFonts w:ascii="Tahoma" w:hAnsi="Tahoma" w:cs="Tahoma"/>
          <w:bCs/>
          <w:sz w:val="18"/>
          <w:szCs w:val="18"/>
        </w:rPr>
        <w:t>• une pénalité forfaitaire de 200 euros à l’encontre du titulaire pour toute absence à une réunion avec l’Université portant sur la définition de mesures préventives ou correctrices sur l’égalité, la neutralité et la laïcité ou portant sur le suivi de ces mesures.</w:t>
      </w:r>
    </w:p>
    <w:p w14:paraId="7AE0073A" w14:textId="77777777" w:rsidR="00FC6B35" w:rsidRPr="00FC6B35" w:rsidRDefault="00FC6B35" w:rsidP="00FC6B35">
      <w:pPr>
        <w:spacing w:line="276" w:lineRule="auto"/>
        <w:jc w:val="both"/>
        <w:rPr>
          <w:rFonts w:ascii="Tahoma" w:hAnsi="Tahoma" w:cs="Tahoma"/>
          <w:bCs/>
          <w:sz w:val="18"/>
          <w:szCs w:val="18"/>
        </w:rPr>
      </w:pPr>
      <w:r w:rsidRPr="00FC6B35">
        <w:rPr>
          <w:rFonts w:ascii="Tahoma" w:hAnsi="Tahoma" w:cs="Tahoma"/>
          <w:bCs/>
          <w:sz w:val="18"/>
          <w:szCs w:val="18"/>
        </w:rPr>
        <w:t>Ces pénalités peuvent être cumulées le cas échéant.</w:t>
      </w:r>
    </w:p>
    <w:p w14:paraId="6BB66D7A" w14:textId="77777777" w:rsidR="0008355D" w:rsidRDefault="0008355D" w:rsidP="00FC6B35">
      <w:pPr>
        <w:spacing w:line="276" w:lineRule="auto"/>
        <w:jc w:val="both"/>
        <w:rPr>
          <w:rFonts w:ascii="Tahoma" w:hAnsi="Tahoma" w:cs="Tahoma"/>
          <w:bCs/>
          <w:sz w:val="18"/>
          <w:szCs w:val="18"/>
        </w:rPr>
      </w:pPr>
    </w:p>
    <w:p w14:paraId="402FD3B2" w14:textId="05FA3B02" w:rsidR="00FC6B35" w:rsidRPr="00FC6B35" w:rsidRDefault="00FC6B35" w:rsidP="00FC6B35">
      <w:pPr>
        <w:spacing w:line="276" w:lineRule="auto"/>
        <w:jc w:val="both"/>
        <w:rPr>
          <w:rFonts w:ascii="Tahoma" w:hAnsi="Tahoma" w:cs="Tahoma"/>
          <w:bCs/>
          <w:sz w:val="18"/>
          <w:szCs w:val="18"/>
        </w:rPr>
      </w:pPr>
      <w:r w:rsidRPr="00FC6B35">
        <w:rPr>
          <w:rFonts w:ascii="Tahoma" w:hAnsi="Tahoma" w:cs="Tahoma"/>
          <w:bCs/>
          <w:sz w:val="18"/>
          <w:szCs w:val="18"/>
        </w:rPr>
        <w:t>Lorsque l’Université envisage d’appliquer des pénalités, le titulaire sera invité par écrit à présenter ses observations. Cette invitation précise le montant des pénalités susceptibles d’être appliquées, le ou les manquements concernés, ainsi que le délai imparti au titulaire pour présenter ses observations.</w:t>
      </w:r>
    </w:p>
    <w:p w14:paraId="05D92052" w14:textId="77777777" w:rsidR="00FC6B35" w:rsidRPr="00FC6B35" w:rsidRDefault="00FC6B35" w:rsidP="00FC6B35">
      <w:pPr>
        <w:spacing w:line="276" w:lineRule="auto"/>
        <w:jc w:val="both"/>
        <w:rPr>
          <w:rFonts w:ascii="Tahoma" w:hAnsi="Tahoma" w:cs="Tahoma"/>
          <w:bCs/>
          <w:sz w:val="18"/>
          <w:szCs w:val="18"/>
        </w:rPr>
      </w:pPr>
      <w:r w:rsidRPr="00FC6B35">
        <w:rPr>
          <w:rFonts w:ascii="Tahoma" w:hAnsi="Tahoma" w:cs="Tahoma"/>
          <w:bCs/>
          <w:sz w:val="18"/>
          <w:szCs w:val="18"/>
        </w:rPr>
        <w:t>A défaut de réponse du titulaire dans ce délai, ou si l’Université considère que les observations formulées par le titulaire ne permettent pas de démontrer que le manquement n’est pas imputable à celui-ci ou à ses sous-traitants, les pénalités s’appliquent.</w:t>
      </w:r>
    </w:p>
    <w:p w14:paraId="75B9964B" w14:textId="309DF9D0" w:rsidR="00FC6B35" w:rsidRDefault="00FC6B35" w:rsidP="00FC6B35">
      <w:pPr>
        <w:jc w:val="both"/>
        <w:rPr>
          <w:rFonts w:ascii="Tahoma" w:hAnsi="Tahoma" w:cs="Tahoma"/>
          <w:bCs/>
          <w:sz w:val="18"/>
          <w:szCs w:val="18"/>
        </w:rPr>
      </w:pPr>
    </w:p>
    <w:p w14:paraId="155F827C" w14:textId="7006D5CC" w:rsidR="0008355D" w:rsidRPr="009E4B02" w:rsidRDefault="0008355D" w:rsidP="0008355D">
      <w:pPr>
        <w:pStyle w:val="Titre2"/>
        <w:numPr>
          <w:ilvl w:val="1"/>
          <w:numId w:val="3"/>
        </w:numPr>
        <w:jc w:val="both"/>
        <w:rPr>
          <w:sz w:val="18"/>
          <w:szCs w:val="18"/>
          <w:u w:val="single"/>
        </w:rPr>
      </w:pPr>
      <w:r w:rsidRPr="009E4B02">
        <w:rPr>
          <w:sz w:val="18"/>
          <w:szCs w:val="18"/>
          <w:u w:val="single"/>
        </w:rPr>
        <w:t> </w:t>
      </w:r>
      <w:bookmarkStart w:id="69" w:name="_Toc180573960"/>
      <w:r w:rsidRPr="0008355D">
        <w:rPr>
          <w:sz w:val="18"/>
          <w:szCs w:val="18"/>
          <w:u w:val="single"/>
        </w:rPr>
        <w:t>Dérogation montant total des pénalités</w:t>
      </w:r>
      <w:r>
        <w:rPr>
          <w:sz w:val="18"/>
          <w:szCs w:val="18"/>
          <w:u w:val="single"/>
        </w:rPr>
        <w:t> :</w:t>
      </w:r>
      <w:bookmarkEnd w:id="69"/>
    </w:p>
    <w:p w14:paraId="3785717C" w14:textId="77777777" w:rsidR="0008355D" w:rsidRPr="00FC6B35" w:rsidRDefault="0008355D" w:rsidP="00FC6B35">
      <w:pPr>
        <w:jc w:val="both"/>
        <w:rPr>
          <w:rFonts w:ascii="Tahoma" w:hAnsi="Tahoma" w:cs="Tahoma"/>
          <w:bCs/>
          <w:sz w:val="18"/>
          <w:szCs w:val="18"/>
        </w:rPr>
      </w:pPr>
    </w:p>
    <w:p w14:paraId="6BC7B766" w14:textId="25B29453" w:rsidR="00FC6B35" w:rsidRDefault="00FC6B35" w:rsidP="00FC6B35">
      <w:pPr>
        <w:spacing w:line="276" w:lineRule="auto"/>
        <w:jc w:val="both"/>
        <w:rPr>
          <w:rFonts w:ascii="Tahoma" w:hAnsi="Tahoma" w:cs="Tahoma"/>
          <w:sz w:val="18"/>
          <w:szCs w:val="18"/>
        </w:rPr>
      </w:pPr>
      <w:bookmarkStart w:id="70" w:name="_Hlk69127570"/>
      <w:r w:rsidRPr="00FC6B35">
        <w:rPr>
          <w:rFonts w:ascii="Tahoma" w:hAnsi="Tahoma" w:cs="Tahoma"/>
          <w:sz w:val="18"/>
          <w:szCs w:val="18"/>
        </w:rPr>
        <w:t>Par dérogation à l’article 14.1.3 du CCAG-FCS-2021, le Titulaire n’est pas exonéré des pénalités dont le montant total ne dépasse pas 1000 € HT pour l’ensemble du marché.</w:t>
      </w:r>
    </w:p>
    <w:bookmarkEnd w:id="70"/>
    <w:p w14:paraId="2DC4A234" w14:textId="77777777" w:rsidR="00D458B3" w:rsidRPr="005F4537" w:rsidRDefault="00D458B3" w:rsidP="00056771">
      <w:pPr>
        <w:jc w:val="both"/>
        <w:rPr>
          <w:rFonts w:ascii="Tahoma" w:hAnsi="Tahoma" w:cs="Tahoma"/>
          <w:sz w:val="18"/>
          <w:szCs w:val="18"/>
        </w:rPr>
      </w:pPr>
    </w:p>
    <w:p w14:paraId="18605F63" w14:textId="67D6816B" w:rsidR="008161AB" w:rsidRPr="005F4537" w:rsidRDefault="00D458B3" w:rsidP="008161AB">
      <w:pPr>
        <w:pStyle w:val="Titre1"/>
        <w:rPr>
          <w:sz w:val="18"/>
          <w:szCs w:val="18"/>
        </w:rPr>
      </w:pPr>
      <w:bookmarkStart w:id="71" w:name="_Toc180573961"/>
      <w:r w:rsidRPr="005F4537">
        <w:rPr>
          <w:sz w:val="18"/>
          <w:szCs w:val="18"/>
        </w:rPr>
        <w:t xml:space="preserve">: </w:t>
      </w:r>
      <w:r w:rsidR="00FD29EC" w:rsidRPr="005F4537">
        <w:rPr>
          <w:sz w:val="18"/>
          <w:szCs w:val="18"/>
        </w:rPr>
        <w:t>CLAUSES</w:t>
      </w:r>
      <w:r w:rsidR="008161AB" w:rsidRPr="005F4537">
        <w:rPr>
          <w:sz w:val="18"/>
          <w:szCs w:val="18"/>
        </w:rPr>
        <w:t xml:space="preserve"> DIVERSES</w:t>
      </w:r>
      <w:r w:rsidR="009D2013" w:rsidRPr="005F4537">
        <w:rPr>
          <w:sz w:val="18"/>
          <w:szCs w:val="18"/>
        </w:rPr>
        <w:t>,</w:t>
      </w:r>
      <w:r w:rsidR="00FD29EC" w:rsidRPr="005F4537">
        <w:rPr>
          <w:sz w:val="18"/>
          <w:szCs w:val="18"/>
        </w:rPr>
        <w:t xml:space="preserve"> ENVIRONNEMENTALE</w:t>
      </w:r>
      <w:r w:rsidR="00F12B3A" w:rsidRPr="005F4537">
        <w:rPr>
          <w:sz w:val="18"/>
          <w:szCs w:val="18"/>
        </w:rPr>
        <w:t>S</w:t>
      </w:r>
      <w:r w:rsidR="00FD29EC" w:rsidRPr="005F4537">
        <w:rPr>
          <w:sz w:val="18"/>
          <w:szCs w:val="18"/>
        </w:rPr>
        <w:t>, SOCIALE</w:t>
      </w:r>
      <w:r w:rsidR="00F12B3A" w:rsidRPr="005F4537">
        <w:rPr>
          <w:sz w:val="18"/>
          <w:szCs w:val="18"/>
        </w:rPr>
        <w:t>S</w:t>
      </w:r>
      <w:r w:rsidR="00FD29EC" w:rsidRPr="005F4537">
        <w:rPr>
          <w:sz w:val="18"/>
          <w:szCs w:val="18"/>
        </w:rPr>
        <w:t xml:space="preserve"> ET D’INSERTION</w:t>
      </w:r>
      <w:bookmarkEnd w:id="71"/>
    </w:p>
    <w:p w14:paraId="6BD575B4" w14:textId="7711781E" w:rsidR="008161AB" w:rsidRPr="005F4537" w:rsidRDefault="008161AB" w:rsidP="008161AB">
      <w:pPr>
        <w:rPr>
          <w:rFonts w:ascii="Tahoma" w:hAnsi="Tahoma" w:cs="Tahoma"/>
          <w:sz w:val="18"/>
          <w:szCs w:val="18"/>
        </w:rPr>
      </w:pPr>
    </w:p>
    <w:p w14:paraId="726A1FA4" w14:textId="25371835" w:rsidR="008161AB" w:rsidRPr="002778F5" w:rsidRDefault="008161AB" w:rsidP="002778F5">
      <w:pPr>
        <w:pStyle w:val="Titre2"/>
        <w:numPr>
          <w:ilvl w:val="1"/>
          <w:numId w:val="42"/>
        </w:numPr>
        <w:jc w:val="both"/>
        <w:rPr>
          <w:rFonts w:cs="Tahoma"/>
          <w:sz w:val="18"/>
          <w:szCs w:val="18"/>
          <w:u w:val="single"/>
        </w:rPr>
      </w:pPr>
      <w:r w:rsidRPr="002778F5">
        <w:rPr>
          <w:rFonts w:cs="Tahoma"/>
          <w:sz w:val="18"/>
          <w:szCs w:val="18"/>
          <w:u w:val="single"/>
        </w:rPr>
        <w:t> </w:t>
      </w:r>
      <w:bookmarkStart w:id="72" w:name="_Toc180573962"/>
      <w:r w:rsidRPr="002778F5">
        <w:rPr>
          <w:rFonts w:cs="Tahoma"/>
          <w:sz w:val="18"/>
          <w:szCs w:val="18"/>
          <w:u w:val="single"/>
        </w:rPr>
        <w:t>Clauses environnementales, sociales et d’insertion :</w:t>
      </w:r>
      <w:bookmarkEnd w:id="72"/>
    </w:p>
    <w:p w14:paraId="743A0F4E" w14:textId="77777777" w:rsidR="008161AB" w:rsidRPr="005F4537" w:rsidRDefault="008161AB" w:rsidP="008161AB">
      <w:pPr>
        <w:rPr>
          <w:rFonts w:ascii="Tahoma" w:hAnsi="Tahoma" w:cs="Tahoma"/>
          <w:sz w:val="18"/>
          <w:szCs w:val="18"/>
        </w:rPr>
      </w:pPr>
    </w:p>
    <w:p w14:paraId="08EAC10A" w14:textId="5FBBC629" w:rsidR="00BD3D09" w:rsidRPr="005F4537" w:rsidRDefault="009C7CB4" w:rsidP="00BD3D09">
      <w:pPr>
        <w:spacing w:line="276" w:lineRule="auto"/>
        <w:jc w:val="both"/>
        <w:rPr>
          <w:rFonts w:ascii="Tahoma" w:hAnsi="Tahoma" w:cs="Tahoma"/>
          <w:sz w:val="18"/>
          <w:szCs w:val="18"/>
        </w:rPr>
      </w:pPr>
      <w:r w:rsidRPr="005F4537">
        <w:rPr>
          <w:rFonts w:ascii="Tahoma" w:hAnsi="Tahoma" w:cs="Tahoma"/>
          <w:sz w:val="18"/>
          <w:szCs w:val="18"/>
        </w:rPr>
        <w:t>Les prestations sont soumises à l’article 16 du CCAG-FCS-2021</w:t>
      </w:r>
    </w:p>
    <w:p w14:paraId="5C6C8F9F" w14:textId="77777777" w:rsidR="008161AB" w:rsidRPr="005F4537" w:rsidRDefault="008161AB" w:rsidP="00BD3D09">
      <w:pPr>
        <w:spacing w:line="276" w:lineRule="auto"/>
        <w:jc w:val="both"/>
        <w:rPr>
          <w:rFonts w:ascii="Tahoma" w:hAnsi="Tahoma" w:cs="Tahoma"/>
          <w:sz w:val="18"/>
          <w:szCs w:val="18"/>
        </w:rPr>
      </w:pPr>
    </w:p>
    <w:p w14:paraId="30FC5FB2" w14:textId="3FB94F3B" w:rsidR="00BD3D09" w:rsidRPr="005F4537" w:rsidRDefault="00BD3D09" w:rsidP="00E53280">
      <w:pPr>
        <w:pStyle w:val="Titre2"/>
        <w:numPr>
          <w:ilvl w:val="1"/>
          <w:numId w:val="10"/>
        </w:numPr>
        <w:jc w:val="both"/>
        <w:rPr>
          <w:rFonts w:cs="Tahoma"/>
          <w:sz w:val="18"/>
          <w:szCs w:val="18"/>
          <w:u w:val="single"/>
        </w:rPr>
      </w:pPr>
      <w:r w:rsidRPr="005F4537">
        <w:rPr>
          <w:rFonts w:cs="Tahoma"/>
          <w:sz w:val="18"/>
          <w:szCs w:val="18"/>
          <w:u w:val="single"/>
        </w:rPr>
        <w:t> </w:t>
      </w:r>
      <w:bookmarkStart w:id="73" w:name="_Toc180573963"/>
      <w:r w:rsidRPr="005F4537">
        <w:rPr>
          <w:rFonts w:cs="Tahoma"/>
          <w:sz w:val="18"/>
          <w:szCs w:val="18"/>
          <w:u w:val="single"/>
        </w:rPr>
        <w:t>C</w:t>
      </w:r>
      <w:r w:rsidR="008161AB" w:rsidRPr="005F4537">
        <w:rPr>
          <w:rFonts w:cs="Tahoma"/>
          <w:sz w:val="18"/>
          <w:szCs w:val="18"/>
          <w:u w:val="single"/>
        </w:rPr>
        <w:t>lause de c</w:t>
      </w:r>
      <w:r w:rsidRPr="005F4537">
        <w:rPr>
          <w:rFonts w:cs="Tahoma"/>
          <w:sz w:val="18"/>
          <w:szCs w:val="18"/>
          <w:u w:val="single"/>
        </w:rPr>
        <w:t>onfidentialité :</w:t>
      </w:r>
      <w:bookmarkEnd w:id="73"/>
    </w:p>
    <w:p w14:paraId="5CEFF8F1" w14:textId="77777777" w:rsidR="00BD3D09" w:rsidRPr="005F4537" w:rsidRDefault="00BD3D09" w:rsidP="00BD3D09">
      <w:pPr>
        <w:spacing w:line="276" w:lineRule="auto"/>
        <w:jc w:val="both"/>
        <w:rPr>
          <w:rFonts w:ascii="Tahoma" w:hAnsi="Tahoma" w:cs="Tahoma"/>
          <w:sz w:val="18"/>
          <w:szCs w:val="18"/>
        </w:rPr>
      </w:pPr>
    </w:p>
    <w:p w14:paraId="53CF1FD3" w14:textId="3E2272EB" w:rsidR="009C7CB4" w:rsidRDefault="00BD3D09" w:rsidP="009C7CB4">
      <w:pPr>
        <w:spacing w:line="276" w:lineRule="auto"/>
        <w:jc w:val="both"/>
        <w:rPr>
          <w:rFonts w:ascii="Tahoma" w:hAnsi="Tahoma" w:cs="Tahoma"/>
          <w:sz w:val="18"/>
          <w:szCs w:val="18"/>
        </w:rPr>
      </w:pPr>
      <w:r w:rsidRPr="005F4537">
        <w:rPr>
          <w:rFonts w:ascii="Tahoma" w:hAnsi="Tahoma" w:cs="Tahoma"/>
          <w:sz w:val="18"/>
          <w:szCs w:val="18"/>
        </w:rPr>
        <w:t xml:space="preserve">Le présent marché comporte une obligation de confidentialité telle que prévue à l'article 5.1 du CCAG-FCS-2021. </w:t>
      </w:r>
    </w:p>
    <w:p w14:paraId="4A9F67E1" w14:textId="6060F9A7" w:rsidR="009E4B02" w:rsidRDefault="009E4B02" w:rsidP="009C7CB4">
      <w:pPr>
        <w:spacing w:line="276" w:lineRule="auto"/>
        <w:jc w:val="both"/>
        <w:rPr>
          <w:rFonts w:ascii="Tahoma" w:hAnsi="Tahoma" w:cs="Tahoma"/>
          <w:sz w:val="18"/>
          <w:szCs w:val="18"/>
        </w:rPr>
      </w:pPr>
    </w:p>
    <w:p w14:paraId="3B76E8A4" w14:textId="77777777" w:rsidR="009E4B02" w:rsidRPr="009E4B02" w:rsidRDefault="009E4B02" w:rsidP="009E4B02">
      <w:pPr>
        <w:pStyle w:val="Titre2"/>
        <w:numPr>
          <w:ilvl w:val="1"/>
          <w:numId w:val="10"/>
        </w:numPr>
        <w:jc w:val="both"/>
        <w:rPr>
          <w:rFonts w:cs="Tahoma"/>
          <w:sz w:val="18"/>
          <w:szCs w:val="18"/>
          <w:u w:val="single"/>
        </w:rPr>
      </w:pPr>
      <w:r w:rsidRPr="009E4B02">
        <w:rPr>
          <w:rFonts w:cs="Tahoma"/>
          <w:sz w:val="18"/>
          <w:szCs w:val="18"/>
          <w:u w:val="single"/>
        </w:rPr>
        <w:t> </w:t>
      </w:r>
      <w:bookmarkStart w:id="74" w:name="_Toc144105550"/>
      <w:bookmarkStart w:id="75" w:name="_Toc180573964"/>
      <w:r w:rsidRPr="009E4B02">
        <w:rPr>
          <w:rFonts w:cs="Tahoma"/>
          <w:sz w:val="18"/>
          <w:szCs w:val="18"/>
          <w:u w:val="single"/>
        </w:rPr>
        <w:t>Mesures de sécurité :</w:t>
      </w:r>
      <w:bookmarkEnd w:id="74"/>
      <w:bookmarkEnd w:id="75"/>
    </w:p>
    <w:p w14:paraId="5BC7B305" w14:textId="77777777" w:rsidR="009E4B02" w:rsidRPr="00C63E83" w:rsidRDefault="009E4B02" w:rsidP="009E4B02">
      <w:pPr>
        <w:spacing w:line="276" w:lineRule="auto"/>
        <w:jc w:val="both"/>
        <w:rPr>
          <w:rFonts w:ascii="Tahoma" w:hAnsi="Tahoma" w:cs="Tahoma"/>
        </w:rPr>
      </w:pPr>
    </w:p>
    <w:p w14:paraId="172B9FAF" w14:textId="77777777" w:rsidR="009E4B02" w:rsidRPr="009E4B02" w:rsidRDefault="009E4B02" w:rsidP="009E4B02">
      <w:pPr>
        <w:spacing w:line="276" w:lineRule="auto"/>
        <w:jc w:val="both"/>
        <w:rPr>
          <w:rFonts w:ascii="Tahoma" w:hAnsi="Tahoma" w:cs="Tahoma"/>
          <w:sz w:val="18"/>
          <w:szCs w:val="18"/>
        </w:rPr>
      </w:pPr>
      <w:r w:rsidRPr="009E4B02">
        <w:rPr>
          <w:rFonts w:ascii="Tahoma" w:hAnsi="Tahoma" w:cs="Tahoma"/>
          <w:sz w:val="18"/>
          <w:szCs w:val="18"/>
        </w:rPr>
        <w:t>Les prestations sont soumises à des mesures de sécurité conformément à l'article 5.3 du CCAG-FCS-2021.</w:t>
      </w:r>
    </w:p>
    <w:p w14:paraId="47C0A3D5" w14:textId="20CD6D25" w:rsidR="00BD3D09" w:rsidRPr="005F4537" w:rsidRDefault="00BD3D09" w:rsidP="008161AB">
      <w:pPr>
        <w:pStyle w:val="Titre2"/>
        <w:numPr>
          <w:ilvl w:val="0"/>
          <w:numId w:val="0"/>
        </w:numPr>
        <w:jc w:val="both"/>
        <w:rPr>
          <w:rFonts w:cs="Tahoma"/>
          <w:bCs/>
          <w:sz w:val="18"/>
          <w:szCs w:val="18"/>
        </w:rPr>
      </w:pPr>
    </w:p>
    <w:p w14:paraId="4459F181" w14:textId="77777777" w:rsidR="00BD3D09" w:rsidRPr="005F4537" w:rsidRDefault="00BD3D09" w:rsidP="00E53280">
      <w:pPr>
        <w:pStyle w:val="Titre2"/>
        <w:numPr>
          <w:ilvl w:val="1"/>
          <w:numId w:val="10"/>
        </w:numPr>
        <w:jc w:val="both"/>
        <w:rPr>
          <w:rFonts w:cs="Tahoma"/>
          <w:sz w:val="18"/>
          <w:szCs w:val="18"/>
          <w:u w:val="single"/>
        </w:rPr>
      </w:pPr>
      <w:r w:rsidRPr="005F4537">
        <w:rPr>
          <w:rFonts w:cs="Tahoma"/>
          <w:sz w:val="18"/>
          <w:szCs w:val="18"/>
          <w:u w:val="single"/>
        </w:rPr>
        <w:t> </w:t>
      </w:r>
      <w:bookmarkStart w:id="76" w:name="_Toc180573965"/>
      <w:r w:rsidRPr="005F4537">
        <w:rPr>
          <w:rFonts w:cs="Tahoma"/>
          <w:sz w:val="18"/>
          <w:szCs w:val="18"/>
          <w:u w:val="single"/>
        </w:rPr>
        <w:t>Protection de la main d’</w:t>
      </w:r>
      <w:r w:rsidR="00BC66D7" w:rsidRPr="005F4537">
        <w:rPr>
          <w:rFonts w:cs="Tahoma"/>
          <w:sz w:val="18"/>
          <w:szCs w:val="18"/>
          <w:u w:val="single"/>
        </w:rPr>
        <w:t>œuvre</w:t>
      </w:r>
      <w:r w:rsidRPr="005F4537">
        <w:rPr>
          <w:rFonts w:cs="Tahoma"/>
          <w:sz w:val="18"/>
          <w:szCs w:val="18"/>
          <w:u w:val="single"/>
        </w:rPr>
        <w:t xml:space="preserve"> et conditions de travail :</w:t>
      </w:r>
      <w:bookmarkEnd w:id="76"/>
    </w:p>
    <w:p w14:paraId="4992B482" w14:textId="77777777" w:rsidR="00BD3D09" w:rsidRPr="005F4537" w:rsidRDefault="00BD3D09" w:rsidP="00BD3D09">
      <w:pPr>
        <w:rPr>
          <w:rFonts w:ascii="Tahoma" w:hAnsi="Tahoma" w:cs="Tahoma"/>
          <w:sz w:val="18"/>
          <w:szCs w:val="18"/>
        </w:rPr>
      </w:pPr>
    </w:p>
    <w:p w14:paraId="1C23C67B" w14:textId="0E6044EC" w:rsidR="00515DE8" w:rsidRDefault="00CD1DBC" w:rsidP="00BD3D09">
      <w:pPr>
        <w:autoSpaceDE w:val="0"/>
        <w:autoSpaceDN w:val="0"/>
        <w:adjustRightInd w:val="0"/>
        <w:spacing w:line="276" w:lineRule="auto"/>
        <w:jc w:val="both"/>
        <w:rPr>
          <w:rFonts w:ascii="Tahoma" w:hAnsi="Tahoma" w:cs="Tahoma"/>
          <w:bCs/>
          <w:sz w:val="18"/>
          <w:szCs w:val="18"/>
        </w:rPr>
      </w:pPr>
      <w:r w:rsidRPr="005F4537">
        <w:rPr>
          <w:rFonts w:ascii="Tahoma" w:hAnsi="Tahoma" w:cs="Tahoma"/>
          <w:sz w:val="18"/>
          <w:szCs w:val="18"/>
        </w:rPr>
        <w:t xml:space="preserve">Les prestations sont soumises </w:t>
      </w:r>
      <w:r w:rsidR="00BC66D7" w:rsidRPr="005F4537">
        <w:rPr>
          <w:rFonts w:ascii="Tahoma" w:hAnsi="Tahoma" w:cs="Tahoma"/>
          <w:bCs/>
          <w:sz w:val="18"/>
          <w:szCs w:val="18"/>
        </w:rPr>
        <w:t>à l'article 6.1 du CCAG-FCS-2021</w:t>
      </w:r>
      <w:r w:rsidR="009E4B02">
        <w:rPr>
          <w:rFonts w:ascii="Tahoma" w:hAnsi="Tahoma" w:cs="Tahoma"/>
          <w:bCs/>
          <w:sz w:val="18"/>
          <w:szCs w:val="18"/>
        </w:rPr>
        <w:t xml:space="preserve">. </w:t>
      </w:r>
      <w:r w:rsidR="009E4B02" w:rsidRPr="009E4B02">
        <w:rPr>
          <w:rFonts w:ascii="Tahoma" w:hAnsi="Tahoma" w:cs="Tahoma"/>
          <w:bCs/>
          <w:sz w:val="18"/>
          <w:szCs w:val="18"/>
        </w:rPr>
        <w:t xml:space="preserve">Par dérogation aux dispositions à l’article 6.2 du CCAG-FCS-2021, la modification des dispositions législatives et réglementaires applicables dans le cadre du présent contrat et </w:t>
      </w:r>
      <w:r w:rsidR="009E4B02" w:rsidRPr="009E4B02">
        <w:rPr>
          <w:rFonts w:ascii="Tahoma" w:hAnsi="Tahoma" w:cs="Tahoma"/>
          <w:bCs/>
          <w:sz w:val="18"/>
          <w:szCs w:val="18"/>
        </w:rPr>
        <w:lastRenderedPageBreak/>
        <w:t>relatives aux domaines précités ne donne pas lieu à la conclusion d’un avenant avec le titulaire. Ce dernier est tenu d'appliquer d’office les nouvelles dispositions législatives et réglementaires.</w:t>
      </w:r>
    </w:p>
    <w:p w14:paraId="540A4178" w14:textId="287E791A" w:rsidR="009E4B02" w:rsidRDefault="009E4B02" w:rsidP="00BD3D09">
      <w:pPr>
        <w:autoSpaceDE w:val="0"/>
        <w:autoSpaceDN w:val="0"/>
        <w:adjustRightInd w:val="0"/>
        <w:spacing w:line="276" w:lineRule="auto"/>
        <w:jc w:val="both"/>
        <w:rPr>
          <w:rFonts w:ascii="Tahoma" w:hAnsi="Tahoma" w:cs="Tahoma"/>
          <w:bCs/>
          <w:sz w:val="18"/>
          <w:szCs w:val="18"/>
        </w:rPr>
      </w:pPr>
    </w:p>
    <w:p w14:paraId="4892EFAB" w14:textId="77777777" w:rsidR="009E4B02" w:rsidRPr="009E4B02" w:rsidRDefault="009E4B02" w:rsidP="009E4B02">
      <w:pPr>
        <w:pStyle w:val="Titre2"/>
        <w:numPr>
          <w:ilvl w:val="1"/>
          <w:numId w:val="10"/>
        </w:numPr>
        <w:jc w:val="both"/>
        <w:rPr>
          <w:rFonts w:cs="Tahoma"/>
          <w:sz w:val="18"/>
          <w:szCs w:val="18"/>
          <w:u w:val="single"/>
        </w:rPr>
      </w:pPr>
      <w:r w:rsidRPr="009E4B02">
        <w:rPr>
          <w:rFonts w:cs="Tahoma"/>
          <w:sz w:val="18"/>
          <w:szCs w:val="18"/>
          <w:u w:val="single"/>
        </w:rPr>
        <w:t> </w:t>
      </w:r>
      <w:bookmarkStart w:id="77" w:name="_Toc144105552"/>
      <w:bookmarkStart w:id="78" w:name="_Toc180573966"/>
      <w:r w:rsidRPr="009E4B02">
        <w:rPr>
          <w:rFonts w:cs="Tahoma"/>
          <w:sz w:val="18"/>
          <w:szCs w:val="18"/>
          <w:u w:val="single"/>
        </w:rPr>
        <w:t>Protection de l’environnement, sécurité et santé :</w:t>
      </w:r>
      <w:bookmarkEnd w:id="77"/>
      <w:bookmarkEnd w:id="78"/>
    </w:p>
    <w:p w14:paraId="4801483D" w14:textId="77777777" w:rsidR="009E4B02" w:rsidRDefault="009E4B02" w:rsidP="009E4B02">
      <w:pPr>
        <w:autoSpaceDE w:val="0"/>
        <w:autoSpaceDN w:val="0"/>
        <w:adjustRightInd w:val="0"/>
        <w:spacing w:line="276" w:lineRule="auto"/>
        <w:jc w:val="both"/>
        <w:rPr>
          <w:rFonts w:ascii="Tahoma" w:hAnsi="Tahoma" w:cs="Tahoma"/>
          <w:bCs/>
        </w:rPr>
      </w:pPr>
    </w:p>
    <w:p w14:paraId="16F8B27D" w14:textId="31F8E03E" w:rsidR="009E4B02" w:rsidRPr="005F4537" w:rsidRDefault="009E4B02" w:rsidP="009E4B02">
      <w:pPr>
        <w:autoSpaceDE w:val="0"/>
        <w:autoSpaceDN w:val="0"/>
        <w:adjustRightInd w:val="0"/>
        <w:spacing w:line="276" w:lineRule="auto"/>
        <w:jc w:val="both"/>
        <w:rPr>
          <w:rFonts w:ascii="Tahoma" w:hAnsi="Tahoma" w:cs="Tahoma"/>
          <w:bCs/>
          <w:sz w:val="18"/>
          <w:szCs w:val="18"/>
        </w:rPr>
      </w:pPr>
      <w:r w:rsidRPr="009E4B02">
        <w:rPr>
          <w:rFonts w:ascii="Tahoma" w:hAnsi="Tahoma" w:cs="Tahoma"/>
          <w:bCs/>
          <w:sz w:val="18"/>
          <w:szCs w:val="18"/>
        </w:rPr>
        <w:t>Les prestations sont soumises à l'article 7 du CCAG-FCS-2021. Par dérogation aux dispositions à l’article 7.2 du CCAG-FCS-2021, la modification des dispositions législatives et réglementaires applicables dans le cadre du présent contrat et relatives aux domaines précités ne donne pas lieu à la conclusion d’un avenant avec le titulaire. Ce dernier est tenu d'appliquer d’office les nouvelles dispositions législatives et réglementaires</w:t>
      </w:r>
    </w:p>
    <w:p w14:paraId="54B7E1E8" w14:textId="77777777" w:rsidR="00C1764A" w:rsidRPr="005F4537" w:rsidRDefault="00C1764A" w:rsidP="007F690C">
      <w:pPr>
        <w:autoSpaceDE w:val="0"/>
        <w:autoSpaceDN w:val="0"/>
        <w:adjustRightInd w:val="0"/>
        <w:spacing w:line="276" w:lineRule="auto"/>
        <w:jc w:val="both"/>
        <w:rPr>
          <w:rFonts w:ascii="Tahoma" w:hAnsi="Tahoma" w:cs="Tahoma"/>
          <w:bCs/>
          <w:sz w:val="18"/>
          <w:szCs w:val="18"/>
        </w:rPr>
      </w:pPr>
    </w:p>
    <w:p w14:paraId="2D6268FC" w14:textId="77777777" w:rsidR="005B0978" w:rsidRPr="005F4537" w:rsidRDefault="005B0978" w:rsidP="00E53280">
      <w:pPr>
        <w:pStyle w:val="Titre2"/>
        <w:numPr>
          <w:ilvl w:val="1"/>
          <w:numId w:val="10"/>
        </w:numPr>
        <w:jc w:val="both"/>
        <w:rPr>
          <w:rFonts w:cs="Tahoma"/>
          <w:sz w:val="18"/>
          <w:szCs w:val="18"/>
          <w:u w:val="single"/>
        </w:rPr>
      </w:pPr>
      <w:r w:rsidRPr="005F4537">
        <w:rPr>
          <w:rFonts w:cs="Tahoma"/>
          <w:sz w:val="18"/>
          <w:szCs w:val="18"/>
          <w:u w:val="single"/>
        </w:rPr>
        <w:t> </w:t>
      </w:r>
      <w:bookmarkStart w:id="79" w:name="_Toc180573967"/>
      <w:r w:rsidRPr="005F4537">
        <w:rPr>
          <w:rFonts w:cs="Tahoma"/>
          <w:sz w:val="18"/>
          <w:szCs w:val="18"/>
          <w:u w:val="single"/>
        </w:rPr>
        <w:t>Réparation des dommages :</w:t>
      </w:r>
      <w:bookmarkEnd w:id="79"/>
    </w:p>
    <w:p w14:paraId="33624E02" w14:textId="77777777" w:rsidR="005B0978" w:rsidRPr="005F4537" w:rsidRDefault="005B0978" w:rsidP="005B0978">
      <w:pPr>
        <w:autoSpaceDE w:val="0"/>
        <w:autoSpaceDN w:val="0"/>
        <w:adjustRightInd w:val="0"/>
        <w:spacing w:line="276" w:lineRule="auto"/>
        <w:jc w:val="both"/>
        <w:rPr>
          <w:rFonts w:ascii="Tahoma" w:hAnsi="Tahoma" w:cs="Tahoma"/>
          <w:bCs/>
          <w:sz w:val="18"/>
          <w:szCs w:val="18"/>
        </w:rPr>
      </w:pPr>
    </w:p>
    <w:p w14:paraId="5D5780FC" w14:textId="33975F38" w:rsidR="005B0978" w:rsidRDefault="005B0978" w:rsidP="005B0978">
      <w:pPr>
        <w:autoSpaceDE w:val="0"/>
        <w:autoSpaceDN w:val="0"/>
        <w:adjustRightInd w:val="0"/>
        <w:spacing w:line="276" w:lineRule="auto"/>
        <w:jc w:val="both"/>
        <w:rPr>
          <w:rFonts w:ascii="Tahoma" w:hAnsi="Tahoma" w:cs="Tahoma"/>
          <w:bCs/>
          <w:sz w:val="18"/>
          <w:szCs w:val="18"/>
        </w:rPr>
      </w:pPr>
      <w:r w:rsidRPr="005F4537">
        <w:rPr>
          <w:rFonts w:ascii="Tahoma" w:hAnsi="Tahoma" w:cs="Tahoma"/>
          <w:bCs/>
          <w:sz w:val="18"/>
          <w:szCs w:val="18"/>
        </w:rPr>
        <w:t xml:space="preserve">Conformément à l'article 8 du CCAG-FCS-2021, les dommages de toute </w:t>
      </w:r>
      <w:r w:rsidR="00CD1DBC" w:rsidRPr="005F4537">
        <w:rPr>
          <w:rFonts w:ascii="Tahoma" w:hAnsi="Tahoma" w:cs="Tahoma"/>
          <w:bCs/>
          <w:sz w:val="18"/>
          <w:szCs w:val="18"/>
        </w:rPr>
        <w:t>nature</w:t>
      </w:r>
      <w:r w:rsidR="008161AB" w:rsidRPr="005F4537">
        <w:rPr>
          <w:rFonts w:ascii="Tahoma" w:hAnsi="Tahoma" w:cs="Tahoma"/>
          <w:bCs/>
          <w:sz w:val="18"/>
          <w:szCs w:val="18"/>
        </w:rPr>
        <w:t>s</w:t>
      </w:r>
      <w:r w:rsidR="00CD1DBC" w:rsidRPr="005F4537">
        <w:rPr>
          <w:rFonts w:ascii="Tahoma" w:hAnsi="Tahoma" w:cs="Tahoma"/>
          <w:bCs/>
          <w:sz w:val="18"/>
          <w:szCs w:val="18"/>
        </w:rPr>
        <w:t xml:space="preserve"> causés</w:t>
      </w:r>
      <w:r w:rsidRPr="005F4537">
        <w:rPr>
          <w:rFonts w:ascii="Tahoma" w:hAnsi="Tahoma" w:cs="Tahoma"/>
          <w:bCs/>
          <w:sz w:val="18"/>
          <w:szCs w:val="18"/>
        </w:rPr>
        <w:t xml:space="preserve"> au personnel ou aux biens du pouvoir adjudicateur par le titulaire, du fait de l'exécution du marché, sont à la charge du titulaire.</w:t>
      </w:r>
    </w:p>
    <w:p w14:paraId="512CC78D" w14:textId="3DF04EC1" w:rsidR="009E4B02" w:rsidRPr="009E4B02" w:rsidRDefault="009E4B02" w:rsidP="005B0978">
      <w:pPr>
        <w:autoSpaceDE w:val="0"/>
        <w:autoSpaceDN w:val="0"/>
        <w:adjustRightInd w:val="0"/>
        <w:spacing w:line="276" w:lineRule="auto"/>
        <w:jc w:val="both"/>
        <w:rPr>
          <w:rFonts w:ascii="Tahoma" w:hAnsi="Tahoma" w:cs="Tahoma"/>
          <w:bCs/>
          <w:sz w:val="16"/>
          <w:szCs w:val="16"/>
        </w:rPr>
      </w:pPr>
    </w:p>
    <w:p w14:paraId="690D5AC0" w14:textId="77777777" w:rsidR="009E4B02" w:rsidRPr="009E4B02" w:rsidRDefault="009E4B02" w:rsidP="009E4B02">
      <w:pPr>
        <w:pStyle w:val="Titre2"/>
        <w:numPr>
          <w:ilvl w:val="1"/>
          <w:numId w:val="3"/>
        </w:numPr>
        <w:jc w:val="both"/>
        <w:rPr>
          <w:rFonts w:cs="Tahoma"/>
          <w:sz w:val="18"/>
          <w:szCs w:val="18"/>
          <w:u w:val="single"/>
        </w:rPr>
      </w:pPr>
      <w:r w:rsidRPr="009E4B02">
        <w:rPr>
          <w:sz w:val="18"/>
          <w:szCs w:val="18"/>
          <w:u w:val="single"/>
        </w:rPr>
        <w:t> </w:t>
      </w:r>
      <w:bookmarkStart w:id="80" w:name="_Toc144105554"/>
      <w:bookmarkStart w:id="81" w:name="_Toc180573968"/>
      <w:r w:rsidRPr="009E4B02">
        <w:rPr>
          <w:sz w:val="18"/>
          <w:szCs w:val="18"/>
          <w:u w:val="single"/>
        </w:rPr>
        <w:t>Changement de dénomination sociale du titulaire :</w:t>
      </w:r>
      <w:bookmarkEnd w:id="80"/>
      <w:bookmarkEnd w:id="81"/>
    </w:p>
    <w:p w14:paraId="405F716F" w14:textId="77777777" w:rsidR="009E4B02" w:rsidRPr="009E4B02" w:rsidRDefault="009E4B02" w:rsidP="009E4B02">
      <w:pPr>
        <w:autoSpaceDE w:val="0"/>
        <w:autoSpaceDN w:val="0"/>
        <w:adjustRightInd w:val="0"/>
        <w:spacing w:line="276" w:lineRule="auto"/>
        <w:jc w:val="both"/>
        <w:rPr>
          <w:rFonts w:ascii="Tahoma" w:hAnsi="Tahoma" w:cs="Tahoma"/>
          <w:bCs/>
          <w:sz w:val="18"/>
          <w:szCs w:val="18"/>
        </w:rPr>
      </w:pPr>
    </w:p>
    <w:p w14:paraId="288F8891" w14:textId="77777777" w:rsidR="009E4B02" w:rsidRPr="009E4B02" w:rsidRDefault="009E4B02" w:rsidP="009E4B02">
      <w:pPr>
        <w:autoSpaceDE w:val="0"/>
        <w:autoSpaceDN w:val="0"/>
        <w:adjustRightInd w:val="0"/>
        <w:spacing w:line="276" w:lineRule="auto"/>
        <w:jc w:val="both"/>
        <w:rPr>
          <w:rFonts w:ascii="Tahoma" w:hAnsi="Tahoma" w:cs="Tahoma"/>
          <w:bCs/>
          <w:sz w:val="18"/>
          <w:szCs w:val="18"/>
        </w:rPr>
      </w:pPr>
      <w:r w:rsidRPr="009E4B02">
        <w:rPr>
          <w:rFonts w:ascii="Tahoma" w:hAnsi="Tahoma" w:cs="Tahoma"/>
          <w:bCs/>
          <w:sz w:val="18"/>
          <w:szCs w:val="18"/>
        </w:rPr>
        <w:t xml:space="preserve">En cas de modification de sa dénomination sociale, le titulaire doit impérativement en informer l'administration contractante par écrit et communiquer un extrait </w:t>
      </w:r>
      <w:proofErr w:type="spellStart"/>
      <w:r w:rsidRPr="009E4B02">
        <w:rPr>
          <w:rFonts w:ascii="Tahoma" w:hAnsi="Tahoma" w:cs="Tahoma"/>
          <w:bCs/>
          <w:sz w:val="18"/>
          <w:szCs w:val="18"/>
        </w:rPr>
        <w:t>Kbis</w:t>
      </w:r>
      <w:proofErr w:type="spellEnd"/>
      <w:r w:rsidRPr="009E4B02">
        <w:rPr>
          <w:rFonts w:ascii="Tahoma" w:hAnsi="Tahoma" w:cs="Tahoma"/>
          <w:bCs/>
          <w:sz w:val="18"/>
          <w:szCs w:val="18"/>
        </w:rPr>
        <w:t xml:space="preserve"> mentionnant ce changement, dans les plus brefs délais.</w:t>
      </w:r>
    </w:p>
    <w:p w14:paraId="2576E2F7" w14:textId="77777777" w:rsidR="009E4B02" w:rsidRPr="009E4B02" w:rsidRDefault="009E4B02" w:rsidP="009E4B02">
      <w:pPr>
        <w:autoSpaceDE w:val="0"/>
        <w:autoSpaceDN w:val="0"/>
        <w:adjustRightInd w:val="0"/>
        <w:spacing w:line="276" w:lineRule="auto"/>
        <w:jc w:val="both"/>
        <w:rPr>
          <w:rFonts w:ascii="Tahoma" w:hAnsi="Tahoma" w:cs="Tahoma"/>
          <w:bCs/>
          <w:sz w:val="18"/>
          <w:szCs w:val="18"/>
        </w:rPr>
      </w:pPr>
    </w:p>
    <w:p w14:paraId="5CEDF1B9" w14:textId="77777777" w:rsidR="009E4B02" w:rsidRPr="009E4B02" w:rsidRDefault="009E4B02" w:rsidP="009E4B02">
      <w:pPr>
        <w:pStyle w:val="Titre2"/>
        <w:numPr>
          <w:ilvl w:val="1"/>
          <w:numId w:val="3"/>
        </w:numPr>
        <w:jc w:val="both"/>
        <w:rPr>
          <w:sz w:val="18"/>
          <w:szCs w:val="18"/>
          <w:u w:val="single"/>
        </w:rPr>
      </w:pPr>
      <w:r w:rsidRPr="009E4B02">
        <w:rPr>
          <w:sz w:val="18"/>
          <w:szCs w:val="18"/>
          <w:u w:val="single"/>
        </w:rPr>
        <w:t> </w:t>
      </w:r>
      <w:bookmarkStart w:id="82" w:name="_Toc144105555"/>
      <w:bookmarkStart w:id="83" w:name="_Toc180573969"/>
      <w:r w:rsidRPr="009E4B02">
        <w:rPr>
          <w:sz w:val="18"/>
          <w:szCs w:val="18"/>
          <w:u w:val="single"/>
        </w:rPr>
        <w:t>Changements affectant le titulaire :</w:t>
      </w:r>
      <w:bookmarkEnd w:id="82"/>
      <w:bookmarkEnd w:id="83"/>
    </w:p>
    <w:p w14:paraId="2F5F37CD" w14:textId="77777777" w:rsidR="009E4B02" w:rsidRPr="009E4B02" w:rsidRDefault="009E4B02" w:rsidP="009E4B02">
      <w:pPr>
        <w:jc w:val="both"/>
        <w:rPr>
          <w:sz w:val="18"/>
          <w:szCs w:val="18"/>
        </w:rPr>
      </w:pPr>
    </w:p>
    <w:p w14:paraId="72EC7508" w14:textId="77777777" w:rsidR="009E4B02" w:rsidRPr="009E4B02" w:rsidRDefault="009E4B02" w:rsidP="009E4B02">
      <w:pPr>
        <w:spacing w:line="276" w:lineRule="auto"/>
        <w:jc w:val="both"/>
        <w:rPr>
          <w:rFonts w:ascii="Tahoma" w:hAnsi="Tahoma" w:cs="Tahoma"/>
          <w:sz w:val="18"/>
          <w:szCs w:val="18"/>
        </w:rPr>
      </w:pPr>
      <w:r w:rsidRPr="009E4B02">
        <w:rPr>
          <w:rFonts w:ascii="Tahoma" w:hAnsi="Tahoma" w:cs="Tahoma"/>
          <w:sz w:val="18"/>
          <w:szCs w:val="18"/>
        </w:rPr>
        <w:t>Durant la période de validité du marché, le titulaire est tenu de communiquer par écrit, à l’administration tout changement ayant une incidence sur le statut de la société, y compris les changements d’intitulé de son compte bancaire. Il produira à cet effet, un nouveau relevé d’identité bancaire.</w:t>
      </w:r>
    </w:p>
    <w:p w14:paraId="7452B1A2" w14:textId="77777777" w:rsidR="009E4B02" w:rsidRPr="009E4B02" w:rsidRDefault="009E4B02" w:rsidP="009E4B02">
      <w:pPr>
        <w:spacing w:line="276" w:lineRule="auto"/>
        <w:jc w:val="both"/>
        <w:rPr>
          <w:rFonts w:ascii="Tahoma" w:hAnsi="Tahoma" w:cs="Tahoma"/>
          <w:sz w:val="18"/>
          <w:szCs w:val="18"/>
        </w:rPr>
      </w:pPr>
      <w:r w:rsidRPr="009E4B02">
        <w:rPr>
          <w:rFonts w:ascii="Tahoma" w:hAnsi="Tahoma" w:cs="Tahoma"/>
          <w:sz w:val="18"/>
          <w:szCs w:val="18"/>
        </w:rPr>
        <w:t>S’il néglige de se conformer à cette disposition, la personne publique ne saurait être tenue pour responsable des retards de paiement.</w:t>
      </w:r>
    </w:p>
    <w:p w14:paraId="23758C43" w14:textId="77777777" w:rsidR="009E4B02" w:rsidRPr="009E4B02" w:rsidRDefault="009E4B02" w:rsidP="009E4B02">
      <w:pPr>
        <w:jc w:val="both"/>
        <w:rPr>
          <w:sz w:val="18"/>
          <w:szCs w:val="18"/>
        </w:rPr>
      </w:pPr>
    </w:p>
    <w:p w14:paraId="6F92BC48" w14:textId="77777777" w:rsidR="009E4B02" w:rsidRPr="009E4B02" w:rsidRDefault="009E4B02" w:rsidP="009E4B02">
      <w:pPr>
        <w:pStyle w:val="Titre2"/>
        <w:numPr>
          <w:ilvl w:val="1"/>
          <w:numId w:val="3"/>
        </w:numPr>
        <w:jc w:val="both"/>
        <w:rPr>
          <w:sz w:val="18"/>
          <w:szCs w:val="18"/>
          <w:u w:val="single"/>
        </w:rPr>
      </w:pPr>
      <w:r w:rsidRPr="009E4B02">
        <w:rPr>
          <w:sz w:val="18"/>
          <w:szCs w:val="18"/>
          <w:u w:val="single"/>
        </w:rPr>
        <w:t> </w:t>
      </w:r>
      <w:bookmarkStart w:id="84" w:name="_Toc144105556"/>
      <w:bookmarkStart w:id="85" w:name="_Toc180573970"/>
      <w:r w:rsidRPr="009E4B02">
        <w:rPr>
          <w:sz w:val="18"/>
          <w:szCs w:val="18"/>
          <w:u w:val="single"/>
        </w:rPr>
        <w:t>Changement de contractant en cours d’exécution du présent contrat :</w:t>
      </w:r>
      <w:bookmarkEnd w:id="84"/>
      <w:bookmarkEnd w:id="85"/>
      <w:r w:rsidRPr="009E4B02">
        <w:rPr>
          <w:sz w:val="18"/>
          <w:szCs w:val="18"/>
          <w:u w:val="single"/>
        </w:rPr>
        <w:t xml:space="preserve"> </w:t>
      </w:r>
    </w:p>
    <w:p w14:paraId="6B4DFD1B" w14:textId="77777777" w:rsidR="009E4B02" w:rsidRPr="009E4B02" w:rsidRDefault="009E4B02" w:rsidP="009E4B02">
      <w:pPr>
        <w:jc w:val="both"/>
        <w:rPr>
          <w:sz w:val="18"/>
          <w:szCs w:val="18"/>
        </w:rPr>
      </w:pPr>
    </w:p>
    <w:p w14:paraId="29F3E4D4" w14:textId="77777777" w:rsidR="009E4B02" w:rsidRPr="009E4B02" w:rsidRDefault="009E4B02" w:rsidP="009E4B02">
      <w:pPr>
        <w:pStyle w:val="Default"/>
        <w:spacing w:line="276" w:lineRule="auto"/>
        <w:jc w:val="both"/>
        <w:rPr>
          <w:rFonts w:ascii="Tahoma" w:hAnsi="Tahoma" w:cs="Tahoma"/>
          <w:color w:val="auto"/>
          <w:sz w:val="18"/>
          <w:szCs w:val="18"/>
        </w:rPr>
      </w:pPr>
      <w:r w:rsidRPr="009E4B02">
        <w:rPr>
          <w:rFonts w:ascii="Tahoma" w:hAnsi="Tahoma" w:cs="Tahoma"/>
          <w:color w:val="auto"/>
          <w:sz w:val="18"/>
          <w:szCs w:val="18"/>
        </w:rPr>
        <w:t xml:space="preserve">Le transfert du contrat à la société née de la fusion ou de l’absorption de l’entreprise titulaire ne peut s’opérer de plein droit sans agrément préalable du pouvoir adjudicateur. </w:t>
      </w:r>
    </w:p>
    <w:p w14:paraId="0C9E61C6" w14:textId="77777777" w:rsidR="009E4B02" w:rsidRPr="009E4B02" w:rsidRDefault="009E4B02" w:rsidP="009E4B02">
      <w:pPr>
        <w:pStyle w:val="Default"/>
        <w:spacing w:line="276" w:lineRule="auto"/>
        <w:jc w:val="both"/>
        <w:rPr>
          <w:rFonts w:ascii="Tahoma" w:hAnsi="Tahoma" w:cs="Tahoma"/>
          <w:color w:val="auto"/>
          <w:sz w:val="18"/>
          <w:szCs w:val="18"/>
        </w:rPr>
      </w:pPr>
      <w:r w:rsidRPr="009E4B02">
        <w:rPr>
          <w:rFonts w:ascii="Tahoma" w:hAnsi="Tahoma" w:cs="Tahoma"/>
          <w:color w:val="auto"/>
          <w:sz w:val="18"/>
          <w:szCs w:val="18"/>
        </w:rPr>
        <w:t xml:space="preserve">Le titulaire doit informer l’administration dans les plus brefs délais de ce changement et produire les documents et renseignements utiles concernant la nouvelle entreprise à qui le marché est transféré ou cédé. </w:t>
      </w:r>
    </w:p>
    <w:p w14:paraId="3319AAB8" w14:textId="77777777" w:rsidR="009E4B02" w:rsidRPr="009E4B02" w:rsidRDefault="009E4B02" w:rsidP="009E4B02">
      <w:pPr>
        <w:spacing w:line="276" w:lineRule="auto"/>
        <w:jc w:val="both"/>
        <w:rPr>
          <w:rFonts w:ascii="Tahoma" w:hAnsi="Tahoma" w:cs="Tahoma"/>
          <w:sz w:val="18"/>
          <w:szCs w:val="18"/>
        </w:rPr>
      </w:pPr>
      <w:r w:rsidRPr="009E4B02">
        <w:rPr>
          <w:rFonts w:ascii="Tahoma" w:hAnsi="Tahoma" w:cs="Tahoma"/>
          <w:sz w:val="18"/>
          <w:szCs w:val="18"/>
        </w:rPr>
        <w:t>En cas d’acceptation de la cession du présent contrat par le pouvoir adjudicateur, elle fera l’objet d’un avenant constatant le transfert du marché au nouveau titulaire.</w:t>
      </w:r>
    </w:p>
    <w:p w14:paraId="7AB71AC0" w14:textId="77777777" w:rsidR="009E4B02" w:rsidRPr="009E4B02" w:rsidRDefault="009E4B02" w:rsidP="009E4B02">
      <w:pPr>
        <w:autoSpaceDE w:val="0"/>
        <w:autoSpaceDN w:val="0"/>
        <w:adjustRightInd w:val="0"/>
        <w:spacing w:line="276" w:lineRule="auto"/>
        <w:jc w:val="both"/>
        <w:rPr>
          <w:rFonts w:ascii="Tahoma" w:hAnsi="Tahoma" w:cs="Tahoma"/>
          <w:bCs/>
          <w:sz w:val="18"/>
          <w:szCs w:val="18"/>
        </w:rPr>
      </w:pPr>
    </w:p>
    <w:p w14:paraId="5D8A23A5" w14:textId="77777777" w:rsidR="009E4B02" w:rsidRPr="009E4B02" w:rsidRDefault="009E4B02" w:rsidP="009E4B02">
      <w:pPr>
        <w:pStyle w:val="Titre2"/>
        <w:numPr>
          <w:ilvl w:val="1"/>
          <w:numId w:val="3"/>
        </w:numPr>
        <w:jc w:val="both"/>
        <w:rPr>
          <w:rFonts w:cs="Tahoma"/>
          <w:sz w:val="18"/>
          <w:szCs w:val="18"/>
          <w:u w:val="single"/>
        </w:rPr>
      </w:pPr>
      <w:r w:rsidRPr="009E4B02">
        <w:rPr>
          <w:sz w:val="18"/>
          <w:szCs w:val="18"/>
          <w:u w:val="single"/>
        </w:rPr>
        <w:t> </w:t>
      </w:r>
      <w:bookmarkStart w:id="86" w:name="_Toc144105557"/>
      <w:bookmarkStart w:id="87" w:name="_Toc180573971"/>
      <w:r w:rsidRPr="009E4B02">
        <w:rPr>
          <w:sz w:val="18"/>
          <w:szCs w:val="18"/>
          <w:u w:val="single"/>
        </w:rPr>
        <w:t>Défaillance du titulaire :</w:t>
      </w:r>
      <w:bookmarkEnd w:id="86"/>
      <w:bookmarkEnd w:id="87"/>
    </w:p>
    <w:p w14:paraId="1786605D" w14:textId="77777777" w:rsidR="009E4B02" w:rsidRPr="009E4B02" w:rsidRDefault="009E4B02" w:rsidP="009E4B02">
      <w:pPr>
        <w:autoSpaceDE w:val="0"/>
        <w:autoSpaceDN w:val="0"/>
        <w:adjustRightInd w:val="0"/>
        <w:spacing w:line="276" w:lineRule="auto"/>
        <w:jc w:val="both"/>
        <w:rPr>
          <w:rFonts w:ascii="Tahoma" w:hAnsi="Tahoma" w:cs="Tahoma"/>
          <w:bCs/>
          <w:sz w:val="18"/>
          <w:szCs w:val="18"/>
        </w:rPr>
      </w:pPr>
    </w:p>
    <w:p w14:paraId="192B8716" w14:textId="6FD14C9B" w:rsidR="009E4B02" w:rsidRDefault="009E4B02" w:rsidP="009E4B02">
      <w:pPr>
        <w:autoSpaceDE w:val="0"/>
        <w:autoSpaceDN w:val="0"/>
        <w:adjustRightInd w:val="0"/>
        <w:spacing w:line="276" w:lineRule="auto"/>
        <w:jc w:val="both"/>
        <w:rPr>
          <w:rFonts w:ascii="Tahoma" w:hAnsi="Tahoma" w:cs="Tahoma"/>
          <w:bCs/>
          <w:sz w:val="18"/>
          <w:szCs w:val="18"/>
        </w:rPr>
      </w:pPr>
      <w:r w:rsidRPr="009E4B02">
        <w:rPr>
          <w:rFonts w:ascii="Tahoma" w:hAnsi="Tahoma" w:cs="Tahoma"/>
          <w:bCs/>
          <w:sz w:val="18"/>
          <w:szCs w:val="18"/>
        </w:rPr>
        <w:t>En cas d'impossibilité pour le titulaire de répondre temporairement aux clauses du contrat (problème de qualité des produits, problème d’approvisionnement, non remplacement de produits…), cette interruption portant préjudice au bon fonctionnement de l'administration, la personne publique est autorisée à faire exécuter les prestations par un tiers. Dans ce cas, l’augmentation éventuelle des dépenses est à la charge du titulaire.</w:t>
      </w:r>
    </w:p>
    <w:p w14:paraId="4B74CDE5" w14:textId="5B0BA022" w:rsidR="00603324" w:rsidRDefault="00603324" w:rsidP="009E4B02">
      <w:pPr>
        <w:autoSpaceDE w:val="0"/>
        <w:autoSpaceDN w:val="0"/>
        <w:adjustRightInd w:val="0"/>
        <w:spacing w:line="276" w:lineRule="auto"/>
        <w:jc w:val="both"/>
        <w:rPr>
          <w:rFonts w:ascii="Tahoma" w:hAnsi="Tahoma" w:cs="Tahoma"/>
          <w:bCs/>
          <w:sz w:val="18"/>
          <w:szCs w:val="18"/>
        </w:rPr>
      </w:pPr>
    </w:p>
    <w:p w14:paraId="0DBCBCD8" w14:textId="77777777" w:rsidR="00603324" w:rsidRPr="005F4537" w:rsidRDefault="00603324" w:rsidP="00603324">
      <w:pPr>
        <w:pStyle w:val="Titre2"/>
        <w:numPr>
          <w:ilvl w:val="1"/>
          <w:numId w:val="10"/>
        </w:numPr>
        <w:jc w:val="both"/>
        <w:rPr>
          <w:rFonts w:cs="Tahoma"/>
          <w:sz w:val="18"/>
          <w:szCs w:val="18"/>
          <w:u w:val="single"/>
        </w:rPr>
      </w:pPr>
      <w:bookmarkStart w:id="88" w:name="_Toc180573972"/>
      <w:r w:rsidRPr="005F4537">
        <w:rPr>
          <w:rFonts w:cs="Tahoma"/>
          <w:sz w:val="18"/>
          <w:szCs w:val="18"/>
          <w:u w:val="single"/>
        </w:rPr>
        <w:t>Clause obligations d’égalité, de laïcité et de neutralité</w:t>
      </w:r>
      <w:bookmarkEnd w:id="88"/>
    </w:p>
    <w:p w14:paraId="1CA56537" w14:textId="77777777" w:rsidR="00603324" w:rsidRPr="005F4537" w:rsidRDefault="00603324" w:rsidP="00603324">
      <w:pPr>
        <w:jc w:val="both"/>
        <w:rPr>
          <w:rFonts w:ascii="Tahoma" w:hAnsi="Tahoma" w:cs="Tahoma"/>
          <w:bCs/>
          <w:sz w:val="18"/>
          <w:szCs w:val="18"/>
          <w:highlight w:val="yellow"/>
        </w:rPr>
      </w:pPr>
    </w:p>
    <w:p w14:paraId="1028B20B" w14:textId="77777777" w:rsidR="00603324" w:rsidRPr="005F4537" w:rsidRDefault="00603324" w:rsidP="00603324">
      <w:pPr>
        <w:spacing w:line="276" w:lineRule="auto"/>
        <w:jc w:val="both"/>
        <w:rPr>
          <w:rFonts w:ascii="Tahoma" w:hAnsi="Tahoma" w:cs="Tahoma"/>
          <w:bCs/>
          <w:sz w:val="18"/>
          <w:szCs w:val="18"/>
        </w:rPr>
      </w:pPr>
      <w:r w:rsidRPr="005F4537">
        <w:rPr>
          <w:rFonts w:ascii="Tahoma" w:hAnsi="Tahoma" w:cs="Tahoma"/>
          <w:bCs/>
          <w:sz w:val="18"/>
          <w:szCs w:val="18"/>
        </w:rPr>
        <w:t xml:space="preserve">Dans le cadre l’article 1er de la loi n° 2021-1109 du 24 août 2021, le titulaire assure le respect du principe d’égalité des usagers devant le service public et veille au respect des principes de neutralité et de laïcité du service public. </w:t>
      </w:r>
    </w:p>
    <w:p w14:paraId="04431948" w14:textId="77777777" w:rsidR="00603324" w:rsidRPr="005F4537" w:rsidRDefault="00603324" w:rsidP="00603324">
      <w:pPr>
        <w:spacing w:line="276" w:lineRule="auto"/>
        <w:jc w:val="both"/>
        <w:rPr>
          <w:rFonts w:ascii="Tahoma" w:hAnsi="Tahoma" w:cs="Tahoma"/>
          <w:bCs/>
          <w:sz w:val="18"/>
          <w:szCs w:val="18"/>
        </w:rPr>
      </w:pPr>
      <w:r w:rsidRPr="005F4537">
        <w:rPr>
          <w:rFonts w:ascii="Tahoma" w:hAnsi="Tahoma" w:cs="Tahoma"/>
          <w:bCs/>
          <w:sz w:val="18"/>
          <w:szCs w:val="18"/>
        </w:rPr>
        <w:t xml:space="preserve">Le suivi de l’exécution des clauses relatives au respect des principes de laïcité et de neutralité est assuré par le Bureau de la Commande Publique et des Achats, 9 rue du Temple, BP10665, 62000 ARRAS Cedex - courriel : marches.achats@univ-artois.fr  </w:t>
      </w:r>
    </w:p>
    <w:p w14:paraId="1D2D84FF" w14:textId="77777777" w:rsidR="00603324" w:rsidRPr="005F4537" w:rsidRDefault="00603324" w:rsidP="00603324">
      <w:pPr>
        <w:spacing w:line="276" w:lineRule="auto"/>
        <w:jc w:val="both"/>
        <w:rPr>
          <w:rFonts w:ascii="Tahoma" w:hAnsi="Tahoma" w:cs="Tahoma"/>
          <w:bCs/>
          <w:sz w:val="18"/>
          <w:szCs w:val="18"/>
          <w:highlight w:val="yellow"/>
        </w:rPr>
      </w:pPr>
    </w:p>
    <w:p w14:paraId="7653FA0F" w14:textId="77777777" w:rsidR="00603324" w:rsidRPr="005F4537" w:rsidRDefault="00603324" w:rsidP="00603324">
      <w:pPr>
        <w:spacing w:line="276" w:lineRule="auto"/>
        <w:jc w:val="both"/>
        <w:rPr>
          <w:rFonts w:ascii="Tahoma" w:hAnsi="Tahoma" w:cs="Tahoma"/>
          <w:bCs/>
          <w:sz w:val="18"/>
          <w:szCs w:val="18"/>
          <w:highlight w:val="yellow"/>
        </w:rPr>
      </w:pPr>
      <w:r w:rsidRPr="005F4537">
        <w:rPr>
          <w:rFonts w:ascii="Tahoma" w:hAnsi="Tahoma" w:cs="Tahoma"/>
          <w:bCs/>
          <w:sz w:val="18"/>
          <w:szCs w:val="18"/>
        </w:rPr>
        <w:t>Les rapports et les documents relatifs à l’application des principes de laïcité et neutralité énumérés ci-dessus lui sont communiqués par courriel : marches.achats@univ-artois.fr</w:t>
      </w:r>
    </w:p>
    <w:p w14:paraId="0EACFFF9" w14:textId="77777777" w:rsidR="00603324" w:rsidRPr="005F4537" w:rsidRDefault="00603324" w:rsidP="00603324">
      <w:pPr>
        <w:spacing w:line="276" w:lineRule="auto"/>
        <w:jc w:val="both"/>
        <w:rPr>
          <w:rFonts w:ascii="Tahoma" w:hAnsi="Tahoma" w:cs="Tahoma"/>
          <w:bCs/>
          <w:sz w:val="18"/>
          <w:szCs w:val="18"/>
        </w:rPr>
      </w:pPr>
      <w:r w:rsidRPr="005F4537">
        <w:rPr>
          <w:rFonts w:ascii="Tahoma" w:hAnsi="Tahoma" w:cs="Tahoma"/>
          <w:bCs/>
          <w:sz w:val="18"/>
          <w:szCs w:val="18"/>
        </w:rPr>
        <w:t>Le titulaire lui adresse toute question relative à l’application de ces principes.</w:t>
      </w:r>
    </w:p>
    <w:p w14:paraId="210B67D0" w14:textId="4D9A53C8" w:rsidR="00E53280" w:rsidRPr="005F4537" w:rsidRDefault="00E53280" w:rsidP="00E91731">
      <w:pPr>
        <w:spacing w:line="276" w:lineRule="auto"/>
        <w:jc w:val="both"/>
        <w:rPr>
          <w:rFonts w:ascii="Tahoma" w:hAnsi="Tahoma" w:cs="Tahoma"/>
          <w:bCs/>
          <w:sz w:val="18"/>
          <w:szCs w:val="18"/>
        </w:rPr>
      </w:pPr>
    </w:p>
    <w:p w14:paraId="1E01BDAF" w14:textId="77777777" w:rsidR="00E53280" w:rsidRPr="005F4537" w:rsidRDefault="00E53280" w:rsidP="00E53280">
      <w:pPr>
        <w:pStyle w:val="Titre1"/>
        <w:rPr>
          <w:sz w:val="18"/>
          <w:szCs w:val="18"/>
        </w:rPr>
      </w:pPr>
      <w:bookmarkStart w:id="89" w:name="_Toc180573973"/>
      <w:r w:rsidRPr="005F4537">
        <w:rPr>
          <w:sz w:val="18"/>
          <w:szCs w:val="18"/>
        </w:rPr>
        <w:t>: ASSURANCES</w:t>
      </w:r>
      <w:bookmarkEnd w:id="89"/>
    </w:p>
    <w:p w14:paraId="43D6A32A" w14:textId="77777777" w:rsidR="00E53280" w:rsidRPr="005F4537" w:rsidRDefault="00E53280" w:rsidP="00E53280">
      <w:pPr>
        <w:rPr>
          <w:rFonts w:ascii="Tahoma" w:hAnsi="Tahoma" w:cs="Tahoma"/>
          <w:sz w:val="18"/>
          <w:szCs w:val="18"/>
        </w:rPr>
      </w:pPr>
    </w:p>
    <w:p w14:paraId="587A2556" w14:textId="1FAE9613" w:rsidR="00E53280" w:rsidRDefault="00E53280" w:rsidP="00E53280">
      <w:pPr>
        <w:widowControl w:val="0"/>
        <w:spacing w:line="276" w:lineRule="auto"/>
        <w:jc w:val="both"/>
        <w:rPr>
          <w:rFonts w:ascii="Tahoma" w:hAnsi="Tahoma" w:cs="Tahoma"/>
          <w:sz w:val="18"/>
          <w:szCs w:val="18"/>
        </w:rPr>
      </w:pPr>
      <w:r w:rsidRPr="005F4537">
        <w:rPr>
          <w:rFonts w:ascii="Tahoma" w:hAnsi="Tahoma" w:cs="Tahoma"/>
          <w:sz w:val="18"/>
          <w:szCs w:val="18"/>
        </w:rPr>
        <w:t>Le titulaire doit contracter les assurances permettant de garantir sa responsabilité à l’égard du pouvoir adjudicateur et des tiers, victimes d’accidents ou de dommages causés par l’exécution des prestations</w:t>
      </w:r>
      <w:r w:rsidR="008161AB" w:rsidRPr="005F4537">
        <w:rPr>
          <w:rFonts w:ascii="Tahoma" w:hAnsi="Tahoma" w:cs="Tahoma"/>
          <w:sz w:val="18"/>
          <w:szCs w:val="18"/>
        </w:rPr>
        <w:t xml:space="preserve"> c</w:t>
      </w:r>
      <w:r w:rsidRPr="005F4537">
        <w:rPr>
          <w:rFonts w:ascii="Tahoma" w:hAnsi="Tahoma" w:cs="Tahoma"/>
          <w:sz w:val="18"/>
          <w:szCs w:val="18"/>
        </w:rPr>
        <w:t xml:space="preserve">onformément aux dispositions de </w:t>
      </w:r>
      <w:r w:rsidRPr="005F4537">
        <w:rPr>
          <w:rFonts w:ascii="Tahoma" w:hAnsi="Tahoma" w:cs="Tahoma"/>
          <w:sz w:val="18"/>
          <w:szCs w:val="18"/>
        </w:rPr>
        <w:lastRenderedPageBreak/>
        <w:t>l'article 9 du CCAG-FCS-2021</w:t>
      </w:r>
    </w:p>
    <w:p w14:paraId="07C00716" w14:textId="77777777" w:rsidR="00C60CC9" w:rsidRPr="005F4537" w:rsidRDefault="00C60CC9" w:rsidP="00E53280">
      <w:pPr>
        <w:widowControl w:val="0"/>
        <w:spacing w:line="276" w:lineRule="auto"/>
        <w:jc w:val="both"/>
        <w:rPr>
          <w:rFonts w:ascii="Tahoma" w:hAnsi="Tahoma" w:cs="Tahoma"/>
          <w:sz w:val="18"/>
          <w:szCs w:val="18"/>
        </w:rPr>
      </w:pPr>
    </w:p>
    <w:p w14:paraId="19A29A8C" w14:textId="77777777" w:rsidR="00E53280" w:rsidRPr="005F4537" w:rsidRDefault="00E53280" w:rsidP="00E53280">
      <w:pPr>
        <w:jc w:val="both"/>
        <w:rPr>
          <w:rFonts w:ascii="Tahoma" w:hAnsi="Tahoma" w:cs="Tahoma"/>
          <w:sz w:val="18"/>
          <w:szCs w:val="18"/>
        </w:rPr>
      </w:pPr>
    </w:p>
    <w:p w14:paraId="0E0FB505" w14:textId="77777777" w:rsidR="00E53280" w:rsidRPr="00AD5204" w:rsidRDefault="00E53280" w:rsidP="00E53280">
      <w:pPr>
        <w:pStyle w:val="Titre1"/>
        <w:rPr>
          <w:sz w:val="18"/>
          <w:szCs w:val="18"/>
        </w:rPr>
      </w:pPr>
      <w:bookmarkStart w:id="90" w:name="_Toc180573974"/>
      <w:r w:rsidRPr="00AD5204">
        <w:rPr>
          <w:sz w:val="18"/>
          <w:szCs w:val="18"/>
        </w:rPr>
        <w:t>: RESPONSABILITE ET ENGAGEMENT DES TITULAIRES</w:t>
      </w:r>
      <w:bookmarkEnd w:id="90"/>
    </w:p>
    <w:p w14:paraId="0BA03139" w14:textId="77777777" w:rsidR="00E53280" w:rsidRPr="005F4537" w:rsidRDefault="00E53280" w:rsidP="00E53280">
      <w:pPr>
        <w:rPr>
          <w:rFonts w:ascii="Tahoma" w:hAnsi="Tahoma" w:cs="Tahoma"/>
          <w:sz w:val="18"/>
          <w:szCs w:val="18"/>
        </w:rPr>
      </w:pPr>
    </w:p>
    <w:p w14:paraId="2AE2A1BF" w14:textId="77777777" w:rsidR="00AD5204" w:rsidRPr="00AD5204" w:rsidRDefault="00AD5204" w:rsidP="00AD5204">
      <w:pPr>
        <w:spacing w:line="276" w:lineRule="auto"/>
        <w:jc w:val="both"/>
        <w:rPr>
          <w:rFonts w:ascii="Tahoma" w:hAnsi="Tahoma" w:cs="Tahoma"/>
          <w:bCs/>
          <w:sz w:val="18"/>
          <w:szCs w:val="18"/>
        </w:rPr>
      </w:pPr>
      <w:r w:rsidRPr="00AD5204">
        <w:rPr>
          <w:rFonts w:ascii="Tahoma" w:hAnsi="Tahoma" w:cs="Tahoma"/>
          <w:bCs/>
          <w:sz w:val="18"/>
          <w:szCs w:val="18"/>
        </w:rPr>
        <w:t>Le titulaire du marché assume la direction et la responsabilité de l’exécution des prestations. Il est le seul responsable des dommages causés, directement ou indirectement pendant ses interventions :</w:t>
      </w:r>
    </w:p>
    <w:p w14:paraId="5363EFB5" w14:textId="77777777" w:rsidR="00AD5204" w:rsidRPr="00AD5204" w:rsidRDefault="00AD5204" w:rsidP="00AD5204">
      <w:pPr>
        <w:spacing w:line="276" w:lineRule="auto"/>
        <w:jc w:val="both"/>
        <w:rPr>
          <w:rFonts w:ascii="Tahoma" w:hAnsi="Tahoma" w:cs="Tahoma"/>
          <w:bCs/>
          <w:sz w:val="18"/>
          <w:szCs w:val="18"/>
        </w:rPr>
      </w:pPr>
      <w:r w:rsidRPr="00AD5204">
        <w:rPr>
          <w:rFonts w:ascii="Tahoma" w:hAnsi="Tahoma" w:cs="Tahoma"/>
          <w:bCs/>
          <w:sz w:val="18"/>
          <w:szCs w:val="18"/>
        </w:rPr>
        <w:t>•</w:t>
      </w:r>
      <w:r w:rsidRPr="00AD5204">
        <w:rPr>
          <w:rFonts w:ascii="Tahoma" w:hAnsi="Tahoma" w:cs="Tahoma"/>
          <w:bCs/>
          <w:sz w:val="18"/>
          <w:szCs w:val="18"/>
        </w:rPr>
        <w:tab/>
        <w:t>à son personnel, au personnel de la personne publique ou des tiers,</w:t>
      </w:r>
    </w:p>
    <w:p w14:paraId="3BEFCBFE" w14:textId="77777777" w:rsidR="00AD5204" w:rsidRPr="00AD5204" w:rsidRDefault="00AD5204" w:rsidP="00AD5204">
      <w:pPr>
        <w:spacing w:line="276" w:lineRule="auto"/>
        <w:jc w:val="both"/>
        <w:rPr>
          <w:rFonts w:ascii="Tahoma" w:hAnsi="Tahoma" w:cs="Tahoma"/>
          <w:bCs/>
          <w:sz w:val="18"/>
          <w:szCs w:val="18"/>
        </w:rPr>
      </w:pPr>
      <w:r w:rsidRPr="00AD5204">
        <w:rPr>
          <w:rFonts w:ascii="Tahoma" w:hAnsi="Tahoma" w:cs="Tahoma"/>
          <w:bCs/>
          <w:sz w:val="18"/>
          <w:szCs w:val="18"/>
        </w:rPr>
        <w:t>•</w:t>
      </w:r>
      <w:r w:rsidRPr="00AD5204">
        <w:rPr>
          <w:rFonts w:ascii="Tahoma" w:hAnsi="Tahoma" w:cs="Tahoma"/>
          <w:bCs/>
          <w:sz w:val="18"/>
          <w:szCs w:val="18"/>
        </w:rPr>
        <w:tab/>
        <w:t>à ses biens, aux biens appartenant à la personne publique ou à des tiers,</w:t>
      </w:r>
    </w:p>
    <w:p w14:paraId="7971B5EC" w14:textId="77777777" w:rsidR="00AD5204" w:rsidRPr="00AD5204" w:rsidRDefault="00AD5204" w:rsidP="00AD5204">
      <w:pPr>
        <w:spacing w:line="276" w:lineRule="auto"/>
        <w:jc w:val="both"/>
        <w:rPr>
          <w:rFonts w:ascii="Tahoma" w:hAnsi="Tahoma" w:cs="Tahoma"/>
          <w:bCs/>
          <w:sz w:val="18"/>
          <w:szCs w:val="18"/>
        </w:rPr>
      </w:pPr>
    </w:p>
    <w:p w14:paraId="1A5D1918" w14:textId="77777777" w:rsidR="00AD5204" w:rsidRPr="00AD5204" w:rsidRDefault="00AD5204" w:rsidP="00AD5204">
      <w:pPr>
        <w:spacing w:line="276" w:lineRule="auto"/>
        <w:jc w:val="both"/>
        <w:rPr>
          <w:rFonts w:ascii="Tahoma" w:hAnsi="Tahoma" w:cs="Tahoma"/>
          <w:bCs/>
          <w:sz w:val="18"/>
          <w:szCs w:val="18"/>
        </w:rPr>
      </w:pPr>
      <w:r w:rsidRPr="00AD5204">
        <w:rPr>
          <w:rFonts w:ascii="Tahoma" w:hAnsi="Tahoma" w:cs="Tahoma"/>
          <w:bCs/>
          <w:sz w:val="18"/>
          <w:szCs w:val="18"/>
        </w:rPr>
        <w:t>Le titulaire informera le personnel intervenant et placé sous son autorité des diverses consignes de sécurité générales et particulières propres aux établissements de l’Université. L’intervenant portera obligatoirement un badge distinctif et une carte professionnelle. Il informera sans retard le responsable du site concerné, de toute anomalie importante susceptible d’entraîner des détériorations ou de mettre en cause la sécurité des personnes.</w:t>
      </w:r>
    </w:p>
    <w:p w14:paraId="6134EAB6" w14:textId="77777777" w:rsidR="00E53280" w:rsidRPr="005F4537" w:rsidRDefault="00E53280" w:rsidP="00E53280">
      <w:pPr>
        <w:jc w:val="both"/>
        <w:rPr>
          <w:rFonts w:ascii="Tahoma" w:hAnsi="Tahoma" w:cs="Tahoma"/>
          <w:sz w:val="18"/>
          <w:szCs w:val="18"/>
        </w:rPr>
      </w:pPr>
    </w:p>
    <w:p w14:paraId="461D21E2" w14:textId="77777777" w:rsidR="00E53280" w:rsidRPr="005F4537" w:rsidRDefault="00E53280" w:rsidP="00E53280">
      <w:pPr>
        <w:pStyle w:val="Titre1"/>
        <w:rPr>
          <w:sz w:val="18"/>
          <w:szCs w:val="18"/>
        </w:rPr>
      </w:pPr>
      <w:bookmarkStart w:id="91" w:name="_Toc180573975"/>
      <w:r w:rsidRPr="005F4537">
        <w:rPr>
          <w:sz w:val="18"/>
          <w:szCs w:val="18"/>
        </w:rPr>
        <w:t>: CESSION ET NANTISSEMENT</w:t>
      </w:r>
      <w:bookmarkEnd w:id="91"/>
    </w:p>
    <w:p w14:paraId="66A9A5CE" w14:textId="77777777" w:rsidR="00E53280" w:rsidRPr="005F4537" w:rsidRDefault="00E53280" w:rsidP="00E53280">
      <w:pPr>
        <w:jc w:val="both"/>
        <w:rPr>
          <w:rFonts w:ascii="Tahoma" w:hAnsi="Tahoma" w:cs="Tahoma"/>
          <w:sz w:val="18"/>
          <w:szCs w:val="18"/>
        </w:rPr>
      </w:pPr>
    </w:p>
    <w:p w14:paraId="154AAD59" w14:textId="77777777" w:rsidR="00E53280" w:rsidRPr="005F4537" w:rsidRDefault="00E53280" w:rsidP="00E53280">
      <w:pPr>
        <w:spacing w:line="276" w:lineRule="auto"/>
        <w:jc w:val="both"/>
        <w:rPr>
          <w:rFonts w:ascii="Tahoma" w:hAnsi="Tahoma" w:cs="Tahoma"/>
          <w:bCs/>
          <w:sz w:val="18"/>
          <w:szCs w:val="18"/>
        </w:rPr>
      </w:pPr>
      <w:r w:rsidRPr="005F4537">
        <w:rPr>
          <w:rFonts w:ascii="Tahoma" w:hAnsi="Tahoma" w:cs="Tahoma"/>
          <w:bCs/>
          <w:sz w:val="18"/>
          <w:szCs w:val="18"/>
        </w:rPr>
        <w:t>Les créances concernant le marché peuvent être cédées ou nanties conformément aux dispositions des articles R.2191-45 à R.2191-63 du décret n° 2018-1075 du 3 décembre 2018 portant partie réglementaire du code de la commande publique. Un certificat de cessibilité de créances sera transmis au titulaire sur demande.</w:t>
      </w:r>
    </w:p>
    <w:p w14:paraId="6CE8FD2E" w14:textId="77777777" w:rsidR="00E53280" w:rsidRPr="005F4537" w:rsidRDefault="00E53280" w:rsidP="00E53280">
      <w:pPr>
        <w:jc w:val="both"/>
        <w:rPr>
          <w:rFonts w:ascii="Tahoma" w:hAnsi="Tahoma" w:cs="Tahoma"/>
          <w:sz w:val="18"/>
          <w:szCs w:val="18"/>
        </w:rPr>
      </w:pPr>
    </w:p>
    <w:p w14:paraId="4145C359" w14:textId="1534A658" w:rsidR="00E53280" w:rsidRPr="005F4537" w:rsidRDefault="00E53280" w:rsidP="00E53280">
      <w:pPr>
        <w:pStyle w:val="Titre1"/>
        <w:rPr>
          <w:sz w:val="18"/>
          <w:szCs w:val="18"/>
        </w:rPr>
      </w:pPr>
      <w:bookmarkStart w:id="92" w:name="_Toc180573976"/>
      <w:r w:rsidRPr="005F4537">
        <w:rPr>
          <w:sz w:val="18"/>
          <w:szCs w:val="18"/>
        </w:rPr>
        <w:t>: SOUS-TRAITANCE</w:t>
      </w:r>
      <w:bookmarkEnd w:id="92"/>
    </w:p>
    <w:p w14:paraId="1FDE368B" w14:textId="2ADF2B4B" w:rsidR="007C043A" w:rsidRPr="005F4537" w:rsidRDefault="007C043A" w:rsidP="007C043A">
      <w:pPr>
        <w:rPr>
          <w:rFonts w:ascii="Tahoma" w:hAnsi="Tahoma" w:cs="Tahoma"/>
          <w:sz w:val="18"/>
          <w:szCs w:val="18"/>
        </w:rPr>
      </w:pPr>
    </w:p>
    <w:p w14:paraId="4E8CA9F2" w14:textId="0CFC5D50" w:rsidR="007C043A" w:rsidRPr="005F4537" w:rsidRDefault="00EC4E3C" w:rsidP="00EC4E3C">
      <w:pPr>
        <w:rPr>
          <w:rFonts w:ascii="Tahoma" w:hAnsi="Tahoma" w:cs="Tahoma"/>
          <w:sz w:val="18"/>
          <w:szCs w:val="18"/>
        </w:rPr>
      </w:pPr>
      <w:r w:rsidRPr="005F4537">
        <w:rPr>
          <w:rFonts w:ascii="Tahoma" w:hAnsi="Tahoma" w:cs="Tahoma"/>
          <w:sz w:val="18"/>
          <w:szCs w:val="18"/>
        </w:rPr>
        <w:t>Le titulaire n’est autorisé à sous-traiter l’exécution de certaines prestations du marché public qu’à la condition d’avoir obtenu de l’acheteur l’acceptation des sous-traitants et l’agrément de leur condition de paiement.</w:t>
      </w:r>
    </w:p>
    <w:p w14:paraId="4AA2305A" w14:textId="40B324FF" w:rsidR="00355600" w:rsidRPr="005F4537" w:rsidRDefault="00EC4E3C" w:rsidP="00EC4E3C">
      <w:pPr>
        <w:spacing w:line="276" w:lineRule="auto"/>
        <w:ind w:right="-1"/>
        <w:jc w:val="both"/>
        <w:rPr>
          <w:rFonts w:ascii="Tahoma" w:hAnsi="Tahoma" w:cs="Tahoma"/>
          <w:sz w:val="18"/>
          <w:szCs w:val="18"/>
        </w:rPr>
      </w:pPr>
      <w:bookmarkStart w:id="93" w:name="_Hlk68100458"/>
      <w:r w:rsidRPr="005F4537">
        <w:rPr>
          <w:rFonts w:ascii="Tahoma" w:hAnsi="Tahoma" w:cs="Tahoma"/>
          <w:sz w:val="18"/>
          <w:szCs w:val="18"/>
        </w:rPr>
        <w:t>Chaque sous-traitant doit faire l’objet, de manière individuelle, d’une telle décision d’acceptation et d’agrément. La réalisation de ces deux formalités doit être effectuée par le titulaire du marché public avant tout commencement d’exécution des prestations par les sous-traitants</w:t>
      </w:r>
    </w:p>
    <w:p w14:paraId="339F1D35" w14:textId="77777777" w:rsidR="00EC4E3C" w:rsidRPr="005F4537" w:rsidRDefault="00EC4E3C" w:rsidP="00EC4E3C">
      <w:pPr>
        <w:spacing w:line="276" w:lineRule="auto"/>
        <w:ind w:right="-1"/>
        <w:jc w:val="both"/>
        <w:rPr>
          <w:rFonts w:ascii="Tahoma" w:hAnsi="Tahoma" w:cs="Tahoma"/>
          <w:sz w:val="18"/>
          <w:szCs w:val="18"/>
        </w:rPr>
      </w:pPr>
    </w:p>
    <w:p w14:paraId="12AB0BE3" w14:textId="232B0B3F" w:rsidR="00EC4E3C" w:rsidRPr="005F4537" w:rsidRDefault="00EC4E3C" w:rsidP="00EC4E3C">
      <w:pPr>
        <w:spacing w:line="276" w:lineRule="auto"/>
        <w:ind w:right="-1"/>
        <w:jc w:val="both"/>
        <w:rPr>
          <w:rFonts w:ascii="Tahoma" w:hAnsi="Tahoma" w:cs="Tahoma"/>
          <w:sz w:val="18"/>
          <w:szCs w:val="18"/>
        </w:rPr>
      </w:pPr>
      <w:r w:rsidRPr="005F4537">
        <w:rPr>
          <w:rFonts w:ascii="Tahoma" w:hAnsi="Tahoma" w:cs="Tahoma"/>
          <w:sz w:val="18"/>
          <w:szCs w:val="18"/>
        </w:rPr>
        <w:t>Le DC4 formalise l’acceptation et l’agrément des conditions de paiement du sous-traitant par l’acheteur. Reflet du contrat de sous-traitance, ce formulaire doit contenir en particulier l’indication des prestations et de leur montant tels que figurant dans le sous-traité. Celui</w:t>
      </w:r>
      <w:r w:rsidR="009B0CDB" w:rsidRPr="005F4537">
        <w:rPr>
          <w:rFonts w:ascii="Tahoma" w:hAnsi="Tahoma" w:cs="Tahoma"/>
          <w:sz w:val="18"/>
          <w:szCs w:val="18"/>
        </w:rPr>
        <w:t>-ci</w:t>
      </w:r>
      <w:r w:rsidRPr="005F4537">
        <w:rPr>
          <w:rFonts w:ascii="Tahoma" w:hAnsi="Tahoma" w:cs="Tahoma"/>
          <w:sz w:val="18"/>
          <w:szCs w:val="18"/>
        </w:rPr>
        <w:t xml:space="preserve"> doit être transmis</w:t>
      </w:r>
      <w:r w:rsidR="009B0CDB" w:rsidRPr="005F4537">
        <w:rPr>
          <w:rFonts w:ascii="Tahoma" w:hAnsi="Tahoma" w:cs="Tahoma"/>
          <w:sz w:val="18"/>
          <w:szCs w:val="18"/>
        </w:rPr>
        <w:t xml:space="preserve"> </w:t>
      </w:r>
      <w:r w:rsidRPr="005F4537">
        <w:rPr>
          <w:rFonts w:ascii="Tahoma" w:hAnsi="Tahoma" w:cs="Tahoma"/>
          <w:sz w:val="18"/>
          <w:szCs w:val="18"/>
        </w:rPr>
        <w:t>complété lors de la phase du dépôt des offres.</w:t>
      </w:r>
    </w:p>
    <w:p w14:paraId="61A42E94" w14:textId="00FF2E23" w:rsidR="00355600" w:rsidRPr="005F4537" w:rsidRDefault="00355600" w:rsidP="00355600">
      <w:pPr>
        <w:spacing w:line="276" w:lineRule="auto"/>
        <w:ind w:right="-1"/>
        <w:jc w:val="both"/>
        <w:rPr>
          <w:rFonts w:ascii="Tahoma" w:hAnsi="Tahoma" w:cs="Tahoma"/>
          <w:sz w:val="18"/>
          <w:szCs w:val="18"/>
        </w:rPr>
      </w:pPr>
      <w:r w:rsidRPr="005F4537">
        <w:rPr>
          <w:rFonts w:ascii="Tahoma" w:hAnsi="Tahoma" w:cs="Tahoma"/>
          <w:sz w:val="18"/>
          <w:szCs w:val="18"/>
        </w:rPr>
        <w:t>Conformément à l’article L2193-3, le titulaire d’un marché peut, sous sa responsabilité, sous-traiter l’exécution d’une partie des prestations de son marché, dans les conditions fixées par le présent chapitre.</w:t>
      </w:r>
    </w:p>
    <w:p w14:paraId="6023E2AC" w14:textId="304C7A5E" w:rsidR="00355600" w:rsidRPr="005F4537" w:rsidRDefault="00355600" w:rsidP="00355600">
      <w:pPr>
        <w:spacing w:line="276" w:lineRule="auto"/>
        <w:ind w:right="-1"/>
        <w:jc w:val="both"/>
        <w:rPr>
          <w:rFonts w:ascii="Tahoma" w:hAnsi="Tahoma" w:cs="Tahoma"/>
          <w:sz w:val="18"/>
          <w:szCs w:val="18"/>
        </w:rPr>
      </w:pPr>
      <w:r w:rsidRPr="005F4537">
        <w:rPr>
          <w:rFonts w:ascii="Tahoma" w:hAnsi="Tahoma" w:cs="Tahoma"/>
          <w:sz w:val="18"/>
          <w:szCs w:val="18"/>
        </w:rPr>
        <w:t>Toutefois, l’acheteur peut exiger que certaines tâches essentielles du marché soient effectuées directement par le titulaire.</w:t>
      </w:r>
    </w:p>
    <w:p w14:paraId="025571EC" w14:textId="3CE446E3" w:rsidR="00355600" w:rsidRDefault="00355600" w:rsidP="00355600">
      <w:pPr>
        <w:spacing w:line="276" w:lineRule="auto"/>
        <w:ind w:right="-1"/>
        <w:jc w:val="both"/>
        <w:rPr>
          <w:rFonts w:ascii="Tahoma" w:hAnsi="Tahoma" w:cs="Tahoma"/>
          <w:sz w:val="18"/>
          <w:szCs w:val="18"/>
        </w:rPr>
      </w:pPr>
      <w:r w:rsidRPr="005F4537">
        <w:rPr>
          <w:rFonts w:ascii="Tahoma" w:hAnsi="Tahoma" w:cs="Tahoma"/>
          <w:sz w:val="18"/>
          <w:szCs w:val="18"/>
        </w:rPr>
        <w:t>Sont nuls et de nul effet, quelle qu’en soit la forme, les clauses, stipulations et arrangements qui auraient pour effet de faire échec aux dispositions du présent chapitre</w:t>
      </w:r>
    </w:p>
    <w:p w14:paraId="1C805021" w14:textId="54C9A377" w:rsidR="005B61DA" w:rsidRDefault="005B61DA" w:rsidP="00355600">
      <w:pPr>
        <w:spacing w:line="276" w:lineRule="auto"/>
        <w:ind w:right="-1"/>
        <w:jc w:val="both"/>
        <w:rPr>
          <w:rFonts w:ascii="Tahoma" w:hAnsi="Tahoma" w:cs="Tahoma"/>
          <w:sz w:val="18"/>
          <w:szCs w:val="18"/>
        </w:rPr>
      </w:pPr>
    </w:p>
    <w:p w14:paraId="3A0CC7B9" w14:textId="77777777" w:rsidR="00E53280" w:rsidRPr="005F4537" w:rsidRDefault="00E53280" w:rsidP="00E53280">
      <w:pPr>
        <w:pStyle w:val="Titre1"/>
        <w:rPr>
          <w:sz w:val="18"/>
          <w:szCs w:val="18"/>
        </w:rPr>
      </w:pPr>
      <w:bookmarkStart w:id="94" w:name="_Toc180573977"/>
      <w:bookmarkEnd w:id="93"/>
      <w:r w:rsidRPr="005F4537">
        <w:rPr>
          <w:sz w:val="18"/>
          <w:szCs w:val="18"/>
        </w:rPr>
        <w:t>: RESILIATION</w:t>
      </w:r>
      <w:bookmarkEnd w:id="94"/>
    </w:p>
    <w:p w14:paraId="1756D0A3" w14:textId="77777777" w:rsidR="00E53280" w:rsidRPr="005F4537" w:rsidRDefault="00E53280" w:rsidP="00E53280">
      <w:pPr>
        <w:rPr>
          <w:rFonts w:ascii="Tahoma" w:hAnsi="Tahoma" w:cs="Tahoma"/>
          <w:sz w:val="18"/>
          <w:szCs w:val="18"/>
        </w:rPr>
      </w:pPr>
    </w:p>
    <w:p w14:paraId="788EBB2D" w14:textId="77777777" w:rsidR="00E53280" w:rsidRPr="005F4537" w:rsidRDefault="00E53280" w:rsidP="00E53280">
      <w:pPr>
        <w:pStyle w:val="Titre2"/>
        <w:numPr>
          <w:ilvl w:val="1"/>
          <w:numId w:val="8"/>
        </w:numPr>
        <w:jc w:val="both"/>
        <w:rPr>
          <w:rFonts w:cs="Tahoma"/>
          <w:sz w:val="18"/>
          <w:szCs w:val="18"/>
          <w:u w:val="single"/>
        </w:rPr>
      </w:pPr>
      <w:r w:rsidRPr="005F4537">
        <w:rPr>
          <w:rFonts w:cs="Tahoma"/>
          <w:sz w:val="18"/>
          <w:szCs w:val="18"/>
          <w:u w:val="single"/>
        </w:rPr>
        <w:t> </w:t>
      </w:r>
      <w:bookmarkStart w:id="95" w:name="_Toc180573978"/>
      <w:r w:rsidRPr="005F4537">
        <w:rPr>
          <w:rFonts w:cs="Tahoma"/>
          <w:sz w:val="18"/>
          <w:szCs w:val="18"/>
          <w:u w:val="single"/>
        </w:rPr>
        <w:t>Conditions de résiliation du marché :</w:t>
      </w:r>
      <w:bookmarkEnd w:id="95"/>
    </w:p>
    <w:p w14:paraId="16AFB5DF" w14:textId="77777777" w:rsidR="00E53280" w:rsidRPr="005F4537" w:rsidRDefault="00E53280" w:rsidP="00E53280">
      <w:pPr>
        <w:jc w:val="both"/>
        <w:rPr>
          <w:rFonts w:ascii="Tahoma" w:hAnsi="Tahoma" w:cs="Tahoma"/>
          <w:sz w:val="18"/>
          <w:szCs w:val="18"/>
        </w:rPr>
      </w:pPr>
    </w:p>
    <w:p w14:paraId="342ECA36" w14:textId="4773E198" w:rsidR="00E53280" w:rsidRPr="00AD5204" w:rsidRDefault="00E53280" w:rsidP="009C7CB4">
      <w:pPr>
        <w:autoSpaceDE w:val="0"/>
        <w:autoSpaceDN w:val="0"/>
        <w:adjustRightInd w:val="0"/>
        <w:spacing w:line="276" w:lineRule="auto"/>
        <w:rPr>
          <w:rFonts w:ascii="Tahoma" w:hAnsi="Tahoma" w:cs="Tahoma"/>
          <w:bCs/>
          <w:sz w:val="18"/>
          <w:szCs w:val="18"/>
        </w:rPr>
      </w:pPr>
      <w:bookmarkStart w:id="96" w:name="_Hlk69127970"/>
      <w:bookmarkStart w:id="97" w:name="_Hlk69128070"/>
      <w:r w:rsidRPr="00AD5204">
        <w:rPr>
          <w:rFonts w:ascii="Tahoma" w:hAnsi="Tahoma" w:cs="Tahoma"/>
          <w:bCs/>
          <w:sz w:val="18"/>
          <w:szCs w:val="18"/>
        </w:rPr>
        <w:t>Les conditions de résiliation du marché sont définies aux articles 38 à 45 du CCAG-FCS-2021.</w:t>
      </w:r>
      <w:bookmarkEnd w:id="96"/>
      <w:bookmarkEnd w:id="97"/>
    </w:p>
    <w:p w14:paraId="4849C840" w14:textId="77777777" w:rsidR="00AD5204" w:rsidRPr="00AD5204" w:rsidRDefault="00AD5204" w:rsidP="00AD5204">
      <w:pPr>
        <w:autoSpaceDE w:val="0"/>
        <w:autoSpaceDN w:val="0"/>
        <w:adjustRightInd w:val="0"/>
        <w:spacing w:line="276" w:lineRule="auto"/>
        <w:jc w:val="both"/>
        <w:rPr>
          <w:rFonts w:ascii="Tahoma" w:hAnsi="Tahoma" w:cs="Tahoma"/>
          <w:bCs/>
          <w:sz w:val="18"/>
          <w:szCs w:val="18"/>
        </w:rPr>
      </w:pPr>
      <w:r w:rsidRPr="00AD5204">
        <w:rPr>
          <w:rFonts w:ascii="Tahoma" w:hAnsi="Tahoma" w:cs="Tahoma"/>
          <w:bCs/>
          <w:sz w:val="18"/>
          <w:szCs w:val="18"/>
        </w:rPr>
        <w:t>Toutefois et par dérogation aux articles 38, 41 et 42 du CCAG-FCS-2021, le marché pourra être résilié sans indemnité :</w:t>
      </w:r>
    </w:p>
    <w:p w14:paraId="51940B14" w14:textId="77777777" w:rsidR="00AD5204" w:rsidRPr="00AD5204" w:rsidRDefault="00AD5204" w:rsidP="00AD5204">
      <w:pPr>
        <w:numPr>
          <w:ilvl w:val="0"/>
          <w:numId w:val="1"/>
        </w:numPr>
        <w:spacing w:line="276" w:lineRule="auto"/>
        <w:jc w:val="both"/>
        <w:rPr>
          <w:rFonts w:ascii="Tahoma" w:hAnsi="Tahoma" w:cs="Tahoma"/>
          <w:sz w:val="18"/>
          <w:szCs w:val="18"/>
        </w:rPr>
      </w:pPr>
      <w:r w:rsidRPr="00AD5204">
        <w:rPr>
          <w:rFonts w:ascii="Tahoma" w:hAnsi="Tahoma" w:cs="Tahoma"/>
          <w:sz w:val="18"/>
          <w:szCs w:val="18"/>
        </w:rPr>
        <w:t>en cas d’infraction caractérisée aux clauses contractuelles du marché ;</w:t>
      </w:r>
    </w:p>
    <w:p w14:paraId="43A266AD" w14:textId="0FFC49B2" w:rsidR="00AD5204" w:rsidRPr="00AD5204" w:rsidRDefault="00AD5204" w:rsidP="00AD5204">
      <w:pPr>
        <w:numPr>
          <w:ilvl w:val="0"/>
          <w:numId w:val="1"/>
        </w:numPr>
        <w:spacing w:line="276" w:lineRule="auto"/>
        <w:jc w:val="both"/>
        <w:rPr>
          <w:rFonts w:ascii="Tahoma" w:hAnsi="Tahoma" w:cs="Tahoma"/>
          <w:sz w:val="18"/>
          <w:szCs w:val="18"/>
        </w:rPr>
      </w:pPr>
      <w:r w:rsidRPr="00AD5204">
        <w:rPr>
          <w:rFonts w:ascii="Tahoma" w:hAnsi="Tahoma" w:cs="Tahoma"/>
          <w:bCs/>
          <w:sz w:val="18"/>
          <w:szCs w:val="18"/>
        </w:rPr>
        <w:t>en cas de résiliation du marché pour motif d'intérêt général.</w:t>
      </w:r>
    </w:p>
    <w:p w14:paraId="5CA3F77F" w14:textId="6BCF4B37" w:rsidR="00AD5204" w:rsidRPr="00AD5204" w:rsidRDefault="00AD5204" w:rsidP="00AD5204">
      <w:pPr>
        <w:pStyle w:val="Paragraphedeliste"/>
        <w:numPr>
          <w:ilvl w:val="0"/>
          <w:numId w:val="1"/>
        </w:numPr>
        <w:spacing w:after="0" w:line="276" w:lineRule="auto"/>
        <w:jc w:val="both"/>
        <w:rPr>
          <w:rFonts w:ascii="Tahoma" w:hAnsi="Tahoma" w:cs="Tahoma"/>
          <w:sz w:val="18"/>
          <w:szCs w:val="18"/>
        </w:rPr>
      </w:pPr>
      <w:r w:rsidRPr="00AD5204">
        <w:rPr>
          <w:rFonts w:ascii="Tahoma" w:eastAsia="Times New Roman" w:hAnsi="Tahoma" w:cs="Tahoma"/>
          <w:sz w:val="18"/>
          <w:szCs w:val="18"/>
          <w:lang w:eastAsia="fr-FR"/>
        </w:rPr>
        <w:t>en application de la clause de sauvegarde si stipulée au présent document.</w:t>
      </w:r>
    </w:p>
    <w:p w14:paraId="104E42A4" w14:textId="58AA0C1E" w:rsidR="009B0CDB" w:rsidRPr="005F4537" w:rsidRDefault="00E53280" w:rsidP="00AD5204">
      <w:pPr>
        <w:autoSpaceDE w:val="0"/>
        <w:autoSpaceDN w:val="0"/>
        <w:adjustRightInd w:val="0"/>
        <w:spacing w:line="276" w:lineRule="auto"/>
        <w:rPr>
          <w:rFonts w:ascii="Tahoma" w:hAnsi="Tahoma" w:cs="Tahoma"/>
          <w:bCs/>
          <w:sz w:val="18"/>
          <w:szCs w:val="18"/>
        </w:rPr>
      </w:pPr>
      <w:bookmarkStart w:id="98" w:name="_Hlk69128011"/>
      <w:bookmarkStart w:id="99" w:name="_Hlk69128019"/>
      <w:r w:rsidRPr="005F4537">
        <w:rPr>
          <w:rFonts w:ascii="Tahoma" w:hAnsi="Tahoma" w:cs="Tahoma"/>
          <w:bCs/>
          <w:sz w:val="18"/>
          <w:szCs w:val="18"/>
        </w:rPr>
        <w:t>En cas de résiliation du marché pour motif d'intérêt général par le pouvoir adjudicateur et par dérogation à l’article 42 du CCAG-FCS-2021, le titulaire ne percevra aucune indemnité forfaitaire.</w:t>
      </w:r>
      <w:bookmarkEnd w:id="98"/>
    </w:p>
    <w:p w14:paraId="3AFA8889" w14:textId="6062AA4C" w:rsidR="00E53280" w:rsidRDefault="00E53280" w:rsidP="00E53280">
      <w:pPr>
        <w:autoSpaceDE w:val="0"/>
        <w:autoSpaceDN w:val="0"/>
        <w:adjustRightInd w:val="0"/>
        <w:spacing w:line="276" w:lineRule="auto"/>
        <w:jc w:val="both"/>
        <w:rPr>
          <w:rFonts w:ascii="Tahoma" w:hAnsi="Tahoma" w:cs="Tahoma"/>
          <w:bCs/>
          <w:sz w:val="18"/>
          <w:szCs w:val="18"/>
        </w:rPr>
      </w:pPr>
      <w:r w:rsidRPr="005F4537">
        <w:rPr>
          <w:rFonts w:ascii="Tahoma" w:hAnsi="Tahoma" w:cs="Tahoma"/>
          <w:bCs/>
          <w:sz w:val="18"/>
          <w:szCs w:val="18"/>
        </w:rPr>
        <w:t>En cas d'inexactitude des documents et renseignements mentionnés à l’article L. 2142-1</w:t>
      </w:r>
      <w:r w:rsidRPr="005F4537">
        <w:rPr>
          <w:rFonts w:ascii="Tahoma" w:hAnsi="Tahoma" w:cs="Tahoma"/>
          <w:sz w:val="18"/>
          <w:szCs w:val="18"/>
        </w:rPr>
        <w:t xml:space="preserve"> </w:t>
      </w:r>
      <w:r w:rsidRPr="005F4537">
        <w:rPr>
          <w:rFonts w:ascii="Tahoma" w:hAnsi="Tahoma" w:cs="Tahoma"/>
          <w:bCs/>
          <w:sz w:val="18"/>
          <w:szCs w:val="18"/>
        </w:rPr>
        <w:t>de l’ordonnance n° 2018-1074 du 26 novembre 2018 portant partie législative du code de la commande et aux articles R. 2142-3, R. 2142-4 et R. 2143-3 du décret n° 2018-1075 du 3 décembre 2018 portant partie réglementaire du code de la commande publique, ou de refus de produire les pièces prévues aux articles D. 8222- 5 ou D. 8222-7 à 8 du Code du travail conformément à l'article R. 2143-8 du décret n° 2018-1075 du 3 décembre 2018 portant partie réglementaire du code de la commande publique, le contrat sera résilié aux torts du titulaire.</w:t>
      </w:r>
    </w:p>
    <w:p w14:paraId="442C048B" w14:textId="2EA055AD" w:rsidR="00CA35F1" w:rsidRDefault="00CA35F1" w:rsidP="00E53280">
      <w:pPr>
        <w:autoSpaceDE w:val="0"/>
        <w:autoSpaceDN w:val="0"/>
        <w:adjustRightInd w:val="0"/>
        <w:spacing w:line="276" w:lineRule="auto"/>
        <w:jc w:val="both"/>
        <w:rPr>
          <w:rFonts w:ascii="Tahoma" w:hAnsi="Tahoma" w:cs="Tahoma"/>
          <w:bCs/>
          <w:sz w:val="18"/>
          <w:szCs w:val="18"/>
        </w:rPr>
      </w:pPr>
    </w:p>
    <w:p w14:paraId="5803AC1B" w14:textId="21E77E01" w:rsidR="00CA35F1" w:rsidRDefault="00CA35F1" w:rsidP="00E53280">
      <w:pPr>
        <w:autoSpaceDE w:val="0"/>
        <w:autoSpaceDN w:val="0"/>
        <w:adjustRightInd w:val="0"/>
        <w:spacing w:line="276" w:lineRule="auto"/>
        <w:jc w:val="both"/>
        <w:rPr>
          <w:rFonts w:ascii="Tahoma" w:hAnsi="Tahoma" w:cs="Tahoma"/>
          <w:bCs/>
          <w:sz w:val="18"/>
          <w:szCs w:val="18"/>
        </w:rPr>
      </w:pPr>
    </w:p>
    <w:p w14:paraId="48D9A828" w14:textId="0799194F" w:rsidR="00CA35F1" w:rsidRDefault="00CA35F1" w:rsidP="00E53280">
      <w:pPr>
        <w:autoSpaceDE w:val="0"/>
        <w:autoSpaceDN w:val="0"/>
        <w:adjustRightInd w:val="0"/>
        <w:spacing w:line="276" w:lineRule="auto"/>
        <w:jc w:val="both"/>
        <w:rPr>
          <w:rFonts w:ascii="Tahoma" w:hAnsi="Tahoma" w:cs="Tahoma"/>
          <w:bCs/>
          <w:sz w:val="18"/>
          <w:szCs w:val="18"/>
        </w:rPr>
      </w:pPr>
    </w:p>
    <w:p w14:paraId="176CB043" w14:textId="77777777" w:rsidR="00CA35F1" w:rsidRPr="005F4537" w:rsidRDefault="00CA35F1" w:rsidP="00E53280">
      <w:pPr>
        <w:autoSpaceDE w:val="0"/>
        <w:autoSpaceDN w:val="0"/>
        <w:adjustRightInd w:val="0"/>
        <w:spacing w:line="276" w:lineRule="auto"/>
        <w:jc w:val="both"/>
        <w:rPr>
          <w:rFonts w:ascii="Tahoma" w:hAnsi="Tahoma" w:cs="Tahoma"/>
          <w:bCs/>
          <w:sz w:val="18"/>
          <w:szCs w:val="18"/>
        </w:rPr>
      </w:pPr>
    </w:p>
    <w:bookmarkEnd w:id="99"/>
    <w:p w14:paraId="3854C124" w14:textId="77777777" w:rsidR="00E53280" w:rsidRPr="005F4537" w:rsidRDefault="00E53280" w:rsidP="00E53280">
      <w:pPr>
        <w:jc w:val="both"/>
        <w:rPr>
          <w:rFonts w:ascii="Tahoma" w:hAnsi="Tahoma" w:cs="Tahoma"/>
          <w:sz w:val="18"/>
          <w:szCs w:val="18"/>
        </w:rPr>
      </w:pPr>
    </w:p>
    <w:p w14:paraId="268265F6" w14:textId="77777777" w:rsidR="00E53280" w:rsidRPr="005F4537" w:rsidRDefault="00E53280" w:rsidP="00E53280">
      <w:pPr>
        <w:pStyle w:val="Titre2"/>
        <w:numPr>
          <w:ilvl w:val="1"/>
          <w:numId w:val="6"/>
        </w:numPr>
        <w:jc w:val="both"/>
        <w:rPr>
          <w:rFonts w:cs="Tahoma"/>
          <w:sz w:val="18"/>
          <w:szCs w:val="18"/>
          <w:u w:val="single"/>
        </w:rPr>
      </w:pPr>
      <w:r w:rsidRPr="005F4537">
        <w:rPr>
          <w:rFonts w:cs="Tahoma"/>
          <w:sz w:val="18"/>
          <w:szCs w:val="18"/>
          <w:u w:val="single"/>
        </w:rPr>
        <w:lastRenderedPageBreak/>
        <w:t> </w:t>
      </w:r>
      <w:bookmarkStart w:id="100" w:name="_Toc180573979"/>
      <w:r w:rsidRPr="005F4537">
        <w:rPr>
          <w:rFonts w:cs="Tahoma"/>
          <w:sz w:val="18"/>
          <w:szCs w:val="18"/>
          <w:u w:val="single"/>
        </w:rPr>
        <w:t>Redressement ou liquidation judiciaire :</w:t>
      </w:r>
      <w:bookmarkEnd w:id="100"/>
    </w:p>
    <w:p w14:paraId="738E46B6" w14:textId="77777777" w:rsidR="00E53280" w:rsidRPr="005F4537" w:rsidRDefault="00E53280" w:rsidP="00E53280">
      <w:pPr>
        <w:jc w:val="both"/>
        <w:rPr>
          <w:rFonts w:ascii="Tahoma" w:hAnsi="Tahoma" w:cs="Tahoma"/>
          <w:sz w:val="18"/>
          <w:szCs w:val="18"/>
        </w:rPr>
      </w:pPr>
    </w:p>
    <w:p w14:paraId="69618539" w14:textId="628B1CD8" w:rsidR="00E53280" w:rsidRDefault="00E53280" w:rsidP="0018529C">
      <w:pPr>
        <w:autoSpaceDE w:val="0"/>
        <w:autoSpaceDN w:val="0"/>
        <w:adjustRightInd w:val="0"/>
        <w:spacing w:line="276" w:lineRule="auto"/>
        <w:rPr>
          <w:rFonts w:ascii="Tahoma" w:hAnsi="Tahoma" w:cs="Tahoma"/>
          <w:sz w:val="18"/>
          <w:szCs w:val="18"/>
        </w:rPr>
      </w:pPr>
      <w:bookmarkStart w:id="101" w:name="_Hlk68705146"/>
      <w:r w:rsidRPr="005F4537">
        <w:rPr>
          <w:rFonts w:ascii="Tahoma" w:hAnsi="Tahoma" w:cs="Tahoma"/>
          <w:bCs/>
          <w:sz w:val="18"/>
          <w:szCs w:val="18"/>
        </w:rPr>
        <w:t>En complément des dispositions de l’article 39 du CCAG-FCS-2021</w:t>
      </w:r>
      <w:bookmarkEnd w:id="101"/>
      <w:r w:rsidRPr="005F4537">
        <w:rPr>
          <w:rFonts w:ascii="Tahoma" w:hAnsi="Tahoma" w:cs="Tahoma"/>
          <w:bCs/>
          <w:sz w:val="18"/>
          <w:szCs w:val="18"/>
        </w:rPr>
        <w:t>, le jugement instituant le redressement ou la liquidation judiciaire est notifié immédiatement au pouvoir adjudicateur par le titulaire du marché. Il en va de même de tout jugement ou décision susceptible d'avoir un effet sur l'exécution du marché.</w:t>
      </w:r>
    </w:p>
    <w:p w14:paraId="0DDE6EA7" w14:textId="77777777" w:rsidR="00C60CC9" w:rsidRPr="005F4537" w:rsidRDefault="00C60CC9" w:rsidP="0018529C">
      <w:pPr>
        <w:autoSpaceDE w:val="0"/>
        <w:autoSpaceDN w:val="0"/>
        <w:adjustRightInd w:val="0"/>
        <w:spacing w:line="276" w:lineRule="auto"/>
        <w:rPr>
          <w:rFonts w:ascii="Tahoma" w:hAnsi="Tahoma" w:cs="Tahoma"/>
          <w:bCs/>
          <w:sz w:val="18"/>
          <w:szCs w:val="18"/>
        </w:rPr>
      </w:pPr>
    </w:p>
    <w:p w14:paraId="5D40C725" w14:textId="77777777" w:rsidR="00E53280" w:rsidRPr="005F4537" w:rsidRDefault="00E53280" w:rsidP="00E53280">
      <w:pPr>
        <w:jc w:val="both"/>
        <w:rPr>
          <w:rFonts w:ascii="Tahoma" w:hAnsi="Tahoma" w:cs="Tahoma"/>
          <w:sz w:val="18"/>
          <w:szCs w:val="18"/>
        </w:rPr>
      </w:pPr>
    </w:p>
    <w:p w14:paraId="1924B321" w14:textId="77777777" w:rsidR="00E53280" w:rsidRPr="005F4537" w:rsidRDefault="00E53280" w:rsidP="00E53280">
      <w:pPr>
        <w:pStyle w:val="Titre1"/>
        <w:rPr>
          <w:sz w:val="18"/>
          <w:szCs w:val="18"/>
        </w:rPr>
      </w:pPr>
      <w:bookmarkStart w:id="102" w:name="_Toc180573980"/>
      <w:r w:rsidRPr="005F4537">
        <w:rPr>
          <w:sz w:val="18"/>
          <w:szCs w:val="18"/>
        </w:rPr>
        <w:t>: DROIT, LANGUE, RECOURS, MONNAIE</w:t>
      </w:r>
      <w:bookmarkEnd w:id="102"/>
    </w:p>
    <w:p w14:paraId="2FF8C6EA" w14:textId="77777777" w:rsidR="00E53280" w:rsidRPr="005F4537" w:rsidRDefault="00E53280" w:rsidP="00E53280">
      <w:pPr>
        <w:jc w:val="both"/>
        <w:rPr>
          <w:rFonts w:ascii="Tahoma" w:hAnsi="Tahoma" w:cs="Tahoma"/>
          <w:sz w:val="18"/>
          <w:szCs w:val="18"/>
        </w:rPr>
      </w:pPr>
    </w:p>
    <w:p w14:paraId="75F3D53F" w14:textId="77777777" w:rsidR="00E53280" w:rsidRPr="005F4537" w:rsidRDefault="00E53280" w:rsidP="00E53280">
      <w:pPr>
        <w:spacing w:line="276" w:lineRule="auto"/>
        <w:jc w:val="both"/>
        <w:rPr>
          <w:rFonts w:ascii="Tahoma" w:hAnsi="Tahoma" w:cs="Tahoma"/>
          <w:sz w:val="18"/>
          <w:szCs w:val="18"/>
        </w:rPr>
      </w:pPr>
      <w:r w:rsidRPr="005F4537">
        <w:rPr>
          <w:rFonts w:ascii="Tahoma" w:hAnsi="Tahoma" w:cs="Tahoma"/>
          <w:sz w:val="18"/>
          <w:szCs w:val="18"/>
        </w:rPr>
        <w:t xml:space="preserve">En cas de litige, le droit français est le seul applicable. Le tribunal administratif de Lille (59) est seul compétent. Le délai de recours est de 2 mois à compter de la date de </w:t>
      </w:r>
      <w:r w:rsidRPr="005F4537">
        <w:rPr>
          <w:rFonts w:ascii="Tahoma" w:hAnsi="Tahoma" w:cs="Tahoma"/>
          <w:bCs/>
          <w:sz w:val="18"/>
          <w:szCs w:val="18"/>
        </w:rPr>
        <w:t>publication</w:t>
      </w:r>
      <w:r w:rsidRPr="005F4537">
        <w:rPr>
          <w:rFonts w:ascii="Tahoma" w:hAnsi="Tahoma" w:cs="Tahoma"/>
          <w:sz w:val="18"/>
          <w:szCs w:val="18"/>
        </w:rPr>
        <w:t xml:space="preserve"> de l’avis d’attribution. Pour tous renseignements complémentaires sur les recours, le candidat pourra se rapprocher du service des affaires générales et juridiques de l’Université ou du Greffe du TA de Lille. Les correspondances relatives au marché sont rédigées en langue française. La monnaie de compte du marché est l’euro.</w:t>
      </w:r>
    </w:p>
    <w:p w14:paraId="2648D4B7" w14:textId="77777777" w:rsidR="00E53280" w:rsidRPr="005F4537" w:rsidRDefault="00E53280" w:rsidP="00E53280">
      <w:pPr>
        <w:spacing w:line="276" w:lineRule="auto"/>
        <w:jc w:val="both"/>
        <w:rPr>
          <w:rFonts w:ascii="Tahoma" w:hAnsi="Tahoma" w:cs="Tahoma"/>
          <w:sz w:val="18"/>
          <w:szCs w:val="18"/>
        </w:rPr>
      </w:pPr>
    </w:p>
    <w:p w14:paraId="531529A6" w14:textId="77777777" w:rsidR="00E53280" w:rsidRPr="005F4537" w:rsidRDefault="00E53280" w:rsidP="00E53280">
      <w:pPr>
        <w:pStyle w:val="Titre1"/>
        <w:rPr>
          <w:sz w:val="18"/>
          <w:szCs w:val="18"/>
        </w:rPr>
      </w:pPr>
      <w:bookmarkStart w:id="103" w:name="_Toc180573981"/>
      <w:r w:rsidRPr="005F4537">
        <w:rPr>
          <w:sz w:val="18"/>
          <w:szCs w:val="18"/>
        </w:rPr>
        <w:t>: PROTECTION DES DONNEES A CARACTERE PERSONNEL</w:t>
      </w:r>
      <w:bookmarkEnd w:id="103"/>
    </w:p>
    <w:p w14:paraId="6DEBB5D8" w14:textId="77777777" w:rsidR="00E53280" w:rsidRPr="005F4537" w:rsidRDefault="00E53280" w:rsidP="00E53280">
      <w:pPr>
        <w:spacing w:line="276" w:lineRule="auto"/>
        <w:jc w:val="both"/>
        <w:rPr>
          <w:rFonts w:ascii="Tahoma" w:hAnsi="Tahoma" w:cs="Tahoma"/>
          <w:sz w:val="18"/>
          <w:szCs w:val="18"/>
        </w:rPr>
      </w:pPr>
    </w:p>
    <w:p w14:paraId="5807F7A8" w14:textId="77777777" w:rsidR="009E4B02" w:rsidRPr="009E4B02" w:rsidRDefault="009E4B02" w:rsidP="009E4B02">
      <w:pPr>
        <w:autoSpaceDE w:val="0"/>
        <w:autoSpaceDN w:val="0"/>
        <w:adjustRightInd w:val="0"/>
        <w:spacing w:line="276" w:lineRule="auto"/>
        <w:jc w:val="both"/>
        <w:rPr>
          <w:rFonts w:ascii="Tahoma" w:hAnsi="Tahoma" w:cs="Tahoma"/>
          <w:bCs/>
          <w:sz w:val="18"/>
          <w:szCs w:val="18"/>
        </w:rPr>
      </w:pPr>
      <w:r w:rsidRPr="009E4B02">
        <w:rPr>
          <w:rFonts w:ascii="Tahoma" w:hAnsi="Tahoma" w:cs="Tahoma"/>
          <w:bCs/>
          <w:sz w:val="18"/>
          <w:szCs w:val="18"/>
        </w:rPr>
        <w:t>Les conditions applicables au traitement des données à caractère personnel sont définies à l’article 5.2 du CCAG-FCS-2021. Les parties s'engagent à collecter et à traiter toute donnée à caractère personnel en conformité avec toute réglementation en vigueur applicable au traitement de ces données, et notamment à la loi n°78-17 du 6 janvier 1978 modifiée, relative à l’informatique, aux fichiers et aux libertés, ainsi qu'au Règlement (UE) 2016/679 du Parlement Européen et du Conseil du 27 avril 2016 modifié, relatif à la protection des personnes physiques à l’égard du traitement des données à caractère personnel et à la libre circulation de ces données modifié (dit « règlement général sur la protection des données » - RGPD).</w:t>
      </w:r>
    </w:p>
    <w:p w14:paraId="44B4BFC6" w14:textId="77777777" w:rsidR="009E4B02" w:rsidRPr="009E4B02" w:rsidRDefault="009E4B02" w:rsidP="009E4B02">
      <w:pPr>
        <w:autoSpaceDE w:val="0"/>
        <w:autoSpaceDN w:val="0"/>
        <w:adjustRightInd w:val="0"/>
        <w:spacing w:line="276" w:lineRule="auto"/>
        <w:jc w:val="both"/>
        <w:rPr>
          <w:rFonts w:ascii="Tahoma" w:hAnsi="Tahoma" w:cs="Tahoma"/>
          <w:bCs/>
          <w:sz w:val="18"/>
          <w:szCs w:val="18"/>
        </w:rPr>
      </w:pPr>
    </w:p>
    <w:p w14:paraId="652DDD4E" w14:textId="77777777" w:rsidR="009E4B02" w:rsidRPr="009E4B02" w:rsidRDefault="009E4B02" w:rsidP="009E4B02">
      <w:pPr>
        <w:autoSpaceDE w:val="0"/>
        <w:autoSpaceDN w:val="0"/>
        <w:adjustRightInd w:val="0"/>
        <w:spacing w:line="276" w:lineRule="auto"/>
        <w:jc w:val="both"/>
        <w:rPr>
          <w:rFonts w:ascii="Tahoma" w:hAnsi="Tahoma" w:cs="Tahoma"/>
          <w:bCs/>
          <w:sz w:val="18"/>
          <w:szCs w:val="18"/>
        </w:rPr>
      </w:pPr>
      <w:r w:rsidRPr="009E4B02">
        <w:rPr>
          <w:rFonts w:ascii="Tahoma" w:hAnsi="Tahoma" w:cs="Tahoma"/>
          <w:bCs/>
          <w:sz w:val="18"/>
          <w:szCs w:val="18"/>
        </w:rPr>
        <w:t xml:space="preserve">Par dérogation aux dispositions de l’article 5.2.2 du CCAG-FCS-2021, la modification des dispositions législatives et réglementaires applicables dans le cadre du présent contrat et relatives aux domaines précités ne donne pas lieu à la conclusion d’un avenant avec le titulaire. Ce dernier est tenu d'appliquer d’office les nouvelles dispositions législatives et réglementaires. </w:t>
      </w:r>
    </w:p>
    <w:p w14:paraId="2B8FD307" w14:textId="77777777" w:rsidR="009E4B02" w:rsidRPr="009E4B02" w:rsidRDefault="009E4B02" w:rsidP="009E4B02">
      <w:pPr>
        <w:autoSpaceDE w:val="0"/>
        <w:autoSpaceDN w:val="0"/>
        <w:adjustRightInd w:val="0"/>
        <w:spacing w:line="276" w:lineRule="auto"/>
        <w:jc w:val="both"/>
        <w:rPr>
          <w:rFonts w:ascii="Tahoma" w:hAnsi="Tahoma" w:cs="Tahoma"/>
          <w:bCs/>
          <w:sz w:val="18"/>
          <w:szCs w:val="18"/>
        </w:rPr>
      </w:pPr>
    </w:p>
    <w:p w14:paraId="479F7747" w14:textId="77777777" w:rsidR="009E4B02" w:rsidRPr="009E4B02" w:rsidRDefault="009E4B02" w:rsidP="009E4B02">
      <w:pPr>
        <w:autoSpaceDE w:val="0"/>
        <w:autoSpaceDN w:val="0"/>
        <w:adjustRightInd w:val="0"/>
        <w:spacing w:line="276" w:lineRule="auto"/>
        <w:jc w:val="both"/>
        <w:rPr>
          <w:rFonts w:ascii="Tahoma" w:hAnsi="Tahoma" w:cs="Tahoma"/>
          <w:bCs/>
          <w:sz w:val="18"/>
          <w:szCs w:val="18"/>
        </w:rPr>
      </w:pPr>
      <w:r w:rsidRPr="009E4B02">
        <w:rPr>
          <w:rFonts w:ascii="Tahoma" w:hAnsi="Tahoma" w:cs="Tahoma"/>
          <w:sz w:val="18"/>
          <w:szCs w:val="18"/>
        </w:rPr>
        <w:t>Le titulaire doit informer ses sous-traitants des obligations de protection des données à caractère personnel.</w:t>
      </w:r>
    </w:p>
    <w:p w14:paraId="4BAFC06D" w14:textId="77777777" w:rsidR="009E4B02" w:rsidRPr="009E4B02" w:rsidRDefault="009E4B02" w:rsidP="009E4B02">
      <w:pPr>
        <w:autoSpaceDE w:val="0"/>
        <w:autoSpaceDN w:val="0"/>
        <w:adjustRightInd w:val="0"/>
        <w:spacing w:line="276" w:lineRule="auto"/>
        <w:jc w:val="both"/>
        <w:rPr>
          <w:rFonts w:ascii="Tahoma" w:hAnsi="Tahoma" w:cs="Tahoma"/>
          <w:sz w:val="18"/>
          <w:szCs w:val="18"/>
        </w:rPr>
      </w:pPr>
    </w:p>
    <w:p w14:paraId="3075E313" w14:textId="77777777" w:rsidR="009E4B02" w:rsidRPr="009E4B02" w:rsidRDefault="009E4B02" w:rsidP="009E4B02">
      <w:pPr>
        <w:autoSpaceDE w:val="0"/>
        <w:autoSpaceDN w:val="0"/>
        <w:adjustRightInd w:val="0"/>
        <w:spacing w:line="276" w:lineRule="auto"/>
        <w:jc w:val="both"/>
        <w:rPr>
          <w:rFonts w:ascii="Tahoma" w:hAnsi="Tahoma" w:cs="Tahoma"/>
          <w:sz w:val="18"/>
          <w:szCs w:val="18"/>
        </w:rPr>
      </w:pPr>
      <w:r w:rsidRPr="009E4B02">
        <w:rPr>
          <w:rFonts w:ascii="Tahoma" w:hAnsi="Tahoma" w:cs="Tahoma"/>
          <w:sz w:val="18"/>
          <w:szCs w:val="18"/>
        </w:rPr>
        <w:t>Conformément au règlement UE 2016/679 du 27 avril 2016 relatif à la protection des données personnelles, le titulaire pourra collecter des données personnelles du personnel de l'université d'Artois uniquement à des fins administratives du dit marché.</w:t>
      </w:r>
    </w:p>
    <w:p w14:paraId="359522B3" w14:textId="77777777" w:rsidR="009E4B02" w:rsidRPr="009E4B02" w:rsidRDefault="009E4B02" w:rsidP="009E4B02">
      <w:pPr>
        <w:autoSpaceDE w:val="0"/>
        <w:autoSpaceDN w:val="0"/>
        <w:adjustRightInd w:val="0"/>
        <w:spacing w:line="276" w:lineRule="auto"/>
        <w:jc w:val="both"/>
        <w:rPr>
          <w:rFonts w:ascii="Tahoma" w:hAnsi="Tahoma" w:cs="Tahoma"/>
          <w:sz w:val="18"/>
          <w:szCs w:val="18"/>
        </w:rPr>
      </w:pPr>
      <w:r w:rsidRPr="009E4B02">
        <w:rPr>
          <w:rFonts w:ascii="Tahoma" w:hAnsi="Tahoma" w:cs="Tahoma"/>
          <w:sz w:val="18"/>
          <w:szCs w:val="18"/>
        </w:rPr>
        <w:t>Cette collecte devra être limitée au stricte nécessaire et ne pourra servir uniquement dans le cadre du bon fonctionnement du dit marché.</w:t>
      </w:r>
    </w:p>
    <w:p w14:paraId="3560FBDA" w14:textId="77777777" w:rsidR="009E4B02" w:rsidRPr="009E4B02" w:rsidRDefault="009E4B02" w:rsidP="009E4B02">
      <w:pPr>
        <w:autoSpaceDE w:val="0"/>
        <w:autoSpaceDN w:val="0"/>
        <w:adjustRightInd w:val="0"/>
        <w:spacing w:line="276" w:lineRule="auto"/>
        <w:jc w:val="both"/>
        <w:rPr>
          <w:rFonts w:ascii="Tahoma" w:hAnsi="Tahoma" w:cs="Tahoma"/>
          <w:sz w:val="18"/>
          <w:szCs w:val="18"/>
        </w:rPr>
      </w:pPr>
      <w:r w:rsidRPr="009E4B02">
        <w:rPr>
          <w:rFonts w:ascii="Tahoma" w:hAnsi="Tahoma" w:cs="Tahoma"/>
          <w:sz w:val="18"/>
          <w:szCs w:val="18"/>
        </w:rPr>
        <w:t xml:space="preserve">L'ensemble des données seront systématiquement supprimées de tous supports à l'échéance du marché. </w:t>
      </w:r>
      <w:r w:rsidRPr="009E4B02">
        <w:rPr>
          <w:rFonts w:ascii="Tahoma" w:hAnsi="Tahoma" w:cs="Tahoma"/>
          <w:sz w:val="18"/>
          <w:szCs w:val="18"/>
          <w:u w:val="single"/>
        </w:rPr>
        <w:t>Une fois détruites, le titulaire doit justifier par écrit de la destruction.</w:t>
      </w:r>
    </w:p>
    <w:p w14:paraId="64AAB754" w14:textId="77777777" w:rsidR="009E4B02" w:rsidRPr="009E4B02" w:rsidRDefault="009E4B02" w:rsidP="009E4B02">
      <w:pPr>
        <w:autoSpaceDE w:val="0"/>
        <w:autoSpaceDN w:val="0"/>
        <w:adjustRightInd w:val="0"/>
        <w:spacing w:line="276" w:lineRule="auto"/>
        <w:jc w:val="both"/>
        <w:rPr>
          <w:rFonts w:ascii="Tahoma" w:hAnsi="Tahoma" w:cs="Tahoma"/>
          <w:sz w:val="18"/>
          <w:szCs w:val="18"/>
        </w:rPr>
      </w:pPr>
      <w:r w:rsidRPr="009E4B02">
        <w:rPr>
          <w:rFonts w:ascii="Tahoma" w:hAnsi="Tahoma" w:cs="Tahoma"/>
          <w:sz w:val="18"/>
          <w:szCs w:val="18"/>
        </w:rPr>
        <w:t>Les données ne pourront pas servir d'archive ni alimenter un fichier client. En aucun cas ces données ne peuvent servir à des fins commerciales.</w:t>
      </w:r>
    </w:p>
    <w:p w14:paraId="04480941" w14:textId="77777777" w:rsidR="009E4B02" w:rsidRPr="009E4B02" w:rsidRDefault="009E4B02" w:rsidP="009E4B02">
      <w:pPr>
        <w:autoSpaceDE w:val="0"/>
        <w:autoSpaceDN w:val="0"/>
        <w:adjustRightInd w:val="0"/>
        <w:spacing w:line="276" w:lineRule="auto"/>
        <w:jc w:val="both"/>
        <w:rPr>
          <w:rFonts w:ascii="Tahoma" w:hAnsi="Tahoma" w:cs="Tahoma"/>
          <w:sz w:val="18"/>
          <w:szCs w:val="18"/>
        </w:rPr>
      </w:pPr>
      <w:r w:rsidRPr="009E4B02">
        <w:rPr>
          <w:rFonts w:ascii="Tahoma" w:hAnsi="Tahoma" w:cs="Tahoma"/>
          <w:sz w:val="18"/>
          <w:szCs w:val="18"/>
        </w:rPr>
        <w:t>Le titulaire du marché devra présenter un registre des traitements complet relatif à ce marché à l'université d'Artois et annoncer ses méthodes pour que chaque personne puisse faire valoir ses droits relatifs à la RGPD.</w:t>
      </w:r>
    </w:p>
    <w:p w14:paraId="5A97C021" w14:textId="77777777" w:rsidR="009E4B02" w:rsidRPr="009E4B02" w:rsidRDefault="009E4B02" w:rsidP="009E4B02">
      <w:pPr>
        <w:autoSpaceDE w:val="0"/>
        <w:autoSpaceDN w:val="0"/>
        <w:adjustRightInd w:val="0"/>
        <w:spacing w:line="276" w:lineRule="auto"/>
        <w:jc w:val="both"/>
        <w:rPr>
          <w:rFonts w:ascii="Tahoma" w:hAnsi="Tahoma" w:cs="Tahoma"/>
          <w:sz w:val="18"/>
          <w:szCs w:val="18"/>
        </w:rPr>
      </w:pPr>
      <w:r w:rsidRPr="009E4B02">
        <w:rPr>
          <w:rFonts w:ascii="Tahoma" w:hAnsi="Tahoma" w:cs="Tahoma"/>
          <w:sz w:val="18"/>
          <w:szCs w:val="18"/>
        </w:rPr>
        <w:t>Le titulaire devra présenter son DPO ainsi que les moyens de le contacter.</w:t>
      </w:r>
    </w:p>
    <w:p w14:paraId="0AB290B4" w14:textId="77777777" w:rsidR="009E4B02" w:rsidRPr="009E4B02" w:rsidRDefault="009E4B02" w:rsidP="009E4B02">
      <w:pPr>
        <w:autoSpaceDE w:val="0"/>
        <w:autoSpaceDN w:val="0"/>
        <w:adjustRightInd w:val="0"/>
        <w:spacing w:line="276" w:lineRule="auto"/>
        <w:jc w:val="both"/>
        <w:rPr>
          <w:rFonts w:ascii="Tahoma" w:hAnsi="Tahoma" w:cs="Tahoma"/>
          <w:sz w:val="18"/>
          <w:szCs w:val="18"/>
          <w:highlight w:val="yellow"/>
        </w:rPr>
      </w:pPr>
    </w:p>
    <w:p w14:paraId="7F65ED47" w14:textId="77777777" w:rsidR="009E4B02" w:rsidRPr="009E4B02" w:rsidRDefault="009E4B02" w:rsidP="009E4B02">
      <w:pPr>
        <w:autoSpaceDE w:val="0"/>
        <w:autoSpaceDN w:val="0"/>
        <w:adjustRightInd w:val="0"/>
        <w:spacing w:line="276" w:lineRule="auto"/>
        <w:jc w:val="both"/>
        <w:rPr>
          <w:rFonts w:ascii="Tahoma" w:hAnsi="Tahoma" w:cs="Tahoma"/>
          <w:sz w:val="18"/>
          <w:szCs w:val="18"/>
        </w:rPr>
      </w:pPr>
      <w:r w:rsidRPr="009E4B02">
        <w:rPr>
          <w:rFonts w:ascii="Tahoma" w:hAnsi="Tahoma" w:cs="Tahoma"/>
          <w:sz w:val="18"/>
          <w:szCs w:val="18"/>
        </w:rPr>
        <w:t xml:space="preserve">Dans tous les cas, il est possible de contacter le DPO de l'université d'Artois en lui écrivant à : </w:t>
      </w:r>
      <w:hyperlink r:id="rId9" w:history="1">
        <w:r w:rsidRPr="009E4B02">
          <w:rPr>
            <w:rStyle w:val="Lienhypertexte"/>
            <w:rFonts w:ascii="Tahoma" w:hAnsi="Tahoma" w:cs="Tahoma"/>
            <w:sz w:val="18"/>
            <w:szCs w:val="18"/>
          </w:rPr>
          <w:t>dpo@univ-artois.fr</w:t>
        </w:r>
      </w:hyperlink>
      <w:r w:rsidRPr="009E4B02">
        <w:rPr>
          <w:rFonts w:ascii="Tahoma" w:hAnsi="Tahoma" w:cs="Tahoma"/>
          <w:sz w:val="18"/>
          <w:szCs w:val="18"/>
        </w:rPr>
        <w:t xml:space="preserve"> </w:t>
      </w:r>
    </w:p>
    <w:p w14:paraId="5203E8D2" w14:textId="77777777" w:rsidR="00B67339" w:rsidRDefault="00B67339">
      <w:pPr>
        <w:rPr>
          <w:rFonts w:ascii="Tahoma" w:hAnsi="Tahoma" w:cs="Tahoma"/>
          <w:sz w:val="18"/>
          <w:szCs w:val="18"/>
        </w:rPr>
      </w:pPr>
    </w:p>
    <w:p w14:paraId="7B079448" w14:textId="549388DA" w:rsidR="00B67339" w:rsidRPr="005F4537" w:rsidRDefault="00B67339" w:rsidP="00B67339">
      <w:pPr>
        <w:pStyle w:val="Titre1"/>
        <w:rPr>
          <w:sz w:val="18"/>
          <w:szCs w:val="18"/>
        </w:rPr>
      </w:pPr>
      <w:bookmarkStart w:id="104" w:name="_Toc180573982"/>
      <w:bookmarkStart w:id="105" w:name="_Hlk146617386"/>
      <w:r w:rsidRPr="005F4537">
        <w:rPr>
          <w:sz w:val="18"/>
          <w:szCs w:val="18"/>
        </w:rPr>
        <w:t xml:space="preserve">: </w:t>
      </w:r>
      <w:r w:rsidRPr="00B67339">
        <w:rPr>
          <w:sz w:val="18"/>
          <w:szCs w:val="18"/>
        </w:rPr>
        <w:t>DEROGATIONS AU CCAG-FCS-2021</w:t>
      </w:r>
      <w:bookmarkEnd w:id="104"/>
    </w:p>
    <w:p w14:paraId="5F0BA5F9" w14:textId="08BB56A0" w:rsidR="009E4B02" w:rsidRDefault="009E4B02">
      <w:pPr>
        <w:rPr>
          <w:rFonts w:ascii="Tahoma" w:hAnsi="Tahoma" w:cs="Tahoma"/>
          <w:sz w:val="18"/>
          <w:szCs w:val="18"/>
        </w:rPr>
      </w:pPr>
    </w:p>
    <w:p w14:paraId="1A8B2219" w14:textId="65E4AEA2" w:rsidR="00B67339" w:rsidRPr="002778F5" w:rsidRDefault="00B67339" w:rsidP="00B67339">
      <w:pPr>
        <w:spacing w:line="276" w:lineRule="auto"/>
        <w:jc w:val="both"/>
        <w:rPr>
          <w:rFonts w:ascii="Tahoma" w:hAnsi="Tahoma" w:cs="Tahoma"/>
        </w:rPr>
      </w:pPr>
      <w:bookmarkStart w:id="106" w:name="_Hlk68702485"/>
      <w:r w:rsidRPr="002778F5">
        <w:rPr>
          <w:rFonts w:ascii="Tahoma" w:hAnsi="Tahoma" w:cs="Tahoma"/>
        </w:rPr>
        <w:t>L'article 2 de l’AE valant CCP déroge à l’article 4 du CCAG-FCS-2021.</w:t>
      </w:r>
    </w:p>
    <w:bookmarkEnd w:id="106"/>
    <w:p w14:paraId="52C628ED" w14:textId="75B1B383" w:rsidR="00B67339" w:rsidRPr="002778F5" w:rsidRDefault="00B67339" w:rsidP="00B67339">
      <w:pPr>
        <w:spacing w:line="276" w:lineRule="auto"/>
        <w:jc w:val="both"/>
        <w:rPr>
          <w:rFonts w:ascii="Tahoma" w:hAnsi="Tahoma" w:cs="Tahoma"/>
        </w:rPr>
      </w:pPr>
      <w:r w:rsidRPr="002778F5">
        <w:rPr>
          <w:rFonts w:ascii="Tahoma" w:hAnsi="Tahoma" w:cs="Tahoma"/>
        </w:rPr>
        <w:t xml:space="preserve">L’article </w:t>
      </w:r>
      <w:r w:rsidR="002778F5" w:rsidRPr="002778F5">
        <w:rPr>
          <w:rFonts w:ascii="Tahoma" w:hAnsi="Tahoma" w:cs="Tahoma"/>
        </w:rPr>
        <w:t>9</w:t>
      </w:r>
      <w:r w:rsidRPr="002778F5">
        <w:rPr>
          <w:rFonts w:ascii="Tahoma" w:hAnsi="Tahoma" w:cs="Tahoma"/>
        </w:rPr>
        <w:t>-1 de l’AE valant CCP déroge à l’article 10.1.2 du CCAG-FCS-2021.</w:t>
      </w:r>
    </w:p>
    <w:p w14:paraId="171CE14B" w14:textId="1BB8DADB" w:rsidR="00B67339" w:rsidRPr="002778F5" w:rsidRDefault="00B67339" w:rsidP="00B67339">
      <w:pPr>
        <w:spacing w:line="276" w:lineRule="auto"/>
        <w:jc w:val="both"/>
        <w:rPr>
          <w:rFonts w:ascii="Tahoma" w:hAnsi="Tahoma" w:cs="Tahoma"/>
        </w:rPr>
      </w:pPr>
      <w:r w:rsidRPr="002778F5">
        <w:rPr>
          <w:rFonts w:ascii="Tahoma" w:hAnsi="Tahoma" w:cs="Tahoma"/>
        </w:rPr>
        <w:t xml:space="preserve">L’article </w:t>
      </w:r>
      <w:r w:rsidR="002778F5" w:rsidRPr="002778F5">
        <w:rPr>
          <w:rFonts w:ascii="Tahoma" w:hAnsi="Tahoma" w:cs="Tahoma"/>
        </w:rPr>
        <w:t>9-2</w:t>
      </w:r>
      <w:r w:rsidRPr="002778F5">
        <w:rPr>
          <w:rFonts w:ascii="Tahoma" w:hAnsi="Tahoma" w:cs="Tahoma"/>
        </w:rPr>
        <w:t xml:space="preserve"> de l’AE valant CCP déroge à l’article 1</w:t>
      </w:r>
      <w:r w:rsidR="002778F5" w:rsidRPr="002778F5">
        <w:rPr>
          <w:rFonts w:ascii="Tahoma" w:hAnsi="Tahoma" w:cs="Tahoma"/>
        </w:rPr>
        <w:t>0</w:t>
      </w:r>
      <w:r w:rsidRPr="002778F5">
        <w:rPr>
          <w:rFonts w:ascii="Tahoma" w:hAnsi="Tahoma" w:cs="Tahoma"/>
        </w:rPr>
        <w:t>.</w:t>
      </w:r>
      <w:r w:rsidR="002778F5" w:rsidRPr="002778F5">
        <w:rPr>
          <w:rFonts w:ascii="Tahoma" w:hAnsi="Tahoma" w:cs="Tahoma"/>
        </w:rPr>
        <w:t>2</w:t>
      </w:r>
      <w:r w:rsidRPr="002778F5">
        <w:rPr>
          <w:rFonts w:ascii="Tahoma" w:hAnsi="Tahoma" w:cs="Tahoma"/>
        </w:rPr>
        <w:t>.3 du CCAG-FCS-2021.</w:t>
      </w:r>
    </w:p>
    <w:p w14:paraId="2A330C05" w14:textId="77109FCC" w:rsidR="002778F5" w:rsidRPr="002778F5" w:rsidRDefault="002778F5" w:rsidP="002778F5">
      <w:pPr>
        <w:spacing w:line="276" w:lineRule="auto"/>
        <w:jc w:val="both"/>
        <w:rPr>
          <w:rFonts w:ascii="Tahoma" w:hAnsi="Tahoma" w:cs="Tahoma"/>
        </w:rPr>
      </w:pPr>
      <w:r w:rsidRPr="002778F5">
        <w:rPr>
          <w:rFonts w:ascii="Tahoma" w:hAnsi="Tahoma" w:cs="Tahoma"/>
        </w:rPr>
        <w:t>L’article 13-1 de l’AE valant CCP déroge à l’article 14.1.1 du CCAG-FCS-2021.</w:t>
      </w:r>
    </w:p>
    <w:p w14:paraId="1DB0B59D" w14:textId="72C4D31E" w:rsidR="002778F5" w:rsidRPr="002778F5" w:rsidRDefault="002778F5" w:rsidP="00B67339">
      <w:pPr>
        <w:spacing w:line="276" w:lineRule="auto"/>
        <w:jc w:val="both"/>
        <w:rPr>
          <w:rFonts w:ascii="Tahoma" w:hAnsi="Tahoma" w:cs="Tahoma"/>
        </w:rPr>
      </w:pPr>
      <w:r w:rsidRPr="002778F5">
        <w:rPr>
          <w:rFonts w:ascii="Tahoma" w:hAnsi="Tahoma" w:cs="Tahoma"/>
        </w:rPr>
        <w:t>L’article 13-5 de l’AE valant CCP déroge à l’article 14.1.3 du CCAG-FCS-2021.</w:t>
      </w:r>
    </w:p>
    <w:p w14:paraId="588241E1" w14:textId="61407481" w:rsidR="002778F5" w:rsidRPr="002778F5" w:rsidRDefault="002778F5" w:rsidP="002778F5">
      <w:pPr>
        <w:spacing w:line="276" w:lineRule="auto"/>
        <w:jc w:val="both"/>
        <w:rPr>
          <w:rFonts w:ascii="Tahoma" w:hAnsi="Tahoma" w:cs="Tahoma"/>
        </w:rPr>
      </w:pPr>
      <w:r w:rsidRPr="002778F5">
        <w:rPr>
          <w:rFonts w:ascii="Tahoma" w:hAnsi="Tahoma" w:cs="Tahoma"/>
        </w:rPr>
        <w:t>L’article 14-4 de l’AE valant CCP déroge à l’article 6.2 du CCAG-FCS-2021.</w:t>
      </w:r>
    </w:p>
    <w:p w14:paraId="18262CA2" w14:textId="3E5B01FB" w:rsidR="002778F5" w:rsidRPr="002778F5" w:rsidRDefault="002778F5" w:rsidP="002778F5">
      <w:pPr>
        <w:spacing w:line="276" w:lineRule="auto"/>
        <w:jc w:val="both"/>
        <w:rPr>
          <w:rFonts w:ascii="Tahoma" w:hAnsi="Tahoma" w:cs="Tahoma"/>
        </w:rPr>
      </w:pPr>
      <w:r w:rsidRPr="002778F5">
        <w:rPr>
          <w:rFonts w:ascii="Tahoma" w:hAnsi="Tahoma" w:cs="Tahoma"/>
        </w:rPr>
        <w:t>L’article 14-5 de l’AE valant CCP déroge à l’article 7.2 du CCAG-FCS-2021.</w:t>
      </w:r>
    </w:p>
    <w:p w14:paraId="49FBC1E1" w14:textId="56B70A41" w:rsidR="00B67339" w:rsidRDefault="00B67339" w:rsidP="00B67339">
      <w:pPr>
        <w:spacing w:line="276" w:lineRule="auto"/>
        <w:jc w:val="both"/>
        <w:rPr>
          <w:rFonts w:ascii="Tahoma" w:hAnsi="Tahoma" w:cs="Tahoma"/>
          <w:bCs/>
        </w:rPr>
      </w:pPr>
      <w:r w:rsidRPr="002778F5">
        <w:rPr>
          <w:rFonts w:ascii="Tahoma" w:hAnsi="Tahoma" w:cs="Tahoma"/>
          <w:bCs/>
        </w:rPr>
        <w:t xml:space="preserve">L’article </w:t>
      </w:r>
      <w:r w:rsidR="0008355D" w:rsidRPr="002778F5">
        <w:rPr>
          <w:rFonts w:ascii="Tahoma" w:hAnsi="Tahoma" w:cs="Tahoma"/>
          <w:bCs/>
        </w:rPr>
        <w:t>1</w:t>
      </w:r>
      <w:r w:rsidR="002778F5" w:rsidRPr="002778F5">
        <w:rPr>
          <w:rFonts w:ascii="Tahoma" w:hAnsi="Tahoma" w:cs="Tahoma"/>
          <w:bCs/>
        </w:rPr>
        <w:t>9</w:t>
      </w:r>
      <w:r w:rsidRPr="002778F5">
        <w:rPr>
          <w:rFonts w:ascii="Tahoma" w:hAnsi="Tahoma" w:cs="Tahoma"/>
          <w:bCs/>
        </w:rPr>
        <w:t>-</w:t>
      </w:r>
      <w:r w:rsidR="002778F5" w:rsidRPr="002778F5">
        <w:rPr>
          <w:rFonts w:ascii="Tahoma" w:hAnsi="Tahoma" w:cs="Tahoma"/>
          <w:bCs/>
        </w:rPr>
        <w:t>1</w:t>
      </w:r>
      <w:r w:rsidRPr="002778F5">
        <w:rPr>
          <w:rFonts w:ascii="Tahoma" w:hAnsi="Tahoma" w:cs="Tahoma"/>
          <w:bCs/>
        </w:rPr>
        <w:t xml:space="preserve"> de </w:t>
      </w:r>
      <w:r w:rsidRPr="002778F5">
        <w:rPr>
          <w:rFonts w:ascii="Tahoma" w:hAnsi="Tahoma" w:cs="Tahoma"/>
        </w:rPr>
        <w:t xml:space="preserve">l’AE valant CCP </w:t>
      </w:r>
      <w:r w:rsidRPr="002778F5">
        <w:rPr>
          <w:rFonts w:ascii="Tahoma" w:hAnsi="Tahoma" w:cs="Tahoma"/>
          <w:bCs/>
        </w:rPr>
        <w:t>déroge aux articles 38, 41 et 42 du CCAG-FCS-2021.</w:t>
      </w:r>
    </w:p>
    <w:p w14:paraId="618E2B7D" w14:textId="751572D4" w:rsidR="00B67339" w:rsidRPr="002778F5" w:rsidRDefault="00B67339" w:rsidP="00B67339">
      <w:pPr>
        <w:spacing w:line="276" w:lineRule="auto"/>
        <w:jc w:val="both"/>
        <w:rPr>
          <w:rFonts w:ascii="Tahoma" w:hAnsi="Tahoma" w:cs="Tahoma"/>
          <w:bCs/>
        </w:rPr>
      </w:pPr>
      <w:r w:rsidRPr="0008355D">
        <w:rPr>
          <w:rFonts w:ascii="Tahoma" w:hAnsi="Tahoma" w:cs="Tahoma"/>
          <w:bCs/>
        </w:rPr>
        <w:t>L’article 2</w:t>
      </w:r>
      <w:r w:rsidR="0008355D" w:rsidRPr="0008355D">
        <w:rPr>
          <w:rFonts w:ascii="Tahoma" w:hAnsi="Tahoma" w:cs="Tahoma"/>
          <w:bCs/>
        </w:rPr>
        <w:t>1</w:t>
      </w:r>
      <w:r w:rsidRPr="0008355D">
        <w:rPr>
          <w:rFonts w:ascii="Tahoma" w:hAnsi="Tahoma" w:cs="Tahoma"/>
          <w:bCs/>
        </w:rPr>
        <w:t xml:space="preserve"> de </w:t>
      </w:r>
      <w:r w:rsidRPr="0008355D">
        <w:rPr>
          <w:rFonts w:ascii="Tahoma" w:hAnsi="Tahoma" w:cs="Tahoma"/>
        </w:rPr>
        <w:t xml:space="preserve">l’AE valant CCP </w:t>
      </w:r>
      <w:r w:rsidRPr="0008355D">
        <w:rPr>
          <w:rFonts w:ascii="Tahoma" w:hAnsi="Tahoma" w:cs="Tahoma"/>
          <w:bCs/>
        </w:rPr>
        <w:t>déroge à l’article 5.2.2 du CCAG-FCS-2021.</w:t>
      </w:r>
      <w:bookmarkEnd w:id="105"/>
    </w:p>
    <w:p w14:paraId="36F3F4A1" w14:textId="5BA59851" w:rsidR="00B67339" w:rsidRPr="00B67339" w:rsidRDefault="00B67339" w:rsidP="00B67339">
      <w:pPr>
        <w:spacing w:line="276" w:lineRule="auto"/>
        <w:jc w:val="both"/>
        <w:rPr>
          <w:rFonts w:ascii="Tahoma" w:hAnsi="Tahoma" w:cs="Tahoma"/>
        </w:rPr>
      </w:pPr>
    </w:p>
    <w:p w14:paraId="04351513" w14:textId="4EC7DC85" w:rsidR="008E415C" w:rsidRPr="005F4537" w:rsidRDefault="008E415C" w:rsidP="008E415C">
      <w:pPr>
        <w:pStyle w:val="Titre1"/>
        <w:rPr>
          <w:sz w:val="18"/>
          <w:szCs w:val="18"/>
        </w:rPr>
      </w:pPr>
      <w:r w:rsidRPr="005F4537">
        <w:rPr>
          <w:sz w:val="18"/>
          <w:szCs w:val="18"/>
        </w:rPr>
        <w:lastRenderedPageBreak/>
        <w:t xml:space="preserve"> </w:t>
      </w:r>
      <w:bookmarkStart w:id="107" w:name="_Toc180573983"/>
      <w:r w:rsidRPr="005F4537">
        <w:rPr>
          <w:sz w:val="18"/>
          <w:szCs w:val="18"/>
        </w:rPr>
        <w:t>DESCRIPTION TECHNIQUE DE LA PRESTATION</w:t>
      </w:r>
      <w:bookmarkEnd w:id="107"/>
    </w:p>
    <w:p w14:paraId="6463AA6A" w14:textId="5E8D8504" w:rsidR="008E415C" w:rsidRPr="005F4537" w:rsidRDefault="008E415C" w:rsidP="008E415C">
      <w:pPr>
        <w:rPr>
          <w:rFonts w:ascii="Tahoma" w:hAnsi="Tahoma" w:cs="Tahoma"/>
        </w:rPr>
      </w:pPr>
    </w:p>
    <w:p w14:paraId="77BFFF36" w14:textId="77777777" w:rsidR="00BC00CA" w:rsidRDefault="00BC00CA" w:rsidP="00056771">
      <w:pPr>
        <w:jc w:val="both"/>
        <w:rPr>
          <w:rFonts w:ascii="Tahoma" w:hAnsi="Tahoma" w:cs="Tahoma"/>
        </w:rPr>
      </w:pPr>
      <w:commentRangeStart w:id="108"/>
      <w:r>
        <w:rPr>
          <w:rFonts w:ascii="Tahoma" w:hAnsi="Tahoma" w:cs="Tahoma"/>
        </w:rPr>
        <w:t>Les formations se déroulent en présentiel.</w:t>
      </w:r>
    </w:p>
    <w:p w14:paraId="181409B1" w14:textId="77777777" w:rsidR="00BC00CA" w:rsidRDefault="00BC00CA" w:rsidP="00056771">
      <w:pPr>
        <w:jc w:val="both"/>
        <w:rPr>
          <w:rFonts w:ascii="Tahoma" w:hAnsi="Tahoma" w:cs="Tahoma"/>
        </w:rPr>
      </w:pPr>
    </w:p>
    <w:p w14:paraId="6E5C7172" w14:textId="77777777" w:rsidR="00BC00CA" w:rsidRDefault="00BC00CA" w:rsidP="00056771">
      <w:pPr>
        <w:jc w:val="both"/>
        <w:rPr>
          <w:rFonts w:ascii="Tahoma" w:hAnsi="Tahoma" w:cs="Tahoma"/>
        </w:rPr>
      </w:pPr>
      <w:r>
        <w:rPr>
          <w:rFonts w:ascii="Tahoma" w:hAnsi="Tahoma" w:cs="Tahoma"/>
        </w:rPr>
        <w:t>Le titulaire devra être autonome lors de sa venue sur les différents sites de l’université.</w:t>
      </w:r>
    </w:p>
    <w:p w14:paraId="213798E4" w14:textId="77777777" w:rsidR="00BC00CA" w:rsidRDefault="00BC00CA" w:rsidP="00056771">
      <w:pPr>
        <w:jc w:val="both"/>
        <w:rPr>
          <w:rFonts w:ascii="Tahoma" w:hAnsi="Tahoma" w:cs="Tahoma"/>
        </w:rPr>
      </w:pPr>
    </w:p>
    <w:p w14:paraId="5F42498C" w14:textId="12686E82" w:rsidR="00BC00CA" w:rsidRDefault="00BC00CA" w:rsidP="00056771">
      <w:pPr>
        <w:jc w:val="both"/>
        <w:rPr>
          <w:rFonts w:ascii="Tahoma" w:hAnsi="Tahoma" w:cs="Tahoma"/>
        </w:rPr>
      </w:pPr>
      <w:r>
        <w:rPr>
          <w:rFonts w:ascii="Tahoma" w:hAnsi="Tahoma" w:cs="Tahoma"/>
        </w:rPr>
        <w:t>Le matériel utilisé pendant les formations sera uniquement celui du titulaire du marché.</w:t>
      </w:r>
    </w:p>
    <w:p w14:paraId="4B642F44" w14:textId="5D762CD3" w:rsidR="005B685A" w:rsidRDefault="005B685A" w:rsidP="00056771">
      <w:pPr>
        <w:jc w:val="both"/>
        <w:rPr>
          <w:rFonts w:ascii="Tahoma" w:hAnsi="Tahoma" w:cs="Tahoma"/>
        </w:rPr>
      </w:pPr>
    </w:p>
    <w:p w14:paraId="19A294CA" w14:textId="199D4AD6" w:rsidR="005B685A" w:rsidRDefault="005B685A" w:rsidP="00056771">
      <w:pPr>
        <w:jc w:val="both"/>
        <w:rPr>
          <w:rFonts w:ascii="Tahoma" w:hAnsi="Tahoma" w:cs="Tahoma"/>
        </w:rPr>
      </w:pPr>
      <w:r>
        <w:rPr>
          <w:rFonts w:ascii="Tahoma" w:hAnsi="Tahoma" w:cs="Tahoma"/>
        </w:rPr>
        <w:t>Les prestations proposées sont des massages AMMA assis</w:t>
      </w:r>
      <w:r w:rsidR="00753ED1">
        <w:rPr>
          <w:rFonts w:ascii="Tahoma" w:hAnsi="Tahoma" w:cs="Tahoma"/>
        </w:rPr>
        <w:t xml:space="preserve"> d’une durée vari</w:t>
      </w:r>
      <w:r w:rsidR="00892DE3">
        <w:rPr>
          <w:rFonts w:ascii="Tahoma" w:hAnsi="Tahoma" w:cs="Tahoma"/>
        </w:rPr>
        <w:t>able</w:t>
      </w:r>
      <w:r w:rsidR="00753ED1">
        <w:rPr>
          <w:rFonts w:ascii="Tahoma" w:hAnsi="Tahoma" w:cs="Tahoma"/>
        </w:rPr>
        <w:t xml:space="preserve"> en fonction de la demande  ainsi que des conseils personnalisés.</w:t>
      </w:r>
    </w:p>
    <w:p w14:paraId="32F2FEFD" w14:textId="77777777" w:rsidR="00BC00CA" w:rsidRDefault="00BC00CA" w:rsidP="00056771">
      <w:pPr>
        <w:jc w:val="both"/>
        <w:rPr>
          <w:rFonts w:ascii="Tahoma" w:hAnsi="Tahoma" w:cs="Tahoma"/>
        </w:rPr>
      </w:pPr>
    </w:p>
    <w:p w14:paraId="3D6CB3EB" w14:textId="7038D2B3" w:rsidR="00CA35F1" w:rsidRDefault="00D01A3C" w:rsidP="00056771">
      <w:pPr>
        <w:jc w:val="both"/>
        <w:rPr>
          <w:rFonts w:ascii="Tahoma" w:hAnsi="Tahoma" w:cs="Tahoma"/>
        </w:rPr>
      </w:pPr>
      <w:r>
        <w:rPr>
          <w:rFonts w:ascii="Tahoma" w:hAnsi="Tahoma" w:cs="Tahoma"/>
        </w:rPr>
        <w:t>Le titulaire devra avoir une connaissance du public étudiant, des besoins et problématiques telles que la gestion du stress au quotidien et lors des examens.</w:t>
      </w:r>
    </w:p>
    <w:p w14:paraId="31EF26FF" w14:textId="50B8D4A9" w:rsidR="00D01A3C" w:rsidRDefault="00D01A3C" w:rsidP="00056771">
      <w:pPr>
        <w:jc w:val="both"/>
        <w:rPr>
          <w:rFonts w:ascii="Tahoma" w:hAnsi="Tahoma" w:cs="Tahoma"/>
        </w:rPr>
      </w:pPr>
    </w:p>
    <w:p w14:paraId="5DC3484F" w14:textId="01E9CBBF" w:rsidR="00D01A3C" w:rsidRDefault="00D01A3C" w:rsidP="00056771">
      <w:pPr>
        <w:jc w:val="both"/>
        <w:rPr>
          <w:rFonts w:ascii="Tahoma" w:hAnsi="Tahoma" w:cs="Tahoma"/>
        </w:rPr>
      </w:pPr>
      <w:r>
        <w:rPr>
          <w:rFonts w:ascii="Tahoma" w:hAnsi="Tahoma" w:cs="Tahoma"/>
        </w:rPr>
        <w:t xml:space="preserve">Le titulaire devra créer et utiliser des supports adaptés aux étudiants. </w:t>
      </w:r>
    </w:p>
    <w:p w14:paraId="5B41B25C" w14:textId="77777777" w:rsidR="00D01A3C" w:rsidRDefault="00D01A3C" w:rsidP="00056771">
      <w:pPr>
        <w:jc w:val="both"/>
        <w:rPr>
          <w:rFonts w:ascii="Tahoma" w:hAnsi="Tahoma" w:cs="Tahoma"/>
        </w:rPr>
      </w:pPr>
    </w:p>
    <w:p w14:paraId="4FDBEBEC" w14:textId="19BB9148" w:rsidR="00CA35F1" w:rsidRDefault="00CA35F1" w:rsidP="00A93305">
      <w:pPr>
        <w:jc w:val="both"/>
        <w:rPr>
          <w:rFonts w:ascii="Tahoma" w:hAnsi="Tahoma" w:cs="Tahoma"/>
        </w:rPr>
      </w:pPr>
      <w:r>
        <w:rPr>
          <w:rFonts w:ascii="Tahoma" w:hAnsi="Tahoma" w:cs="Tahoma"/>
        </w:rPr>
        <w:t xml:space="preserve">A titre indicatif, </w:t>
      </w:r>
      <w:r w:rsidR="00A93305">
        <w:rPr>
          <w:rFonts w:ascii="Tahoma" w:hAnsi="Tahoma" w:cs="Tahoma"/>
        </w:rPr>
        <w:t xml:space="preserve">pour les deux lots, </w:t>
      </w:r>
      <w:r>
        <w:rPr>
          <w:rFonts w:ascii="Tahoma" w:hAnsi="Tahoma" w:cs="Tahoma"/>
        </w:rPr>
        <w:t>elles son</w:t>
      </w:r>
      <w:r w:rsidR="00A93305">
        <w:rPr>
          <w:rFonts w:ascii="Tahoma" w:hAnsi="Tahoma" w:cs="Tahoma"/>
        </w:rPr>
        <w:t xml:space="preserve">t </w:t>
      </w:r>
      <w:r>
        <w:rPr>
          <w:rFonts w:ascii="Tahoma" w:hAnsi="Tahoma" w:cs="Tahoma"/>
        </w:rPr>
        <w:t xml:space="preserve">réparties en </w:t>
      </w:r>
      <w:r w:rsidR="00A93305">
        <w:rPr>
          <w:rFonts w:ascii="Tahoma" w:hAnsi="Tahoma" w:cs="Tahoma"/>
        </w:rPr>
        <w:t>2 sessions de 7</w:t>
      </w:r>
      <w:r>
        <w:rPr>
          <w:rFonts w:ascii="Tahoma" w:hAnsi="Tahoma" w:cs="Tahoma"/>
        </w:rPr>
        <w:t xml:space="preserve"> </w:t>
      </w:r>
      <w:r w:rsidR="00A93305">
        <w:rPr>
          <w:rFonts w:ascii="Tahoma" w:hAnsi="Tahoma" w:cs="Tahoma"/>
        </w:rPr>
        <w:t>journées</w:t>
      </w:r>
      <w:r>
        <w:rPr>
          <w:rFonts w:ascii="Tahoma" w:hAnsi="Tahoma" w:cs="Tahoma"/>
        </w:rPr>
        <w:t xml:space="preserve"> par an</w:t>
      </w:r>
      <w:r w:rsidR="006037B4">
        <w:rPr>
          <w:rFonts w:ascii="Tahoma" w:hAnsi="Tahoma" w:cs="Tahoma"/>
        </w:rPr>
        <w:t xml:space="preserve"> (en Mars, et Novembre)</w:t>
      </w:r>
      <w:r w:rsidR="00A93305">
        <w:rPr>
          <w:rFonts w:ascii="Tahoma" w:hAnsi="Tahoma" w:cs="Tahoma"/>
        </w:rPr>
        <w:t>.</w:t>
      </w:r>
    </w:p>
    <w:commentRangeEnd w:id="108"/>
    <w:p w14:paraId="730042F3" w14:textId="77777777" w:rsidR="00A93305" w:rsidRDefault="00A93305" w:rsidP="00056771">
      <w:pPr>
        <w:jc w:val="both"/>
        <w:rPr>
          <w:rFonts w:ascii="Tahoma" w:hAnsi="Tahoma" w:cs="Tahoma"/>
        </w:rPr>
      </w:pPr>
    </w:p>
    <w:p w14:paraId="52741028" w14:textId="013A1A09" w:rsidR="00BC00CA" w:rsidRPr="00D01A3C" w:rsidRDefault="00BC00CA" w:rsidP="00056771">
      <w:pPr>
        <w:jc w:val="both"/>
        <w:rPr>
          <w:rFonts w:ascii="Tahoma" w:hAnsi="Tahoma" w:cs="Tahoma"/>
        </w:rPr>
      </w:pPr>
      <w:r w:rsidRPr="00CA35F1">
        <w:rPr>
          <w:rFonts w:ascii="Tahoma" w:hAnsi="Tahoma" w:cs="Tahoma"/>
        </w:rPr>
        <w:commentReference w:id="108"/>
      </w:r>
    </w:p>
    <w:p w14:paraId="0CA094AE" w14:textId="348E4EDC" w:rsidR="00C34668" w:rsidRPr="005F4537" w:rsidRDefault="002D4536" w:rsidP="00056771">
      <w:pPr>
        <w:jc w:val="both"/>
        <w:rPr>
          <w:rFonts w:ascii="Tahoma" w:hAnsi="Tahoma" w:cs="Tahoma"/>
          <w:sz w:val="18"/>
          <w:szCs w:val="18"/>
        </w:rPr>
      </w:pPr>
      <w:r w:rsidRPr="005F4537">
        <w:rPr>
          <w:rFonts w:ascii="Tahoma" w:hAnsi="Tahoma" w:cs="Tahoma"/>
          <w:sz w:val="18"/>
          <w:szCs w:val="18"/>
        </w:rPr>
        <w:t xml:space="preserve">                           </w:t>
      </w:r>
    </w:p>
    <w:p w14:paraId="3B16D91E" w14:textId="1399AC78" w:rsidR="00D822FA" w:rsidRPr="005F4537" w:rsidRDefault="00C34668" w:rsidP="00D822FA">
      <w:pPr>
        <w:pStyle w:val="Titre1"/>
        <w:rPr>
          <w:sz w:val="18"/>
          <w:szCs w:val="18"/>
        </w:rPr>
      </w:pPr>
      <w:r w:rsidRPr="005F4537">
        <w:rPr>
          <w:sz w:val="18"/>
          <w:szCs w:val="18"/>
        </w:rPr>
        <w:t> </w:t>
      </w:r>
      <w:bookmarkStart w:id="109" w:name="_Toc180573984"/>
      <w:r w:rsidRPr="005F4537">
        <w:rPr>
          <w:sz w:val="18"/>
          <w:szCs w:val="18"/>
        </w:rPr>
        <w:t>: ENGAGEMENT</w:t>
      </w:r>
      <w:bookmarkEnd w:id="109"/>
      <w:r w:rsidRPr="005F4537">
        <w:rPr>
          <w:sz w:val="18"/>
          <w:szCs w:val="18"/>
        </w:rPr>
        <w:t xml:space="preserve"> </w:t>
      </w:r>
    </w:p>
    <w:p w14:paraId="25D5C25D" w14:textId="77777777" w:rsidR="00D822FA" w:rsidRPr="005F4537" w:rsidRDefault="00D822FA" w:rsidP="00D822FA">
      <w:pPr>
        <w:pStyle w:val="Titre2"/>
        <w:numPr>
          <w:ilvl w:val="0"/>
          <w:numId w:val="0"/>
        </w:numPr>
        <w:jc w:val="both"/>
        <w:rPr>
          <w:rFonts w:cs="Tahoma"/>
          <w:sz w:val="18"/>
          <w:szCs w:val="18"/>
          <w:u w:val="single"/>
        </w:rPr>
      </w:pPr>
    </w:p>
    <w:p w14:paraId="734C1E7D" w14:textId="58BDCE9A" w:rsidR="00D822FA" w:rsidRPr="00D47ACB" w:rsidRDefault="008E415C" w:rsidP="008E415C">
      <w:pPr>
        <w:pStyle w:val="Titre2"/>
        <w:numPr>
          <w:ilvl w:val="1"/>
          <w:numId w:val="30"/>
        </w:numPr>
        <w:rPr>
          <w:rFonts w:cs="Tahoma"/>
        </w:rPr>
      </w:pPr>
      <w:r w:rsidRPr="005F4537">
        <w:rPr>
          <w:rFonts w:cs="Tahoma"/>
        </w:rPr>
        <w:t xml:space="preserve"> </w:t>
      </w:r>
      <w:bookmarkStart w:id="110" w:name="_Toc180573985"/>
      <w:r w:rsidR="00D822FA" w:rsidRPr="00D47ACB">
        <w:rPr>
          <w:rFonts w:cs="Tahoma"/>
        </w:rPr>
        <w:t>Identification et engagement du titulaire ou du groupement titulaire</w:t>
      </w:r>
      <w:bookmarkEnd w:id="110"/>
    </w:p>
    <w:p w14:paraId="00DC76C6" w14:textId="24C5492C" w:rsidR="00C34668" w:rsidRPr="005F4537" w:rsidRDefault="00C34668" w:rsidP="009661B1">
      <w:pPr>
        <w:jc w:val="both"/>
        <w:rPr>
          <w:rFonts w:ascii="Tahoma" w:hAnsi="Tahoma" w:cs="Tahoma"/>
          <w:sz w:val="18"/>
          <w:szCs w:val="18"/>
        </w:rPr>
      </w:pPr>
    </w:p>
    <w:p w14:paraId="51D1BA9C" w14:textId="4EE25F84" w:rsidR="009661B1" w:rsidRPr="009661B1" w:rsidRDefault="009661B1" w:rsidP="009661B1">
      <w:pPr>
        <w:spacing w:line="360" w:lineRule="auto"/>
        <w:jc w:val="both"/>
        <w:rPr>
          <w:rFonts w:ascii="Tahoma" w:hAnsi="Tahoma" w:cs="Tahoma"/>
        </w:rPr>
      </w:pPr>
      <w:r w:rsidRPr="000F1F53">
        <w:rPr>
          <w:rFonts w:ascii="Tahoma" w:hAnsi="Tahoma" w:cs="Tahoma"/>
          <w:sz w:val="18"/>
          <w:szCs w:val="18"/>
        </w:rPr>
        <w:t xml:space="preserve">Je soussigné, </w:t>
      </w:r>
      <w:r w:rsidRPr="00D77B44">
        <w:rPr>
          <w:rFonts w:ascii="Tahoma" w:hAnsi="Tahoma" w:cs="Tahoma"/>
        </w:rPr>
        <w:t>…………………………………………………………………………………………………………………………………</w:t>
      </w:r>
      <w:r w:rsidRPr="00D77B44">
        <w:rPr>
          <w:rFonts w:ascii="Tahoma" w:hAnsi="Tahoma" w:cs="Tahoma"/>
        </w:rPr>
        <w:tab/>
      </w:r>
      <w:r w:rsidRPr="00D77B44">
        <w:rPr>
          <w:rFonts w:ascii="Tahoma" w:hAnsi="Tahoma" w:cs="Tahoma"/>
        </w:rPr>
        <w:tab/>
        <w:t>…………………………………………………………………………………………………………………………………….</w:t>
      </w:r>
    </w:p>
    <w:p w14:paraId="12BAE0BB" w14:textId="77777777" w:rsidR="009661B1" w:rsidRPr="00D77B44" w:rsidRDefault="009661B1" w:rsidP="009661B1">
      <w:pPr>
        <w:spacing w:line="360" w:lineRule="auto"/>
        <w:jc w:val="both"/>
        <w:rPr>
          <w:rFonts w:ascii="Tahoma" w:hAnsi="Tahoma" w:cs="Tahoma"/>
        </w:rPr>
      </w:pPr>
      <w:r w:rsidRPr="00D77B44">
        <w:rPr>
          <w:rFonts w:ascii="Tahoma" w:hAnsi="Tahoma" w:cs="Tahoma"/>
        </w:rPr>
        <w:t xml:space="preserve">Agissant </w:t>
      </w:r>
      <w:r w:rsidRPr="00D77B44">
        <w:rPr>
          <w:rFonts w:ascii="Tahoma" w:hAnsi="Tahoma" w:cs="Tahoma"/>
        </w:rPr>
        <w:tab/>
      </w:r>
      <w:r w:rsidRPr="00D77B44">
        <w:rPr>
          <w:rFonts w:ascii="Tahoma" w:hAnsi="Tahoma" w:cs="Tahoma"/>
        </w:rPr>
        <w:fldChar w:fldCharType="begin">
          <w:ffData>
            <w:name w:val=""/>
            <w:enabled/>
            <w:calcOnExit w:val="0"/>
            <w:checkBox>
              <w:size w:val="20"/>
              <w:default w:val="0"/>
            </w:checkBox>
          </w:ffData>
        </w:fldChar>
      </w:r>
      <w:r w:rsidRPr="00D77B44">
        <w:rPr>
          <w:rFonts w:ascii="Tahoma" w:hAnsi="Tahoma" w:cs="Tahoma"/>
        </w:rPr>
        <w:instrText xml:space="preserve"> FORMCHECKBOX </w:instrText>
      </w:r>
      <w:r w:rsidR="00DF3D81">
        <w:rPr>
          <w:rFonts w:ascii="Tahoma" w:hAnsi="Tahoma" w:cs="Tahoma"/>
        </w:rPr>
      </w:r>
      <w:r w:rsidR="00DF3D81">
        <w:rPr>
          <w:rFonts w:ascii="Tahoma" w:hAnsi="Tahoma" w:cs="Tahoma"/>
        </w:rPr>
        <w:fldChar w:fldCharType="separate"/>
      </w:r>
      <w:r w:rsidRPr="00D77B44">
        <w:rPr>
          <w:rFonts w:ascii="Tahoma" w:hAnsi="Tahoma" w:cs="Tahoma"/>
        </w:rPr>
        <w:fldChar w:fldCharType="end"/>
      </w:r>
      <w:r w:rsidRPr="00D77B44">
        <w:rPr>
          <w:rFonts w:ascii="Tahoma" w:hAnsi="Tahoma" w:cs="Tahoma"/>
        </w:rPr>
        <w:t xml:space="preserve"> pour mon propre compte</w:t>
      </w:r>
      <w:r w:rsidRPr="00D77B44">
        <w:rPr>
          <w:rFonts w:ascii="Tahoma" w:hAnsi="Tahoma" w:cs="Tahoma"/>
        </w:rPr>
        <w:tab/>
      </w:r>
      <w:r w:rsidRPr="00D77B44">
        <w:rPr>
          <w:rFonts w:ascii="Tahoma" w:hAnsi="Tahoma" w:cs="Tahoma"/>
        </w:rPr>
        <w:tab/>
      </w:r>
      <w:r w:rsidRPr="00D77B44">
        <w:rPr>
          <w:rFonts w:ascii="Tahoma" w:hAnsi="Tahoma" w:cs="Tahoma"/>
        </w:rPr>
        <w:tab/>
      </w:r>
      <w:r w:rsidRPr="00D77B44">
        <w:rPr>
          <w:rFonts w:ascii="Tahoma" w:hAnsi="Tahoma" w:cs="Tahoma"/>
        </w:rPr>
        <w:fldChar w:fldCharType="begin">
          <w:ffData>
            <w:name w:val=""/>
            <w:enabled/>
            <w:calcOnExit w:val="0"/>
            <w:checkBox>
              <w:size w:val="20"/>
              <w:default w:val="0"/>
            </w:checkBox>
          </w:ffData>
        </w:fldChar>
      </w:r>
      <w:r w:rsidRPr="00D77B44">
        <w:rPr>
          <w:rFonts w:ascii="Tahoma" w:hAnsi="Tahoma" w:cs="Tahoma"/>
        </w:rPr>
        <w:instrText xml:space="preserve"> FORMCHECKBOX </w:instrText>
      </w:r>
      <w:r w:rsidR="00DF3D81">
        <w:rPr>
          <w:rFonts w:ascii="Tahoma" w:hAnsi="Tahoma" w:cs="Tahoma"/>
        </w:rPr>
      </w:r>
      <w:r w:rsidR="00DF3D81">
        <w:rPr>
          <w:rFonts w:ascii="Tahoma" w:hAnsi="Tahoma" w:cs="Tahoma"/>
        </w:rPr>
        <w:fldChar w:fldCharType="separate"/>
      </w:r>
      <w:r w:rsidRPr="00D77B44">
        <w:rPr>
          <w:rFonts w:ascii="Tahoma" w:hAnsi="Tahoma" w:cs="Tahoma"/>
        </w:rPr>
        <w:fldChar w:fldCharType="end"/>
      </w:r>
      <w:r w:rsidRPr="00D77B44">
        <w:rPr>
          <w:rFonts w:ascii="Tahoma" w:hAnsi="Tahoma" w:cs="Tahoma"/>
        </w:rPr>
        <w:t xml:space="preserve"> pour le compte de</w:t>
      </w:r>
    </w:p>
    <w:tbl>
      <w:tblPr>
        <w:tblW w:w="0" w:type="auto"/>
        <w:tblBorders>
          <w:top w:val="double" w:sz="2" w:space="0" w:color="auto"/>
          <w:left w:val="double" w:sz="2" w:space="0" w:color="auto"/>
          <w:bottom w:val="double" w:sz="2" w:space="0" w:color="auto"/>
          <w:right w:val="double" w:sz="2" w:space="0" w:color="auto"/>
          <w:insideH w:val="double" w:sz="2" w:space="0" w:color="auto"/>
          <w:insideV w:val="double" w:sz="2" w:space="0" w:color="auto"/>
        </w:tblBorders>
        <w:tblCellMar>
          <w:left w:w="70" w:type="dxa"/>
          <w:right w:w="70" w:type="dxa"/>
        </w:tblCellMar>
        <w:tblLook w:val="0000" w:firstRow="0" w:lastRow="0" w:firstColumn="0" w:lastColumn="0" w:noHBand="0" w:noVBand="0"/>
      </w:tblPr>
      <w:tblGrid>
        <w:gridCol w:w="9622"/>
      </w:tblGrid>
      <w:tr w:rsidR="009661B1" w:rsidRPr="00D77B44" w14:paraId="6B06E22E" w14:textId="77777777" w:rsidTr="00F1002B">
        <w:tc>
          <w:tcPr>
            <w:tcW w:w="10843" w:type="dxa"/>
          </w:tcPr>
          <w:tbl>
            <w:tblPr>
              <w:tblW w:w="0" w:type="auto"/>
              <w:tblInd w:w="432" w:type="dxa"/>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8"/>
              <w:gridCol w:w="318"/>
              <w:gridCol w:w="4814"/>
            </w:tblGrid>
            <w:tr w:rsidR="009661B1" w:rsidRPr="00D77B44" w14:paraId="160C729D" w14:textId="77777777" w:rsidTr="00F1002B">
              <w:trPr>
                <w:trHeight w:val="483"/>
              </w:trPr>
              <w:tc>
                <w:tcPr>
                  <w:tcW w:w="4455" w:type="dxa"/>
                  <w:gridSpan w:val="2"/>
                  <w:vAlign w:val="center"/>
                </w:tcPr>
                <w:p w14:paraId="264C33F0" w14:textId="77777777" w:rsidR="009661B1" w:rsidRPr="00D77B44" w:rsidRDefault="009661B1" w:rsidP="00F1002B">
                  <w:pPr>
                    <w:spacing w:line="360" w:lineRule="auto"/>
                    <w:rPr>
                      <w:rFonts w:ascii="Tahoma" w:hAnsi="Tahoma" w:cs="Tahoma"/>
                    </w:rPr>
                  </w:pPr>
                  <w:r w:rsidRPr="00D77B44">
                    <w:rPr>
                      <w:rFonts w:ascii="Tahoma" w:hAnsi="Tahoma" w:cs="Tahoma"/>
                    </w:rPr>
                    <w:t>Nom de la société :</w:t>
                  </w:r>
                </w:p>
              </w:tc>
              <w:tc>
                <w:tcPr>
                  <w:tcW w:w="5319" w:type="dxa"/>
                  <w:tcBorders>
                    <w:top w:val="nil"/>
                    <w:bottom w:val="single" w:sz="4" w:space="0" w:color="auto"/>
                  </w:tcBorders>
                  <w:shd w:val="pct15" w:color="auto" w:fill="auto"/>
                </w:tcPr>
                <w:p w14:paraId="54713509" w14:textId="77777777" w:rsidR="009661B1" w:rsidRPr="00D77B44" w:rsidRDefault="009661B1" w:rsidP="00F1002B">
                  <w:pPr>
                    <w:spacing w:line="360" w:lineRule="auto"/>
                    <w:jc w:val="both"/>
                    <w:rPr>
                      <w:rFonts w:ascii="Tahoma" w:hAnsi="Tahoma" w:cs="Tahoma"/>
                    </w:rPr>
                  </w:pPr>
                </w:p>
              </w:tc>
            </w:tr>
            <w:tr w:rsidR="009661B1" w:rsidRPr="00D77B44" w14:paraId="50286A0C" w14:textId="77777777" w:rsidTr="00F1002B">
              <w:tc>
                <w:tcPr>
                  <w:tcW w:w="4455" w:type="dxa"/>
                  <w:gridSpan w:val="2"/>
                  <w:vAlign w:val="center"/>
                </w:tcPr>
                <w:p w14:paraId="7695AA6D" w14:textId="77777777" w:rsidR="009661B1" w:rsidRPr="00D77B44" w:rsidRDefault="009661B1" w:rsidP="00F1002B">
                  <w:pPr>
                    <w:spacing w:line="360" w:lineRule="auto"/>
                    <w:rPr>
                      <w:rFonts w:ascii="Tahoma" w:hAnsi="Tahoma" w:cs="Tahoma"/>
                    </w:rPr>
                  </w:pPr>
                  <w:r w:rsidRPr="00D77B44">
                    <w:rPr>
                      <w:rFonts w:ascii="Tahoma" w:hAnsi="Tahoma" w:cs="Tahoma"/>
                    </w:rPr>
                    <w:t>Domiciliée à :</w:t>
                  </w:r>
                </w:p>
              </w:tc>
              <w:tc>
                <w:tcPr>
                  <w:tcW w:w="5319" w:type="dxa"/>
                  <w:tcBorders>
                    <w:top w:val="single" w:sz="4" w:space="0" w:color="auto"/>
                    <w:bottom w:val="single" w:sz="4" w:space="0" w:color="auto"/>
                  </w:tcBorders>
                  <w:shd w:val="pct15" w:color="auto" w:fill="auto"/>
                </w:tcPr>
                <w:p w14:paraId="66B81D0B" w14:textId="77777777" w:rsidR="009661B1" w:rsidRPr="00D77B44" w:rsidRDefault="009661B1" w:rsidP="00F1002B">
                  <w:pPr>
                    <w:spacing w:line="360" w:lineRule="auto"/>
                    <w:jc w:val="both"/>
                    <w:rPr>
                      <w:rFonts w:ascii="Tahoma" w:hAnsi="Tahoma" w:cs="Tahoma"/>
                    </w:rPr>
                  </w:pPr>
                </w:p>
                <w:p w14:paraId="403F1C2B" w14:textId="77777777" w:rsidR="009661B1" w:rsidRPr="00D77B44" w:rsidRDefault="009661B1" w:rsidP="00F1002B">
                  <w:pPr>
                    <w:spacing w:line="360" w:lineRule="auto"/>
                    <w:jc w:val="both"/>
                    <w:rPr>
                      <w:rFonts w:ascii="Tahoma" w:hAnsi="Tahoma" w:cs="Tahoma"/>
                    </w:rPr>
                  </w:pPr>
                </w:p>
              </w:tc>
            </w:tr>
            <w:tr w:rsidR="009661B1" w:rsidRPr="00D77B44" w14:paraId="3431AC9C" w14:textId="77777777" w:rsidTr="00F1002B">
              <w:tc>
                <w:tcPr>
                  <w:tcW w:w="4455" w:type="dxa"/>
                  <w:gridSpan w:val="2"/>
                  <w:vAlign w:val="center"/>
                </w:tcPr>
                <w:p w14:paraId="397932B0" w14:textId="77777777" w:rsidR="009661B1" w:rsidRPr="00D77B44" w:rsidRDefault="009661B1" w:rsidP="00F1002B">
                  <w:pPr>
                    <w:spacing w:line="360" w:lineRule="auto"/>
                    <w:rPr>
                      <w:rFonts w:ascii="Tahoma" w:hAnsi="Tahoma" w:cs="Tahoma"/>
                    </w:rPr>
                  </w:pPr>
                  <w:r>
                    <w:rPr>
                      <w:rFonts w:ascii="Tahoma" w:hAnsi="Tahoma" w:cs="Tahoma"/>
                    </w:rPr>
                    <w:t xml:space="preserve">E-mail pour les notifications dématérialisées : </w:t>
                  </w:r>
                </w:p>
              </w:tc>
              <w:tc>
                <w:tcPr>
                  <w:tcW w:w="5319" w:type="dxa"/>
                  <w:tcBorders>
                    <w:top w:val="single" w:sz="4" w:space="0" w:color="auto"/>
                    <w:bottom w:val="single" w:sz="4" w:space="0" w:color="auto"/>
                  </w:tcBorders>
                  <w:shd w:val="pct15" w:color="auto" w:fill="auto"/>
                </w:tcPr>
                <w:p w14:paraId="799A6C17" w14:textId="77777777" w:rsidR="009661B1" w:rsidRPr="00D77B44" w:rsidRDefault="009661B1" w:rsidP="00F1002B">
                  <w:pPr>
                    <w:spacing w:line="360" w:lineRule="auto"/>
                    <w:jc w:val="both"/>
                    <w:rPr>
                      <w:rFonts w:ascii="Tahoma" w:hAnsi="Tahoma" w:cs="Tahoma"/>
                    </w:rPr>
                  </w:pPr>
                </w:p>
              </w:tc>
            </w:tr>
            <w:tr w:rsidR="009661B1" w:rsidRPr="00D77B44" w14:paraId="57E8A103" w14:textId="77777777" w:rsidTr="00F1002B">
              <w:tc>
                <w:tcPr>
                  <w:tcW w:w="4455" w:type="dxa"/>
                  <w:gridSpan w:val="2"/>
                  <w:vAlign w:val="center"/>
                </w:tcPr>
                <w:p w14:paraId="70B7B90E" w14:textId="77777777" w:rsidR="009661B1" w:rsidRPr="00D77B44" w:rsidRDefault="009661B1" w:rsidP="00F1002B">
                  <w:pPr>
                    <w:spacing w:before="120" w:after="120"/>
                    <w:rPr>
                      <w:rFonts w:ascii="Tahoma" w:hAnsi="Tahoma" w:cs="Tahoma"/>
                    </w:rPr>
                  </w:pPr>
                  <w:r w:rsidRPr="00D77B44">
                    <w:rPr>
                      <w:rFonts w:ascii="Tahoma" w:hAnsi="Tahoma" w:cs="Tahoma"/>
                    </w:rPr>
                    <w:t>N° SIRET (14 chiffres) :</w:t>
                  </w:r>
                </w:p>
              </w:tc>
              <w:tc>
                <w:tcPr>
                  <w:tcW w:w="5319" w:type="dxa"/>
                  <w:tcBorders>
                    <w:top w:val="single" w:sz="4" w:space="0" w:color="auto"/>
                    <w:bottom w:val="single" w:sz="4" w:space="0" w:color="auto"/>
                  </w:tcBorders>
                  <w:shd w:val="pct15" w:color="auto" w:fill="auto"/>
                </w:tcPr>
                <w:p w14:paraId="53434CDD" w14:textId="77777777" w:rsidR="009661B1" w:rsidRPr="00D77B44" w:rsidRDefault="009661B1" w:rsidP="00F1002B">
                  <w:pPr>
                    <w:spacing w:before="120" w:after="120"/>
                    <w:jc w:val="both"/>
                    <w:rPr>
                      <w:rFonts w:ascii="Tahoma" w:hAnsi="Tahoma" w:cs="Tahoma"/>
                    </w:rPr>
                  </w:pPr>
                </w:p>
              </w:tc>
            </w:tr>
            <w:tr w:rsidR="009661B1" w:rsidRPr="00D77B44" w14:paraId="0F17031B" w14:textId="77777777" w:rsidTr="00F1002B">
              <w:tc>
                <w:tcPr>
                  <w:tcW w:w="4455" w:type="dxa"/>
                  <w:gridSpan w:val="2"/>
                  <w:vAlign w:val="center"/>
                </w:tcPr>
                <w:p w14:paraId="1275CB0E" w14:textId="77777777" w:rsidR="009661B1" w:rsidRPr="00D77B44" w:rsidRDefault="009661B1" w:rsidP="00F1002B">
                  <w:pPr>
                    <w:spacing w:before="120" w:after="120"/>
                    <w:rPr>
                      <w:rFonts w:ascii="Tahoma" w:hAnsi="Tahoma" w:cs="Tahoma"/>
                    </w:rPr>
                  </w:pPr>
                  <w:r w:rsidRPr="00D77B44">
                    <w:rPr>
                      <w:rFonts w:ascii="Tahoma" w:hAnsi="Tahoma" w:cs="Tahoma"/>
                    </w:rPr>
                    <w:t>N° RCS :</w:t>
                  </w:r>
                </w:p>
              </w:tc>
              <w:tc>
                <w:tcPr>
                  <w:tcW w:w="5319" w:type="dxa"/>
                  <w:tcBorders>
                    <w:top w:val="single" w:sz="4" w:space="0" w:color="auto"/>
                    <w:bottom w:val="single" w:sz="4" w:space="0" w:color="auto"/>
                  </w:tcBorders>
                  <w:shd w:val="pct15" w:color="auto" w:fill="auto"/>
                </w:tcPr>
                <w:p w14:paraId="4BFB9F31" w14:textId="77777777" w:rsidR="009661B1" w:rsidRPr="00D77B44" w:rsidRDefault="009661B1" w:rsidP="00F1002B">
                  <w:pPr>
                    <w:spacing w:before="120" w:after="120"/>
                    <w:jc w:val="both"/>
                    <w:rPr>
                      <w:rFonts w:ascii="Tahoma" w:hAnsi="Tahoma" w:cs="Tahoma"/>
                    </w:rPr>
                  </w:pPr>
                </w:p>
              </w:tc>
            </w:tr>
            <w:tr w:rsidR="009661B1" w:rsidRPr="00D77B44" w14:paraId="607499F0" w14:textId="77777777" w:rsidTr="00F1002B">
              <w:tc>
                <w:tcPr>
                  <w:tcW w:w="4455" w:type="dxa"/>
                  <w:gridSpan w:val="2"/>
                  <w:vAlign w:val="center"/>
                </w:tcPr>
                <w:p w14:paraId="00DED04B" w14:textId="77777777" w:rsidR="009661B1" w:rsidRPr="00D77B44" w:rsidRDefault="009661B1" w:rsidP="00F1002B">
                  <w:pPr>
                    <w:spacing w:before="120" w:after="120"/>
                    <w:rPr>
                      <w:rFonts w:ascii="Tahoma" w:hAnsi="Tahoma" w:cs="Tahoma"/>
                    </w:rPr>
                  </w:pPr>
                  <w:r w:rsidRPr="00D77B44">
                    <w:rPr>
                      <w:rFonts w:ascii="Tahoma" w:hAnsi="Tahoma" w:cs="Tahoma"/>
                    </w:rPr>
                    <w:t>N° APE :</w:t>
                  </w:r>
                </w:p>
              </w:tc>
              <w:tc>
                <w:tcPr>
                  <w:tcW w:w="5319" w:type="dxa"/>
                  <w:tcBorders>
                    <w:top w:val="single" w:sz="4" w:space="0" w:color="auto"/>
                    <w:bottom w:val="single" w:sz="4" w:space="0" w:color="auto"/>
                  </w:tcBorders>
                  <w:shd w:val="pct15" w:color="auto" w:fill="auto"/>
                </w:tcPr>
                <w:p w14:paraId="7EE98A89" w14:textId="77777777" w:rsidR="009661B1" w:rsidRPr="00D77B44" w:rsidRDefault="009661B1" w:rsidP="00F1002B">
                  <w:pPr>
                    <w:spacing w:before="120" w:after="120"/>
                    <w:jc w:val="both"/>
                    <w:rPr>
                      <w:rFonts w:ascii="Tahoma" w:hAnsi="Tahoma" w:cs="Tahoma"/>
                    </w:rPr>
                  </w:pPr>
                </w:p>
              </w:tc>
            </w:tr>
            <w:tr w:rsidR="009661B1" w:rsidRPr="00D77B44" w14:paraId="24512747" w14:textId="77777777" w:rsidTr="00F1002B">
              <w:tc>
                <w:tcPr>
                  <w:tcW w:w="4455" w:type="dxa"/>
                  <w:gridSpan w:val="2"/>
                  <w:vAlign w:val="center"/>
                </w:tcPr>
                <w:p w14:paraId="74426E6A" w14:textId="77777777" w:rsidR="009661B1" w:rsidRPr="00D77B44" w:rsidRDefault="009661B1" w:rsidP="00F1002B">
                  <w:pPr>
                    <w:spacing w:before="120" w:after="120"/>
                    <w:rPr>
                      <w:rFonts w:ascii="Tahoma" w:hAnsi="Tahoma" w:cs="Tahoma"/>
                    </w:rPr>
                  </w:pPr>
                  <w:r w:rsidRPr="00D77B44">
                    <w:rPr>
                      <w:rFonts w:ascii="Tahoma" w:hAnsi="Tahoma" w:cs="Tahoma"/>
                    </w:rPr>
                    <w:t>Répertoire des Métiers :</w:t>
                  </w:r>
                </w:p>
              </w:tc>
              <w:tc>
                <w:tcPr>
                  <w:tcW w:w="5319" w:type="dxa"/>
                  <w:tcBorders>
                    <w:top w:val="single" w:sz="4" w:space="0" w:color="auto"/>
                    <w:bottom w:val="single" w:sz="4" w:space="0" w:color="auto"/>
                  </w:tcBorders>
                  <w:shd w:val="pct15" w:color="auto" w:fill="auto"/>
                </w:tcPr>
                <w:p w14:paraId="3392DDBB" w14:textId="77777777" w:rsidR="009661B1" w:rsidRPr="00D77B44" w:rsidRDefault="009661B1" w:rsidP="00F1002B">
                  <w:pPr>
                    <w:spacing w:before="120" w:after="120"/>
                    <w:jc w:val="both"/>
                    <w:rPr>
                      <w:rFonts w:ascii="Tahoma" w:hAnsi="Tahoma" w:cs="Tahoma"/>
                    </w:rPr>
                  </w:pPr>
                </w:p>
              </w:tc>
            </w:tr>
            <w:tr w:rsidR="009661B1" w:rsidRPr="00D77B44" w14:paraId="14D9736A" w14:textId="77777777" w:rsidTr="00F1002B">
              <w:tc>
                <w:tcPr>
                  <w:tcW w:w="4104" w:type="dxa"/>
                  <w:vAlign w:val="center"/>
                </w:tcPr>
                <w:p w14:paraId="585C8830" w14:textId="77777777" w:rsidR="009661B1" w:rsidRPr="00D77B44" w:rsidRDefault="009661B1" w:rsidP="00F1002B">
                  <w:pPr>
                    <w:spacing w:before="120" w:after="120"/>
                    <w:rPr>
                      <w:rFonts w:ascii="Tahoma" w:hAnsi="Tahoma" w:cs="Tahoma"/>
                    </w:rPr>
                  </w:pPr>
                  <w:r w:rsidRPr="00D77B44">
                    <w:rPr>
                      <w:rFonts w:ascii="Tahoma" w:hAnsi="Tahoma" w:cs="Tahoma"/>
                    </w:rPr>
                    <w:t>N° TVA intracommunautaire (11 chiffres) :</w:t>
                  </w:r>
                </w:p>
              </w:tc>
              <w:tc>
                <w:tcPr>
                  <w:tcW w:w="5670" w:type="dxa"/>
                  <w:gridSpan w:val="2"/>
                  <w:tcBorders>
                    <w:top w:val="single" w:sz="4" w:space="0" w:color="auto"/>
                    <w:bottom w:val="nil"/>
                  </w:tcBorders>
                  <w:shd w:val="pct15" w:color="auto" w:fill="auto"/>
                </w:tcPr>
                <w:p w14:paraId="70E17885" w14:textId="77777777" w:rsidR="009661B1" w:rsidRPr="00D77B44" w:rsidRDefault="009661B1" w:rsidP="00F1002B">
                  <w:pPr>
                    <w:spacing w:before="120" w:after="120"/>
                    <w:jc w:val="both"/>
                    <w:rPr>
                      <w:rFonts w:ascii="Tahoma" w:hAnsi="Tahoma" w:cs="Tahoma"/>
                    </w:rPr>
                  </w:pPr>
                  <w:r w:rsidRPr="00D77B44">
                    <w:rPr>
                      <w:rFonts w:ascii="Tahoma" w:hAnsi="Tahoma" w:cs="Tahoma"/>
                    </w:rPr>
                    <w:t>FR</w:t>
                  </w:r>
                </w:p>
              </w:tc>
            </w:tr>
          </w:tbl>
          <w:p w14:paraId="752D6EF7" w14:textId="77777777" w:rsidR="009661B1" w:rsidRPr="00D77B44" w:rsidRDefault="009661B1" w:rsidP="00F1002B">
            <w:pPr>
              <w:jc w:val="both"/>
              <w:rPr>
                <w:rFonts w:ascii="Tahoma" w:hAnsi="Tahoma" w:cs="Tahoma"/>
              </w:rPr>
            </w:pPr>
          </w:p>
        </w:tc>
      </w:tr>
    </w:tbl>
    <w:p w14:paraId="1BF9DD01" w14:textId="77777777" w:rsidR="009661B1" w:rsidRPr="00D77B44" w:rsidRDefault="009661B1" w:rsidP="009661B1">
      <w:pPr>
        <w:spacing w:after="240" w:line="360" w:lineRule="auto"/>
        <w:jc w:val="both"/>
        <w:rPr>
          <w:rFonts w:ascii="Tahoma" w:hAnsi="Tahoma" w:cs="Tahoma"/>
        </w:rPr>
      </w:pPr>
      <w:r w:rsidRPr="00D77B44">
        <w:rPr>
          <w:rFonts w:ascii="Tahoma" w:hAnsi="Tahoma" w:cs="Tahoma"/>
        </w:rPr>
        <w:t xml:space="preserve">Agissant </w:t>
      </w:r>
      <w:r w:rsidRPr="00D77B44">
        <w:rPr>
          <w:rFonts w:ascii="Tahoma" w:hAnsi="Tahoma" w:cs="Tahoma"/>
        </w:rPr>
        <w:tab/>
      </w:r>
      <w:r w:rsidRPr="00D77B44">
        <w:rPr>
          <w:rFonts w:ascii="Tahoma" w:hAnsi="Tahoma" w:cs="Tahoma"/>
        </w:rPr>
        <w:fldChar w:fldCharType="begin">
          <w:ffData>
            <w:name w:val=""/>
            <w:enabled/>
            <w:calcOnExit w:val="0"/>
            <w:checkBox>
              <w:size w:val="20"/>
              <w:default w:val="0"/>
            </w:checkBox>
          </w:ffData>
        </w:fldChar>
      </w:r>
      <w:r w:rsidRPr="00D77B44">
        <w:rPr>
          <w:rFonts w:ascii="Tahoma" w:hAnsi="Tahoma" w:cs="Tahoma"/>
        </w:rPr>
        <w:instrText xml:space="preserve"> FORMCHECKBOX </w:instrText>
      </w:r>
      <w:r w:rsidR="00DF3D81">
        <w:rPr>
          <w:rFonts w:ascii="Tahoma" w:hAnsi="Tahoma" w:cs="Tahoma"/>
        </w:rPr>
      </w:r>
      <w:r w:rsidR="00DF3D81">
        <w:rPr>
          <w:rFonts w:ascii="Tahoma" w:hAnsi="Tahoma" w:cs="Tahoma"/>
        </w:rPr>
        <w:fldChar w:fldCharType="separate"/>
      </w:r>
      <w:r w:rsidRPr="00D77B44">
        <w:rPr>
          <w:rFonts w:ascii="Tahoma" w:hAnsi="Tahoma" w:cs="Tahoma"/>
        </w:rPr>
        <w:fldChar w:fldCharType="end"/>
      </w:r>
      <w:r w:rsidRPr="00D77B44">
        <w:rPr>
          <w:rFonts w:ascii="Tahoma" w:hAnsi="Tahoma" w:cs="Tahoma"/>
        </w:rPr>
        <w:t xml:space="preserve"> en tant que mandataire du groupement désigné par les membres du groupement d’opérateurs économiques (article R. 2142-23 ou article R. 2342-12 du code de la commande publique)</w:t>
      </w:r>
    </w:p>
    <w:tbl>
      <w:tblPr>
        <w:tblW w:w="0" w:type="auto"/>
        <w:tblBorders>
          <w:top w:val="double" w:sz="2" w:space="0" w:color="auto"/>
          <w:left w:val="double" w:sz="2" w:space="0" w:color="auto"/>
          <w:bottom w:val="double" w:sz="2" w:space="0" w:color="auto"/>
          <w:right w:val="double" w:sz="2" w:space="0" w:color="auto"/>
          <w:insideH w:val="double" w:sz="2" w:space="0" w:color="auto"/>
          <w:insideV w:val="double" w:sz="2" w:space="0" w:color="auto"/>
        </w:tblBorders>
        <w:tblCellMar>
          <w:left w:w="70" w:type="dxa"/>
          <w:right w:w="70" w:type="dxa"/>
        </w:tblCellMar>
        <w:tblLook w:val="0000" w:firstRow="0" w:lastRow="0" w:firstColumn="0" w:lastColumn="0" w:noHBand="0" w:noVBand="0"/>
      </w:tblPr>
      <w:tblGrid>
        <w:gridCol w:w="9622"/>
      </w:tblGrid>
      <w:tr w:rsidR="009661B1" w:rsidRPr="00D77B44" w14:paraId="7EA6CAE7" w14:textId="77777777" w:rsidTr="00F1002B">
        <w:tc>
          <w:tcPr>
            <w:tcW w:w="10843" w:type="dxa"/>
          </w:tcPr>
          <w:tbl>
            <w:tblPr>
              <w:tblW w:w="0" w:type="auto"/>
              <w:tblInd w:w="432" w:type="dxa"/>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77"/>
              <w:gridCol w:w="1310"/>
              <w:gridCol w:w="1928"/>
              <w:gridCol w:w="643"/>
              <w:gridCol w:w="2592"/>
            </w:tblGrid>
            <w:tr w:rsidR="009661B1" w:rsidRPr="00D77B44" w14:paraId="04EB093E" w14:textId="77777777" w:rsidTr="00F1002B">
              <w:tc>
                <w:tcPr>
                  <w:tcW w:w="2687" w:type="dxa"/>
                </w:tcPr>
                <w:p w14:paraId="5BA038A5" w14:textId="77777777" w:rsidR="009661B1" w:rsidRPr="00D77B44" w:rsidRDefault="009661B1" w:rsidP="00F1002B">
                  <w:pPr>
                    <w:spacing w:line="360" w:lineRule="auto"/>
                    <w:jc w:val="both"/>
                    <w:rPr>
                      <w:rFonts w:ascii="Tahoma" w:hAnsi="Tahoma" w:cs="Tahoma"/>
                    </w:rPr>
                  </w:pPr>
                </w:p>
              </w:tc>
              <w:tc>
                <w:tcPr>
                  <w:tcW w:w="3543" w:type="dxa"/>
                  <w:gridSpan w:val="2"/>
                  <w:tcBorders>
                    <w:top w:val="nil"/>
                    <w:bottom w:val="single" w:sz="4" w:space="0" w:color="auto"/>
                  </w:tcBorders>
                  <w:shd w:val="pct15" w:color="auto" w:fill="auto"/>
                </w:tcPr>
                <w:p w14:paraId="2CA9F526" w14:textId="77777777" w:rsidR="009661B1" w:rsidRPr="00D77B44" w:rsidRDefault="009661B1" w:rsidP="00F1002B">
                  <w:pPr>
                    <w:spacing w:before="60" w:after="60"/>
                    <w:jc w:val="center"/>
                    <w:rPr>
                      <w:rFonts w:ascii="Tahoma" w:hAnsi="Tahoma" w:cs="Tahoma"/>
                    </w:rPr>
                  </w:pPr>
                  <w:r w:rsidRPr="00D77B44">
                    <w:rPr>
                      <w:rFonts w:ascii="Tahoma" w:hAnsi="Tahoma" w:cs="Tahoma"/>
                    </w:rPr>
                    <w:t>SOCIETE 1</w:t>
                  </w:r>
                </w:p>
              </w:tc>
              <w:tc>
                <w:tcPr>
                  <w:tcW w:w="3544" w:type="dxa"/>
                  <w:gridSpan w:val="2"/>
                  <w:tcBorders>
                    <w:top w:val="nil"/>
                    <w:bottom w:val="single" w:sz="4" w:space="0" w:color="auto"/>
                  </w:tcBorders>
                  <w:shd w:val="pct15" w:color="auto" w:fill="auto"/>
                </w:tcPr>
                <w:p w14:paraId="0F2E792A" w14:textId="77777777" w:rsidR="009661B1" w:rsidRPr="00D77B44" w:rsidRDefault="009661B1" w:rsidP="00F1002B">
                  <w:pPr>
                    <w:spacing w:before="60" w:after="60"/>
                    <w:jc w:val="center"/>
                    <w:rPr>
                      <w:rFonts w:ascii="Tahoma" w:hAnsi="Tahoma" w:cs="Tahoma"/>
                    </w:rPr>
                  </w:pPr>
                  <w:r w:rsidRPr="00D77B44">
                    <w:rPr>
                      <w:rFonts w:ascii="Tahoma" w:hAnsi="Tahoma" w:cs="Tahoma"/>
                    </w:rPr>
                    <w:t>SOCIETE 2</w:t>
                  </w:r>
                </w:p>
              </w:tc>
            </w:tr>
            <w:tr w:rsidR="009661B1" w:rsidRPr="00D77B44" w14:paraId="79BD01EE" w14:textId="77777777" w:rsidTr="00F1002B">
              <w:tc>
                <w:tcPr>
                  <w:tcW w:w="2687" w:type="dxa"/>
                  <w:vAlign w:val="center"/>
                </w:tcPr>
                <w:p w14:paraId="47CE3FDA" w14:textId="77777777" w:rsidR="009661B1" w:rsidRPr="00D77B44" w:rsidRDefault="009661B1" w:rsidP="00F1002B">
                  <w:pPr>
                    <w:spacing w:line="360" w:lineRule="auto"/>
                    <w:rPr>
                      <w:rFonts w:ascii="Tahoma" w:hAnsi="Tahoma" w:cs="Tahoma"/>
                    </w:rPr>
                  </w:pPr>
                  <w:r w:rsidRPr="00D77B44">
                    <w:rPr>
                      <w:rFonts w:ascii="Tahoma" w:hAnsi="Tahoma" w:cs="Tahoma"/>
                    </w:rPr>
                    <w:t>Nom de la société :</w:t>
                  </w:r>
                </w:p>
              </w:tc>
              <w:tc>
                <w:tcPr>
                  <w:tcW w:w="3543" w:type="dxa"/>
                  <w:gridSpan w:val="2"/>
                  <w:tcBorders>
                    <w:top w:val="nil"/>
                    <w:bottom w:val="single" w:sz="4" w:space="0" w:color="auto"/>
                  </w:tcBorders>
                  <w:shd w:val="pct15" w:color="auto" w:fill="auto"/>
                </w:tcPr>
                <w:p w14:paraId="4E746E1A" w14:textId="77777777" w:rsidR="009661B1" w:rsidRPr="00D77B44" w:rsidRDefault="009661B1" w:rsidP="00F1002B">
                  <w:pPr>
                    <w:spacing w:line="360" w:lineRule="auto"/>
                    <w:jc w:val="both"/>
                    <w:rPr>
                      <w:rFonts w:ascii="Tahoma" w:hAnsi="Tahoma" w:cs="Tahoma"/>
                    </w:rPr>
                  </w:pPr>
                </w:p>
                <w:p w14:paraId="63B0C877" w14:textId="77777777" w:rsidR="009661B1" w:rsidRPr="00D77B44" w:rsidRDefault="009661B1" w:rsidP="00F1002B">
                  <w:pPr>
                    <w:spacing w:line="360" w:lineRule="auto"/>
                    <w:jc w:val="both"/>
                    <w:rPr>
                      <w:rFonts w:ascii="Tahoma" w:hAnsi="Tahoma" w:cs="Tahoma"/>
                    </w:rPr>
                  </w:pPr>
                </w:p>
              </w:tc>
              <w:tc>
                <w:tcPr>
                  <w:tcW w:w="3544" w:type="dxa"/>
                  <w:gridSpan w:val="2"/>
                  <w:tcBorders>
                    <w:top w:val="nil"/>
                    <w:bottom w:val="single" w:sz="4" w:space="0" w:color="auto"/>
                  </w:tcBorders>
                  <w:shd w:val="pct15" w:color="auto" w:fill="auto"/>
                </w:tcPr>
                <w:p w14:paraId="10076216" w14:textId="77777777" w:rsidR="009661B1" w:rsidRPr="00D77B44" w:rsidRDefault="009661B1" w:rsidP="00F1002B">
                  <w:pPr>
                    <w:spacing w:line="360" w:lineRule="auto"/>
                    <w:jc w:val="both"/>
                    <w:rPr>
                      <w:rFonts w:ascii="Tahoma" w:hAnsi="Tahoma" w:cs="Tahoma"/>
                    </w:rPr>
                  </w:pPr>
                </w:p>
                <w:p w14:paraId="064AAC34" w14:textId="77777777" w:rsidR="009661B1" w:rsidRPr="00D77B44" w:rsidRDefault="009661B1" w:rsidP="00F1002B">
                  <w:pPr>
                    <w:spacing w:line="360" w:lineRule="auto"/>
                    <w:jc w:val="both"/>
                    <w:rPr>
                      <w:rFonts w:ascii="Tahoma" w:hAnsi="Tahoma" w:cs="Tahoma"/>
                    </w:rPr>
                  </w:pPr>
                </w:p>
              </w:tc>
            </w:tr>
            <w:tr w:rsidR="009661B1" w:rsidRPr="00D77B44" w14:paraId="2B5D6244" w14:textId="77777777" w:rsidTr="00F1002B">
              <w:tc>
                <w:tcPr>
                  <w:tcW w:w="2687" w:type="dxa"/>
                  <w:vAlign w:val="center"/>
                </w:tcPr>
                <w:p w14:paraId="63000CC2" w14:textId="77777777" w:rsidR="009661B1" w:rsidRPr="00D77B44" w:rsidRDefault="009661B1" w:rsidP="00F1002B">
                  <w:pPr>
                    <w:spacing w:line="360" w:lineRule="auto"/>
                    <w:rPr>
                      <w:rFonts w:ascii="Tahoma" w:hAnsi="Tahoma" w:cs="Tahoma"/>
                    </w:rPr>
                  </w:pPr>
                  <w:r w:rsidRPr="00D77B44">
                    <w:rPr>
                      <w:rFonts w:ascii="Tahoma" w:hAnsi="Tahoma" w:cs="Tahoma"/>
                    </w:rPr>
                    <w:t>Domiciliée à :</w:t>
                  </w:r>
                </w:p>
              </w:tc>
              <w:tc>
                <w:tcPr>
                  <w:tcW w:w="3543" w:type="dxa"/>
                  <w:gridSpan w:val="2"/>
                  <w:tcBorders>
                    <w:top w:val="single" w:sz="4" w:space="0" w:color="auto"/>
                    <w:bottom w:val="single" w:sz="4" w:space="0" w:color="auto"/>
                  </w:tcBorders>
                  <w:shd w:val="pct15" w:color="auto" w:fill="auto"/>
                </w:tcPr>
                <w:p w14:paraId="13F64DB7" w14:textId="77777777" w:rsidR="009661B1" w:rsidRPr="00D77B44" w:rsidRDefault="009661B1" w:rsidP="00F1002B">
                  <w:pPr>
                    <w:spacing w:line="360" w:lineRule="auto"/>
                    <w:jc w:val="both"/>
                    <w:rPr>
                      <w:rFonts w:ascii="Tahoma" w:hAnsi="Tahoma" w:cs="Tahoma"/>
                    </w:rPr>
                  </w:pPr>
                </w:p>
                <w:p w14:paraId="6B1013C9" w14:textId="77777777" w:rsidR="009661B1" w:rsidRPr="00D77B44" w:rsidRDefault="009661B1" w:rsidP="00F1002B">
                  <w:pPr>
                    <w:spacing w:line="360" w:lineRule="auto"/>
                    <w:jc w:val="both"/>
                    <w:rPr>
                      <w:rFonts w:ascii="Tahoma" w:hAnsi="Tahoma" w:cs="Tahoma"/>
                    </w:rPr>
                  </w:pPr>
                </w:p>
              </w:tc>
              <w:tc>
                <w:tcPr>
                  <w:tcW w:w="3544" w:type="dxa"/>
                  <w:gridSpan w:val="2"/>
                  <w:tcBorders>
                    <w:top w:val="single" w:sz="4" w:space="0" w:color="auto"/>
                    <w:bottom w:val="single" w:sz="4" w:space="0" w:color="auto"/>
                  </w:tcBorders>
                  <w:shd w:val="pct15" w:color="auto" w:fill="auto"/>
                </w:tcPr>
                <w:p w14:paraId="62D3E999" w14:textId="77777777" w:rsidR="009661B1" w:rsidRPr="00D77B44" w:rsidRDefault="009661B1" w:rsidP="00F1002B">
                  <w:pPr>
                    <w:spacing w:line="360" w:lineRule="auto"/>
                    <w:jc w:val="both"/>
                    <w:rPr>
                      <w:rFonts w:ascii="Tahoma" w:hAnsi="Tahoma" w:cs="Tahoma"/>
                    </w:rPr>
                  </w:pPr>
                </w:p>
                <w:p w14:paraId="76B57BDA" w14:textId="77777777" w:rsidR="009661B1" w:rsidRPr="00D77B44" w:rsidRDefault="009661B1" w:rsidP="00F1002B">
                  <w:pPr>
                    <w:spacing w:line="360" w:lineRule="auto"/>
                    <w:jc w:val="both"/>
                    <w:rPr>
                      <w:rFonts w:ascii="Tahoma" w:hAnsi="Tahoma" w:cs="Tahoma"/>
                    </w:rPr>
                  </w:pPr>
                </w:p>
              </w:tc>
            </w:tr>
            <w:tr w:rsidR="009661B1" w:rsidRPr="00D77B44" w14:paraId="5EA27BCA" w14:textId="77777777" w:rsidTr="00F1002B">
              <w:tc>
                <w:tcPr>
                  <w:tcW w:w="2687" w:type="dxa"/>
                  <w:vAlign w:val="center"/>
                </w:tcPr>
                <w:p w14:paraId="388F9F26" w14:textId="77777777" w:rsidR="009661B1" w:rsidRPr="00D77B44" w:rsidRDefault="009661B1" w:rsidP="00F1002B">
                  <w:pPr>
                    <w:spacing w:line="360" w:lineRule="auto"/>
                    <w:rPr>
                      <w:rFonts w:ascii="Tahoma" w:hAnsi="Tahoma" w:cs="Tahoma"/>
                    </w:rPr>
                  </w:pPr>
                  <w:r>
                    <w:rPr>
                      <w:rFonts w:ascii="Tahoma" w:hAnsi="Tahoma" w:cs="Tahoma"/>
                    </w:rPr>
                    <w:lastRenderedPageBreak/>
                    <w:t>E-mail pour les notifications dématérialisées :</w:t>
                  </w:r>
                </w:p>
              </w:tc>
              <w:tc>
                <w:tcPr>
                  <w:tcW w:w="3543" w:type="dxa"/>
                  <w:gridSpan w:val="2"/>
                  <w:tcBorders>
                    <w:top w:val="single" w:sz="4" w:space="0" w:color="auto"/>
                    <w:bottom w:val="single" w:sz="4" w:space="0" w:color="auto"/>
                  </w:tcBorders>
                  <w:shd w:val="pct15" w:color="auto" w:fill="auto"/>
                </w:tcPr>
                <w:p w14:paraId="78D9437A" w14:textId="77777777" w:rsidR="009661B1" w:rsidRPr="00D77B44" w:rsidRDefault="009661B1" w:rsidP="00F1002B">
                  <w:pPr>
                    <w:spacing w:line="360" w:lineRule="auto"/>
                    <w:jc w:val="both"/>
                    <w:rPr>
                      <w:rFonts w:ascii="Tahoma" w:hAnsi="Tahoma" w:cs="Tahoma"/>
                    </w:rPr>
                  </w:pPr>
                </w:p>
              </w:tc>
              <w:tc>
                <w:tcPr>
                  <w:tcW w:w="3544" w:type="dxa"/>
                  <w:gridSpan w:val="2"/>
                  <w:tcBorders>
                    <w:top w:val="single" w:sz="4" w:space="0" w:color="auto"/>
                    <w:bottom w:val="single" w:sz="4" w:space="0" w:color="auto"/>
                  </w:tcBorders>
                  <w:shd w:val="pct15" w:color="auto" w:fill="auto"/>
                </w:tcPr>
                <w:p w14:paraId="41FE94E2" w14:textId="77777777" w:rsidR="009661B1" w:rsidRPr="00D77B44" w:rsidRDefault="009661B1" w:rsidP="00F1002B">
                  <w:pPr>
                    <w:spacing w:line="360" w:lineRule="auto"/>
                    <w:jc w:val="both"/>
                    <w:rPr>
                      <w:rFonts w:ascii="Tahoma" w:hAnsi="Tahoma" w:cs="Tahoma"/>
                    </w:rPr>
                  </w:pPr>
                </w:p>
              </w:tc>
            </w:tr>
            <w:tr w:rsidR="009661B1" w:rsidRPr="00D77B44" w14:paraId="4437C6B7" w14:textId="77777777" w:rsidTr="00F1002B">
              <w:tc>
                <w:tcPr>
                  <w:tcW w:w="2687" w:type="dxa"/>
                  <w:vAlign w:val="center"/>
                </w:tcPr>
                <w:p w14:paraId="1A73DE7C" w14:textId="77777777" w:rsidR="009661B1" w:rsidRPr="00D77B44" w:rsidRDefault="009661B1" w:rsidP="00F1002B">
                  <w:pPr>
                    <w:spacing w:before="120" w:after="120"/>
                    <w:rPr>
                      <w:rFonts w:ascii="Tahoma" w:hAnsi="Tahoma" w:cs="Tahoma"/>
                    </w:rPr>
                  </w:pPr>
                  <w:r w:rsidRPr="00D77B44">
                    <w:rPr>
                      <w:rFonts w:ascii="Tahoma" w:hAnsi="Tahoma" w:cs="Tahoma"/>
                    </w:rPr>
                    <w:t>N° SIRET (14 chiffres) :</w:t>
                  </w:r>
                </w:p>
              </w:tc>
              <w:tc>
                <w:tcPr>
                  <w:tcW w:w="3543" w:type="dxa"/>
                  <w:gridSpan w:val="2"/>
                  <w:tcBorders>
                    <w:top w:val="single" w:sz="4" w:space="0" w:color="auto"/>
                    <w:bottom w:val="single" w:sz="4" w:space="0" w:color="auto"/>
                  </w:tcBorders>
                  <w:shd w:val="pct15" w:color="auto" w:fill="auto"/>
                </w:tcPr>
                <w:p w14:paraId="6A2AF650" w14:textId="77777777" w:rsidR="009661B1" w:rsidRPr="00D77B44" w:rsidRDefault="009661B1" w:rsidP="00F1002B">
                  <w:pPr>
                    <w:spacing w:before="120" w:after="120"/>
                    <w:jc w:val="both"/>
                    <w:rPr>
                      <w:rFonts w:ascii="Tahoma" w:hAnsi="Tahoma" w:cs="Tahoma"/>
                    </w:rPr>
                  </w:pPr>
                </w:p>
              </w:tc>
              <w:tc>
                <w:tcPr>
                  <w:tcW w:w="3544" w:type="dxa"/>
                  <w:gridSpan w:val="2"/>
                  <w:tcBorders>
                    <w:top w:val="single" w:sz="4" w:space="0" w:color="auto"/>
                    <w:bottom w:val="single" w:sz="4" w:space="0" w:color="auto"/>
                  </w:tcBorders>
                  <w:shd w:val="pct15" w:color="auto" w:fill="auto"/>
                </w:tcPr>
                <w:p w14:paraId="0D384EE8" w14:textId="77777777" w:rsidR="009661B1" w:rsidRPr="00D77B44" w:rsidRDefault="009661B1" w:rsidP="00F1002B">
                  <w:pPr>
                    <w:spacing w:before="120" w:after="120"/>
                    <w:jc w:val="both"/>
                    <w:rPr>
                      <w:rFonts w:ascii="Tahoma" w:hAnsi="Tahoma" w:cs="Tahoma"/>
                    </w:rPr>
                  </w:pPr>
                </w:p>
              </w:tc>
            </w:tr>
            <w:tr w:rsidR="009661B1" w:rsidRPr="00D77B44" w14:paraId="1FDD4366" w14:textId="77777777" w:rsidTr="00F1002B">
              <w:tc>
                <w:tcPr>
                  <w:tcW w:w="2687" w:type="dxa"/>
                  <w:vAlign w:val="center"/>
                </w:tcPr>
                <w:p w14:paraId="2ACF294F" w14:textId="77777777" w:rsidR="009661B1" w:rsidRPr="00D77B44" w:rsidRDefault="009661B1" w:rsidP="00F1002B">
                  <w:pPr>
                    <w:spacing w:before="120" w:after="120"/>
                    <w:rPr>
                      <w:rFonts w:ascii="Tahoma" w:hAnsi="Tahoma" w:cs="Tahoma"/>
                    </w:rPr>
                  </w:pPr>
                  <w:r w:rsidRPr="00D77B44">
                    <w:rPr>
                      <w:rFonts w:ascii="Tahoma" w:hAnsi="Tahoma" w:cs="Tahoma"/>
                    </w:rPr>
                    <w:t>N° RCS :</w:t>
                  </w:r>
                </w:p>
              </w:tc>
              <w:tc>
                <w:tcPr>
                  <w:tcW w:w="3543" w:type="dxa"/>
                  <w:gridSpan w:val="2"/>
                  <w:tcBorders>
                    <w:top w:val="single" w:sz="4" w:space="0" w:color="auto"/>
                    <w:bottom w:val="single" w:sz="4" w:space="0" w:color="auto"/>
                  </w:tcBorders>
                  <w:shd w:val="pct15" w:color="auto" w:fill="auto"/>
                </w:tcPr>
                <w:p w14:paraId="68707278" w14:textId="77777777" w:rsidR="009661B1" w:rsidRPr="00D77B44" w:rsidRDefault="009661B1" w:rsidP="00F1002B">
                  <w:pPr>
                    <w:spacing w:before="120" w:after="120"/>
                    <w:jc w:val="both"/>
                    <w:rPr>
                      <w:rFonts w:ascii="Tahoma" w:hAnsi="Tahoma" w:cs="Tahoma"/>
                    </w:rPr>
                  </w:pPr>
                </w:p>
              </w:tc>
              <w:tc>
                <w:tcPr>
                  <w:tcW w:w="3544" w:type="dxa"/>
                  <w:gridSpan w:val="2"/>
                  <w:tcBorders>
                    <w:top w:val="single" w:sz="4" w:space="0" w:color="auto"/>
                    <w:bottom w:val="single" w:sz="4" w:space="0" w:color="auto"/>
                  </w:tcBorders>
                  <w:shd w:val="pct15" w:color="auto" w:fill="auto"/>
                </w:tcPr>
                <w:p w14:paraId="3CE45D54" w14:textId="77777777" w:rsidR="009661B1" w:rsidRPr="00D77B44" w:rsidRDefault="009661B1" w:rsidP="00F1002B">
                  <w:pPr>
                    <w:spacing w:before="120" w:after="120"/>
                    <w:jc w:val="both"/>
                    <w:rPr>
                      <w:rFonts w:ascii="Tahoma" w:hAnsi="Tahoma" w:cs="Tahoma"/>
                    </w:rPr>
                  </w:pPr>
                </w:p>
              </w:tc>
            </w:tr>
            <w:tr w:rsidR="009661B1" w:rsidRPr="00D77B44" w14:paraId="7F147A95" w14:textId="77777777" w:rsidTr="00F1002B">
              <w:tc>
                <w:tcPr>
                  <w:tcW w:w="2687" w:type="dxa"/>
                  <w:vAlign w:val="center"/>
                </w:tcPr>
                <w:p w14:paraId="066F5868" w14:textId="77777777" w:rsidR="009661B1" w:rsidRPr="00D77B44" w:rsidRDefault="009661B1" w:rsidP="00F1002B">
                  <w:pPr>
                    <w:spacing w:before="120" w:after="120"/>
                    <w:rPr>
                      <w:rFonts w:ascii="Tahoma" w:hAnsi="Tahoma" w:cs="Tahoma"/>
                    </w:rPr>
                  </w:pPr>
                  <w:r w:rsidRPr="00D77B44">
                    <w:rPr>
                      <w:rFonts w:ascii="Tahoma" w:hAnsi="Tahoma" w:cs="Tahoma"/>
                    </w:rPr>
                    <w:t>N° APE :</w:t>
                  </w:r>
                </w:p>
              </w:tc>
              <w:tc>
                <w:tcPr>
                  <w:tcW w:w="3543" w:type="dxa"/>
                  <w:gridSpan w:val="2"/>
                  <w:tcBorders>
                    <w:top w:val="single" w:sz="4" w:space="0" w:color="auto"/>
                    <w:bottom w:val="single" w:sz="4" w:space="0" w:color="auto"/>
                  </w:tcBorders>
                  <w:shd w:val="pct15" w:color="auto" w:fill="auto"/>
                </w:tcPr>
                <w:p w14:paraId="789F31AB" w14:textId="77777777" w:rsidR="009661B1" w:rsidRPr="00D77B44" w:rsidRDefault="009661B1" w:rsidP="00F1002B">
                  <w:pPr>
                    <w:spacing w:before="120" w:after="120"/>
                    <w:jc w:val="both"/>
                    <w:rPr>
                      <w:rFonts w:ascii="Tahoma" w:hAnsi="Tahoma" w:cs="Tahoma"/>
                    </w:rPr>
                  </w:pPr>
                </w:p>
              </w:tc>
              <w:tc>
                <w:tcPr>
                  <w:tcW w:w="3544" w:type="dxa"/>
                  <w:gridSpan w:val="2"/>
                  <w:tcBorders>
                    <w:top w:val="single" w:sz="4" w:space="0" w:color="auto"/>
                    <w:bottom w:val="single" w:sz="4" w:space="0" w:color="auto"/>
                  </w:tcBorders>
                  <w:shd w:val="pct15" w:color="auto" w:fill="auto"/>
                </w:tcPr>
                <w:p w14:paraId="0E416D8D" w14:textId="77777777" w:rsidR="009661B1" w:rsidRPr="00D77B44" w:rsidRDefault="009661B1" w:rsidP="00F1002B">
                  <w:pPr>
                    <w:spacing w:before="120" w:after="120"/>
                    <w:jc w:val="both"/>
                    <w:rPr>
                      <w:rFonts w:ascii="Tahoma" w:hAnsi="Tahoma" w:cs="Tahoma"/>
                    </w:rPr>
                  </w:pPr>
                </w:p>
              </w:tc>
            </w:tr>
            <w:tr w:rsidR="009661B1" w:rsidRPr="00D77B44" w14:paraId="40A26A15" w14:textId="77777777" w:rsidTr="00F1002B">
              <w:tc>
                <w:tcPr>
                  <w:tcW w:w="2687" w:type="dxa"/>
                  <w:vAlign w:val="center"/>
                </w:tcPr>
                <w:p w14:paraId="4FAFA774" w14:textId="77777777" w:rsidR="009661B1" w:rsidRPr="00D77B44" w:rsidRDefault="009661B1" w:rsidP="00F1002B">
                  <w:pPr>
                    <w:spacing w:before="120" w:after="120"/>
                    <w:rPr>
                      <w:rFonts w:ascii="Tahoma" w:hAnsi="Tahoma" w:cs="Tahoma"/>
                    </w:rPr>
                  </w:pPr>
                  <w:r w:rsidRPr="00D77B44">
                    <w:rPr>
                      <w:rFonts w:ascii="Tahoma" w:hAnsi="Tahoma" w:cs="Tahoma"/>
                    </w:rPr>
                    <w:t>Répertoire des Métiers :</w:t>
                  </w:r>
                </w:p>
              </w:tc>
              <w:tc>
                <w:tcPr>
                  <w:tcW w:w="3543" w:type="dxa"/>
                  <w:gridSpan w:val="2"/>
                  <w:tcBorders>
                    <w:top w:val="single" w:sz="4" w:space="0" w:color="auto"/>
                    <w:bottom w:val="single" w:sz="4" w:space="0" w:color="auto"/>
                  </w:tcBorders>
                  <w:shd w:val="pct15" w:color="auto" w:fill="auto"/>
                </w:tcPr>
                <w:p w14:paraId="20B7FAC3" w14:textId="77777777" w:rsidR="009661B1" w:rsidRPr="00D77B44" w:rsidRDefault="009661B1" w:rsidP="00F1002B">
                  <w:pPr>
                    <w:spacing w:before="120" w:after="120"/>
                    <w:jc w:val="both"/>
                    <w:rPr>
                      <w:rFonts w:ascii="Tahoma" w:hAnsi="Tahoma" w:cs="Tahoma"/>
                    </w:rPr>
                  </w:pPr>
                </w:p>
              </w:tc>
              <w:tc>
                <w:tcPr>
                  <w:tcW w:w="3544" w:type="dxa"/>
                  <w:gridSpan w:val="2"/>
                  <w:tcBorders>
                    <w:top w:val="single" w:sz="4" w:space="0" w:color="auto"/>
                    <w:bottom w:val="single" w:sz="4" w:space="0" w:color="auto"/>
                  </w:tcBorders>
                  <w:shd w:val="pct15" w:color="auto" w:fill="auto"/>
                </w:tcPr>
                <w:p w14:paraId="4D1BDAB7" w14:textId="77777777" w:rsidR="009661B1" w:rsidRPr="00D77B44" w:rsidRDefault="009661B1" w:rsidP="00F1002B">
                  <w:pPr>
                    <w:spacing w:before="120" w:after="120"/>
                    <w:jc w:val="both"/>
                    <w:rPr>
                      <w:rFonts w:ascii="Tahoma" w:hAnsi="Tahoma" w:cs="Tahoma"/>
                    </w:rPr>
                  </w:pPr>
                </w:p>
              </w:tc>
            </w:tr>
            <w:tr w:rsidR="009661B1" w:rsidRPr="00D77B44" w14:paraId="3B41AF89" w14:textId="77777777" w:rsidTr="00F1002B">
              <w:tc>
                <w:tcPr>
                  <w:tcW w:w="4104" w:type="dxa"/>
                  <w:gridSpan w:val="2"/>
                  <w:vAlign w:val="center"/>
                </w:tcPr>
                <w:p w14:paraId="31CC8C09" w14:textId="77777777" w:rsidR="009661B1" w:rsidRPr="00D77B44" w:rsidRDefault="009661B1" w:rsidP="00F1002B">
                  <w:pPr>
                    <w:spacing w:before="120" w:after="120"/>
                    <w:rPr>
                      <w:rFonts w:ascii="Tahoma" w:hAnsi="Tahoma" w:cs="Tahoma"/>
                    </w:rPr>
                  </w:pPr>
                  <w:r w:rsidRPr="00D77B44">
                    <w:rPr>
                      <w:rFonts w:ascii="Tahoma" w:hAnsi="Tahoma" w:cs="Tahoma"/>
                    </w:rPr>
                    <w:t>N° TVA intracommunautaire (11 chiffres) :</w:t>
                  </w:r>
                </w:p>
              </w:tc>
              <w:tc>
                <w:tcPr>
                  <w:tcW w:w="2835" w:type="dxa"/>
                  <w:gridSpan w:val="2"/>
                  <w:tcBorders>
                    <w:top w:val="single" w:sz="4" w:space="0" w:color="auto"/>
                    <w:bottom w:val="nil"/>
                  </w:tcBorders>
                  <w:shd w:val="pct15" w:color="auto" w:fill="auto"/>
                </w:tcPr>
                <w:p w14:paraId="0F24F809" w14:textId="77777777" w:rsidR="009661B1" w:rsidRPr="00D77B44" w:rsidRDefault="009661B1" w:rsidP="00F1002B">
                  <w:pPr>
                    <w:spacing w:before="120" w:after="120"/>
                    <w:jc w:val="both"/>
                    <w:rPr>
                      <w:rFonts w:ascii="Tahoma" w:hAnsi="Tahoma" w:cs="Tahoma"/>
                    </w:rPr>
                  </w:pPr>
                  <w:r w:rsidRPr="00D77B44">
                    <w:rPr>
                      <w:rFonts w:ascii="Tahoma" w:hAnsi="Tahoma" w:cs="Tahoma"/>
                    </w:rPr>
                    <w:t>FR</w:t>
                  </w:r>
                </w:p>
              </w:tc>
              <w:tc>
                <w:tcPr>
                  <w:tcW w:w="2835" w:type="dxa"/>
                  <w:tcBorders>
                    <w:top w:val="single" w:sz="4" w:space="0" w:color="auto"/>
                    <w:bottom w:val="nil"/>
                  </w:tcBorders>
                  <w:shd w:val="pct15" w:color="auto" w:fill="auto"/>
                </w:tcPr>
                <w:p w14:paraId="184C1EAE" w14:textId="77777777" w:rsidR="009661B1" w:rsidRPr="00D77B44" w:rsidRDefault="009661B1" w:rsidP="00F1002B">
                  <w:pPr>
                    <w:spacing w:before="120" w:after="120"/>
                    <w:jc w:val="both"/>
                    <w:rPr>
                      <w:rFonts w:ascii="Tahoma" w:hAnsi="Tahoma" w:cs="Tahoma"/>
                    </w:rPr>
                  </w:pPr>
                  <w:r w:rsidRPr="00D77B44">
                    <w:rPr>
                      <w:rFonts w:ascii="Tahoma" w:hAnsi="Tahoma" w:cs="Tahoma"/>
                    </w:rPr>
                    <w:t>FR</w:t>
                  </w:r>
                </w:p>
              </w:tc>
            </w:tr>
          </w:tbl>
          <w:p w14:paraId="61F7E8B1" w14:textId="77777777" w:rsidR="009661B1" w:rsidRPr="00D77B44" w:rsidRDefault="009661B1" w:rsidP="00F1002B">
            <w:pPr>
              <w:jc w:val="both"/>
              <w:rPr>
                <w:rFonts w:ascii="Tahoma" w:hAnsi="Tahoma" w:cs="Tahoma"/>
              </w:rPr>
            </w:pPr>
          </w:p>
        </w:tc>
      </w:tr>
    </w:tbl>
    <w:p w14:paraId="26715A34" w14:textId="5ADF4AF1" w:rsidR="009661B1" w:rsidRPr="000F1F53" w:rsidRDefault="009661B1" w:rsidP="009661B1">
      <w:pPr>
        <w:pStyle w:val="Corpsdetexte"/>
        <w:spacing w:before="240" w:line="276" w:lineRule="auto"/>
        <w:rPr>
          <w:rFonts w:ascii="Tahoma" w:hAnsi="Tahoma" w:cs="Tahoma"/>
          <w:sz w:val="18"/>
          <w:szCs w:val="18"/>
        </w:rPr>
      </w:pPr>
      <w:r w:rsidRPr="000F1F53">
        <w:rPr>
          <w:rFonts w:ascii="Tahoma" w:hAnsi="Tahoma" w:cs="Tahoma"/>
          <w:sz w:val="18"/>
          <w:szCs w:val="18"/>
        </w:rPr>
        <w:lastRenderedPageBreak/>
        <w:t>Après avoir pris connaissance des pièces constitutives du marché :</w:t>
      </w:r>
    </w:p>
    <w:p w14:paraId="659E3130" w14:textId="7B8561DE" w:rsidR="009661B1" w:rsidRPr="000F1F53" w:rsidRDefault="009661B1" w:rsidP="009661B1">
      <w:pPr>
        <w:tabs>
          <w:tab w:val="left" w:pos="851"/>
        </w:tabs>
        <w:spacing w:line="276" w:lineRule="auto"/>
        <w:ind w:left="1135" w:hanging="284"/>
        <w:jc w:val="both"/>
        <w:rPr>
          <w:rFonts w:ascii="Tahoma" w:hAnsi="Tahoma" w:cs="Tahoma"/>
          <w:sz w:val="18"/>
          <w:szCs w:val="18"/>
        </w:rPr>
      </w:pPr>
      <w:r w:rsidRPr="000F1F53">
        <w:rPr>
          <w:rFonts w:ascii="Tahoma" w:hAnsi="Tahoma" w:cs="Tahoma"/>
          <w:sz w:val="18"/>
          <w:szCs w:val="18"/>
        </w:rPr>
        <w:fldChar w:fldCharType="begin">
          <w:ffData>
            <w:name w:val=""/>
            <w:enabled/>
            <w:calcOnExit w:val="0"/>
            <w:checkBox>
              <w:size w:val="20"/>
              <w:default w:val="1"/>
            </w:checkBox>
          </w:ffData>
        </w:fldChar>
      </w:r>
      <w:r w:rsidRPr="000F1F53">
        <w:rPr>
          <w:rFonts w:ascii="Tahoma" w:hAnsi="Tahoma" w:cs="Tahoma"/>
          <w:sz w:val="18"/>
          <w:szCs w:val="18"/>
        </w:rPr>
        <w:instrText xml:space="preserve"> FORMCHECKBOX </w:instrText>
      </w:r>
      <w:r w:rsidR="00DF3D81">
        <w:rPr>
          <w:rFonts w:ascii="Tahoma" w:hAnsi="Tahoma" w:cs="Tahoma"/>
          <w:sz w:val="18"/>
          <w:szCs w:val="18"/>
        </w:rPr>
      </w:r>
      <w:r w:rsidR="00DF3D81">
        <w:rPr>
          <w:rFonts w:ascii="Tahoma" w:hAnsi="Tahoma" w:cs="Tahoma"/>
          <w:sz w:val="18"/>
          <w:szCs w:val="18"/>
        </w:rPr>
        <w:fldChar w:fldCharType="separate"/>
      </w:r>
      <w:r w:rsidRPr="000F1F53">
        <w:rPr>
          <w:rFonts w:ascii="Tahoma" w:hAnsi="Tahoma" w:cs="Tahoma"/>
          <w:sz w:val="18"/>
          <w:szCs w:val="18"/>
        </w:rPr>
        <w:fldChar w:fldCharType="end"/>
      </w:r>
      <w:r w:rsidRPr="000F1F53">
        <w:rPr>
          <w:rFonts w:ascii="Tahoma" w:hAnsi="Tahoma" w:cs="Tahoma"/>
          <w:sz w:val="18"/>
          <w:szCs w:val="18"/>
        </w:rPr>
        <w:t xml:space="preserve"> Le présent AE valant CCP</w:t>
      </w:r>
      <w:r w:rsidR="00500FCA">
        <w:rPr>
          <w:rFonts w:ascii="Tahoma" w:hAnsi="Tahoma" w:cs="Tahoma"/>
          <w:sz w:val="18"/>
          <w:szCs w:val="18"/>
        </w:rPr>
        <w:t> ;</w:t>
      </w:r>
    </w:p>
    <w:p w14:paraId="00D1F667" w14:textId="77777777" w:rsidR="009661B1" w:rsidRPr="000F1F53" w:rsidRDefault="009661B1" w:rsidP="009661B1">
      <w:pPr>
        <w:tabs>
          <w:tab w:val="left" w:pos="851"/>
        </w:tabs>
        <w:spacing w:line="276" w:lineRule="auto"/>
        <w:ind w:left="1135" w:hanging="284"/>
        <w:jc w:val="both"/>
        <w:rPr>
          <w:rFonts w:ascii="Tahoma" w:hAnsi="Tahoma" w:cs="Tahoma"/>
          <w:sz w:val="18"/>
          <w:szCs w:val="18"/>
        </w:rPr>
      </w:pPr>
      <w:r w:rsidRPr="000F1F53">
        <w:rPr>
          <w:rFonts w:ascii="Tahoma" w:hAnsi="Tahoma" w:cs="Tahoma"/>
          <w:sz w:val="18"/>
          <w:szCs w:val="18"/>
        </w:rPr>
        <w:fldChar w:fldCharType="begin">
          <w:ffData>
            <w:name w:val=""/>
            <w:enabled/>
            <w:calcOnExit w:val="0"/>
            <w:checkBox>
              <w:size w:val="20"/>
              <w:default w:val="1"/>
            </w:checkBox>
          </w:ffData>
        </w:fldChar>
      </w:r>
      <w:r w:rsidRPr="000F1F53">
        <w:rPr>
          <w:rFonts w:ascii="Tahoma" w:hAnsi="Tahoma" w:cs="Tahoma"/>
          <w:sz w:val="18"/>
          <w:szCs w:val="18"/>
        </w:rPr>
        <w:instrText xml:space="preserve"> FORMCHECKBOX </w:instrText>
      </w:r>
      <w:r w:rsidR="00DF3D81">
        <w:rPr>
          <w:rFonts w:ascii="Tahoma" w:hAnsi="Tahoma" w:cs="Tahoma"/>
          <w:sz w:val="18"/>
          <w:szCs w:val="18"/>
        </w:rPr>
      </w:r>
      <w:r w:rsidR="00DF3D81">
        <w:rPr>
          <w:rFonts w:ascii="Tahoma" w:hAnsi="Tahoma" w:cs="Tahoma"/>
          <w:sz w:val="18"/>
          <w:szCs w:val="18"/>
        </w:rPr>
        <w:fldChar w:fldCharType="separate"/>
      </w:r>
      <w:r w:rsidRPr="000F1F53">
        <w:rPr>
          <w:rFonts w:ascii="Tahoma" w:hAnsi="Tahoma" w:cs="Tahoma"/>
          <w:sz w:val="18"/>
          <w:szCs w:val="18"/>
        </w:rPr>
        <w:fldChar w:fldCharType="end"/>
      </w:r>
      <w:r w:rsidRPr="000F1F53">
        <w:rPr>
          <w:rFonts w:ascii="Tahoma" w:hAnsi="Tahoma" w:cs="Tahoma"/>
          <w:sz w:val="18"/>
          <w:szCs w:val="18"/>
        </w:rPr>
        <w:t xml:space="preserve"> CCAG : Cahier des Clauses Administratives Générales applicables aux Marchés Publics de Fournitures Courantes et de Services, approuvé par l’arrêté du 30 mars 2021 (CCAG-FCS-2021) ;</w:t>
      </w:r>
    </w:p>
    <w:p w14:paraId="3D49C0FF" w14:textId="77777777" w:rsidR="00C60CC9" w:rsidRDefault="00C60CC9" w:rsidP="009661B1">
      <w:pPr>
        <w:tabs>
          <w:tab w:val="left" w:pos="851"/>
        </w:tabs>
        <w:spacing w:line="276" w:lineRule="auto"/>
        <w:jc w:val="both"/>
        <w:rPr>
          <w:rFonts w:ascii="Tahoma" w:hAnsi="Tahoma" w:cs="Tahoma"/>
          <w:sz w:val="18"/>
          <w:szCs w:val="18"/>
        </w:rPr>
      </w:pPr>
    </w:p>
    <w:p w14:paraId="51CF0FAB" w14:textId="7320682F" w:rsidR="009661B1" w:rsidRDefault="009661B1" w:rsidP="009661B1">
      <w:pPr>
        <w:tabs>
          <w:tab w:val="left" w:pos="851"/>
        </w:tabs>
        <w:spacing w:line="276" w:lineRule="auto"/>
        <w:jc w:val="both"/>
        <w:rPr>
          <w:rFonts w:ascii="Tahoma" w:hAnsi="Tahoma" w:cs="Tahoma"/>
          <w:sz w:val="18"/>
          <w:szCs w:val="18"/>
        </w:rPr>
      </w:pPr>
      <w:r w:rsidRPr="000F1F53">
        <w:rPr>
          <w:rFonts w:ascii="Tahoma" w:hAnsi="Tahoma" w:cs="Tahoma"/>
          <w:sz w:val="18"/>
          <w:szCs w:val="18"/>
        </w:rPr>
        <w:t>et conformément à leurs clauses, s'engage sur la base de son offre (ou de l’offre du groupement), conformément aux clauses et conditions des pièces constitutives du contrat, à livrer les fournitures demandées ou à exécuter les prestations demandées au prix en euros ci-dessous, et en cas d’accord-cadre à bons de commande, au prix indiqués dans le BPU</w:t>
      </w:r>
      <w:r w:rsidR="00D47ACB">
        <w:rPr>
          <w:rFonts w:ascii="Tahoma" w:hAnsi="Tahoma" w:cs="Tahoma"/>
          <w:sz w:val="18"/>
          <w:szCs w:val="18"/>
        </w:rPr>
        <w:t>/DPGF</w:t>
      </w:r>
      <w:r w:rsidRPr="000F1F53">
        <w:rPr>
          <w:rFonts w:ascii="Tahoma" w:hAnsi="Tahoma" w:cs="Tahoma"/>
          <w:sz w:val="18"/>
          <w:szCs w:val="18"/>
        </w:rPr>
        <w:t>:</w:t>
      </w:r>
    </w:p>
    <w:p w14:paraId="75334CDB" w14:textId="50E4B327" w:rsidR="00D47ACB" w:rsidRDefault="00D47ACB" w:rsidP="00D47ACB">
      <w:pPr>
        <w:spacing w:line="360" w:lineRule="auto"/>
        <w:jc w:val="both"/>
        <w:rPr>
          <w:rFonts w:ascii="Tahoma" w:hAnsi="Tahoma" w:cs="Tahoma"/>
          <w:b/>
          <w:sz w:val="18"/>
          <w:szCs w:val="18"/>
          <w:u w:val="single"/>
        </w:rPr>
      </w:pPr>
    </w:p>
    <w:p w14:paraId="5804FBA6" w14:textId="142DE835" w:rsidR="00D47ACB" w:rsidRDefault="00D47ACB" w:rsidP="009661B1">
      <w:pPr>
        <w:tabs>
          <w:tab w:val="left" w:pos="851"/>
        </w:tabs>
        <w:spacing w:line="276" w:lineRule="auto"/>
        <w:jc w:val="both"/>
        <w:rPr>
          <w:rFonts w:ascii="Tahoma" w:hAnsi="Tahoma" w:cs="Tahoma"/>
          <w:sz w:val="18"/>
          <w:szCs w:val="18"/>
        </w:rPr>
      </w:pPr>
    </w:p>
    <w:p w14:paraId="73B1B377" w14:textId="033ED7F1" w:rsidR="00A93305" w:rsidRPr="00D47ACB" w:rsidRDefault="00C60CC9" w:rsidP="00D47ACB">
      <w:pPr>
        <w:spacing w:line="360" w:lineRule="auto"/>
        <w:jc w:val="both"/>
        <w:rPr>
          <w:rFonts w:ascii="Tahoma" w:hAnsi="Tahoma" w:cs="Tahoma"/>
          <w:b/>
          <w:sz w:val="18"/>
          <w:szCs w:val="18"/>
          <w:u w:val="single"/>
        </w:rPr>
      </w:pPr>
      <w:r>
        <w:rPr>
          <w:rFonts w:ascii="Tahoma" w:hAnsi="Tahoma" w:cs="Tahoma"/>
          <w:b/>
          <w:sz w:val="18"/>
          <w:szCs w:val="18"/>
          <w:u w:val="single"/>
        </w:rPr>
        <w:t>Prix</w:t>
      </w:r>
      <w:r w:rsidR="00D47ACB" w:rsidRPr="00D47ACB">
        <w:rPr>
          <w:rFonts w:ascii="Tahoma" w:hAnsi="Tahoma" w:cs="Tahoma"/>
          <w:b/>
          <w:sz w:val="18"/>
          <w:szCs w:val="18"/>
          <w:u w:val="single"/>
        </w:rPr>
        <w:t> :</w:t>
      </w:r>
    </w:p>
    <w:p w14:paraId="122B182C" w14:textId="1D7CDCB9" w:rsidR="00D47ACB" w:rsidRDefault="00C60CC9" w:rsidP="00D47ACB">
      <w:pPr>
        <w:spacing w:line="360" w:lineRule="auto"/>
        <w:jc w:val="both"/>
        <w:rPr>
          <w:rFonts w:ascii="Tahoma" w:hAnsi="Tahoma" w:cs="Tahoma"/>
          <w:szCs w:val="21"/>
          <w:u w:val="single"/>
        </w:rPr>
      </w:pPr>
      <w:r>
        <w:rPr>
          <w:rFonts w:ascii="Tahoma" w:hAnsi="Tahoma" w:cs="Tahoma"/>
          <w:szCs w:val="21"/>
          <w:u w:val="single"/>
        </w:rPr>
        <w:t xml:space="preserve">Tarif </w:t>
      </w:r>
      <w:r w:rsidR="006B495F">
        <w:rPr>
          <w:rFonts w:ascii="Tahoma" w:hAnsi="Tahoma" w:cs="Tahoma"/>
          <w:szCs w:val="21"/>
          <w:u w:val="single"/>
        </w:rPr>
        <w:t>pour une journée</w:t>
      </w:r>
      <w:r>
        <w:rPr>
          <w:rFonts w:ascii="Tahoma" w:hAnsi="Tahoma" w:cs="Tahoma"/>
          <w:szCs w:val="21"/>
          <w:u w:val="single"/>
        </w:rPr>
        <w:t>: ……</w:t>
      </w:r>
      <w:r w:rsidR="00CA35F1">
        <w:rPr>
          <w:rFonts w:ascii="Tahoma" w:hAnsi="Tahoma" w:cs="Tahoma"/>
          <w:szCs w:val="21"/>
          <w:u w:val="single"/>
        </w:rPr>
        <w:t>………….</w:t>
      </w:r>
      <w:r>
        <w:rPr>
          <w:rFonts w:ascii="Tahoma" w:hAnsi="Tahoma" w:cs="Tahoma"/>
          <w:szCs w:val="21"/>
          <w:u w:val="single"/>
        </w:rPr>
        <w:t>… € HT</w:t>
      </w:r>
    </w:p>
    <w:p w14:paraId="7D99006A" w14:textId="71B1EACD" w:rsidR="00CA35F1" w:rsidRDefault="00CA35F1" w:rsidP="00D47ACB">
      <w:pPr>
        <w:spacing w:line="360" w:lineRule="auto"/>
        <w:jc w:val="both"/>
        <w:rPr>
          <w:rFonts w:ascii="Tahoma" w:hAnsi="Tahoma" w:cs="Tahoma"/>
          <w:szCs w:val="21"/>
          <w:u w:val="single"/>
        </w:rPr>
      </w:pPr>
    </w:p>
    <w:p w14:paraId="5189B188" w14:textId="77777777" w:rsidR="00CA35F1" w:rsidRDefault="00CA35F1" w:rsidP="00D47ACB">
      <w:pPr>
        <w:spacing w:line="360" w:lineRule="auto"/>
        <w:jc w:val="both"/>
        <w:rPr>
          <w:rFonts w:ascii="Tahoma" w:hAnsi="Tahoma" w:cs="Tahoma"/>
          <w:szCs w:val="21"/>
          <w:u w:val="single"/>
        </w:rPr>
      </w:pPr>
    </w:p>
    <w:p w14:paraId="4B0FD4B2" w14:textId="65C5922F" w:rsidR="00D47ACB" w:rsidRPr="00D47ACB" w:rsidRDefault="006B495F" w:rsidP="00D47ACB">
      <w:pPr>
        <w:pStyle w:val="Titre2"/>
        <w:numPr>
          <w:ilvl w:val="1"/>
          <w:numId w:val="3"/>
        </w:numPr>
        <w:spacing w:before="240" w:line="276" w:lineRule="auto"/>
        <w:rPr>
          <w:rFonts w:cs="Tahoma"/>
          <w:sz w:val="18"/>
          <w:szCs w:val="18"/>
          <w:u w:val="single"/>
        </w:rPr>
      </w:pPr>
      <w:bookmarkStart w:id="111" w:name="_Toc180573986"/>
      <w:r>
        <w:rPr>
          <w:rFonts w:cs="Tahoma"/>
          <w:sz w:val="18"/>
          <w:szCs w:val="18"/>
          <w:u w:val="single"/>
        </w:rPr>
        <w:t xml:space="preserve"> </w:t>
      </w:r>
      <w:r w:rsidR="00D47ACB" w:rsidRPr="00D47ACB">
        <w:rPr>
          <w:rFonts w:cs="Tahoma"/>
          <w:sz w:val="18"/>
          <w:szCs w:val="18"/>
          <w:u w:val="single"/>
        </w:rPr>
        <w:t>Nature du groupement et, en cas de groupement conjoint, répartition des prestations</w:t>
      </w:r>
      <w:bookmarkEnd w:id="111"/>
    </w:p>
    <w:p w14:paraId="7A481D68" w14:textId="77777777" w:rsidR="00D47ACB" w:rsidRPr="00D47ACB" w:rsidRDefault="00D47ACB" w:rsidP="00D47ACB">
      <w:pPr>
        <w:jc w:val="both"/>
        <w:rPr>
          <w:rFonts w:ascii="Tahoma" w:hAnsi="Tahoma" w:cs="Tahoma"/>
          <w:i/>
          <w:sz w:val="18"/>
          <w:szCs w:val="18"/>
        </w:rPr>
      </w:pPr>
      <w:r w:rsidRPr="00D47ACB">
        <w:rPr>
          <w:rFonts w:ascii="Tahoma" w:hAnsi="Tahoma" w:cs="Tahoma"/>
          <w:i/>
          <w:sz w:val="18"/>
          <w:szCs w:val="18"/>
        </w:rPr>
        <w:t>(En cas de groupement d’opérateurs économiques.)</w:t>
      </w:r>
    </w:p>
    <w:p w14:paraId="3B9D09A1" w14:textId="77777777" w:rsidR="00D47ACB" w:rsidRPr="00D47ACB" w:rsidRDefault="00D47ACB" w:rsidP="00D47ACB">
      <w:pPr>
        <w:jc w:val="both"/>
        <w:rPr>
          <w:rFonts w:ascii="Tahoma" w:hAnsi="Tahoma" w:cs="Tahoma"/>
          <w:sz w:val="18"/>
          <w:szCs w:val="18"/>
        </w:rPr>
      </w:pPr>
    </w:p>
    <w:p w14:paraId="1287403B" w14:textId="77777777" w:rsidR="00D47ACB" w:rsidRPr="00D47ACB" w:rsidRDefault="00D47ACB" w:rsidP="00D47ACB">
      <w:pPr>
        <w:jc w:val="both"/>
        <w:rPr>
          <w:rFonts w:ascii="Tahoma" w:hAnsi="Tahoma" w:cs="Tahoma"/>
          <w:sz w:val="18"/>
          <w:szCs w:val="18"/>
        </w:rPr>
      </w:pPr>
      <w:r w:rsidRPr="00D47ACB">
        <w:rPr>
          <w:rFonts w:ascii="Tahoma" w:hAnsi="Tahoma" w:cs="Tahoma"/>
          <w:sz w:val="18"/>
          <w:szCs w:val="18"/>
        </w:rPr>
        <w:t>Pour l’exécution du marché public, le groupement d’opérateurs économiques est :</w:t>
      </w:r>
    </w:p>
    <w:p w14:paraId="69B7C9A2" w14:textId="77777777" w:rsidR="00D47ACB" w:rsidRPr="00D47ACB" w:rsidRDefault="00D47ACB" w:rsidP="00D47ACB">
      <w:pPr>
        <w:jc w:val="both"/>
        <w:rPr>
          <w:rFonts w:ascii="Tahoma" w:hAnsi="Tahoma" w:cs="Tahoma"/>
          <w:i/>
          <w:sz w:val="18"/>
          <w:szCs w:val="18"/>
        </w:rPr>
      </w:pPr>
      <w:r w:rsidRPr="00D47ACB">
        <w:rPr>
          <w:rFonts w:ascii="Tahoma" w:hAnsi="Tahoma" w:cs="Tahoma"/>
          <w:i/>
          <w:sz w:val="18"/>
          <w:szCs w:val="18"/>
        </w:rPr>
        <w:t>(Cocher la case correspondante)</w:t>
      </w:r>
    </w:p>
    <w:p w14:paraId="4ABF4084" w14:textId="77777777" w:rsidR="00D47ACB" w:rsidRPr="00D47ACB" w:rsidRDefault="00D47ACB" w:rsidP="00D47ACB">
      <w:pPr>
        <w:jc w:val="both"/>
        <w:rPr>
          <w:rFonts w:ascii="Tahoma" w:hAnsi="Tahoma" w:cs="Tahoma"/>
          <w:sz w:val="18"/>
          <w:szCs w:val="18"/>
        </w:rPr>
      </w:pPr>
    </w:p>
    <w:p w14:paraId="261ADAAD" w14:textId="77777777" w:rsidR="00D47ACB" w:rsidRPr="00D47ACB" w:rsidRDefault="00D47ACB" w:rsidP="00D47ACB">
      <w:pPr>
        <w:ind w:left="708" w:firstLine="708"/>
        <w:jc w:val="both"/>
        <w:rPr>
          <w:rFonts w:ascii="Tahoma" w:hAnsi="Tahoma" w:cs="Tahoma"/>
          <w:sz w:val="18"/>
          <w:szCs w:val="18"/>
        </w:rPr>
      </w:pP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DF3D81">
        <w:rPr>
          <w:rFonts w:ascii="Tahoma" w:hAnsi="Tahoma" w:cs="Tahoma"/>
          <w:sz w:val="18"/>
          <w:szCs w:val="18"/>
        </w:rPr>
      </w:r>
      <w:r w:rsidR="00DF3D81">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sz w:val="18"/>
          <w:szCs w:val="18"/>
        </w:rPr>
        <w:t xml:space="preserve">  Conjoint </w:t>
      </w:r>
      <w:r w:rsidRPr="00D47ACB">
        <w:rPr>
          <w:rFonts w:ascii="Tahoma" w:hAnsi="Tahoma" w:cs="Tahoma"/>
          <w:sz w:val="18"/>
          <w:szCs w:val="18"/>
        </w:rPr>
        <w:tab/>
        <w:t xml:space="preserve">OU </w:t>
      </w:r>
      <w:r w:rsidRPr="00D47ACB">
        <w:rPr>
          <w:rFonts w:ascii="Tahoma" w:hAnsi="Tahoma" w:cs="Tahoma"/>
          <w:sz w:val="18"/>
          <w:szCs w:val="18"/>
        </w:rPr>
        <w:tab/>
      </w: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DF3D81">
        <w:rPr>
          <w:rFonts w:ascii="Tahoma" w:hAnsi="Tahoma" w:cs="Tahoma"/>
          <w:sz w:val="18"/>
          <w:szCs w:val="18"/>
        </w:rPr>
      </w:r>
      <w:r w:rsidR="00DF3D81">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sz w:val="18"/>
          <w:szCs w:val="18"/>
        </w:rPr>
        <w:t xml:space="preserve">  Solidaire</w:t>
      </w:r>
    </w:p>
    <w:p w14:paraId="6F43E6B4" w14:textId="77777777" w:rsidR="00D47ACB" w:rsidRPr="00D47ACB" w:rsidRDefault="00D47ACB" w:rsidP="00D47ACB">
      <w:pPr>
        <w:spacing w:line="360" w:lineRule="auto"/>
        <w:jc w:val="both"/>
        <w:rPr>
          <w:rFonts w:ascii="Tahoma" w:hAnsi="Tahoma" w:cs="Tahoma"/>
          <w:b/>
          <w:sz w:val="18"/>
          <w:szCs w:val="18"/>
        </w:rPr>
      </w:pPr>
      <w:r w:rsidRPr="00D47ACB">
        <w:rPr>
          <w:rFonts w:ascii="Tahoma" w:hAnsi="Tahoma" w:cs="Tahoma"/>
          <w:b/>
          <w:sz w:val="18"/>
          <w:szCs w:val="18"/>
        </w:rPr>
        <w:t xml:space="preserve">Répartition des prestations </w:t>
      </w:r>
      <w:r w:rsidRPr="00D47ACB">
        <w:rPr>
          <w:rFonts w:ascii="Tahoma" w:hAnsi="Tahoma" w:cs="Tahoma"/>
          <w:sz w:val="18"/>
          <w:szCs w:val="18"/>
        </w:rPr>
        <w:t>(en cas de groupement conjoint)</w:t>
      </w:r>
      <w:r w:rsidRPr="00D47ACB">
        <w:rPr>
          <w:rFonts w:ascii="Tahoma" w:hAnsi="Tahoma" w:cs="Tahoma"/>
          <w:b/>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3"/>
        <w:gridCol w:w="3248"/>
        <w:gridCol w:w="3247"/>
      </w:tblGrid>
      <w:tr w:rsidR="00D47ACB" w:rsidRPr="00D47ACB" w14:paraId="3E55261E" w14:textId="77777777" w:rsidTr="00F1002B">
        <w:tc>
          <w:tcPr>
            <w:tcW w:w="3510" w:type="dxa"/>
            <w:vMerge w:val="restart"/>
            <w:shd w:val="clear" w:color="auto" w:fill="auto"/>
          </w:tcPr>
          <w:p w14:paraId="1AF668A6" w14:textId="77777777" w:rsidR="00D47ACB" w:rsidRPr="00D47ACB" w:rsidRDefault="00D47ACB" w:rsidP="00F1002B">
            <w:pPr>
              <w:pStyle w:val="Corpsdetexte"/>
              <w:jc w:val="center"/>
              <w:rPr>
                <w:rFonts w:ascii="Tahoma" w:hAnsi="Tahoma" w:cs="Tahoma"/>
                <w:b/>
                <w:sz w:val="18"/>
                <w:szCs w:val="18"/>
              </w:rPr>
            </w:pPr>
            <w:r w:rsidRPr="00D47ACB">
              <w:rPr>
                <w:rFonts w:ascii="Tahoma" w:hAnsi="Tahoma" w:cs="Tahoma"/>
                <w:b/>
                <w:sz w:val="18"/>
                <w:szCs w:val="18"/>
              </w:rPr>
              <w:t>Désignation des membres du groupement conjoint</w:t>
            </w:r>
          </w:p>
        </w:tc>
        <w:tc>
          <w:tcPr>
            <w:tcW w:w="7371" w:type="dxa"/>
            <w:gridSpan w:val="2"/>
            <w:shd w:val="clear" w:color="auto" w:fill="auto"/>
          </w:tcPr>
          <w:p w14:paraId="7A197973" w14:textId="77777777" w:rsidR="00D47ACB" w:rsidRPr="00D47ACB" w:rsidRDefault="00D47ACB" w:rsidP="00F1002B">
            <w:pPr>
              <w:pStyle w:val="Corpsdetexte"/>
              <w:jc w:val="center"/>
              <w:rPr>
                <w:rFonts w:ascii="Tahoma" w:hAnsi="Tahoma" w:cs="Tahoma"/>
                <w:b/>
                <w:sz w:val="18"/>
                <w:szCs w:val="18"/>
              </w:rPr>
            </w:pPr>
            <w:r w:rsidRPr="00D47ACB">
              <w:rPr>
                <w:rFonts w:ascii="Tahoma" w:hAnsi="Tahoma" w:cs="Tahoma"/>
                <w:b/>
                <w:sz w:val="18"/>
                <w:szCs w:val="18"/>
              </w:rPr>
              <w:t>Prestations exécutées par les membres du groupement conjoint</w:t>
            </w:r>
          </w:p>
        </w:tc>
      </w:tr>
      <w:tr w:rsidR="00D47ACB" w:rsidRPr="00D47ACB" w14:paraId="34F4EC85" w14:textId="77777777" w:rsidTr="00F1002B">
        <w:tc>
          <w:tcPr>
            <w:tcW w:w="3510" w:type="dxa"/>
            <w:vMerge/>
            <w:shd w:val="clear" w:color="auto" w:fill="auto"/>
          </w:tcPr>
          <w:p w14:paraId="63A411C1" w14:textId="77777777" w:rsidR="00D47ACB" w:rsidRPr="00D47ACB" w:rsidRDefault="00D47ACB" w:rsidP="00F1002B">
            <w:pPr>
              <w:pStyle w:val="Corpsdetexte"/>
              <w:jc w:val="center"/>
              <w:rPr>
                <w:rFonts w:ascii="Tahoma" w:hAnsi="Tahoma" w:cs="Tahoma"/>
                <w:b/>
                <w:sz w:val="18"/>
                <w:szCs w:val="18"/>
              </w:rPr>
            </w:pPr>
          </w:p>
        </w:tc>
        <w:tc>
          <w:tcPr>
            <w:tcW w:w="3686" w:type="dxa"/>
            <w:shd w:val="clear" w:color="auto" w:fill="auto"/>
          </w:tcPr>
          <w:p w14:paraId="284A168C" w14:textId="77777777" w:rsidR="00D47ACB" w:rsidRPr="00D47ACB" w:rsidRDefault="00D47ACB" w:rsidP="00F1002B">
            <w:pPr>
              <w:pStyle w:val="Corpsdetexte"/>
              <w:jc w:val="center"/>
              <w:rPr>
                <w:rFonts w:ascii="Tahoma" w:hAnsi="Tahoma" w:cs="Tahoma"/>
                <w:b/>
                <w:sz w:val="18"/>
                <w:szCs w:val="18"/>
              </w:rPr>
            </w:pPr>
            <w:r w:rsidRPr="00D47ACB">
              <w:rPr>
                <w:rFonts w:ascii="Tahoma" w:hAnsi="Tahoma" w:cs="Tahoma"/>
                <w:b/>
                <w:sz w:val="18"/>
                <w:szCs w:val="18"/>
              </w:rPr>
              <w:t>Nature de la prestation</w:t>
            </w:r>
          </w:p>
        </w:tc>
        <w:tc>
          <w:tcPr>
            <w:tcW w:w="3685" w:type="dxa"/>
            <w:shd w:val="clear" w:color="auto" w:fill="auto"/>
          </w:tcPr>
          <w:p w14:paraId="3D4FAEE2" w14:textId="77777777" w:rsidR="00D47ACB" w:rsidRPr="00D47ACB" w:rsidRDefault="00D47ACB" w:rsidP="00F1002B">
            <w:pPr>
              <w:pStyle w:val="Corpsdetexte"/>
              <w:jc w:val="center"/>
              <w:rPr>
                <w:rFonts w:ascii="Tahoma" w:hAnsi="Tahoma" w:cs="Tahoma"/>
                <w:b/>
                <w:sz w:val="18"/>
                <w:szCs w:val="18"/>
              </w:rPr>
            </w:pPr>
            <w:r w:rsidRPr="00D47ACB">
              <w:rPr>
                <w:rFonts w:ascii="Tahoma" w:hAnsi="Tahoma" w:cs="Tahoma"/>
                <w:b/>
                <w:sz w:val="18"/>
                <w:szCs w:val="18"/>
              </w:rPr>
              <w:t>Montant HT de la prestation</w:t>
            </w:r>
          </w:p>
        </w:tc>
      </w:tr>
      <w:tr w:rsidR="00D47ACB" w:rsidRPr="00D47ACB" w14:paraId="383D0AA5" w14:textId="77777777" w:rsidTr="00F1002B">
        <w:trPr>
          <w:trHeight w:val="920"/>
        </w:trPr>
        <w:tc>
          <w:tcPr>
            <w:tcW w:w="3510" w:type="dxa"/>
            <w:shd w:val="clear" w:color="auto" w:fill="auto"/>
          </w:tcPr>
          <w:p w14:paraId="33226AAE" w14:textId="77777777" w:rsidR="00D47ACB" w:rsidRPr="00D47ACB" w:rsidRDefault="00D47ACB" w:rsidP="00F1002B">
            <w:pPr>
              <w:pStyle w:val="Corpsdetexte"/>
              <w:rPr>
                <w:rFonts w:ascii="Tahoma" w:hAnsi="Tahoma" w:cs="Tahoma"/>
                <w:sz w:val="18"/>
                <w:szCs w:val="18"/>
              </w:rPr>
            </w:pPr>
          </w:p>
        </w:tc>
        <w:tc>
          <w:tcPr>
            <w:tcW w:w="3686" w:type="dxa"/>
            <w:shd w:val="clear" w:color="auto" w:fill="auto"/>
          </w:tcPr>
          <w:p w14:paraId="4A63702C" w14:textId="77777777" w:rsidR="00D47ACB" w:rsidRPr="00D47ACB" w:rsidRDefault="00D47ACB" w:rsidP="00F1002B">
            <w:pPr>
              <w:pStyle w:val="Corpsdetexte"/>
              <w:rPr>
                <w:rFonts w:ascii="Tahoma" w:hAnsi="Tahoma" w:cs="Tahoma"/>
                <w:sz w:val="18"/>
                <w:szCs w:val="18"/>
              </w:rPr>
            </w:pPr>
          </w:p>
          <w:p w14:paraId="63D33574" w14:textId="77777777" w:rsidR="00D47ACB" w:rsidRPr="00D47ACB" w:rsidRDefault="00D47ACB" w:rsidP="00F1002B">
            <w:pPr>
              <w:pStyle w:val="Corpsdetexte"/>
              <w:rPr>
                <w:rFonts w:ascii="Tahoma" w:hAnsi="Tahoma" w:cs="Tahoma"/>
                <w:sz w:val="18"/>
                <w:szCs w:val="18"/>
              </w:rPr>
            </w:pPr>
          </w:p>
          <w:p w14:paraId="38B68B71" w14:textId="77777777" w:rsidR="00D47ACB" w:rsidRPr="00D47ACB" w:rsidRDefault="00D47ACB" w:rsidP="00F1002B">
            <w:pPr>
              <w:pStyle w:val="Corpsdetexte"/>
              <w:rPr>
                <w:rFonts w:ascii="Tahoma" w:hAnsi="Tahoma" w:cs="Tahoma"/>
                <w:sz w:val="18"/>
                <w:szCs w:val="18"/>
              </w:rPr>
            </w:pPr>
          </w:p>
          <w:p w14:paraId="4E1041E5" w14:textId="77777777" w:rsidR="00D47ACB" w:rsidRPr="00D47ACB" w:rsidRDefault="00D47ACB" w:rsidP="00F1002B">
            <w:pPr>
              <w:pStyle w:val="Corpsdetexte"/>
              <w:rPr>
                <w:rFonts w:ascii="Tahoma" w:hAnsi="Tahoma" w:cs="Tahoma"/>
                <w:sz w:val="18"/>
                <w:szCs w:val="18"/>
              </w:rPr>
            </w:pPr>
          </w:p>
        </w:tc>
        <w:tc>
          <w:tcPr>
            <w:tcW w:w="3685" w:type="dxa"/>
            <w:shd w:val="clear" w:color="auto" w:fill="auto"/>
          </w:tcPr>
          <w:p w14:paraId="60BCD1D8" w14:textId="77777777" w:rsidR="00D47ACB" w:rsidRPr="00D47ACB" w:rsidRDefault="00D47ACB" w:rsidP="00F1002B">
            <w:pPr>
              <w:pStyle w:val="Corpsdetexte"/>
              <w:rPr>
                <w:rFonts w:ascii="Tahoma" w:hAnsi="Tahoma" w:cs="Tahoma"/>
                <w:sz w:val="18"/>
                <w:szCs w:val="18"/>
              </w:rPr>
            </w:pPr>
          </w:p>
          <w:p w14:paraId="46CB3BA3" w14:textId="77777777" w:rsidR="00D47ACB" w:rsidRPr="00D47ACB" w:rsidRDefault="00D47ACB" w:rsidP="00F1002B">
            <w:pPr>
              <w:pStyle w:val="Corpsdetexte"/>
              <w:rPr>
                <w:rFonts w:ascii="Tahoma" w:hAnsi="Tahoma" w:cs="Tahoma"/>
                <w:sz w:val="18"/>
                <w:szCs w:val="18"/>
              </w:rPr>
            </w:pPr>
          </w:p>
          <w:p w14:paraId="7DBBB2D4" w14:textId="77777777" w:rsidR="00D47ACB" w:rsidRPr="00D47ACB" w:rsidRDefault="00D47ACB" w:rsidP="00F1002B">
            <w:pPr>
              <w:pStyle w:val="Corpsdetexte"/>
              <w:rPr>
                <w:rFonts w:ascii="Tahoma" w:hAnsi="Tahoma" w:cs="Tahoma"/>
                <w:sz w:val="18"/>
                <w:szCs w:val="18"/>
              </w:rPr>
            </w:pPr>
          </w:p>
          <w:p w14:paraId="24C86E52" w14:textId="77777777" w:rsidR="00D47ACB" w:rsidRPr="00D47ACB" w:rsidRDefault="00D47ACB" w:rsidP="00F1002B">
            <w:pPr>
              <w:pStyle w:val="Corpsdetexte"/>
              <w:rPr>
                <w:rFonts w:ascii="Tahoma" w:hAnsi="Tahoma" w:cs="Tahoma"/>
                <w:sz w:val="18"/>
                <w:szCs w:val="18"/>
              </w:rPr>
            </w:pPr>
          </w:p>
        </w:tc>
      </w:tr>
      <w:tr w:rsidR="00D47ACB" w:rsidRPr="00D47ACB" w14:paraId="1B8117A5" w14:textId="77777777" w:rsidTr="00F1002B">
        <w:trPr>
          <w:trHeight w:val="712"/>
        </w:trPr>
        <w:tc>
          <w:tcPr>
            <w:tcW w:w="3510" w:type="dxa"/>
            <w:shd w:val="clear" w:color="auto" w:fill="auto"/>
          </w:tcPr>
          <w:p w14:paraId="18CE2107" w14:textId="77777777" w:rsidR="00D47ACB" w:rsidRPr="00D47ACB" w:rsidRDefault="00D47ACB" w:rsidP="00F1002B">
            <w:pPr>
              <w:pStyle w:val="Corpsdetexte"/>
              <w:rPr>
                <w:rFonts w:ascii="Tahoma" w:hAnsi="Tahoma" w:cs="Tahoma"/>
                <w:sz w:val="18"/>
                <w:szCs w:val="18"/>
              </w:rPr>
            </w:pPr>
          </w:p>
        </w:tc>
        <w:tc>
          <w:tcPr>
            <w:tcW w:w="3686" w:type="dxa"/>
            <w:shd w:val="clear" w:color="auto" w:fill="auto"/>
          </w:tcPr>
          <w:p w14:paraId="36D5CF27" w14:textId="77777777" w:rsidR="00D47ACB" w:rsidRPr="00D47ACB" w:rsidRDefault="00D47ACB" w:rsidP="00F1002B">
            <w:pPr>
              <w:pStyle w:val="Corpsdetexte"/>
              <w:rPr>
                <w:rFonts w:ascii="Tahoma" w:hAnsi="Tahoma" w:cs="Tahoma"/>
                <w:sz w:val="18"/>
                <w:szCs w:val="18"/>
              </w:rPr>
            </w:pPr>
          </w:p>
          <w:p w14:paraId="4378DB31" w14:textId="77777777" w:rsidR="00D47ACB" w:rsidRPr="00D47ACB" w:rsidRDefault="00D47ACB" w:rsidP="00F1002B">
            <w:pPr>
              <w:pStyle w:val="Corpsdetexte"/>
              <w:rPr>
                <w:rFonts w:ascii="Tahoma" w:hAnsi="Tahoma" w:cs="Tahoma"/>
                <w:sz w:val="18"/>
                <w:szCs w:val="18"/>
              </w:rPr>
            </w:pPr>
          </w:p>
          <w:p w14:paraId="0E7DC058" w14:textId="77777777" w:rsidR="00D47ACB" w:rsidRPr="00D47ACB" w:rsidRDefault="00D47ACB" w:rsidP="00F1002B">
            <w:pPr>
              <w:pStyle w:val="Corpsdetexte"/>
              <w:rPr>
                <w:rFonts w:ascii="Tahoma" w:hAnsi="Tahoma" w:cs="Tahoma"/>
                <w:sz w:val="18"/>
                <w:szCs w:val="18"/>
              </w:rPr>
            </w:pPr>
          </w:p>
          <w:p w14:paraId="0948A5C5" w14:textId="77777777" w:rsidR="00D47ACB" w:rsidRPr="00D47ACB" w:rsidRDefault="00D47ACB" w:rsidP="00F1002B">
            <w:pPr>
              <w:pStyle w:val="Corpsdetexte"/>
              <w:rPr>
                <w:rFonts w:ascii="Tahoma" w:hAnsi="Tahoma" w:cs="Tahoma"/>
                <w:sz w:val="18"/>
                <w:szCs w:val="18"/>
              </w:rPr>
            </w:pPr>
          </w:p>
        </w:tc>
        <w:tc>
          <w:tcPr>
            <w:tcW w:w="3685" w:type="dxa"/>
            <w:shd w:val="clear" w:color="auto" w:fill="auto"/>
          </w:tcPr>
          <w:p w14:paraId="430C3A14" w14:textId="77777777" w:rsidR="00D47ACB" w:rsidRPr="00D47ACB" w:rsidRDefault="00D47ACB" w:rsidP="00F1002B">
            <w:pPr>
              <w:pStyle w:val="Corpsdetexte"/>
              <w:rPr>
                <w:rFonts w:ascii="Tahoma" w:hAnsi="Tahoma" w:cs="Tahoma"/>
                <w:sz w:val="18"/>
                <w:szCs w:val="18"/>
              </w:rPr>
            </w:pPr>
          </w:p>
          <w:p w14:paraId="471CDDFE" w14:textId="77777777" w:rsidR="00D47ACB" w:rsidRPr="00D47ACB" w:rsidRDefault="00D47ACB" w:rsidP="00F1002B">
            <w:pPr>
              <w:pStyle w:val="Corpsdetexte"/>
              <w:rPr>
                <w:rFonts w:ascii="Tahoma" w:hAnsi="Tahoma" w:cs="Tahoma"/>
                <w:sz w:val="18"/>
                <w:szCs w:val="18"/>
              </w:rPr>
            </w:pPr>
          </w:p>
          <w:p w14:paraId="397D331D" w14:textId="77777777" w:rsidR="00D47ACB" w:rsidRPr="00D47ACB" w:rsidRDefault="00D47ACB" w:rsidP="00F1002B">
            <w:pPr>
              <w:pStyle w:val="Corpsdetexte"/>
              <w:rPr>
                <w:rFonts w:ascii="Tahoma" w:hAnsi="Tahoma" w:cs="Tahoma"/>
                <w:sz w:val="18"/>
                <w:szCs w:val="18"/>
              </w:rPr>
            </w:pPr>
          </w:p>
          <w:p w14:paraId="131EB136" w14:textId="77777777" w:rsidR="00D47ACB" w:rsidRPr="00D47ACB" w:rsidRDefault="00D47ACB" w:rsidP="00F1002B">
            <w:pPr>
              <w:pStyle w:val="Corpsdetexte"/>
              <w:rPr>
                <w:rFonts w:ascii="Tahoma" w:hAnsi="Tahoma" w:cs="Tahoma"/>
                <w:sz w:val="18"/>
                <w:szCs w:val="18"/>
              </w:rPr>
            </w:pPr>
          </w:p>
        </w:tc>
      </w:tr>
    </w:tbl>
    <w:p w14:paraId="4274E32B" w14:textId="77777777" w:rsidR="00D47ACB" w:rsidRPr="00D47ACB" w:rsidRDefault="00D47ACB" w:rsidP="00D47ACB">
      <w:pPr>
        <w:jc w:val="both"/>
        <w:rPr>
          <w:rFonts w:ascii="Tahoma" w:hAnsi="Tahoma" w:cs="Tahoma"/>
          <w:b/>
          <w:sz w:val="18"/>
          <w:szCs w:val="18"/>
          <w:u w:val="single"/>
        </w:rPr>
      </w:pPr>
    </w:p>
    <w:p w14:paraId="193BB460" w14:textId="57546A80" w:rsidR="00D47ACB" w:rsidRPr="00D47ACB" w:rsidRDefault="00D47ACB" w:rsidP="00D47ACB">
      <w:pPr>
        <w:spacing w:line="360" w:lineRule="auto"/>
        <w:jc w:val="both"/>
        <w:rPr>
          <w:rFonts w:ascii="Tahoma" w:hAnsi="Tahoma" w:cs="Tahoma"/>
          <w:sz w:val="18"/>
        </w:rPr>
      </w:pPr>
      <w:r w:rsidRPr="00D47ACB">
        <w:rPr>
          <w:rFonts w:ascii="Tahoma" w:hAnsi="Tahoma" w:cs="Tahoma"/>
          <w:sz w:val="18"/>
        </w:rPr>
        <w:t xml:space="preserve">En cas de recours à la sous-traitance, conformément </w:t>
      </w:r>
      <w:r w:rsidR="00A879FE">
        <w:rPr>
          <w:rFonts w:ascii="Tahoma" w:hAnsi="Tahoma" w:cs="Tahoma"/>
          <w:sz w:val="18"/>
        </w:rPr>
        <w:t>au code de la commande publique</w:t>
      </w:r>
      <w:r w:rsidRPr="00D47ACB">
        <w:rPr>
          <w:rFonts w:ascii="Tahoma" w:hAnsi="Tahoma" w:cs="Tahoma"/>
          <w:sz w:val="18"/>
        </w:rPr>
        <w:t>, les annexes au présent acte d’engagement indiquent la nature et le montant des prestations que j’envisage de faire exécuter par des sous-traitants payés directement, les noms de ces sous-traitants et les conditions de paiement des contrats de sous-traitance. Le montant des prestations sous-traitées indiqué dans chaque annexe constitue le montant maximal de la créance que le sous-traitant concerné pourra présenter en nantissement ou céder. Chaque annexe constitue une demande d’acceptation du sous-</w:t>
      </w:r>
      <w:r w:rsidRPr="00D47ACB">
        <w:rPr>
          <w:rFonts w:ascii="Tahoma" w:hAnsi="Tahoma" w:cs="Tahoma"/>
          <w:sz w:val="18"/>
        </w:rPr>
        <w:lastRenderedPageBreak/>
        <w:t>traitant concerné et d’agrément des conditions de paiement du contrat de sous-traitance. Cette demande est réputée prendre effet à la date de notification du marché ; cette notification est réputée emporter acceptation du sous-traitant et agrément des conditions de paiement du contrat de sous-traitance.</w:t>
      </w:r>
    </w:p>
    <w:p w14:paraId="228392DB" w14:textId="77777777" w:rsidR="00D47ACB" w:rsidRPr="00D47ACB" w:rsidRDefault="00D47ACB" w:rsidP="00D47ACB">
      <w:pPr>
        <w:spacing w:line="360" w:lineRule="auto"/>
        <w:jc w:val="both"/>
        <w:rPr>
          <w:rFonts w:ascii="Tahoma" w:hAnsi="Tahoma" w:cs="Tahoma"/>
          <w:sz w:val="18"/>
        </w:rPr>
      </w:pPr>
    </w:p>
    <w:p w14:paraId="54569130" w14:textId="5103FDD2" w:rsidR="00D47ACB" w:rsidRPr="00D47ACB" w:rsidRDefault="00D47ACB" w:rsidP="00D47ACB">
      <w:pPr>
        <w:spacing w:line="360" w:lineRule="auto"/>
        <w:jc w:val="both"/>
        <w:rPr>
          <w:rFonts w:ascii="Tahoma" w:hAnsi="Tahoma" w:cs="Tahoma"/>
          <w:sz w:val="18"/>
        </w:rPr>
      </w:pPr>
      <w:r w:rsidRPr="00D47ACB">
        <w:rPr>
          <w:rFonts w:ascii="Tahoma" w:hAnsi="Tahoma" w:cs="Tahoma"/>
          <w:sz w:val="18"/>
        </w:rPr>
        <w:t>Le montant total des prestations que j’envisage de sous-traiter conformément à ces annexes est de ………………………… € HT. Les déclarations des sous-traitants recensés dans les annexes sont jointes au présent acte d'engagement. Le montant maximal de la créance que je pourrai présenter ou céder est ainsi de ………………………… € HT.</w:t>
      </w:r>
    </w:p>
    <w:p w14:paraId="7855E01B" w14:textId="77777777" w:rsidR="009661B1" w:rsidRPr="000F1F53" w:rsidRDefault="009661B1" w:rsidP="009661B1">
      <w:pPr>
        <w:pStyle w:val="Titre2"/>
        <w:numPr>
          <w:ilvl w:val="1"/>
          <w:numId w:val="3"/>
        </w:numPr>
        <w:spacing w:before="240" w:line="276" w:lineRule="auto"/>
        <w:rPr>
          <w:rFonts w:cs="Tahoma"/>
          <w:sz w:val="18"/>
          <w:szCs w:val="18"/>
          <w:u w:val="single"/>
        </w:rPr>
      </w:pPr>
      <w:r w:rsidRPr="000F1F53">
        <w:rPr>
          <w:rFonts w:cs="Tahoma"/>
          <w:sz w:val="18"/>
          <w:szCs w:val="18"/>
          <w:u w:val="single"/>
        </w:rPr>
        <w:t xml:space="preserve"> </w:t>
      </w:r>
      <w:bookmarkStart w:id="112" w:name="_Toc144891511"/>
      <w:bookmarkStart w:id="113" w:name="_Toc180573987"/>
      <w:r w:rsidRPr="000F1F53">
        <w:rPr>
          <w:rFonts w:cs="Tahoma"/>
          <w:sz w:val="18"/>
          <w:szCs w:val="18"/>
          <w:u w:val="single"/>
        </w:rPr>
        <w:t>Règlement :</w:t>
      </w:r>
      <w:bookmarkEnd w:id="112"/>
      <w:bookmarkEnd w:id="113"/>
    </w:p>
    <w:p w14:paraId="11837169" w14:textId="77777777" w:rsidR="009661B1" w:rsidRPr="000F1F53" w:rsidRDefault="009661B1" w:rsidP="009661B1">
      <w:pPr>
        <w:spacing w:line="276" w:lineRule="auto"/>
        <w:jc w:val="both"/>
        <w:rPr>
          <w:rFonts w:ascii="Tahoma" w:hAnsi="Tahoma" w:cs="Tahoma"/>
          <w:sz w:val="18"/>
          <w:szCs w:val="18"/>
        </w:rPr>
      </w:pPr>
    </w:p>
    <w:p w14:paraId="7AA27786" w14:textId="77777777" w:rsidR="009661B1" w:rsidRPr="000F1F53" w:rsidRDefault="009661B1" w:rsidP="009661B1">
      <w:pPr>
        <w:spacing w:line="276" w:lineRule="auto"/>
        <w:jc w:val="both"/>
        <w:rPr>
          <w:rFonts w:ascii="Tahoma" w:hAnsi="Tahoma" w:cs="Tahoma"/>
          <w:b/>
          <w:i/>
          <w:sz w:val="18"/>
          <w:szCs w:val="18"/>
        </w:rPr>
      </w:pPr>
      <w:r w:rsidRPr="000F1F53">
        <w:rPr>
          <w:rFonts w:ascii="Tahoma" w:hAnsi="Tahoma" w:cs="Tahoma"/>
          <w:sz w:val="18"/>
          <w:szCs w:val="18"/>
        </w:rPr>
        <w:t xml:space="preserve">L'Administration se libère des sommes dues au titre du présent marché en faisant porter le montant au crédit du compte ouvert (ou des comptes ouverts en cas de groupement) : </w:t>
      </w:r>
      <w:r w:rsidRPr="000F1F53">
        <w:rPr>
          <w:rFonts w:ascii="Tahoma" w:hAnsi="Tahoma" w:cs="Tahoma"/>
          <w:b/>
          <w:i/>
          <w:sz w:val="18"/>
          <w:szCs w:val="18"/>
        </w:rPr>
        <w:t>joindre un relevé d’identité bancaire ou postal</w:t>
      </w:r>
    </w:p>
    <w:tbl>
      <w:tblPr>
        <w:tblW w:w="0" w:type="auto"/>
        <w:tblBorders>
          <w:top w:val="double" w:sz="2" w:space="0" w:color="auto"/>
          <w:left w:val="double" w:sz="2" w:space="0" w:color="auto"/>
          <w:bottom w:val="double" w:sz="2" w:space="0" w:color="auto"/>
          <w:right w:val="double" w:sz="2" w:space="0" w:color="auto"/>
          <w:insideH w:val="double" w:sz="2" w:space="0" w:color="auto"/>
          <w:insideV w:val="double" w:sz="2" w:space="0" w:color="auto"/>
        </w:tblBorders>
        <w:tblCellMar>
          <w:left w:w="70" w:type="dxa"/>
          <w:right w:w="70" w:type="dxa"/>
        </w:tblCellMar>
        <w:tblLook w:val="04A0" w:firstRow="1" w:lastRow="0" w:firstColumn="1" w:lastColumn="0" w:noHBand="0" w:noVBand="1"/>
      </w:tblPr>
      <w:tblGrid>
        <w:gridCol w:w="9622"/>
      </w:tblGrid>
      <w:tr w:rsidR="009661B1" w:rsidRPr="000F1F53" w14:paraId="772C8F6F" w14:textId="77777777" w:rsidTr="00F1002B">
        <w:tc>
          <w:tcPr>
            <w:tcW w:w="10843" w:type="dxa"/>
            <w:tcBorders>
              <w:top w:val="double" w:sz="2" w:space="0" w:color="auto"/>
              <w:left w:val="double" w:sz="2" w:space="0" w:color="auto"/>
              <w:bottom w:val="double" w:sz="2" w:space="0" w:color="auto"/>
              <w:right w:val="double" w:sz="2" w:space="0" w:color="auto"/>
            </w:tcBorders>
            <w:hideMark/>
          </w:tcPr>
          <w:tbl>
            <w:tblPr>
              <w:tblW w:w="0" w:type="auto"/>
              <w:tblInd w:w="464" w:type="dxa"/>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
              <w:gridCol w:w="1062"/>
              <w:gridCol w:w="1024"/>
              <w:gridCol w:w="3421"/>
              <w:gridCol w:w="1163"/>
              <w:gridCol w:w="317"/>
              <w:gridCol w:w="259"/>
              <w:gridCol w:w="1764"/>
            </w:tblGrid>
            <w:tr w:rsidR="009661B1" w:rsidRPr="000F1F53" w14:paraId="778354A8" w14:textId="77777777" w:rsidTr="00F1002B">
              <w:trPr>
                <w:cantSplit/>
                <w:trHeight w:val="283"/>
              </w:trPr>
              <w:tc>
                <w:tcPr>
                  <w:tcW w:w="2230" w:type="dxa"/>
                  <w:gridSpan w:val="3"/>
                  <w:tcBorders>
                    <w:top w:val="nil"/>
                    <w:left w:val="nil"/>
                    <w:bottom w:val="single" w:sz="4" w:space="0" w:color="auto"/>
                    <w:right w:val="single" w:sz="4" w:space="0" w:color="auto"/>
                  </w:tcBorders>
                  <w:hideMark/>
                </w:tcPr>
                <w:p w14:paraId="45D03A3A"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Au nom de :</w:t>
                  </w:r>
                </w:p>
              </w:tc>
              <w:tc>
                <w:tcPr>
                  <w:tcW w:w="7618" w:type="dxa"/>
                  <w:gridSpan w:val="5"/>
                  <w:tcBorders>
                    <w:top w:val="nil"/>
                    <w:left w:val="single" w:sz="4" w:space="0" w:color="auto"/>
                    <w:bottom w:val="single" w:sz="4" w:space="0" w:color="auto"/>
                    <w:right w:val="nil"/>
                  </w:tcBorders>
                  <w:shd w:val="pct10" w:color="auto" w:fill="auto"/>
                </w:tcPr>
                <w:p w14:paraId="6056A84C" w14:textId="77777777" w:rsidR="009661B1" w:rsidRPr="000F1F53" w:rsidRDefault="009661B1" w:rsidP="00F1002B">
                  <w:pPr>
                    <w:spacing w:before="120" w:after="120"/>
                    <w:jc w:val="both"/>
                    <w:rPr>
                      <w:rFonts w:ascii="Tahoma" w:hAnsi="Tahoma" w:cs="Tahoma"/>
                      <w:sz w:val="18"/>
                      <w:szCs w:val="18"/>
                    </w:rPr>
                  </w:pPr>
                </w:p>
              </w:tc>
            </w:tr>
            <w:tr w:rsidR="009661B1" w:rsidRPr="000F1F53" w14:paraId="3C7112C1" w14:textId="77777777" w:rsidTr="00F1002B">
              <w:trPr>
                <w:cantSplit/>
                <w:trHeight w:val="339"/>
              </w:trPr>
              <w:tc>
                <w:tcPr>
                  <w:tcW w:w="2230" w:type="dxa"/>
                  <w:gridSpan w:val="3"/>
                  <w:tcBorders>
                    <w:top w:val="single" w:sz="4" w:space="0" w:color="auto"/>
                    <w:left w:val="nil"/>
                    <w:bottom w:val="single" w:sz="4" w:space="0" w:color="auto"/>
                    <w:right w:val="single" w:sz="4" w:space="0" w:color="auto"/>
                  </w:tcBorders>
                  <w:hideMark/>
                </w:tcPr>
                <w:p w14:paraId="0453A433"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Sous le numéro :</w:t>
                  </w:r>
                </w:p>
              </w:tc>
              <w:tc>
                <w:tcPr>
                  <w:tcW w:w="5069" w:type="dxa"/>
                  <w:gridSpan w:val="2"/>
                  <w:tcBorders>
                    <w:top w:val="single" w:sz="4" w:space="0" w:color="auto"/>
                    <w:left w:val="single" w:sz="4" w:space="0" w:color="auto"/>
                    <w:bottom w:val="single" w:sz="4" w:space="0" w:color="auto"/>
                    <w:right w:val="single" w:sz="4" w:space="0" w:color="auto"/>
                  </w:tcBorders>
                  <w:shd w:val="pct10" w:color="auto" w:fill="auto"/>
                </w:tcPr>
                <w:p w14:paraId="17CEF30D" w14:textId="77777777" w:rsidR="009661B1" w:rsidRPr="000F1F53" w:rsidRDefault="009661B1" w:rsidP="00F1002B">
                  <w:pPr>
                    <w:spacing w:before="120" w:after="120"/>
                    <w:jc w:val="both"/>
                    <w:rPr>
                      <w:rFonts w:ascii="Tahoma" w:hAnsi="Tahoma" w:cs="Tahoma"/>
                      <w:sz w:val="18"/>
                      <w:szCs w:val="18"/>
                    </w:rPr>
                  </w:pPr>
                </w:p>
              </w:tc>
              <w:tc>
                <w:tcPr>
                  <w:tcW w:w="585" w:type="dxa"/>
                  <w:gridSpan w:val="2"/>
                  <w:tcBorders>
                    <w:top w:val="single" w:sz="4" w:space="0" w:color="auto"/>
                    <w:left w:val="single" w:sz="4" w:space="0" w:color="auto"/>
                    <w:bottom w:val="single" w:sz="4" w:space="0" w:color="auto"/>
                    <w:right w:val="single" w:sz="4" w:space="0" w:color="auto"/>
                  </w:tcBorders>
                  <w:hideMark/>
                </w:tcPr>
                <w:p w14:paraId="794EE7E0"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Clé :</w:t>
                  </w:r>
                </w:p>
              </w:tc>
              <w:tc>
                <w:tcPr>
                  <w:tcW w:w="1964" w:type="dxa"/>
                  <w:tcBorders>
                    <w:top w:val="single" w:sz="4" w:space="0" w:color="auto"/>
                    <w:left w:val="single" w:sz="4" w:space="0" w:color="auto"/>
                    <w:bottom w:val="single" w:sz="4" w:space="0" w:color="auto"/>
                    <w:right w:val="nil"/>
                  </w:tcBorders>
                  <w:shd w:val="pct10" w:color="auto" w:fill="auto"/>
                </w:tcPr>
                <w:p w14:paraId="63227861" w14:textId="77777777" w:rsidR="009661B1" w:rsidRPr="000F1F53" w:rsidRDefault="009661B1" w:rsidP="00F1002B">
                  <w:pPr>
                    <w:spacing w:before="120" w:after="120"/>
                    <w:jc w:val="both"/>
                    <w:rPr>
                      <w:rFonts w:ascii="Tahoma" w:hAnsi="Tahoma" w:cs="Tahoma"/>
                      <w:sz w:val="18"/>
                      <w:szCs w:val="18"/>
                    </w:rPr>
                  </w:pPr>
                </w:p>
              </w:tc>
            </w:tr>
            <w:tr w:rsidR="009661B1" w:rsidRPr="000F1F53" w14:paraId="3C38C311" w14:textId="77777777" w:rsidTr="00F1002B">
              <w:trPr>
                <w:gridBefore w:val="1"/>
                <w:wBefore w:w="8" w:type="dxa"/>
                <w:cantSplit/>
                <w:trHeight w:val="416"/>
              </w:trPr>
              <w:tc>
                <w:tcPr>
                  <w:tcW w:w="2222" w:type="dxa"/>
                  <w:gridSpan w:val="2"/>
                  <w:tcBorders>
                    <w:top w:val="nil"/>
                    <w:left w:val="nil"/>
                    <w:bottom w:val="single" w:sz="4" w:space="0" w:color="auto"/>
                    <w:right w:val="single" w:sz="4" w:space="0" w:color="auto"/>
                  </w:tcBorders>
                  <w:hideMark/>
                </w:tcPr>
                <w:p w14:paraId="58E95712" w14:textId="77777777" w:rsidR="009661B1" w:rsidRPr="000F1F53" w:rsidRDefault="009661B1" w:rsidP="00F1002B">
                  <w:pPr>
                    <w:spacing w:before="120"/>
                    <w:jc w:val="both"/>
                    <w:rPr>
                      <w:rFonts w:ascii="Tahoma" w:hAnsi="Tahoma" w:cs="Tahoma"/>
                      <w:sz w:val="18"/>
                      <w:szCs w:val="18"/>
                    </w:rPr>
                  </w:pPr>
                  <w:r w:rsidRPr="000F1F53">
                    <w:rPr>
                      <w:rFonts w:ascii="Tahoma" w:hAnsi="Tahoma" w:cs="Tahoma"/>
                      <w:sz w:val="18"/>
                      <w:szCs w:val="18"/>
                    </w:rPr>
                    <w:t>Organisme bancaire :</w:t>
                  </w:r>
                </w:p>
              </w:tc>
              <w:tc>
                <w:tcPr>
                  <w:tcW w:w="7618" w:type="dxa"/>
                  <w:gridSpan w:val="5"/>
                  <w:tcBorders>
                    <w:top w:val="nil"/>
                    <w:left w:val="single" w:sz="4" w:space="0" w:color="auto"/>
                    <w:bottom w:val="single" w:sz="4" w:space="0" w:color="auto"/>
                    <w:right w:val="nil"/>
                  </w:tcBorders>
                  <w:shd w:val="pct10" w:color="auto" w:fill="auto"/>
                </w:tcPr>
                <w:p w14:paraId="0ABE2908" w14:textId="77777777" w:rsidR="009661B1" w:rsidRPr="000F1F53" w:rsidRDefault="009661B1" w:rsidP="00F1002B">
                  <w:pPr>
                    <w:spacing w:before="120" w:after="120"/>
                    <w:jc w:val="both"/>
                    <w:rPr>
                      <w:rFonts w:ascii="Tahoma" w:hAnsi="Tahoma" w:cs="Tahoma"/>
                      <w:sz w:val="18"/>
                      <w:szCs w:val="18"/>
                    </w:rPr>
                  </w:pPr>
                </w:p>
              </w:tc>
            </w:tr>
            <w:tr w:rsidR="009661B1" w:rsidRPr="000F1F53" w14:paraId="2DDCFE02" w14:textId="77777777" w:rsidTr="00F1002B">
              <w:trPr>
                <w:gridBefore w:val="1"/>
                <w:wBefore w:w="8" w:type="dxa"/>
                <w:cantSplit/>
                <w:trHeight w:val="324"/>
              </w:trPr>
              <w:tc>
                <w:tcPr>
                  <w:tcW w:w="2222" w:type="dxa"/>
                  <w:gridSpan w:val="2"/>
                  <w:tcBorders>
                    <w:top w:val="single" w:sz="4" w:space="0" w:color="auto"/>
                    <w:left w:val="nil"/>
                    <w:bottom w:val="single" w:sz="4" w:space="0" w:color="auto"/>
                    <w:right w:val="single" w:sz="4" w:space="0" w:color="auto"/>
                  </w:tcBorders>
                  <w:hideMark/>
                </w:tcPr>
                <w:p w14:paraId="68A02EA0" w14:textId="77777777" w:rsidR="009661B1" w:rsidRPr="000F1F53" w:rsidRDefault="009661B1" w:rsidP="00F1002B">
                  <w:pPr>
                    <w:spacing w:before="120"/>
                    <w:jc w:val="both"/>
                    <w:rPr>
                      <w:rFonts w:ascii="Tahoma" w:hAnsi="Tahoma" w:cs="Tahoma"/>
                      <w:sz w:val="18"/>
                      <w:szCs w:val="18"/>
                    </w:rPr>
                  </w:pPr>
                  <w:r w:rsidRPr="000F1F53">
                    <w:rPr>
                      <w:rFonts w:ascii="Tahoma" w:hAnsi="Tahoma" w:cs="Tahoma"/>
                      <w:sz w:val="18"/>
                      <w:szCs w:val="18"/>
                    </w:rPr>
                    <w:t>Domicilié à :</w:t>
                  </w:r>
                </w:p>
              </w:tc>
              <w:tc>
                <w:tcPr>
                  <w:tcW w:w="7618" w:type="dxa"/>
                  <w:gridSpan w:val="5"/>
                  <w:tcBorders>
                    <w:top w:val="single" w:sz="4" w:space="0" w:color="auto"/>
                    <w:left w:val="single" w:sz="4" w:space="0" w:color="auto"/>
                    <w:bottom w:val="single" w:sz="4" w:space="0" w:color="auto"/>
                    <w:right w:val="nil"/>
                  </w:tcBorders>
                  <w:shd w:val="pct10" w:color="auto" w:fill="auto"/>
                </w:tcPr>
                <w:p w14:paraId="6429ACF4" w14:textId="77777777" w:rsidR="009661B1" w:rsidRPr="000F1F53" w:rsidRDefault="009661B1" w:rsidP="00F1002B">
                  <w:pPr>
                    <w:spacing w:before="120" w:after="120"/>
                    <w:jc w:val="both"/>
                    <w:rPr>
                      <w:rFonts w:ascii="Tahoma" w:hAnsi="Tahoma" w:cs="Tahoma"/>
                      <w:sz w:val="18"/>
                      <w:szCs w:val="18"/>
                    </w:rPr>
                  </w:pPr>
                </w:p>
              </w:tc>
            </w:tr>
            <w:tr w:rsidR="009661B1" w:rsidRPr="000F1F53" w14:paraId="3C27B980" w14:textId="77777777" w:rsidTr="00F1002B">
              <w:trPr>
                <w:gridBefore w:val="1"/>
                <w:wBefore w:w="8" w:type="dxa"/>
                <w:cantSplit/>
              </w:trPr>
              <w:tc>
                <w:tcPr>
                  <w:tcW w:w="2222" w:type="dxa"/>
                  <w:gridSpan w:val="2"/>
                  <w:tcBorders>
                    <w:top w:val="single" w:sz="4" w:space="0" w:color="auto"/>
                    <w:left w:val="nil"/>
                    <w:bottom w:val="single" w:sz="4" w:space="0" w:color="auto"/>
                    <w:right w:val="single" w:sz="4" w:space="0" w:color="auto"/>
                  </w:tcBorders>
                  <w:hideMark/>
                </w:tcPr>
                <w:p w14:paraId="120965C0"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Code banque :</w:t>
                  </w:r>
                </w:p>
              </w:tc>
              <w:tc>
                <w:tcPr>
                  <w:tcW w:w="3827" w:type="dxa"/>
                  <w:tcBorders>
                    <w:top w:val="single" w:sz="4" w:space="0" w:color="auto"/>
                    <w:left w:val="single" w:sz="4" w:space="0" w:color="auto"/>
                    <w:bottom w:val="single" w:sz="4" w:space="0" w:color="auto"/>
                    <w:right w:val="single" w:sz="4" w:space="0" w:color="auto"/>
                  </w:tcBorders>
                  <w:shd w:val="pct10" w:color="auto" w:fill="auto"/>
                </w:tcPr>
                <w:p w14:paraId="0D91341F" w14:textId="77777777" w:rsidR="009661B1" w:rsidRPr="000F1F53" w:rsidRDefault="009661B1" w:rsidP="00F1002B">
                  <w:pPr>
                    <w:spacing w:before="120" w:after="120"/>
                    <w:jc w:val="both"/>
                    <w:rPr>
                      <w:rFonts w:ascii="Tahoma" w:hAnsi="Tahoma" w:cs="Tahoma"/>
                      <w:sz w:val="18"/>
                      <w:szCs w:val="18"/>
                    </w:rPr>
                  </w:pPr>
                </w:p>
              </w:tc>
              <w:tc>
                <w:tcPr>
                  <w:tcW w:w="1559" w:type="dxa"/>
                  <w:gridSpan w:val="2"/>
                  <w:tcBorders>
                    <w:top w:val="single" w:sz="4" w:space="0" w:color="auto"/>
                    <w:left w:val="single" w:sz="4" w:space="0" w:color="auto"/>
                    <w:bottom w:val="single" w:sz="4" w:space="0" w:color="auto"/>
                    <w:right w:val="single" w:sz="4" w:space="0" w:color="auto"/>
                  </w:tcBorders>
                  <w:hideMark/>
                </w:tcPr>
                <w:p w14:paraId="168933AD"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Code guichet :</w:t>
                  </w:r>
                </w:p>
              </w:tc>
              <w:tc>
                <w:tcPr>
                  <w:tcW w:w="2232" w:type="dxa"/>
                  <w:gridSpan w:val="2"/>
                  <w:tcBorders>
                    <w:top w:val="single" w:sz="4" w:space="0" w:color="auto"/>
                    <w:left w:val="single" w:sz="4" w:space="0" w:color="auto"/>
                    <w:bottom w:val="single" w:sz="4" w:space="0" w:color="auto"/>
                    <w:right w:val="nil"/>
                  </w:tcBorders>
                  <w:shd w:val="pct10" w:color="auto" w:fill="auto"/>
                </w:tcPr>
                <w:p w14:paraId="28901FFB" w14:textId="77777777" w:rsidR="009661B1" w:rsidRPr="000F1F53" w:rsidRDefault="009661B1" w:rsidP="00F1002B">
                  <w:pPr>
                    <w:spacing w:before="120" w:after="120"/>
                    <w:jc w:val="both"/>
                    <w:rPr>
                      <w:rFonts w:ascii="Tahoma" w:hAnsi="Tahoma" w:cs="Tahoma"/>
                      <w:sz w:val="18"/>
                      <w:szCs w:val="18"/>
                    </w:rPr>
                  </w:pPr>
                </w:p>
              </w:tc>
            </w:tr>
            <w:tr w:rsidR="009661B1" w:rsidRPr="000F1F53" w14:paraId="3607C037" w14:textId="77777777" w:rsidTr="00F1002B">
              <w:trPr>
                <w:gridBefore w:val="1"/>
                <w:wBefore w:w="8" w:type="dxa"/>
                <w:cantSplit/>
              </w:trPr>
              <w:tc>
                <w:tcPr>
                  <w:tcW w:w="1088" w:type="dxa"/>
                  <w:tcBorders>
                    <w:top w:val="single" w:sz="4" w:space="0" w:color="auto"/>
                    <w:left w:val="nil"/>
                    <w:bottom w:val="nil"/>
                    <w:right w:val="single" w:sz="4" w:space="0" w:color="auto"/>
                  </w:tcBorders>
                  <w:hideMark/>
                </w:tcPr>
                <w:p w14:paraId="5B042AC1"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IBAN :</w:t>
                  </w:r>
                </w:p>
              </w:tc>
              <w:tc>
                <w:tcPr>
                  <w:tcW w:w="4961" w:type="dxa"/>
                  <w:gridSpan w:val="2"/>
                  <w:tcBorders>
                    <w:top w:val="single" w:sz="4" w:space="0" w:color="auto"/>
                    <w:left w:val="single" w:sz="4" w:space="0" w:color="auto"/>
                    <w:bottom w:val="nil"/>
                    <w:right w:val="single" w:sz="4" w:space="0" w:color="auto"/>
                  </w:tcBorders>
                  <w:shd w:val="pct10" w:color="auto" w:fill="auto"/>
                </w:tcPr>
                <w:p w14:paraId="49E9245A" w14:textId="77777777" w:rsidR="009661B1" w:rsidRPr="000F1F53" w:rsidRDefault="009661B1" w:rsidP="00F1002B">
                  <w:pPr>
                    <w:spacing w:before="120" w:after="120"/>
                    <w:jc w:val="both"/>
                    <w:rPr>
                      <w:rFonts w:ascii="Tahoma" w:hAnsi="Tahoma" w:cs="Tahoma"/>
                      <w:sz w:val="18"/>
                      <w:szCs w:val="18"/>
                    </w:rPr>
                  </w:pPr>
                </w:p>
              </w:tc>
              <w:tc>
                <w:tcPr>
                  <w:tcW w:w="1559" w:type="dxa"/>
                  <w:gridSpan w:val="2"/>
                  <w:tcBorders>
                    <w:top w:val="single" w:sz="4" w:space="0" w:color="auto"/>
                    <w:left w:val="single" w:sz="4" w:space="0" w:color="auto"/>
                    <w:bottom w:val="single" w:sz="4" w:space="0" w:color="auto"/>
                    <w:right w:val="single" w:sz="4" w:space="0" w:color="auto"/>
                  </w:tcBorders>
                  <w:hideMark/>
                </w:tcPr>
                <w:p w14:paraId="10245C4D"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BIC :</w:t>
                  </w:r>
                </w:p>
              </w:tc>
              <w:tc>
                <w:tcPr>
                  <w:tcW w:w="2232" w:type="dxa"/>
                  <w:gridSpan w:val="2"/>
                  <w:tcBorders>
                    <w:top w:val="single" w:sz="4" w:space="0" w:color="auto"/>
                    <w:left w:val="single" w:sz="4" w:space="0" w:color="auto"/>
                    <w:bottom w:val="nil"/>
                    <w:right w:val="nil"/>
                  </w:tcBorders>
                  <w:shd w:val="pct10" w:color="auto" w:fill="auto"/>
                </w:tcPr>
                <w:p w14:paraId="5DF5B403" w14:textId="77777777" w:rsidR="009661B1" w:rsidRPr="000F1F53" w:rsidRDefault="009661B1" w:rsidP="00F1002B">
                  <w:pPr>
                    <w:spacing w:before="120" w:after="120"/>
                    <w:jc w:val="both"/>
                    <w:rPr>
                      <w:rFonts w:ascii="Tahoma" w:hAnsi="Tahoma" w:cs="Tahoma"/>
                      <w:sz w:val="18"/>
                      <w:szCs w:val="18"/>
                    </w:rPr>
                  </w:pPr>
                </w:p>
              </w:tc>
            </w:tr>
          </w:tbl>
          <w:p w14:paraId="6265D1C0" w14:textId="77777777" w:rsidR="009661B1" w:rsidRPr="000F1F53" w:rsidRDefault="009661B1" w:rsidP="00F1002B">
            <w:pPr>
              <w:jc w:val="both"/>
              <w:rPr>
                <w:rFonts w:ascii="Tahoma" w:hAnsi="Tahoma" w:cs="Tahoma"/>
                <w:sz w:val="18"/>
                <w:szCs w:val="18"/>
              </w:rPr>
            </w:pPr>
          </w:p>
        </w:tc>
      </w:tr>
    </w:tbl>
    <w:p w14:paraId="0387899E" w14:textId="77777777" w:rsidR="009661B1" w:rsidRPr="000F1F53" w:rsidRDefault="009661B1" w:rsidP="009661B1">
      <w:pPr>
        <w:spacing w:line="360" w:lineRule="auto"/>
        <w:jc w:val="both"/>
        <w:rPr>
          <w:rFonts w:ascii="Tahoma" w:hAnsi="Tahoma" w:cs="Tahoma"/>
          <w:b/>
          <w:sz w:val="18"/>
          <w:szCs w:val="18"/>
          <w:u w:val="single"/>
        </w:rPr>
      </w:pPr>
    </w:p>
    <w:tbl>
      <w:tblPr>
        <w:tblW w:w="0" w:type="auto"/>
        <w:tblBorders>
          <w:top w:val="double" w:sz="2" w:space="0" w:color="auto"/>
          <w:left w:val="double" w:sz="2" w:space="0" w:color="auto"/>
          <w:bottom w:val="double" w:sz="2" w:space="0" w:color="auto"/>
          <w:right w:val="double" w:sz="2" w:space="0" w:color="auto"/>
          <w:insideH w:val="double" w:sz="2" w:space="0" w:color="auto"/>
          <w:insideV w:val="double" w:sz="2" w:space="0" w:color="auto"/>
        </w:tblBorders>
        <w:tblCellMar>
          <w:left w:w="70" w:type="dxa"/>
          <w:right w:w="70" w:type="dxa"/>
        </w:tblCellMar>
        <w:tblLook w:val="04A0" w:firstRow="1" w:lastRow="0" w:firstColumn="1" w:lastColumn="0" w:noHBand="0" w:noVBand="1"/>
      </w:tblPr>
      <w:tblGrid>
        <w:gridCol w:w="9622"/>
      </w:tblGrid>
      <w:tr w:rsidR="009661B1" w:rsidRPr="000F1F53" w14:paraId="613D9016" w14:textId="77777777" w:rsidTr="00F1002B">
        <w:tc>
          <w:tcPr>
            <w:tcW w:w="10756" w:type="dxa"/>
            <w:tcBorders>
              <w:top w:val="double" w:sz="2" w:space="0" w:color="auto"/>
              <w:left w:val="double" w:sz="2" w:space="0" w:color="auto"/>
              <w:bottom w:val="double" w:sz="2" w:space="0" w:color="auto"/>
              <w:right w:val="double" w:sz="2" w:space="0" w:color="auto"/>
            </w:tcBorders>
            <w:hideMark/>
          </w:tcPr>
          <w:tbl>
            <w:tblPr>
              <w:tblW w:w="0" w:type="auto"/>
              <w:tblInd w:w="464" w:type="dxa"/>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
              <w:gridCol w:w="1062"/>
              <w:gridCol w:w="1024"/>
              <w:gridCol w:w="3421"/>
              <w:gridCol w:w="1163"/>
              <w:gridCol w:w="317"/>
              <w:gridCol w:w="259"/>
              <w:gridCol w:w="1764"/>
            </w:tblGrid>
            <w:tr w:rsidR="009661B1" w:rsidRPr="000F1F53" w14:paraId="5A83CEFF" w14:textId="77777777" w:rsidTr="00F1002B">
              <w:trPr>
                <w:cantSplit/>
                <w:trHeight w:val="283"/>
              </w:trPr>
              <w:tc>
                <w:tcPr>
                  <w:tcW w:w="2230" w:type="dxa"/>
                  <w:gridSpan w:val="3"/>
                  <w:tcBorders>
                    <w:top w:val="nil"/>
                    <w:left w:val="nil"/>
                    <w:bottom w:val="single" w:sz="4" w:space="0" w:color="auto"/>
                    <w:right w:val="single" w:sz="4" w:space="0" w:color="auto"/>
                  </w:tcBorders>
                  <w:hideMark/>
                </w:tcPr>
                <w:p w14:paraId="01B72248"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Au nom de :</w:t>
                  </w:r>
                </w:p>
              </w:tc>
              <w:tc>
                <w:tcPr>
                  <w:tcW w:w="7618" w:type="dxa"/>
                  <w:gridSpan w:val="5"/>
                  <w:tcBorders>
                    <w:top w:val="nil"/>
                    <w:left w:val="single" w:sz="4" w:space="0" w:color="auto"/>
                    <w:bottom w:val="single" w:sz="4" w:space="0" w:color="auto"/>
                    <w:right w:val="nil"/>
                  </w:tcBorders>
                  <w:shd w:val="pct10" w:color="auto" w:fill="auto"/>
                </w:tcPr>
                <w:p w14:paraId="69AADA41" w14:textId="77777777" w:rsidR="009661B1" w:rsidRPr="000F1F53" w:rsidRDefault="009661B1" w:rsidP="00F1002B">
                  <w:pPr>
                    <w:spacing w:before="120" w:after="120"/>
                    <w:jc w:val="both"/>
                    <w:rPr>
                      <w:rFonts w:ascii="Tahoma" w:hAnsi="Tahoma" w:cs="Tahoma"/>
                      <w:sz w:val="18"/>
                      <w:szCs w:val="18"/>
                    </w:rPr>
                  </w:pPr>
                </w:p>
              </w:tc>
            </w:tr>
            <w:tr w:rsidR="009661B1" w:rsidRPr="000F1F53" w14:paraId="329842C1" w14:textId="77777777" w:rsidTr="00F1002B">
              <w:trPr>
                <w:cantSplit/>
                <w:trHeight w:val="339"/>
              </w:trPr>
              <w:tc>
                <w:tcPr>
                  <w:tcW w:w="2230" w:type="dxa"/>
                  <w:gridSpan w:val="3"/>
                  <w:tcBorders>
                    <w:top w:val="single" w:sz="4" w:space="0" w:color="auto"/>
                    <w:left w:val="nil"/>
                    <w:bottom w:val="single" w:sz="4" w:space="0" w:color="auto"/>
                    <w:right w:val="single" w:sz="4" w:space="0" w:color="auto"/>
                  </w:tcBorders>
                  <w:hideMark/>
                </w:tcPr>
                <w:p w14:paraId="0DA90640"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Sous le numéro :</w:t>
                  </w:r>
                </w:p>
              </w:tc>
              <w:tc>
                <w:tcPr>
                  <w:tcW w:w="5069" w:type="dxa"/>
                  <w:gridSpan w:val="2"/>
                  <w:tcBorders>
                    <w:top w:val="single" w:sz="4" w:space="0" w:color="auto"/>
                    <w:left w:val="single" w:sz="4" w:space="0" w:color="auto"/>
                    <w:bottom w:val="single" w:sz="4" w:space="0" w:color="auto"/>
                    <w:right w:val="single" w:sz="4" w:space="0" w:color="auto"/>
                  </w:tcBorders>
                  <w:shd w:val="pct10" w:color="auto" w:fill="auto"/>
                </w:tcPr>
                <w:p w14:paraId="28617129" w14:textId="77777777" w:rsidR="009661B1" w:rsidRPr="000F1F53" w:rsidRDefault="009661B1" w:rsidP="00F1002B">
                  <w:pPr>
                    <w:spacing w:before="120" w:after="120"/>
                    <w:jc w:val="both"/>
                    <w:rPr>
                      <w:rFonts w:ascii="Tahoma" w:hAnsi="Tahoma" w:cs="Tahoma"/>
                      <w:sz w:val="18"/>
                      <w:szCs w:val="18"/>
                    </w:rPr>
                  </w:pPr>
                </w:p>
              </w:tc>
              <w:tc>
                <w:tcPr>
                  <w:tcW w:w="585" w:type="dxa"/>
                  <w:gridSpan w:val="2"/>
                  <w:tcBorders>
                    <w:top w:val="single" w:sz="4" w:space="0" w:color="auto"/>
                    <w:left w:val="single" w:sz="4" w:space="0" w:color="auto"/>
                    <w:bottom w:val="single" w:sz="4" w:space="0" w:color="auto"/>
                    <w:right w:val="single" w:sz="4" w:space="0" w:color="auto"/>
                  </w:tcBorders>
                  <w:hideMark/>
                </w:tcPr>
                <w:p w14:paraId="3D3EF64E"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Clé :</w:t>
                  </w:r>
                </w:p>
              </w:tc>
              <w:tc>
                <w:tcPr>
                  <w:tcW w:w="1964" w:type="dxa"/>
                  <w:tcBorders>
                    <w:top w:val="single" w:sz="4" w:space="0" w:color="auto"/>
                    <w:left w:val="single" w:sz="4" w:space="0" w:color="auto"/>
                    <w:bottom w:val="single" w:sz="4" w:space="0" w:color="auto"/>
                    <w:right w:val="nil"/>
                  </w:tcBorders>
                  <w:shd w:val="pct10" w:color="auto" w:fill="auto"/>
                </w:tcPr>
                <w:p w14:paraId="337BE1F5" w14:textId="77777777" w:rsidR="009661B1" w:rsidRPr="000F1F53" w:rsidRDefault="009661B1" w:rsidP="00F1002B">
                  <w:pPr>
                    <w:spacing w:before="120" w:after="120"/>
                    <w:jc w:val="both"/>
                    <w:rPr>
                      <w:rFonts w:ascii="Tahoma" w:hAnsi="Tahoma" w:cs="Tahoma"/>
                      <w:sz w:val="18"/>
                      <w:szCs w:val="18"/>
                    </w:rPr>
                  </w:pPr>
                </w:p>
              </w:tc>
            </w:tr>
            <w:tr w:rsidR="009661B1" w:rsidRPr="000F1F53" w14:paraId="30E122D0" w14:textId="77777777" w:rsidTr="00F1002B">
              <w:trPr>
                <w:gridBefore w:val="1"/>
                <w:wBefore w:w="8" w:type="dxa"/>
                <w:cantSplit/>
                <w:trHeight w:val="416"/>
              </w:trPr>
              <w:tc>
                <w:tcPr>
                  <w:tcW w:w="2222" w:type="dxa"/>
                  <w:gridSpan w:val="2"/>
                  <w:tcBorders>
                    <w:top w:val="nil"/>
                    <w:left w:val="nil"/>
                    <w:bottom w:val="single" w:sz="4" w:space="0" w:color="auto"/>
                    <w:right w:val="single" w:sz="4" w:space="0" w:color="auto"/>
                  </w:tcBorders>
                  <w:hideMark/>
                </w:tcPr>
                <w:p w14:paraId="1645BC49" w14:textId="77777777" w:rsidR="009661B1" w:rsidRPr="000F1F53" w:rsidRDefault="009661B1" w:rsidP="00F1002B">
                  <w:pPr>
                    <w:spacing w:before="120"/>
                    <w:jc w:val="both"/>
                    <w:rPr>
                      <w:rFonts w:ascii="Tahoma" w:hAnsi="Tahoma" w:cs="Tahoma"/>
                      <w:sz w:val="18"/>
                      <w:szCs w:val="18"/>
                    </w:rPr>
                  </w:pPr>
                  <w:r w:rsidRPr="000F1F53">
                    <w:rPr>
                      <w:rFonts w:ascii="Tahoma" w:hAnsi="Tahoma" w:cs="Tahoma"/>
                      <w:sz w:val="18"/>
                      <w:szCs w:val="18"/>
                    </w:rPr>
                    <w:t>Organisme bancaire :</w:t>
                  </w:r>
                </w:p>
              </w:tc>
              <w:tc>
                <w:tcPr>
                  <w:tcW w:w="7618" w:type="dxa"/>
                  <w:gridSpan w:val="5"/>
                  <w:tcBorders>
                    <w:top w:val="nil"/>
                    <w:left w:val="single" w:sz="4" w:space="0" w:color="auto"/>
                    <w:bottom w:val="single" w:sz="4" w:space="0" w:color="auto"/>
                    <w:right w:val="nil"/>
                  </w:tcBorders>
                  <w:shd w:val="pct10" w:color="auto" w:fill="auto"/>
                </w:tcPr>
                <w:p w14:paraId="0C54EBA7" w14:textId="77777777" w:rsidR="009661B1" w:rsidRPr="000F1F53" w:rsidRDefault="009661B1" w:rsidP="00F1002B">
                  <w:pPr>
                    <w:spacing w:before="120" w:after="120"/>
                    <w:jc w:val="both"/>
                    <w:rPr>
                      <w:rFonts w:ascii="Tahoma" w:hAnsi="Tahoma" w:cs="Tahoma"/>
                      <w:sz w:val="18"/>
                      <w:szCs w:val="18"/>
                    </w:rPr>
                  </w:pPr>
                </w:p>
              </w:tc>
            </w:tr>
            <w:tr w:rsidR="009661B1" w:rsidRPr="000F1F53" w14:paraId="452B0B7B" w14:textId="77777777" w:rsidTr="00F1002B">
              <w:trPr>
                <w:gridBefore w:val="1"/>
                <w:wBefore w:w="8" w:type="dxa"/>
                <w:cantSplit/>
                <w:trHeight w:val="324"/>
              </w:trPr>
              <w:tc>
                <w:tcPr>
                  <w:tcW w:w="2222" w:type="dxa"/>
                  <w:gridSpan w:val="2"/>
                  <w:tcBorders>
                    <w:top w:val="single" w:sz="4" w:space="0" w:color="auto"/>
                    <w:left w:val="nil"/>
                    <w:bottom w:val="single" w:sz="4" w:space="0" w:color="auto"/>
                    <w:right w:val="single" w:sz="4" w:space="0" w:color="auto"/>
                  </w:tcBorders>
                  <w:hideMark/>
                </w:tcPr>
                <w:p w14:paraId="4801416E" w14:textId="77777777" w:rsidR="009661B1" w:rsidRPr="000F1F53" w:rsidRDefault="009661B1" w:rsidP="00F1002B">
                  <w:pPr>
                    <w:spacing w:before="120"/>
                    <w:jc w:val="both"/>
                    <w:rPr>
                      <w:rFonts w:ascii="Tahoma" w:hAnsi="Tahoma" w:cs="Tahoma"/>
                      <w:sz w:val="18"/>
                      <w:szCs w:val="18"/>
                    </w:rPr>
                  </w:pPr>
                  <w:r w:rsidRPr="000F1F53">
                    <w:rPr>
                      <w:rFonts w:ascii="Tahoma" w:hAnsi="Tahoma" w:cs="Tahoma"/>
                      <w:sz w:val="18"/>
                      <w:szCs w:val="18"/>
                    </w:rPr>
                    <w:t>Domicilié à :</w:t>
                  </w:r>
                </w:p>
              </w:tc>
              <w:tc>
                <w:tcPr>
                  <w:tcW w:w="7618" w:type="dxa"/>
                  <w:gridSpan w:val="5"/>
                  <w:tcBorders>
                    <w:top w:val="single" w:sz="4" w:space="0" w:color="auto"/>
                    <w:left w:val="single" w:sz="4" w:space="0" w:color="auto"/>
                    <w:bottom w:val="single" w:sz="4" w:space="0" w:color="auto"/>
                    <w:right w:val="nil"/>
                  </w:tcBorders>
                  <w:shd w:val="pct10" w:color="auto" w:fill="auto"/>
                </w:tcPr>
                <w:p w14:paraId="7337F7D1" w14:textId="77777777" w:rsidR="009661B1" w:rsidRPr="000F1F53" w:rsidRDefault="009661B1" w:rsidP="00F1002B">
                  <w:pPr>
                    <w:spacing w:before="120" w:after="120"/>
                    <w:jc w:val="both"/>
                    <w:rPr>
                      <w:rFonts w:ascii="Tahoma" w:hAnsi="Tahoma" w:cs="Tahoma"/>
                      <w:sz w:val="18"/>
                      <w:szCs w:val="18"/>
                    </w:rPr>
                  </w:pPr>
                </w:p>
              </w:tc>
            </w:tr>
            <w:tr w:rsidR="009661B1" w:rsidRPr="000F1F53" w14:paraId="1F206FFC" w14:textId="77777777" w:rsidTr="00F1002B">
              <w:trPr>
                <w:gridBefore w:val="1"/>
                <w:wBefore w:w="8" w:type="dxa"/>
                <w:cantSplit/>
              </w:trPr>
              <w:tc>
                <w:tcPr>
                  <w:tcW w:w="2222" w:type="dxa"/>
                  <w:gridSpan w:val="2"/>
                  <w:tcBorders>
                    <w:top w:val="single" w:sz="4" w:space="0" w:color="auto"/>
                    <w:left w:val="nil"/>
                    <w:bottom w:val="single" w:sz="4" w:space="0" w:color="auto"/>
                    <w:right w:val="single" w:sz="4" w:space="0" w:color="auto"/>
                  </w:tcBorders>
                  <w:hideMark/>
                </w:tcPr>
                <w:p w14:paraId="1F643F95"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Code banque :</w:t>
                  </w:r>
                </w:p>
              </w:tc>
              <w:tc>
                <w:tcPr>
                  <w:tcW w:w="3827" w:type="dxa"/>
                  <w:tcBorders>
                    <w:top w:val="single" w:sz="4" w:space="0" w:color="auto"/>
                    <w:left w:val="single" w:sz="4" w:space="0" w:color="auto"/>
                    <w:bottom w:val="single" w:sz="4" w:space="0" w:color="auto"/>
                    <w:right w:val="single" w:sz="4" w:space="0" w:color="auto"/>
                  </w:tcBorders>
                  <w:shd w:val="pct10" w:color="auto" w:fill="auto"/>
                </w:tcPr>
                <w:p w14:paraId="63E7FF0F" w14:textId="77777777" w:rsidR="009661B1" w:rsidRPr="000F1F53" w:rsidRDefault="009661B1" w:rsidP="00F1002B">
                  <w:pPr>
                    <w:spacing w:before="120" w:after="120"/>
                    <w:jc w:val="both"/>
                    <w:rPr>
                      <w:rFonts w:ascii="Tahoma" w:hAnsi="Tahoma" w:cs="Tahoma"/>
                      <w:sz w:val="18"/>
                      <w:szCs w:val="18"/>
                    </w:rPr>
                  </w:pPr>
                </w:p>
              </w:tc>
              <w:tc>
                <w:tcPr>
                  <w:tcW w:w="1559" w:type="dxa"/>
                  <w:gridSpan w:val="2"/>
                  <w:tcBorders>
                    <w:top w:val="single" w:sz="4" w:space="0" w:color="auto"/>
                    <w:left w:val="single" w:sz="4" w:space="0" w:color="auto"/>
                    <w:bottom w:val="single" w:sz="4" w:space="0" w:color="auto"/>
                    <w:right w:val="single" w:sz="4" w:space="0" w:color="auto"/>
                  </w:tcBorders>
                  <w:hideMark/>
                </w:tcPr>
                <w:p w14:paraId="5630CAAC"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Code guichet :</w:t>
                  </w:r>
                </w:p>
              </w:tc>
              <w:tc>
                <w:tcPr>
                  <w:tcW w:w="2232" w:type="dxa"/>
                  <w:gridSpan w:val="2"/>
                  <w:tcBorders>
                    <w:top w:val="single" w:sz="4" w:space="0" w:color="auto"/>
                    <w:left w:val="single" w:sz="4" w:space="0" w:color="auto"/>
                    <w:bottom w:val="single" w:sz="4" w:space="0" w:color="auto"/>
                    <w:right w:val="nil"/>
                  </w:tcBorders>
                  <w:shd w:val="pct10" w:color="auto" w:fill="auto"/>
                </w:tcPr>
                <w:p w14:paraId="28DC1BBA" w14:textId="77777777" w:rsidR="009661B1" w:rsidRPr="000F1F53" w:rsidRDefault="009661B1" w:rsidP="00F1002B">
                  <w:pPr>
                    <w:spacing w:before="120" w:after="120"/>
                    <w:jc w:val="both"/>
                    <w:rPr>
                      <w:rFonts w:ascii="Tahoma" w:hAnsi="Tahoma" w:cs="Tahoma"/>
                      <w:sz w:val="18"/>
                      <w:szCs w:val="18"/>
                    </w:rPr>
                  </w:pPr>
                </w:p>
              </w:tc>
            </w:tr>
            <w:tr w:rsidR="009661B1" w:rsidRPr="000F1F53" w14:paraId="40CC26B6" w14:textId="77777777" w:rsidTr="00F1002B">
              <w:trPr>
                <w:gridBefore w:val="1"/>
                <w:wBefore w:w="8" w:type="dxa"/>
                <w:cantSplit/>
              </w:trPr>
              <w:tc>
                <w:tcPr>
                  <w:tcW w:w="1088" w:type="dxa"/>
                  <w:tcBorders>
                    <w:top w:val="single" w:sz="4" w:space="0" w:color="auto"/>
                    <w:left w:val="nil"/>
                    <w:bottom w:val="nil"/>
                    <w:right w:val="single" w:sz="4" w:space="0" w:color="auto"/>
                  </w:tcBorders>
                  <w:hideMark/>
                </w:tcPr>
                <w:p w14:paraId="3A74DFFA"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IBAN :</w:t>
                  </w:r>
                </w:p>
              </w:tc>
              <w:tc>
                <w:tcPr>
                  <w:tcW w:w="4961" w:type="dxa"/>
                  <w:gridSpan w:val="2"/>
                  <w:tcBorders>
                    <w:top w:val="single" w:sz="4" w:space="0" w:color="auto"/>
                    <w:left w:val="single" w:sz="4" w:space="0" w:color="auto"/>
                    <w:bottom w:val="nil"/>
                    <w:right w:val="single" w:sz="4" w:space="0" w:color="auto"/>
                  </w:tcBorders>
                  <w:shd w:val="pct10" w:color="auto" w:fill="auto"/>
                </w:tcPr>
                <w:p w14:paraId="30C153F6" w14:textId="77777777" w:rsidR="009661B1" w:rsidRPr="000F1F53" w:rsidRDefault="009661B1" w:rsidP="00F1002B">
                  <w:pPr>
                    <w:spacing w:before="120" w:after="120"/>
                    <w:jc w:val="both"/>
                    <w:rPr>
                      <w:rFonts w:ascii="Tahoma" w:hAnsi="Tahoma" w:cs="Tahoma"/>
                      <w:sz w:val="18"/>
                      <w:szCs w:val="18"/>
                    </w:rPr>
                  </w:pPr>
                </w:p>
              </w:tc>
              <w:tc>
                <w:tcPr>
                  <w:tcW w:w="1559" w:type="dxa"/>
                  <w:gridSpan w:val="2"/>
                  <w:tcBorders>
                    <w:top w:val="single" w:sz="4" w:space="0" w:color="auto"/>
                    <w:left w:val="single" w:sz="4" w:space="0" w:color="auto"/>
                    <w:bottom w:val="single" w:sz="4" w:space="0" w:color="auto"/>
                    <w:right w:val="single" w:sz="4" w:space="0" w:color="auto"/>
                  </w:tcBorders>
                  <w:hideMark/>
                </w:tcPr>
                <w:p w14:paraId="03BECB8E"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BIC :</w:t>
                  </w:r>
                </w:p>
              </w:tc>
              <w:tc>
                <w:tcPr>
                  <w:tcW w:w="2232" w:type="dxa"/>
                  <w:gridSpan w:val="2"/>
                  <w:tcBorders>
                    <w:top w:val="single" w:sz="4" w:space="0" w:color="auto"/>
                    <w:left w:val="single" w:sz="4" w:space="0" w:color="auto"/>
                    <w:bottom w:val="nil"/>
                    <w:right w:val="nil"/>
                  </w:tcBorders>
                  <w:shd w:val="pct10" w:color="auto" w:fill="auto"/>
                </w:tcPr>
                <w:p w14:paraId="4993A921" w14:textId="77777777" w:rsidR="009661B1" w:rsidRPr="000F1F53" w:rsidRDefault="009661B1" w:rsidP="00F1002B">
                  <w:pPr>
                    <w:spacing w:before="120" w:after="120"/>
                    <w:jc w:val="both"/>
                    <w:rPr>
                      <w:rFonts w:ascii="Tahoma" w:hAnsi="Tahoma" w:cs="Tahoma"/>
                      <w:sz w:val="18"/>
                      <w:szCs w:val="18"/>
                    </w:rPr>
                  </w:pPr>
                </w:p>
              </w:tc>
            </w:tr>
          </w:tbl>
          <w:p w14:paraId="72F5F825" w14:textId="77777777" w:rsidR="009661B1" w:rsidRPr="000F1F53" w:rsidRDefault="009661B1" w:rsidP="00F1002B">
            <w:pPr>
              <w:jc w:val="both"/>
              <w:rPr>
                <w:rFonts w:ascii="Tahoma" w:hAnsi="Tahoma" w:cs="Tahoma"/>
                <w:sz w:val="18"/>
                <w:szCs w:val="18"/>
              </w:rPr>
            </w:pPr>
          </w:p>
        </w:tc>
      </w:tr>
    </w:tbl>
    <w:p w14:paraId="11CD8485" w14:textId="77777777" w:rsidR="009661B1" w:rsidRPr="000F1F53" w:rsidRDefault="009661B1" w:rsidP="009661B1">
      <w:pPr>
        <w:spacing w:before="240" w:line="276" w:lineRule="auto"/>
        <w:jc w:val="both"/>
        <w:rPr>
          <w:rFonts w:ascii="Tahoma" w:hAnsi="Tahoma" w:cs="Tahoma"/>
          <w:sz w:val="18"/>
        </w:rPr>
      </w:pPr>
      <w:r w:rsidRPr="000F1F53">
        <w:rPr>
          <w:rFonts w:ascii="Tahoma" w:hAnsi="Tahoma" w:cs="Tahoma"/>
          <w:sz w:val="18"/>
        </w:rPr>
        <w:t>Toutefois l’administration réglera les sommes dues aux sous-traitants payés directement en faisant porter les mentions au crédit des comptes désignés dans les annexes, les avenants ou les actes spéciaux.</w:t>
      </w:r>
    </w:p>
    <w:p w14:paraId="1461A4B5" w14:textId="77777777" w:rsidR="009661B1" w:rsidRPr="000F1F53" w:rsidRDefault="009661B1" w:rsidP="009661B1">
      <w:pPr>
        <w:spacing w:line="360" w:lineRule="auto"/>
        <w:jc w:val="both"/>
        <w:rPr>
          <w:rFonts w:ascii="Tahoma" w:hAnsi="Tahoma" w:cs="Tahoma"/>
          <w:b/>
          <w:sz w:val="18"/>
          <w:szCs w:val="18"/>
          <w:u w:val="single"/>
        </w:rPr>
      </w:pPr>
    </w:p>
    <w:p w14:paraId="00F864B0" w14:textId="77777777" w:rsidR="009661B1" w:rsidRPr="000F1F53" w:rsidRDefault="009661B1" w:rsidP="009661B1">
      <w:pPr>
        <w:pStyle w:val="Titre2"/>
        <w:numPr>
          <w:ilvl w:val="1"/>
          <w:numId w:val="3"/>
        </w:numPr>
        <w:rPr>
          <w:rFonts w:cs="Tahoma"/>
          <w:sz w:val="18"/>
          <w:szCs w:val="18"/>
          <w:u w:val="single"/>
        </w:rPr>
      </w:pPr>
      <w:r w:rsidRPr="000F1F53">
        <w:rPr>
          <w:rFonts w:cs="Tahoma"/>
          <w:sz w:val="18"/>
          <w:szCs w:val="18"/>
          <w:u w:val="single"/>
        </w:rPr>
        <w:t xml:space="preserve"> </w:t>
      </w:r>
      <w:bookmarkStart w:id="114" w:name="_Toc144891512"/>
      <w:bookmarkStart w:id="115" w:name="_Toc180573988"/>
      <w:r w:rsidRPr="000F1F53">
        <w:rPr>
          <w:rFonts w:cs="Tahoma"/>
          <w:sz w:val="18"/>
          <w:szCs w:val="18"/>
          <w:u w:val="single"/>
        </w:rPr>
        <w:t>Avance forfaitaire (cf. conditions article 11) :</w:t>
      </w:r>
      <w:bookmarkEnd w:id="114"/>
      <w:bookmarkEnd w:id="115"/>
    </w:p>
    <w:p w14:paraId="5D7676C7" w14:textId="1EF7B05D" w:rsidR="009661B1" w:rsidRDefault="009661B1" w:rsidP="009661B1">
      <w:pPr>
        <w:spacing w:line="360" w:lineRule="auto"/>
        <w:jc w:val="both"/>
        <w:rPr>
          <w:rFonts w:ascii="Tahoma" w:hAnsi="Tahoma" w:cs="Tahoma"/>
          <w:i/>
          <w:sz w:val="18"/>
          <w:szCs w:val="18"/>
        </w:rPr>
      </w:pPr>
    </w:p>
    <w:p w14:paraId="1F35A9F7" w14:textId="7BE47F3B" w:rsidR="00C60CC9" w:rsidRDefault="00C60CC9" w:rsidP="009661B1">
      <w:pPr>
        <w:spacing w:line="360" w:lineRule="auto"/>
        <w:jc w:val="both"/>
        <w:rPr>
          <w:rFonts w:ascii="Tahoma" w:hAnsi="Tahoma" w:cs="Tahoma"/>
          <w:sz w:val="18"/>
        </w:rPr>
      </w:pPr>
      <w:r w:rsidRPr="00C60CC9">
        <w:rPr>
          <w:rFonts w:ascii="Tahoma" w:hAnsi="Tahoma" w:cs="Tahoma"/>
          <w:sz w:val="18"/>
        </w:rPr>
        <w:t>Sans objet</w:t>
      </w:r>
    </w:p>
    <w:p w14:paraId="07F1EECD" w14:textId="77777777" w:rsidR="00C60CC9" w:rsidRPr="00C60CC9" w:rsidRDefault="00C60CC9" w:rsidP="009661B1">
      <w:pPr>
        <w:spacing w:line="360" w:lineRule="auto"/>
        <w:jc w:val="both"/>
        <w:rPr>
          <w:rFonts w:ascii="Tahoma" w:hAnsi="Tahoma" w:cs="Tahoma"/>
          <w:sz w:val="18"/>
        </w:rPr>
      </w:pPr>
    </w:p>
    <w:p w14:paraId="24B79A52" w14:textId="77777777" w:rsidR="009661B1" w:rsidRPr="000F1F53" w:rsidRDefault="009661B1" w:rsidP="009661B1">
      <w:pPr>
        <w:pStyle w:val="Titre2"/>
        <w:numPr>
          <w:ilvl w:val="1"/>
          <w:numId w:val="3"/>
        </w:numPr>
        <w:rPr>
          <w:rFonts w:cs="Tahoma"/>
          <w:sz w:val="18"/>
          <w:szCs w:val="18"/>
          <w:u w:val="single"/>
        </w:rPr>
      </w:pPr>
      <w:r w:rsidRPr="000F1F53">
        <w:rPr>
          <w:rFonts w:cs="Tahoma"/>
          <w:sz w:val="18"/>
          <w:szCs w:val="18"/>
          <w:u w:val="single"/>
        </w:rPr>
        <w:t xml:space="preserve"> </w:t>
      </w:r>
      <w:bookmarkStart w:id="116" w:name="_Toc144891513"/>
      <w:bookmarkStart w:id="117" w:name="_Toc180573989"/>
      <w:r w:rsidRPr="000F1F53">
        <w:rPr>
          <w:rFonts w:cs="Tahoma"/>
          <w:sz w:val="18"/>
          <w:szCs w:val="18"/>
          <w:u w:val="single"/>
        </w:rPr>
        <w:t>Délai de validité de l’offre :</w:t>
      </w:r>
      <w:bookmarkEnd w:id="116"/>
      <w:bookmarkEnd w:id="117"/>
      <w:r w:rsidRPr="000F1F53">
        <w:rPr>
          <w:rFonts w:cs="Tahoma"/>
          <w:sz w:val="18"/>
          <w:szCs w:val="18"/>
          <w:u w:val="single"/>
        </w:rPr>
        <w:t xml:space="preserve"> </w:t>
      </w:r>
    </w:p>
    <w:p w14:paraId="32A7F017" w14:textId="77777777" w:rsidR="009661B1" w:rsidRPr="000F1F53" w:rsidRDefault="009661B1" w:rsidP="009661B1">
      <w:pPr>
        <w:rPr>
          <w:rFonts w:ascii="Tahoma" w:hAnsi="Tahoma" w:cs="Tahoma"/>
        </w:rPr>
      </w:pPr>
    </w:p>
    <w:p w14:paraId="2C172A10" w14:textId="3951870F" w:rsidR="009661B1" w:rsidRDefault="00D47ACB" w:rsidP="009661B1">
      <w:pPr>
        <w:spacing w:line="360" w:lineRule="auto"/>
        <w:jc w:val="both"/>
        <w:rPr>
          <w:rFonts w:ascii="Tahoma" w:hAnsi="Tahoma" w:cs="Tahoma"/>
          <w:sz w:val="18"/>
          <w:szCs w:val="18"/>
        </w:rPr>
      </w:pPr>
      <w:r w:rsidRPr="00D47ACB">
        <w:rPr>
          <w:rFonts w:ascii="Tahoma" w:hAnsi="Tahoma" w:cs="Tahoma"/>
          <w:sz w:val="18"/>
          <w:szCs w:val="18"/>
        </w:rPr>
        <w:t xml:space="preserve">L’offre présentée ne me (nous) lie que si son acceptation m’est (nous est) notifiée dans un délai de </w:t>
      </w:r>
      <w:r w:rsidR="006B495F">
        <w:rPr>
          <w:rFonts w:ascii="Tahoma" w:hAnsi="Tahoma" w:cs="Tahoma"/>
          <w:sz w:val="18"/>
          <w:szCs w:val="18"/>
        </w:rPr>
        <w:t>120</w:t>
      </w:r>
      <w:r w:rsidRPr="00D47ACB">
        <w:rPr>
          <w:rFonts w:ascii="Tahoma" w:hAnsi="Tahoma" w:cs="Tahoma"/>
          <w:sz w:val="18"/>
          <w:szCs w:val="18"/>
        </w:rPr>
        <w:t xml:space="preserve"> (</w:t>
      </w:r>
      <w:r w:rsidR="006B495F">
        <w:rPr>
          <w:rFonts w:ascii="Tahoma" w:hAnsi="Tahoma" w:cs="Tahoma"/>
          <w:sz w:val="18"/>
          <w:szCs w:val="18"/>
        </w:rPr>
        <w:t>cent vingt</w:t>
      </w:r>
      <w:r w:rsidRPr="00D47ACB">
        <w:rPr>
          <w:rFonts w:ascii="Tahoma" w:hAnsi="Tahoma" w:cs="Tahoma"/>
          <w:sz w:val="18"/>
          <w:szCs w:val="18"/>
        </w:rPr>
        <w:t>) jour</w:t>
      </w:r>
      <w:r w:rsidR="00C60CC9">
        <w:rPr>
          <w:rFonts w:ascii="Tahoma" w:hAnsi="Tahoma" w:cs="Tahoma"/>
          <w:sz w:val="18"/>
          <w:szCs w:val="18"/>
        </w:rPr>
        <w:t>s</w:t>
      </w:r>
      <w:r w:rsidRPr="00D47ACB">
        <w:rPr>
          <w:rFonts w:ascii="Tahoma" w:hAnsi="Tahoma" w:cs="Tahoma"/>
          <w:sz w:val="18"/>
          <w:szCs w:val="18"/>
        </w:rPr>
        <w:t xml:space="preserve"> à compter de la date limite de remise des offres fixée par le règlement de consultation.</w:t>
      </w:r>
    </w:p>
    <w:p w14:paraId="0FFE625F" w14:textId="77777777" w:rsidR="00D47ACB" w:rsidRPr="000F1F53" w:rsidRDefault="00D47ACB" w:rsidP="009661B1">
      <w:pPr>
        <w:spacing w:line="360" w:lineRule="auto"/>
        <w:jc w:val="both"/>
        <w:rPr>
          <w:rFonts w:ascii="Tahoma" w:hAnsi="Tahoma" w:cs="Tahoma"/>
          <w:sz w:val="18"/>
          <w:szCs w:val="18"/>
        </w:rPr>
      </w:pPr>
    </w:p>
    <w:p w14:paraId="0FB57A29" w14:textId="2744CB6A" w:rsidR="009661B1" w:rsidRPr="000F1F53" w:rsidRDefault="009661B1" w:rsidP="009661B1">
      <w:pPr>
        <w:pStyle w:val="Titre2"/>
        <w:numPr>
          <w:ilvl w:val="1"/>
          <w:numId w:val="3"/>
        </w:numPr>
        <w:rPr>
          <w:rFonts w:cs="Tahoma"/>
          <w:sz w:val="18"/>
          <w:szCs w:val="18"/>
          <w:u w:val="single"/>
        </w:rPr>
      </w:pPr>
      <w:r w:rsidRPr="000F1F53">
        <w:rPr>
          <w:rFonts w:cs="Tahoma"/>
          <w:sz w:val="18"/>
          <w:szCs w:val="18"/>
          <w:u w:val="single"/>
        </w:rPr>
        <w:t xml:space="preserve"> </w:t>
      </w:r>
      <w:bookmarkStart w:id="118" w:name="_Toc180573990"/>
      <w:r w:rsidR="00D47ACB" w:rsidRPr="00D47ACB">
        <w:rPr>
          <w:rFonts w:cs="Tahoma"/>
          <w:sz w:val="18"/>
          <w:szCs w:val="18"/>
          <w:u w:val="single"/>
        </w:rPr>
        <w:t>Signature du marché public par le titulaire individuel</w:t>
      </w:r>
      <w:r w:rsidR="00D47ACB">
        <w:rPr>
          <w:rFonts w:cs="Tahoma"/>
          <w:sz w:val="18"/>
          <w:szCs w:val="18"/>
          <w:u w:val="single"/>
        </w:rPr>
        <w:t> :</w:t>
      </w:r>
      <w:bookmarkEnd w:id="118"/>
    </w:p>
    <w:p w14:paraId="401C4246" w14:textId="77777777" w:rsidR="009661B1" w:rsidRPr="000F1F53" w:rsidRDefault="009661B1" w:rsidP="009661B1">
      <w:pPr>
        <w:jc w:val="both"/>
        <w:rPr>
          <w:rFonts w:ascii="Tahoma" w:hAnsi="Tahoma" w:cs="Tahoma"/>
          <w:sz w:val="18"/>
          <w:szCs w:val="18"/>
        </w:rPr>
      </w:pPr>
    </w:p>
    <w:tbl>
      <w:tblPr>
        <w:tblW w:w="10780" w:type="dxa"/>
        <w:tblInd w:w="-571" w:type="dxa"/>
        <w:tblLayout w:type="fixed"/>
        <w:tblLook w:val="04A0" w:firstRow="1" w:lastRow="0" w:firstColumn="1" w:lastColumn="0" w:noHBand="0" w:noVBand="1"/>
      </w:tblPr>
      <w:tblGrid>
        <w:gridCol w:w="4401"/>
        <w:gridCol w:w="1701"/>
        <w:gridCol w:w="4678"/>
      </w:tblGrid>
      <w:tr w:rsidR="009661B1" w:rsidRPr="000F1F53" w14:paraId="098C521D" w14:textId="77777777" w:rsidTr="00F1002B">
        <w:tc>
          <w:tcPr>
            <w:tcW w:w="4401" w:type="dxa"/>
            <w:tcBorders>
              <w:top w:val="single" w:sz="4" w:space="0" w:color="000000"/>
              <w:left w:val="single" w:sz="4" w:space="0" w:color="000000"/>
              <w:bottom w:val="single" w:sz="4" w:space="0" w:color="000000"/>
              <w:right w:val="nil"/>
            </w:tcBorders>
            <w:vAlign w:val="center"/>
            <w:hideMark/>
          </w:tcPr>
          <w:p w14:paraId="172746EE" w14:textId="77777777" w:rsidR="009661B1" w:rsidRPr="000F1F53" w:rsidRDefault="009661B1" w:rsidP="00F1002B">
            <w:pPr>
              <w:tabs>
                <w:tab w:val="left" w:pos="851"/>
              </w:tabs>
              <w:jc w:val="center"/>
              <w:rPr>
                <w:rFonts w:ascii="Tahoma" w:hAnsi="Tahoma" w:cs="Tahoma"/>
                <w:b/>
                <w:bCs/>
                <w:sz w:val="18"/>
                <w:szCs w:val="18"/>
              </w:rPr>
            </w:pPr>
            <w:r w:rsidRPr="000F1F53">
              <w:rPr>
                <w:rFonts w:ascii="Tahoma" w:hAnsi="Tahoma" w:cs="Tahoma"/>
                <w:b/>
                <w:bCs/>
                <w:sz w:val="18"/>
                <w:szCs w:val="18"/>
              </w:rPr>
              <w:t>Nom, prénom et qualité</w:t>
            </w:r>
          </w:p>
          <w:p w14:paraId="58D8E796" w14:textId="77777777" w:rsidR="009661B1" w:rsidRPr="000F1F53" w:rsidRDefault="009661B1" w:rsidP="00F1002B">
            <w:pPr>
              <w:tabs>
                <w:tab w:val="left" w:pos="851"/>
              </w:tabs>
              <w:jc w:val="center"/>
              <w:rPr>
                <w:rFonts w:ascii="Tahoma" w:hAnsi="Tahoma" w:cs="Tahoma"/>
                <w:b/>
                <w:bCs/>
                <w:sz w:val="18"/>
                <w:szCs w:val="18"/>
              </w:rPr>
            </w:pPr>
            <w:r w:rsidRPr="000F1F53">
              <w:rPr>
                <w:rFonts w:ascii="Tahoma" w:hAnsi="Tahoma" w:cs="Tahoma"/>
                <w:b/>
                <w:bCs/>
                <w:sz w:val="18"/>
                <w:szCs w:val="18"/>
              </w:rPr>
              <w:t>du signataire (*)</w:t>
            </w:r>
          </w:p>
        </w:tc>
        <w:tc>
          <w:tcPr>
            <w:tcW w:w="1701" w:type="dxa"/>
            <w:tcBorders>
              <w:top w:val="single" w:sz="4" w:space="0" w:color="000000"/>
              <w:left w:val="single" w:sz="4" w:space="0" w:color="000000"/>
              <w:bottom w:val="single" w:sz="4" w:space="0" w:color="000000"/>
              <w:right w:val="nil"/>
            </w:tcBorders>
            <w:vAlign w:val="center"/>
            <w:hideMark/>
          </w:tcPr>
          <w:p w14:paraId="14393824" w14:textId="77777777" w:rsidR="009661B1" w:rsidRPr="000F1F53" w:rsidRDefault="009661B1" w:rsidP="00F1002B">
            <w:pPr>
              <w:tabs>
                <w:tab w:val="left" w:pos="851"/>
              </w:tabs>
              <w:jc w:val="center"/>
              <w:rPr>
                <w:rFonts w:ascii="Tahoma" w:hAnsi="Tahoma" w:cs="Tahoma"/>
                <w:b/>
                <w:bCs/>
                <w:sz w:val="18"/>
                <w:szCs w:val="18"/>
              </w:rPr>
            </w:pPr>
            <w:r w:rsidRPr="000F1F53">
              <w:rPr>
                <w:rFonts w:ascii="Tahoma" w:hAnsi="Tahoma" w:cs="Tahoma"/>
                <w:b/>
                <w:bCs/>
                <w:sz w:val="18"/>
                <w:szCs w:val="18"/>
              </w:rPr>
              <w:t>Lieu et date de signature</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722B7DF7" w14:textId="77777777" w:rsidR="009661B1" w:rsidRPr="000F1F53" w:rsidRDefault="009661B1" w:rsidP="00F1002B">
            <w:pPr>
              <w:tabs>
                <w:tab w:val="left" w:pos="851"/>
              </w:tabs>
              <w:jc w:val="center"/>
              <w:rPr>
                <w:rFonts w:ascii="Tahoma" w:hAnsi="Tahoma" w:cs="Tahoma"/>
                <w:b/>
                <w:bCs/>
                <w:sz w:val="18"/>
                <w:szCs w:val="18"/>
              </w:rPr>
            </w:pPr>
            <w:r w:rsidRPr="000F1F53">
              <w:rPr>
                <w:rFonts w:ascii="Tahoma" w:hAnsi="Tahoma" w:cs="Tahoma"/>
                <w:b/>
                <w:bCs/>
                <w:sz w:val="18"/>
                <w:szCs w:val="18"/>
              </w:rPr>
              <w:t>Signature</w:t>
            </w:r>
          </w:p>
        </w:tc>
      </w:tr>
      <w:tr w:rsidR="009661B1" w:rsidRPr="000F1F53" w14:paraId="74824008" w14:textId="77777777" w:rsidTr="00F1002B">
        <w:trPr>
          <w:trHeight w:val="1449"/>
        </w:trPr>
        <w:tc>
          <w:tcPr>
            <w:tcW w:w="4401" w:type="dxa"/>
            <w:tcBorders>
              <w:top w:val="single" w:sz="4" w:space="0" w:color="000000"/>
              <w:left w:val="single" w:sz="4" w:space="0" w:color="000000"/>
              <w:bottom w:val="single" w:sz="4" w:space="0" w:color="auto"/>
              <w:right w:val="nil"/>
            </w:tcBorders>
          </w:tcPr>
          <w:p w14:paraId="6736CCDE" w14:textId="77777777" w:rsidR="009661B1" w:rsidRPr="000F1F53" w:rsidRDefault="009661B1" w:rsidP="00F1002B">
            <w:pPr>
              <w:tabs>
                <w:tab w:val="left" w:pos="851"/>
              </w:tabs>
              <w:snapToGrid w:val="0"/>
              <w:jc w:val="both"/>
              <w:rPr>
                <w:rFonts w:ascii="Tahoma" w:hAnsi="Tahoma" w:cs="Tahoma"/>
                <w:b/>
                <w:bCs/>
                <w:sz w:val="18"/>
                <w:szCs w:val="18"/>
              </w:rPr>
            </w:pPr>
          </w:p>
        </w:tc>
        <w:tc>
          <w:tcPr>
            <w:tcW w:w="1701" w:type="dxa"/>
            <w:tcBorders>
              <w:top w:val="single" w:sz="4" w:space="0" w:color="000000"/>
              <w:left w:val="single" w:sz="4" w:space="0" w:color="000000"/>
              <w:bottom w:val="single" w:sz="4" w:space="0" w:color="auto"/>
              <w:right w:val="nil"/>
            </w:tcBorders>
          </w:tcPr>
          <w:p w14:paraId="3C5E528A" w14:textId="77777777" w:rsidR="009661B1" w:rsidRPr="000F1F53" w:rsidRDefault="009661B1" w:rsidP="00F1002B">
            <w:pPr>
              <w:tabs>
                <w:tab w:val="left" w:pos="851"/>
              </w:tabs>
              <w:snapToGrid w:val="0"/>
              <w:jc w:val="both"/>
              <w:rPr>
                <w:rFonts w:ascii="Tahoma" w:hAnsi="Tahoma" w:cs="Tahoma"/>
                <w:b/>
                <w:bCs/>
                <w:sz w:val="18"/>
                <w:szCs w:val="18"/>
              </w:rPr>
            </w:pPr>
          </w:p>
          <w:p w14:paraId="09915592" w14:textId="77777777" w:rsidR="009661B1" w:rsidRPr="000F1F53" w:rsidRDefault="009661B1" w:rsidP="00F1002B">
            <w:pPr>
              <w:tabs>
                <w:tab w:val="left" w:pos="851"/>
              </w:tabs>
              <w:snapToGrid w:val="0"/>
              <w:jc w:val="both"/>
              <w:rPr>
                <w:rFonts w:ascii="Tahoma" w:hAnsi="Tahoma" w:cs="Tahoma"/>
                <w:b/>
                <w:bCs/>
                <w:sz w:val="18"/>
                <w:szCs w:val="18"/>
              </w:rPr>
            </w:pPr>
          </w:p>
          <w:p w14:paraId="278C88EC" w14:textId="77777777" w:rsidR="009661B1" w:rsidRPr="000F1F53" w:rsidRDefault="009661B1" w:rsidP="00F1002B">
            <w:pPr>
              <w:tabs>
                <w:tab w:val="left" w:pos="851"/>
              </w:tabs>
              <w:snapToGrid w:val="0"/>
              <w:jc w:val="both"/>
              <w:rPr>
                <w:rFonts w:ascii="Tahoma" w:hAnsi="Tahoma" w:cs="Tahoma"/>
                <w:b/>
                <w:bCs/>
                <w:sz w:val="18"/>
                <w:szCs w:val="18"/>
              </w:rPr>
            </w:pPr>
          </w:p>
          <w:p w14:paraId="556D9921" w14:textId="77777777" w:rsidR="009661B1" w:rsidRPr="000F1F53" w:rsidRDefault="009661B1" w:rsidP="00F1002B">
            <w:pPr>
              <w:tabs>
                <w:tab w:val="left" w:pos="851"/>
              </w:tabs>
              <w:snapToGrid w:val="0"/>
              <w:jc w:val="both"/>
              <w:rPr>
                <w:rFonts w:ascii="Tahoma" w:hAnsi="Tahoma" w:cs="Tahoma"/>
                <w:b/>
                <w:bCs/>
                <w:sz w:val="18"/>
                <w:szCs w:val="18"/>
              </w:rPr>
            </w:pPr>
          </w:p>
          <w:p w14:paraId="68986732" w14:textId="77777777" w:rsidR="009661B1" w:rsidRPr="000F1F53" w:rsidRDefault="009661B1" w:rsidP="00F1002B">
            <w:pPr>
              <w:tabs>
                <w:tab w:val="left" w:pos="851"/>
              </w:tabs>
              <w:snapToGrid w:val="0"/>
              <w:jc w:val="both"/>
              <w:rPr>
                <w:rFonts w:ascii="Tahoma" w:hAnsi="Tahoma" w:cs="Tahoma"/>
                <w:b/>
                <w:bCs/>
                <w:sz w:val="18"/>
                <w:szCs w:val="18"/>
              </w:rPr>
            </w:pPr>
          </w:p>
        </w:tc>
        <w:tc>
          <w:tcPr>
            <w:tcW w:w="4678" w:type="dxa"/>
            <w:tcBorders>
              <w:top w:val="single" w:sz="4" w:space="0" w:color="000000"/>
              <w:left w:val="single" w:sz="4" w:space="0" w:color="000000"/>
              <w:bottom w:val="single" w:sz="4" w:space="0" w:color="auto"/>
              <w:right w:val="single" w:sz="4" w:space="0" w:color="000000"/>
            </w:tcBorders>
          </w:tcPr>
          <w:p w14:paraId="39BBCBB2" w14:textId="77777777" w:rsidR="009661B1" w:rsidRPr="000F1F53" w:rsidRDefault="009661B1" w:rsidP="00F1002B">
            <w:pPr>
              <w:tabs>
                <w:tab w:val="left" w:pos="851"/>
              </w:tabs>
              <w:snapToGrid w:val="0"/>
              <w:jc w:val="both"/>
              <w:rPr>
                <w:rFonts w:ascii="Tahoma" w:hAnsi="Tahoma" w:cs="Tahoma"/>
                <w:b/>
                <w:bCs/>
                <w:sz w:val="18"/>
                <w:szCs w:val="18"/>
              </w:rPr>
            </w:pPr>
          </w:p>
        </w:tc>
      </w:tr>
    </w:tbl>
    <w:p w14:paraId="43DF60FA" w14:textId="09987DB9" w:rsidR="009661B1" w:rsidRDefault="009661B1" w:rsidP="009661B1">
      <w:pPr>
        <w:tabs>
          <w:tab w:val="left" w:pos="851"/>
        </w:tabs>
        <w:spacing w:line="276" w:lineRule="auto"/>
        <w:jc w:val="both"/>
        <w:rPr>
          <w:rFonts w:ascii="Tahoma" w:hAnsi="Tahoma" w:cs="Tahoma"/>
          <w:sz w:val="18"/>
          <w:szCs w:val="18"/>
        </w:rPr>
      </w:pPr>
      <w:r w:rsidRPr="000F1F53">
        <w:rPr>
          <w:rFonts w:ascii="Tahoma" w:hAnsi="Tahoma" w:cs="Tahoma"/>
          <w:sz w:val="18"/>
          <w:szCs w:val="18"/>
        </w:rPr>
        <w:t>(*) Le signataire doit avoir le pouvoir d’engager la personne qu’il représente.</w:t>
      </w:r>
    </w:p>
    <w:p w14:paraId="3A1BCF04" w14:textId="57E197C1" w:rsidR="00D47ACB" w:rsidRDefault="00D47ACB" w:rsidP="009661B1">
      <w:pPr>
        <w:tabs>
          <w:tab w:val="left" w:pos="851"/>
        </w:tabs>
        <w:spacing w:line="276" w:lineRule="auto"/>
        <w:jc w:val="both"/>
        <w:rPr>
          <w:rFonts w:ascii="Tahoma" w:hAnsi="Tahoma" w:cs="Tahoma"/>
          <w:sz w:val="18"/>
          <w:szCs w:val="18"/>
        </w:rPr>
      </w:pPr>
    </w:p>
    <w:p w14:paraId="655E3DF8" w14:textId="5C869773" w:rsidR="00D47ACB" w:rsidRDefault="00D47ACB" w:rsidP="00D47ACB">
      <w:pPr>
        <w:spacing w:line="276" w:lineRule="auto"/>
        <w:jc w:val="both"/>
        <w:rPr>
          <w:rFonts w:ascii="Tahoma" w:hAnsi="Tahoma" w:cs="Tahoma"/>
          <w:sz w:val="18"/>
          <w:szCs w:val="18"/>
        </w:rPr>
      </w:pPr>
      <w:r w:rsidRPr="000F1F53">
        <w:rPr>
          <w:rFonts w:ascii="Tahoma" w:hAnsi="Tahoma" w:cs="Tahoma"/>
          <w:sz w:val="18"/>
          <w:szCs w:val="18"/>
        </w:rPr>
        <w:t>Le titulaire doit retourner les documents du contrat via la plateforme PLACE, signés électroniquement au moyen d’un certificat de signature et d’un outil de signature respectant les exigences conforme à l’arrêté du 22/03/19 relatif à la signature électronique des contrats de la commande publique (annexe 12 du Code de la Commande Publique), ou par voie postale avec une signature manuscrite original (aucune signature scannée ne sera acceptée), dans le cas où vous ne disposez pas d’une signature électronique, afin vous notifier le marché, à défaut votre offre sera rejetée.</w:t>
      </w:r>
    </w:p>
    <w:p w14:paraId="1BC1BAC9" w14:textId="2E804654" w:rsidR="00A879FE" w:rsidRDefault="00A879FE" w:rsidP="00D47ACB">
      <w:pPr>
        <w:spacing w:line="276" w:lineRule="auto"/>
        <w:jc w:val="both"/>
        <w:rPr>
          <w:rFonts w:ascii="Tahoma" w:hAnsi="Tahoma" w:cs="Tahoma"/>
          <w:sz w:val="18"/>
          <w:szCs w:val="18"/>
        </w:rPr>
      </w:pPr>
    </w:p>
    <w:p w14:paraId="0767179F" w14:textId="6ECE792E" w:rsidR="00D47ACB" w:rsidRPr="000F1F53" w:rsidRDefault="00D47ACB" w:rsidP="00D47ACB">
      <w:pPr>
        <w:pStyle w:val="Titre2"/>
        <w:numPr>
          <w:ilvl w:val="1"/>
          <w:numId w:val="3"/>
        </w:numPr>
        <w:rPr>
          <w:rFonts w:cs="Tahoma"/>
          <w:sz w:val="18"/>
          <w:szCs w:val="18"/>
          <w:u w:val="single"/>
        </w:rPr>
      </w:pPr>
      <w:r>
        <w:rPr>
          <w:rFonts w:cs="Tahoma"/>
          <w:sz w:val="18"/>
          <w:szCs w:val="18"/>
          <w:u w:val="single"/>
        </w:rPr>
        <w:t xml:space="preserve"> </w:t>
      </w:r>
      <w:bookmarkStart w:id="119" w:name="_Toc180573991"/>
      <w:r w:rsidRPr="00D47ACB">
        <w:rPr>
          <w:rFonts w:cs="Tahoma"/>
          <w:sz w:val="18"/>
          <w:szCs w:val="18"/>
          <w:u w:val="single"/>
        </w:rPr>
        <w:t>Signature du marché public en cas de groupement, le mandataire dûment habilité ou chaque membre du groupement</w:t>
      </w:r>
      <w:bookmarkEnd w:id="119"/>
    </w:p>
    <w:p w14:paraId="1CBE04BA" w14:textId="77777777" w:rsidR="00D47ACB" w:rsidRPr="00D47ACB" w:rsidRDefault="00D47ACB" w:rsidP="00D47ACB">
      <w:pPr>
        <w:pStyle w:val="fcase1ertab"/>
        <w:tabs>
          <w:tab w:val="left" w:pos="851"/>
        </w:tabs>
        <w:ind w:left="0" w:firstLine="0"/>
        <w:rPr>
          <w:rFonts w:ascii="Tahoma" w:hAnsi="Tahoma" w:cs="Tahoma"/>
          <w:sz w:val="18"/>
          <w:szCs w:val="18"/>
        </w:rPr>
      </w:pPr>
      <w:r w:rsidRPr="00D47ACB">
        <w:rPr>
          <w:rFonts w:ascii="Tahoma" w:hAnsi="Tahoma" w:cs="Tahoma"/>
          <w:sz w:val="18"/>
          <w:szCs w:val="18"/>
        </w:rPr>
        <w:t>En cas de groupement conjoint, le mandataire du groupement est :</w:t>
      </w:r>
    </w:p>
    <w:p w14:paraId="40C80FE3" w14:textId="77777777" w:rsidR="00D47ACB" w:rsidRPr="00D47ACB" w:rsidRDefault="00D47ACB" w:rsidP="00D47ACB">
      <w:pPr>
        <w:pStyle w:val="fcase1ertab"/>
        <w:tabs>
          <w:tab w:val="left" w:pos="851"/>
        </w:tabs>
        <w:rPr>
          <w:rFonts w:ascii="Tahoma" w:hAnsi="Tahoma" w:cs="Tahoma"/>
          <w:sz w:val="18"/>
          <w:szCs w:val="18"/>
        </w:rPr>
      </w:pPr>
      <w:r w:rsidRPr="00D47ACB">
        <w:rPr>
          <w:rFonts w:ascii="Tahoma" w:hAnsi="Tahoma" w:cs="Tahoma"/>
          <w:i/>
          <w:iCs/>
          <w:sz w:val="18"/>
          <w:szCs w:val="18"/>
        </w:rPr>
        <w:t>(Cocher la case correspondante.)</w:t>
      </w:r>
    </w:p>
    <w:p w14:paraId="561659C5" w14:textId="77777777" w:rsidR="00D47ACB" w:rsidRPr="00D47ACB" w:rsidRDefault="00D47ACB" w:rsidP="00D47ACB">
      <w:pPr>
        <w:pStyle w:val="fcase1ertab"/>
        <w:tabs>
          <w:tab w:val="clear" w:pos="426"/>
          <w:tab w:val="left" w:pos="851"/>
        </w:tabs>
        <w:spacing w:before="120"/>
        <w:ind w:left="0" w:firstLine="851"/>
        <w:rPr>
          <w:rFonts w:ascii="Tahoma" w:hAnsi="Tahoma" w:cs="Tahoma"/>
          <w:sz w:val="18"/>
          <w:szCs w:val="18"/>
        </w:rPr>
      </w:pP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DF3D81">
        <w:rPr>
          <w:rFonts w:ascii="Tahoma" w:hAnsi="Tahoma" w:cs="Tahoma"/>
          <w:sz w:val="18"/>
          <w:szCs w:val="18"/>
        </w:rPr>
      </w:r>
      <w:r w:rsidR="00DF3D81">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i/>
          <w:iCs/>
          <w:sz w:val="18"/>
          <w:szCs w:val="18"/>
        </w:rPr>
        <w:t xml:space="preserve"> </w:t>
      </w:r>
      <w:r w:rsidRPr="00D47ACB">
        <w:rPr>
          <w:rFonts w:ascii="Tahoma" w:hAnsi="Tahoma" w:cs="Tahoma"/>
          <w:sz w:val="18"/>
          <w:szCs w:val="18"/>
        </w:rPr>
        <w:t>Conjoint</w:t>
      </w:r>
      <w:r w:rsidRPr="00D47ACB">
        <w:rPr>
          <w:rFonts w:ascii="Tahoma" w:hAnsi="Tahoma" w:cs="Tahoma"/>
          <w:sz w:val="18"/>
          <w:szCs w:val="18"/>
        </w:rPr>
        <w:tab/>
      </w:r>
      <w:r w:rsidRPr="00D47ACB">
        <w:rPr>
          <w:rFonts w:ascii="Tahoma" w:hAnsi="Tahoma" w:cs="Tahoma"/>
          <w:sz w:val="18"/>
          <w:szCs w:val="18"/>
        </w:rPr>
        <w:tab/>
        <w:t>OU</w:t>
      </w:r>
      <w:r w:rsidRPr="00D47ACB">
        <w:rPr>
          <w:rFonts w:ascii="Tahoma" w:hAnsi="Tahoma" w:cs="Tahoma"/>
          <w:sz w:val="18"/>
          <w:szCs w:val="18"/>
        </w:rPr>
        <w:tab/>
      </w:r>
      <w:r w:rsidRPr="00D47ACB">
        <w:rPr>
          <w:rFonts w:ascii="Tahoma" w:hAnsi="Tahoma" w:cs="Tahoma"/>
          <w:sz w:val="18"/>
          <w:szCs w:val="18"/>
        </w:rPr>
        <w:tab/>
      </w: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DF3D81">
        <w:rPr>
          <w:rFonts w:ascii="Tahoma" w:hAnsi="Tahoma" w:cs="Tahoma"/>
          <w:sz w:val="18"/>
          <w:szCs w:val="18"/>
        </w:rPr>
      </w:r>
      <w:r w:rsidR="00DF3D81">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iCs/>
          <w:sz w:val="18"/>
          <w:szCs w:val="18"/>
        </w:rPr>
        <w:t xml:space="preserve"> </w:t>
      </w:r>
      <w:r w:rsidRPr="00D47ACB">
        <w:rPr>
          <w:rFonts w:ascii="Tahoma" w:hAnsi="Tahoma" w:cs="Tahoma"/>
          <w:sz w:val="18"/>
          <w:szCs w:val="18"/>
        </w:rPr>
        <w:t>Solidaire</w:t>
      </w:r>
    </w:p>
    <w:p w14:paraId="327EC065" w14:textId="77777777" w:rsidR="00D47ACB" w:rsidRPr="00D47ACB" w:rsidRDefault="00D47ACB" w:rsidP="00D47ACB">
      <w:pPr>
        <w:tabs>
          <w:tab w:val="left" w:pos="851"/>
        </w:tabs>
        <w:rPr>
          <w:rFonts w:ascii="Tahoma" w:hAnsi="Tahoma" w:cs="Tahoma"/>
          <w:sz w:val="18"/>
          <w:szCs w:val="18"/>
        </w:rPr>
      </w:pPr>
    </w:p>
    <w:p w14:paraId="43A7B6C3" w14:textId="77777777" w:rsidR="00D47ACB" w:rsidRPr="00D47ACB" w:rsidRDefault="00D47ACB" w:rsidP="00D47ACB">
      <w:pPr>
        <w:pStyle w:val="fcasegauche"/>
        <w:tabs>
          <w:tab w:val="left" w:pos="426"/>
          <w:tab w:val="left" w:pos="851"/>
        </w:tabs>
        <w:spacing w:after="0"/>
        <w:ind w:left="0" w:firstLine="0"/>
        <w:jc w:val="left"/>
        <w:rPr>
          <w:rFonts w:ascii="Tahoma" w:hAnsi="Tahoma" w:cs="Tahoma"/>
          <w:sz w:val="18"/>
          <w:szCs w:val="18"/>
        </w:rPr>
      </w:pP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DF3D81">
        <w:rPr>
          <w:rFonts w:ascii="Tahoma" w:hAnsi="Tahoma" w:cs="Tahoma"/>
          <w:sz w:val="18"/>
          <w:szCs w:val="18"/>
        </w:rPr>
      </w:r>
      <w:r w:rsidR="00DF3D81">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sz w:val="18"/>
          <w:szCs w:val="18"/>
        </w:rPr>
        <w:t xml:space="preserve"> Les membres du groupement ont donné mandat au mandataire, qui signe le présent acte d’engagement :</w:t>
      </w:r>
    </w:p>
    <w:p w14:paraId="141B290A" w14:textId="77777777" w:rsidR="00D47ACB" w:rsidRPr="00D47ACB" w:rsidRDefault="00D47ACB" w:rsidP="00D47ACB">
      <w:pPr>
        <w:tabs>
          <w:tab w:val="left" w:pos="851"/>
        </w:tabs>
        <w:rPr>
          <w:rFonts w:ascii="Tahoma" w:hAnsi="Tahoma" w:cs="Tahoma"/>
          <w:sz w:val="18"/>
          <w:szCs w:val="18"/>
        </w:rPr>
      </w:pPr>
      <w:r w:rsidRPr="00D47ACB">
        <w:rPr>
          <w:rFonts w:ascii="Tahoma" w:hAnsi="Tahoma" w:cs="Tahoma"/>
          <w:i/>
          <w:sz w:val="18"/>
          <w:szCs w:val="18"/>
        </w:rPr>
        <w:t>(Cocher la ou les cases correspondantes.)</w:t>
      </w:r>
    </w:p>
    <w:p w14:paraId="71022212" w14:textId="77777777" w:rsidR="00D47ACB" w:rsidRPr="00D47ACB" w:rsidRDefault="00D47ACB" w:rsidP="00D47ACB">
      <w:pPr>
        <w:pStyle w:val="fcasegauche"/>
        <w:tabs>
          <w:tab w:val="left" w:pos="426"/>
          <w:tab w:val="left" w:pos="851"/>
        </w:tabs>
        <w:spacing w:after="0"/>
        <w:ind w:left="0" w:firstLine="0"/>
        <w:jc w:val="left"/>
        <w:rPr>
          <w:rFonts w:ascii="Tahoma" w:hAnsi="Tahoma" w:cs="Tahoma"/>
          <w:sz w:val="18"/>
          <w:szCs w:val="18"/>
        </w:rPr>
      </w:pPr>
    </w:p>
    <w:p w14:paraId="79E20AA4" w14:textId="77777777" w:rsidR="00D47ACB" w:rsidRPr="00D47ACB" w:rsidRDefault="00D47ACB" w:rsidP="00D47ACB">
      <w:pPr>
        <w:tabs>
          <w:tab w:val="left" w:pos="851"/>
        </w:tabs>
        <w:ind w:left="1695" w:hanging="1695"/>
        <w:rPr>
          <w:rFonts w:ascii="Tahoma" w:hAnsi="Tahoma" w:cs="Tahoma"/>
          <w:sz w:val="18"/>
          <w:szCs w:val="18"/>
        </w:rPr>
      </w:pPr>
      <w:r w:rsidRPr="00D47ACB">
        <w:rPr>
          <w:rFonts w:ascii="Tahoma" w:hAnsi="Tahoma" w:cs="Tahoma"/>
          <w:sz w:val="18"/>
          <w:szCs w:val="18"/>
        </w:rPr>
        <w:tab/>
      </w: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DF3D81">
        <w:rPr>
          <w:rFonts w:ascii="Tahoma" w:hAnsi="Tahoma" w:cs="Tahoma"/>
          <w:sz w:val="18"/>
          <w:szCs w:val="18"/>
        </w:rPr>
      </w:r>
      <w:r w:rsidR="00DF3D81">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sz w:val="18"/>
          <w:szCs w:val="18"/>
        </w:rPr>
        <w:tab/>
        <w:t>pour signer le présent acte d’engagement en leur nom et pour leur compte, pour les représenter vis-à-vis de l’acheteur et pour coordonner l’ensemble des prestations ;</w:t>
      </w:r>
    </w:p>
    <w:p w14:paraId="6FBF2A64" w14:textId="77777777" w:rsidR="00D47ACB" w:rsidRPr="00D47ACB" w:rsidRDefault="00D47ACB" w:rsidP="00D47ACB">
      <w:pPr>
        <w:tabs>
          <w:tab w:val="left" w:pos="851"/>
        </w:tabs>
        <w:ind w:left="1701"/>
        <w:rPr>
          <w:rFonts w:ascii="Tahoma" w:hAnsi="Tahoma" w:cs="Tahoma"/>
          <w:sz w:val="18"/>
          <w:szCs w:val="18"/>
        </w:rPr>
      </w:pPr>
      <w:r w:rsidRPr="00D47ACB">
        <w:rPr>
          <w:rFonts w:ascii="Tahoma" w:hAnsi="Tahoma" w:cs="Tahoma"/>
          <w:i/>
          <w:sz w:val="18"/>
          <w:szCs w:val="18"/>
        </w:rPr>
        <w:t>(Joindre les pouvoirs en annexe du présent document)</w:t>
      </w:r>
    </w:p>
    <w:p w14:paraId="13CA1F10" w14:textId="77777777" w:rsidR="00D47ACB" w:rsidRPr="00D47ACB" w:rsidRDefault="00D47ACB" w:rsidP="00D47ACB">
      <w:pPr>
        <w:tabs>
          <w:tab w:val="left" w:pos="851"/>
        </w:tabs>
        <w:rPr>
          <w:rFonts w:ascii="Tahoma" w:hAnsi="Tahoma" w:cs="Tahoma"/>
          <w:sz w:val="18"/>
          <w:szCs w:val="18"/>
        </w:rPr>
      </w:pPr>
    </w:p>
    <w:p w14:paraId="4C166F78" w14:textId="77777777" w:rsidR="00D47ACB" w:rsidRPr="00D47ACB" w:rsidRDefault="00D47ACB" w:rsidP="00D47ACB">
      <w:pPr>
        <w:tabs>
          <w:tab w:val="left" w:pos="851"/>
        </w:tabs>
        <w:ind w:left="1701" w:hanging="850"/>
        <w:jc w:val="both"/>
        <w:rPr>
          <w:rFonts w:ascii="Tahoma" w:hAnsi="Tahoma" w:cs="Tahoma"/>
          <w:iCs/>
          <w:sz w:val="18"/>
          <w:szCs w:val="18"/>
        </w:rPr>
      </w:pP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DF3D81">
        <w:rPr>
          <w:rFonts w:ascii="Tahoma" w:hAnsi="Tahoma" w:cs="Tahoma"/>
          <w:sz w:val="18"/>
          <w:szCs w:val="18"/>
        </w:rPr>
      </w:r>
      <w:r w:rsidR="00DF3D81">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sz w:val="18"/>
          <w:szCs w:val="18"/>
        </w:rPr>
        <w:tab/>
        <w:t>pour signer, en leur nom et pour leur compte, les modifications ultérieures du marché public ;</w:t>
      </w:r>
    </w:p>
    <w:p w14:paraId="13BF3373" w14:textId="77777777" w:rsidR="00D47ACB" w:rsidRPr="00D47ACB" w:rsidRDefault="00D47ACB" w:rsidP="00D47ACB">
      <w:pPr>
        <w:tabs>
          <w:tab w:val="left" w:pos="851"/>
        </w:tabs>
        <w:ind w:left="1701"/>
        <w:rPr>
          <w:rFonts w:ascii="Tahoma" w:hAnsi="Tahoma" w:cs="Tahoma"/>
          <w:sz w:val="18"/>
          <w:szCs w:val="18"/>
        </w:rPr>
      </w:pPr>
      <w:r w:rsidRPr="00D47ACB">
        <w:rPr>
          <w:rFonts w:ascii="Tahoma" w:hAnsi="Tahoma" w:cs="Tahoma"/>
          <w:i/>
          <w:sz w:val="18"/>
          <w:szCs w:val="18"/>
        </w:rPr>
        <w:t>(Joindre les pouvoirs en annexe du présent document)</w:t>
      </w:r>
    </w:p>
    <w:p w14:paraId="292588FD" w14:textId="77777777" w:rsidR="00D47ACB" w:rsidRPr="00D47ACB" w:rsidRDefault="00D47ACB" w:rsidP="00D47ACB">
      <w:pPr>
        <w:tabs>
          <w:tab w:val="left" w:pos="851"/>
        </w:tabs>
        <w:rPr>
          <w:rFonts w:ascii="Tahoma" w:hAnsi="Tahoma" w:cs="Tahoma"/>
          <w:iCs/>
          <w:sz w:val="18"/>
          <w:szCs w:val="18"/>
        </w:rPr>
      </w:pPr>
    </w:p>
    <w:p w14:paraId="20050CF5" w14:textId="77777777" w:rsidR="00D47ACB" w:rsidRPr="00D47ACB" w:rsidRDefault="00D47ACB" w:rsidP="00D47ACB">
      <w:pPr>
        <w:tabs>
          <w:tab w:val="left" w:pos="851"/>
        </w:tabs>
        <w:ind w:left="1134" w:hanging="850"/>
        <w:rPr>
          <w:rFonts w:ascii="Tahoma" w:hAnsi="Tahoma" w:cs="Tahoma"/>
          <w:sz w:val="18"/>
          <w:szCs w:val="18"/>
        </w:rPr>
      </w:pPr>
      <w:r w:rsidRPr="00D47ACB">
        <w:rPr>
          <w:rFonts w:ascii="Tahoma" w:hAnsi="Tahoma" w:cs="Tahoma"/>
          <w:sz w:val="18"/>
          <w:szCs w:val="18"/>
        </w:rPr>
        <w:tab/>
      </w: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DF3D81">
        <w:rPr>
          <w:rFonts w:ascii="Tahoma" w:hAnsi="Tahoma" w:cs="Tahoma"/>
          <w:sz w:val="18"/>
          <w:szCs w:val="18"/>
        </w:rPr>
      </w:r>
      <w:r w:rsidR="00DF3D81">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i/>
          <w:iCs/>
          <w:sz w:val="18"/>
          <w:szCs w:val="18"/>
        </w:rPr>
        <w:t xml:space="preserve"> </w:t>
      </w:r>
      <w:r w:rsidRPr="00D47ACB">
        <w:rPr>
          <w:rFonts w:ascii="Tahoma" w:hAnsi="Tahoma" w:cs="Tahoma"/>
          <w:sz w:val="18"/>
          <w:szCs w:val="18"/>
        </w:rPr>
        <w:tab/>
        <w:t xml:space="preserve">     ont donné mandat au mandataire dans les conditions définies par les pouvoirs joints en annexe.</w:t>
      </w:r>
    </w:p>
    <w:p w14:paraId="7CCECB92" w14:textId="77777777" w:rsidR="00D47ACB" w:rsidRPr="00D47ACB" w:rsidRDefault="00D47ACB" w:rsidP="00D47ACB">
      <w:pPr>
        <w:tabs>
          <w:tab w:val="left" w:pos="851"/>
        </w:tabs>
        <w:rPr>
          <w:rFonts w:ascii="Tahoma" w:hAnsi="Tahoma" w:cs="Tahoma"/>
          <w:sz w:val="18"/>
          <w:szCs w:val="18"/>
        </w:rPr>
      </w:pPr>
    </w:p>
    <w:p w14:paraId="2464A590" w14:textId="77777777" w:rsidR="00D47ACB" w:rsidRPr="00D47ACB" w:rsidRDefault="00D47ACB" w:rsidP="00D47ACB">
      <w:pPr>
        <w:tabs>
          <w:tab w:val="left" w:pos="851"/>
        </w:tabs>
        <w:rPr>
          <w:rFonts w:ascii="Tahoma" w:hAnsi="Tahoma" w:cs="Tahoma"/>
          <w:i/>
          <w:sz w:val="18"/>
          <w:szCs w:val="18"/>
        </w:rPr>
      </w:pP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DF3D81">
        <w:rPr>
          <w:rFonts w:ascii="Tahoma" w:hAnsi="Tahoma" w:cs="Tahoma"/>
          <w:sz w:val="18"/>
          <w:szCs w:val="18"/>
        </w:rPr>
      </w:r>
      <w:r w:rsidR="00DF3D81">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sz w:val="18"/>
          <w:szCs w:val="18"/>
        </w:rPr>
        <w:t xml:space="preserve"> Les membres du groupement, qui signent le présent acte d’engagement :</w:t>
      </w:r>
    </w:p>
    <w:p w14:paraId="4430532A" w14:textId="77777777" w:rsidR="00D47ACB" w:rsidRPr="00D47ACB" w:rsidRDefault="00D47ACB" w:rsidP="00D47ACB">
      <w:pPr>
        <w:tabs>
          <w:tab w:val="left" w:pos="851"/>
        </w:tabs>
        <w:rPr>
          <w:rFonts w:ascii="Tahoma" w:hAnsi="Tahoma" w:cs="Tahoma"/>
          <w:sz w:val="18"/>
          <w:szCs w:val="18"/>
        </w:rPr>
      </w:pPr>
      <w:r w:rsidRPr="00D47ACB">
        <w:rPr>
          <w:rFonts w:ascii="Tahoma" w:hAnsi="Tahoma" w:cs="Tahoma"/>
          <w:i/>
          <w:sz w:val="18"/>
          <w:szCs w:val="18"/>
        </w:rPr>
        <w:t>(Cocher la case correspondante.)</w:t>
      </w:r>
    </w:p>
    <w:p w14:paraId="0CF34189" w14:textId="77777777" w:rsidR="00D47ACB" w:rsidRPr="00D47ACB" w:rsidRDefault="00D47ACB" w:rsidP="00D47ACB">
      <w:pPr>
        <w:tabs>
          <w:tab w:val="left" w:pos="851"/>
        </w:tabs>
        <w:rPr>
          <w:rFonts w:ascii="Tahoma" w:hAnsi="Tahoma" w:cs="Tahoma"/>
          <w:sz w:val="18"/>
          <w:szCs w:val="18"/>
        </w:rPr>
      </w:pPr>
    </w:p>
    <w:p w14:paraId="6B25DEFD" w14:textId="77777777" w:rsidR="00D47ACB" w:rsidRPr="00D47ACB" w:rsidRDefault="00D47ACB" w:rsidP="00D47ACB">
      <w:pPr>
        <w:tabs>
          <w:tab w:val="left" w:pos="851"/>
        </w:tabs>
        <w:ind w:left="1701" w:hanging="850"/>
        <w:jc w:val="both"/>
        <w:rPr>
          <w:rFonts w:ascii="Tahoma" w:hAnsi="Tahoma" w:cs="Tahoma"/>
          <w:sz w:val="18"/>
          <w:szCs w:val="18"/>
        </w:rPr>
      </w:pP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DF3D81">
        <w:rPr>
          <w:rFonts w:ascii="Tahoma" w:hAnsi="Tahoma" w:cs="Tahoma"/>
          <w:sz w:val="18"/>
          <w:szCs w:val="18"/>
        </w:rPr>
      </w:r>
      <w:r w:rsidR="00DF3D81">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sz w:val="18"/>
          <w:szCs w:val="18"/>
        </w:rPr>
        <w:tab/>
        <w:t>donnent mandat au mandataire, qui l’accepte, pour les représenter vis-à-vis de l’acheteur et pour coordonner l’ensemble des prestations ;</w:t>
      </w:r>
    </w:p>
    <w:p w14:paraId="26E86EEC" w14:textId="77777777" w:rsidR="00D47ACB" w:rsidRPr="00D47ACB" w:rsidRDefault="00D47ACB" w:rsidP="00D47ACB">
      <w:pPr>
        <w:tabs>
          <w:tab w:val="left" w:pos="851"/>
        </w:tabs>
        <w:ind w:left="1701" w:hanging="850"/>
        <w:jc w:val="both"/>
        <w:rPr>
          <w:rFonts w:ascii="Tahoma" w:hAnsi="Tahoma" w:cs="Tahoma"/>
          <w:sz w:val="18"/>
          <w:szCs w:val="18"/>
        </w:rPr>
      </w:pPr>
    </w:p>
    <w:p w14:paraId="3DF41380" w14:textId="77777777" w:rsidR="00D47ACB" w:rsidRPr="00D47ACB" w:rsidRDefault="00D47ACB" w:rsidP="00D47ACB">
      <w:pPr>
        <w:tabs>
          <w:tab w:val="left" w:pos="851"/>
        </w:tabs>
        <w:ind w:left="1701" w:hanging="850"/>
        <w:jc w:val="both"/>
        <w:rPr>
          <w:rFonts w:ascii="Tahoma" w:hAnsi="Tahoma" w:cs="Tahoma"/>
          <w:sz w:val="18"/>
          <w:szCs w:val="18"/>
        </w:rPr>
      </w:pP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DF3D81">
        <w:rPr>
          <w:rFonts w:ascii="Tahoma" w:hAnsi="Tahoma" w:cs="Tahoma"/>
          <w:sz w:val="18"/>
          <w:szCs w:val="18"/>
        </w:rPr>
      </w:r>
      <w:r w:rsidR="00DF3D81">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sz w:val="18"/>
          <w:szCs w:val="18"/>
        </w:rPr>
        <w:tab/>
        <w:t>donnent mandat au mandataire, qui l’accepte, pour signer, en leur nom et pour leur compte, les modifications ultérieures du marché public ;</w:t>
      </w:r>
    </w:p>
    <w:p w14:paraId="579CDF14" w14:textId="77777777" w:rsidR="00D47ACB" w:rsidRPr="00D47ACB" w:rsidRDefault="00D47ACB" w:rsidP="00D47ACB">
      <w:pPr>
        <w:tabs>
          <w:tab w:val="left" w:pos="851"/>
        </w:tabs>
        <w:ind w:left="1701" w:hanging="850"/>
        <w:jc w:val="both"/>
        <w:rPr>
          <w:rFonts w:ascii="Tahoma" w:hAnsi="Tahoma" w:cs="Tahoma"/>
          <w:iCs/>
          <w:sz w:val="18"/>
          <w:szCs w:val="18"/>
        </w:rPr>
      </w:pPr>
    </w:p>
    <w:p w14:paraId="3826EA58" w14:textId="77777777" w:rsidR="00D47ACB" w:rsidRPr="00D47ACB" w:rsidRDefault="00D47ACB" w:rsidP="00D47ACB">
      <w:pPr>
        <w:tabs>
          <w:tab w:val="left" w:pos="851"/>
        </w:tabs>
        <w:ind w:left="1134" w:hanging="850"/>
        <w:rPr>
          <w:rFonts w:ascii="Tahoma" w:hAnsi="Tahoma" w:cs="Tahoma"/>
          <w:i/>
          <w:sz w:val="18"/>
          <w:szCs w:val="18"/>
        </w:rPr>
      </w:pPr>
      <w:r w:rsidRPr="00D47ACB">
        <w:rPr>
          <w:rFonts w:ascii="Tahoma" w:hAnsi="Tahoma" w:cs="Tahoma"/>
          <w:sz w:val="18"/>
          <w:szCs w:val="18"/>
        </w:rPr>
        <w:tab/>
      </w: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DF3D81">
        <w:rPr>
          <w:rFonts w:ascii="Tahoma" w:hAnsi="Tahoma" w:cs="Tahoma"/>
          <w:sz w:val="18"/>
          <w:szCs w:val="18"/>
        </w:rPr>
      </w:r>
      <w:r w:rsidR="00DF3D81">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i/>
          <w:iCs/>
          <w:sz w:val="18"/>
          <w:szCs w:val="18"/>
        </w:rPr>
        <w:t xml:space="preserve"> </w:t>
      </w:r>
      <w:r w:rsidRPr="00D47ACB">
        <w:rPr>
          <w:rFonts w:ascii="Tahoma" w:hAnsi="Tahoma" w:cs="Tahoma"/>
          <w:sz w:val="18"/>
          <w:szCs w:val="18"/>
        </w:rPr>
        <w:tab/>
        <w:t xml:space="preserve">    donnent mandat au mandataire dans les conditions définies ci-dessous :</w:t>
      </w:r>
    </w:p>
    <w:p w14:paraId="47F8F0E9" w14:textId="77777777" w:rsidR="00D47ACB" w:rsidRPr="00D47ACB" w:rsidRDefault="00D47ACB" w:rsidP="00D47ACB">
      <w:pPr>
        <w:tabs>
          <w:tab w:val="left" w:pos="851"/>
        </w:tabs>
        <w:ind w:left="1134" w:hanging="850"/>
        <w:rPr>
          <w:rFonts w:ascii="Tahoma" w:hAnsi="Tahoma" w:cs="Tahoma"/>
          <w:i/>
          <w:sz w:val="18"/>
          <w:szCs w:val="18"/>
        </w:rPr>
      </w:pPr>
      <w:r w:rsidRPr="00D47ACB">
        <w:rPr>
          <w:rFonts w:ascii="Tahoma" w:hAnsi="Tahoma" w:cs="Tahoma"/>
          <w:i/>
          <w:sz w:val="18"/>
          <w:szCs w:val="18"/>
        </w:rPr>
        <w:tab/>
      </w:r>
      <w:r w:rsidRPr="00D47ACB">
        <w:rPr>
          <w:rFonts w:ascii="Tahoma" w:hAnsi="Tahoma" w:cs="Tahoma"/>
          <w:i/>
          <w:sz w:val="18"/>
          <w:szCs w:val="18"/>
        </w:rPr>
        <w:tab/>
      </w:r>
      <w:r w:rsidRPr="00D47ACB">
        <w:rPr>
          <w:rFonts w:ascii="Tahoma" w:hAnsi="Tahoma" w:cs="Tahoma"/>
          <w:i/>
          <w:sz w:val="18"/>
          <w:szCs w:val="18"/>
        </w:rPr>
        <w:tab/>
        <w:t>(Donner des précisions sur l’étendue du mandat.)</w:t>
      </w:r>
    </w:p>
    <w:p w14:paraId="343EE44D" w14:textId="77777777" w:rsidR="00D47ACB" w:rsidRPr="00D47ACB" w:rsidRDefault="00D47ACB" w:rsidP="00D47ACB">
      <w:pPr>
        <w:tabs>
          <w:tab w:val="left" w:pos="851"/>
        </w:tabs>
        <w:ind w:left="1134" w:hanging="850"/>
        <w:rPr>
          <w:rFonts w:ascii="Tahoma" w:hAnsi="Tahoma" w:cs="Tahoma"/>
          <w:sz w:val="18"/>
          <w:szCs w:val="18"/>
        </w:rPr>
      </w:pPr>
    </w:p>
    <w:p w14:paraId="1EDCB5DA" w14:textId="77777777" w:rsidR="00D47ACB" w:rsidRPr="00D47ACB" w:rsidRDefault="00D47ACB" w:rsidP="00D47ACB">
      <w:pPr>
        <w:tabs>
          <w:tab w:val="left" w:pos="851"/>
        </w:tabs>
        <w:rPr>
          <w:rFonts w:ascii="Tahoma" w:hAnsi="Tahoma" w:cs="Tahoma"/>
          <w:sz w:val="18"/>
          <w:szCs w:val="18"/>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2694"/>
        <w:gridCol w:w="3056"/>
      </w:tblGrid>
      <w:tr w:rsidR="00D47ACB" w:rsidRPr="00D47ACB" w14:paraId="5BF64F80" w14:textId="77777777" w:rsidTr="00F1002B">
        <w:tc>
          <w:tcPr>
            <w:tcW w:w="4644" w:type="dxa"/>
            <w:shd w:val="clear" w:color="auto" w:fill="auto"/>
            <w:vAlign w:val="center"/>
            <w:hideMark/>
          </w:tcPr>
          <w:p w14:paraId="1439364D" w14:textId="77777777" w:rsidR="00D47ACB" w:rsidRPr="00D47ACB" w:rsidRDefault="00D47ACB" w:rsidP="00F1002B">
            <w:pPr>
              <w:tabs>
                <w:tab w:val="left" w:pos="851"/>
              </w:tabs>
              <w:jc w:val="center"/>
              <w:rPr>
                <w:rFonts w:ascii="Tahoma" w:hAnsi="Tahoma" w:cs="Tahoma"/>
                <w:b/>
                <w:bCs/>
                <w:sz w:val="18"/>
                <w:szCs w:val="18"/>
              </w:rPr>
            </w:pPr>
            <w:r w:rsidRPr="00D47ACB">
              <w:rPr>
                <w:rFonts w:ascii="Tahoma" w:hAnsi="Tahoma" w:cs="Tahoma"/>
                <w:b/>
                <w:bCs/>
                <w:sz w:val="18"/>
                <w:szCs w:val="18"/>
              </w:rPr>
              <w:t>Nom, prénom et qualité</w:t>
            </w:r>
          </w:p>
          <w:p w14:paraId="71E4F419" w14:textId="77777777" w:rsidR="00D47ACB" w:rsidRPr="00D47ACB" w:rsidRDefault="00D47ACB" w:rsidP="00F1002B">
            <w:pPr>
              <w:tabs>
                <w:tab w:val="left" w:pos="851"/>
              </w:tabs>
              <w:jc w:val="center"/>
              <w:rPr>
                <w:rFonts w:ascii="Tahoma" w:hAnsi="Tahoma" w:cs="Tahoma"/>
                <w:b/>
                <w:bCs/>
                <w:sz w:val="18"/>
                <w:szCs w:val="18"/>
              </w:rPr>
            </w:pPr>
            <w:r w:rsidRPr="00D47ACB">
              <w:rPr>
                <w:rFonts w:ascii="Tahoma" w:hAnsi="Tahoma" w:cs="Tahoma"/>
                <w:b/>
                <w:bCs/>
                <w:sz w:val="18"/>
                <w:szCs w:val="18"/>
              </w:rPr>
              <w:t>du signataire (*)</w:t>
            </w:r>
          </w:p>
        </w:tc>
        <w:tc>
          <w:tcPr>
            <w:tcW w:w="2694" w:type="dxa"/>
            <w:shd w:val="clear" w:color="auto" w:fill="auto"/>
            <w:vAlign w:val="center"/>
            <w:hideMark/>
          </w:tcPr>
          <w:p w14:paraId="777551E6" w14:textId="77777777" w:rsidR="00D47ACB" w:rsidRPr="00D47ACB" w:rsidRDefault="00D47ACB" w:rsidP="00F1002B">
            <w:pPr>
              <w:tabs>
                <w:tab w:val="left" w:pos="851"/>
              </w:tabs>
              <w:jc w:val="center"/>
              <w:rPr>
                <w:rFonts w:ascii="Tahoma" w:hAnsi="Tahoma" w:cs="Tahoma"/>
                <w:b/>
                <w:bCs/>
                <w:sz w:val="18"/>
                <w:szCs w:val="18"/>
              </w:rPr>
            </w:pPr>
            <w:r w:rsidRPr="00D47ACB">
              <w:rPr>
                <w:rFonts w:ascii="Tahoma" w:hAnsi="Tahoma" w:cs="Tahoma"/>
                <w:b/>
                <w:bCs/>
                <w:sz w:val="18"/>
                <w:szCs w:val="18"/>
              </w:rPr>
              <w:t>Lieu et date de signature</w:t>
            </w:r>
          </w:p>
        </w:tc>
        <w:tc>
          <w:tcPr>
            <w:tcW w:w="3056" w:type="dxa"/>
            <w:shd w:val="clear" w:color="auto" w:fill="auto"/>
            <w:vAlign w:val="center"/>
            <w:hideMark/>
          </w:tcPr>
          <w:p w14:paraId="6AD3D745" w14:textId="77777777" w:rsidR="00D47ACB" w:rsidRPr="00D47ACB" w:rsidRDefault="00D47ACB" w:rsidP="00F1002B">
            <w:pPr>
              <w:tabs>
                <w:tab w:val="left" w:pos="851"/>
              </w:tabs>
              <w:jc w:val="center"/>
              <w:rPr>
                <w:rFonts w:ascii="Tahoma" w:hAnsi="Tahoma" w:cs="Tahoma"/>
                <w:b/>
                <w:bCs/>
                <w:sz w:val="18"/>
                <w:szCs w:val="18"/>
              </w:rPr>
            </w:pPr>
            <w:r w:rsidRPr="00D47ACB">
              <w:rPr>
                <w:rFonts w:ascii="Tahoma" w:hAnsi="Tahoma" w:cs="Tahoma"/>
                <w:b/>
                <w:bCs/>
                <w:sz w:val="18"/>
                <w:szCs w:val="18"/>
              </w:rPr>
              <w:t>Signature</w:t>
            </w:r>
          </w:p>
        </w:tc>
      </w:tr>
      <w:tr w:rsidR="00D47ACB" w:rsidRPr="00D47ACB" w14:paraId="3F675105" w14:textId="77777777" w:rsidTr="00F1002B">
        <w:trPr>
          <w:trHeight w:val="1021"/>
        </w:trPr>
        <w:tc>
          <w:tcPr>
            <w:tcW w:w="4644" w:type="dxa"/>
            <w:shd w:val="clear" w:color="auto" w:fill="auto"/>
          </w:tcPr>
          <w:p w14:paraId="1354CED3" w14:textId="77777777" w:rsidR="00D47ACB" w:rsidRPr="00D47ACB" w:rsidRDefault="00D47ACB" w:rsidP="00F1002B">
            <w:pPr>
              <w:tabs>
                <w:tab w:val="left" w:pos="851"/>
              </w:tabs>
              <w:snapToGrid w:val="0"/>
              <w:jc w:val="both"/>
              <w:rPr>
                <w:rFonts w:ascii="Tahoma" w:hAnsi="Tahoma" w:cs="Tahoma"/>
                <w:b/>
                <w:bCs/>
                <w:sz w:val="18"/>
                <w:szCs w:val="18"/>
              </w:rPr>
            </w:pPr>
          </w:p>
        </w:tc>
        <w:tc>
          <w:tcPr>
            <w:tcW w:w="2694" w:type="dxa"/>
            <w:shd w:val="clear" w:color="auto" w:fill="auto"/>
          </w:tcPr>
          <w:p w14:paraId="378F28A7" w14:textId="77777777" w:rsidR="00D47ACB" w:rsidRPr="00D47ACB" w:rsidRDefault="00D47ACB" w:rsidP="00F1002B">
            <w:pPr>
              <w:tabs>
                <w:tab w:val="left" w:pos="851"/>
              </w:tabs>
              <w:snapToGrid w:val="0"/>
              <w:jc w:val="both"/>
              <w:rPr>
                <w:rFonts w:ascii="Tahoma" w:hAnsi="Tahoma" w:cs="Tahoma"/>
                <w:b/>
                <w:bCs/>
                <w:sz w:val="18"/>
                <w:szCs w:val="18"/>
              </w:rPr>
            </w:pPr>
          </w:p>
        </w:tc>
        <w:tc>
          <w:tcPr>
            <w:tcW w:w="3056" w:type="dxa"/>
            <w:shd w:val="clear" w:color="auto" w:fill="auto"/>
          </w:tcPr>
          <w:p w14:paraId="0A176AC2" w14:textId="77777777" w:rsidR="00D47ACB" w:rsidRPr="00D47ACB" w:rsidRDefault="00D47ACB" w:rsidP="00F1002B">
            <w:pPr>
              <w:tabs>
                <w:tab w:val="left" w:pos="851"/>
              </w:tabs>
              <w:snapToGrid w:val="0"/>
              <w:jc w:val="both"/>
              <w:rPr>
                <w:rFonts w:ascii="Tahoma" w:hAnsi="Tahoma" w:cs="Tahoma"/>
                <w:b/>
                <w:bCs/>
                <w:sz w:val="18"/>
                <w:szCs w:val="18"/>
              </w:rPr>
            </w:pPr>
          </w:p>
        </w:tc>
      </w:tr>
      <w:tr w:rsidR="00D47ACB" w:rsidRPr="00D47ACB" w14:paraId="6C24C45D" w14:textId="77777777" w:rsidTr="00F1002B">
        <w:trPr>
          <w:trHeight w:val="1021"/>
        </w:trPr>
        <w:tc>
          <w:tcPr>
            <w:tcW w:w="4644" w:type="dxa"/>
            <w:shd w:val="clear" w:color="auto" w:fill="auto"/>
          </w:tcPr>
          <w:p w14:paraId="799BFDA9" w14:textId="77777777" w:rsidR="00D47ACB" w:rsidRPr="00D47ACB" w:rsidRDefault="00D47ACB" w:rsidP="00F1002B">
            <w:pPr>
              <w:tabs>
                <w:tab w:val="left" w:pos="851"/>
              </w:tabs>
              <w:snapToGrid w:val="0"/>
              <w:jc w:val="both"/>
              <w:rPr>
                <w:rFonts w:ascii="Tahoma" w:hAnsi="Tahoma" w:cs="Tahoma"/>
                <w:b/>
                <w:bCs/>
                <w:sz w:val="18"/>
                <w:szCs w:val="18"/>
              </w:rPr>
            </w:pPr>
          </w:p>
        </w:tc>
        <w:tc>
          <w:tcPr>
            <w:tcW w:w="2694" w:type="dxa"/>
            <w:shd w:val="clear" w:color="auto" w:fill="auto"/>
          </w:tcPr>
          <w:p w14:paraId="705F3C38" w14:textId="77777777" w:rsidR="00D47ACB" w:rsidRPr="00D47ACB" w:rsidRDefault="00D47ACB" w:rsidP="00F1002B">
            <w:pPr>
              <w:tabs>
                <w:tab w:val="left" w:pos="851"/>
              </w:tabs>
              <w:snapToGrid w:val="0"/>
              <w:jc w:val="both"/>
              <w:rPr>
                <w:rFonts w:ascii="Tahoma" w:hAnsi="Tahoma" w:cs="Tahoma"/>
                <w:b/>
                <w:bCs/>
                <w:sz w:val="18"/>
                <w:szCs w:val="18"/>
              </w:rPr>
            </w:pPr>
          </w:p>
        </w:tc>
        <w:tc>
          <w:tcPr>
            <w:tcW w:w="3056" w:type="dxa"/>
            <w:shd w:val="clear" w:color="auto" w:fill="auto"/>
          </w:tcPr>
          <w:p w14:paraId="10962C0E" w14:textId="77777777" w:rsidR="00D47ACB" w:rsidRPr="00D47ACB" w:rsidRDefault="00D47ACB" w:rsidP="00F1002B">
            <w:pPr>
              <w:tabs>
                <w:tab w:val="left" w:pos="851"/>
              </w:tabs>
              <w:snapToGrid w:val="0"/>
              <w:jc w:val="both"/>
              <w:rPr>
                <w:rFonts w:ascii="Tahoma" w:hAnsi="Tahoma" w:cs="Tahoma"/>
                <w:b/>
                <w:bCs/>
                <w:sz w:val="18"/>
                <w:szCs w:val="18"/>
              </w:rPr>
            </w:pPr>
          </w:p>
        </w:tc>
      </w:tr>
      <w:tr w:rsidR="00D47ACB" w:rsidRPr="00D47ACB" w14:paraId="7A6BB360" w14:textId="77777777" w:rsidTr="00F1002B">
        <w:trPr>
          <w:trHeight w:val="1021"/>
        </w:trPr>
        <w:tc>
          <w:tcPr>
            <w:tcW w:w="4644" w:type="dxa"/>
            <w:shd w:val="clear" w:color="auto" w:fill="auto"/>
          </w:tcPr>
          <w:p w14:paraId="598E153A" w14:textId="77777777" w:rsidR="00D47ACB" w:rsidRPr="00D47ACB" w:rsidRDefault="00D47ACB" w:rsidP="00F1002B">
            <w:pPr>
              <w:tabs>
                <w:tab w:val="left" w:pos="851"/>
              </w:tabs>
              <w:snapToGrid w:val="0"/>
              <w:jc w:val="both"/>
              <w:rPr>
                <w:rFonts w:ascii="Tahoma" w:hAnsi="Tahoma" w:cs="Tahoma"/>
                <w:b/>
                <w:bCs/>
                <w:sz w:val="18"/>
                <w:szCs w:val="18"/>
              </w:rPr>
            </w:pPr>
          </w:p>
        </w:tc>
        <w:tc>
          <w:tcPr>
            <w:tcW w:w="2694" w:type="dxa"/>
            <w:shd w:val="clear" w:color="auto" w:fill="auto"/>
          </w:tcPr>
          <w:p w14:paraId="3AD12C36" w14:textId="77777777" w:rsidR="00D47ACB" w:rsidRPr="00D47ACB" w:rsidRDefault="00D47ACB" w:rsidP="00F1002B">
            <w:pPr>
              <w:tabs>
                <w:tab w:val="left" w:pos="851"/>
              </w:tabs>
              <w:snapToGrid w:val="0"/>
              <w:jc w:val="both"/>
              <w:rPr>
                <w:rFonts w:ascii="Tahoma" w:hAnsi="Tahoma" w:cs="Tahoma"/>
                <w:b/>
                <w:bCs/>
                <w:sz w:val="18"/>
                <w:szCs w:val="18"/>
              </w:rPr>
            </w:pPr>
          </w:p>
        </w:tc>
        <w:tc>
          <w:tcPr>
            <w:tcW w:w="3056" w:type="dxa"/>
            <w:shd w:val="clear" w:color="auto" w:fill="auto"/>
          </w:tcPr>
          <w:p w14:paraId="0599DACE" w14:textId="77777777" w:rsidR="00D47ACB" w:rsidRPr="00D47ACB" w:rsidRDefault="00D47ACB" w:rsidP="00F1002B">
            <w:pPr>
              <w:tabs>
                <w:tab w:val="left" w:pos="851"/>
              </w:tabs>
              <w:snapToGrid w:val="0"/>
              <w:jc w:val="both"/>
              <w:rPr>
                <w:rFonts w:ascii="Tahoma" w:hAnsi="Tahoma" w:cs="Tahoma"/>
                <w:b/>
                <w:bCs/>
                <w:sz w:val="18"/>
                <w:szCs w:val="18"/>
              </w:rPr>
            </w:pPr>
          </w:p>
        </w:tc>
      </w:tr>
    </w:tbl>
    <w:p w14:paraId="10CD5FF7" w14:textId="77777777" w:rsidR="00D47ACB" w:rsidRPr="00D47ACB" w:rsidRDefault="00D47ACB" w:rsidP="00D47ACB">
      <w:pPr>
        <w:tabs>
          <w:tab w:val="left" w:pos="851"/>
        </w:tabs>
        <w:jc w:val="both"/>
        <w:rPr>
          <w:rFonts w:ascii="Tahoma" w:hAnsi="Tahoma" w:cs="Tahoma"/>
          <w:sz w:val="18"/>
          <w:szCs w:val="18"/>
          <w:lang w:eastAsia="zh-CN"/>
        </w:rPr>
      </w:pPr>
      <w:r w:rsidRPr="00D47ACB">
        <w:rPr>
          <w:rFonts w:ascii="Tahoma" w:hAnsi="Tahoma" w:cs="Tahoma"/>
          <w:sz w:val="18"/>
          <w:szCs w:val="18"/>
        </w:rPr>
        <w:t>(*) Le signataire doit avoir le pouvoir d’engager la personne qu’il représente.</w:t>
      </w:r>
    </w:p>
    <w:p w14:paraId="31E74466" w14:textId="77777777" w:rsidR="00D47ACB" w:rsidRPr="00D47ACB" w:rsidRDefault="00D47ACB" w:rsidP="00D47ACB">
      <w:pPr>
        <w:tabs>
          <w:tab w:val="left" w:leader="underscore" w:pos="9639"/>
        </w:tabs>
        <w:spacing w:line="360" w:lineRule="auto"/>
        <w:jc w:val="both"/>
        <w:rPr>
          <w:rFonts w:ascii="Tahoma" w:hAnsi="Tahoma" w:cs="Tahoma"/>
          <w:sz w:val="18"/>
          <w:szCs w:val="18"/>
        </w:rPr>
      </w:pPr>
      <w:r w:rsidRPr="00D47ACB">
        <w:rPr>
          <w:rFonts w:ascii="Tahoma" w:hAnsi="Tahoma" w:cs="Tahoma"/>
          <w:sz w:val="18"/>
          <w:szCs w:val="18"/>
        </w:rPr>
        <w:tab/>
      </w:r>
    </w:p>
    <w:p w14:paraId="6B982A37" w14:textId="77777777" w:rsidR="009661B1" w:rsidRPr="000F1F53" w:rsidRDefault="009661B1" w:rsidP="009661B1">
      <w:pPr>
        <w:tabs>
          <w:tab w:val="left" w:leader="underscore" w:pos="9639"/>
        </w:tabs>
        <w:spacing w:line="276" w:lineRule="auto"/>
        <w:jc w:val="both"/>
        <w:rPr>
          <w:rFonts w:ascii="Tahoma" w:hAnsi="Tahoma" w:cs="Tahoma"/>
          <w:sz w:val="18"/>
          <w:szCs w:val="18"/>
        </w:rPr>
      </w:pPr>
    </w:p>
    <w:p w14:paraId="47986030" w14:textId="605215FA" w:rsidR="009661B1" w:rsidRDefault="009661B1" w:rsidP="009661B1">
      <w:pPr>
        <w:spacing w:line="276" w:lineRule="auto"/>
        <w:jc w:val="both"/>
        <w:rPr>
          <w:rFonts w:ascii="Tahoma" w:hAnsi="Tahoma" w:cs="Tahoma"/>
          <w:sz w:val="18"/>
          <w:szCs w:val="18"/>
        </w:rPr>
      </w:pPr>
      <w:r w:rsidRPr="000F1F53">
        <w:rPr>
          <w:rFonts w:ascii="Tahoma" w:hAnsi="Tahoma" w:cs="Tahoma"/>
          <w:sz w:val="18"/>
          <w:szCs w:val="18"/>
        </w:rPr>
        <w:t>Le titulaire doit retourner les documents du contrat via la plateforme PLACE, signés électroniquement au moyen d’un certificat de signature et d’un outil de signature respectant les exigences conforme à l’arrêté du 22/03/19 relatif à la signature électronique des contrats de la commande publique (annexe 12 du Code de la Commande Publique), ou par voie postale avec une signature manuscrite original (aucune signature scannée ne sera acceptée), dans le cas où vous ne disposez pas d’une signature électronique, afin vous notifier le marché, à défaut votre offre sera rejetée.</w:t>
      </w:r>
    </w:p>
    <w:p w14:paraId="48220909" w14:textId="5CC189B7" w:rsidR="00A879FE" w:rsidRDefault="00A879FE" w:rsidP="009661B1">
      <w:pPr>
        <w:spacing w:line="276" w:lineRule="auto"/>
        <w:jc w:val="both"/>
        <w:rPr>
          <w:rFonts w:ascii="Tahoma" w:hAnsi="Tahoma" w:cs="Tahoma"/>
          <w:sz w:val="18"/>
          <w:szCs w:val="18"/>
        </w:rPr>
      </w:pPr>
    </w:p>
    <w:p w14:paraId="07CD1D75" w14:textId="62EFBB2A" w:rsidR="00A879FE" w:rsidRDefault="00A879FE" w:rsidP="009661B1">
      <w:pPr>
        <w:spacing w:line="276" w:lineRule="auto"/>
        <w:jc w:val="both"/>
        <w:rPr>
          <w:rFonts w:ascii="Tahoma" w:hAnsi="Tahoma" w:cs="Tahoma"/>
          <w:sz w:val="18"/>
          <w:szCs w:val="18"/>
        </w:rPr>
      </w:pPr>
    </w:p>
    <w:p w14:paraId="21EC13CD" w14:textId="78C05545" w:rsidR="00A879FE" w:rsidRDefault="00A879FE" w:rsidP="009661B1">
      <w:pPr>
        <w:spacing w:line="276" w:lineRule="auto"/>
        <w:jc w:val="both"/>
        <w:rPr>
          <w:rFonts w:ascii="Tahoma" w:hAnsi="Tahoma" w:cs="Tahoma"/>
          <w:sz w:val="18"/>
          <w:szCs w:val="18"/>
        </w:rPr>
      </w:pPr>
    </w:p>
    <w:p w14:paraId="059421F2" w14:textId="1EE6E75B" w:rsidR="00A879FE" w:rsidRDefault="00A879FE" w:rsidP="009661B1">
      <w:pPr>
        <w:spacing w:line="276" w:lineRule="auto"/>
        <w:jc w:val="both"/>
        <w:rPr>
          <w:rFonts w:ascii="Tahoma" w:hAnsi="Tahoma" w:cs="Tahoma"/>
          <w:sz w:val="18"/>
          <w:szCs w:val="18"/>
        </w:rPr>
      </w:pPr>
    </w:p>
    <w:p w14:paraId="1B464881" w14:textId="72584A69" w:rsidR="00A879FE" w:rsidRDefault="00A879FE" w:rsidP="009661B1">
      <w:pPr>
        <w:spacing w:line="276" w:lineRule="auto"/>
        <w:jc w:val="both"/>
        <w:rPr>
          <w:rFonts w:ascii="Tahoma" w:hAnsi="Tahoma" w:cs="Tahoma"/>
          <w:sz w:val="18"/>
          <w:szCs w:val="18"/>
        </w:rPr>
      </w:pPr>
    </w:p>
    <w:p w14:paraId="402B9E46" w14:textId="77777777" w:rsidR="00A879FE" w:rsidRPr="000F1F53" w:rsidRDefault="00A879FE" w:rsidP="009661B1">
      <w:pPr>
        <w:spacing w:line="276" w:lineRule="auto"/>
        <w:jc w:val="both"/>
        <w:rPr>
          <w:rFonts w:ascii="Tahoma" w:hAnsi="Tahoma" w:cs="Tahoma"/>
          <w:sz w:val="18"/>
          <w:szCs w:val="18"/>
        </w:rPr>
      </w:pPr>
    </w:p>
    <w:p w14:paraId="3BAEF3F8" w14:textId="77777777" w:rsidR="009661B1" w:rsidRPr="000F1F53" w:rsidRDefault="009661B1" w:rsidP="009661B1">
      <w:pPr>
        <w:tabs>
          <w:tab w:val="left" w:leader="underscore" w:pos="9639"/>
        </w:tabs>
        <w:spacing w:line="276" w:lineRule="auto"/>
        <w:jc w:val="both"/>
        <w:rPr>
          <w:rFonts w:ascii="Tahoma" w:hAnsi="Tahoma" w:cs="Tahoma"/>
          <w:sz w:val="18"/>
          <w:szCs w:val="18"/>
        </w:rPr>
      </w:pPr>
    </w:p>
    <w:p w14:paraId="41D24577" w14:textId="77777777" w:rsidR="009661B1" w:rsidRPr="000F1F53" w:rsidRDefault="009661B1" w:rsidP="009661B1">
      <w:pPr>
        <w:pStyle w:val="Titre2"/>
        <w:numPr>
          <w:ilvl w:val="1"/>
          <w:numId w:val="3"/>
        </w:numPr>
        <w:rPr>
          <w:rFonts w:cs="Tahoma"/>
          <w:sz w:val="18"/>
          <w:szCs w:val="18"/>
          <w:u w:val="single"/>
        </w:rPr>
      </w:pPr>
      <w:r w:rsidRPr="000F1F53">
        <w:rPr>
          <w:rFonts w:cs="Tahoma"/>
          <w:sz w:val="18"/>
          <w:szCs w:val="18"/>
          <w:u w:val="single"/>
        </w:rPr>
        <w:t xml:space="preserve"> </w:t>
      </w:r>
      <w:bookmarkStart w:id="120" w:name="_Toc144891515"/>
      <w:bookmarkStart w:id="121" w:name="_Toc180573992"/>
      <w:r w:rsidRPr="000F1F53">
        <w:rPr>
          <w:rFonts w:cs="Tahoma"/>
          <w:sz w:val="18"/>
          <w:szCs w:val="18"/>
          <w:u w:val="single"/>
        </w:rPr>
        <w:t>Acceptation de l’offre par le pouvoir adjudicateur :</w:t>
      </w:r>
      <w:bookmarkEnd w:id="120"/>
      <w:bookmarkEnd w:id="121"/>
    </w:p>
    <w:p w14:paraId="3ABFADF0" w14:textId="77777777" w:rsidR="009661B1" w:rsidRPr="000F1F53" w:rsidRDefault="009661B1" w:rsidP="009661B1">
      <w:pPr>
        <w:spacing w:line="276" w:lineRule="auto"/>
        <w:rPr>
          <w:rFonts w:ascii="Tahoma" w:hAnsi="Tahoma" w:cs="Tahoma"/>
        </w:rPr>
      </w:pPr>
    </w:p>
    <w:p w14:paraId="6680A381" w14:textId="66A9555D" w:rsidR="009661B1" w:rsidRDefault="009661B1" w:rsidP="00A879FE">
      <w:pPr>
        <w:spacing w:line="276" w:lineRule="auto"/>
        <w:jc w:val="both"/>
        <w:rPr>
          <w:rFonts w:ascii="Tahoma" w:hAnsi="Tahoma" w:cs="Tahoma"/>
          <w:sz w:val="18"/>
          <w:szCs w:val="18"/>
        </w:rPr>
      </w:pPr>
      <w:r w:rsidRPr="00A879FE">
        <w:rPr>
          <w:rFonts w:ascii="Tahoma" w:hAnsi="Tahoma" w:cs="Tahoma"/>
          <w:sz w:val="18"/>
          <w:szCs w:val="18"/>
        </w:rPr>
        <w:t>La présente offre est acceptée en ce qui concerne le lot unique.</w:t>
      </w:r>
    </w:p>
    <w:p w14:paraId="093CCD18" w14:textId="7C94D24E" w:rsidR="00DD7B38" w:rsidRDefault="00DD7B38" w:rsidP="009661B1">
      <w:pPr>
        <w:spacing w:line="276" w:lineRule="auto"/>
        <w:jc w:val="both"/>
        <w:rPr>
          <w:rFonts w:ascii="Tahoma" w:hAnsi="Tahoma" w:cs="Tahoma"/>
          <w:sz w:val="18"/>
          <w:szCs w:val="18"/>
        </w:rPr>
      </w:pPr>
    </w:p>
    <w:p w14:paraId="700D8B77" w14:textId="77777777" w:rsidR="009661B1" w:rsidRPr="000F1F53" w:rsidRDefault="009661B1" w:rsidP="009661B1">
      <w:pPr>
        <w:spacing w:line="360" w:lineRule="auto"/>
        <w:jc w:val="both"/>
        <w:rPr>
          <w:rFonts w:ascii="Tahoma" w:hAnsi="Tahoma" w:cs="Tahoma"/>
          <w:sz w:val="18"/>
          <w:szCs w:val="18"/>
        </w:rPr>
      </w:pPr>
    </w:p>
    <w:p w14:paraId="52AC3AE2" w14:textId="77777777" w:rsidR="009661B1" w:rsidRPr="000F1F53" w:rsidRDefault="009661B1" w:rsidP="009661B1">
      <w:pPr>
        <w:jc w:val="both"/>
        <w:rPr>
          <w:rFonts w:ascii="Tahoma" w:hAnsi="Tahoma" w:cs="Tahoma"/>
          <w:sz w:val="18"/>
          <w:szCs w:val="18"/>
        </w:rPr>
      </w:pPr>
      <w:r w:rsidRPr="000F1F53">
        <w:rPr>
          <w:rFonts w:ascii="Tahoma" w:hAnsi="Tahoma" w:cs="Tahoma"/>
          <w:sz w:val="18"/>
          <w:szCs w:val="18"/>
        </w:rPr>
        <w:t>A ………………………….., le ………………..</w:t>
      </w:r>
      <w:r w:rsidRPr="000F1F53">
        <w:rPr>
          <w:rFonts w:ascii="Tahoma" w:hAnsi="Tahoma" w:cs="Tahoma"/>
          <w:sz w:val="18"/>
          <w:szCs w:val="18"/>
        </w:rPr>
        <w:tab/>
      </w:r>
      <w:r w:rsidRPr="000F1F53">
        <w:rPr>
          <w:rFonts w:ascii="Tahoma" w:hAnsi="Tahoma" w:cs="Tahoma"/>
          <w:sz w:val="18"/>
          <w:szCs w:val="18"/>
        </w:rPr>
        <w:tab/>
      </w:r>
      <w:r w:rsidRPr="000F1F53">
        <w:rPr>
          <w:rFonts w:ascii="Tahoma" w:hAnsi="Tahoma" w:cs="Tahoma"/>
          <w:sz w:val="18"/>
          <w:szCs w:val="18"/>
        </w:rPr>
        <w:tab/>
        <w:t>A Arras, le …………………….</w:t>
      </w:r>
    </w:p>
    <w:p w14:paraId="345BC43F" w14:textId="77777777" w:rsidR="009661B1" w:rsidRPr="000F1F53" w:rsidRDefault="009661B1" w:rsidP="009661B1">
      <w:pPr>
        <w:jc w:val="both"/>
        <w:rPr>
          <w:rFonts w:ascii="Tahoma" w:hAnsi="Tahoma" w:cs="Tahoma"/>
          <w:sz w:val="18"/>
          <w:szCs w:val="18"/>
        </w:rPr>
      </w:pPr>
    </w:p>
    <w:p w14:paraId="6B79F025" w14:textId="44E4AFC7" w:rsidR="00056771" w:rsidRPr="005F4537" w:rsidRDefault="009661B1" w:rsidP="00056771">
      <w:pPr>
        <w:jc w:val="both"/>
        <w:rPr>
          <w:rFonts w:ascii="Tahoma" w:hAnsi="Tahoma" w:cs="Tahoma"/>
          <w:sz w:val="18"/>
          <w:szCs w:val="18"/>
        </w:rPr>
      </w:pPr>
      <w:r w:rsidRPr="000F1F53">
        <w:rPr>
          <w:rFonts w:ascii="Tahoma" w:hAnsi="Tahoma" w:cs="Tahoma"/>
          <w:sz w:val="18"/>
          <w:szCs w:val="18"/>
        </w:rPr>
        <w:t>Signature</w:t>
      </w:r>
      <w:r w:rsidRPr="000F1F53">
        <w:rPr>
          <w:rFonts w:ascii="Tahoma" w:hAnsi="Tahoma" w:cs="Tahoma"/>
          <w:sz w:val="18"/>
          <w:szCs w:val="18"/>
        </w:rPr>
        <w:tab/>
      </w:r>
      <w:r w:rsidRPr="000F1F53">
        <w:rPr>
          <w:rFonts w:ascii="Tahoma" w:hAnsi="Tahoma" w:cs="Tahoma"/>
          <w:sz w:val="18"/>
          <w:szCs w:val="18"/>
        </w:rPr>
        <w:tab/>
      </w:r>
      <w:r w:rsidRPr="000F1F53">
        <w:rPr>
          <w:rFonts w:ascii="Tahoma" w:hAnsi="Tahoma" w:cs="Tahoma"/>
          <w:sz w:val="18"/>
          <w:szCs w:val="18"/>
        </w:rPr>
        <w:tab/>
      </w:r>
      <w:r w:rsidRPr="000F1F53">
        <w:rPr>
          <w:rFonts w:ascii="Tahoma" w:hAnsi="Tahoma" w:cs="Tahoma"/>
          <w:sz w:val="18"/>
          <w:szCs w:val="18"/>
        </w:rPr>
        <w:tab/>
      </w:r>
      <w:r w:rsidRPr="000F1F53">
        <w:rPr>
          <w:rFonts w:ascii="Tahoma" w:hAnsi="Tahoma" w:cs="Tahoma"/>
          <w:sz w:val="18"/>
          <w:szCs w:val="18"/>
        </w:rPr>
        <w:tab/>
      </w:r>
      <w:r w:rsidRPr="000F1F53">
        <w:rPr>
          <w:rFonts w:ascii="Tahoma" w:hAnsi="Tahoma" w:cs="Tahoma"/>
          <w:sz w:val="18"/>
          <w:szCs w:val="18"/>
        </w:rPr>
        <w:tab/>
      </w:r>
      <w:r w:rsidRPr="000F1F53">
        <w:rPr>
          <w:rFonts w:ascii="Tahoma" w:hAnsi="Tahoma" w:cs="Tahoma"/>
          <w:sz w:val="18"/>
          <w:szCs w:val="18"/>
        </w:rPr>
        <w:tab/>
      </w:r>
      <w:r w:rsidRPr="000F1F53">
        <w:rPr>
          <w:rFonts w:ascii="Tahoma" w:hAnsi="Tahoma" w:cs="Tahoma"/>
          <w:color w:val="D9D9D9" w:themeColor="background1" w:themeShade="D9"/>
          <w:sz w:val="22"/>
          <w:szCs w:val="22"/>
        </w:rPr>
        <w:t>#signature#</w:t>
      </w:r>
      <w:r w:rsidR="00056771" w:rsidRPr="005F4537">
        <w:rPr>
          <w:rFonts w:ascii="Tahoma" w:hAnsi="Tahoma" w:cs="Tahoma"/>
          <w:sz w:val="18"/>
          <w:szCs w:val="18"/>
        </w:rPr>
        <w:tab/>
      </w:r>
    </w:p>
    <w:p w14:paraId="3FFEA82A" w14:textId="77777777" w:rsidR="00016799" w:rsidRPr="005F4537" w:rsidRDefault="00016799" w:rsidP="00056771">
      <w:pPr>
        <w:jc w:val="both"/>
        <w:rPr>
          <w:rFonts w:ascii="Tahoma" w:hAnsi="Tahoma" w:cs="Tahoma"/>
          <w:sz w:val="18"/>
          <w:szCs w:val="18"/>
        </w:rPr>
      </w:pPr>
    </w:p>
    <w:p w14:paraId="27861C51" w14:textId="77777777" w:rsidR="00016799" w:rsidRPr="005F4537" w:rsidRDefault="00016799" w:rsidP="00056771">
      <w:pPr>
        <w:jc w:val="both"/>
        <w:rPr>
          <w:rFonts w:ascii="Tahoma" w:hAnsi="Tahoma" w:cs="Tahoma"/>
          <w:sz w:val="18"/>
          <w:szCs w:val="18"/>
        </w:rPr>
      </w:pPr>
    </w:p>
    <w:p w14:paraId="5EF906B9" w14:textId="77777777" w:rsidR="00851D24" w:rsidRPr="005F4537" w:rsidRDefault="00851D24" w:rsidP="00056771">
      <w:pPr>
        <w:jc w:val="both"/>
        <w:rPr>
          <w:rFonts w:ascii="Tahoma" w:hAnsi="Tahoma" w:cs="Tahoma"/>
          <w:sz w:val="18"/>
          <w:szCs w:val="18"/>
        </w:rPr>
      </w:pPr>
    </w:p>
    <w:p w14:paraId="1283C2FF" w14:textId="77777777" w:rsidR="00841653" w:rsidRPr="005F4537" w:rsidRDefault="00841653" w:rsidP="00056771">
      <w:pPr>
        <w:rPr>
          <w:rFonts w:ascii="Tahoma" w:hAnsi="Tahoma" w:cs="Tahoma"/>
          <w:sz w:val="18"/>
          <w:szCs w:val="18"/>
        </w:rPr>
      </w:pPr>
    </w:p>
    <w:sectPr w:rsidR="00841653" w:rsidRPr="005F4537" w:rsidSect="000F2DD6">
      <w:footerReference w:type="even" r:id="rId14"/>
      <w:footerReference w:type="default" r:id="rId15"/>
      <w:pgSz w:w="11906" w:h="16838"/>
      <w:pgMar w:top="1134" w:right="1134" w:bottom="1134" w:left="1134" w:header="720" w:footer="720" w:gutter="0"/>
      <w:paperSrc w:first="15" w:other="15"/>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8" w:author="Amelie Couture" w:date="2025-01-23T15:15:00Z" w:initials="AC">
    <w:p w14:paraId="1D3B706C" w14:textId="5F28EE2F" w:rsidR="00BC00CA" w:rsidRDefault="00BC00CA">
      <w:pPr>
        <w:pStyle w:val="Commentaire"/>
      </w:pPr>
      <w:r>
        <w:rPr>
          <w:rStyle w:val="Marquedecommentaire"/>
        </w:rPr>
        <w:annotationRef/>
      </w:r>
      <w:r>
        <w:t>A compléter si besoin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3B706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3CDB8F" w16cex:dateUtc="2025-01-23T14: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3B706C" w16cid:durableId="2B3CDB8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05A97" w14:textId="77777777" w:rsidR="00DF3D81" w:rsidRDefault="00DF3D81">
      <w:r>
        <w:separator/>
      </w:r>
    </w:p>
  </w:endnote>
  <w:endnote w:type="continuationSeparator" w:id="0">
    <w:p w14:paraId="050D31CE" w14:textId="77777777" w:rsidR="00DF3D81" w:rsidRDefault="00DF3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stra A">
    <w:altName w:val="Corbe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FA0A1" w14:textId="77777777" w:rsidR="00BC43BB" w:rsidRDefault="00BC43BB" w:rsidP="00F424D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8B23AB2" w14:textId="77777777" w:rsidR="00BC43BB" w:rsidRDefault="00BC43BB" w:rsidP="001B600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9ED98" w14:textId="77777777" w:rsidR="00BC43BB" w:rsidRDefault="00BC43BB" w:rsidP="00F424D1">
    <w:pPr>
      <w:pStyle w:val="Pieddepage"/>
      <w:framePr w:wrap="around" w:vAnchor="text" w:hAnchor="margin" w:xAlign="right" w:y="1"/>
      <w:rPr>
        <w:rStyle w:val="Numrodepage"/>
      </w:rPr>
    </w:pPr>
  </w:p>
  <w:p w14:paraId="6A3CB6D5" w14:textId="5C7D0839" w:rsidR="00BC43BB" w:rsidRDefault="00BC43BB" w:rsidP="00604D0F">
    <w:pPr>
      <w:pStyle w:val="Pieddepage"/>
    </w:pPr>
    <w:r>
      <w:t>Université d’Artois</w:t>
    </w:r>
    <w:r>
      <w:tab/>
    </w:r>
    <w:r w:rsidR="00123E46">
      <w:t xml:space="preserve">AE valant CCP </w:t>
    </w:r>
    <w:bookmarkStart w:id="122" w:name="_Hlk144818772"/>
    <w:r w:rsidR="00123E46">
      <w:t>relatif à la consultation n°</w:t>
    </w:r>
    <w:r w:rsidR="00123E46" w:rsidRPr="00EE2FE3">
      <w:t xml:space="preserve"> </w:t>
    </w:r>
    <w:bookmarkEnd w:id="122"/>
    <w:r w:rsidR="001F378E">
      <w:t>202</w:t>
    </w:r>
    <w:r w:rsidR="00770CA6">
      <w:t>5-0</w:t>
    </w:r>
    <w:r w:rsidR="0079639E">
      <w:t>3</w:t>
    </w:r>
    <w:r>
      <w:tab/>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16</w:t>
    </w:r>
    <w:r>
      <w:rPr>
        <w:rStyle w:val="Numrodepage"/>
      </w:rPr>
      <w:fldChar w:fldCharType="end"/>
    </w:r>
    <w:r>
      <w:rPr>
        <w:rStyle w:val="Numrodepage"/>
        <w:i/>
        <w:sz w:val="18"/>
      </w:rPr>
      <w:t xml:space="preserve"> sur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16</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8FD7B" w14:textId="77777777" w:rsidR="00DF3D81" w:rsidRDefault="00DF3D81">
      <w:r>
        <w:separator/>
      </w:r>
    </w:p>
  </w:footnote>
  <w:footnote w:type="continuationSeparator" w:id="0">
    <w:p w14:paraId="69500E90" w14:textId="77777777" w:rsidR="00DF3D81" w:rsidRDefault="00DF3D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720"/>
        </w:tabs>
        <w:ind w:left="0" w:firstLine="0"/>
      </w:pPr>
      <w:rPr>
        <w:rFonts w:cs="Times New Roman" w:hint="default"/>
      </w:rPr>
    </w:lvl>
    <w:lvl w:ilvl="1">
      <w:start w:val="1"/>
      <w:numFmt w:val="decimal"/>
      <w:lvlText w:val="%1.%2"/>
      <w:lvlJc w:val="left"/>
      <w:pPr>
        <w:tabs>
          <w:tab w:val="num" w:pos="1288"/>
        </w:tabs>
        <w:ind w:left="1288" w:hanging="720"/>
      </w:pPr>
      <w:rPr>
        <w:rFonts w:cs="Times New Roman" w:hint="default"/>
        <w:b/>
        <w:i/>
      </w:rPr>
    </w:lvl>
    <w:lvl w:ilvl="2">
      <w:start w:val="1"/>
      <w:numFmt w:val="decimal"/>
      <w:lvlText w:val="%1.%2.%3"/>
      <w:lvlJc w:val="left"/>
      <w:pPr>
        <w:tabs>
          <w:tab w:val="num" w:pos="1440"/>
        </w:tabs>
        <w:ind w:left="1440" w:hanging="1080"/>
      </w:pPr>
      <w:rPr>
        <w:rFonts w:cs="Times New Roman" w:hint="default"/>
        <w:b/>
        <w:i/>
      </w:rPr>
    </w:lvl>
    <w:lvl w:ilvl="3">
      <w:start w:val="1"/>
      <w:numFmt w:val="decimal"/>
      <w:lvlText w:val="%1.%2.%3.%4"/>
      <w:lvlJc w:val="left"/>
      <w:pPr>
        <w:tabs>
          <w:tab w:val="num" w:pos="1800"/>
        </w:tabs>
        <w:ind w:left="1800" w:hanging="1440"/>
      </w:pPr>
      <w:rPr>
        <w:rFonts w:cs="Times New Roman" w:hint="default"/>
        <w:b/>
        <w:i/>
      </w:rPr>
    </w:lvl>
    <w:lvl w:ilvl="4">
      <w:start w:val="1"/>
      <w:numFmt w:val="decimal"/>
      <w:lvlText w:val="%1.%2.%3.%4.%5"/>
      <w:lvlJc w:val="left"/>
      <w:pPr>
        <w:tabs>
          <w:tab w:val="num" w:pos="2160"/>
        </w:tabs>
        <w:ind w:left="2160" w:hanging="1800"/>
      </w:pPr>
      <w:rPr>
        <w:rFonts w:cs="Times New Roman" w:hint="default"/>
        <w:b/>
        <w:i/>
      </w:rPr>
    </w:lvl>
    <w:lvl w:ilvl="5">
      <w:start w:val="1"/>
      <w:numFmt w:val="decimal"/>
      <w:lvlText w:val="%1.%2.%3.%4.%5.%6"/>
      <w:lvlJc w:val="left"/>
      <w:pPr>
        <w:tabs>
          <w:tab w:val="num" w:pos="2520"/>
        </w:tabs>
        <w:ind w:left="2520" w:hanging="2160"/>
      </w:pPr>
      <w:rPr>
        <w:rFonts w:cs="Times New Roman" w:hint="default"/>
        <w:b/>
        <w:i/>
      </w:rPr>
    </w:lvl>
    <w:lvl w:ilvl="6">
      <w:start w:val="1"/>
      <w:numFmt w:val="decimal"/>
      <w:lvlText w:val="%1.%2.%3.%4.%5.%6.%7"/>
      <w:lvlJc w:val="left"/>
      <w:pPr>
        <w:tabs>
          <w:tab w:val="num" w:pos="2880"/>
        </w:tabs>
        <w:ind w:left="2880" w:hanging="2520"/>
      </w:pPr>
      <w:rPr>
        <w:rFonts w:cs="Times New Roman" w:hint="default"/>
        <w:b/>
        <w:i/>
      </w:rPr>
    </w:lvl>
    <w:lvl w:ilvl="7">
      <w:start w:val="1"/>
      <w:numFmt w:val="decimal"/>
      <w:lvlText w:val="%1.%2.%3.%4.%5.%6.%7.%8"/>
      <w:lvlJc w:val="left"/>
      <w:pPr>
        <w:tabs>
          <w:tab w:val="num" w:pos="3240"/>
        </w:tabs>
        <w:ind w:left="3240" w:hanging="2880"/>
      </w:pPr>
      <w:rPr>
        <w:rFonts w:cs="Times New Roman" w:hint="default"/>
        <w:b/>
        <w:i/>
      </w:rPr>
    </w:lvl>
    <w:lvl w:ilvl="8">
      <w:start w:val="1"/>
      <w:numFmt w:val="decimal"/>
      <w:lvlText w:val="%1.%2.%3.%4.%5.%6.%7.%8.%9"/>
      <w:lvlJc w:val="left"/>
      <w:pPr>
        <w:tabs>
          <w:tab w:val="num" w:pos="3600"/>
        </w:tabs>
        <w:ind w:left="3600" w:hanging="3240"/>
      </w:pPr>
      <w:rPr>
        <w:rFonts w:cs="Times New Roman" w:hint="default"/>
        <w:b/>
        <w:i/>
      </w:rPr>
    </w:lvl>
  </w:abstractNum>
  <w:abstractNum w:abstractNumId="1"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Tahoma" w:hAnsi="Tahoma" w:cs="Tahoma" w:hint="default"/>
      </w:rPr>
    </w:lvl>
  </w:abstractNum>
  <w:abstractNum w:abstractNumId="2" w15:restartNumberingAfterBreak="0">
    <w:nsid w:val="089B5B09"/>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3" w15:restartNumberingAfterBreak="0">
    <w:nsid w:val="0AEE0DB0"/>
    <w:multiLevelType w:val="hybridMultilevel"/>
    <w:tmpl w:val="A2728E16"/>
    <w:lvl w:ilvl="0" w:tplc="D48C9B56">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0D5336"/>
    <w:multiLevelType w:val="singleLevel"/>
    <w:tmpl w:val="040C0001"/>
    <w:lvl w:ilvl="0">
      <w:start w:val="3"/>
      <w:numFmt w:val="bullet"/>
      <w:lvlText w:val=""/>
      <w:lvlJc w:val="left"/>
      <w:pPr>
        <w:tabs>
          <w:tab w:val="num" w:pos="360"/>
        </w:tabs>
        <w:ind w:left="360" w:hanging="360"/>
      </w:pPr>
      <w:rPr>
        <w:rFonts w:ascii="Symbol" w:hAnsi="Symbol" w:hint="default"/>
      </w:rPr>
    </w:lvl>
  </w:abstractNum>
  <w:abstractNum w:abstractNumId="5" w15:restartNumberingAfterBreak="0">
    <w:nsid w:val="2A1764CA"/>
    <w:multiLevelType w:val="hybridMultilevel"/>
    <w:tmpl w:val="71AE9F78"/>
    <w:lvl w:ilvl="0" w:tplc="841A7532">
      <w:start w:val="10"/>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0D791F"/>
    <w:multiLevelType w:val="hybridMultilevel"/>
    <w:tmpl w:val="BE32226E"/>
    <w:lvl w:ilvl="0" w:tplc="DCC286D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431FB7"/>
    <w:multiLevelType w:val="singleLevel"/>
    <w:tmpl w:val="4332655A"/>
    <w:lvl w:ilvl="0">
      <w:start w:val="1"/>
      <w:numFmt w:val="bullet"/>
      <w:pStyle w:val="AA2ndlevelbullet"/>
      <w:lvlText w:val=""/>
      <w:lvlJc w:val="left"/>
      <w:pPr>
        <w:tabs>
          <w:tab w:val="num" w:pos="283"/>
        </w:tabs>
        <w:ind w:left="283" w:hanging="283"/>
      </w:pPr>
      <w:rPr>
        <w:rFonts w:ascii="Symbol" w:hAnsi="Symbol" w:hint="default"/>
      </w:rPr>
    </w:lvl>
  </w:abstractNum>
  <w:abstractNum w:abstractNumId="8" w15:restartNumberingAfterBreak="0">
    <w:nsid w:val="3FF25818"/>
    <w:multiLevelType w:val="hybridMultilevel"/>
    <w:tmpl w:val="D862A6A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1BA5FB9"/>
    <w:multiLevelType w:val="singleLevel"/>
    <w:tmpl w:val="0928BD34"/>
    <w:lvl w:ilvl="0">
      <w:start w:val="2"/>
      <w:numFmt w:val="bullet"/>
      <w:lvlText w:val="-"/>
      <w:lvlJc w:val="left"/>
      <w:pPr>
        <w:tabs>
          <w:tab w:val="num" w:pos="1494"/>
        </w:tabs>
        <w:ind w:left="1494" w:hanging="360"/>
      </w:pPr>
      <w:rPr>
        <w:rFonts w:ascii="Times New Roman" w:hAnsi="Times New Roman" w:hint="default"/>
      </w:rPr>
    </w:lvl>
  </w:abstractNum>
  <w:abstractNum w:abstractNumId="10" w15:restartNumberingAfterBreak="0">
    <w:nsid w:val="638F4209"/>
    <w:multiLevelType w:val="hybridMultilevel"/>
    <w:tmpl w:val="34144E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6E51B68"/>
    <w:multiLevelType w:val="multilevel"/>
    <w:tmpl w:val="0B88A250"/>
    <w:lvl w:ilvl="0">
      <w:start w:val="1"/>
      <w:numFmt w:val="decimal"/>
      <w:pStyle w:val="Titre1"/>
      <w:suff w:val="nothing"/>
      <w:lvlText w:val="ARTICLE %1"/>
      <w:lvlJc w:val="left"/>
      <w:pPr>
        <w:ind w:left="0" w:firstLine="0"/>
      </w:pPr>
      <w:rPr>
        <w:rFonts w:hint="default"/>
        <w:u w:val="single"/>
      </w:rPr>
    </w:lvl>
    <w:lvl w:ilvl="1">
      <w:start w:val="1"/>
      <w:numFmt w:val="decimal"/>
      <w:lvlRestart w:val="0"/>
      <w:pStyle w:val="Titre2"/>
      <w:suff w:val="nothing"/>
      <w:lvlText w:val="%1-%2"/>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none"/>
      <w:pStyle w:val="Titre3"/>
      <w:suff w:val="nothing"/>
      <w:lvlText w:val=""/>
      <w:lvlJc w:val="left"/>
      <w:pPr>
        <w:ind w:left="0" w:firstLine="0"/>
      </w:pPr>
      <w:rPr>
        <w:rFonts w:hint="default"/>
      </w:rPr>
    </w:lvl>
    <w:lvl w:ilvl="3">
      <w:start w:val="1"/>
      <w:numFmt w:val="none"/>
      <w:pStyle w:val="Titre4"/>
      <w:suff w:val="nothing"/>
      <w:lvlText w:val=""/>
      <w:lvlJc w:val="left"/>
      <w:pPr>
        <w:ind w:left="0" w:firstLine="0"/>
      </w:pPr>
      <w:rPr>
        <w:rFonts w:hint="default"/>
      </w:rPr>
    </w:lvl>
    <w:lvl w:ilvl="4">
      <w:start w:val="1"/>
      <w:numFmt w:val="none"/>
      <w:pStyle w:val="Titre5"/>
      <w:suff w:val="nothing"/>
      <w:lvlText w:val=""/>
      <w:lvlJc w:val="left"/>
      <w:pPr>
        <w:ind w:left="0" w:firstLine="0"/>
      </w:pPr>
      <w:rPr>
        <w:rFonts w:hint="default"/>
      </w:rPr>
    </w:lvl>
    <w:lvl w:ilvl="5">
      <w:start w:val="1"/>
      <w:numFmt w:val="none"/>
      <w:pStyle w:val="Titre6"/>
      <w:suff w:val="nothing"/>
      <w:lvlText w:val=""/>
      <w:lvlJc w:val="left"/>
      <w:pPr>
        <w:ind w:left="0" w:firstLine="0"/>
      </w:pPr>
      <w:rPr>
        <w:rFonts w:hint="default"/>
      </w:rPr>
    </w:lvl>
    <w:lvl w:ilvl="6">
      <w:start w:val="1"/>
      <w:numFmt w:val="none"/>
      <w:pStyle w:val="Titre7"/>
      <w:suff w:val="nothing"/>
      <w:lvlText w:val=""/>
      <w:lvlJc w:val="left"/>
      <w:pPr>
        <w:ind w:left="0" w:firstLine="0"/>
      </w:pPr>
      <w:rPr>
        <w:rFonts w:hint="default"/>
      </w:rPr>
    </w:lvl>
    <w:lvl w:ilvl="7">
      <w:start w:val="1"/>
      <w:numFmt w:val="none"/>
      <w:pStyle w:val="Titre8"/>
      <w:suff w:val="nothing"/>
      <w:lvlText w:val=""/>
      <w:lvlJc w:val="left"/>
      <w:pPr>
        <w:ind w:left="0" w:firstLine="0"/>
      </w:pPr>
      <w:rPr>
        <w:rFonts w:hint="default"/>
      </w:rPr>
    </w:lvl>
    <w:lvl w:ilvl="8">
      <w:start w:val="1"/>
      <w:numFmt w:val="none"/>
      <w:pStyle w:val="Titre9"/>
      <w:suff w:val="nothing"/>
      <w:lvlText w:val=""/>
      <w:lvlJc w:val="left"/>
      <w:pPr>
        <w:ind w:left="0" w:firstLine="0"/>
      </w:pPr>
      <w:rPr>
        <w:rFonts w:hint="default"/>
      </w:rPr>
    </w:lvl>
  </w:abstractNum>
  <w:abstractNum w:abstractNumId="12" w15:restartNumberingAfterBreak="0">
    <w:nsid w:val="7425061C"/>
    <w:multiLevelType w:val="hybridMultilevel"/>
    <w:tmpl w:val="A97C8202"/>
    <w:lvl w:ilvl="0" w:tplc="A80E902E">
      <w:start w:val="1"/>
      <w:numFmt w:val="bullet"/>
      <w:lvlText w:val="-"/>
      <w:lvlJc w:val="left"/>
      <w:pPr>
        <w:ind w:left="720" w:hanging="360"/>
      </w:pPr>
      <w:rPr>
        <w:rFonts w:ascii="Tahoma" w:eastAsia="Times New Roman" w:hAnsi="Tahoma" w:cs="Tahom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7557533A"/>
    <w:multiLevelType w:val="hybridMultilevel"/>
    <w:tmpl w:val="40FC7BA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7"/>
  </w:num>
  <w:num w:numId="13">
    <w:abstractNumId w:val="10"/>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1"/>
  </w:num>
  <w:num w:numId="17">
    <w:abstractNumId w:val="2"/>
  </w:num>
  <w:num w:numId="18">
    <w:abstractNumId w:val="8"/>
  </w:num>
  <w:num w:numId="19">
    <w:abstractNumId w:val="13"/>
  </w:num>
  <w:num w:numId="20">
    <w:abstractNumId w:val="11"/>
  </w:num>
  <w:num w:numId="21">
    <w:abstractNumId w:val="11"/>
  </w:num>
  <w:num w:numId="22">
    <w:abstractNumId w:val="5"/>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6"/>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melie Delporte">
    <w15:presenceInfo w15:providerId="AD" w15:userId="S-1-5-21-2138598550-2124843040-3657713978-12626"/>
  </w15:person>
  <w15:person w15:author="Amelie Couture">
    <w15:presenceInfo w15:providerId="AD" w15:userId="S-1-5-21-2138598550-2124843040-3657713978-126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56E"/>
    <w:rsid w:val="00001397"/>
    <w:rsid w:val="000024BC"/>
    <w:rsid w:val="0001165E"/>
    <w:rsid w:val="00016799"/>
    <w:rsid w:val="00016BFB"/>
    <w:rsid w:val="000249E0"/>
    <w:rsid w:val="00030B21"/>
    <w:rsid w:val="00031BC3"/>
    <w:rsid w:val="00031EDE"/>
    <w:rsid w:val="00035D3B"/>
    <w:rsid w:val="00037195"/>
    <w:rsid w:val="0004014B"/>
    <w:rsid w:val="00040861"/>
    <w:rsid w:val="00046F98"/>
    <w:rsid w:val="0005128B"/>
    <w:rsid w:val="0005443E"/>
    <w:rsid w:val="0005456E"/>
    <w:rsid w:val="000549F3"/>
    <w:rsid w:val="000556F8"/>
    <w:rsid w:val="00056771"/>
    <w:rsid w:val="00056907"/>
    <w:rsid w:val="00057229"/>
    <w:rsid w:val="00057CEC"/>
    <w:rsid w:val="0006498D"/>
    <w:rsid w:val="00066842"/>
    <w:rsid w:val="00066952"/>
    <w:rsid w:val="000678FB"/>
    <w:rsid w:val="00067AB1"/>
    <w:rsid w:val="0007078C"/>
    <w:rsid w:val="000711CE"/>
    <w:rsid w:val="0007562B"/>
    <w:rsid w:val="00081184"/>
    <w:rsid w:val="000811E1"/>
    <w:rsid w:val="0008355D"/>
    <w:rsid w:val="0008790F"/>
    <w:rsid w:val="0009395F"/>
    <w:rsid w:val="00093DA7"/>
    <w:rsid w:val="000962DA"/>
    <w:rsid w:val="0009750E"/>
    <w:rsid w:val="000A0D08"/>
    <w:rsid w:val="000A1FB1"/>
    <w:rsid w:val="000A2106"/>
    <w:rsid w:val="000A3C3C"/>
    <w:rsid w:val="000A6058"/>
    <w:rsid w:val="000A6298"/>
    <w:rsid w:val="000C1102"/>
    <w:rsid w:val="000C6335"/>
    <w:rsid w:val="000C6CA0"/>
    <w:rsid w:val="000D0126"/>
    <w:rsid w:val="000D2890"/>
    <w:rsid w:val="000D2FE1"/>
    <w:rsid w:val="000D668E"/>
    <w:rsid w:val="000E012E"/>
    <w:rsid w:val="000E41FF"/>
    <w:rsid w:val="000E7FDE"/>
    <w:rsid w:val="000F0EA7"/>
    <w:rsid w:val="000F2107"/>
    <w:rsid w:val="000F28E4"/>
    <w:rsid w:val="000F2DD6"/>
    <w:rsid w:val="000F627B"/>
    <w:rsid w:val="000F66FD"/>
    <w:rsid w:val="000F7A8D"/>
    <w:rsid w:val="001051ED"/>
    <w:rsid w:val="00105467"/>
    <w:rsid w:val="00107902"/>
    <w:rsid w:val="00115620"/>
    <w:rsid w:val="00115676"/>
    <w:rsid w:val="00115F98"/>
    <w:rsid w:val="0011774D"/>
    <w:rsid w:val="00121C80"/>
    <w:rsid w:val="00122D42"/>
    <w:rsid w:val="00123E46"/>
    <w:rsid w:val="00125AE4"/>
    <w:rsid w:val="001260EA"/>
    <w:rsid w:val="00131279"/>
    <w:rsid w:val="001347DE"/>
    <w:rsid w:val="001367D5"/>
    <w:rsid w:val="0014083A"/>
    <w:rsid w:val="00141ED5"/>
    <w:rsid w:val="00143CDC"/>
    <w:rsid w:val="0014520F"/>
    <w:rsid w:val="00151845"/>
    <w:rsid w:val="00152A97"/>
    <w:rsid w:val="001542BB"/>
    <w:rsid w:val="00160BC7"/>
    <w:rsid w:val="00160EEF"/>
    <w:rsid w:val="0016131F"/>
    <w:rsid w:val="00170883"/>
    <w:rsid w:val="00175A00"/>
    <w:rsid w:val="00175D00"/>
    <w:rsid w:val="00176E15"/>
    <w:rsid w:val="001805DC"/>
    <w:rsid w:val="001834C4"/>
    <w:rsid w:val="00183A27"/>
    <w:rsid w:val="00184D76"/>
    <w:rsid w:val="0018529C"/>
    <w:rsid w:val="00186859"/>
    <w:rsid w:val="00186DEC"/>
    <w:rsid w:val="0019139E"/>
    <w:rsid w:val="001917EB"/>
    <w:rsid w:val="00192171"/>
    <w:rsid w:val="001A279D"/>
    <w:rsid w:val="001A5F33"/>
    <w:rsid w:val="001B18DF"/>
    <w:rsid w:val="001B3DB2"/>
    <w:rsid w:val="001B4071"/>
    <w:rsid w:val="001B5EFB"/>
    <w:rsid w:val="001B600A"/>
    <w:rsid w:val="001B7564"/>
    <w:rsid w:val="001B7BB8"/>
    <w:rsid w:val="001C052A"/>
    <w:rsid w:val="001C0605"/>
    <w:rsid w:val="001C0821"/>
    <w:rsid w:val="001C5E25"/>
    <w:rsid w:val="001C7F43"/>
    <w:rsid w:val="001D286E"/>
    <w:rsid w:val="001D45BB"/>
    <w:rsid w:val="001D5499"/>
    <w:rsid w:val="001D58BA"/>
    <w:rsid w:val="001D59AE"/>
    <w:rsid w:val="001E114F"/>
    <w:rsid w:val="001E151E"/>
    <w:rsid w:val="001F147A"/>
    <w:rsid w:val="001F1C3A"/>
    <w:rsid w:val="001F2CB5"/>
    <w:rsid w:val="001F378E"/>
    <w:rsid w:val="001F6FD2"/>
    <w:rsid w:val="002001FD"/>
    <w:rsid w:val="0020091F"/>
    <w:rsid w:val="00201690"/>
    <w:rsid w:val="002069C1"/>
    <w:rsid w:val="00212557"/>
    <w:rsid w:val="0021644F"/>
    <w:rsid w:val="00216B35"/>
    <w:rsid w:val="00216FF8"/>
    <w:rsid w:val="00222C8F"/>
    <w:rsid w:val="002270B3"/>
    <w:rsid w:val="00230AB1"/>
    <w:rsid w:val="00230DF0"/>
    <w:rsid w:val="00231AB4"/>
    <w:rsid w:val="0023297E"/>
    <w:rsid w:val="0023674E"/>
    <w:rsid w:val="002374AB"/>
    <w:rsid w:val="00237560"/>
    <w:rsid w:val="002378FA"/>
    <w:rsid w:val="00237AB3"/>
    <w:rsid w:val="00242B08"/>
    <w:rsid w:val="00243769"/>
    <w:rsid w:val="002438D9"/>
    <w:rsid w:val="00243EF4"/>
    <w:rsid w:val="00250679"/>
    <w:rsid w:val="00250C4D"/>
    <w:rsid w:val="0025356D"/>
    <w:rsid w:val="002600E7"/>
    <w:rsid w:val="00262FDA"/>
    <w:rsid w:val="0026432B"/>
    <w:rsid w:val="00266EA0"/>
    <w:rsid w:val="00267F97"/>
    <w:rsid w:val="002719B3"/>
    <w:rsid w:val="00273012"/>
    <w:rsid w:val="0027536B"/>
    <w:rsid w:val="002778F5"/>
    <w:rsid w:val="00283C7E"/>
    <w:rsid w:val="002840F9"/>
    <w:rsid w:val="0028686E"/>
    <w:rsid w:val="0028768B"/>
    <w:rsid w:val="00287774"/>
    <w:rsid w:val="00287EFB"/>
    <w:rsid w:val="00290668"/>
    <w:rsid w:val="002A24B3"/>
    <w:rsid w:val="002A2A04"/>
    <w:rsid w:val="002A58E1"/>
    <w:rsid w:val="002B5443"/>
    <w:rsid w:val="002B64D4"/>
    <w:rsid w:val="002B6697"/>
    <w:rsid w:val="002B6AB9"/>
    <w:rsid w:val="002B73B5"/>
    <w:rsid w:val="002C056E"/>
    <w:rsid w:val="002C07F1"/>
    <w:rsid w:val="002C0FBC"/>
    <w:rsid w:val="002C41CB"/>
    <w:rsid w:val="002C686F"/>
    <w:rsid w:val="002D035E"/>
    <w:rsid w:val="002D138D"/>
    <w:rsid w:val="002D17C4"/>
    <w:rsid w:val="002D1D91"/>
    <w:rsid w:val="002D4536"/>
    <w:rsid w:val="002D4665"/>
    <w:rsid w:val="002E2494"/>
    <w:rsid w:val="002E4CFB"/>
    <w:rsid w:val="002F601B"/>
    <w:rsid w:val="00300146"/>
    <w:rsid w:val="003020FA"/>
    <w:rsid w:val="0030335E"/>
    <w:rsid w:val="00304901"/>
    <w:rsid w:val="00305C74"/>
    <w:rsid w:val="00305D5C"/>
    <w:rsid w:val="00307787"/>
    <w:rsid w:val="00310E65"/>
    <w:rsid w:val="00315DF9"/>
    <w:rsid w:val="003176C3"/>
    <w:rsid w:val="003211F9"/>
    <w:rsid w:val="00321FAA"/>
    <w:rsid w:val="00324610"/>
    <w:rsid w:val="00332B34"/>
    <w:rsid w:val="00336862"/>
    <w:rsid w:val="00336C1F"/>
    <w:rsid w:val="00337D54"/>
    <w:rsid w:val="003419E1"/>
    <w:rsid w:val="00345A3B"/>
    <w:rsid w:val="00355600"/>
    <w:rsid w:val="00356D60"/>
    <w:rsid w:val="0035760F"/>
    <w:rsid w:val="00361B2D"/>
    <w:rsid w:val="00361F50"/>
    <w:rsid w:val="00362E8F"/>
    <w:rsid w:val="00364855"/>
    <w:rsid w:val="00364EEC"/>
    <w:rsid w:val="00370637"/>
    <w:rsid w:val="00375684"/>
    <w:rsid w:val="003779DE"/>
    <w:rsid w:val="003813B3"/>
    <w:rsid w:val="00382B3D"/>
    <w:rsid w:val="003852AB"/>
    <w:rsid w:val="00387296"/>
    <w:rsid w:val="00393CC7"/>
    <w:rsid w:val="00396E47"/>
    <w:rsid w:val="003A12EC"/>
    <w:rsid w:val="003A5ED3"/>
    <w:rsid w:val="003A756A"/>
    <w:rsid w:val="003A7D82"/>
    <w:rsid w:val="003B1085"/>
    <w:rsid w:val="003B3BB1"/>
    <w:rsid w:val="003B49ED"/>
    <w:rsid w:val="003B6211"/>
    <w:rsid w:val="003B6911"/>
    <w:rsid w:val="003C09A4"/>
    <w:rsid w:val="003C45AE"/>
    <w:rsid w:val="003C7F2B"/>
    <w:rsid w:val="003D1E96"/>
    <w:rsid w:val="003D30EA"/>
    <w:rsid w:val="003D3DF2"/>
    <w:rsid w:val="003D705B"/>
    <w:rsid w:val="003E1659"/>
    <w:rsid w:val="003E18F4"/>
    <w:rsid w:val="003E5B67"/>
    <w:rsid w:val="003F0579"/>
    <w:rsid w:val="003F0855"/>
    <w:rsid w:val="003F0EEA"/>
    <w:rsid w:val="003F0F03"/>
    <w:rsid w:val="003F1564"/>
    <w:rsid w:val="003F3063"/>
    <w:rsid w:val="003F7C28"/>
    <w:rsid w:val="00400019"/>
    <w:rsid w:val="00402B9A"/>
    <w:rsid w:val="004057BC"/>
    <w:rsid w:val="00412222"/>
    <w:rsid w:val="00414850"/>
    <w:rsid w:val="00415DB2"/>
    <w:rsid w:val="004162AF"/>
    <w:rsid w:val="00416615"/>
    <w:rsid w:val="00416E36"/>
    <w:rsid w:val="004178CA"/>
    <w:rsid w:val="004205D0"/>
    <w:rsid w:val="0042212F"/>
    <w:rsid w:val="0043060E"/>
    <w:rsid w:val="004345B3"/>
    <w:rsid w:val="004377DF"/>
    <w:rsid w:val="00441A3C"/>
    <w:rsid w:val="00445828"/>
    <w:rsid w:val="0044627F"/>
    <w:rsid w:val="004467B4"/>
    <w:rsid w:val="00446AF8"/>
    <w:rsid w:val="00446F0C"/>
    <w:rsid w:val="004471CD"/>
    <w:rsid w:val="00451E11"/>
    <w:rsid w:val="00451FDA"/>
    <w:rsid w:val="00453C12"/>
    <w:rsid w:val="00456777"/>
    <w:rsid w:val="004601A5"/>
    <w:rsid w:val="00467EC7"/>
    <w:rsid w:val="00470995"/>
    <w:rsid w:val="00473DFA"/>
    <w:rsid w:val="004758B2"/>
    <w:rsid w:val="00475ABC"/>
    <w:rsid w:val="0047684B"/>
    <w:rsid w:val="0047755B"/>
    <w:rsid w:val="004776AB"/>
    <w:rsid w:val="00481C13"/>
    <w:rsid w:val="00482E01"/>
    <w:rsid w:val="004831D4"/>
    <w:rsid w:val="00493511"/>
    <w:rsid w:val="004A13EF"/>
    <w:rsid w:val="004A1E07"/>
    <w:rsid w:val="004A3963"/>
    <w:rsid w:val="004A3FED"/>
    <w:rsid w:val="004B4ABD"/>
    <w:rsid w:val="004B5F82"/>
    <w:rsid w:val="004B6865"/>
    <w:rsid w:val="004C03D9"/>
    <w:rsid w:val="004C07C3"/>
    <w:rsid w:val="004C1737"/>
    <w:rsid w:val="004C2102"/>
    <w:rsid w:val="004C2119"/>
    <w:rsid w:val="004C521E"/>
    <w:rsid w:val="004C6521"/>
    <w:rsid w:val="004D7E2D"/>
    <w:rsid w:val="004E0406"/>
    <w:rsid w:val="004E6611"/>
    <w:rsid w:val="004E74B4"/>
    <w:rsid w:val="004F16F0"/>
    <w:rsid w:val="004F41C4"/>
    <w:rsid w:val="004F66AD"/>
    <w:rsid w:val="00500FCA"/>
    <w:rsid w:val="00502FC7"/>
    <w:rsid w:val="005039D2"/>
    <w:rsid w:val="00506AA0"/>
    <w:rsid w:val="005073D9"/>
    <w:rsid w:val="00507B58"/>
    <w:rsid w:val="00514800"/>
    <w:rsid w:val="00515DE8"/>
    <w:rsid w:val="00523178"/>
    <w:rsid w:val="0053032D"/>
    <w:rsid w:val="00531B44"/>
    <w:rsid w:val="005337AE"/>
    <w:rsid w:val="005354D5"/>
    <w:rsid w:val="00535AE4"/>
    <w:rsid w:val="00537CA0"/>
    <w:rsid w:val="005464D5"/>
    <w:rsid w:val="005466AC"/>
    <w:rsid w:val="00547764"/>
    <w:rsid w:val="00547FBE"/>
    <w:rsid w:val="0055218E"/>
    <w:rsid w:val="00555749"/>
    <w:rsid w:val="005557B5"/>
    <w:rsid w:val="00557A0D"/>
    <w:rsid w:val="00560B62"/>
    <w:rsid w:val="00560F9D"/>
    <w:rsid w:val="0056611C"/>
    <w:rsid w:val="0057076B"/>
    <w:rsid w:val="005710A5"/>
    <w:rsid w:val="00571B42"/>
    <w:rsid w:val="00572758"/>
    <w:rsid w:val="00572BC1"/>
    <w:rsid w:val="005740D8"/>
    <w:rsid w:val="0057442B"/>
    <w:rsid w:val="00574FDF"/>
    <w:rsid w:val="00576072"/>
    <w:rsid w:val="0058022E"/>
    <w:rsid w:val="0058423B"/>
    <w:rsid w:val="0058718A"/>
    <w:rsid w:val="00594776"/>
    <w:rsid w:val="0059489A"/>
    <w:rsid w:val="0059532F"/>
    <w:rsid w:val="005A04EC"/>
    <w:rsid w:val="005A3423"/>
    <w:rsid w:val="005A5202"/>
    <w:rsid w:val="005B0759"/>
    <w:rsid w:val="005B0978"/>
    <w:rsid w:val="005B3163"/>
    <w:rsid w:val="005B437E"/>
    <w:rsid w:val="005B61DA"/>
    <w:rsid w:val="005B685A"/>
    <w:rsid w:val="005B74BC"/>
    <w:rsid w:val="005C119F"/>
    <w:rsid w:val="005C1B16"/>
    <w:rsid w:val="005C2F10"/>
    <w:rsid w:val="005C4AE4"/>
    <w:rsid w:val="005C54B7"/>
    <w:rsid w:val="005D08E3"/>
    <w:rsid w:val="005D1790"/>
    <w:rsid w:val="005D1DA1"/>
    <w:rsid w:val="005D1E07"/>
    <w:rsid w:val="005D341A"/>
    <w:rsid w:val="005D4E3C"/>
    <w:rsid w:val="005D654F"/>
    <w:rsid w:val="005D6CEC"/>
    <w:rsid w:val="005E0265"/>
    <w:rsid w:val="005E4326"/>
    <w:rsid w:val="005E456F"/>
    <w:rsid w:val="005E4A69"/>
    <w:rsid w:val="005E4E5B"/>
    <w:rsid w:val="005E54BD"/>
    <w:rsid w:val="005E7325"/>
    <w:rsid w:val="005F0C0F"/>
    <w:rsid w:val="005F4537"/>
    <w:rsid w:val="005F59F5"/>
    <w:rsid w:val="00603324"/>
    <w:rsid w:val="006037B4"/>
    <w:rsid w:val="00604D0F"/>
    <w:rsid w:val="00605691"/>
    <w:rsid w:val="006070C1"/>
    <w:rsid w:val="006118D7"/>
    <w:rsid w:val="0061312D"/>
    <w:rsid w:val="006166D0"/>
    <w:rsid w:val="00621D2E"/>
    <w:rsid w:val="0062448F"/>
    <w:rsid w:val="00625296"/>
    <w:rsid w:val="00626E07"/>
    <w:rsid w:val="0062793B"/>
    <w:rsid w:val="00634D4F"/>
    <w:rsid w:val="0063522A"/>
    <w:rsid w:val="006366EF"/>
    <w:rsid w:val="00637A49"/>
    <w:rsid w:val="00640C5D"/>
    <w:rsid w:val="00641B4B"/>
    <w:rsid w:val="00643924"/>
    <w:rsid w:val="006476D0"/>
    <w:rsid w:val="00647B3A"/>
    <w:rsid w:val="006504CE"/>
    <w:rsid w:val="006521C8"/>
    <w:rsid w:val="00652F77"/>
    <w:rsid w:val="00653A23"/>
    <w:rsid w:val="00660348"/>
    <w:rsid w:val="006627DB"/>
    <w:rsid w:val="006638C2"/>
    <w:rsid w:val="00665BD5"/>
    <w:rsid w:val="006677BD"/>
    <w:rsid w:val="006729B5"/>
    <w:rsid w:val="0067472F"/>
    <w:rsid w:val="00680B7D"/>
    <w:rsid w:val="00681DA7"/>
    <w:rsid w:val="00682547"/>
    <w:rsid w:val="00686EBE"/>
    <w:rsid w:val="00687E30"/>
    <w:rsid w:val="00692547"/>
    <w:rsid w:val="0069269F"/>
    <w:rsid w:val="006943AD"/>
    <w:rsid w:val="006968F5"/>
    <w:rsid w:val="00696BDC"/>
    <w:rsid w:val="006976A9"/>
    <w:rsid w:val="006A0B3D"/>
    <w:rsid w:val="006A19C3"/>
    <w:rsid w:val="006A211C"/>
    <w:rsid w:val="006A3257"/>
    <w:rsid w:val="006B34AE"/>
    <w:rsid w:val="006B459E"/>
    <w:rsid w:val="006B495F"/>
    <w:rsid w:val="006B4FCB"/>
    <w:rsid w:val="006C58D7"/>
    <w:rsid w:val="006D085F"/>
    <w:rsid w:val="006D0F74"/>
    <w:rsid w:val="006D1559"/>
    <w:rsid w:val="006D3F05"/>
    <w:rsid w:val="006D41B0"/>
    <w:rsid w:val="006D710B"/>
    <w:rsid w:val="006E0954"/>
    <w:rsid w:val="006E1010"/>
    <w:rsid w:val="006E11B0"/>
    <w:rsid w:val="006E3FDC"/>
    <w:rsid w:val="006E489C"/>
    <w:rsid w:val="006E7E2B"/>
    <w:rsid w:val="006F12DA"/>
    <w:rsid w:val="006F48D4"/>
    <w:rsid w:val="006F4D1B"/>
    <w:rsid w:val="006F6BA8"/>
    <w:rsid w:val="006F7694"/>
    <w:rsid w:val="006F7B7C"/>
    <w:rsid w:val="00702CD4"/>
    <w:rsid w:val="0071288C"/>
    <w:rsid w:val="00716C54"/>
    <w:rsid w:val="00716E35"/>
    <w:rsid w:val="00716E41"/>
    <w:rsid w:val="007175DB"/>
    <w:rsid w:val="00717B8F"/>
    <w:rsid w:val="00722C6C"/>
    <w:rsid w:val="007233A2"/>
    <w:rsid w:val="0072371D"/>
    <w:rsid w:val="007268BE"/>
    <w:rsid w:val="00730A27"/>
    <w:rsid w:val="007316EF"/>
    <w:rsid w:val="00731B01"/>
    <w:rsid w:val="00731DFA"/>
    <w:rsid w:val="00732531"/>
    <w:rsid w:val="00736603"/>
    <w:rsid w:val="00736D26"/>
    <w:rsid w:val="00736FDF"/>
    <w:rsid w:val="007373B1"/>
    <w:rsid w:val="00740F34"/>
    <w:rsid w:val="00740F9D"/>
    <w:rsid w:val="00741F8C"/>
    <w:rsid w:val="007430B2"/>
    <w:rsid w:val="0074436C"/>
    <w:rsid w:val="0074516E"/>
    <w:rsid w:val="0074621C"/>
    <w:rsid w:val="00746647"/>
    <w:rsid w:val="00747C90"/>
    <w:rsid w:val="00751079"/>
    <w:rsid w:val="00753DF2"/>
    <w:rsid w:val="00753ED1"/>
    <w:rsid w:val="00754821"/>
    <w:rsid w:val="00754D18"/>
    <w:rsid w:val="00757219"/>
    <w:rsid w:val="00760C90"/>
    <w:rsid w:val="00760D19"/>
    <w:rsid w:val="00760D9C"/>
    <w:rsid w:val="00763DB6"/>
    <w:rsid w:val="00770CA6"/>
    <w:rsid w:val="0077149D"/>
    <w:rsid w:val="00771ECF"/>
    <w:rsid w:val="00773D5F"/>
    <w:rsid w:val="0077457C"/>
    <w:rsid w:val="00775138"/>
    <w:rsid w:val="00781137"/>
    <w:rsid w:val="0078116B"/>
    <w:rsid w:val="00782FA7"/>
    <w:rsid w:val="00786C2A"/>
    <w:rsid w:val="00790974"/>
    <w:rsid w:val="00790C9E"/>
    <w:rsid w:val="00791323"/>
    <w:rsid w:val="00791A11"/>
    <w:rsid w:val="00791EDF"/>
    <w:rsid w:val="0079389A"/>
    <w:rsid w:val="007944B7"/>
    <w:rsid w:val="0079639E"/>
    <w:rsid w:val="0079672C"/>
    <w:rsid w:val="00796EE0"/>
    <w:rsid w:val="00797A5B"/>
    <w:rsid w:val="007A1115"/>
    <w:rsid w:val="007A3322"/>
    <w:rsid w:val="007A42B2"/>
    <w:rsid w:val="007A6C86"/>
    <w:rsid w:val="007B135A"/>
    <w:rsid w:val="007B59EB"/>
    <w:rsid w:val="007B5CD6"/>
    <w:rsid w:val="007C043A"/>
    <w:rsid w:val="007C2E52"/>
    <w:rsid w:val="007C40EE"/>
    <w:rsid w:val="007C4273"/>
    <w:rsid w:val="007C4756"/>
    <w:rsid w:val="007D0768"/>
    <w:rsid w:val="007D2F37"/>
    <w:rsid w:val="007D3E2C"/>
    <w:rsid w:val="007D46BE"/>
    <w:rsid w:val="007E03A0"/>
    <w:rsid w:val="007E7C20"/>
    <w:rsid w:val="007F158B"/>
    <w:rsid w:val="007F1CB2"/>
    <w:rsid w:val="007F5553"/>
    <w:rsid w:val="007F690C"/>
    <w:rsid w:val="00800B19"/>
    <w:rsid w:val="00800B40"/>
    <w:rsid w:val="00803768"/>
    <w:rsid w:val="008045E1"/>
    <w:rsid w:val="00812364"/>
    <w:rsid w:val="008130EC"/>
    <w:rsid w:val="00814755"/>
    <w:rsid w:val="00814D0F"/>
    <w:rsid w:val="008161AB"/>
    <w:rsid w:val="008169D8"/>
    <w:rsid w:val="00822D8D"/>
    <w:rsid w:val="00823A0E"/>
    <w:rsid w:val="00834D31"/>
    <w:rsid w:val="00834DDE"/>
    <w:rsid w:val="008355F7"/>
    <w:rsid w:val="00836FBD"/>
    <w:rsid w:val="0084154D"/>
    <w:rsid w:val="00841653"/>
    <w:rsid w:val="00842176"/>
    <w:rsid w:val="008501FD"/>
    <w:rsid w:val="00851D24"/>
    <w:rsid w:val="00852035"/>
    <w:rsid w:val="00852948"/>
    <w:rsid w:val="00852957"/>
    <w:rsid w:val="00854B9D"/>
    <w:rsid w:val="008560F4"/>
    <w:rsid w:val="00856BEC"/>
    <w:rsid w:val="00860C23"/>
    <w:rsid w:val="00861947"/>
    <w:rsid w:val="00862C21"/>
    <w:rsid w:val="00863875"/>
    <w:rsid w:val="00867038"/>
    <w:rsid w:val="00871277"/>
    <w:rsid w:val="00874882"/>
    <w:rsid w:val="00876821"/>
    <w:rsid w:val="00876F20"/>
    <w:rsid w:val="00880AA5"/>
    <w:rsid w:val="008810DC"/>
    <w:rsid w:val="00882579"/>
    <w:rsid w:val="00882D8D"/>
    <w:rsid w:val="00884574"/>
    <w:rsid w:val="00884722"/>
    <w:rsid w:val="008919CF"/>
    <w:rsid w:val="00892DE3"/>
    <w:rsid w:val="0089711C"/>
    <w:rsid w:val="008971BE"/>
    <w:rsid w:val="008A35D9"/>
    <w:rsid w:val="008A3CCD"/>
    <w:rsid w:val="008A3E10"/>
    <w:rsid w:val="008A5F83"/>
    <w:rsid w:val="008B2BA3"/>
    <w:rsid w:val="008B3449"/>
    <w:rsid w:val="008B4244"/>
    <w:rsid w:val="008B5CA7"/>
    <w:rsid w:val="008B6B4F"/>
    <w:rsid w:val="008C0548"/>
    <w:rsid w:val="008C1174"/>
    <w:rsid w:val="008C62FF"/>
    <w:rsid w:val="008C63CD"/>
    <w:rsid w:val="008C646F"/>
    <w:rsid w:val="008C6B85"/>
    <w:rsid w:val="008D13EC"/>
    <w:rsid w:val="008D1DC1"/>
    <w:rsid w:val="008D29AC"/>
    <w:rsid w:val="008D3359"/>
    <w:rsid w:val="008D3CAD"/>
    <w:rsid w:val="008D66FF"/>
    <w:rsid w:val="008D68BD"/>
    <w:rsid w:val="008E2EB7"/>
    <w:rsid w:val="008E415C"/>
    <w:rsid w:val="008F175A"/>
    <w:rsid w:val="008F1E95"/>
    <w:rsid w:val="008F2555"/>
    <w:rsid w:val="008F56D5"/>
    <w:rsid w:val="009001E4"/>
    <w:rsid w:val="00901A49"/>
    <w:rsid w:val="00901FD1"/>
    <w:rsid w:val="009043DB"/>
    <w:rsid w:val="00904934"/>
    <w:rsid w:val="009057E5"/>
    <w:rsid w:val="00905813"/>
    <w:rsid w:val="0091191E"/>
    <w:rsid w:val="00911FE1"/>
    <w:rsid w:val="00913252"/>
    <w:rsid w:val="009134D5"/>
    <w:rsid w:val="00914B17"/>
    <w:rsid w:val="00917866"/>
    <w:rsid w:val="00920B93"/>
    <w:rsid w:val="00922540"/>
    <w:rsid w:val="00924D53"/>
    <w:rsid w:val="00926E43"/>
    <w:rsid w:val="009312C3"/>
    <w:rsid w:val="0093679B"/>
    <w:rsid w:val="00944048"/>
    <w:rsid w:val="00944989"/>
    <w:rsid w:val="00945AED"/>
    <w:rsid w:val="00945FD1"/>
    <w:rsid w:val="009473B7"/>
    <w:rsid w:val="009535E3"/>
    <w:rsid w:val="00953B2C"/>
    <w:rsid w:val="00953D8C"/>
    <w:rsid w:val="009550F7"/>
    <w:rsid w:val="009577E6"/>
    <w:rsid w:val="00960982"/>
    <w:rsid w:val="009631AB"/>
    <w:rsid w:val="009656F0"/>
    <w:rsid w:val="009661B1"/>
    <w:rsid w:val="009779BC"/>
    <w:rsid w:val="00982E2D"/>
    <w:rsid w:val="009868D2"/>
    <w:rsid w:val="00993FA7"/>
    <w:rsid w:val="009941BC"/>
    <w:rsid w:val="009956E2"/>
    <w:rsid w:val="00996D72"/>
    <w:rsid w:val="00996E00"/>
    <w:rsid w:val="009A253E"/>
    <w:rsid w:val="009A3D84"/>
    <w:rsid w:val="009B04E7"/>
    <w:rsid w:val="009B0B06"/>
    <w:rsid w:val="009B0CDB"/>
    <w:rsid w:val="009B2C39"/>
    <w:rsid w:val="009B42FF"/>
    <w:rsid w:val="009B5BD7"/>
    <w:rsid w:val="009C08A8"/>
    <w:rsid w:val="009C26B9"/>
    <w:rsid w:val="009C2E40"/>
    <w:rsid w:val="009C3130"/>
    <w:rsid w:val="009C33E1"/>
    <w:rsid w:val="009C456D"/>
    <w:rsid w:val="009C7CB4"/>
    <w:rsid w:val="009D2013"/>
    <w:rsid w:val="009D38E1"/>
    <w:rsid w:val="009E1A8B"/>
    <w:rsid w:val="009E4B02"/>
    <w:rsid w:val="009E529C"/>
    <w:rsid w:val="009E561C"/>
    <w:rsid w:val="009E76FC"/>
    <w:rsid w:val="009E77FC"/>
    <w:rsid w:val="009E7C1D"/>
    <w:rsid w:val="009F07AC"/>
    <w:rsid w:val="009F18A2"/>
    <w:rsid w:val="009F683A"/>
    <w:rsid w:val="00A048AF"/>
    <w:rsid w:val="00A05328"/>
    <w:rsid w:val="00A07A35"/>
    <w:rsid w:val="00A10F20"/>
    <w:rsid w:val="00A1199E"/>
    <w:rsid w:val="00A11F52"/>
    <w:rsid w:val="00A1245A"/>
    <w:rsid w:val="00A1257A"/>
    <w:rsid w:val="00A12DE6"/>
    <w:rsid w:val="00A16D12"/>
    <w:rsid w:val="00A1704F"/>
    <w:rsid w:val="00A17CEE"/>
    <w:rsid w:val="00A277C8"/>
    <w:rsid w:val="00A33E64"/>
    <w:rsid w:val="00A33E7E"/>
    <w:rsid w:val="00A3498A"/>
    <w:rsid w:val="00A414E7"/>
    <w:rsid w:val="00A45545"/>
    <w:rsid w:val="00A45D7D"/>
    <w:rsid w:val="00A46AF6"/>
    <w:rsid w:val="00A520E9"/>
    <w:rsid w:val="00A52BA5"/>
    <w:rsid w:val="00A52FDD"/>
    <w:rsid w:val="00A54618"/>
    <w:rsid w:val="00A550EE"/>
    <w:rsid w:val="00A56856"/>
    <w:rsid w:val="00A5752C"/>
    <w:rsid w:val="00A625C4"/>
    <w:rsid w:val="00A6658B"/>
    <w:rsid w:val="00A66783"/>
    <w:rsid w:val="00A739B4"/>
    <w:rsid w:val="00A76ED9"/>
    <w:rsid w:val="00A80193"/>
    <w:rsid w:val="00A8277D"/>
    <w:rsid w:val="00A8539D"/>
    <w:rsid w:val="00A87496"/>
    <w:rsid w:val="00A879FE"/>
    <w:rsid w:val="00A87B41"/>
    <w:rsid w:val="00A91573"/>
    <w:rsid w:val="00A91EA6"/>
    <w:rsid w:val="00A92765"/>
    <w:rsid w:val="00A93305"/>
    <w:rsid w:val="00A94276"/>
    <w:rsid w:val="00A942C4"/>
    <w:rsid w:val="00A94C50"/>
    <w:rsid w:val="00A9697D"/>
    <w:rsid w:val="00A96B0D"/>
    <w:rsid w:val="00A97787"/>
    <w:rsid w:val="00AA0295"/>
    <w:rsid w:val="00AA18EF"/>
    <w:rsid w:val="00AA1F9F"/>
    <w:rsid w:val="00AA628C"/>
    <w:rsid w:val="00AA7D78"/>
    <w:rsid w:val="00AA7EAD"/>
    <w:rsid w:val="00AB0506"/>
    <w:rsid w:val="00AB279E"/>
    <w:rsid w:val="00AB2C56"/>
    <w:rsid w:val="00AB662D"/>
    <w:rsid w:val="00AC14A0"/>
    <w:rsid w:val="00AC37DE"/>
    <w:rsid w:val="00AC6FFA"/>
    <w:rsid w:val="00AD1E2D"/>
    <w:rsid w:val="00AD4226"/>
    <w:rsid w:val="00AD5204"/>
    <w:rsid w:val="00AE3B2E"/>
    <w:rsid w:val="00AE56BE"/>
    <w:rsid w:val="00AE5B3B"/>
    <w:rsid w:val="00AE62D6"/>
    <w:rsid w:val="00AE7A2A"/>
    <w:rsid w:val="00AF14AF"/>
    <w:rsid w:val="00AF1BA9"/>
    <w:rsid w:val="00AF5AC4"/>
    <w:rsid w:val="00AF74F1"/>
    <w:rsid w:val="00B006C3"/>
    <w:rsid w:val="00B02BAF"/>
    <w:rsid w:val="00B02EE9"/>
    <w:rsid w:val="00B034A0"/>
    <w:rsid w:val="00B037CD"/>
    <w:rsid w:val="00B04DBC"/>
    <w:rsid w:val="00B0787F"/>
    <w:rsid w:val="00B17394"/>
    <w:rsid w:val="00B22D23"/>
    <w:rsid w:val="00B26FC1"/>
    <w:rsid w:val="00B31C09"/>
    <w:rsid w:val="00B3529D"/>
    <w:rsid w:val="00B365CC"/>
    <w:rsid w:val="00B411C0"/>
    <w:rsid w:val="00B41C1A"/>
    <w:rsid w:val="00B430F3"/>
    <w:rsid w:val="00B43E76"/>
    <w:rsid w:val="00B43EED"/>
    <w:rsid w:val="00B43F43"/>
    <w:rsid w:val="00B45222"/>
    <w:rsid w:val="00B53745"/>
    <w:rsid w:val="00B53B0B"/>
    <w:rsid w:val="00B53CCB"/>
    <w:rsid w:val="00B56141"/>
    <w:rsid w:val="00B572E8"/>
    <w:rsid w:val="00B57483"/>
    <w:rsid w:val="00B61E50"/>
    <w:rsid w:val="00B64AC9"/>
    <w:rsid w:val="00B67339"/>
    <w:rsid w:val="00B6763A"/>
    <w:rsid w:val="00B808BC"/>
    <w:rsid w:val="00B86922"/>
    <w:rsid w:val="00B87A86"/>
    <w:rsid w:val="00B901D9"/>
    <w:rsid w:val="00B91A50"/>
    <w:rsid w:val="00B93789"/>
    <w:rsid w:val="00B959E5"/>
    <w:rsid w:val="00BA3766"/>
    <w:rsid w:val="00BA71C7"/>
    <w:rsid w:val="00BA73C8"/>
    <w:rsid w:val="00BA7630"/>
    <w:rsid w:val="00BB6007"/>
    <w:rsid w:val="00BC00CA"/>
    <w:rsid w:val="00BC1269"/>
    <w:rsid w:val="00BC2142"/>
    <w:rsid w:val="00BC2928"/>
    <w:rsid w:val="00BC2AA3"/>
    <w:rsid w:val="00BC43BB"/>
    <w:rsid w:val="00BC66D7"/>
    <w:rsid w:val="00BC7F47"/>
    <w:rsid w:val="00BD3619"/>
    <w:rsid w:val="00BD3D09"/>
    <w:rsid w:val="00BD6012"/>
    <w:rsid w:val="00BD699B"/>
    <w:rsid w:val="00BD7221"/>
    <w:rsid w:val="00BE1077"/>
    <w:rsid w:val="00BF2206"/>
    <w:rsid w:val="00BF4664"/>
    <w:rsid w:val="00BF6E92"/>
    <w:rsid w:val="00BF719A"/>
    <w:rsid w:val="00C02182"/>
    <w:rsid w:val="00C034EE"/>
    <w:rsid w:val="00C0459A"/>
    <w:rsid w:val="00C04638"/>
    <w:rsid w:val="00C04A2F"/>
    <w:rsid w:val="00C05514"/>
    <w:rsid w:val="00C05BE5"/>
    <w:rsid w:val="00C10FB1"/>
    <w:rsid w:val="00C15B4C"/>
    <w:rsid w:val="00C1648D"/>
    <w:rsid w:val="00C1764A"/>
    <w:rsid w:val="00C2036C"/>
    <w:rsid w:val="00C22A3C"/>
    <w:rsid w:val="00C24590"/>
    <w:rsid w:val="00C272BF"/>
    <w:rsid w:val="00C27D32"/>
    <w:rsid w:val="00C34668"/>
    <w:rsid w:val="00C3496C"/>
    <w:rsid w:val="00C34B8C"/>
    <w:rsid w:val="00C359FD"/>
    <w:rsid w:val="00C35C3B"/>
    <w:rsid w:val="00C37F25"/>
    <w:rsid w:val="00C4024E"/>
    <w:rsid w:val="00C43834"/>
    <w:rsid w:val="00C44880"/>
    <w:rsid w:val="00C47237"/>
    <w:rsid w:val="00C47BD9"/>
    <w:rsid w:val="00C60679"/>
    <w:rsid w:val="00C60CC9"/>
    <w:rsid w:val="00C62672"/>
    <w:rsid w:val="00C63E83"/>
    <w:rsid w:val="00C648E2"/>
    <w:rsid w:val="00C719AC"/>
    <w:rsid w:val="00C729DF"/>
    <w:rsid w:val="00C735B3"/>
    <w:rsid w:val="00C739ED"/>
    <w:rsid w:val="00C73AC5"/>
    <w:rsid w:val="00C77886"/>
    <w:rsid w:val="00C865AF"/>
    <w:rsid w:val="00C919B7"/>
    <w:rsid w:val="00C92667"/>
    <w:rsid w:val="00C94D29"/>
    <w:rsid w:val="00C96125"/>
    <w:rsid w:val="00C97C88"/>
    <w:rsid w:val="00C97E5D"/>
    <w:rsid w:val="00CA10D2"/>
    <w:rsid w:val="00CA1D33"/>
    <w:rsid w:val="00CA35F1"/>
    <w:rsid w:val="00CA3B8C"/>
    <w:rsid w:val="00CB004B"/>
    <w:rsid w:val="00CB51B9"/>
    <w:rsid w:val="00CB561C"/>
    <w:rsid w:val="00CB71BB"/>
    <w:rsid w:val="00CB7DFE"/>
    <w:rsid w:val="00CC0215"/>
    <w:rsid w:val="00CC190E"/>
    <w:rsid w:val="00CC2826"/>
    <w:rsid w:val="00CC3A47"/>
    <w:rsid w:val="00CC4527"/>
    <w:rsid w:val="00CC4836"/>
    <w:rsid w:val="00CC76E6"/>
    <w:rsid w:val="00CD1DBC"/>
    <w:rsid w:val="00CD331A"/>
    <w:rsid w:val="00CD5135"/>
    <w:rsid w:val="00CD5FF8"/>
    <w:rsid w:val="00CE04F2"/>
    <w:rsid w:val="00CE0EC6"/>
    <w:rsid w:val="00CE1C69"/>
    <w:rsid w:val="00CE22C2"/>
    <w:rsid w:val="00CE4143"/>
    <w:rsid w:val="00CE6DD6"/>
    <w:rsid w:val="00CE7CE3"/>
    <w:rsid w:val="00CF2DF8"/>
    <w:rsid w:val="00CF3914"/>
    <w:rsid w:val="00CF4174"/>
    <w:rsid w:val="00D01A3C"/>
    <w:rsid w:val="00D01DFA"/>
    <w:rsid w:val="00D01EAA"/>
    <w:rsid w:val="00D03777"/>
    <w:rsid w:val="00D03F26"/>
    <w:rsid w:val="00D0567F"/>
    <w:rsid w:val="00D072F1"/>
    <w:rsid w:val="00D10440"/>
    <w:rsid w:val="00D17C29"/>
    <w:rsid w:val="00D23500"/>
    <w:rsid w:val="00D25E0B"/>
    <w:rsid w:val="00D2618D"/>
    <w:rsid w:val="00D2628D"/>
    <w:rsid w:val="00D33618"/>
    <w:rsid w:val="00D339B2"/>
    <w:rsid w:val="00D35CD4"/>
    <w:rsid w:val="00D42861"/>
    <w:rsid w:val="00D42D63"/>
    <w:rsid w:val="00D430D7"/>
    <w:rsid w:val="00D458B3"/>
    <w:rsid w:val="00D45D47"/>
    <w:rsid w:val="00D47ACB"/>
    <w:rsid w:val="00D47B08"/>
    <w:rsid w:val="00D51D25"/>
    <w:rsid w:val="00D644D2"/>
    <w:rsid w:val="00D65ABF"/>
    <w:rsid w:val="00D671BF"/>
    <w:rsid w:val="00D72A04"/>
    <w:rsid w:val="00D75655"/>
    <w:rsid w:val="00D779E6"/>
    <w:rsid w:val="00D801EB"/>
    <w:rsid w:val="00D822FA"/>
    <w:rsid w:val="00D82A6F"/>
    <w:rsid w:val="00D86D2D"/>
    <w:rsid w:val="00D91DE3"/>
    <w:rsid w:val="00D93042"/>
    <w:rsid w:val="00D953B1"/>
    <w:rsid w:val="00D9682B"/>
    <w:rsid w:val="00D96E84"/>
    <w:rsid w:val="00DA07A0"/>
    <w:rsid w:val="00DA1031"/>
    <w:rsid w:val="00DA2D81"/>
    <w:rsid w:val="00DA444E"/>
    <w:rsid w:val="00DA593F"/>
    <w:rsid w:val="00DA6B10"/>
    <w:rsid w:val="00DA6DF8"/>
    <w:rsid w:val="00DB215B"/>
    <w:rsid w:val="00DB2BD5"/>
    <w:rsid w:val="00DB33CE"/>
    <w:rsid w:val="00DB3FF3"/>
    <w:rsid w:val="00DB5246"/>
    <w:rsid w:val="00DB6847"/>
    <w:rsid w:val="00DB74EA"/>
    <w:rsid w:val="00DB7BB5"/>
    <w:rsid w:val="00DC0918"/>
    <w:rsid w:val="00DC22E1"/>
    <w:rsid w:val="00DC30AA"/>
    <w:rsid w:val="00DC3799"/>
    <w:rsid w:val="00DC74DC"/>
    <w:rsid w:val="00DD18C0"/>
    <w:rsid w:val="00DD1E04"/>
    <w:rsid w:val="00DD3B95"/>
    <w:rsid w:val="00DD5512"/>
    <w:rsid w:val="00DD574E"/>
    <w:rsid w:val="00DD7B38"/>
    <w:rsid w:val="00DE0F20"/>
    <w:rsid w:val="00DE1717"/>
    <w:rsid w:val="00DE1F20"/>
    <w:rsid w:val="00DE2011"/>
    <w:rsid w:val="00DE30D8"/>
    <w:rsid w:val="00DE4DB1"/>
    <w:rsid w:val="00DE7833"/>
    <w:rsid w:val="00DF2FFC"/>
    <w:rsid w:val="00DF3D81"/>
    <w:rsid w:val="00DF61E0"/>
    <w:rsid w:val="00E03056"/>
    <w:rsid w:val="00E04458"/>
    <w:rsid w:val="00E04EA4"/>
    <w:rsid w:val="00E04FB7"/>
    <w:rsid w:val="00E05364"/>
    <w:rsid w:val="00E10F5C"/>
    <w:rsid w:val="00E12349"/>
    <w:rsid w:val="00E12B42"/>
    <w:rsid w:val="00E17CBF"/>
    <w:rsid w:val="00E24935"/>
    <w:rsid w:val="00E314E6"/>
    <w:rsid w:val="00E32604"/>
    <w:rsid w:val="00E34CAB"/>
    <w:rsid w:val="00E355E2"/>
    <w:rsid w:val="00E379D6"/>
    <w:rsid w:val="00E40F9B"/>
    <w:rsid w:val="00E4401C"/>
    <w:rsid w:val="00E5014D"/>
    <w:rsid w:val="00E52C5D"/>
    <w:rsid w:val="00E53280"/>
    <w:rsid w:val="00E535C1"/>
    <w:rsid w:val="00E5375F"/>
    <w:rsid w:val="00E565D6"/>
    <w:rsid w:val="00E60737"/>
    <w:rsid w:val="00E60B70"/>
    <w:rsid w:val="00E64878"/>
    <w:rsid w:val="00E64D9F"/>
    <w:rsid w:val="00E67138"/>
    <w:rsid w:val="00E67CA2"/>
    <w:rsid w:val="00E7085C"/>
    <w:rsid w:val="00E74A79"/>
    <w:rsid w:val="00E74A88"/>
    <w:rsid w:val="00E80AE1"/>
    <w:rsid w:val="00E81492"/>
    <w:rsid w:val="00E8397F"/>
    <w:rsid w:val="00E84A9C"/>
    <w:rsid w:val="00E85336"/>
    <w:rsid w:val="00E85EA2"/>
    <w:rsid w:val="00E8603B"/>
    <w:rsid w:val="00E86CCA"/>
    <w:rsid w:val="00E87899"/>
    <w:rsid w:val="00E90596"/>
    <w:rsid w:val="00E910C1"/>
    <w:rsid w:val="00E91731"/>
    <w:rsid w:val="00E91B74"/>
    <w:rsid w:val="00E9643A"/>
    <w:rsid w:val="00E9717B"/>
    <w:rsid w:val="00E97643"/>
    <w:rsid w:val="00EA118A"/>
    <w:rsid w:val="00EA231F"/>
    <w:rsid w:val="00EA313D"/>
    <w:rsid w:val="00EA3E11"/>
    <w:rsid w:val="00EA5745"/>
    <w:rsid w:val="00EA62EB"/>
    <w:rsid w:val="00EB2394"/>
    <w:rsid w:val="00EB270F"/>
    <w:rsid w:val="00EB51D8"/>
    <w:rsid w:val="00EB7B3F"/>
    <w:rsid w:val="00EC23E0"/>
    <w:rsid w:val="00EC458A"/>
    <w:rsid w:val="00EC4E3C"/>
    <w:rsid w:val="00ED0841"/>
    <w:rsid w:val="00EE404E"/>
    <w:rsid w:val="00EE4CDA"/>
    <w:rsid w:val="00EE688F"/>
    <w:rsid w:val="00EE6BE6"/>
    <w:rsid w:val="00EE7933"/>
    <w:rsid w:val="00EE7D1B"/>
    <w:rsid w:val="00EF5A39"/>
    <w:rsid w:val="00EF70DE"/>
    <w:rsid w:val="00F01145"/>
    <w:rsid w:val="00F01EF8"/>
    <w:rsid w:val="00F038CA"/>
    <w:rsid w:val="00F101E3"/>
    <w:rsid w:val="00F11156"/>
    <w:rsid w:val="00F11A2C"/>
    <w:rsid w:val="00F12B3A"/>
    <w:rsid w:val="00F12C6C"/>
    <w:rsid w:val="00F1568D"/>
    <w:rsid w:val="00F161FC"/>
    <w:rsid w:val="00F17B65"/>
    <w:rsid w:val="00F21BF6"/>
    <w:rsid w:val="00F23319"/>
    <w:rsid w:val="00F25A15"/>
    <w:rsid w:val="00F32E04"/>
    <w:rsid w:val="00F336D2"/>
    <w:rsid w:val="00F33737"/>
    <w:rsid w:val="00F34CB1"/>
    <w:rsid w:val="00F36A49"/>
    <w:rsid w:val="00F37074"/>
    <w:rsid w:val="00F4003A"/>
    <w:rsid w:val="00F41D96"/>
    <w:rsid w:val="00F424D1"/>
    <w:rsid w:val="00F42D2C"/>
    <w:rsid w:val="00F44B08"/>
    <w:rsid w:val="00F47962"/>
    <w:rsid w:val="00F52B82"/>
    <w:rsid w:val="00F53399"/>
    <w:rsid w:val="00F53860"/>
    <w:rsid w:val="00F565CD"/>
    <w:rsid w:val="00F6294A"/>
    <w:rsid w:val="00F64BF4"/>
    <w:rsid w:val="00F701EA"/>
    <w:rsid w:val="00F72972"/>
    <w:rsid w:val="00F75E04"/>
    <w:rsid w:val="00F819AF"/>
    <w:rsid w:val="00F826CA"/>
    <w:rsid w:val="00F839D8"/>
    <w:rsid w:val="00F9561F"/>
    <w:rsid w:val="00F973BA"/>
    <w:rsid w:val="00F97715"/>
    <w:rsid w:val="00FA00D6"/>
    <w:rsid w:val="00FA4EEF"/>
    <w:rsid w:val="00FA561A"/>
    <w:rsid w:val="00FA5DC6"/>
    <w:rsid w:val="00FA6A25"/>
    <w:rsid w:val="00FA72F6"/>
    <w:rsid w:val="00FB15F1"/>
    <w:rsid w:val="00FB2DCA"/>
    <w:rsid w:val="00FB331E"/>
    <w:rsid w:val="00FB66A6"/>
    <w:rsid w:val="00FB7933"/>
    <w:rsid w:val="00FC0F9A"/>
    <w:rsid w:val="00FC455D"/>
    <w:rsid w:val="00FC4999"/>
    <w:rsid w:val="00FC6B35"/>
    <w:rsid w:val="00FD271B"/>
    <w:rsid w:val="00FD29EC"/>
    <w:rsid w:val="00FD32C0"/>
    <w:rsid w:val="00FD330D"/>
    <w:rsid w:val="00FD7ECD"/>
    <w:rsid w:val="00FE77DD"/>
    <w:rsid w:val="00FE792F"/>
    <w:rsid w:val="00FF0E4F"/>
    <w:rsid w:val="00FF405B"/>
    <w:rsid w:val="00FF4650"/>
    <w:rsid w:val="00FF511D"/>
    <w:rsid w:val="00FF7B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5CE82A9D"/>
  <w15:chartTrackingRefBased/>
  <w15:docId w15:val="{86E7ADF9-F821-4BBF-A294-C7745E51C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Titre"/>
    <w:next w:val="Normal"/>
    <w:link w:val="Titre1Car"/>
    <w:qFormat/>
    <w:rsid w:val="0001165E"/>
    <w:pPr>
      <w:numPr>
        <w:numId w:val="2"/>
      </w:numPr>
      <w:outlineLvl w:val="0"/>
    </w:pPr>
  </w:style>
  <w:style w:type="paragraph" w:styleId="Titre2">
    <w:name w:val="heading 2"/>
    <w:basedOn w:val="Normal"/>
    <w:next w:val="Normal"/>
    <w:link w:val="Titre2Car"/>
    <w:qFormat/>
    <w:rsid w:val="00160BC7"/>
    <w:pPr>
      <w:numPr>
        <w:ilvl w:val="1"/>
        <w:numId w:val="2"/>
      </w:numPr>
      <w:outlineLvl w:val="1"/>
    </w:pPr>
    <w:rPr>
      <w:rFonts w:ascii="Tahoma" w:hAnsi="Tahoma"/>
    </w:rPr>
  </w:style>
  <w:style w:type="paragraph" w:styleId="Titre3">
    <w:name w:val="heading 3"/>
    <w:basedOn w:val="Normal"/>
    <w:next w:val="Normal"/>
    <w:qFormat/>
    <w:pPr>
      <w:keepNext/>
      <w:numPr>
        <w:ilvl w:val="2"/>
        <w:numId w:val="2"/>
      </w:numPr>
      <w:jc w:val="center"/>
      <w:outlineLvl w:val="2"/>
    </w:pPr>
    <w:rPr>
      <w:rFonts w:ascii="Comic Sans MS" w:hAnsi="Comic Sans MS"/>
      <w:b/>
      <w:sz w:val="18"/>
    </w:rPr>
  </w:style>
  <w:style w:type="paragraph" w:styleId="Titre4">
    <w:name w:val="heading 4"/>
    <w:basedOn w:val="Normal"/>
    <w:next w:val="Normal"/>
    <w:qFormat/>
    <w:pPr>
      <w:keepNext/>
      <w:numPr>
        <w:ilvl w:val="3"/>
        <w:numId w:val="2"/>
      </w:numPr>
      <w:pBdr>
        <w:top w:val="double" w:sz="4" w:space="1" w:color="auto"/>
        <w:left w:val="double" w:sz="4" w:space="4" w:color="auto"/>
        <w:bottom w:val="double" w:sz="4" w:space="1" w:color="auto"/>
        <w:right w:val="double" w:sz="4" w:space="4" w:color="auto"/>
      </w:pBdr>
      <w:jc w:val="center"/>
      <w:outlineLvl w:val="3"/>
    </w:pPr>
    <w:rPr>
      <w:rFonts w:ascii="Comic Sans MS" w:hAnsi="Comic Sans MS"/>
      <w:b/>
      <w:sz w:val="18"/>
    </w:rPr>
  </w:style>
  <w:style w:type="paragraph" w:styleId="Titre5">
    <w:name w:val="heading 5"/>
    <w:basedOn w:val="Normal"/>
    <w:next w:val="Normal"/>
    <w:qFormat/>
    <w:pPr>
      <w:numPr>
        <w:ilvl w:val="4"/>
        <w:numId w:val="2"/>
      </w:numPr>
      <w:spacing w:before="240" w:after="60"/>
      <w:outlineLvl w:val="4"/>
    </w:pPr>
    <w:rPr>
      <w:b/>
      <w:bCs/>
      <w:i/>
      <w:iCs/>
      <w:sz w:val="26"/>
      <w:szCs w:val="26"/>
    </w:rPr>
  </w:style>
  <w:style w:type="paragraph" w:styleId="Titre6">
    <w:name w:val="heading 6"/>
    <w:basedOn w:val="Normal"/>
    <w:next w:val="Normal"/>
    <w:qFormat/>
    <w:pPr>
      <w:keepNext/>
      <w:numPr>
        <w:ilvl w:val="5"/>
        <w:numId w:val="2"/>
      </w:numPr>
      <w:jc w:val="both"/>
      <w:outlineLvl w:val="5"/>
    </w:pPr>
    <w:rPr>
      <w:b/>
    </w:rPr>
  </w:style>
  <w:style w:type="paragraph" w:styleId="Titre7">
    <w:name w:val="heading 7"/>
    <w:basedOn w:val="Normal"/>
    <w:next w:val="Normal"/>
    <w:qFormat/>
    <w:pPr>
      <w:keepNext/>
      <w:numPr>
        <w:ilvl w:val="6"/>
        <w:numId w:val="2"/>
      </w:numPr>
      <w:jc w:val="center"/>
      <w:outlineLvl w:val="6"/>
    </w:pPr>
    <w:rPr>
      <w:b/>
    </w:rPr>
  </w:style>
  <w:style w:type="paragraph" w:styleId="Titre8">
    <w:name w:val="heading 8"/>
    <w:basedOn w:val="Normal"/>
    <w:next w:val="Normal"/>
    <w:link w:val="Titre8Car"/>
    <w:qFormat/>
    <w:rsid w:val="00056771"/>
    <w:pPr>
      <w:numPr>
        <w:ilvl w:val="7"/>
        <w:numId w:val="2"/>
      </w:numPr>
      <w:spacing w:before="240" w:after="60"/>
      <w:outlineLvl w:val="7"/>
    </w:pPr>
    <w:rPr>
      <w:i/>
      <w:iCs/>
      <w:sz w:val="24"/>
      <w:szCs w:val="24"/>
    </w:rPr>
  </w:style>
  <w:style w:type="paragraph" w:styleId="Titre9">
    <w:name w:val="heading 9"/>
    <w:basedOn w:val="Normal"/>
    <w:next w:val="Normal"/>
    <w:link w:val="Titre9Car"/>
    <w:semiHidden/>
    <w:unhideWhenUsed/>
    <w:qFormat/>
    <w:rsid w:val="00687E30"/>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jc w:val="both"/>
    </w:pPr>
    <w:rPr>
      <w:sz w:val="22"/>
    </w:rPr>
  </w:style>
  <w:style w:type="paragraph" w:styleId="Titre">
    <w:name w:val="Title"/>
    <w:basedOn w:val="Style1"/>
    <w:qFormat/>
    <w:rsid w:val="00F101E3"/>
  </w:style>
  <w:style w:type="character" w:styleId="Lienhypertexte">
    <w:name w:val="Hyperlink"/>
    <w:uiPriority w:val="99"/>
    <w:rsid w:val="00056771"/>
    <w:rPr>
      <w:color w:val="0000FF"/>
      <w:u w:val="single"/>
    </w:rPr>
  </w:style>
  <w:style w:type="table" w:styleId="Grilledutableau">
    <w:name w:val="Table Grid"/>
    <w:basedOn w:val="TableauNormal"/>
    <w:rsid w:val="000567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aliases w:val="p"/>
    <w:basedOn w:val="Normal"/>
    <w:rsid w:val="001B600A"/>
    <w:pPr>
      <w:tabs>
        <w:tab w:val="center" w:pos="4536"/>
        <w:tab w:val="right" w:pos="9072"/>
      </w:tabs>
    </w:pPr>
  </w:style>
  <w:style w:type="character" w:styleId="Numrodepage">
    <w:name w:val="page number"/>
    <w:basedOn w:val="Policepardfaut"/>
    <w:rsid w:val="001B600A"/>
  </w:style>
  <w:style w:type="paragraph" w:styleId="Textedebulles">
    <w:name w:val="Balloon Text"/>
    <w:basedOn w:val="Normal"/>
    <w:semiHidden/>
    <w:rsid w:val="00953B2C"/>
    <w:rPr>
      <w:rFonts w:ascii="Tahoma" w:hAnsi="Tahoma" w:cs="Tahoma"/>
      <w:sz w:val="16"/>
      <w:szCs w:val="16"/>
    </w:rPr>
  </w:style>
  <w:style w:type="character" w:customStyle="1" w:styleId="Titre8Car">
    <w:name w:val="Titre 8 Car"/>
    <w:link w:val="Titre8"/>
    <w:rsid w:val="00AF14AF"/>
    <w:rPr>
      <w:i/>
      <w:iCs/>
      <w:sz w:val="24"/>
      <w:szCs w:val="24"/>
    </w:rPr>
  </w:style>
  <w:style w:type="character" w:customStyle="1" w:styleId="CorpsdetexteCar">
    <w:name w:val="Corps de texte Car"/>
    <w:link w:val="Corpsdetexte"/>
    <w:rsid w:val="00884574"/>
    <w:rPr>
      <w:sz w:val="22"/>
    </w:rPr>
  </w:style>
  <w:style w:type="paragraph" w:customStyle="1" w:styleId="Style1">
    <w:name w:val="Style1"/>
    <w:basedOn w:val="Normal"/>
    <w:link w:val="Style1Car"/>
    <w:qFormat/>
    <w:rsid w:val="00CE7CE3"/>
    <w:pPr>
      <w:ind w:right="-1"/>
      <w:jc w:val="both"/>
    </w:pPr>
    <w:rPr>
      <w:rFonts w:ascii="Tahoma" w:hAnsi="Tahoma" w:cs="Tahoma"/>
      <w:b/>
      <w:bCs/>
      <w:u w:val="single"/>
    </w:rPr>
  </w:style>
  <w:style w:type="paragraph" w:customStyle="1" w:styleId="Style2">
    <w:name w:val="Style2"/>
    <w:basedOn w:val="Normal"/>
    <w:link w:val="Style2Car"/>
    <w:qFormat/>
    <w:rsid w:val="00CE7CE3"/>
    <w:pPr>
      <w:jc w:val="both"/>
    </w:pPr>
    <w:rPr>
      <w:rFonts w:ascii="Tahoma" w:hAnsi="Tahoma" w:cs="Tahoma"/>
      <w:b/>
      <w:smallCaps/>
      <w:u w:val="single"/>
    </w:rPr>
  </w:style>
  <w:style w:type="character" w:customStyle="1" w:styleId="Style1Car">
    <w:name w:val="Style1 Car"/>
    <w:link w:val="Style1"/>
    <w:rsid w:val="00CE7CE3"/>
    <w:rPr>
      <w:rFonts w:ascii="Tahoma" w:hAnsi="Tahoma" w:cs="Tahoma"/>
      <w:b/>
      <w:bCs/>
      <w:u w:val="single"/>
    </w:rPr>
  </w:style>
  <w:style w:type="paragraph" w:styleId="En-tte">
    <w:name w:val="header"/>
    <w:basedOn w:val="Normal"/>
    <w:link w:val="En-tteCar"/>
    <w:rsid w:val="00604D0F"/>
    <w:pPr>
      <w:tabs>
        <w:tab w:val="center" w:pos="4536"/>
        <w:tab w:val="right" w:pos="9072"/>
      </w:tabs>
    </w:pPr>
  </w:style>
  <w:style w:type="character" w:customStyle="1" w:styleId="Style2Car">
    <w:name w:val="Style2 Car"/>
    <w:link w:val="Style2"/>
    <w:rsid w:val="00CE7CE3"/>
    <w:rPr>
      <w:rFonts w:ascii="Tahoma" w:hAnsi="Tahoma" w:cs="Tahoma"/>
      <w:b/>
      <w:smallCaps/>
      <w:u w:val="single"/>
    </w:rPr>
  </w:style>
  <w:style w:type="character" w:customStyle="1" w:styleId="En-tteCar">
    <w:name w:val="En-tête Car"/>
    <w:basedOn w:val="Policepardfaut"/>
    <w:link w:val="En-tte"/>
    <w:rsid w:val="00604D0F"/>
  </w:style>
  <w:style w:type="paragraph" w:customStyle="1" w:styleId="Standard">
    <w:name w:val="Standard"/>
    <w:rsid w:val="00882579"/>
    <w:pPr>
      <w:suppressAutoHyphens/>
      <w:autoSpaceDN w:val="0"/>
      <w:textAlignment w:val="baseline"/>
    </w:pPr>
    <w:rPr>
      <w:sz w:val="24"/>
    </w:rPr>
  </w:style>
  <w:style w:type="character" w:customStyle="1" w:styleId="Mentionnonrsolue1">
    <w:name w:val="Mention non résolue1"/>
    <w:uiPriority w:val="99"/>
    <w:semiHidden/>
    <w:unhideWhenUsed/>
    <w:rsid w:val="003E18F4"/>
    <w:rPr>
      <w:color w:val="605E5C"/>
      <w:shd w:val="clear" w:color="auto" w:fill="E1DFDD"/>
    </w:rPr>
  </w:style>
  <w:style w:type="paragraph" w:styleId="Paragraphedeliste">
    <w:name w:val="List Paragraph"/>
    <w:basedOn w:val="Normal"/>
    <w:uiPriority w:val="34"/>
    <w:qFormat/>
    <w:rsid w:val="00175D00"/>
    <w:pPr>
      <w:spacing w:after="160" w:line="256" w:lineRule="auto"/>
      <w:ind w:left="720"/>
      <w:contextualSpacing/>
    </w:pPr>
    <w:rPr>
      <w:rFonts w:ascii="Calibri" w:eastAsia="Calibri" w:hAnsi="Calibri"/>
      <w:sz w:val="22"/>
      <w:szCs w:val="22"/>
      <w:lang w:eastAsia="en-US"/>
    </w:rPr>
  </w:style>
  <w:style w:type="character" w:customStyle="1" w:styleId="Titre1Car">
    <w:name w:val="Titre 1 Car"/>
    <w:link w:val="Titre1"/>
    <w:rsid w:val="0001165E"/>
    <w:rPr>
      <w:rFonts w:ascii="Tahoma" w:hAnsi="Tahoma" w:cs="Tahoma"/>
      <w:b/>
      <w:bCs/>
      <w:u w:val="single"/>
    </w:rPr>
  </w:style>
  <w:style w:type="character" w:styleId="Lienhypertextesuivivisit">
    <w:name w:val="FollowedHyperlink"/>
    <w:rsid w:val="00FD271B"/>
    <w:rPr>
      <w:color w:val="954F72"/>
      <w:u w:val="single"/>
    </w:rPr>
  </w:style>
  <w:style w:type="paragraph" w:styleId="En-ttedetabledesmatires">
    <w:name w:val="TOC Heading"/>
    <w:basedOn w:val="Titre1"/>
    <w:next w:val="Normal"/>
    <w:uiPriority w:val="39"/>
    <w:unhideWhenUsed/>
    <w:qFormat/>
    <w:rsid w:val="00FD271B"/>
    <w:pPr>
      <w:keepLines/>
      <w:spacing w:before="240" w:line="259" w:lineRule="auto"/>
      <w:outlineLvl w:val="9"/>
    </w:pPr>
    <w:rPr>
      <w:rFonts w:ascii="Calibri Light" w:hAnsi="Calibri Light"/>
      <w:color w:val="2F5496"/>
      <w:sz w:val="32"/>
      <w:szCs w:val="32"/>
    </w:rPr>
  </w:style>
  <w:style w:type="paragraph" w:styleId="TM1">
    <w:name w:val="toc 1"/>
    <w:basedOn w:val="Normal"/>
    <w:next w:val="Normal"/>
    <w:autoRedefine/>
    <w:uiPriority w:val="39"/>
    <w:rsid w:val="00CD5FF8"/>
    <w:pPr>
      <w:spacing w:before="120"/>
    </w:pPr>
    <w:rPr>
      <w:rFonts w:asciiTheme="minorHAnsi" w:hAnsiTheme="minorHAnsi" w:cstheme="minorHAnsi"/>
      <w:b/>
      <w:bCs/>
      <w:i/>
      <w:iCs/>
      <w:sz w:val="24"/>
      <w:szCs w:val="24"/>
    </w:rPr>
  </w:style>
  <w:style w:type="paragraph" w:styleId="TM2">
    <w:name w:val="toc 2"/>
    <w:basedOn w:val="Normal"/>
    <w:next w:val="Normal"/>
    <w:autoRedefine/>
    <w:uiPriority w:val="39"/>
    <w:unhideWhenUsed/>
    <w:rsid w:val="00FD271B"/>
    <w:pPr>
      <w:spacing w:before="120"/>
      <w:ind w:left="200"/>
    </w:pPr>
    <w:rPr>
      <w:rFonts w:asciiTheme="minorHAnsi" w:hAnsiTheme="minorHAnsi" w:cstheme="minorHAnsi"/>
      <w:b/>
      <w:bCs/>
      <w:sz w:val="22"/>
      <w:szCs w:val="22"/>
    </w:rPr>
  </w:style>
  <w:style w:type="paragraph" w:styleId="TM3">
    <w:name w:val="toc 3"/>
    <w:basedOn w:val="Normal"/>
    <w:next w:val="Normal"/>
    <w:autoRedefine/>
    <w:uiPriority w:val="39"/>
    <w:unhideWhenUsed/>
    <w:rsid w:val="00FD271B"/>
    <w:pPr>
      <w:ind w:left="400"/>
    </w:pPr>
    <w:rPr>
      <w:rFonts w:asciiTheme="minorHAnsi" w:hAnsiTheme="minorHAnsi" w:cstheme="minorHAnsi"/>
    </w:rPr>
  </w:style>
  <w:style w:type="paragraph" w:styleId="TM4">
    <w:name w:val="toc 4"/>
    <w:basedOn w:val="Normal"/>
    <w:next w:val="Normal"/>
    <w:autoRedefine/>
    <w:rsid w:val="00CD5FF8"/>
    <w:pPr>
      <w:ind w:left="600"/>
    </w:pPr>
    <w:rPr>
      <w:rFonts w:asciiTheme="minorHAnsi" w:hAnsiTheme="minorHAnsi" w:cstheme="minorHAnsi"/>
    </w:rPr>
  </w:style>
  <w:style w:type="paragraph" w:styleId="TM5">
    <w:name w:val="toc 5"/>
    <w:basedOn w:val="Normal"/>
    <w:next w:val="Normal"/>
    <w:autoRedefine/>
    <w:rsid w:val="00CD5FF8"/>
    <w:pPr>
      <w:ind w:left="800"/>
    </w:pPr>
    <w:rPr>
      <w:rFonts w:asciiTheme="minorHAnsi" w:hAnsiTheme="minorHAnsi" w:cstheme="minorHAnsi"/>
    </w:rPr>
  </w:style>
  <w:style w:type="paragraph" w:styleId="TM6">
    <w:name w:val="toc 6"/>
    <w:basedOn w:val="Normal"/>
    <w:next w:val="Normal"/>
    <w:autoRedefine/>
    <w:rsid w:val="00CD5FF8"/>
    <w:pPr>
      <w:ind w:left="1000"/>
    </w:pPr>
    <w:rPr>
      <w:rFonts w:asciiTheme="minorHAnsi" w:hAnsiTheme="minorHAnsi" w:cstheme="minorHAnsi"/>
    </w:rPr>
  </w:style>
  <w:style w:type="paragraph" w:styleId="TM7">
    <w:name w:val="toc 7"/>
    <w:basedOn w:val="Normal"/>
    <w:next w:val="Normal"/>
    <w:autoRedefine/>
    <w:rsid w:val="00CD5FF8"/>
    <w:pPr>
      <w:ind w:left="1200"/>
    </w:pPr>
    <w:rPr>
      <w:rFonts w:asciiTheme="minorHAnsi" w:hAnsiTheme="minorHAnsi" w:cstheme="minorHAnsi"/>
    </w:rPr>
  </w:style>
  <w:style w:type="paragraph" w:styleId="TM8">
    <w:name w:val="toc 8"/>
    <w:basedOn w:val="Normal"/>
    <w:next w:val="Normal"/>
    <w:autoRedefine/>
    <w:rsid w:val="00CD5FF8"/>
    <w:pPr>
      <w:ind w:left="1400"/>
    </w:pPr>
    <w:rPr>
      <w:rFonts w:asciiTheme="minorHAnsi" w:hAnsiTheme="minorHAnsi" w:cstheme="minorHAnsi"/>
    </w:rPr>
  </w:style>
  <w:style w:type="paragraph" w:styleId="TM9">
    <w:name w:val="toc 9"/>
    <w:basedOn w:val="Normal"/>
    <w:next w:val="Normal"/>
    <w:autoRedefine/>
    <w:rsid w:val="00CD5FF8"/>
    <w:pPr>
      <w:ind w:left="1600"/>
    </w:pPr>
    <w:rPr>
      <w:rFonts w:asciiTheme="minorHAnsi" w:hAnsiTheme="minorHAnsi" w:cstheme="minorHAnsi"/>
    </w:rPr>
  </w:style>
  <w:style w:type="character" w:customStyle="1" w:styleId="Titre9Car">
    <w:name w:val="Titre 9 Car"/>
    <w:basedOn w:val="Policepardfaut"/>
    <w:link w:val="Titre9"/>
    <w:semiHidden/>
    <w:rsid w:val="00687E30"/>
    <w:rPr>
      <w:rFonts w:asciiTheme="majorHAnsi" w:eastAsiaTheme="majorEastAsia" w:hAnsiTheme="majorHAnsi" w:cstheme="majorBidi"/>
      <w:i/>
      <w:iCs/>
      <w:color w:val="272727" w:themeColor="text1" w:themeTint="D8"/>
      <w:sz w:val="21"/>
      <w:szCs w:val="21"/>
    </w:rPr>
  </w:style>
  <w:style w:type="character" w:styleId="Marquedecommentaire">
    <w:name w:val="annotation reference"/>
    <w:unhideWhenUsed/>
    <w:rsid w:val="006166D0"/>
    <w:rPr>
      <w:sz w:val="16"/>
      <w:szCs w:val="16"/>
    </w:rPr>
  </w:style>
  <w:style w:type="paragraph" w:customStyle="1" w:styleId="Default">
    <w:name w:val="Default"/>
    <w:rsid w:val="00BD3D09"/>
    <w:pPr>
      <w:autoSpaceDE w:val="0"/>
      <w:autoSpaceDN w:val="0"/>
      <w:adjustRightInd w:val="0"/>
    </w:pPr>
    <w:rPr>
      <w:rFonts w:ascii="Unistra A" w:hAnsi="Unistra A" w:cs="Unistra A"/>
      <w:color w:val="000000"/>
      <w:sz w:val="24"/>
      <w:szCs w:val="24"/>
    </w:rPr>
  </w:style>
  <w:style w:type="character" w:customStyle="1" w:styleId="Mentionnonrsolue2">
    <w:name w:val="Mention non résolue2"/>
    <w:basedOn w:val="Policepardfaut"/>
    <w:uiPriority w:val="99"/>
    <w:semiHidden/>
    <w:unhideWhenUsed/>
    <w:rsid w:val="00C34B8C"/>
    <w:rPr>
      <w:color w:val="605E5C"/>
      <w:shd w:val="clear" w:color="auto" w:fill="E1DFDD"/>
    </w:rPr>
  </w:style>
  <w:style w:type="paragraph" w:styleId="Corpsdetexte2">
    <w:name w:val="Body Text 2"/>
    <w:basedOn w:val="Normal"/>
    <w:link w:val="Corpsdetexte2Car"/>
    <w:rsid w:val="008A3CCD"/>
    <w:pPr>
      <w:spacing w:after="120" w:line="480" w:lineRule="auto"/>
    </w:pPr>
  </w:style>
  <w:style w:type="character" w:customStyle="1" w:styleId="Corpsdetexte2Car">
    <w:name w:val="Corps de texte 2 Car"/>
    <w:basedOn w:val="Policepardfaut"/>
    <w:link w:val="Corpsdetexte2"/>
    <w:rsid w:val="008A3CCD"/>
  </w:style>
  <w:style w:type="paragraph" w:customStyle="1" w:styleId="AA2ndlevelbullet">
    <w:name w:val="AA 2nd level bullet"/>
    <w:basedOn w:val="Normal"/>
    <w:rsid w:val="00647B3A"/>
    <w:pPr>
      <w:widowControl w:val="0"/>
      <w:numPr>
        <w:numId w:val="12"/>
      </w:numPr>
      <w:tabs>
        <w:tab w:val="clear" w:pos="283"/>
        <w:tab w:val="left" w:pos="567"/>
      </w:tabs>
      <w:spacing w:before="55" w:after="55"/>
      <w:ind w:left="568" w:hanging="284"/>
    </w:pPr>
    <w:rPr>
      <w:rFonts w:ascii="Arial" w:hAnsi="Arial"/>
      <w:lang w:eastAsia="en-US"/>
    </w:rPr>
  </w:style>
  <w:style w:type="character" w:customStyle="1" w:styleId="Titre2Car">
    <w:name w:val="Titre 2 Car"/>
    <w:basedOn w:val="Policepardfaut"/>
    <w:link w:val="Titre2"/>
    <w:rsid w:val="00E67CA2"/>
    <w:rPr>
      <w:rFonts w:ascii="Tahoma" w:hAnsi="Tahoma"/>
    </w:rPr>
  </w:style>
  <w:style w:type="paragraph" w:customStyle="1" w:styleId="CM29">
    <w:name w:val="CM29"/>
    <w:basedOn w:val="Default"/>
    <w:next w:val="Default"/>
    <w:rsid w:val="00594776"/>
    <w:pPr>
      <w:widowControl w:val="0"/>
      <w:suppressAutoHyphens/>
      <w:autoSpaceDN/>
      <w:adjustRightInd/>
      <w:spacing w:after="278"/>
    </w:pPr>
    <w:rPr>
      <w:rFonts w:ascii="Arial" w:hAnsi="Arial" w:cs="Times New Roman"/>
      <w:lang w:eastAsia="zh-CN"/>
    </w:rPr>
  </w:style>
  <w:style w:type="paragraph" w:customStyle="1" w:styleId="fcasegauche">
    <w:name w:val="f_case_gauche"/>
    <w:basedOn w:val="Normal"/>
    <w:rsid w:val="00D47ACB"/>
    <w:pPr>
      <w:suppressAutoHyphens/>
      <w:spacing w:after="60"/>
      <w:ind w:left="284" w:hanging="284"/>
      <w:jc w:val="both"/>
    </w:pPr>
    <w:rPr>
      <w:rFonts w:ascii="Univers" w:hAnsi="Univers" w:cs="Univers"/>
      <w:lang w:eastAsia="zh-CN"/>
    </w:rPr>
  </w:style>
  <w:style w:type="paragraph" w:customStyle="1" w:styleId="fcase1ertab">
    <w:name w:val="f_case_1ertab"/>
    <w:basedOn w:val="Normal"/>
    <w:rsid w:val="00D47ACB"/>
    <w:pPr>
      <w:tabs>
        <w:tab w:val="left" w:pos="426"/>
      </w:tabs>
      <w:suppressAutoHyphens/>
      <w:ind w:left="709" w:hanging="709"/>
      <w:jc w:val="both"/>
    </w:pPr>
    <w:rPr>
      <w:rFonts w:ascii="Univers" w:hAnsi="Univers" w:cs="Univers"/>
      <w:lang w:eastAsia="zh-CN"/>
    </w:rPr>
  </w:style>
  <w:style w:type="paragraph" w:customStyle="1" w:styleId="western">
    <w:name w:val="western"/>
    <w:basedOn w:val="Normal"/>
    <w:rsid w:val="00E97643"/>
    <w:pPr>
      <w:spacing w:before="100" w:beforeAutospacing="1"/>
      <w:jc w:val="both"/>
    </w:pPr>
    <w:rPr>
      <w:sz w:val="22"/>
      <w:szCs w:val="22"/>
    </w:rPr>
  </w:style>
  <w:style w:type="paragraph" w:styleId="Commentaire">
    <w:name w:val="annotation text"/>
    <w:basedOn w:val="Normal"/>
    <w:link w:val="CommentaireCar"/>
    <w:rsid w:val="00BC00CA"/>
  </w:style>
  <w:style w:type="character" w:customStyle="1" w:styleId="CommentaireCar">
    <w:name w:val="Commentaire Car"/>
    <w:basedOn w:val="Policepardfaut"/>
    <w:link w:val="Commentaire"/>
    <w:rsid w:val="00BC00CA"/>
  </w:style>
  <w:style w:type="paragraph" w:styleId="Objetducommentaire">
    <w:name w:val="annotation subject"/>
    <w:basedOn w:val="Commentaire"/>
    <w:next w:val="Commentaire"/>
    <w:link w:val="ObjetducommentaireCar"/>
    <w:rsid w:val="00BC00CA"/>
    <w:rPr>
      <w:b/>
      <w:bCs/>
    </w:rPr>
  </w:style>
  <w:style w:type="character" w:customStyle="1" w:styleId="ObjetducommentaireCar">
    <w:name w:val="Objet du commentaire Car"/>
    <w:basedOn w:val="CommentaireCar"/>
    <w:link w:val="Objetducommentaire"/>
    <w:rsid w:val="00BC00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18305">
      <w:bodyDiv w:val="1"/>
      <w:marLeft w:val="0"/>
      <w:marRight w:val="0"/>
      <w:marTop w:val="0"/>
      <w:marBottom w:val="0"/>
      <w:divBdr>
        <w:top w:val="none" w:sz="0" w:space="0" w:color="auto"/>
        <w:left w:val="none" w:sz="0" w:space="0" w:color="auto"/>
        <w:bottom w:val="none" w:sz="0" w:space="0" w:color="auto"/>
        <w:right w:val="none" w:sz="0" w:space="0" w:color="auto"/>
      </w:divBdr>
    </w:div>
    <w:div w:id="159391361">
      <w:bodyDiv w:val="1"/>
      <w:marLeft w:val="0"/>
      <w:marRight w:val="0"/>
      <w:marTop w:val="0"/>
      <w:marBottom w:val="0"/>
      <w:divBdr>
        <w:top w:val="none" w:sz="0" w:space="0" w:color="auto"/>
        <w:left w:val="none" w:sz="0" w:space="0" w:color="auto"/>
        <w:bottom w:val="none" w:sz="0" w:space="0" w:color="auto"/>
        <w:right w:val="none" w:sz="0" w:space="0" w:color="auto"/>
      </w:divBdr>
    </w:div>
    <w:div w:id="162818925">
      <w:bodyDiv w:val="1"/>
      <w:marLeft w:val="0"/>
      <w:marRight w:val="0"/>
      <w:marTop w:val="0"/>
      <w:marBottom w:val="0"/>
      <w:divBdr>
        <w:top w:val="none" w:sz="0" w:space="0" w:color="auto"/>
        <w:left w:val="none" w:sz="0" w:space="0" w:color="auto"/>
        <w:bottom w:val="none" w:sz="0" w:space="0" w:color="auto"/>
        <w:right w:val="none" w:sz="0" w:space="0" w:color="auto"/>
      </w:divBdr>
    </w:div>
    <w:div w:id="314188319">
      <w:bodyDiv w:val="1"/>
      <w:marLeft w:val="0"/>
      <w:marRight w:val="0"/>
      <w:marTop w:val="0"/>
      <w:marBottom w:val="0"/>
      <w:divBdr>
        <w:top w:val="none" w:sz="0" w:space="0" w:color="auto"/>
        <w:left w:val="none" w:sz="0" w:space="0" w:color="auto"/>
        <w:bottom w:val="none" w:sz="0" w:space="0" w:color="auto"/>
        <w:right w:val="none" w:sz="0" w:space="0" w:color="auto"/>
      </w:divBdr>
    </w:div>
    <w:div w:id="314336089">
      <w:bodyDiv w:val="1"/>
      <w:marLeft w:val="0"/>
      <w:marRight w:val="0"/>
      <w:marTop w:val="0"/>
      <w:marBottom w:val="0"/>
      <w:divBdr>
        <w:top w:val="none" w:sz="0" w:space="0" w:color="auto"/>
        <w:left w:val="none" w:sz="0" w:space="0" w:color="auto"/>
        <w:bottom w:val="none" w:sz="0" w:space="0" w:color="auto"/>
        <w:right w:val="none" w:sz="0" w:space="0" w:color="auto"/>
      </w:divBdr>
    </w:div>
    <w:div w:id="319619606">
      <w:bodyDiv w:val="1"/>
      <w:marLeft w:val="0"/>
      <w:marRight w:val="0"/>
      <w:marTop w:val="0"/>
      <w:marBottom w:val="0"/>
      <w:divBdr>
        <w:top w:val="none" w:sz="0" w:space="0" w:color="auto"/>
        <w:left w:val="none" w:sz="0" w:space="0" w:color="auto"/>
        <w:bottom w:val="none" w:sz="0" w:space="0" w:color="auto"/>
        <w:right w:val="none" w:sz="0" w:space="0" w:color="auto"/>
      </w:divBdr>
    </w:div>
    <w:div w:id="322320665">
      <w:bodyDiv w:val="1"/>
      <w:marLeft w:val="0"/>
      <w:marRight w:val="0"/>
      <w:marTop w:val="0"/>
      <w:marBottom w:val="0"/>
      <w:divBdr>
        <w:top w:val="none" w:sz="0" w:space="0" w:color="auto"/>
        <w:left w:val="none" w:sz="0" w:space="0" w:color="auto"/>
        <w:bottom w:val="none" w:sz="0" w:space="0" w:color="auto"/>
        <w:right w:val="none" w:sz="0" w:space="0" w:color="auto"/>
      </w:divBdr>
    </w:div>
    <w:div w:id="324867445">
      <w:bodyDiv w:val="1"/>
      <w:marLeft w:val="0"/>
      <w:marRight w:val="0"/>
      <w:marTop w:val="0"/>
      <w:marBottom w:val="0"/>
      <w:divBdr>
        <w:top w:val="none" w:sz="0" w:space="0" w:color="auto"/>
        <w:left w:val="none" w:sz="0" w:space="0" w:color="auto"/>
        <w:bottom w:val="none" w:sz="0" w:space="0" w:color="auto"/>
        <w:right w:val="none" w:sz="0" w:space="0" w:color="auto"/>
      </w:divBdr>
    </w:div>
    <w:div w:id="407507746">
      <w:bodyDiv w:val="1"/>
      <w:marLeft w:val="0"/>
      <w:marRight w:val="0"/>
      <w:marTop w:val="0"/>
      <w:marBottom w:val="0"/>
      <w:divBdr>
        <w:top w:val="none" w:sz="0" w:space="0" w:color="auto"/>
        <w:left w:val="none" w:sz="0" w:space="0" w:color="auto"/>
        <w:bottom w:val="none" w:sz="0" w:space="0" w:color="auto"/>
        <w:right w:val="none" w:sz="0" w:space="0" w:color="auto"/>
      </w:divBdr>
    </w:div>
    <w:div w:id="443889014">
      <w:bodyDiv w:val="1"/>
      <w:marLeft w:val="0"/>
      <w:marRight w:val="0"/>
      <w:marTop w:val="0"/>
      <w:marBottom w:val="0"/>
      <w:divBdr>
        <w:top w:val="none" w:sz="0" w:space="0" w:color="auto"/>
        <w:left w:val="none" w:sz="0" w:space="0" w:color="auto"/>
        <w:bottom w:val="none" w:sz="0" w:space="0" w:color="auto"/>
        <w:right w:val="none" w:sz="0" w:space="0" w:color="auto"/>
      </w:divBdr>
    </w:div>
    <w:div w:id="452481235">
      <w:bodyDiv w:val="1"/>
      <w:marLeft w:val="0"/>
      <w:marRight w:val="0"/>
      <w:marTop w:val="0"/>
      <w:marBottom w:val="0"/>
      <w:divBdr>
        <w:top w:val="none" w:sz="0" w:space="0" w:color="auto"/>
        <w:left w:val="none" w:sz="0" w:space="0" w:color="auto"/>
        <w:bottom w:val="none" w:sz="0" w:space="0" w:color="auto"/>
        <w:right w:val="none" w:sz="0" w:space="0" w:color="auto"/>
      </w:divBdr>
    </w:div>
    <w:div w:id="463012009">
      <w:bodyDiv w:val="1"/>
      <w:marLeft w:val="0"/>
      <w:marRight w:val="0"/>
      <w:marTop w:val="0"/>
      <w:marBottom w:val="0"/>
      <w:divBdr>
        <w:top w:val="none" w:sz="0" w:space="0" w:color="auto"/>
        <w:left w:val="none" w:sz="0" w:space="0" w:color="auto"/>
        <w:bottom w:val="none" w:sz="0" w:space="0" w:color="auto"/>
        <w:right w:val="none" w:sz="0" w:space="0" w:color="auto"/>
      </w:divBdr>
    </w:div>
    <w:div w:id="466166067">
      <w:bodyDiv w:val="1"/>
      <w:marLeft w:val="0"/>
      <w:marRight w:val="0"/>
      <w:marTop w:val="0"/>
      <w:marBottom w:val="0"/>
      <w:divBdr>
        <w:top w:val="none" w:sz="0" w:space="0" w:color="auto"/>
        <w:left w:val="none" w:sz="0" w:space="0" w:color="auto"/>
        <w:bottom w:val="none" w:sz="0" w:space="0" w:color="auto"/>
        <w:right w:val="none" w:sz="0" w:space="0" w:color="auto"/>
      </w:divBdr>
    </w:div>
    <w:div w:id="480074710">
      <w:bodyDiv w:val="1"/>
      <w:marLeft w:val="0"/>
      <w:marRight w:val="0"/>
      <w:marTop w:val="0"/>
      <w:marBottom w:val="0"/>
      <w:divBdr>
        <w:top w:val="none" w:sz="0" w:space="0" w:color="auto"/>
        <w:left w:val="none" w:sz="0" w:space="0" w:color="auto"/>
        <w:bottom w:val="none" w:sz="0" w:space="0" w:color="auto"/>
        <w:right w:val="none" w:sz="0" w:space="0" w:color="auto"/>
      </w:divBdr>
    </w:div>
    <w:div w:id="516504228">
      <w:bodyDiv w:val="1"/>
      <w:marLeft w:val="0"/>
      <w:marRight w:val="0"/>
      <w:marTop w:val="0"/>
      <w:marBottom w:val="0"/>
      <w:divBdr>
        <w:top w:val="none" w:sz="0" w:space="0" w:color="auto"/>
        <w:left w:val="none" w:sz="0" w:space="0" w:color="auto"/>
        <w:bottom w:val="none" w:sz="0" w:space="0" w:color="auto"/>
        <w:right w:val="none" w:sz="0" w:space="0" w:color="auto"/>
      </w:divBdr>
    </w:div>
    <w:div w:id="517737565">
      <w:bodyDiv w:val="1"/>
      <w:marLeft w:val="0"/>
      <w:marRight w:val="0"/>
      <w:marTop w:val="0"/>
      <w:marBottom w:val="0"/>
      <w:divBdr>
        <w:top w:val="none" w:sz="0" w:space="0" w:color="auto"/>
        <w:left w:val="none" w:sz="0" w:space="0" w:color="auto"/>
        <w:bottom w:val="none" w:sz="0" w:space="0" w:color="auto"/>
        <w:right w:val="none" w:sz="0" w:space="0" w:color="auto"/>
      </w:divBdr>
    </w:div>
    <w:div w:id="527527605">
      <w:bodyDiv w:val="1"/>
      <w:marLeft w:val="0"/>
      <w:marRight w:val="0"/>
      <w:marTop w:val="0"/>
      <w:marBottom w:val="0"/>
      <w:divBdr>
        <w:top w:val="none" w:sz="0" w:space="0" w:color="auto"/>
        <w:left w:val="none" w:sz="0" w:space="0" w:color="auto"/>
        <w:bottom w:val="none" w:sz="0" w:space="0" w:color="auto"/>
        <w:right w:val="none" w:sz="0" w:space="0" w:color="auto"/>
      </w:divBdr>
    </w:div>
    <w:div w:id="552929681">
      <w:bodyDiv w:val="1"/>
      <w:marLeft w:val="0"/>
      <w:marRight w:val="0"/>
      <w:marTop w:val="0"/>
      <w:marBottom w:val="0"/>
      <w:divBdr>
        <w:top w:val="none" w:sz="0" w:space="0" w:color="auto"/>
        <w:left w:val="none" w:sz="0" w:space="0" w:color="auto"/>
        <w:bottom w:val="none" w:sz="0" w:space="0" w:color="auto"/>
        <w:right w:val="none" w:sz="0" w:space="0" w:color="auto"/>
      </w:divBdr>
    </w:div>
    <w:div w:id="558053398">
      <w:bodyDiv w:val="1"/>
      <w:marLeft w:val="0"/>
      <w:marRight w:val="0"/>
      <w:marTop w:val="0"/>
      <w:marBottom w:val="0"/>
      <w:divBdr>
        <w:top w:val="none" w:sz="0" w:space="0" w:color="auto"/>
        <w:left w:val="none" w:sz="0" w:space="0" w:color="auto"/>
        <w:bottom w:val="none" w:sz="0" w:space="0" w:color="auto"/>
        <w:right w:val="none" w:sz="0" w:space="0" w:color="auto"/>
      </w:divBdr>
    </w:div>
    <w:div w:id="659506498">
      <w:bodyDiv w:val="1"/>
      <w:marLeft w:val="0"/>
      <w:marRight w:val="0"/>
      <w:marTop w:val="0"/>
      <w:marBottom w:val="0"/>
      <w:divBdr>
        <w:top w:val="none" w:sz="0" w:space="0" w:color="auto"/>
        <w:left w:val="none" w:sz="0" w:space="0" w:color="auto"/>
        <w:bottom w:val="none" w:sz="0" w:space="0" w:color="auto"/>
        <w:right w:val="none" w:sz="0" w:space="0" w:color="auto"/>
      </w:divBdr>
    </w:div>
    <w:div w:id="713968433">
      <w:bodyDiv w:val="1"/>
      <w:marLeft w:val="0"/>
      <w:marRight w:val="0"/>
      <w:marTop w:val="0"/>
      <w:marBottom w:val="0"/>
      <w:divBdr>
        <w:top w:val="none" w:sz="0" w:space="0" w:color="auto"/>
        <w:left w:val="none" w:sz="0" w:space="0" w:color="auto"/>
        <w:bottom w:val="none" w:sz="0" w:space="0" w:color="auto"/>
        <w:right w:val="none" w:sz="0" w:space="0" w:color="auto"/>
      </w:divBdr>
    </w:div>
    <w:div w:id="751512135">
      <w:bodyDiv w:val="1"/>
      <w:marLeft w:val="0"/>
      <w:marRight w:val="0"/>
      <w:marTop w:val="0"/>
      <w:marBottom w:val="0"/>
      <w:divBdr>
        <w:top w:val="none" w:sz="0" w:space="0" w:color="auto"/>
        <w:left w:val="none" w:sz="0" w:space="0" w:color="auto"/>
        <w:bottom w:val="none" w:sz="0" w:space="0" w:color="auto"/>
        <w:right w:val="none" w:sz="0" w:space="0" w:color="auto"/>
      </w:divBdr>
    </w:div>
    <w:div w:id="768352546">
      <w:bodyDiv w:val="1"/>
      <w:marLeft w:val="0"/>
      <w:marRight w:val="0"/>
      <w:marTop w:val="0"/>
      <w:marBottom w:val="0"/>
      <w:divBdr>
        <w:top w:val="none" w:sz="0" w:space="0" w:color="auto"/>
        <w:left w:val="none" w:sz="0" w:space="0" w:color="auto"/>
        <w:bottom w:val="none" w:sz="0" w:space="0" w:color="auto"/>
        <w:right w:val="none" w:sz="0" w:space="0" w:color="auto"/>
      </w:divBdr>
    </w:div>
    <w:div w:id="790127608">
      <w:bodyDiv w:val="1"/>
      <w:marLeft w:val="0"/>
      <w:marRight w:val="0"/>
      <w:marTop w:val="0"/>
      <w:marBottom w:val="0"/>
      <w:divBdr>
        <w:top w:val="none" w:sz="0" w:space="0" w:color="auto"/>
        <w:left w:val="none" w:sz="0" w:space="0" w:color="auto"/>
        <w:bottom w:val="none" w:sz="0" w:space="0" w:color="auto"/>
        <w:right w:val="none" w:sz="0" w:space="0" w:color="auto"/>
      </w:divBdr>
    </w:div>
    <w:div w:id="799147672">
      <w:bodyDiv w:val="1"/>
      <w:marLeft w:val="0"/>
      <w:marRight w:val="0"/>
      <w:marTop w:val="0"/>
      <w:marBottom w:val="0"/>
      <w:divBdr>
        <w:top w:val="none" w:sz="0" w:space="0" w:color="auto"/>
        <w:left w:val="none" w:sz="0" w:space="0" w:color="auto"/>
        <w:bottom w:val="none" w:sz="0" w:space="0" w:color="auto"/>
        <w:right w:val="none" w:sz="0" w:space="0" w:color="auto"/>
      </w:divBdr>
    </w:div>
    <w:div w:id="830369504">
      <w:bodyDiv w:val="1"/>
      <w:marLeft w:val="0"/>
      <w:marRight w:val="0"/>
      <w:marTop w:val="0"/>
      <w:marBottom w:val="0"/>
      <w:divBdr>
        <w:top w:val="none" w:sz="0" w:space="0" w:color="auto"/>
        <w:left w:val="none" w:sz="0" w:space="0" w:color="auto"/>
        <w:bottom w:val="none" w:sz="0" w:space="0" w:color="auto"/>
        <w:right w:val="none" w:sz="0" w:space="0" w:color="auto"/>
      </w:divBdr>
    </w:div>
    <w:div w:id="830874429">
      <w:bodyDiv w:val="1"/>
      <w:marLeft w:val="0"/>
      <w:marRight w:val="0"/>
      <w:marTop w:val="0"/>
      <w:marBottom w:val="0"/>
      <w:divBdr>
        <w:top w:val="none" w:sz="0" w:space="0" w:color="auto"/>
        <w:left w:val="none" w:sz="0" w:space="0" w:color="auto"/>
        <w:bottom w:val="none" w:sz="0" w:space="0" w:color="auto"/>
        <w:right w:val="none" w:sz="0" w:space="0" w:color="auto"/>
      </w:divBdr>
    </w:div>
    <w:div w:id="847522049">
      <w:bodyDiv w:val="1"/>
      <w:marLeft w:val="0"/>
      <w:marRight w:val="0"/>
      <w:marTop w:val="0"/>
      <w:marBottom w:val="0"/>
      <w:divBdr>
        <w:top w:val="none" w:sz="0" w:space="0" w:color="auto"/>
        <w:left w:val="none" w:sz="0" w:space="0" w:color="auto"/>
        <w:bottom w:val="none" w:sz="0" w:space="0" w:color="auto"/>
        <w:right w:val="none" w:sz="0" w:space="0" w:color="auto"/>
      </w:divBdr>
    </w:div>
    <w:div w:id="923493025">
      <w:bodyDiv w:val="1"/>
      <w:marLeft w:val="0"/>
      <w:marRight w:val="0"/>
      <w:marTop w:val="0"/>
      <w:marBottom w:val="0"/>
      <w:divBdr>
        <w:top w:val="none" w:sz="0" w:space="0" w:color="auto"/>
        <w:left w:val="none" w:sz="0" w:space="0" w:color="auto"/>
        <w:bottom w:val="none" w:sz="0" w:space="0" w:color="auto"/>
        <w:right w:val="none" w:sz="0" w:space="0" w:color="auto"/>
      </w:divBdr>
    </w:div>
    <w:div w:id="972368526">
      <w:bodyDiv w:val="1"/>
      <w:marLeft w:val="0"/>
      <w:marRight w:val="0"/>
      <w:marTop w:val="0"/>
      <w:marBottom w:val="0"/>
      <w:divBdr>
        <w:top w:val="none" w:sz="0" w:space="0" w:color="auto"/>
        <w:left w:val="none" w:sz="0" w:space="0" w:color="auto"/>
        <w:bottom w:val="none" w:sz="0" w:space="0" w:color="auto"/>
        <w:right w:val="none" w:sz="0" w:space="0" w:color="auto"/>
      </w:divBdr>
    </w:div>
    <w:div w:id="1034230038">
      <w:bodyDiv w:val="1"/>
      <w:marLeft w:val="0"/>
      <w:marRight w:val="0"/>
      <w:marTop w:val="0"/>
      <w:marBottom w:val="0"/>
      <w:divBdr>
        <w:top w:val="none" w:sz="0" w:space="0" w:color="auto"/>
        <w:left w:val="none" w:sz="0" w:space="0" w:color="auto"/>
        <w:bottom w:val="none" w:sz="0" w:space="0" w:color="auto"/>
        <w:right w:val="none" w:sz="0" w:space="0" w:color="auto"/>
      </w:divBdr>
    </w:div>
    <w:div w:id="1084188417">
      <w:bodyDiv w:val="1"/>
      <w:marLeft w:val="0"/>
      <w:marRight w:val="0"/>
      <w:marTop w:val="0"/>
      <w:marBottom w:val="0"/>
      <w:divBdr>
        <w:top w:val="none" w:sz="0" w:space="0" w:color="auto"/>
        <w:left w:val="none" w:sz="0" w:space="0" w:color="auto"/>
        <w:bottom w:val="none" w:sz="0" w:space="0" w:color="auto"/>
        <w:right w:val="none" w:sz="0" w:space="0" w:color="auto"/>
      </w:divBdr>
    </w:div>
    <w:div w:id="1122841248">
      <w:bodyDiv w:val="1"/>
      <w:marLeft w:val="0"/>
      <w:marRight w:val="0"/>
      <w:marTop w:val="0"/>
      <w:marBottom w:val="0"/>
      <w:divBdr>
        <w:top w:val="none" w:sz="0" w:space="0" w:color="auto"/>
        <w:left w:val="none" w:sz="0" w:space="0" w:color="auto"/>
        <w:bottom w:val="none" w:sz="0" w:space="0" w:color="auto"/>
        <w:right w:val="none" w:sz="0" w:space="0" w:color="auto"/>
      </w:divBdr>
    </w:div>
    <w:div w:id="1132556781">
      <w:bodyDiv w:val="1"/>
      <w:marLeft w:val="0"/>
      <w:marRight w:val="0"/>
      <w:marTop w:val="0"/>
      <w:marBottom w:val="0"/>
      <w:divBdr>
        <w:top w:val="none" w:sz="0" w:space="0" w:color="auto"/>
        <w:left w:val="none" w:sz="0" w:space="0" w:color="auto"/>
        <w:bottom w:val="none" w:sz="0" w:space="0" w:color="auto"/>
        <w:right w:val="none" w:sz="0" w:space="0" w:color="auto"/>
      </w:divBdr>
    </w:div>
    <w:div w:id="1132557292">
      <w:bodyDiv w:val="1"/>
      <w:marLeft w:val="0"/>
      <w:marRight w:val="0"/>
      <w:marTop w:val="0"/>
      <w:marBottom w:val="0"/>
      <w:divBdr>
        <w:top w:val="none" w:sz="0" w:space="0" w:color="auto"/>
        <w:left w:val="none" w:sz="0" w:space="0" w:color="auto"/>
        <w:bottom w:val="none" w:sz="0" w:space="0" w:color="auto"/>
        <w:right w:val="none" w:sz="0" w:space="0" w:color="auto"/>
      </w:divBdr>
    </w:div>
    <w:div w:id="1177886626">
      <w:bodyDiv w:val="1"/>
      <w:marLeft w:val="0"/>
      <w:marRight w:val="0"/>
      <w:marTop w:val="0"/>
      <w:marBottom w:val="0"/>
      <w:divBdr>
        <w:top w:val="none" w:sz="0" w:space="0" w:color="auto"/>
        <w:left w:val="none" w:sz="0" w:space="0" w:color="auto"/>
        <w:bottom w:val="none" w:sz="0" w:space="0" w:color="auto"/>
        <w:right w:val="none" w:sz="0" w:space="0" w:color="auto"/>
      </w:divBdr>
    </w:div>
    <w:div w:id="1261336622">
      <w:bodyDiv w:val="1"/>
      <w:marLeft w:val="0"/>
      <w:marRight w:val="0"/>
      <w:marTop w:val="0"/>
      <w:marBottom w:val="0"/>
      <w:divBdr>
        <w:top w:val="none" w:sz="0" w:space="0" w:color="auto"/>
        <w:left w:val="none" w:sz="0" w:space="0" w:color="auto"/>
        <w:bottom w:val="none" w:sz="0" w:space="0" w:color="auto"/>
        <w:right w:val="none" w:sz="0" w:space="0" w:color="auto"/>
      </w:divBdr>
    </w:div>
    <w:div w:id="1291746692">
      <w:bodyDiv w:val="1"/>
      <w:marLeft w:val="0"/>
      <w:marRight w:val="0"/>
      <w:marTop w:val="0"/>
      <w:marBottom w:val="0"/>
      <w:divBdr>
        <w:top w:val="none" w:sz="0" w:space="0" w:color="auto"/>
        <w:left w:val="none" w:sz="0" w:space="0" w:color="auto"/>
        <w:bottom w:val="none" w:sz="0" w:space="0" w:color="auto"/>
        <w:right w:val="none" w:sz="0" w:space="0" w:color="auto"/>
      </w:divBdr>
    </w:div>
    <w:div w:id="1306470297">
      <w:bodyDiv w:val="1"/>
      <w:marLeft w:val="0"/>
      <w:marRight w:val="0"/>
      <w:marTop w:val="0"/>
      <w:marBottom w:val="0"/>
      <w:divBdr>
        <w:top w:val="none" w:sz="0" w:space="0" w:color="auto"/>
        <w:left w:val="none" w:sz="0" w:space="0" w:color="auto"/>
        <w:bottom w:val="none" w:sz="0" w:space="0" w:color="auto"/>
        <w:right w:val="none" w:sz="0" w:space="0" w:color="auto"/>
      </w:divBdr>
    </w:div>
    <w:div w:id="1319650182">
      <w:bodyDiv w:val="1"/>
      <w:marLeft w:val="0"/>
      <w:marRight w:val="0"/>
      <w:marTop w:val="0"/>
      <w:marBottom w:val="0"/>
      <w:divBdr>
        <w:top w:val="none" w:sz="0" w:space="0" w:color="auto"/>
        <w:left w:val="none" w:sz="0" w:space="0" w:color="auto"/>
        <w:bottom w:val="none" w:sz="0" w:space="0" w:color="auto"/>
        <w:right w:val="none" w:sz="0" w:space="0" w:color="auto"/>
      </w:divBdr>
    </w:div>
    <w:div w:id="1324314092">
      <w:bodyDiv w:val="1"/>
      <w:marLeft w:val="0"/>
      <w:marRight w:val="0"/>
      <w:marTop w:val="0"/>
      <w:marBottom w:val="0"/>
      <w:divBdr>
        <w:top w:val="none" w:sz="0" w:space="0" w:color="auto"/>
        <w:left w:val="none" w:sz="0" w:space="0" w:color="auto"/>
        <w:bottom w:val="none" w:sz="0" w:space="0" w:color="auto"/>
        <w:right w:val="none" w:sz="0" w:space="0" w:color="auto"/>
      </w:divBdr>
    </w:div>
    <w:div w:id="1407844718">
      <w:bodyDiv w:val="1"/>
      <w:marLeft w:val="0"/>
      <w:marRight w:val="0"/>
      <w:marTop w:val="0"/>
      <w:marBottom w:val="0"/>
      <w:divBdr>
        <w:top w:val="none" w:sz="0" w:space="0" w:color="auto"/>
        <w:left w:val="none" w:sz="0" w:space="0" w:color="auto"/>
        <w:bottom w:val="none" w:sz="0" w:space="0" w:color="auto"/>
        <w:right w:val="none" w:sz="0" w:space="0" w:color="auto"/>
      </w:divBdr>
    </w:div>
    <w:div w:id="1452892726">
      <w:bodyDiv w:val="1"/>
      <w:marLeft w:val="0"/>
      <w:marRight w:val="0"/>
      <w:marTop w:val="0"/>
      <w:marBottom w:val="0"/>
      <w:divBdr>
        <w:top w:val="none" w:sz="0" w:space="0" w:color="auto"/>
        <w:left w:val="none" w:sz="0" w:space="0" w:color="auto"/>
        <w:bottom w:val="none" w:sz="0" w:space="0" w:color="auto"/>
        <w:right w:val="none" w:sz="0" w:space="0" w:color="auto"/>
      </w:divBdr>
    </w:div>
    <w:div w:id="1552644465">
      <w:bodyDiv w:val="1"/>
      <w:marLeft w:val="0"/>
      <w:marRight w:val="0"/>
      <w:marTop w:val="0"/>
      <w:marBottom w:val="0"/>
      <w:divBdr>
        <w:top w:val="none" w:sz="0" w:space="0" w:color="auto"/>
        <w:left w:val="none" w:sz="0" w:space="0" w:color="auto"/>
        <w:bottom w:val="none" w:sz="0" w:space="0" w:color="auto"/>
        <w:right w:val="none" w:sz="0" w:space="0" w:color="auto"/>
      </w:divBdr>
    </w:div>
    <w:div w:id="1604804677">
      <w:bodyDiv w:val="1"/>
      <w:marLeft w:val="0"/>
      <w:marRight w:val="0"/>
      <w:marTop w:val="0"/>
      <w:marBottom w:val="0"/>
      <w:divBdr>
        <w:top w:val="none" w:sz="0" w:space="0" w:color="auto"/>
        <w:left w:val="none" w:sz="0" w:space="0" w:color="auto"/>
        <w:bottom w:val="none" w:sz="0" w:space="0" w:color="auto"/>
        <w:right w:val="none" w:sz="0" w:space="0" w:color="auto"/>
      </w:divBdr>
    </w:div>
    <w:div w:id="1622956034">
      <w:bodyDiv w:val="1"/>
      <w:marLeft w:val="0"/>
      <w:marRight w:val="0"/>
      <w:marTop w:val="0"/>
      <w:marBottom w:val="0"/>
      <w:divBdr>
        <w:top w:val="none" w:sz="0" w:space="0" w:color="auto"/>
        <w:left w:val="none" w:sz="0" w:space="0" w:color="auto"/>
        <w:bottom w:val="none" w:sz="0" w:space="0" w:color="auto"/>
        <w:right w:val="none" w:sz="0" w:space="0" w:color="auto"/>
      </w:divBdr>
    </w:div>
    <w:div w:id="1638610264">
      <w:bodyDiv w:val="1"/>
      <w:marLeft w:val="0"/>
      <w:marRight w:val="0"/>
      <w:marTop w:val="0"/>
      <w:marBottom w:val="0"/>
      <w:divBdr>
        <w:top w:val="none" w:sz="0" w:space="0" w:color="auto"/>
        <w:left w:val="none" w:sz="0" w:space="0" w:color="auto"/>
        <w:bottom w:val="none" w:sz="0" w:space="0" w:color="auto"/>
        <w:right w:val="none" w:sz="0" w:space="0" w:color="auto"/>
      </w:divBdr>
    </w:div>
    <w:div w:id="1733888973">
      <w:bodyDiv w:val="1"/>
      <w:marLeft w:val="0"/>
      <w:marRight w:val="0"/>
      <w:marTop w:val="0"/>
      <w:marBottom w:val="0"/>
      <w:divBdr>
        <w:top w:val="none" w:sz="0" w:space="0" w:color="auto"/>
        <w:left w:val="none" w:sz="0" w:space="0" w:color="auto"/>
        <w:bottom w:val="none" w:sz="0" w:space="0" w:color="auto"/>
        <w:right w:val="none" w:sz="0" w:space="0" w:color="auto"/>
      </w:divBdr>
    </w:div>
    <w:div w:id="1790278304">
      <w:bodyDiv w:val="1"/>
      <w:marLeft w:val="0"/>
      <w:marRight w:val="0"/>
      <w:marTop w:val="0"/>
      <w:marBottom w:val="0"/>
      <w:divBdr>
        <w:top w:val="none" w:sz="0" w:space="0" w:color="auto"/>
        <w:left w:val="none" w:sz="0" w:space="0" w:color="auto"/>
        <w:bottom w:val="none" w:sz="0" w:space="0" w:color="auto"/>
        <w:right w:val="none" w:sz="0" w:space="0" w:color="auto"/>
      </w:divBdr>
    </w:div>
    <w:div w:id="1807817602">
      <w:bodyDiv w:val="1"/>
      <w:marLeft w:val="0"/>
      <w:marRight w:val="0"/>
      <w:marTop w:val="0"/>
      <w:marBottom w:val="0"/>
      <w:divBdr>
        <w:top w:val="none" w:sz="0" w:space="0" w:color="auto"/>
        <w:left w:val="none" w:sz="0" w:space="0" w:color="auto"/>
        <w:bottom w:val="none" w:sz="0" w:space="0" w:color="auto"/>
        <w:right w:val="none" w:sz="0" w:space="0" w:color="auto"/>
      </w:divBdr>
    </w:div>
    <w:div w:id="1872450854">
      <w:bodyDiv w:val="1"/>
      <w:marLeft w:val="0"/>
      <w:marRight w:val="0"/>
      <w:marTop w:val="0"/>
      <w:marBottom w:val="0"/>
      <w:divBdr>
        <w:top w:val="none" w:sz="0" w:space="0" w:color="auto"/>
        <w:left w:val="none" w:sz="0" w:space="0" w:color="auto"/>
        <w:bottom w:val="none" w:sz="0" w:space="0" w:color="auto"/>
        <w:right w:val="none" w:sz="0" w:space="0" w:color="auto"/>
      </w:divBdr>
      <w:divsChild>
        <w:div w:id="210533609">
          <w:marLeft w:val="0"/>
          <w:marRight w:val="0"/>
          <w:marTop w:val="0"/>
          <w:marBottom w:val="0"/>
          <w:divBdr>
            <w:top w:val="none" w:sz="0" w:space="0" w:color="auto"/>
            <w:left w:val="none" w:sz="0" w:space="0" w:color="auto"/>
            <w:bottom w:val="none" w:sz="0" w:space="0" w:color="auto"/>
            <w:right w:val="none" w:sz="0" w:space="0" w:color="auto"/>
          </w:divBdr>
        </w:div>
        <w:div w:id="764613051">
          <w:marLeft w:val="0"/>
          <w:marRight w:val="0"/>
          <w:marTop w:val="0"/>
          <w:marBottom w:val="0"/>
          <w:divBdr>
            <w:top w:val="none" w:sz="0" w:space="0" w:color="auto"/>
            <w:left w:val="none" w:sz="0" w:space="0" w:color="auto"/>
            <w:bottom w:val="none" w:sz="0" w:space="0" w:color="auto"/>
            <w:right w:val="none" w:sz="0" w:space="0" w:color="auto"/>
          </w:divBdr>
        </w:div>
        <w:div w:id="1264797727">
          <w:marLeft w:val="0"/>
          <w:marRight w:val="0"/>
          <w:marTop w:val="0"/>
          <w:marBottom w:val="0"/>
          <w:divBdr>
            <w:top w:val="none" w:sz="0" w:space="0" w:color="auto"/>
            <w:left w:val="none" w:sz="0" w:space="0" w:color="auto"/>
            <w:bottom w:val="none" w:sz="0" w:space="0" w:color="auto"/>
            <w:right w:val="none" w:sz="0" w:space="0" w:color="auto"/>
          </w:divBdr>
        </w:div>
        <w:div w:id="1768693062">
          <w:marLeft w:val="0"/>
          <w:marRight w:val="0"/>
          <w:marTop w:val="0"/>
          <w:marBottom w:val="0"/>
          <w:divBdr>
            <w:top w:val="none" w:sz="0" w:space="0" w:color="auto"/>
            <w:left w:val="none" w:sz="0" w:space="0" w:color="auto"/>
            <w:bottom w:val="none" w:sz="0" w:space="0" w:color="auto"/>
            <w:right w:val="none" w:sz="0" w:space="0" w:color="auto"/>
          </w:divBdr>
        </w:div>
      </w:divsChild>
    </w:div>
    <w:div w:id="1891500969">
      <w:bodyDiv w:val="1"/>
      <w:marLeft w:val="0"/>
      <w:marRight w:val="0"/>
      <w:marTop w:val="0"/>
      <w:marBottom w:val="0"/>
      <w:divBdr>
        <w:top w:val="none" w:sz="0" w:space="0" w:color="auto"/>
        <w:left w:val="none" w:sz="0" w:space="0" w:color="auto"/>
        <w:bottom w:val="none" w:sz="0" w:space="0" w:color="auto"/>
        <w:right w:val="none" w:sz="0" w:space="0" w:color="auto"/>
      </w:divBdr>
    </w:div>
    <w:div w:id="1911770927">
      <w:bodyDiv w:val="1"/>
      <w:marLeft w:val="0"/>
      <w:marRight w:val="0"/>
      <w:marTop w:val="0"/>
      <w:marBottom w:val="0"/>
      <w:divBdr>
        <w:top w:val="none" w:sz="0" w:space="0" w:color="auto"/>
        <w:left w:val="none" w:sz="0" w:space="0" w:color="auto"/>
        <w:bottom w:val="none" w:sz="0" w:space="0" w:color="auto"/>
        <w:right w:val="none" w:sz="0" w:space="0" w:color="auto"/>
      </w:divBdr>
    </w:div>
    <w:div w:id="1944072950">
      <w:bodyDiv w:val="1"/>
      <w:marLeft w:val="0"/>
      <w:marRight w:val="0"/>
      <w:marTop w:val="0"/>
      <w:marBottom w:val="0"/>
      <w:divBdr>
        <w:top w:val="none" w:sz="0" w:space="0" w:color="auto"/>
        <w:left w:val="none" w:sz="0" w:space="0" w:color="auto"/>
        <w:bottom w:val="none" w:sz="0" w:space="0" w:color="auto"/>
        <w:right w:val="none" w:sz="0" w:space="0" w:color="auto"/>
      </w:divBdr>
    </w:div>
    <w:div w:id="2043701335">
      <w:bodyDiv w:val="1"/>
      <w:marLeft w:val="0"/>
      <w:marRight w:val="0"/>
      <w:marTop w:val="0"/>
      <w:marBottom w:val="0"/>
      <w:divBdr>
        <w:top w:val="none" w:sz="0" w:space="0" w:color="auto"/>
        <w:left w:val="none" w:sz="0" w:space="0" w:color="auto"/>
        <w:bottom w:val="none" w:sz="0" w:space="0" w:color="auto"/>
        <w:right w:val="none" w:sz="0" w:space="0" w:color="auto"/>
      </w:divBdr>
    </w:div>
    <w:div w:id="2118065419">
      <w:bodyDiv w:val="1"/>
      <w:marLeft w:val="0"/>
      <w:marRight w:val="0"/>
      <w:marTop w:val="0"/>
      <w:marBottom w:val="0"/>
      <w:divBdr>
        <w:top w:val="none" w:sz="0" w:space="0" w:color="auto"/>
        <w:left w:val="none" w:sz="0" w:space="0" w:color="auto"/>
        <w:bottom w:val="none" w:sz="0" w:space="0" w:color="auto"/>
        <w:right w:val="none" w:sz="0" w:space="0" w:color="auto"/>
      </w:divBdr>
    </w:div>
    <w:div w:id="2119524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mailto:dpo@univ-artois.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3CF975-9FC8-43FF-BD9C-EFA7060FB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8234</Words>
  <Characters>45290</Characters>
  <Application>Microsoft Office Word</Application>
  <DocSecurity>0</DocSecurity>
  <Lines>377</Lines>
  <Paragraphs>106</Paragraphs>
  <ScaleCrop>false</ScaleCrop>
  <HeadingPairs>
    <vt:vector size="2" baseType="variant">
      <vt:variant>
        <vt:lpstr>Titre</vt:lpstr>
      </vt:variant>
      <vt:variant>
        <vt:i4>1</vt:i4>
      </vt:variant>
    </vt:vector>
  </HeadingPairs>
  <TitlesOfParts>
    <vt:vector size="1" baseType="lpstr">
      <vt:lpstr/>
    </vt:vector>
  </TitlesOfParts>
  <Company>Université d'Artois</Company>
  <LinksUpToDate>false</LinksUpToDate>
  <CharactersWithSpaces>53418</CharactersWithSpaces>
  <SharedDoc>false</SharedDoc>
  <HLinks>
    <vt:vector size="30" baseType="variant">
      <vt:variant>
        <vt:i4>4653133</vt:i4>
      </vt:variant>
      <vt:variant>
        <vt:i4>24</vt:i4>
      </vt:variant>
      <vt:variant>
        <vt:i4>0</vt:i4>
      </vt:variant>
      <vt:variant>
        <vt:i4>5</vt:i4>
      </vt:variant>
      <vt:variant>
        <vt:lpwstr>https://www.marches-publics.gouv.fr/index.php?page=entreprise.EntrepriseAide</vt:lpwstr>
      </vt:variant>
      <vt:variant>
        <vt:lpwstr/>
      </vt:variant>
      <vt:variant>
        <vt:i4>393218</vt:i4>
      </vt:variant>
      <vt:variant>
        <vt:i4>21</vt:i4>
      </vt:variant>
      <vt:variant>
        <vt:i4>0</vt:i4>
      </vt:variant>
      <vt:variant>
        <vt:i4>5</vt:i4>
      </vt:variant>
      <vt:variant>
        <vt:lpwstr>https://www.marches-publics.gouv.fr/</vt:lpwstr>
      </vt:variant>
      <vt:variant>
        <vt:lpwstr/>
      </vt:variant>
      <vt:variant>
        <vt:i4>17</vt:i4>
      </vt:variant>
      <vt:variant>
        <vt:i4>18</vt:i4>
      </vt:variant>
      <vt:variant>
        <vt:i4>0</vt:i4>
      </vt:variant>
      <vt:variant>
        <vt:i4>5</vt:i4>
      </vt:variant>
      <vt:variant>
        <vt:lpwstr>http://www.economie.gouv.fr/daj/formulaires-declaration-candidat</vt:lpwstr>
      </vt:variant>
      <vt:variant>
        <vt:lpwstr/>
      </vt:variant>
      <vt:variant>
        <vt:i4>6881329</vt:i4>
      </vt:variant>
      <vt:variant>
        <vt:i4>15</vt:i4>
      </vt:variant>
      <vt:variant>
        <vt:i4>0</vt:i4>
      </vt:variant>
      <vt:variant>
        <vt:i4>5</vt:i4>
      </vt:variant>
      <vt:variant>
        <vt:lpwstr>http://www.marches-publics.gouv.fr/</vt:lpwstr>
      </vt:variant>
      <vt:variant>
        <vt:lpwstr/>
      </vt:variant>
      <vt:variant>
        <vt:i4>6881329</vt:i4>
      </vt:variant>
      <vt:variant>
        <vt:i4>0</vt:i4>
      </vt:variant>
      <vt:variant>
        <vt:i4>0</vt:i4>
      </vt:variant>
      <vt:variant>
        <vt:i4>5</vt:i4>
      </vt:variant>
      <vt:variant>
        <vt:lpwstr>http://www.marches-publics.gouv.fr/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Vergnaud</dc:creator>
  <cp:keywords/>
  <cp:lastModifiedBy>Vanessa Hardelain</cp:lastModifiedBy>
  <cp:revision>2</cp:revision>
  <cp:lastPrinted>2020-07-07T07:15:00Z</cp:lastPrinted>
  <dcterms:created xsi:type="dcterms:W3CDTF">2025-01-27T11:30:00Z</dcterms:created>
  <dcterms:modified xsi:type="dcterms:W3CDTF">2025-01-27T11:30:00Z</dcterms:modified>
</cp:coreProperties>
</file>