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29599" w14:textId="77777777" w:rsidR="003075DC" w:rsidRPr="00D013A3" w:rsidRDefault="001461FD" w:rsidP="004C1742">
      <w:pPr>
        <w:spacing w:after="1440"/>
        <w:ind w:right="1600"/>
        <w:rPr>
          <w:rFonts w:asciiTheme="minorHAnsi" w:hAnsiTheme="minorHAnsi" w:cstheme="minorHAnsi"/>
          <w:sz w:val="20"/>
          <w:szCs w:val="20"/>
        </w:rPr>
      </w:pPr>
      <w:r w:rsidRPr="00D013A3">
        <w:rPr>
          <w:rFonts w:asciiTheme="minorHAnsi" w:hAnsiTheme="minorHAnsi" w:cstheme="minorHAnsi"/>
          <w:noProof/>
          <w:sz w:val="20"/>
          <w:szCs w:val="20"/>
        </w:rPr>
        <w:drawing>
          <wp:inline distT="0" distB="0" distL="0" distR="0" wp14:anchorId="64941B7A" wp14:editId="20EEFDAD">
            <wp:extent cx="2802890" cy="1292225"/>
            <wp:effectExtent l="0" t="0" r="0" b="3175"/>
            <wp:docPr id="1" name="Image 1"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2890" cy="1292225"/>
                    </a:xfrm>
                    <a:prstGeom prst="rect">
                      <a:avLst/>
                    </a:prstGeom>
                    <a:noFill/>
                    <a:ln>
                      <a:noFill/>
                    </a:ln>
                  </pic:spPr>
                </pic:pic>
              </a:graphicData>
            </a:graphic>
          </wp:inline>
        </w:drawing>
      </w:r>
    </w:p>
    <w:p w14:paraId="02E1F084" w14:textId="77777777" w:rsidR="009C704D" w:rsidRPr="00D013A3" w:rsidRDefault="009C704D" w:rsidP="004C1742">
      <w:pPr>
        <w:rPr>
          <w:rStyle w:val="CharacterStyle1"/>
          <w:rFonts w:asciiTheme="minorHAnsi" w:hAnsiTheme="minorHAnsi" w:cstheme="minorHAnsi"/>
          <w:b/>
          <w:spacing w:val="-8"/>
          <w:w w:val="105"/>
          <w:szCs w:val="20"/>
          <w:u w:val="single"/>
        </w:rPr>
      </w:pPr>
    </w:p>
    <w:p w14:paraId="30D4BB04" w14:textId="77777777" w:rsidR="001461FD" w:rsidRPr="00C7122C" w:rsidRDefault="001461FD" w:rsidP="004C1742">
      <w:pPr>
        <w:widowControl/>
        <w:kinsoku/>
        <w:spacing w:before="1560" w:after="1320"/>
        <w:jc w:val="center"/>
        <w:rPr>
          <w:rStyle w:val="CharacterStyle1"/>
          <w:rFonts w:asciiTheme="minorHAnsi" w:hAnsiTheme="minorHAnsi" w:cstheme="minorHAnsi"/>
          <w:outline/>
          <w:color w:val="000000" w:themeColor="text1"/>
          <w:spacing w:val="-8"/>
          <w:w w:val="105"/>
          <w:sz w:val="32"/>
          <w:szCs w:val="32"/>
          <w14:shadow w14:blurRad="50800" w14:dist="38100" w14:dir="2700000" w14:sx="100000" w14:sy="100000" w14:kx="0" w14:ky="0" w14:algn="tl">
            <w14:srgbClr w14:val="000000">
              <w14:alpha w14:val="60000"/>
            </w14:srgbClr>
          </w14:shadow>
          <w14:textOutline w14:w="9525" w14:cap="rnd" w14:cmpd="sng" w14:algn="ctr">
            <w14:solidFill>
              <w14:schemeClr w14:val="tx1"/>
            </w14:solidFill>
            <w14:prstDash w14:val="solid"/>
            <w14:bevel/>
          </w14:textOutline>
          <w14:textFill>
            <w14:noFill/>
          </w14:textFill>
        </w:rPr>
      </w:pPr>
      <w:r w:rsidRPr="00C7122C">
        <w:rPr>
          <w:rFonts w:asciiTheme="minorHAnsi" w:hAnsiTheme="minorHAnsi" w:cstheme="minorHAnsi"/>
          <w:b/>
          <w:bCs/>
          <w:color w:val="333399"/>
          <w:sz w:val="32"/>
          <w:szCs w:val="32"/>
        </w:rPr>
        <w:t>CAHIER DES CLAUSES TECHNIQUES PARTICULIERES</w:t>
      </w:r>
    </w:p>
    <w:p w14:paraId="6C1751BC" w14:textId="77777777" w:rsidR="006E781B" w:rsidRPr="00D013A3" w:rsidRDefault="006E781B" w:rsidP="004C1742">
      <w:pPr>
        <w:pBdr>
          <w:top w:val="single" w:sz="4" w:space="1" w:color="auto"/>
          <w:left w:val="single" w:sz="4" w:space="5" w:color="auto"/>
          <w:bottom w:val="single" w:sz="4" w:space="12" w:color="auto"/>
          <w:right w:val="single" w:sz="4" w:space="4" w:color="auto"/>
        </w:pBdr>
        <w:shd w:val="pct15" w:color="auto" w:fill="auto"/>
        <w:jc w:val="center"/>
        <w:rPr>
          <w:rFonts w:asciiTheme="minorHAnsi" w:hAnsiTheme="minorHAnsi" w:cstheme="minorHAnsi"/>
          <w:b/>
          <w:bCs/>
          <w:color w:val="333399"/>
          <w:sz w:val="20"/>
          <w:szCs w:val="20"/>
        </w:rPr>
      </w:pPr>
      <w:r w:rsidRPr="00D013A3">
        <w:rPr>
          <w:rFonts w:asciiTheme="minorHAnsi" w:hAnsiTheme="minorHAnsi" w:cstheme="minorHAnsi"/>
          <w:b/>
          <w:bCs/>
          <w:color w:val="333399"/>
          <w:sz w:val="20"/>
          <w:szCs w:val="20"/>
        </w:rPr>
        <w:t>Personne publique :</w:t>
      </w:r>
    </w:p>
    <w:p w14:paraId="55A77C80" w14:textId="77777777" w:rsidR="006E781B" w:rsidRPr="00D013A3" w:rsidRDefault="006E781B" w:rsidP="004C1742">
      <w:pPr>
        <w:pBdr>
          <w:top w:val="single" w:sz="4" w:space="1" w:color="auto"/>
          <w:left w:val="single" w:sz="4" w:space="5" w:color="auto"/>
          <w:bottom w:val="single" w:sz="4" w:space="12" w:color="auto"/>
          <w:right w:val="single" w:sz="4" w:space="4" w:color="auto"/>
        </w:pBdr>
        <w:shd w:val="pct15" w:color="auto" w:fill="auto"/>
        <w:jc w:val="center"/>
        <w:rPr>
          <w:rFonts w:asciiTheme="minorHAnsi" w:hAnsiTheme="minorHAnsi" w:cstheme="minorHAnsi"/>
          <w:b/>
          <w:bCs/>
          <w:color w:val="333399"/>
          <w:sz w:val="20"/>
          <w:szCs w:val="20"/>
        </w:rPr>
      </w:pPr>
      <w:r w:rsidRPr="00D013A3">
        <w:rPr>
          <w:rFonts w:asciiTheme="minorHAnsi" w:hAnsiTheme="minorHAnsi" w:cstheme="minorHAnsi"/>
          <w:b/>
          <w:bCs/>
          <w:color w:val="333399"/>
          <w:sz w:val="20"/>
          <w:szCs w:val="20"/>
        </w:rPr>
        <w:t>CAISSE NATIONALE DE L'ASSURANCE MALADIE</w:t>
      </w:r>
    </w:p>
    <w:p w14:paraId="15602739" w14:textId="77777777" w:rsidR="006E781B" w:rsidRPr="00D013A3" w:rsidRDefault="006E781B" w:rsidP="004C1742">
      <w:pPr>
        <w:pBdr>
          <w:top w:val="single" w:sz="4" w:space="1" w:color="auto"/>
          <w:left w:val="single" w:sz="4" w:space="5" w:color="auto"/>
          <w:bottom w:val="single" w:sz="4" w:space="12" w:color="auto"/>
          <w:right w:val="single" w:sz="4" w:space="4" w:color="auto"/>
        </w:pBdr>
        <w:shd w:val="pct15" w:color="auto" w:fill="auto"/>
        <w:jc w:val="center"/>
        <w:rPr>
          <w:rFonts w:asciiTheme="minorHAnsi" w:hAnsiTheme="minorHAnsi" w:cstheme="minorHAnsi"/>
          <w:b/>
          <w:bCs/>
          <w:color w:val="333399"/>
          <w:sz w:val="20"/>
          <w:szCs w:val="20"/>
        </w:rPr>
      </w:pPr>
      <w:r w:rsidRPr="00D013A3">
        <w:rPr>
          <w:rFonts w:asciiTheme="minorHAnsi" w:hAnsiTheme="minorHAnsi" w:cstheme="minorHAnsi"/>
          <w:b/>
          <w:bCs/>
          <w:color w:val="333399"/>
          <w:sz w:val="20"/>
          <w:szCs w:val="20"/>
        </w:rPr>
        <w:t>(</w:t>
      </w:r>
      <w:proofErr w:type="spellStart"/>
      <w:r w:rsidRPr="00D013A3">
        <w:rPr>
          <w:rFonts w:asciiTheme="minorHAnsi" w:hAnsiTheme="minorHAnsi" w:cstheme="minorHAnsi"/>
          <w:b/>
          <w:bCs/>
          <w:color w:val="333399"/>
          <w:sz w:val="20"/>
          <w:szCs w:val="20"/>
        </w:rPr>
        <w:t>Cnam</w:t>
      </w:r>
      <w:proofErr w:type="spellEnd"/>
      <w:r w:rsidRPr="00D013A3">
        <w:rPr>
          <w:rFonts w:asciiTheme="minorHAnsi" w:hAnsiTheme="minorHAnsi" w:cstheme="minorHAnsi"/>
          <w:b/>
          <w:bCs/>
          <w:color w:val="333399"/>
          <w:sz w:val="20"/>
          <w:szCs w:val="20"/>
        </w:rPr>
        <w:t>)</w:t>
      </w:r>
    </w:p>
    <w:p w14:paraId="24CD7EB0" w14:textId="77777777" w:rsidR="00BA6EB0" w:rsidRPr="00D013A3" w:rsidRDefault="00BA6EB0" w:rsidP="004C1742">
      <w:pPr>
        <w:pBdr>
          <w:top w:val="single" w:sz="4" w:space="1" w:color="auto"/>
          <w:left w:val="single" w:sz="4" w:space="5" w:color="auto"/>
          <w:bottom w:val="single" w:sz="4" w:space="12" w:color="auto"/>
          <w:right w:val="single" w:sz="4" w:space="4" w:color="auto"/>
        </w:pBdr>
        <w:shd w:val="pct15" w:color="auto" w:fill="auto"/>
        <w:jc w:val="center"/>
        <w:rPr>
          <w:rFonts w:asciiTheme="minorHAnsi" w:hAnsiTheme="minorHAnsi" w:cstheme="minorHAnsi"/>
          <w:b/>
          <w:bCs/>
          <w:color w:val="333399"/>
          <w:sz w:val="20"/>
          <w:szCs w:val="20"/>
        </w:rPr>
      </w:pPr>
    </w:p>
    <w:p w14:paraId="7A81FCA0" w14:textId="77777777" w:rsidR="00BA6EB0" w:rsidRPr="00D013A3" w:rsidRDefault="00BA6EB0" w:rsidP="004C1742">
      <w:pPr>
        <w:pBdr>
          <w:top w:val="single" w:sz="4" w:space="1" w:color="auto"/>
          <w:left w:val="single" w:sz="4" w:space="5" w:color="auto"/>
          <w:bottom w:val="single" w:sz="4" w:space="12" w:color="auto"/>
          <w:right w:val="single" w:sz="4" w:space="4" w:color="auto"/>
        </w:pBdr>
        <w:shd w:val="pct15" w:color="auto" w:fill="auto"/>
        <w:jc w:val="center"/>
        <w:rPr>
          <w:rFonts w:asciiTheme="minorHAnsi" w:hAnsiTheme="minorHAnsi" w:cstheme="minorHAnsi"/>
          <w:b/>
          <w:bCs/>
          <w:color w:val="333399"/>
          <w:sz w:val="20"/>
          <w:szCs w:val="20"/>
        </w:rPr>
      </w:pPr>
      <w:r w:rsidRPr="00D013A3">
        <w:rPr>
          <w:rFonts w:asciiTheme="minorHAnsi" w:hAnsiTheme="minorHAnsi" w:cstheme="minorHAnsi"/>
          <w:b/>
          <w:bCs/>
          <w:color w:val="333399"/>
          <w:sz w:val="20"/>
          <w:szCs w:val="20"/>
        </w:rPr>
        <w:t>50, avenue du Professeur André LEMIERRE</w:t>
      </w:r>
    </w:p>
    <w:p w14:paraId="67C58C65" w14:textId="77777777" w:rsidR="00BA6EB0" w:rsidRPr="00D013A3" w:rsidRDefault="00BA6EB0" w:rsidP="004C1742">
      <w:pPr>
        <w:pBdr>
          <w:top w:val="single" w:sz="4" w:space="1" w:color="auto"/>
          <w:left w:val="single" w:sz="4" w:space="5" w:color="auto"/>
          <w:bottom w:val="single" w:sz="4" w:space="12" w:color="auto"/>
          <w:right w:val="single" w:sz="4" w:space="4" w:color="auto"/>
        </w:pBdr>
        <w:shd w:val="pct15" w:color="auto" w:fill="auto"/>
        <w:jc w:val="center"/>
        <w:rPr>
          <w:rFonts w:asciiTheme="minorHAnsi" w:hAnsiTheme="minorHAnsi" w:cstheme="minorHAnsi"/>
          <w:b/>
          <w:bCs/>
          <w:color w:val="333399"/>
          <w:sz w:val="20"/>
          <w:szCs w:val="20"/>
        </w:rPr>
      </w:pPr>
      <w:r w:rsidRPr="00D013A3">
        <w:rPr>
          <w:rFonts w:asciiTheme="minorHAnsi" w:hAnsiTheme="minorHAnsi" w:cstheme="minorHAnsi"/>
          <w:b/>
          <w:bCs/>
          <w:color w:val="333399"/>
          <w:sz w:val="20"/>
          <w:szCs w:val="20"/>
        </w:rPr>
        <w:t>75986 PARIS CEDEX 20</w:t>
      </w:r>
    </w:p>
    <w:p w14:paraId="20A7EBB7" w14:textId="77777777" w:rsidR="00BA6EB0" w:rsidRPr="00D013A3" w:rsidRDefault="00BA6EB0" w:rsidP="004C1742">
      <w:pPr>
        <w:pBdr>
          <w:top w:val="single" w:sz="4" w:space="1" w:color="auto"/>
          <w:left w:val="single" w:sz="4" w:space="5" w:color="auto"/>
          <w:bottom w:val="single" w:sz="4" w:space="12" w:color="auto"/>
          <w:right w:val="single" w:sz="4" w:space="4" w:color="auto"/>
        </w:pBdr>
        <w:shd w:val="pct15" w:color="auto" w:fill="auto"/>
        <w:jc w:val="center"/>
        <w:rPr>
          <w:rFonts w:asciiTheme="minorHAnsi" w:hAnsiTheme="minorHAnsi" w:cstheme="minorHAnsi"/>
          <w:b/>
          <w:bCs/>
          <w:color w:val="333399"/>
          <w:sz w:val="20"/>
          <w:szCs w:val="20"/>
        </w:rPr>
      </w:pPr>
      <w:r w:rsidRPr="00D013A3">
        <w:rPr>
          <w:rFonts w:asciiTheme="minorHAnsi" w:hAnsiTheme="minorHAnsi" w:cstheme="minorHAnsi"/>
          <w:b/>
          <w:bCs/>
          <w:color w:val="333399"/>
          <w:sz w:val="20"/>
          <w:szCs w:val="20"/>
        </w:rPr>
        <w:t>France</w:t>
      </w:r>
    </w:p>
    <w:p w14:paraId="650A89F8" w14:textId="77777777" w:rsidR="003075DC" w:rsidRPr="00D013A3" w:rsidRDefault="003075DC" w:rsidP="004C1742">
      <w:pPr>
        <w:rPr>
          <w:rStyle w:val="CharacterStyle1"/>
          <w:rFonts w:asciiTheme="minorHAnsi" w:hAnsiTheme="minorHAnsi" w:cstheme="minorHAnsi"/>
          <w:b/>
          <w:spacing w:val="-6"/>
          <w:w w:val="105"/>
          <w:szCs w:val="20"/>
        </w:rPr>
      </w:pPr>
    </w:p>
    <w:p w14:paraId="605BDBAA" w14:textId="77777777" w:rsidR="006E781B" w:rsidRPr="00D013A3" w:rsidRDefault="006E781B" w:rsidP="004C1742">
      <w:pPr>
        <w:pBdr>
          <w:top w:val="single" w:sz="4" w:space="1" w:color="auto"/>
          <w:left w:val="single" w:sz="4" w:space="5" w:color="auto"/>
          <w:bottom w:val="single" w:sz="4" w:space="12" w:color="auto"/>
          <w:right w:val="single" w:sz="4" w:space="4" w:color="auto"/>
        </w:pBdr>
        <w:shd w:val="pct15" w:color="auto" w:fill="auto"/>
        <w:jc w:val="center"/>
        <w:rPr>
          <w:rFonts w:asciiTheme="minorHAnsi" w:hAnsiTheme="minorHAnsi" w:cstheme="minorHAnsi"/>
          <w:b/>
          <w:bCs/>
          <w:color w:val="333399"/>
          <w:sz w:val="20"/>
          <w:szCs w:val="20"/>
        </w:rPr>
      </w:pPr>
      <w:r w:rsidRPr="00D013A3">
        <w:rPr>
          <w:rFonts w:asciiTheme="minorHAnsi" w:hAnsiTheme="minorHAnsi" w:cstheme="minorHAnsi"/>
          <w:b/>
          <w:bCs/>
          <w:color w:val="333399"/>
          <w:sz w:val="20"/>
          <w:szCs w:val="20"/>
        </w:rPr>
        <w:t xml:space="preserve">ACCORD CADRE N° </w:t>
      </w:r>
      <w:r w:rsidR="00FB0A41" w:rsidRPr="00D013A3">
        <w:rPr>
          <w:rFonts w:asciiTheme="minorHAnsi" w:hAnsiTheme="minorHAnsi" w:cstheme="minorHAnsi"/>
          <w:b/>
          <w:bCs/>
          <w:color w:val="333399"/>
          <w:sz w:val="20"/>
          <w:szCs w:val="20"/>
        </w:rPr>
        <w:t>AC.2025.1996</w:t>
      </w:r>
    </w:p>
    <w:p w14:paraId="767632F5" w14:textId="60EE695D" w:rsidR="006E781B" w:rsidRPr="00D013A3" w:rsidRDefault="006E781B" w:rsidP="004C1742">
      <w:pPr>
        <w:pBdr>
          <w:top w:val="single" w:sz="4" w:space="1" w:color="auto"/>
          <w:left w:val="single" w:sz="4" w:space="5" w:color="auto"/>
          <w:bottom w:val="single" w:sz="4" w:space="12" w:color="auto"/>
          <w:right w:val="single" w:sz="4" w:space="4" w:color="auto"/>
        </w:pBdr>
        <w:shd w:val="pct15" w:color="auto" w:fill="auto"/>
        <w:jc w:val="center"/>
        <w:rPr>
          <w:rFonts w:asciiTheme="minorHAnsi" w:hAnsiTheme="minorHAnsi" w:cstheme="minorHAnsi"/>
          <w:b/>
          <w:bCs/>
          <w:color w:val="333399"/>
          <w:sz w:val="20"/>
          <w:szCs w:val="20"/>
        </w:rPr>
      </w:pPr>
      <w:r w:rsidRPr="00D013A3">
        <w:rPr>
          <w:rFonts w:asciiTheme="minorHAnsi" w:hAnsiTheme="minorHAnsi" w:cstheme="minorHAnsi"/>
          <w:b/>
          <w:bCs/>
          <w:color w:val="333399"/>
          <w:sz w:val="20"/>
          <w:szCs w:val="20"/>
        </w:rPr>
        <w:t>Acquisition d</w:t>
      </w:r>
      <w:r w:rsidR="004C1742" w:rsidRPr="00D013A3">
        <w:rPr>
          <w:rFonts w:asciiTheme="minorHAnsi" w:hAnsiTheme="minorHAnsi" w:cstheme="minorHAnsi"/>
          <w:b/>
          <w:bCs/>
          <w:color w:val="333399"/>
          <w:sz w:val="20"/>
          <w:szCs w:val="20"/>
        </w:rPr>
        <w:t>’ordinateurs</w:t>
      </w:r>
      <w:r w:rsidRPr="00D013A3">
        <w:rPr>
          <w:rFonts w:asciiTheme="minorHAnsi" w:hAnsiTheme="minorHAnsi" w:cstheme="minorHAnsi"/>
          <w:b/>
          <w:bCs/>
          <w:color w:val="333399"/>
          <w:sz w:val="20"/>
          <w:szCs w:val="20"/>
        </w:rPr>
        <w:t xml:space="preserve"> portables et </w:t>
      </w:r>
      <w:r w:rsidR="00550FC3">
        <w:rPr>
          <w:rFonts w:asciiTheme="minorHAnsi" w:hAnsiTheme="minorHAnsi" w:cstheme="minorHAnsi"/>
          <w:b/>
          <w:bCs/>
          <w:color w:val="333399"/>
          <w:sz w:val="20"/>
          <w:szCs w:val="20"/>
        </w:rPr>
        <w:t xml:space="preserve">réalisation de </w:t>
      </w:r>
      <w:r w:rsidRPr="00D013A3">
        <w:rPr>
          <w:rFonts w:asciiTheme="minorHAnsi" w:hAnsiTheme="minorHAnsi" w:cstheme="minorHAnsi"/>
          <w:b/>
          <w:bCs/>
          <w:color w:val="333399"/>
          <w:sz w:val="20"/>
          <w:szCs w:val="20"/>
        </w:rPr>
        <w:t>prestations associées</w:t>
      </w:r>
    </w:p>
    <w:p w14:paraId="2F8DD512" w14:textId="77777777" w:rsidR="003075DC" w:rsidRPr="00D013A3" w:rsidRDefault="003075DC" w:rsidP="004C1742">
      <w:pPr>
        <w:widowControl/>
        <w:kinsoku/>
        <w:autoSpaceDE w:val="0"/>
        <w:autoSpaceDN w:val="0"/>
        <w:adjustRightInd w:val="0"/>
        <w:rPr>
          <w:rFonts w:asciiTheme="minorHAnsi" w:hAnsiTheme="minorHAnsi" w:cstheme="minorHAnsi"/>
          <w:sz w:val="20"/>
          <w:szCs w:val="20"/>
        </w:rPr>
      </w:pPr>
    </w:p>
    <w:p w14:paraId="6F33D4F3" w14:textId="77777777" w:rsidR="003075DC" w:rsidRPr="00D013A3" w:rsidRDefault="003075DC" w:rsidP="004C1742">
      <w:pPr>
        <w:widowControl/>
        <w:kinsoku/>
        <w:autoSpaceDE w:val="0"/>
        <w:autoSpaceDN w:val="0"/>
        <w:adjustRightInd w:val="0"/>
        <w:rPr>
          <w:rFonts w:asciiTheme="minorHAnsi" w:hAnsiTheme="minorHAnsi" w:cstheme="minorHAnsi"/>
          <w:sz w:val="20"/>
          <w:szCs w:val="20"/>
        </w:rPr>
        <w:sectPr w:rsidR="003075DC" w:rsidRPr="00D013A3" w:rsidSect="002F77B6">
          <w:headerReference w:type="default" r:id="rId12"/>
          <w:footerReference w:type="even" r:id="rId13"/>
          <w:footerReference w:type="default" r:id="rId14"/>
          <w:footerReference w:type="first" r:id="rId15"/>
          <w:pgSz w:w="11907" w:h="16840" w:code="9"/>
          <w:pgMar w:top="1417" w:right="1417" w:bottom="1417" w:left="1417" w:header="720" w:footer="720" w:gutter="0"/>
          <w:cols w:space="720"/>
          <w:noEndnote/>
          <w:titlePg/>
        </w:sectPr>
      </w:pPr>
    </w:p>
    <w:p w14:paraId="327D5E12" w14:textId="77777777" w:rsidR="0073741F" w:rsidRPr="00D013A3" w:rsidRDefault="0073741F" w:rsidP="004C1742">
      <w:pPr>
        <w:pStyle w:val="Titre1"/>
        <w:jc w:val="center"/>
        <w:rPr>
          <w:rFonts w:asciiTheme="minorHAnsi" w:hAnsiTheme="minorHAnsi" w:cstheme="minorHAnsi"/>
          <w:w w:val="105"/>
          <w:sz w:val="20"/>
          <w:szCs w:val="20"/>
        </w:rPr>
      </w:pPr>
      <w:bookmarkStart w:id="0" w:name="_Toc188458304"/>
      <w:r w:rsidRPr="00D013A3">
        <w:rPr>
          <w:rFonts w:asciiTheme="minorHAnsi" w:hAnsiTheme="minorHAnsi" w:cstheme="minorHAnsi"/>
          <w:w w:val="105"/>
          <w:sz w:val="20"/>
          <w:szCs w:val="20"/>
        </w:rPr>
        <w:lastRenderedPageBreak/>
        <w:t>SOMMAIRE</w:t>
      </w:r>
      <w:bookmarkEnd w:id="0"/>
    </w:p>
    <w:p w14:paraId="6EAAF431" w14:textId="02443EF7" w:rsidR="002D219F" w:rsidRDefault="00EC7794">
      <w:pPr>
        <w:pStyle w:val="TM1"/>
        <w:rPr>
          <w:rFonts w:asciiTheme="minorHAnsi" w:eastAsiaTheme="minorEastAsia" w:hAnsiTheme="minorHAnsi" w:cstheme="minorBidi"/>
          <w:b w:val="0"/>
          <w:bCs w:val="0"/>
          <w:sz w:val="22"/>
          <w:szCs w:val="22"/>
        </w:rPr>
      </w:pPr>
      <w:r w:rsidRPr="00D013A3">
        <w:rPr>
          <w:rFonts w:asciiTheme="minorHAnsi" w:hAnsiTheme="minorHAnsi" w:cstheme="minorHAnsi"/>
        </w:rPr>
        <w:fldChar w:fldCharType="begin"/>
      </w:r>
      <w:r w:rsidR="00F80681" w:rsidRPr="00D013A3">
        <w:rPr>
          <w:rFonts w:asciiTheme="minorHAnsi" w:hAnsiTheme="minorHAnsi" w:cstheme="minorHAnsi"/>
        </w:rPr>
        <w:instrText xml:space="preserve"> TOC \o "1-3" \h \z \u </w:instrText>
      </w:r>
      <w:r w:rsidRPr="00D013A3">
        <w:rPr>
          <w:rFonts w:asciiTheme="minorHAnsi" w:hAnsiTheme="minorHAnsi" w:cstheme="minorHAnsi"/>
        </w:rPr>
        <w:fldChar w:fldCharType="separate"/>
      </w:r>
      <w:hyperlink w:anchor="_Toc188458304" w:history="1">
        <w:r w:rsidR="002D219F" w:rsidRPr="002F586E">
          <w:rPr>
            <w:rStyle w:val="Lienhypertexte"/>
            <w:rFonts w:cstheme="minorHAnsi"/>
            <w:w w:val="105"/>
          </w:rPr>
          <w:t>SOMMAIRE</w:t>
        </w:r>
        <w:r w:rsidR="002D219F">
          <w:rPr>
            <w:webHidden/>
          </w:rPr>
          <w:tab/>
        </w:r>
        <w:r w:rsidR="002D219F">
          <w:rPr>
            <w:webHidden/>
          </w:rPr>
          <w:fldChar w:fldCharType="begin"/>
        </w:r>
        <w:r w:rsidR="002D219F">
          <w:rPr>
            <w:webHidden/>
          </w:rPr>
          <w:instrText xml:space="preserve"> PAGEREF _Toc188458304 \h </w:instrText>
        </w:r>
        <w:r w:rsidR="002D219F">
          <w:rPr>
            <w:webHidden/>
          </w:rPr>
        </w:r>
        <w:r w:rsidR="002D219F">
          <w:rPr>
            <w:webHidden/>
          </w:rPr>
          <w:fldChar w:fldCharType="separate"/>
        </w:r>
        <w:r w:rsidR="002D219F">
          <w:rPr>
            <w:webHidden/>
          </w:rPr>
          <w:t>2</w:t>
        </w:r>
        <w:r w:rsidR="002D219F">
          <w:rPr>
            <w:webHidden/>
          </w:rPr>
          <w:fldChar w:fldCharType="end"/>
        </w:r>
      </w:hyperlink>
    </w:p>
    <w:p w14:paraId="2F66E407" w14:textId="41328E2D" w:rsidR="002D219F" w:rsidRDefault="000530A7">
      <w:pPr>
        <w:pStyle w:val="TM1"/>
        <w:rPr>
          <w:rFonts w:asciiTheme="minorHAnsi" w:eastAsiaTheme="minorEastAsia" w:hAnsiTheme="minorHAnsi" w:cstheme="minorBidi"/>
          <w:b w:val="0"/>
          <w:bCs w:val="0"/>
          <w:sz w:val="22"/>
          <w:szCs w:val="22"/>
        </w:rPr>
      </w:pPr>
      <w:hyperlink w:anchor="_Toc188458305" w:history="1">
        <w:r w:rsidR="002D219F" w:rsidRPr="002F586E">
          <w:rPr>
            <w:rStyle w:val="Lienhypertexte"/>
            <w:rFonts w:cstheme="minorHAnsi"/>
            <w:w w:val="105"/>
          </w:rPr>
          <w:t>INTRODUCTION</w:t>
        </w:r>
        <w:r w:rsidR="002D219F">
          <w:rPr>
            <w:webHidden/>
          </w:rPr>
          <w:tab/>
        </w:r>
        <w:r w:rsidR="002D219F">
          <w:rPr>
            <w:webHidden/>
          </w:rPr>
          <w:fldChar w:fldCharType="begin"/>
        </w:r>
        <w:r w:rsidR="002D219F">
          <w:rPr>
            <w:webHidden/>
          </w:rPr>
          <w:instrText xml:space="preserve"> PAGEREF _Toc188458305 \h </w:instrText>
        </w:r>
        <w:r w:rsidR="002D219F">
          <w:rPr>
            <w:webHidden/>
          </w:rPr>
        </w:r>
        <w:r w:rsidR="002D219F">
          <w:rPr>
            <w:webHidden/>
          </w:rPr>
          <w:fldChar w:fldCharType="separate"/>
        </w:r>
        <w:r w:rsidR="002D219F">
          <w:rPr>
            <w:webHidden/>
          </w:rPr>
          <w:t>3</w:t>
        </w:r>
        <w:r w:rsidR="002D219F">
          <w:rPr>
            <w:webHidden/>
          </w:rPr>
          <w:fldChar w:fldCharType="end"/>
        </w:r>
      </w:hyperlink>
    </w:p>
    <w:p w14:paraId="1946AD7F" w14:textId="1D00EE95" w:rsidR="002D219F" w:rsidRDefault="000530A7">
      <w:pPr>
        <w:pStyle w:val="TM1"/>
        <w:rPr>
          <w:rFonts w:asciiTheme="minorHAnsi" w:eastAsiaTheme="minorEastAsia" w:hAnsiTheme="minorHAnsi" w:cstheme="minorBidi"/>
          <w:b w:val="0"/>
          <w:bCs w:val="0"/>
          <w:sz w:val="22"/>
          <w:szCs w:val="22"/>
        </w:rPr>
      </w:pPr>
      <w:hyperlink w:anchor="_Toc188458306" w:history="1">
        <w:r w:rsidR="002D219F" w:rsidRPr="002F586E">
          <w:rPr>
            <w:rStyle w:val="Lienhypertexte"/>
            <w:rFonts w:cstheme="minorHAnsi"/>
          </w:rPr>
          <w:t>CHAPITRE 1</w:t>
        </w:r>
        <w:r w:rsidR="002D219F">
          <w:rPr>
            <w:rFonts w:asciiTheme="minorHAnsi" w:eastAsiaTheme="minorEastAsia" w:hAnsiTheme="minorHAnsi" w:cstheme="minorBidi"/>
            <w:b w:val="0"/>
            <w:bCs w:val="0"/>
            <w:sz w:val="22"/>
            <w:szCs w:val="22"/>
          </w:rPr>
          <w:tab/>
        </w:r>
        <w:r w:rsidR="002D219F" w:rsidRPr="002F586E">
          <w:rPr>
            <w:rStyle w:val="Lienhypertexte"/>
            <w:rFonts w:cstheme="minorHAnsi"/>
          </w:rPr>
          <w:t>EQUIPEMENTS</w:t>
        </w:r>
        <w:r w:rsidR="002D219F">
          <w:rPr>
            <w:webHidden/>
          </w:rPr>
          <w:tab/>
        </w:r>
        <w:r w:rsidR="002D219F">
          <w:rPr>
            <w:webHidden/>
          </w:rPr>
          <w:fldChar w:fldCharType="begin"/>
        </w:r>
        <w:r w:rsidR="002D219F">
          <w:rPr>
            <w:webHidden/>
          </w:rPr>
          <w:instrText xml:space="preserve"> PAGEREF _Toc188458306 \h </w:instrText>
        </w:r>
        <w:r w:rsidR="002D219F">
          <w:rPr>
            <w:webHidden/>
          </w:rPr>
        </w:r>
        <w:r w:rsidR="002D219F">
          <w:rPr>
            <w:webHidden/>
          </w:rPr>
          <w:fldChar w:fldCharType="separate"/>
        </w:r>
        <w:r w:rsidR="002D219F">
          <w:rPr>
            <w:webHidden/>
          </w:rPr>
          <w:t>4</w:t>
        </w:r>
        <w:r w:rsidR="002D219F">
          <w:rPr>
            <w:webHidden/>
          </w:rPr>
          <w:fldChar w:fldCharType="end"/>
        </w:r>
      </w:hyperlink>
    </w:p>
    <w:p w14:paraId="477AA984" w14:textId="45A0102A" w:rsidR="002D219F" w:rsidRDefault="000530A7">
      <w:pPr>
        <w:pStyle w:val="TM1"/>
        <w:rPr>
          <w:rFonts w:asciiTheme="minorHAnsi" w:eastAsiaTheme="minorEastAsia" w:hAnsiTheme="minorHAnsi" w:cstheme="minorBidi"/>
          <w:b w:val="0"/>
          <w:bCs w:val="0"/>
          <w:sz w:val="22"/>
          <w:szCs w:val="22"/>
        </w:rPr>
      </w:pPr>
      <w:hyperlink w:anchor="_Toc188458307" w:history="1">
        <w:r w:rsidR="002D219F" w:rsidRPr="002F586E">
          <w:rPr>
            <w:rStyle w:val="Lienhypertexte"/>
            <w:rFonts w:eastAsiaTheme="majorEastAsia" w:cstheme="minorHAnsi"/>
          </w:rPr>
          <w:t>1.1 SPECIFICATIONS TECHNIQUES GENERALES</w:t>
        </w:r>
        <w:r w:rsidR="002D219F">
          <w:rPr>
            <w:webHidden/>
          </w:rPr>
          <w:tab/>
        </w:r>
        <w:r w:rsidR="002D219F">
          <w:rPr>
            <w:webHidden/>
          </w:rPr>
          <w:fldChar w:fldCharType="begin"/>
        </w:r>
        <w:r w:rsidR="002D219F">
          <w:rPr>
            <w:webHidden/>
          </w:rPr>
          <w:instrText xml:space="preserve"> PAGEREF _Toc188458307 \h </w:instrText>
        </w:r>
        <w:r w:rsidR="002D219F">
          <w:rPr>
            <w:webHidden/>
          </w:rPr>
        </w:r>
        <w:r w:rsidR="002D219F">
          <w:rPr>
            <w:webHidden/>
          </w:rPr>
          <w:fldChar w:fldCharType="separate"/>
        </w:r>
        <w:r w:rsidR="002D219F">
          <w:rPr>
            <w:webHidden/>
          </w:rPr>
          <w:t>4</w:t>
        </w:r>
        <w:r w:rsidR="002D219F">
          <w:rPr>
            <w:webHidden/>
          </w:rPr>
          <w:fldChar w:fldCharType="end"/>
        </w:r>
      </w:hyperlink>
    </w:p>
    <w:p w14:paraId="47C618A0" w14:textId="426083D1" w:rsidR="002D219F" w:rsidRDefault="000530A7">
      <w:pPr>
        <w:pStyle w:val="TM1"/>
        <w:rPr>
          <w:rFonts w:asciiTheme="minorHAnsi" w:eastAsiaTheme="minorEastAsia" w:hAnsiTheme="minorHAnsi" w:cstheme="minorBidi"/>
          <w:b w:val="0"/>
          <w:bCs w:val="0"/>
          <w:sz w:val="22"/>
          <w:szCs w:val="22"/>
        </w:rPr>
      </w:pPr>
      <w:hyperlink w:anchor="_Toc188458308" w:history="1">
        <w:r w:rsidR="002D219F" w:rsidRPr="002F586E">
          <w:rPr>
            <w:rStyle w:val="Lienhypertexte"/>
            <w:rFonts w:eastAsiaTheme="majorEastAsia" w:cstheme="minorHAnsi"/>
          </w:rPr>
          <w:t>1.2 SPECIFICATIONS TECHNIQUES ENVIRONNEMENTALES</w:t>
        </w:r>
        <w:r w:rsidR="002D219F">
          <w:rPr>
            <w:webHidden/>
          </w:rPr>
          <w:tab/>
        </w:r>
        <w:r w:rsidR="002D219F">
          <w:rPr>
            <w:webHidden/>
          </w:rPr>
          <w:fldChar w:fldCharType="begin"/>
        </w:r>
        <w:r w:rsidR="002D219F">
          <w:rPr>
            <w:webHidden/>
          </w:rPr>
          <w:instrText xml:space="preserve"> PAGEREF _Toc188458308 \h </w:instrText>
        </w:r>
        <w:r w:rsidR="002D219F">
          <w:rPr>
            <w:webHidden/>
          </w:rPr>
        </w:r>
        <w:r w:rsidR="002D219F">
          <w:rPr>
            <w:webHidden/>
          </w:rPr>
          <w:fldChar w:fldCharType="separate"/>
        </w:r>
        <w:r w:rsidR="002D219F">
          <w:rPr>
            <w:webHidden/>
          </w:rPr>
          <w:t>4</w:t>
        </w:r>
        <w:r w:rsidR="002D219F">
          <w:rPr>
            <w:webHidden/>
          </w:rPr>
          <w:fldChar w:fldCharType="end"/>
        </w:r>
      </w:hyperlink>
    </w:p>
    <w:p w14:paraId="15AB8CA4" w14:textId="3B7D48A3" w:rsidR="002D219F" w:rsidRDefault="000530A7">
      <w:pPr>
        <w:pStyle w:val="TM3"/>
        <w:tabs>
          <w:tab w:val="right" w:pos="9074"/>
        </w:tabs>
        <w:rPr>
          <w:rFonts w:asciiTheme="minorHAnsi" w:eastAsiaTheme="minorEastAsia" w:hAnsiTheme="minorHAnsi" w:cstheme="minorBidi"/>
          <w:noProof/>
          <w:sz w:val="22"/>
          <w:szCs w:val="22"/>
        </w:rPr>
      </w:pPr>
      <w:hyperlink w:anchor="_Toc188458309" w:history="1">
        <w:r w:rsidR="002D219F" w:rsidRPr="002F586E">
          <w:rPr>
            <w:rStyle w:val="Lienhypertexte"/>
            <w:rFonts w:cstheme="minorHAnsi"/>
            <w:noProof/>
          </w:rPr>
          <w:t>1.2.1 La consommation électrique</w:t>
        </w:r>
        <w:r w:rsidR="002D219F">
          <w:rPr>
            <w:noProof/>
            <w:webHidden/>
          </w:rPr>
          <w:tab/>
        </w:r>
        <w:r w:rsidR="002D219F">
          <w:rPr>
            <w:noProof/>
            <w:webHidden/>
          </w:rPr>
          <w:fldChar w:fldCharType="begin"/>
        </w:r>
        <w:r w:rsidR="002D219F">
          <w:rPr>
            <w:noProof/>
            <w:webHidden/>
          </w:rPr>
          <w:instrText xml:space="preserve"> PAGEREF _Toc188458309 \h </w:instrText>
        </w:r>
        <w:r w:rsidR="002D219F">
          <w:rPr>
            <w:noProof/>
            <w:webHidden/>
          </w:rPr>
        </w:r>
        <w:r w:rsidR="002D219F">
          <w:rPr>
            <w:noProof/>
            <w:webHidden/>
          </w:rPr>
          <w:fldChar w:fldCharType="separate"/>
        </w:r>
        <w:r w:rsidR="002D219F">
          <w:rPr>
            <w:noProof/>
            <w:webHidden/>
          </w:rPr>
          <w:t>4</w:t>
        </w:r>
        <w:r w:rsidR="002D219F">
          <w:rPr>
            <w:noProof/>
            <w:webHidden/>
          </w:rPr>
          <w:fldChar w:fldCharType="end"/>
        </w:r>
      </w:hyperlink>
    </w:p>
    <w:p w14:paraId="713F333C" w14:textId="01D87306" w:rsidR="002D219F" w:rsidRDefault="000530A7">
      <w:pPr>
        <w:pStyle w:val="TM3"/>
        <w:tabs>
          <w:tab w:val="right" w:pos="9074"/>
        </w:tabs>
        <w:rPr>
          <w:rFonts w:asciiTheme="minorHAnsi" w:eastAsiaTheme="minorEastAsia" w:hAnsiTheme="minorHAnsi" w:cstheme="minorBidi"/>
          <w:noProof/>
          <w:sz w:val="22"/>
          <w:szCs w:val="22"/>
        </w:rPr>
      </w:pPr>
      <w:hyperlink w:anchor="_Toc188458310" w:history="1">
        <w:r w:rsidR="002D219F" w:rsidRPr="002F586E">
          <w:rPr>
            <w:rStyle w:val="Lienhypertexte"/>
            <w:rFonts w:cstheme="minorHAnsi"/>
            <w:noProof/>
          </w:rPr>
          <w:t>1.2.2 Le bruit</w:t>
        </w:r>
        <w:r w:rsidR="002D219F">
          <w:rPr>
            <w:noProof/>
            <w:webHidden/>
          </w:rPr>
          <w:tab/>
        </w:r>
        <w:r w:rsidR="002D219F">
          <w:rPr>
            <w:noProof/>
            <w:webHidden/>
          </w:rPr>
          <w:fldChar w:fldCharType="begin"/>
        </w:r>
        <w:r w:rsidR="002D219F">
          <w:rPr>
            <w:noProof/>
            <w:webHidden/>
          </w:rPr>
          <w:instrText xml:space="preserve"> PAGEREF _Toc188458310 \h </w:instrText>
        </w:r>
        <w:r w:rsidR="002D219F">
          <w:rPr>
            <w:noProof/>
            <w:webHidden/>
          </w:rPr>
        </w:r>
        <w:r w:rsidR="002D219F">
          <w:rPr>
            <w:noProof/>
            <w:webHidden/>
          </w:rPr>
          <w:fldChar w:fldCharType="separate"/>
        </w:r>
        <w:r w:rsidR="002D219F">
          <w:rPr>
            <w:noProof/>
            <w:webHidden/>
          </w:rPr>
          <w:t>4</w:t>
        </w:r>
        <w:r w:rsidR="002D219F">
          <w:rPr>
            <w:noProof/>
            <w:webHidden/>
          </w:rPr>
          <w:fldChar w:fldCharType="end"/>
        </w:r>
      </w:hyperlink>
    </w:p>
    <w:p w14:paraId="209D85D3" w14:textId="257D00AB" w:rsidR="002D219F" w:rsidRDefault="000530A7">
      <w:pPr>
        <w:pStyle w:val="TM3"/>
        <w:tabs>
          <w:tab w:val="right" w:pos="9074"/>
        </w:tabs>
        <w:rPr>
          <w:rFonts w:asciiTheme="minorHAnsi" w:eastAsiaTheme="minorEastAsia" w:hAnsiTheme="minorHAnsi" w:cstheme="minorBidi"/>
          <w:noProof/>
          <w:sz w:val="22"/>
          <w:szCs w:val="22"/>
        </w:rPr>
      </w:pPr>
      <w:hyperlink w:anchor="_Toc188458311" w:history="1">
        <w:r w:rsidR="002D219F" w:rsidRPr="002F586E">
          <w:rPr>
            <w:rStyle w:val="Lienhypertexte"/>
            <w:rFonts w:cstheme="minorHAnsi"/>
            <w:noProof/>
          </w:rPr>
          <w:t>1.2.3 Directive RoHS (Restriction sur l’usage de certaines substances dangereuses)</w:t>
        </w:r>
        <w:r w:rsidR="002D219F">
          <w:rPr>
            <w:noProof/>
            <w:webHidden/>
          </w:rPr>
          <w:tab/>
        </w:r>
        <w:r w:rsidR="002D219F">
          <w:rPr>
            <w:noProof/>
            <w:webHidden/>
          </w:rPr>
          <w:fldChar w:fldCharType="begin"/>
        </w:r>
        <w:r w:rsidR="002D219F">
          <w:rPr>
            <w:noProof/>
            <w:webHidden/>
          </w:rPr>
          <w:instrText xml:space="preserve"> PAGEREF _Toc188458311 \h </w:instrText>
        </w:r>
        <w:r w:rsidR="002D219F">
          <w:rPr>
            <w:noProof/>
            <w:webHidden/>
          </w:rPr>
        </w:r>
        <w:r w:rsidR="002D219F">
          <w:rPr>
            <w:noProof/>
            <w:webHidden/>
          </w:rPr>
          <w:fldChar w:fldCharType="separate"/>
        </w:r>
        <w:r w:rsidR="002D219F">
          <w:rPr>
            <w:noProof/>
            <w:webHidden/>
          </w:rPr>
          <w:t>4</w:t>
        </w:r>
        <w:r w:rsidR="002D219F">
          <w:rPr>
            <w:noProof/>
            <w:webHidden/>
          </w:rPr>
          <w:fldChar w:fldCharType="end"/>
        </w:r>
      </w:hyperlink>
    </w:p>
    <w:p w14:paraId="5623C166" w14:textId="4F2EDE07" w:rsidR="002D219F" w:rsidRDefault="000530A7">
      <w:pPr>
        <w:pStyle w:val="TM3"/>
        <w:tabs>
          <w:tab w:val="right" w:pos="9074"/>
        </w:tabs>
        <w:rPr>
          <w:rFonts w:asciiTheme="minorHAnsi" w:eastAsiaTheme="minorEastAsia" w:hAnsiTheme="minorHAnsi" w:cstheme="minorBidi"/>
          <w:noProof/>
          <w:sz w:val="22"/>
          <w:szCs w:val="22"/>
        </w:rPr>
      </w:pPr>
      <w:hyperlink w:anchor="_Toc188458312" w:history="1">
        <w:r w:rsidR="002D219F" w:rsidRPr="002F586E">
          <w:rPr>
            <w:rStyle w:val="Lienhypertexte"/>
            <w:rFonts w:cstheme="minorHAnsi"/>
            <w:noProof/>
          </w:rPr>
          <w:t>1.2.4 Label EPEAT gold</w:t>
        </w:r>
        <w:r w:rsidR="002D219F">
          <w:rPr>
            <w:noProof/>
            <w:webHidden/>
          </w:rPr>
          <w:tab/>
        </w:r>
        <w:r w:rsidR="002D219F">
          <w:rPr>
            <w:noProof/>
            <w:webHidden/>
          </w:rPr>
          <w:fldChar w:fldCharType="begin"/>
        </w:r>
        <w:r w:rsidR="002D219F">
          <w:rPr>
            <w:noProof/>
            <w:webHidden/>
          </w:rPr>
          <w:instrText xml:space="preserve"> PAGEREF _Toc188458312 \h </w:instrText>
        </w:r>
        <w:r w:rsidR="002D219F">
          <w:rPr>
            <w:noProof/>
            <w:webHidden/>
          </w:rPr>
        </w:r>
        <w:r w:rsidR="002D219F">
          <w:rPr>
            <w:noProof/>
            <w:webHidden/>
          </w:rPr>
          <w:fldChar w:fldCharType="separate"/>
        </w:r>
        <w:r w:rsidR="002D219F">
          <w:rPr>
            <w:noProof/>
            <w:webHidden/>
          </w:rPr>
          <w:t>5</w:t>
        </w:r>
        <w:r w:rsidR="002D219F">
          <w:rPr>
            <w:noProof/>
            <w:webHidden/>
          </w:rPr>
          <w:fldChar w:fldCharType="end"/>
        </w:r>
      </w:hyperlink>
    </w:p>
    <w:p w14:paraId="34BF466A" w14:textId="70AE4F1B" w:rsidR="002D219F" w:rsidRDefault="000530A7">
      <w:pPr>
        <w:pStyle w:val="TM3"/>
        <w:tabs>
          <w:tab w:val="right" w:pos="9074"/>
        </w:tabs>
        <w:rPr>
          <w:rFonts w:asciiTheme="minorHAnsi" w:eastAsiaTheme="minorEastAsia" w:hAnsiTheme="minorHAnsi" w:cstheme="minorBidi"/>
          <w:noProof/>
          <w:sz w:val="22"/>
          <w:szCs w:val="22"/>
        </w:rPr>
      </w:pPr>
      <w:hyperlink w:anchor="_Toc188458313" w:history="1">
        <w:r w:rsidR="002D219F" w:rsidRPr="002F586E">
          <w:rPr>
            <w:rStyle w:val="Lienhypertexte"/>
            <w:rFonts w:cstheme="minorHAnsi"/>
            <w:noProof/>
          </w:rPr>
          <w:t>1.2.5 Empreinte carbone</w:t>
        </w:r>
        <w:r w:rsidR="002D219F">
          <w:rPr>
            <w:noProof/>
            <w:webHidden/>
          </w:rPr>
          <w:tab/>
        </w:r>
        <w:r w:rsidR="002D219F">
          <w:rPr>
            <w:noProof/>
            <w:webHidden/>
          </w:rPr>
          <w:fldChar w:fldCharType="begin"/>
        </w:r>
        <w:r w:rsidR="002D219F">
          <w:rPr>
            <w:noProof/>
            <w:webHidden/>
          </w:rPr>
          <w:instrText xml:space="preserve"> PAGEREF _Toc188458313 \h </w:instrText>
        </w:r>
        <w:r w:rsidR="002D219F">
          <w:rPr>
            <w:noProof/>
            <w:webHidden/>
          </w:rPr>
        </w:r>
        <w:r w:rsidR="002D219F">
          <w:rPr>
            <w:noProof/>
            <w:webHidden/>
          </w:rPr>
          <w:fldChar w:fldCharType="separate"/>
        </w:r>
        <w:r w:rsidR="002D219F">
          <w:rPr>
            <w:noProof/>
            <w:webHidden/>
          </w:rPr>
          <w:t>5</w:t>
        </w:r>
        <w:r w:rsidR="002D219F">
          <w:rPr>
            <w:noProof/>
            <w:webHidden/>
          </w:rPr>
          <w:fldChar w:fldCharType="end"/>
        </w:r>
      </w:hyperlink>
    </w:p>
    <w:p w14:paraId="28FD1A9D" w14:textId="6A716B1F" w:rsidR="002D219F" w:rsidRDefault="000530A7">
      <w:pPr>
        <w:pStyle w:val="TM3"/>
        <w:tabs>
          <w:tab w:val="right" w:pos="9074"/>
        </w:tabs>
        <w:rPr>
          <w:rFonts w:asciiTheme="minorHAnsi" w:eastAsiaTheme="minorEastAsia" w:hAnsiTheme="minorHAnsi" w:cstheme="minorBidi"/>
          <w:noProof/>
          <w:sz w:val="22"/>
          <w:szCs w:val="22"/>
        </w:rPr>
      </w:pPr>
      <w:hyperlink w:anchor="_Toc188458314" w:history="1">
        <w:r w:rsidR="002D219F" w:rsidRPr="002F586E">
          <w:rPr>
            <w:rStyle w:val="Lienhypertexte"/>
            <w:rFonts w:cstheme="minorHAnsi"/>
            <w:noProof/>
          </w:rPr>
          <w:t>1.2.6 Indice de réparabilité</w:t>
        </w:r>
        <w:r w:rsidR="002D219F">
          <w:rPr>
            <w:noProof/>
            <w:webHidden/>
          </w:rPr>
          <w:tab/>
        </w:r>
        <w:r w:rsidR="002D219F">
          <w:rPr>
            <w:noProof/>
            <w:webHidden/>
          </w:rPr>
          <w:fldChar w:fldCharType="begin"/>
        </w:r>
        <w:r w:rsidR="002D219F">
          <w:rPr>
            <w:noProof/>
            <w:webHidden/>
          </w:rPr>
          <w:instrText xml:space="preserve"> PAGEREF _Toc188458314 \h </w:instrText>
        </w:r>
        <w:r w:rsidR="002D219F">
          <w:rPr>
            <w:noProof/>
            <w:webHidden/>
          </w:rPr>
        </w:r>
        <w:r w:rsidR="002D219F">
          <w:rPr>
            <w:noProof/>
            <w:webHidden/>
          </w:rPr>
          <w:fldChar w:fldCharType="separate"/>
        </w:r>
        <w:r w:rsidR="002D219F">
          <w:rPr>
            <w:noProof/>
            <w:webHidden/>
          </w:rPr>
          <w:t>5</w:t>
        </w:r>
        <w:r w:rsidR="002D219F">
          <w:rPr>
            <w:noProof/>
            <w:webHidden/>
          </w:rPr>
          <w:fldChar w:fldCharType="end"/>
        </w:r>
      </w:hyperlink>
    </w:p>
    <w:p w14:paraId="10F2C52A" w14:textId="30C6F227" w:rsidR="002D219F" w:rsidRDefault="000530A7">
      <w:pPr>
        <w:pStyle w:val="TM1"/>
        <w:rPr>
          <w:rFonts w:asciiTheme="minorHAnsi" w:eastAsiaTheme="minorEastAsia" w:hAnsiTheme="minorHAnsi" w:cstheme="minorBidi"/>
          <w:b w:val="0"/>
          <w:bCs w:val="0"/>
          <w:sz w:val="22"/>
          <w:szCs w:val="22"/>
        </w:rPr>
      </w:pPr>
      <w:hyperlink w:anchor="_Toc188458315" w:history="1">
        <w:r w:rsidR="002D219F" w:rsidRPr="002F586E">
          <w:rPr>
            <w:rStyle w:val="Lienhypertexte"/>
            <w:rFonts w:eastAsiaTheme="majorEastAsia" w:cstheme="minorHAnsi"/>
          </w:rPr>
          <w:t>1.3 ACCESSOIRES ET PIECES DETACHEES</w:t>
        </w:r>
        <w:r w:rsidR="002D219F">
          <w:rPr>
            <w:webHidden/>
          </w:rPr>
          <w:tab/>
        </w:r>
        <w:r w:rsidR="002D219F">
          <w:rPr>
            <w:webHidden/>
          </w:rPr>
          <w:fldChar w:fldCharType="begin"/>
        </w:r>
        <w:r w:rsidR="002D219F">
          <w:rPr>
            <w:webHidden/>
          </w:rPr>
          <w:instrText xml:space="preserve"> PAGEREF _Toc188458315 \h </w:instrText>
        </w:r>
        <w:r w:rsidR="002D219F">
          <w:rPr>
            <w:webHidden/>
          </w:rPr>
        </w:r>
        <w:r w:rsidR="002D219F">
          <w:rPr>
            <w:webHidden/>
          </w:rPr>
          <w:fldChar w:fldCharType="separate"/>
        </w:r>
        <w:r w:rsidR="002D219F">
          <w:rPr>
            <w:webHidden/>
          </w:rPr>
          <w:t>5</w:t>
        </w:r>
        <w:r w:rsidR="002D219F">
          <w:rPr>
            <w:webHidden/>
          </w:rPr>
          <w:fldChar w:fldCharType="end"/>
        </w:r>
      </w:hyperlink>
    </w:p>
    <w:p w14:paraId="4C82A4B7" w14:textId="67DA0C28" w:rsidR="002D219F" w:rsidRDefault="000530A7">
      <w:pPr>
        <w:pStyle w:val="TM1"/>
        <w:rPr>
          <w:rFonts w:asciiTheme="minorHAnsi" w:eastAsiaTheme="minorEastAsia" w:hAnsiTheme="minorHAnsi" w:cstheme="minorBidi"/>
          <w:b w:val="0"/>
          <w:bCs w:val="0"/>
          <w:sz w:val="22"/>
          <w:szCs w:val="22"/>
        </w:rPr>
      </w:pPr>
      <w:hyperlink w:anchor="_Toc188458316" w:history="1">
        <w:r w:rsidR="002D219F" w:rsidRPr="002F586E">
          <w:rPr>
            <w:rStyle w:val="Lienhypertexte"/>
            <w:rFonts w:eastAsiaTheme="majorEastAsia" w:cstheme="minorHAnsi"/>
          </w:rPr>
          <w:t>1.4 LA GARANTIE</w:t>
        </w:r>
        <w:r w:rsidR="002D219F">
          <w:rPr>
            <w:webHidden/>
          </w:rPr>
          <w:tab/>
        </w:r>
        <w:r w:rsidR="002D219F">
          <w:rPr>
            <w:webHidden/>
          </w:rPr>
          <w:fldChar w:fldCharType="begin"/>
        </w:r>
        <w:r w:rsidR="002D219F">
          <w:rPr>
            <w:webHidden/>
          </w:rPr>
          <w:instrText xml:space="preserve"> PAGEREF _Toc188458316 \h </w:instrText>
        </w:r>
        <w:r w:rsidR="002D219F">
          <w:rPr>
            <w:webHidden/>
          </w:rPr>
        </w:r>
        <w:r w:rsidR="002D219F">
          <w:rPr>
            <w:webHidden/>
          </w:rPr>
          <w:fldChar w:fldCharType="separate"/>
        </w:r>
        <w:r w:rsidR="002D219F">
          <w:rPr>
            <w:webHidden/>
          </w:rPr>
          <w:t>6</w:t>
        </w:r>
        <w:r w:rsidR="002D219F">
          <w:rPr>
            <w:webHidden/>
          </w:rPr>
          <w:fldChar w:fldCharType="end"/>
        </w:r>
      </w:hyperlink>
    </w:p>
    <w:p w14:paraId="4AF5CCC2" w14:textId="3F613E08" w:rsidR="002D219F" w:rsidRDefault="000530A7">
      <w:pPr>
        <w:pStyle w:val="TM3"/>
        <w:tabs>
          <w:tab w:val="right" w:pos="9074"/>
        </w:tabs>
        <w:rPr>
          <w:rFonts w:asciiTheme="minorHAnsi" w:eastAsiaTheme="minorEastAsia" w:hAnsiTheme="minorHAnsi" w:cstheme="minorBidi"/>
          <w:noProof/>
          <w:sz w:val="22"/>
          <w:szCs w:val="22"/>
        </w:rPr>
      </w:pPr>
      <w:hyperlink w:anchor="_Toc188458317" w:history="1">
        <w:r w:rsidR="002D219F" w:rsidRPr="002F586E">
          <w:rPr>
            <w:rStyle w:val="Lienhypertexte"/>
            <w:rFonts w:cstheme="minorHAnsi"/>
            <w:noProof/>
          </w:rPr>
          <w:t>1.4.1 Exigences de la garantie</w:t>
        </w:r>
        <w:r w:rsidR="002D219F">
          <w:rPr>
            <w:noProof/>
            <w:webHidden/>
          </w:rPr>
          <w:tab/>
        </w:r>
        <w:r w:rsidR="002D219F">
          <w:rPr>
            <w:noProof/>
            <w:webHidden/>
          </w:rPr>
          <w:fldChar w:fldCharType="begin"/>
        </w:r>
        <w:r w:rsidR="002D219F">
          <w:rPr>
            <w:noProof/>
            <w:webHidden/>
          </w:rPr>
          <w:instrText xml:space="preserve"> PAGEREF _Toc188458317 \h </w:instrText>
        </w:r>
        <w:r w:rsidR="002D219F">
          <w:rPr>
            <w:noProof/>
            <w:webHidden/>
          </w:rPr>
        </w:r>
        <w:r w:rsidR="002D219F">
          <w:rPr>
            <w:noProof/>
            <w:webHidden/>
          </w:rPr>
          <w:fldChar w:fldCharType="separate"/>
        </w:r>
        <w:r w:rsidR="002D219F">
          <w:rPr>
            <w:noProof/>
            <w:webHidden/>
          </w:rPr>
          <w:t>6</w:t>
        </w:r>
        <w:r w:rsidR="002D219F">
          <w:rPr>
            <w:noProof/>
            <w:webHidden/>
          </w:rPr>
          <w:fldChar w:fldCharType="end"/>
        </w:r>
      </w:hyperlink>
    </w:p>
    <w:p w14:paraId="52BD04DE" w14:textId="7828CC03" w:rsidR="002D219F" w:rsidRDefault="000530A7">
      <w:pPr>
        <w:pStyle w:val="TM3"/>
        <w:tabs>
          <w:tab w:val="right" w:pos="9074"/>
        </w:tabs>
        <w:rPr>
          <w:rFonts w:asciiTheme="minorHAnsi" w:eastAsiaTheme="minorEastAsia" w:hAnsiTheme="minorHAnsi" w:cstheme="minorBidi"/>
          <w:noProof/>
          <w:sz w:val="22"/>
          <w:szCs w:val="22"/>
        </w:rPr>
      </w:pPr>
      <w:hyperlink w:anchor="_Toc188458318" w:history="1">
        <w:r w:rsidR="002D219F" w:rsidRPr="002F586E">
          <w:rPr>
            <w:rStyle w:val="Lienhypertexte"/>
            <w:rFonts w:cstheme="minorHAnsi"/>
            <w:noProof/>
          </w:rPr>
          <w:t>1.4.2 Interventions au titre de la garantie</w:t>
        </w:r>
        <w:r w:rsidR="002D219F">
          <w:rPr>
            <w:noProof/>
            <w:webHidden/>
          </w:rPr>
          <w:tab/>
        </w:r>
        <w:r w:rsidR="002D219F">
          <w:rPr>
            <w:noProof/>
            <w:webHidden/>
          </w:rPr>
          <w:fldChar w:fldCharType="begin"/>
        </w:r>
        <w:r w:rsidR="002D219F">
          <w:rPr>
            <w:noProof/>
            <w:webHidden/>
          </w:rPr>
          <w:instrText xml:space="preserve"> PAGEREF _Toc188458318 \h </w:instrText>
        </w:r>
        <w:r w:rsidR="002D219F">
          <w:rPr>
            <w:noProof/>
            <w:webHidden/>
          </w:rPr>
        </w:r>
        <w:r w:rsidR="002D219F">
          <w:rPr>
            <w:noProof/>
            <w:webHidden/>
          </w:rPr>
          <w:fldChar w:fldCharType="separate"/>
        </w:r>
        <w:r w:rsidR="002D219F">
          <w:rPr>
            <w:noProof/>
            <w:webHidden/>
          </w:rPr>
          <w:t>6</w:t>
        </w:r>
        <w:r w:rsidR="002D219F">
          <w:rPr>
            <w:noProof/>
            <w:webHidden/>
          </w:rPr>
          <w:fldChar w:fldCharType="end"/>
        </w:r>
      </w:hyperlink>
    </w:p>
    <w:p w14:paraId="3870A30C" w14:textId="558838D0" w:rsidR="002D219F" w:rsidRDefault="000530A7">
      <w:pPr>
        <w:pStyle w:val="TM3"/>
        <w:tabs>
          <w:tab w:val="right" w:pos="9074"/>
        </w:tabs>
        <w:rPr>
          <w:rFonts w:asciiTheme="minorHAnsi" w:eastAsiaTheme="minorEastAsia" w:hAnsiTheme="minorHAnsi" w:cstheme="minorBidi"/>
          <w:noProof/>
          <w:sz w:val="22"/>
          <w:szCs w:val="22"/>
        </w:rPr>
      </w:pPr>
      <w:hyperlink w:anchor="_Toc188458319" w:history="1">
        <w:r w:rsidR="002D219F" w:rsidRPr="002F586E">
          <w:rPr>
            <w:rStyle w:val="Lienhypertexte"/>
            <w:rFonts w:cstheme="minorHAnsi"/>
            <w:noProof/>
          </w:rPr>
          <w:t>1.4.3 Garantie des pièces détachées et accessoires</w:t>
        </w:r>
        <w:r w:rsidR="002D219F">
          <w:rPr>
            <w:noProof/>
            <w:webHidden/>
          </w:rPr>
          <w:tab/>
        </w:r>
        <w:r w:rsidR="002D219F">
          <w:rPr>
            <w:noProof/>
            <w:webHidden/>
          </w:rPr>
          <w:fldChar w:fldCharType="begin"/>
        </w:r>
        <w:r w:rsidR="002D219F">
          <w:rPr>
            <w:noProof/>
            <w:webHidden/>
          </w:rPr>
          <w:instrText xml:space="preserve"> PAGEREF _Toc188458319 \h </w:instrText>
        </w:r>
        <w:r w:rsidR="002D219F">
          <w:rPr>
            <w:noProof/>
            <w:webHidden/>
          </w:rPr>
        </w:r>
        <w:r w:rsidR="002D219F">
          <w:rPr>
            <w:noProof/>
            <w:webHidden/>
          </w:rPr>
          <w:fldChar w:fldCharType="separate"/>
        </w:r>
        <w:r w:rsidR="002D219F">
          <w:rPr>
            <w:noProof/>
            <w:webHidden/>
          </w:rPr>
          <w:t>7</w:t>
        </w:r>
        <w:r w:rsidR="002D219F">
          <w:rPr>
            <w:noProof/>
            <w:webHidden/>
          </w:rPr>
          <w:fldChar w:fldCharType="end"/>
        </w:r>
      </w:hyperlink>
    </w:p>
    <w:p w14:paraId="542BDA80" w14:textId="01F214FC" w:rsidR="002D219F" w:rsidRDefault="000530A7">
      <w:pPr>
        <w:pStyle w:val="TM1"/>
        <w:rPr>
          <w:rFonts w:asciiTheme="minorHAnsi" w:eastAsiaTheme="minorEastAsia" w:hAnsiTheme="minorHAnsi" w:cstheme="minorBidi"/>
          <w:b w:val="0"/>
          <w:bCs w:val="0"/>
          <w:sz w:val="22"/>
          <w:szCs w:val="22"/>
        </w:rPr>
      </w:pPr>
      <w:hyperlink w:anchor="_Toc188458320" w:history="1">
        <w:r w:rsidR="002D219F" w:rsidRPr="002F586E">
          <w:rPr>
            <w:rStyle w:val="Lienhypertexte"/>
            <w:rFonts w:eastAsiaTheme="majorEastAsia" w:cstheme="minorHAnsi"/>
          </w:rPr>
          <w:t>1.5 INTEGRATION DU MATERIEL DU TITULAIRE DANS L’ENVIRONNEMENT CNAM</w:t>
        </w:r>
        <w:r w:rsidR="002D219F">
          <w:rPr>
            <w:webHidden/>
          </w:rPr>
          <w:tab/>
        </w:r>
        <w:r w:rsidR="002D219F">
          <w:rPr>
            <w:webHidden/>
          </w:rPr>
          <w:fldChar w:fldCharType="begin"/>
        </w:r>
        <w:r w:rsidR="002D219F">
          <w:rPr>
            <w:webHidden/>
          </w:rPr>
          <w:instrText xml:space="preserve"> PAGEREF _Toc188458320 \h </w:instrText>
        </w:r>
        <w:r w:rsidR="002D219F">
          <w:rPr>
            <w:webHidden/>
          </w:rPr>
        </w:r>
        <w:r w:rsidR="002D219F">
          <w:rPr>
            <w:webHidden/>
          </w:rPr>
          <w:fldChar w:fldCharType="separate"/>
        </w:r>
        <w:r w:rsidR="002D219F">
          <w:rPr>
            <w:webHidden/>
          </w:rPr>
          <w:t>7</w:t>
        </w:r>
        <w:r w:rsidR="002D219F">
          <w:rPr>
            <w:webHidden/>
          </w:rPr>
          <w:fldChar w:fldCharType="end"/>
        </w:r>
      </w:hyperlink>
    </w:p>
    <w:p w14:paraId="316A43DB" w14:textId="327D8531" w:rsidR="002D219F" w:rsidRDefault="000530A7">
      <w:pPr>
        <w:pStyle w:val="TM1"/>
        <w:rPr>
          <w:rFonts w:asciiTheme="minorHAnsi" w:eastAsiaTheme="minorEastAsia" w:hAnsiTheme="minorHAnsi" w:cstheme="minorBidi"/>
          <w:b w:val="0"/>
          <w:bCs w:val="0"/>
          <w:sz w:val="22"/>
          <w:szCs w:val="22"/>
        </w:rPr>
      </w:pPr>
      <w:hyperlink w:anchor="_Toc188458321" w:history="1">
        <w:r w:rsidR="002D219F" w:rsidRPr="002F586E">
          <w:rPr>
            <w:rStyle w:val="Lienhypertexte"/>
            <w:rFonts w:cstheme="minorHAnsi"/>
          </w:rPr>
          <w:t>CHAPITRE 2</w:t>
        </w:r>
        <w:r w:rsidR="002D219F">
          <w:rPr>
            <w:rFonts w:asciiTheme="minorHAnsi" w:eastAsiaTheme="minorEastAsia" w:hAnsiTheme="minorHAnsi" w:cstheme="minorBidi"/>
            <w:b w:val="0"/>
            <w:bCs w:val="0"/>
            <w:sz w:val="22"/>
            <w:szCs w:val="22"/>
          </w:rPr>
          <w:tab/>
        </w:r>
        <w:r w:rsidR="002D219F" w:rsidRPr="002F586E">
          <w:rPr>
            <w:rStyle w:val="Lienhypertexte"/>
            <w:rFonts w:cstheme="minorHAnsi"/>
          </w:rPr>
          <w:t>SERVICES ASSOCIES</w:t>
        </w:r>
        <w:r w:rsidR="002D219F">
          <w:rPr>
            <w:webHidden/>
          </w:rPr>
          <w:tab/>
        </w:r>
        <w:r w:rsidR="002D219F">
          <w:rPr>
            <w:webHidden/>
          </w:rPr>
          <w:fldChar w:fldCharType="begin"/>
        </w:r>
        <w:r w:rsidR="002D219F">
          <w:rPr>
            <w:webHidden/>
          </w:rPr>
          <w:instrText xml:space="preserve"> PAGEREF _Toc188458321 \h </w:instrText>
        </w:r>
        <w:r w:rsidR="002D219F">
          <w:rPr>
            <w:webHidden/>
          </w:rPr>
        </w:r>
        <w:r w:rsidR="002D219F">
          <w:rPr>
            <w:webHidden/>
          </w:rPr>
          <w:fldChar w:fldCharType="separate"/>
        </w:r>
        <w:r w:rsidR="002D219F">
          <w:rPr>
            <w:webHidden/>
          </w:rPr>
          <w:t>7</w:t>
        </w:r>
        <w:r w:rsidR="002D219F">
          <w:rPr>
            <w:webHidden/>
          </w:rPr>
          <w:fldChar w:fldCharType="end"/>
        </w:r>
      </w:hyperlink>
    </w:p>
    <w:p w14:paraId="54B9FCDA" w14:textId="25DE3F6E" w:rsidR="002D219F" w:rsidRDefault="000530A7">
      <w:pPr>
        <w:pStyle w:val="TM1"/>
        <w:rPr>
          <w:rFonts w:asciiTheme="minorHAnsi" w:eastAsiaTheme="minorEastAsia" w:hAnsiTheme="minorHAnsi" w:cstheme="minorBidi"/>
          <w:b w:val="0"/>
          <w:bCs w:val="0"/>
          <w:sz w:val="22"/>
          <w:szCs w:val="22"/>
        </w:rPr>
      </w:pPr>
      <w:hyperlink w:anchor="_Toc188458322" w:history="1">
        <w:r w:rsidR="002D219F" w:rsidRPr="002F586E">
          <w:rPr>
            <w:rStyle w:val="Lienhypertexte"/>
            <w:rFonts w:eastAsiaTheme="majorEastAsia" w:cstheme="minorHAnsi"/>
          </w:rPr>
          <w:t>2.1 STATISTIQUES</w:t>
        </w:r>
        <w:r w:rsidR="002D219F">
          <w:rPr>
            <w:webHidden/>
          </w:rPr>
          <w:tab/>
        </w:r>
        <w:r w:rsidR="002D219F">
          <w:rPr>
            <w:webHidden/>
          </w:rPr>
          <w:fldChar w:fldCharType="begin"/>
        </w:r>
        <w:r w:rsidR="002D219F">
          <w:rPr>
            <w:webHidden/>
          </w:rPr>
          <w:instrText xml:space="preserve"> PAGEREF _Toc188458322 \h </w:instrText>
        </w:r>
        <w:r w:rsidR="002D219F">
          <w:rPr>
            <w:webHidden/>
          </w:rPr>
        </w:r>
        <w:r w:rsidR="002D219F">
          <w:rPr>
            <w:webHidden/>
          </w:rPr>
          <w:fldChar w:fldCharType="separate"/>
        </w:r>
        <w:r w:rsidR="002D219F">
          <w:rPr>
            <w:webHidden/>
          </w:rPr>
          <w:t>8</w:t>
        </w:r>
        <w:r w:rsidR="002D219F">
          <w:rPr>
            <w:webHidden/>
          </w:rPr>
          <w:fldChar w:fldCharType="end"/>
        </w:r>
      </w:hyperlink>
    </w:p>
    <w:p w14:paraId="7E261E4B" w14:textId="5AF9C29E" w:rsidR="002D219F" w:rsidRDefault="000530A7">
      <w:pPr>
        <w:pStyle w:val="TM1"/>
        <w:rPr>
          <w:rFonts w:asciiTheme="minorHAnsi" w:eastAsiaTheme="minorEastAsia" w:hAnsiTheme="minorHAnsi" w:cstheme="minorBidi"/>
          <w:b w:val="0"/>
          <w:bCs w:val="0"/>
          <w:sz w:val="22"/>
          <w:szCs w:val="22"/>
        </w:rPr>
      </w:pPr>
      <w:hyperlink w:anchor="_Toc188458323" w:history="1">
        <w:r w:rsidR="002D219F" w:rsidRPr="002F586E">
          <w:rPr>
            <w:rStyle w:val="Lienhypertexte"/>
            <w:rFonts w:eastAsiaTheme="majorEastAsia" w:cstheme="minorHAnsi"/>
          </w:rPr>
          <w:t>2.2 BON DE LIVRAISON ELECTRONIQUE</w:t>
        </w:r>
        <w:r w:rsidR="002D219F">
          <w:rPr>
            <w:webHidden/>
          </w:rPr>
          <w:tab/>
        </w:r>
        <w:r w:rsidR="002D219F">
          <w:rPr>
            <w:webHidden/>
          </w:rPr>
          <w:fldChar w:fldCharType="begin"/>
        </w:r>
        <w:r w:rsidR="002D219F">
          <w:rPr>
            <w:webHidden/>
          </w:rPr>
          <w:instrText xml:space="preserve"> PAGEREF _Toc188458323 \h </w:instrText>
        </w:r>
        <w:r w:rsidR="002D219F">
          <w:rPr>
            <w:webHidden/>
          </w:rPr>
        </w:r>
        <w:r w:rsidR="002D219F">
          <w:rPr>
            <w:webHidden/>
          </w:rPr>
          <w:fldChar w:fldCharType="separate"/>
        </w:r>
        <w:r w:rsidR="002D219F">
          <w:rPr>
            <w:webHidden/>
          </w:rPr>
          <w:t>8</w:t>
        </w:r>
        <w:r w:rsidR="002D219F">
          <w:rPr>
            <w:webHidden/>
          </w:rPr>
          <w:fldChar w:fldCharType="end"/>
        </w:r>
      </w:hyperlink>
    </w:p>
    <w:p w14:paraId="1765210E" w14:textId="61C068E0" w:rsidR="002D219F" w:rsidRDefault="000530A7">
      <w:pPr>
        <w:pStyle w:val="TM1"/>
        <w:rPr>
          <w:rFonts w:asciiTheme="minorHAnsi" w:eastAsiaTheme="minorEastAsia" w:hAnsiTheme="minorHAnsi" w:cstheme="minorBidi"/>
          <w:b w:val="0"/>
          <w:bCs w:val="0"/>
          <w:sz w:val="22"/>
          <w:szCs w:val="22"/>
        </w:rPr>
      </w:pPr>
      <w:hyperlink w:anchor="_Toc188458324" w:history="1">
        <w:r w:rsidR="002D219F" w:rsidRPr="002F586E">
          <w:rPr>
            <w:rStyle w:val="Lienhypertexte"/>
            <w:rFonts w:eastAsiaTheme="majorEastAsia" w:cstheme="minorHAnsi"/>
          </w:rPr>
          <w:t>2.3 CATALOGUE PRODUIT</w:t>
        </w:r>
        <w:r w:rsidR="002D219F">
          <w:rPr>
            <w:webHidden/>
          </w:rPr>
          <w:tab/>
        </w:r>
        <w:r w:rsidR="002D219F">
          <w:rPr>
            <w:webHidden/>
          </w:rPr>
          <w:fldChar w:fldCharType="begin"/>
        </w:r>
        <w:r w:rsidR="002D219F">
          <w:rPr>
            <w:webHidden/>
          </w:rPr>
          <w:instrText xml:space="preserve"> PAGEREF _Toc188458324 \h </w:instrText>
        </w:r>
        <w:r w:rsidR="002D219F">
          <w:rPr>
            <w:webHidden/>
          </w:rPr>
        </w:r>
        <w:r w:rsidR="002D219F">
          <w:rPr>
            <w:webHidden/>
          </w:rPr>
          <w:fldChar w:fldCharType="separate"/>
        </w:r>
        <w:r w:rsidR="002D219F">
          <w:rPr>
            <w:webHidden/>
          </w:rPr>
          <w:t>9</w:t>
        </w:r>
        <w:r w:rsidR="002D219F">
          <w:rPr>
            <w:webHidden/>
          </w:rPr>
          <w:fldChar w:fldCharType="end"/>
        </w:r>
      </w:hyperlink>
    </w:p>
    <w:p w14:paraId="1DB1C8AA" w14:textId="3AA09519" w:rsidR="002D219F" w:rsidRDefault="000530A7">
      <w:pPr>
        <w:pStyle w:val="TM1"/>
        <w:rPr>
          <w:rFonts w:asciiTheme="minorHAnsi" w:eastAsiaTheme="minorEastAsia" w:hAnsiTheme="minorHAnsi" w:cstheme="minorBidi"/>
          <w:b w:val="0"/>
          <w:bCs w:val="0"/>
          <w:sz w:val="22"/>
          <w:szCs w:val="22"/>
        </w:rPr>
      </w:pPr>
      <w:hyperlink w:anchor="_Toc188458325" w:history="1">
        <w:r w:rsidR="002D219F" w:rsidRPr="002F586E">
          <w:rPr>
            <w:rStyle w:val="Lienhypertexte"/>
            <w:rFonts w:cstheme="minorHAnsi"/>
          </w:rPr>
          <w:t>CHAPITRE 3</w:t>
        </w:r>
        <w:r w:rsidR="002D219F">
          <w:rPr>
            <w:rFonts w:asciiTheme="minorHAnsi" w:eastAsiaTheme="minorEastAsia" w:hAnsiTheme="minorHAnsi" w:cstheme="minorBidi"/>
            <w:b w:val="0"/>
            <w:bCs w:val="0"/>
            <w:sz w:val="22"/>
            <w:szCs w:val="22"/>
          </w:rPr>
          <w:tab/>
        </w:r>
        <w:r w:rsidR="002D219F" w:rsidRPr="002F586E">
          <w:rPr>
            <w:rStyle w:val="Lienhypertexte"/>
            <w:rFonts w:cstheme="minorHAnsi"/>
          </w:rPr>
          <w:t>PRESTATIONS ASSOCIEES</w:t>
        </w:r>
        <w:r w:rsidR="002D219F">
          <w:rPr>
            <w:webHidden/>
          </w:rPr>
          <w:tab/>
        </w:r>
        <w:r w:rsidR="002D219F">
          <w:rPr>
            <w:webHidden/>
          </w:rPr>
          <w:fldChar w:fldCharType="begin"/>
        </w:r>
        <w:r w:rsidR="002D219F">
          <w:rPr>
            <w:webHidden/>
          </w:rPr>
          <w:instrText xml:space="preserve"> PAGEREF _Toc188458325 \h </w:instrText>
        </w:r>
        <w:r w:rsidR="002D219F">
          <w:rPr>
            <w:webHidden/>
          </w:rPr>
        </w:r>
        <w:r w:rsidR="002D219F">
          <w:rPr>
            <w:webHidden/>
          </w:rPr>
          <w:fldChar w:fldCharType="separate"/>
        </w:r>
        <w:r w:rsidR="002D219F">
          <w:rPr>
            <w:webHidden/>
          </w:rPr>
          <w:t>9</w:t>
        </w:r>
        <w:r w:rsidR="002D219F">
          <w:rPr>
            <w:webHidden/>
          </w:rPr>
          <w:fldChar w:fldCharType="end"/>
        </w:r>
      </w:hyperlink>
    </w:p>
    <w:p w14:paraId="486BEC89" w14:textId="23C08A80" w:rsidR="002D219F" w:rsidRDefault="000530A7">
      <w:pPr>
        <w:pStyle w:val="TM1"/>
        <w:rPr>
          <w:rFonts w:asciiTheme="minorHAnsi" w:eastAsiaTheme="minorEastAsia" w:hAnsiTheme="minorHAnsi" w:cstheme="minorBidi"/>
          <w:b w:val="0"/>
          <w:bCs w:val="0"/>
          <w:sz w:val="22"/>
          <w:szCs w:val="22"/>
        </w:rPr>
      </w:pPr>
      <w:hyperlink w:anchor="_Toc188458326" w:history="1">
        <w:r w:rsidR="002D219F" w:rsidRPr="002F586E">
          <w:rPr>
            <w:rStyle w:val="Lienhypertexte"/>
            <w:rFonts w:eastAsiaTheme="majorEastAsia" w:cstheme="minorHAnsi"/>
          </w:rPr>
          <w:t xml:space="preserve">3.1 </w:t>
        </w:r>
        <w:r w:rsidR="002D219F" w:rsidRPr="002F586E">
          <w:rPr>
            <w:rStyle w:val="Lienhypertexte"/>
            <w:rFonts w:eastAsiaTheme="majorEastAsia" w:cstheme="minorHAnsi"/>
            <w:caps/>
          </w:rPr>
          <w:t>Intégration niveau 1</w:t>
        </w:r>
        <w:r w:rsidR="002D219F" w:rsidRPr="002F586E">
          <w:rPr>
            <w:rStyle w:val="Lienhypertexte"/>
            <w:rFonts w:eastAsiaTheme="majorEastAsia" w:cstheme="minorHAnsi"/>
          </w:rPr>
          <w:t xml:space="preserve"> (P2-1)</w:t>
        </w:r>
        <w:r w:rsidR="002D219F">
          <w:rPr>
            <w:webHidden/>
          </w:rPr>
          <w:tab/>
        </w:r>
        <w:r w:rsidR="002D219F">
          <w:rPr>
            <w:webHidden/>
          </w:rPr>
          <w:fldChar w:fldCharType="begin"/>
        </w:r>
        <w:r w:rsidR="002D219F">
          <w:rPr>
            <w:webHidden/>
          </w:rPr>
          <w:instrText xml:space="preserve"> PAGEREF _Toc188458326 \h </w:instrText>
        </w:r>
        <w:r w:rsidR="002D219F">
          <w:rPr>
            <w:webHidden/>
          </w:rPr>
        </w:r>
        <w:r w:rsidR="002D219F">
          <w:rPr>
            <w:webHidden/>
          </w:rPr>
          <w:fldChar w:fldCharType="separate"/>
        </w:r>
        <w:r w:rsidR="002D219F">
          <w:rPr>
            <w:webHidden/>
          </w:rPr>
          <w:t>9</w:t>
        </w:r>
        <w:r w:rsidR="002D219F">
          <w:rPr>
            <w:webHidden/>
          </w:rPr>
          <w:fldChar w:fldCharType="end"/>
        </w:r>
      </w:hyperlink>
    </w:p>
    <w:p w14:paraId="6F5E283F" w14:textId="3EA8FC67" w:rsidR="002D219F" w:rsidRDefault="000530A7">
      <w:pPr>
        <w:pStyle w:val="TM1"/>
        <w:rPr>
          <w:rFonts w:asciiTheme="minorHAnsi" w:eastAsiaTheme="minorEastAsia" w:hAnsiTheme="minorHAnsi" w:cstheme="minorBidi"/>
          <w:b w:val="0"/>
          <w:bCs w:val="0"/>
          <w:sz w:val="22"/>
          <w:szCs w:val="22"/>
        </w:rPr>
      </w:pPr>
      <w:hyperlink w:anchor="_Toc188458327" w:history="1">
        <w:r w:rsidR="002D219F" w:rsidRPr="002F586E">
          <w:rPr>
            <w:rStyle w:val="Lienhypertexte"/>
            <w:rFonts w:eastAsiaTheme="majorEastAsia" w:cstheme="minorHAnsi"/>
          </w:rPr>
          <w:t xml:space="preserve">3.2 </w:t>
        </w:r>
        <w:r w:rsidR="002D219F" w:rsidRPr="002F586E">
          <w:rPr>
            <w:rStyle w:val="Lienhypertexte"/>
            <w:rFonts w:eastAsiaTheme="majorEastAsia" w:cstheme="minorHAnsi"/>
            <w:caps/>
          </w:rPr>
          <w:t xml:space="preserve">Mise à jour de la PLC </w:t>
        </w:r>
        <w:r w:rsidR="002D219F" w:rsidRPr="002F586E">
          <w:rPr>
            <w:rStyle w:val="Lienhypertexte"/>
            <w:rFonts w:eastAsiaTheme="majorEastAsia" w:cstheme="minorHAnsi"/>
          </w:rPr>
          <w:t xml:space="preserve"> (P2-2)</w:t>
        </w:r>
        <w:r w:rsidR="002D219F">
          <w:rPr>
            <w:webHidden/>
          </w:rPr>
          <w:tab/>
        </w:r>
        <w:r w:rsidR="002D219F">
          <w:rPr>
            <w:webHidden/>
          </w:rPr>
          <w:fldChar w:fldCharType="begin"/>
        </w:r>
        <w:r w:rsidR="002D219F">
          <w:rPr>
            <w:webHidden/>
          </w:rPr>
          <w:instrText xml:space="preserve"> PAGEREF _Toc188458327 \h </w:instrText>
        </w:r>
        <w:r w:rsidR="002D219F">
          <w:rPr>
            <w:webHidden/>
          </w:rPr>
        </w:r>
        <w:r w:rsidR="002D219F">
          <w:rPr>
            <w:webHidden/>
          </w:rPr>
          <w:fldChar w:fldCharType="separate"/>
        </w:r>
        <w:r w:rsidR="002D219F">
          <w:rPr>
            <w:webHidden/>
          </w:rPr>
          <w:t>9</w:t>
        </w:r>
        <w:r w:rsidR="002D219F">
          <w:rPr>
            <w:webHidden/>
          </w:rPr>
          <w:fldChar w:fldCharType="end"/>
        </w:r>
      </w:hyperlink>
    </w:p>
    <w:p w14:paraId="0A3AE8FC" w14:textId="44A785DE" w:rsidR="002D219F" w:rsidRDefault="000530A7">
      <w:pPr>
        <w:pStyle w:val="TM1"/>
        <w:rPr>
          <w:rFonts w:asciiTheme="minorHAnsi" w:eastAsiaTheme="minorEastAsia" w:hAnsiTheme="minorHAnsi" w:cstheme="minorBidi"/>
          <w:b w:val="0"/>
          <w:bCs w:val="0"/>
          <w:sz w:val="22"/>
          <w:szCs w:val="22"/>
        </w:rPr>
      </w:pPr>
      <w:hyperlink w:anchor="_Toc188458328" w:history="1">
        <w:r w:rsidR="002D219F" w:rsidRPr="002F586E">
          <w:rPr>
            <w:rStyle w:val="Lienhypertexte"/>
            <w:rFonts w:eastAsiaTheme="majorEastAsia" w:cstheme="minorHAnsi"/>
          </w:rPr>
          <w:t xml:space="preserve">3.3 </w:t>
        </w:r>
        <w:r w:rsidR="002D219F" w:rsidRPr="002F586E">
          <w:rPr>
            <w:rStyle w:val="Lienhypertexte"/>
            <w:rFonts w:eastAsiaTheme="majorEastAsia" w:cstheme="minorHAnsi"/>
            <w:caps/>
          </w:rPr>
          <w:t xml:space="preserve">Fabrication de la PLC </w:t>
        </w:r>
        <w:r w:rsidR="002D219F" w:rsidRPr="002F586E">
          <w:rPr>
            <w:rStyle w:val="Lienhypertexte"/>
            <w:rFonts w:eastAsiaTheme="majorEastAsia" w:cstheme="minorHAnsi"/>
          </w:rPr>
          <w:t>(P2-3)</w:t>
        </w:r>
        <w:r w:rsidR="002D219F">
          <w:rPr>
            <w:webHidden/>
          </w:rPr>
          <w:tab/>
        </w:r>
        <w:r w:rsidR="002D219F">
          <w:rPr>
            <w:webHidden/>
          </w:rPr>
          <w:fldChar w:fldCharType="begin"/>
        </w:r>
        <w:r w:rsidR="002D219F">
          <w:rPr>
            <w:webHidden/>
          </w:rPr>
          <w:instrText xml:space="preserve"> PAGEREF _Toc188458328 \h </w:instrText>
        </w:r>
        <w:r w:rsidR="002D219F">
          <w:rPr>
            <w:webHidden/>
          </w:rPr>
        </w:r>
        <w:r w:rsidR="002D219F">
          <w:rPr>
            <w:webHidden/>
          </w:rPr>
          <w:fldChar w:fldCharType="separate"/>
        </w:r>
        <w:r w:rsidR="002D219F">
          <w:rPr>
            <w:webHidden/>
          </w:rPr>
          <w:t>9</w:t>
        </w:r>
        <w:r w:rsidR="002D219F">
          <w:rPr>
            <w:webHidden/>
          </w:rPr>
          <w:fldChar w:fldCharType="end"/>
        </w:r>
      </w:hyperlink>
    </w:p>
    <w:p w14:paraId="1108B4D6" w14:textId="48F15C31" w:rsidR="002D219F" w:rsidRDefault="000530A7">
      <w:pPr>
        <w:pStyle w:val="TM1"/>
        <w:rPr>
          <w:rFonts w:asciiTheme="minorHAnsi" w:eastAsiaTheme="minorEastAsia" w:hAnsiTheme="minorHAnsi" w:cstheme="minorBidi"/>
          <w:b w:val="0"/>
          <w:bCs w:val="0"/>
          <w:sz w:val="22"/>
          <w:szCs w:val="22"/>
        </w:rPr>
      </w:pPr>
      <w:hyperlink w:anchor="_Toc188458329" w:history="1">
        <w:r w:rsidR="002D219F" w:rsidRPr="002F586E">
          <w:rPr>
            <w:rStyle w:val="Lienhypertexte"/>
            <w:rFonts w:eastAsiaTheme="majorEastAsia" w:cstheme="minorHAnsi"/>
          </w:rPr>
          <w:t xml:space="preserve">3.4 </w:t>
        </w:r>
        <w:r w:rsidR="002D219F" w:rsidRPr="002F586E">
          <w:rPr>
            <w:rStyle w:val="Lienhypertexte"/>
            <w:rFonts w:eastAsiaTheme="majorEastAsia" w:cstheme="minorHAnsi"/>
            <w:caps/>
          </w:rPr>
          <w:t>Récupération des emballages</w:t>
        </w:r>
        <w:r w:rsidR="002D219F" w:rsidRPr="002F586E">
          <w:rPr>
            <w:rStyle w:val="Lienhypertexte"/>
            <w:rFonts w:eastAsiaTheme="majorEastAsia" w:cstheme="minorHAnsi"/>
          </w:rPr>
          <w:t xml:space="preserve"> (P3)</w:t>
        </w:r>
        <w:r w:rsidR="002D219F">
          <w:rPr>
            <w:webHidden/>
          </w:rPr>
          <w:tab/>
        </w:r>
        <w:r w:rsidR="002D219F">
          <w:rPr>
            <w:webHidden/>
          </w:rPr>
          <w:fldChar w:fldCharType="begin"/>
        </w:r>
        <w:r w:rsidR="002D219F">
          <w:rPr>
            <w:webHidden/>
          </w:rPr>
          <w:instrText xml:space="preserve"> PAGEREF _Toc188458329 \h </w:instrText>
        </w:r>
        <w:r w:rsidR="002D219F">
          <w:rPr>
            <w:webHidden/>
          </w:rPr>
        </w:r>
        <w:r w:rsidR="002D219F">
          <w:rPr>
            <w:webHidden/>
          </w:rPr>
          <w:fldChar w:fldCharType="separate"/>
        </w:r>
        <w:r w:rsidR="002D219F">
          <w:rPr>
            <w:webHidden/>
          </w:rPr>
          <w:t>10</w:t>
        </w:r>
        <w:r w:rsidR="002D219F">
          <w:rPr>
            <w:webHidden/>
          </w:rPr>
          <w:fldChar w:fldCharType="end"/>
        </w:r>
      </w:hyperlink>
    </w:p>
    <w:p w14:paraId="160E2C71" w14:textId="77396B83" w:rsidR="002D219F" w:rsidRDefault="000530A7">
      <w:pPr>
        <w:pStyle w:val="TM1"/>
        <w:rPr>
          <w:rFonts w:asciiTheme="minorHAnsi" w:eastAsiaTheme="minorEastAsia" w:hAnsiTheme="minorHAnsi" w:cstheme="minorBidi"/>
          <w:b w:val="0"/>
          <w:bCs w:val="0"/>
          <w:sz w:val="22"/>
          <w:szCs w:val="22"/>
        </w:rPr>
      </w:pPr>
      <w:hyperlink w:anchor="_Toc188458330" w:history="1">
        <w:r w:rsidR="002D219F" w:rsidRPr="002F586E">
          <w:rPr>
            <w:rStyle w:val="Lienhypertexte"/>
            <w:rFonts w:eastAsiaTheme="majorEastAsia" w:cstheme="minorHAnsi"/>
          </w:rPr>
          <w:t xml:space="preserve">3.5 </w:t>
        </w:r>
        <w:r w:rsidR="002D219F" w:rsidRPr="002F586E">
          <w:rPr>
            <w:rStyle w:val="Lienhypertexte"/>
            <w:rFonts w:eastAsiaTheme="majorEastAsia" w:cstheme="minorHAnsi"/>
            <w:caps/>
          </w:rPr>
          <w:t>Récupération des déchets issus d’équipements électriques et électroniques</w:t>
        </w:r>
        <w:r w:rsidR="002D219F" w:rsidRPr="002F586E">
          <w:rPr>
            <w:rStyle w:val="Lienhypertexte"/>
            <w:rFonts w:eastAsiaTheme="majorEastAsia" w:cstheme="minorHAnsi"/>
          </w:rPr>
          <w:t xml:space="preserve"> (P4)</w:t>
        </w:r>
        <w:r w:rsidR="002D219F">
          <w:rPr>
            <w:webHidden/>
          </w:rPr>
          <w:tab/>
        </w:r>
        <w:r w:rsidR="002D219F">
          <w:rPr>
            <w:webHidden/>
          </w:rPr>
          <w:fldChar w:fldCharType="begin"/>
        </w:r>
        <w:r w:rsidR="002D219F">
          <w:rPr>
            <w:webHidden/>
          </w:rPr>
          <w:instrText xml:space="preserve"> PAGEREF _Toc188458330 \h </w:instrText>
        </w:r>
        <w:r w:rsidR="002D219F">
          <w:rPr>
            <w:webHidden/>
          </w:rPr>
        </w:r>
        <w:r w:rsidR="002D219F">
          <w:rPr>
            <w:webHidden/>
          </w:rPr>
          <w:fldChar w:fldCharType="separate"/>
        </w:r>
        <w:r w:rsidR="002D219F">
          <w:rPr>
            <w:webHidden/>
          </w:rPr>
          <w:t>10</w:t>
        </w:r>
        <w:r w:rsidR="002D219F">
          <w:rPr>
            <w:webHidden/>
          </w:rPr>
          <w:fldChar w:fldCharType="end"/>
        </w:r>
      </w:hyperlink>
    </w:p>
    <w:p w14:paraId="38CBB575" w14:textId="69763951" w:rsidR="002D219F" w:rsidRDefault="000530A7">
      <w:pPr>
        <w:pStyle w:val="TM1"/>
        <w:rPr>
          <w:rFonts w:asciiTheme="minorHAnsi" w:eastAsiaTheme="minorEastAsia" w:hAnsiTheme="minorHAnsi" w:cstheme="minorBidi"/>
          <w:b w:val="0"/>
          <w:bCs w:val="0"/>
          <w:sz w:val="22"/>
          <w:szCs w:val="22"/>
        </w:rPr>
      </w:pPr>
      <w:hyperlink w:anchor="_Toc188458331" w:history="1">
        <w:r w:rsidR="002D219F" w:rsidRPr="002F586E">
          <w:rPr>
            <w:rStyle w:val="Lienhypertexte"/>
            <w:rFonts w:eastAsiaTheme="majorEastAsia" w:cstheme="minorHAnsi"/>
          </w:rPr>
          <w:t xml:space="preserve">3.6 </w:t>
        </w:r>
        <w:r w:rsidR="002D219F" w:rsidRPr="002F586E">
          <w:rPr>
            <w:rStyle w:val="Lienhypertexte"/>
            <w:rFonts w:eastAsiaTheme="majorEastAsia" w:cstheme="minorHAnsi"/>
            <w:caps/>
          </w:rPr>
          <w:t>Inscription des appareils pour Windows autopilot (P5)</w:t>
        </w:r>
        <w:r w:rsidR="002D219F">
          <w:rPr>
            <w:webHidden/>
          </w:rPr>
          <w:tab/>
        </w:r>
        <w:r w:rsidR="002D219F">
          <w:rPr>
            <w:webHidden/>
          </w:rPr>
          <w:fldChar w:fldCharType="begin"/>
        </w:r>
        <w:r w:rsidR="002D219F">
          <w:rPr>
            <w:webHidden/>
          </w:rPr>
          <w:instrText xml:space="preserve"> PAGEREF _Toc188458331 \h </w:instrText>
        </w:r>
        <w:r w:rsidR="002D219F">
          <w:rPr>
            <w:webHidden/>
          </w:rPr>
        </w:r>
        <w:r w:rsidR="002D219F">
          <w:rPr>
            <w:webHidden/>
          </w:rPr>
          <w:fldChar w:fldCharType="separate"/>
        </w:r>
        <w:r w:rsidR="002D219F">
          <w:rPr>
            <w:webHidden/>
          </w:rPr>
          <w:t>10</w:t>
        </w:r>
        <w:r w:rsidR="002D219F">
          <w:rPr>
            <w:webHidden/>
          </w:rPr>
          <w:fldChar w:fldCharType="end"/>
        </w:r>
      </w:hyperlink>
    </w:p>
    <w:p w14:paraId="79FD0B23" w14:textId="42FC79B6" w:rsidR="002D219F" w:rsidRDefault="000530A7">
      <w:pPr>
        <w:pStyle w:val="TM2"/>
        <w:rPr>
          <w:rFonts w:asciiTheme="minorHAnsi" w:eastAsiaTheme="minorEastAsia" w:hAnsiTheme="minorHAnsi" w:cstheme="minorBidi"/>
          <w:b w:val="0"/>
          <w:i w:val="0"/>
          <w:iCs w:val="0"/>
          <w:caps w:val="0"/>
          <w:sz w:val="22"/>
          <w:szCs w:val="22"/>
        </w:rPr>
      </w:pPr>
      <w:hyperlink w:anchor="_Toc188458332" w:history="1">
        <w:r w:rsidR="002D219F" w:rsidRPr="002F586E">
          <w:rPr>
            <w:rStyle w:val="Lienhypertexte"/>
            <w:rFonts w:cstheme="minorHAnsi"/>
          </w:rPr>
          <w:t>ANNEXE 2 : GRILLE TECHNIQUE PORTABLE EVOLUE (à compléter par le candidat)</w:t>
        </w:r>
        <w:r w:rsidR="002D219F">
          <w:rPr>
            <w:webHidden/>
          </w:rPr>
          <w:tab/>
        </w:r>
        <w:r w:rsidR="002D219F">
          <w:rPr>
            <w:webHidden/>
          </w:rPr>
          <w:fldChar w:fldCharType="begin"/>
        </w:r>
        <w:r w:rsidR="002D219F">
          <w:rPr>
            <w:webHidden/>
          </w:rPr>
          <w:instrText xml:space="preserve"> PAGEREF _Toc188458332 \h </w:instrText>
        </w:r>
        <w:r w:rsidR="002D219F">
          <w:rPr>
            <w:webHidden/>
          </w:rPr>
        </w:r>
        <w:r w:rsidR="002D219F">
          <w:rPr>
            <w:webHidden/>
          </w:rPr>
          <w:fldChar w:fldCharType="separate"/>
        </w:r>
        <w:r w:rsidR="002D219F">
          <w:rPr>
            <w:webHidden/>
          </w:rPr>
          <w:t>15</w:t>
        </w:r>
        <w:r w:rsidR="002D219F">
          <w:rPr>
            <w:webHidden/>
          </w:rPr>
          <w:fldChar w:fldCharType="end"/>
        </w:r>
      </w:hyperlink>
    </w:p>
    <w:p w14:paraId="7BA14269" w14:textId="112FC817" w:rsidR="002D219F" w:rsidRDefault="000530A7">
      <w:pPr>
        <w:pStyle w:val="TM2"/>
        <w:rPr>
          <w:rFonts w:asciiTheme="minorHAnsi" w:eastAsiaTheme="minorEastAsia" w:hAnsiTheme="minorHAnsi" w:cstheme="minorBidi"/>
          <w:b w:val="0"/>
          <w:i w:val="0"/>
          <w:iCs w:val="0"/>
          <w:caps w:val="0"/>
          <w:sz w:val="22"/>
          <w:szCs w:val="22"/>
        </w:rPr>
      </w:pPr>
      <w:hyperlink w:anchor="_Toc188458333" w:history="1">
        <w:r w:rsidR="002D219F" w:rsidRPr="002F586E">
          <w:rPr>
            <w:rStyle w:val="Lienhypertexte"/>
            <w:rFonts w:cstheme="minorHAnsi"/>
          </w:rPr>
          <w:t>ANNEXE 3 : GRILLE TECHNIQUE PORTABLE HYBRIDE (à compléter par le candidat)</w:t>
        </w:r>
        <w:r w:rsidR="002D219F">
          <w:rPr>
            <w:webHidden/>
          </w:rPr>
          <w:tab/>
        </w:r>
        <w:r w:rsidR="002D219F">
          <w:rPr>
            <w:webHidden/>
          </w:rPr>
          <w:fldChar w:fldCharType="begin"/>
        </w:r>
        <w:r w:rsidR="002D219F">
          <w:rPr>
            <w:webHidden/>
          </w:rPr>
          <w:instrText xml:space="preserve"> PAGEREF _Toc188458333 \h </w:instrText>
        </w:r>
        <w:r w:rsidR="002D219F">
          <w:rPr>
            <w:webHidden/>
          </w:rPr>
        </w:r>
        <w:r w:rsidR="002D219F">
          <w:rPr>
            <w:webHidden/>
          </w:rPr>
          <w:fldChar w:fldCharType="separate"/>
        </w:r>
        <w:r w:rsidR="002D219F">
          <w:rPr>
            <w:webHidden/>
          </w:rPr>
          <w:t>20</w:t>
        </w:r>
        <w:r w:rsidR="002D219F">
          <w:rPr>
            <w:webHidden/>
          </w:rPr>
          <w:fldChar w:fldCharType="end"/>
        </w:r>
      </w:hyperlink>
    </w:p>
    <w:p w14:paraId="60A64554" w14:textId="6C255140" w:rsidR="004D4AB0" w:rsidRPr="00D013A3" w:rsidRDefault="00EC7794" w:rsidP="004C1742">
      <w:pPr>
        <w:pStyle w:val="TM1"/>
        <w:rPr>
          <w:rFonts w:asciiTheme="minorHAnsi" w:hAnsiTheme="minorHAnsi" w:cstheme="minorHAnsi"/>
        </w:rPr>
      </w:pPr>
      <w:r w:rsidRPr="00D013A3">
        <w:rPr>
          <w:rFonts w:asciiTheme="minorHAnsi" w:hAnsiTheme="minorHAnsi" w:cstheme="minorHAnsi"/>
        </w:rPr>
        <w:fldChar w:fldCharType="end"/>
      </w:r>
      <w:r w:rsidR="004D4AB0" w:rsidRPr="00D013A3">
        <w:rPr>
          <w:rFonts w:asciiTheme="minorHAnsi" w:hAnsiTheme="minorHAnsi" w:cstheme="minorHAnsi"/>
        </w:rPr>
        <w:br w:type="page"/>
      </w:r>
    </w:p>
    <w:p w14:paraId="65BE9369" w14:textId="77777777" w:rsidR="004E75B2" w:rsidRPr="00D013A3" w:rsidRDefault="00027DCF" w:rsidP="004C1742">
      <w:pPr>
        <w:pStyle w:val="Titre1"/>
        <w:rPr>
          <w:rFonts w:asciiTheme="minorHAnsi" w:hAnsiTheme="minorHAnsi" w:cstheme="minorHAnsi"/>
          <w:w w:val="105"/>
          <w:sz w:val="20"/>
          <w:szCs w:val="20"/>
        </w:rPr>
      </w:pPr>
      <w:bookmarkStart w:id="1" w:name="_Toc243658168"/>
      <w:bookmarkStart w:id="2" w:name="_Toc188458305"/>
      <w:r w:rsidRPr="00D013A3">
        <w:rPr>
          <w:rFonts w:asciiTheme="minorHAnsi" w:hAnsiTheme="minorHAnsi" w:cstheme="minorHAnsi"/>
          <w:w w:val="105"/>
          <w:sz w:val="20"/>
          <w:szCs w:val="20"/>
        </w:rPr>
        <w:lastRenderedPageBreak/>
        <w:t>INTRODUCTION</w:t>
      </w:r>
      <w:bookmarkEnd w:id="1"/>
      <w:bookmarkEnd w:id="2"/>
    </w:p>
    <w:p w14:paraId="5B2A1290" w14:textId="77777777" w:rsidR="00EA6251" w:rsidRPr="00D013A3" w:rsidRDefault="00EA6251" w:rsidP="004C1742">
      <w:pPr>
        <w:rPr>
          <w:rFonts w:asciiTheme="minorHAnsi" w:hAnsiTheme="minorHAnsi" w:cstheme="minorHAnsi"/>
          <w:sz w:val="20"/>
          <w:szCs w:val="20"/>
        </w:rPr>
      </w:pPr>
    </w:p>
    <w:p w14:paraId="7816FBF8" w14:textId="64EA60E1" w:rsidR="00550DCC" w:rsidRPr="00D013A3" w:rsidRDefault="00550DCC" w:rsidP="004C1742">
      <w:pPr>
        <w:jc w:val="both"/>
        <w:rPr>
          <w:rFonts w:asciiTheme="minorHAnsi" w:hAnsiTheme="minorHAnsi" w:cstheme="minorHAnsi"/>
          <w:sz w:val="20"/>
          <w:szCs w:val="20"/>
        </w:rPr>
      </w:pPr>
      <w:r w:rsidRPr="00D013A3">
        <w:rPr>
          <w:rFonts w:asciiTheme="minorHAnsi" w:hAnsiTheme="minorHAnsi" w:cstheme="minorHAnsi"/>
          <w:sz w:val="20"/>
          <w:szCs w:val="20"/>
        </w:rPr>
        <w:t>La Caisse National</w:t>
      </w:r>
      <w:r w:rsidR="003D5943">
        <w:rPr>
          <w:rFonts w:asciiTheme="minorHAnsi" w:hAnsiTheme="minorHAnsi" w:cstheme="minorHAnsi"/>
          <w:sz w:val="20"/>
          <w:szCs w:val="20"/>
        </w:rPr>
        <w:t>e d'Assurance Maladie dote les O</w:t>
      </w:r>
      <w:r w:rsidRPr="00D013A3">
        <w:rPr>
          <w:rFonts w:asciiTheme="minorHAnsi" w:hAnsiTheme="minorHAnsi" w:cstheme="minorHAnsi"/>
          <w:sz w:val="20"/>
          <w:szCs w:val="20"/>
        </w:rPr>
        <w:t>rga</w:t>
      </w:r>
      <w:r w:rsidR="003D5943">
        <w:rPr>
          <w:rFonts w:asciiTheme="minorHAnsi" w:hAnsiTheme="minorHAnsi" w:cstheme="minorHAnsi"/>
          <w:sz w:val="20"/>
          <w:szCs w:val="20"/>
        </w:rPr>
        <w:t>nismes de la branche maladie d’</w:t>
      </w:r>
      <w:r w:rsidR="00F1616C" w:rsidRPr="00D013A3">
        <w:rPr>
          <w:rFonts w:asciiTheme="minorHAnsi" w:hAnsiTheme="minorHAnsi" w:cstheme="minorHAnsi"/>
          <w:sz w:val="20"/>
          <w:szCs w:val="20"/>
        </w:rPr>
        <w:t>ordinateur</w:t>
      </w:r>
      <w:r w:rsidRPr="00D013A3">
        <w:rPr>
          <w:rFonts w:asciiTheme="minorHAnsi" w:hAnsiTheme="minorHAnsi" w:cstheme="minorHAnsi"/>
          <w:sz w:val="20"/>
          <w:szCs w:val="20"/>
        </w:rPr>
        <w:t>s portables pour permettre à ses utilisateurs d'accéder aux différentes applications du système d’information mises à leur disposition pour la réalisation de leurs métiers.</w:t>
      </w:r>
    </w:p>
    <w:p w14:paraId="24CD5B3F" w14:textId="77777777" w:rsidR="00550DCC" w:rsidRPr="00D013A3" w:rsidRDefault="00550DCC" w:rsidP="004C1742">
      <w:pPr>
        <w:jc w:val="both"/>
        <w:rPr>
          <w:rFonts w:asciiTheme="minorHAnsi" w:hAnsiTheme="minorHAnsi" w:cstheme="minorHAnsi"/>
          <w:sz w:val="20"/>
          <w:szCs w:val="20"/>
        </w:rPr>
      </w:pPr>
      <w:r w:rsidRPr="00D013A3">
        <w:rPr>
          <w:rFonts w:asciiTheme="minorHAnsi" w:hAnsiTheme="minorHAnsi" w:cstheme="minorHAnsi"/>
          <w:sz w:val="20"/>
          <w:szCs w:val="20"/>
        </w:rPr>
        <w:t>Depuis la crise sanitaire liée au COVID-19, les modes de travail en organismes évoluent. Nous assistons à une généralisation du télétravail au sein de l’Assurance Maladie. Ceci implique que l’agent doit pouvoir, depuis son lieu de télétravail :</w:t>
      </w:r>
    </w:p>
    <w:p w14:paraId="753246FE" w14:textId="77777777" w:rsidR="00550DCC" w:rsidRPr="00D013A3" w:rsidRDefault="00550DCC" w:rsidP="004C1742">
      <w:pPr>
        <w:pStyle w:val="Paragraphedeliste"/>
        <w:widowControl/>
        <w:numPr>
          <w:ilvl w:val="1"/>
          <w:numId w:val="8"/>
        </w:numPr>
        <w:kinsoku/>
        <w:spacing w:after="200"/>
        <w:jc w:val="both"/>
        <w:rPr>
          <w:rFonts w:asciiTheme="minorHAnsi" w:hAnsiTheme="minorHAnsi" w:cstheme="minorHAnsi"/>
          <w:sz w:val="20"/>
          <w:szCs w:val="20"/>
        </w:rPr>
      </w:pPr>
      <w:r w:rsidRPr="00D013A3">
        <w:rPr>
          <w:rFonts w:asciiTheme="minorHAnsi" w:hAnsiTheme="minorHAnsi" w:cstheme="minorHAnsi"/>
          <w:sz w:val="20"/>
          <w:szCs w:val="20"/>
        </w:rPr>
        <w:t>Accéder aux outils métier</w:t>
      </w:r>
    </w:p>
    <w:p w14:paraId="24DA6693" w14:textId="77777777" w:rsidR="00550DCC" w:rsidRPr="00D013A3" w:rsidRDefault="00550DCC" w:rsidP="004C1742">
      <w:pPr>
        <w:pStyle w:val="Paragraphedeliste"/>
        <w:widowControl/>
        <w:numPr>
          <w:ilvl w:val="1"/>
          <w:numId w:val="8"/>
        </w:numPr>
        <w:kinsoku/>
        <w:spacing w:after="200"/>
        <w:jc w:val="both"/>
        <w:rPr>
          <w:rFonts w:asciiTheme="minorHAnsi" w:hAnsiTheme="minorHAnsi" w:cstheme="minorHAnsi"/>
          <w:sz w:val="20"/>
          <w:szCs w:val="20"/>
        </w:rPr>
      </w:pPr>
      <w:r w:rsidRPr="00D013A3">
        <w:rPr>
          <w:rFonts w:asciiTheme="minorHAnsi" w:hAnsiTheme="minorHAnsi" w:cstheme="minorHAnsi"/>
          <w:sz w:val="20"/>
          <w:szCs w:val="20"/>
        </w:rPr>
        <w:t>Consulter les outils de communication (Messagerie, agenda, fichiers partagés, messagerie instantanée, …)</w:t>
      </w:r>
    </w:p>
    <w:p w14:paraId="699DE93F" w14:textId="77777777" w:rsidR="00550DCC" w:rsidRPr="00D013A3" w:rsidRDefault="00550DCC" w:rsidP="004C1742">
      <w:pPr>
        <w:pStyle w:val="Paragraphedeliste"/>
        <w:widowControl/>
        <w:numPr>
          <w:ilvl w:val="1"/>
          <w:numId w:val="8"/>
        </w:numPr>
        <w:kinsoku/>
        <w:spacing w:after="200"/>
        <w:jc w:val="both"/>
        <w:rPr>
          <w:rFonts w:asciiTheme="minorHAnsi" w:hAnsiTheme="minorHAnsi" w:cstheme="minorHAnsi"/>
          <w:sz w:val="20"/>
          <w:szCs w:val="20"/>
        </w:rPr>
      </w:pPr>
      <w:r w:rsidRPr="00D013A3">
        <w:rPr>
          <w:rFonts w:asciiTheme="minorHAnsi" w:hAnsiTheme="minorHAnsi" w:cstheme="minorHAnsi"/>
          <w:sz w:val="20"/>
          <w:szCs w:val="20"/>
        </w:rPr>
        <w:t xml:space="preserve">Contacter ses partenaires via un logiciel de </w:t>
      </w:r>
      <w:proofErr w:type="spellStart"/>
      <w:r w:rsidRPr="00D013A3">
        <w:rPr>
          <w:rFonts w:asciiTheme="minorHAnsi" w:hAnsiTheme="minorHAnsi" w:cstheme="minorHAnsi"/>
          <w:sz w:val="20"/>
          <w:szCs w:val="20"/>
        </w:rPr>
        <w:t>softphonie</w:t>
      </w:r>
      <w:proofErr w:type="spellEnd"/>
    </w:p>
    <w:p w14:paraId="6A09F98A" w14:textId="77777777" w:rsidR="00550DCC" w:rsidRPr="00D013A3" w:rsidRDefault="00550DCC" w:rsidP="004C1742">
      <w:pPr>
        <w:pStyle w:val="Paragraphedeliste"/>
        <w:ind w:left="1440"/>
        <w:jc w:val="both"/>
        <w:rPr>
          <w:rFonts w:asciiTheme="minorHAnsi" w:hAnsiTheme="minorHAnsi" w:cstheme="minorHAnsi"/>
          <w:sz w:val="20"/>
          <w:szCs w:val="20"/>
        </w:rPr>
      </w:pPr>
    </w:p>
    <w:p w14:paraId="7014B443" w14:textId="4F7638E4" w:rsidR="00107041" w:rsidRDefault="00550DCC" w:rsidP="004C1742">
      <w:pPr>
        <w:jc w:val="both"/>
        <w:rPr>
          <w:rFonts w:asciiTheme="minorHAnsi" w:hAnsiTheme="minorHAnsi" w:cstheme="minorHAnsi"/>
          <w:sz w:val="20"/>
          <w:szCs w:val="20"/>
        </w:rPr>
      </w:pPr>
      <w:r w:rsidRPr="00D013A3">
        <w:rPr>
          <w:rFonts w:asciiTheme="minorHAnsi" w:hAnsiTheme="minorHAnsi" w:cstheme="minorHAnsi"/>
          <w:sz w:val="20"/>
          <w:szCs w:val="20"/>
        </w:rPr>
        <w:t>Par ailleurs, les activités nomades telles</w:t>
      </w:r>
      <w:r w:rsidR="00107041">
        <w:rPr>
          <w:rFonts w:asciiTheme="minorHAnsi" w:hAnsiTheme="minorHAnsi" w:cstheme="minorHAnsi"/>
          <w:sz w:val="20"/>
          <w:szCs w:val="20"/>
        </w:rPr>
        <w:t xml:space="preserve"> que les CIS, CAM, DAM</w:t>
      </w:r>
      <w:r w:rsidRPr="00D013A3">
        <w:rPr>
          <w:rFonts w:asciiTheme="minorHAnsi" w:hAnsiTheme="minorHAnsi" w:cstheme="minorHAnsi"/>
          <w:sz w:val="20"/>
          <w:szCs w:val="20"/>
        </w:rPr>
        <w:t xml:space="preserve"> se renforcent. </w:t>
      </w:r>
    </w:p>
    <w:p w14:paraId="1BB7134E" w14:textId="183D54E6" w:rsidR="00550DCC" w:rsidRPr="00D013A3" w:rsidRDefault="00550DCC" w:rsidP="004C1742">
      <w:pPr>
        <w:jc w:val="both"/>
        <w:rPr>
          <w:rFonts w:asciiTheme="minorHAnsi" w:hAnsiTheme="minorHAnsi" w:cstheme="minorHAnsi"/>
          <w:sz w:val="20"/>
          <w:szCs w:val="20"/>
        </w:rPr>
      </w:pPr>
      <w:r w:rsidRPr="00D013A3">
        <w:rPr>
          <w:rFonts w:asciiTheme="minorHAnsi" w:hAnsiTheme="minorHAnsi" w:cstheme="minorHAnsi"/>
          <w:sz w:val="20"/>
          <w:szCs w:val="20"/>
        </w:rPr>
        <w:t xml:space="preserve">L’agent doit pouvoir répondre au plus près de l’assuré, dans </w:t>
      </w:r>
      <w:r w:rsidR="00480114">
        <w:rPr>
          <w:rFonts w:asciiTheme="minorHAnsi" w:hAnsiTheme="minorHAnsi" w:cstheme="minorHAnsi"/>
          <w:sz w:val="20"/>
          <w:szCs w:val="20"/>
        </w:rPr>
        <w:t xml:space="preserve">les endroits tels que </w:t>
      </w:r>
      <w:r w:rsidRPr="00D013A3">
        <w:rPr>
          <w:rFonts w:asciiTheme="minorHAnsi" w:hAnsiTheme="minorHAnsi" w:cstheme="minorHAnsi"/>
          <w:sz w:val="20"/>
          <w:szCs w:val="20"/>
        </w:rPr>
        <w:t>les communes, les hôpitaux</w:t>
      </w:r>
      <w:r w:rsidR="00107041">
        <w:rPr>
          <w:rFonts w:asciiTheme="minorHAnsi" w:hAnsiTheme="minorHAnsi" w:cstheme="minorHAnsi"/>
          <w:sz w:val="20"/>
          <w:szCs w:val="20"/>
        </w:rPr>
        <w:t xml:space="preserve"> </w:t>
      </w:r>
      <w:r w:rsidRPr="00D013A3">
        <w:rPr>
          <w:rFonts w:asciiTheme="minorHAnsi" w:hAnsiTheme="minorHAnsi" w:cstheme="minorHAnsi"/>
          <w:sz w:val="20"/>
          <w:szCs w:val="20"/>
        </w:rPr>
        <w:t>:</w:t>
      </w:r>
    </w:p>
    <w:p w14:paraId="596C4797" w14:textId="77777777" w:rsidR="00550DCC" w:rsidRPr="00D013A3" w:rsidRDefault="00550DCC" w:rsidP="004C1742">
      <w:pPr>
        <w:pStyle w:val="Paragraphedeliste"/>
        <w:widowControl/>
        <w:numPr>
          <w:ilvl w:val="1"/>
          <w:numId w:val="8"/>
        </w:numPr>
        <w:kinsoku/>
        <w:spacing w:after="200"/>
        <w:jc w:val="both"/>
        <w:rPr>
          <w:rFonts w:asciiTheme="minorHAnsi" w:hAnsiTheme="minorHAnsi" w:cstheme="minorHAnsi"/>
          <w:sz w:val="20"/>
          <w:szCs w:val="20"/>
        </w:rPr>
      </w:pPr>
      <w:proofErr w:type="gramStart"/>
      <w:r w:rsidRPr="00D013A3">
        <w:rPr>
          <w:rFonts w:asciiTheme="minorHAnsi" w:hAnsiTheme="minorHAnsi" w:cstheme="minorHAnsi"/>
          <w:sz w:val="20"/>
          <w:szCs w:val="20"/>
        </w:rPr>
        <w:t>recevoir</w:t>
      </w:r>
      <w:proofErr w:type="gramEnd"/>
      <w:r w:rsidRPr="00D013A3">
        <w:rPr>
          <w:rFonts w:asciiTheme="minorHAnsi" w:hAnsiTheme="minorHAnsi" w:cstheme="minorHAnsi"/>
          <w:sz w:val="20"/>
          <w:szCs w:val="20"/>
        </w:rPr>
        <w:t xml:space="preserve"> les assurés afin de procéder en temps réel aux opérations suivantes: mise à jour des cartes Vitale, consultation du fichier local ou central, liquidation des dossiers maladie, ouverture des droits...</w:t>
      </w:r>
    </w:p>
    <w:p w14:paraId="2A0344CC" w14:textId="77777777" w:rsidR="00550DCC" w:rsidRPr="00D013A3" w:rsidRDefault="00550DCC" w:rsidP="004C1742">
      <w:pPr>
        <w:pStyle w:val="Paragraphedeliste"/>
        <w:widowControl/>
        <w:numPr>
          <w:ilvl w:val="1"/>
          <w:numId w:val="8"/>
        </w:numPr>
        <w:kinsoku/>
        <w:spacing w:after="200"/>
        <w:jc w:val="both"/>
        <w:rPr>
          <w:rFonts w:asciiTheme="minorHAnsi" w:hAnsiTheme="minorHAnsi" w:cstheme="minorHAnsi"/>
          <w:sz w:val="20"/>
          <w:szCs w:val="20"/>
        </w:rPr>
      </w:pPr>
      <w:proofErr w:type="gramStart"/>
      <w:r w:rsidRPr="00D013A3">
        <w:rPr>
          <w:rFonts w:asciiTheme="minorHAnsi" w:hAnsiTheme="minorHAnsi" w:cstheme="minorHAnsi"/>
          <w:sz w:val="20"/>
          <w:szCs w:val="20"/>
        </w:rPr>
        <w:t>rencontrer</w:t>
      </w:r>
      <w:proofErr w:type="gramEnd"/>
      <w:r w:rsidRPr="00D013A3">
        <w:rPr>
          <w:rFonts w:asciiTheme="minorHAnsi" w:hAnsiTheme="minorHAnsi" w:cstheme="minorHAnsi"/>
          <w:sz w:val="20"/>
          <w:szCs w:val="20"/>
        </w:rPr>
        <w:t xml:space="preserve"> les professionnels de santé afin de promouvoir des actions plus générales (Délégués de l’Assurance Maladie).</w:t>
      </w:r>
    </w:p>
    <w:p w14:paraId="5A7310E3" w14:textId="77777777" w:rsidR="00550DCC" w:rsidRPr="00D013A3" w:rsidRDefault="00550DCC" w:rsidP="004C1742">
      <w:pPr>
        <w:pStyle w:val="Paragraphedeliste"/>
        <w:widowControl/>
        <w:numPr>
          <w:ilvl w:val="1"/>
          <w:numId w:val="8"/>
        </w:numPr>
        <w:kinsoku/>
        <w:spacing w:after="200"/>
        <w:jc w:val="both"/>
        <w:rPr>
          <w:rFonts w:asciiTheme="minorHAnsi" w:hAnsiTheme="minorHAnsi" w:cstheme="minorHAnsi"/>
          <w:sz w:val="20"/>
          <w:szCs w:val="20"/>
        </w:rPr>
      </w:pPr>
      <w:r w:rsidRPr="00D013A3">
        <w:rPr>
          <w:rFonts w:asciiTheme="minorHAnsi" w:hAnsiTheme="minorHAnsi" w:cstheme="minorHAnsi"/>
          <w:sz w:val="20"/>
          <w:szCs w:val="20"/>
        </w:rPr>
        <w:t>Ce personnel doit être équipé de matériel portable avec, le cas échéant, une imprimante associée.</w:t>
      </w:r>
    </w:p>
    <w:p w14:paraId="0B5BB8F2" w14:textId="77777777" w:rsidR="00550DCC" w:rsidRPr="00D013A3" w:rsidRDefault="00550DCC" w:rsidP="004C1742">
      <w:pPr>
        <w:pStyle w:val="Paragraphedeliste"/>
        <w:widowControl/>
        <w:numPr>
          <w:ilvl w:val="1"/>
          <w:numId w:val="8"/>
        </w:numPr>
        <w:kinsoku/>
        <w:spacing w:after="200"/>
        <w:jc w:val="both"/>
        <w:rPr>
          <w:rFonts w:asciiTheme="minorHAnsi" w:hAnsiTheme="minorHAnsi" w:cstheme="minorHAnsi"/>
          <w:sz w:val="20"/>
          <w:szCs w:val="20"/>
        </w:rPr>
      </w:pPr>
      <w:r w:rsidRPr="00D013A3">
        <w:rPr>
          <w:rFonts w:asciiTheme="minorHAnsi" w:hAnsiTheme="minorHAnsi" w:cstheme="minorHAnsi"/>
          <w:sz w:val="20"/>
          <w:szCs w:val="20"/>
        </w:rPr>
        <w:t>D'autres fonctionnalités peuvent être mises en œuvre à partir de ces matériels portables :</w:t>
      </w:r>
    </w:p>
    <w:p w14:paraId="58D2E5A4" w14:textId="77777777" w:rsidR="00550DCC" w:rsidRPr="00D013A3" w:rsidRDefault="00550DCC" w:rsidP="004C1742">
      <w:pPr>
        <w:pStyle w:val="Paragraphedeliste"/>
        <w:widowControl/>
        <w:numPr>
          <w:ilvl w:val="2"/>
          <w:numId w:val="8"/>
        </w:numPr>
        <w:kinsoku/>
        <w:spacing w:after="200"/>
        <w:jc w:val="both"/>
        <w:rPr>
          <w:rFonts w:asciiTheme="minorHAnsi" w:hAnsiTheme="minorHAnsi" w:cstheme="minorHAnsi"/>
          <w:sz w:val="20"/>
          <w:szCs w:val="20"/>
        </w:rPr>
      </w:pPr>
      <w:r w:rsidRPr="00D013A3">
        <w:rPr>
          <w:rFonts w:asciiTheme="minorHAnsi" w:hAnsiTheme="minorHAnsi" w:cstheme="minorHAnsi"/>
          <w:sz w:val="20"/>
          <w:szCs w:val="20"/>
        </w:rPr>
        <w:t>Télémaintenance</w:t>
      </w:r>
    </w:p>
    <w:p w14:paraId="2DC0BA97" w14:textId="77777777" w:rsidR="00550DCC" w:rsidRPr="00D013A3" w:rsidRDefault="00550DCC" w:rsidP="004C1742">
      <w:pPr>
        <w:pStyle w:val="Paragraphedeliste"/>
        <w:widowControl/>
        <w:numPr>
          <w:ilvl w:val="2"/>
          <w:numId w:val="8"/>
        </w:numPr>
        <w:kinsoku/>
        <w:spacing w:after="200"/>
        <w:jc w:val="both"/>
        <w:rPr>
          <w:rFonts w:asciiTheme="minorHAnsi" w:hAnsiTheme="minorHAnsi" w:cstheme="minorHAnsi"/>
          <w:sz w:val="20"/>
          <w:szCs w:val="20"/>
        </w:rPr>
      </w:pPr>
      <w:proofErr w:type="gramStart"/>
      <w:r w:rsidRPr="00D013A3">
        <w:rPr>
          <w:rFonts w:asciiTheme="minorHAnsi" w:hAnsiTheme="minorHAnsi" w:cstheme="minorHAnsi"/>
          <w:sz w:val="20"/>
          <w:szCs w:val="20"/>
        </w:rPr>
        <w:t>accès</w:t>
      </w:r>
      <w:proofErr w:type="gramEnd"/>
      <w:r w:rsidRPr="00D013A3">
        <w:rPr>
          <w:rFonts w:asciiTheme="minorHAnsi" w:hAnsiTheme="minorHAnsi" w:cstheme="minorHAnsi"/>
          <w:sz w:val="20"/>
          <w:szCs w:val="20"/>
        </w:rPr>
        <w:t xml:space="preserve"> télématique</w:t>
      </w:r>
    </w:p>
    <w:p w14:paraId="55C30FEA" w14:textId="77777777" w:rsidR="00550DCC" w:rsidRPr="00D013A3" w:rsidRDefault="00550DCC" w:rsidP="004C1742">
      <w:pPr>
        <w:pStyle w:val="Paragraphedeliste"/>
        <w:ind w:left="2160"/>
        <w:jc w:val="both"/>
        <w:rPr>
          <w:rFonts w:asciiTheme="minorHAnsi" w:hAnsiTheme="minorHAnsi" w:cstheme="minorHAnsi"/>
          <w:sz w:val="20"/>
          <w:szCs w:val="20"/>
        </w:rPr>
      </w:pPr>
    </w:p>
    <w:p w14:paraId="374674C7" w14:textId="7EB8E904" w:rsidR="00550DCC" w:rsidRPr="00D013A3" w:rsidRDefault="00550DCC" w:rsidP="004C1742">
      <w:pPr>
        <w:jc w:val="both"/>
        <w:rPr>
          <w:rFonts w:asciiTheme="minorHAnsi" w:hAnsiTheme="minorHAnsi" w:cstheme="minorHAnsi"/>
          <w:sz w:val="20"/>
          <w:szCs w:val="20"/>
        </w:rPr>
      </w:pPr>
      <w:r w:rsidRPr="00D013A3">
        <w:rPr>
          <w:rFonts w:asciiTheme="minorHAnsi" w:hAnsiTheme="minorHAnsi" w:cstheme="minorHAnsi"/>
          <w:sz w:val="20"/>
          <w:szCs w:val="20"/>
        </w:rPr>
        <w:t>L</w:t>
      </w:r>
      <w:r w:rsidR="00141577" w:rsidRPr="00D013A3">
        <w:rPr>
          <w:rFonts w:asciiTheme="minorHAnsi" w:hAnsiTheme="minorHAnsi" w:cstheme="minorHAnsi"/>
          <w:sz w:val="20"/>
          <w:szCs w:val="20"/>
        </w:rPr>
        <w:t>’</w:t>
      </w:r>
      <w:r w:rsidR="006F1078" w:rsidRPr="00D013A3">
        <w:rPr>
          <w:rFonts w:asciiTheme="minorHAnsi" w:hAnsiTheme="minorHAnsi" w:cstheme="minorHAnsi"/>
          <w:sz w:val="20"/>
          <w:szCs w:val="20"/>
        </w:rPr>
        <w:t xml:space="preserve">ordinateur </w:t>
      </w:r>
      <w:r w:rsidR="004C1742" w:rsidRPr="00D013A3">
        <w:rPr>
          <w:rFonts w:asciiTheme="minorHAnsi" w:hAnsiTheme="minorHAnsi" w:cstheme="minorHAnsi"/>
          <w:sz w:val="20"/>
          <w:szCs w:val="20"/>
        </w:rPr>
        <w:t>p</w:t>
      </w:r>
      <w:r w:rsidRPr="00D013A3">
        <w:rPr>
          <w:rFonts w:asciiTheme="minorHAnsi" w:hAnsiTheme="minorHAnsi" w:cstheme="minorHAnsi"/>
          <w:sz w:val="20"/>
          <w:szCs w:val="20"/>
        </w:rPr>
        <w:t>ortable est devenu le prérequis de l’équipement informatique d’un agent</w:t>
      </w:r>
      <w:r w:rsidR="00107041">
        <w:rPr>
          <w:rFonts w:asciiTheme="minorHAnsi" w:hAnsiTheme="minorHAnsi" w:cstheme="minorHAnsi"/>
          <w:sz w:val="20"/>
          <w:szCs w:val="20"/>
        </w:rPr>
        <w:t xml:space="preserve"> à la </w:t>
      </w:r>
      <w:proofErr w:type="spellStart"/>
      <w:r w:rsidR="00107041">
        <w:rPr>
          <w:rFonts w:asciiTheme="minorHAnsi" w:hAnsiTheme="minorHAnsi" w:cstheme="minorHAnsi"/>
          <w:sz w:val="20"/>
          <w:szCs w:val="20"/>
        </w:rPr>
        <w:t>Cnam</w:t>
      </w:r>
      <w:proofErr w:type="spellEnd"/>
      <w:r w:rsidR="00107041">
        <w:rPr>
          <w:rFonts w:asciiTheme="minorHAnsi" w:hAnsiTheme="minorHAnsi" w:cstheme="minorHAnsi"/>
          <w:sz w:val="20"/>
          <w:szCs w:val="20"/>
        </w:rPr>
        <w:t xml:space="preserve"> et </w:t>
      </w:r>
      <w:r w:rsidRPr="00D013A3">
        <w:rPr>
          <w:rFonts w:asciiTheme="minorHAnsi" w:hAnsiTheme="minorHAnsi" w:cstheme="minorHAnsi"/>
          <w:sz w:val="20"/>
          <w:szCs w:val="20"/>
        </w:rPr>
        <w:t>en organisme.</w:t>
      </w:r>
    </w:p>
    <w:p w14:paraId="24FAB7EF" w14:textId="77777777" w:rsidR="00550DCC" w:rsidRPr="00D013A3" w:rsidRDefault="00550DCC" w:rsidP="004C1742">
      <w:pPr>
        <w:pStyle w:val="Paragraphedeliste"/>
        <w:widowControl/>
        <w:numPr>
          <w:ilvl w:val="0"/>
          <w:numId w:val="8"/>
        </w:numPr>
        <w:kinsoku/>
        <w:spacing w:after="200"/>
        <w:jc w:val="both"/>
        <w:rPr>
          <w:rFonts w:asciiTheme="minorHAnsi" w:hAnsiTheme="minorHAnsi" w:cstheme="minorHAnsi"/>
          <w:sz w:val="20"/>
          <w:szCs w:val="20"/>
        </w:rPr>
      </w:pPr>
      <w:r w:rsidRPr="00D013A3">
        <w:rPr>
          <w:rFonts w:asciiTheme="minorHAnsi" w:hAnsiTheme="minorHAnsi" w:cstheme="minorHAnsi"/>
          <w:sz w:val="20"/>
          <w:szCs w:val="20"/>
        </w:rPr>
        <w:t xml:space="preserve">Les connexions </w:t>
      </w:r>
      <w:r w:rsidR="00141577" w:rsidRPr="00D013A3">
        <w:rPr>
          <w:rFonts w:asciiTheme="minorHAnsi" w:hAnsiTheme="minorHAnsi" w:cstheme="minorHAnsi"/>
          <w:sz w:val="20"/>
          <w:szCs w:val="20"/>
        </w:rPr>
        <w:t>au système au système d’information de l’Assurance Maladi</w:t>
      </w:r>
      <w:r w:rsidR="004C1742" w:rsidRPr="00D013A3">
        <w:rPr>
          <w:rFonts w:asciiTheme="minorHAnsi" w:hAnsiTheme="minorHAnsi" w:cstheme="minorHAnsi"/>
          <w:sz w:val="20"/>
          <w:szCs w:val="20"/>
        </w:rPr>
        <w:t>e</w:t>
      </w:r>
      <w:r w:rsidR="00141577" w:rsidRPr="00D013A3">
        <w:rPr>
          <w:rFonts w:asciiTheme="minorHAnsi" w:hAnsiTheme="minorHAnsi" w:cstheme="minorHAnsi"/>
          <w:sz w:val="20"/>
          <w:szCs w:val="20"/>
        </w:rPr>
        <w:t xml:space="preserve"> </w:t>
      </w:r>
      <w:r w:rsidRPr="00D013A3">
        <w:rPr>
          <w:rFonts w:asciiTheme="minorHAnsi" w:hAnsiTheme="minorHAnsi" w:cstheme="minorHAnsi"/>
          <w:sz w:val="20"/>
          <w:szCs w:val="20"/>
        </w:rPr>
        <w:t xml:space="preserve">s’effectuent </w:t>
      </w:r>
      <w:r w:rsidR="00141577" w:rsidRPr="00D013A3">
        <w:rPr>
          <w:rFonts w:asciiTheme="minorHAnsi" w:hAnsiTheme="minorHAnsi" w:cstheme="minorHAnsi"/>
          <w:sz w:val="20"/>
          <w:szCs w:val="20"/>
        </w:rPr>
        <w:t xml:space="preserve">en mode filaire via le port </w:t>
      </w:r>
      <w:r w:rsidRPr="00D013A3">
        <w:rPr>
          <w:rFonts w:asciiTheme="minorHAnsi" w:hAnsiTheme="minorHAnsi" w:cstheme="minorHAnsi"/>
          <w:sz w:val="20"/>
          <w:szCs w:val="20"/>
        </w:rPr>
        <w:t xml:space="preserve">ETHERNET </w:t>
      </w:r>
      <w:r w:rsidR="00141577" w:rsidRPr="00D013A3">
        <w:rPr>
          <w:rFonts w:asciiTheme="minorHAnsi" w:hAnsiTheme="minorHAnsi" w:cstheme="minorHAnsi"/>
          <w:sz w:val="20"/>
          <w:szCs w:val="20"/>
        </w:rPr>
        <w:t>ou sans-fil par WI</w:t>
      </w:r>
      <w:r w:rsidR="00421F2E" w:rsidRPr="00D013A3">
        <w:rPr>
          <w:rFonts w:asciiTheme="minorHAnsi" w:hAnsiTheme="minorHAnsi" w:cstheme="minorHAnsi"/>
          <w:sz w:val="20"/>
          <w:szCs w:val="20"/>
        </w:rPr>
        <w:t xml:space="preserve">FI </w:t>
      </w:r>
      <w:r w:rsidR="00141577" w:rsidRPr="00D013A3">
        <w:rPr>
          <w:rFonts w:asciiTheme="minorHAnsi" w:hAnsiTheme="minorHAnsi" w:cstheme="minorHAnsi"/>
          <w:sz w:val="20"/>
          <w:szCs w:val="20"/>
        </w:rPr>
        <w:t xml:space="preserve">et permettent l’accès à des </w:t>
      </w:r>
      <w:r w:rsidRPr="00D013A3">
        <w:rPr>
          <w:rFonts w:asciiTheme="minorHAnsi" w:hAnsiTheme="minorHAnsi" w:cstheme="minorHAnsi"/>
          <w:sz w:val="20"/>
          <w:szCs w:val="20"/>
        </w:rPr>
        <w:t xml:space="preserve">serveurs locaux Windows ou </w:t>
      </w:r>
      <w:r w:rsidR="00141577" w:rsidRPr="00D013A3">
        <w:rPr>
          <w:rFonts w:asciiTheme="minorHAnsi" w:hAnsiTheme="minorHAnsi" w:cstheme="minorHAnsi"/>
          <w:sz w:val="20"/>
          <w:szCs w:val="20"/>
        </w:rPr>
        <w:t xml:space="preserve">de type </w:t>
      </w:r>
      <w:r w:rsidRPr="00D013A3">
        <w:rPr>
          <w:rFonts w:asciiTheme="minorHAnsi" w:hAnsiTheme="minorHAnsi" w:cstheme="minorHAnsi"/>
          <w:sz w:val="20"/>
          <w:szCs w:val="20"/>
        </w:rPr>
        <w:t xml:space="preserve">UNIX </w:t>
      </w:r>
      <w:r w:rsidR="00141577" w:rsidRPr="00D013A3">
        <w:rPr>
          <w:rFonts w:asciiTheme="minorHAnsi" w:hAnsiTheme="minorHAnsi" w:cstheme="minorHAnsi"/>
          <w:sz w:val="20"/>
          <w:szCs w:val="20"/>
        </w:rPr>
        <w:t xml:space="preserve">et </w:t>
      </w:r>
      <w:r w:rsidRPr="00D013A3">
        <w:rPr>
          <w:rFonts w:asciiTheme="minorHAnsi" w:hAnsiTheme="minorHAnsi" w:cstheme="minorHAnsi"/>
          <w:sz w:val="20"/>
          <w:szCs w:val="20"/>
        </w:rPr>
        <w:t>centraux (Windows, IBM, BULL et UNIX) à travers un réseau privé d’entreprise sous IP.</w:t>
      </w:r>
    </w:p>
    <w:p w14:paraId="416F03CC" w14:textId="77777777" w:rsidR="002275D8" w:rsidRPr="00D013A3" w:rsidRDefault="00550DCC" w:rsidP="004C1742">
      <w:pPr>
        <w:pStyle w:val="Paragraphedeliste"/>
        <w:widowControl/>
        <w:numPr>
          <w:ilvl w:val="0"/>
          <w:numId w:val="8"/>
        </w:numPr>
        <w:kinsoku/>
        <w:spacing w:after="200"/>
        <w:jc w:val="both"/>
        <w:rPr>
          <w:rFonts w:asciiTheme="minorHAnsi" w:hAnsiTheme="minorHAnsi" w:cstheme="minorHAnsi"/>
          <w:sz w:val="20"/>
          <w:szCs w:val="20"/>
        </w:rPr>
      </w:pPr>
      <w:r w:rsidRPr="00D013A3">
        <w:rPr>
          <w:rFonts w:asciiTheme="minorHAnsi" w:hAnsiTheme="minorHAnsi" w:cstheme="minorHAnsi"/>
          <w:sz w:val="20"/>
          <w:szCs w:val="20"/>
        </w:rPr>
        <w:t xml:space="preserve">Les matériels doivent être équipés d’une licence </w:t>
      </w:r>
      <w:r w:rsidR="00421F2E" w:rsidRPr="00D013A3">
        <w:rPr>
          <w:rFonts w:asciiTheme="minorHAnsi" w:hAnsiTheme="minorHAnsi" w:cstheme="minorHAnsi"/>
          <w:sz w:val="20"/>
          <w:szCs w:val="20"/>
        </w:rPr>
        <w:t xml:space="preserve">Windows 11 </w:t>
      </w:r>
      <w:r w:rsidR="003A5326" w:rsidRPr="00D013A3">
        <w:rPr>
          <w:rFonts w:asciiTheme="minorHAnsi" w:hAnsiTheme="minorHAnsi" w:cstheme="minorHAnsi"/>
          <w:sz w:val="20"/>
          <w:szCs w:val="20"/>
        </w:rPr>
        <w:t>Professionnel au minimum</w:t>
      </w:r>
      <w:r w:rsidR="002275D8" w:rsidRPr="00D013A3">
        <w:rPr>
          <w:rFonts w:asciiTheme="minorHAnsi" w:hAnsiTheme="minorHAnsi" w:cstheme="minorHAnsi"/>
          <w:sz w:val="20"/>
          <w:szCs w:val="20"/>
        </w:rPr>
        <w:t>,</w:t>
      </w:r>
    </w:p>
    <w:p w14:paraId="5AF176E2" w14:textId="77777777" w:rsidR="00550DCC" w:rsidRPr="00D013A3" w:rsidRDefault="002275D8" w:rsidP="004C1742">
      <w:pPr>
        <w:pStyle w:val="Paragraphedeliste"/>
        <w:widowControl/>
        <w:numPr>
          <w:ilvl w:val="0"/>
          <w:numId w:val="8"/>
        </w:numPr>
        <w:kinsoku/>
        <w:spacing w:after="200"/>
        <w:jc w:val="both"/>
        <w:rPr>
          <w:rFonts w:asciiTheme="minorHAnsi" w:hAnsiTheme="minorHAnsi" w:cstheme="minorHAnsi"/>
          <w:sz w:val="20"/>
          <w:szCs w:val="20"/>
        </w:rPr>
      </w:pPr>
      <w:r w:rsidRPr="00D013A3">
        <w:rPr>
          <w:rFonts w:asciiTheme="minorHAnsi" w:hAnsiTheme="minorHAnsi" w:cstheme="minorHAnsi"/>
          <w:sz w:val="20"/>
          <w:szCs w:val="20"/>
        </w:rPr>
        <w:t>Le matériel doit être préinstallé avec une image système contenant uniquement les pilotes et les applications de gestion des périphériques (</w:t>
      </w:r>
      <w:proofErr w:type="spellStart"/>
      <w:r w:rsidRPr="00D013A3">
        <w:rPr>
          <w:rFonts w:asciiTheme="minorHAnsi" w:hAnsiTheme="minorHAnsi" w:cstheme="minorHAnsi"/>
          <w:sz w:val="20"/>
          <w:szCs w:val="20"/>
        </w:rPr>
        <w:t>Vanilla</w:t>
      </w:r>
      <w:proofErr w:type="spellEnd"/>
      <w:r w:rsidRPr="00D013A3">
        <w:rPr>
          <w:rFonts w:asciiTheme="minorHAnsi" w:hAnsiTheme="minorHAnsi" w:cstheme="minorHAnsi"/>
          <w:sz w:val="20"/>
          <w:szCs w:val="20"/>
        </w:rPr>
        <w:t>).</w:t>
      </w:r>
    </w:p>
    <w:p w14:paraId="7C6AAAC4" w14:textId="77777777" w:rsidR="00715734" w:rsidRPr="00D013A3" w:rsidRDefault="00715734" w:rsidP="004C1742">
      <w:pPr>
        <w:pStyle w:val="Paragraphedeliste"/>
        <w:widowControl/>
        <w:numPr>
          <w:ilvl w:val="0"/>
          <w:numId w:val="8"/>
        </w:numPr>
        <w:kinsoku/>
        <w:spacing w:after="200"/>
        <w:jc w:val="both"/>
        <w:rPr>
          <w:rFonts w:asciiTheme="minorHAnsi" w:hAnsiTheme="minorHAnsi" w:cstheme="minorHAnsi"/>
          <w:sz w:val="20"/>
          <w:szCs w:val="20"/>
        </w:rPr>
      </w:pPr>
      <w:r w:rsidRPr="00D013A3">
        <w:rPr>
          <w:rFonts w:asciiTheme="minorHAnsi" w:hAnsiTheme="minorHAnsi" w:cstheme="minorHAnsi"/>
          <w:sz w:val="20"/>
          <w:szCs w:val="20"/>
        </w:rPr>
        <w:t xml:space="preserve">Le </w:t>
      </w:r>
      <w:proofErr w:type="spellStart"/>
      <w:r w:rsidRPr="00D013A3">
        <w:rPr>
          <w:rFonts w:asciiTheme="minorHAnsi" w:hAnsiTheme="minorHAnsi" w:cstheme="minorHAnsi"/>
          <w:sz w:val="20"/>
          <w:szCs w:val="20"/>
        </w:rPr>
        <w:t>materiel</w:t>
      </w:r>
      <w:proofErr w:type="spellEnd"/>
      <w:r w:rsidRPr="00D013A3">
        <w:rPr>
          <w:rFonts w:asciiTheme="minorHAnsi" w:hAnsiTheme="minorHAnsi" w:cstheme="minorHAnsi"/>
          <w:sz w:val="20"/>
          <w:szCs w:val="20"/>
        </w:rPr>
        <w:t xml:space="preserve"> doit </w:t>
      </w:r>
      <w:proofErr w:type="spellStart"/>
      <w:r w:rsidRPr="00D013A3">
        <w:rPr>
          <w:rFonts w:asciiTheme="minorHAnsi" w:hAnsiTheme="minorHAnsi" w:cstheme="minorHAnsi"/>
          <w:sz w:val="20"/>
          <w:szCs w:val="20"/>
        </w:rPr>
        <w:t>repondre</w:t>
      </w:r>
      <w:proofErr w:type="spellEnd"/>
      <w:r w:rsidRPr="00D013A3">
        <w:rPr>
          <w:rFonts w:asciiTheme="minorHAnsi" w:hAnsiTheme="minorHAnsi" w:cstheme="minorHAnsi"/>
          <w:sz w:val="20"/>
          <w:szCs w:val="20"/>
        </w:rPr>
        <w:t xml:space="preserve"> aux bonnes pratiques pour Windows </w:t>
      </w:r>
      <w:proofErr w:type="spellStart"/>
      <w:r w:rsidRPr="00D013A3">
        <w:rPr>
          <w:rFonts w:asciiTheme="minorHAnsi" w:hAnsiTheme="minorHAnsi" w:cstheme="minorHAnsi"/>
          <w:sz w:val="20"/>
          <w:szCs w:val="20"/>
        </w:rPr>
        <w:t>Autopilot</w:t>
      </w:r>
      <w:proofErr w:type="spellEnd"/>
      <w:r w:rsidRPr="00D013A3">
        <w:rPr>
          <w:rFonts w:asciiTheme="minorHAnsi" w:hAnsiTheme="minorHAnsi" w:cstheme="minorHAnsi"/>
          <w:sz w:val="20"/>
          <w:szCs w:val="20"/>
        </w:rPr>
        <w:t xml:space="preserve"> (voir l’article Microsoft «  </w:t>
      </w:r>
      <w:hyperlink r:id="rId16" w:history="1">
        <w:r w:rsidRPr="00D013A3">
          <w:rPr>
            <w:rStyle w:val="Lienhypertexte"/>
            <w:rFonts w:asciiTheme="minorHAnsi" w:hAnsiTheme="minorHAnsi" w:cstheme="minorHAnsi"/>
            <w:sz w:val="20"/>
            <w:szCs w:val="20"/>
          </w:rPr>
          <w:t xml:space="preserve">Instructions relatives aux appareils Windows </w:t>
        </w:r>
        <w:proofErr w:type="spellStart"/>
        <w:r w:rsidRPr="00D013A3">
          <w:rPr>
            <w:rStyle w:val="Lienhypertexte"/>
            <w:rFonts w:asciiTheme="minorHAnsi" w:hAnsiTheme="minorHAnsi" w:cstheme="minorHAnsi"/>
            <w:sz w:val="20"/>
            <w:szCs w:val="20"/>
          </w:rPr>
          <w:t>Autopilot</w:t>
        </w:r>
        <w:proofErr w:type="spellEnd"/>
        <w:r w:rsidRPr="00D013A3">
          <w:rPr>
            <w:rStyle w:val="Lienhypertexte"/>
            <w:rFonts w:asciiTheme="minorHAnsi" w:hAnsiTheme="minorHAnsi" w:cstheme="minorHAnsi"/>
            <w:sz w:val="20"/>
            <w:szCs w:val="20"/>
          </w:rPr>
          <w:t xml:space="preserve"> | Microsoft </w:t>
        </w:r>
        <w:proofErr w:type="spellStart"/>
        <w:r w:rsidRPr="00D013A3">
          <w:rPr>
            <w:rStyle w:val="Lienhypertexte"/>
            <w:rFonts w:asciiTheme="minorHAnsi" w:hAnsiTheme="minorHAnsi" w:cstheme="minorHAnsi"/>
            <w:sz w:val="20"/>
            <w:szCs w:val="20"/>
          </w:rPr>
          <w:t>Learn</w:t>
        </w:r>
        <w:proofErr w:type="spellEnd"/>
      </w:hyperlink>
      <w:r w:rsidRPr="00D013A3">
        <w:rPr>
          <w:rFonts w:asciiTheme="minorHAnsi" w:hAnsiTheme="minorHAnsi" w:cstheme="minorHAnsi"/>
          <w:sz w:val="20"/>
          <w:szCs w:val="20"/>
        </w:rPr>
        <w:t> »)</w:t>
      </w:r>
    </w:p>
    <w:p w14:paraId="23262C46" w14:textId="77777777" w:rsidR="00416959" w:rsidRPr="00D013A3" w:rsidRDefault="00416959" w:rsidP="004C1742">
      <w:pPr>
        <w:pStyle w:val="Style6"/>
        <w:kinsoku w:val="0"/>
        <w:autoSpaceDE/>
        <w:autoSpaceDN/>
        <w:spacing w:before="120" w:line="240" w:lineRule="auto"/>
        <w:ind w:left="0" w:right="215"/>
        <w:jc w:val="both"/>
        <w:rPr>
          <w:rStyle w:val="CharacterStyle2"/>
          <w:rFonts w:asciiTheme="minorHAnsi" w:hAnsiTheme="minorHAnsi" w:cstheme="minorHAnsi"/>
          <w:sz w:val="20"/>
        </w:rPr>
      </w:pPr>
      <w:r w:rsidRPr="00D013A3">
        <w:rPr>
          <w:rStyle w:val="CharacterStyle2"/>
          <w:rFonts w:asciiTheme="minorHAnsi" w:hAnsiTheme="minorHAnsi" w:cstheme="minorHAnsi"/>
          <w:sz w:val="20"/>
        </w:rPr>
        <w:t xml:space="preserve">La liste des sites se trouvent en annexe 1 </w:t>
      </w:r>
      <w:r w:rsidR="0079778A" w:rsidRPr="00D013A3">
        <w:rPr>
          <w:rStyle w:val="CharacterStyle2"/>
          <w:rFonts w:asciiTheme="minorHAnsi" w:hAnsiTheme="minorHAnsi" w:cstheme="minorHAnsi"/>
          <w:sz w:val="20"/>
        </w:rPr>
        <w:t>du CCAP</w:t>
      </w:r>
      <w:r w:rsidRPr="00D013A3">
        <w:rPr>
          <w:rStyle w:val="CharacterStyle2"/>
          <w:rFonts w:asciiTheme="minorHAnsi" w:hAnsiTheme="minorHAnsi" w:cstheme="minorHAnsi"/>
          <w:sz w:val="20"/>
        </w:rPr>
        <w:t>.</w:t>
      </w:r>
    </w:p>
    <w:p w14:paraId="0A7D31B4" w14:textId="0A511A9A" w:rsidR="00416959" w:rsidRPr="00D013A3" w:rsidRDefault="00416959" w:rsidP="004C1742">
      <w:pPr>
        <w:pStyle w:val="Style6"/>
        <w:kinsoku w:val="0"/>
        <w:autoSpaceDE/>
        <w:autoSpaceDN/>
        <w:spacing w:before="120" w:line="240" w:lineRule="auto"/>
        <w:ind w:left="0" w:right="215"/>
        <w:jc w:val="both"/>
        <w:rPr>
          <w:rStyle w:val="CharacterStyle2"/>
          <w:rFonts w:asciiTheme="minorHAnsi" w:hAnsiTheme="minorHAnsi" w:cstheme="minorHAnsi"/>
          <w:sz w:val="20"/>
        </w:rPr>
      </w:pPr>
      <w:r w:rsidRPr="00D013A3">
        <w:rPr>
          <w:rStyle w:val="CharacterStyle2"/>
          <w:rFonts w:asciiTheme="minorHAnsi" w:hAnsiTheme="minorHAnsi" w:cstheme="minorHAnsi"/>
          <w:sz w:val="20"/>
        </w:rPr>
        <w:t>Le présent cahier des c</w:t>
      </w:r>
      <w:r w:rsidR="004B319B" w:rsidRPr="00D013A3">
        <w:rPr>
          <w:rStyle w:val="CharacterStyle2"/>
          <w:rFonts w:asciiTheme="minorHAnsi" w:hAnsiTheme="minorHAnsi" w:cstheme="minorHAnsi"/>
          <w:sz w:val="20"/>
        </w:rPr>
        <w:t>lauses techniques particulières</w:t>
      </w:r>
      <w:r w:rsidRPr="00D013A3">
        <w:rPr>
          <w:rStyle w:val="CharacterStyle2"/>
          <w:rFonts w:asciiTheme="minorHAnsi" w:hAnsiTheme="minorHAnsi" w:cstheme="minorHAnsi"/>
          <w:sz w:val="20"/>
        </w:rPr>
        <w:t xml:space="preserve"> concerne l’acquisition d’</w:t>
      </w:r>
      <w:r w:rsidR="006F1078" w:rsidRPr="00D013A3">
        <w:rPr>
          <w:rStyle w:val="CharacterStyle2"/>
          <w:rFonts w:asciiTheme="minorHAnsi" w:hAnsiTheme="minorHAnsi" w:cstheme="minorHAnsi"/>
          <w:sz w:val="20"/>
        </w:rPr>
        <w:t>ordinateur</w:t>
      </w:r>
      <w:r w:rsidRPr="00D013A3">
        <w:rPr>
          <w:rStyle w:val="CharacterStyle2"/>
          <w:rFonts w:asciiTheme="minorHAnsi" w:hAnsiTheme="minorHAnsi" w:cstheme="minorHAnsi"/>
          <w:sz w:val="20"/>
        </w:rPr>
        <w:t xml:space="preserve">s </w:t>
      </w:r>
      <w:proofErr w:type="gramStart"/>
      <w:r w:rsidRPr="00D013A3">
        <w:rPr>
          <w:rStyle w:val="CharacterStyle2"/>
          <w:rFonts w:asciiTheme="minorHAnsi" w:hAnsiTheme="minorHAnsi" w:cstheme="minorHAnsi"/>
          <w:sz w:val="20"/>
        </w:rPr>
        <w:t>portables .</w:t>
      </w:r>
      <w:proofErr w:type="gramEnd"/>
    </w:p>
    <w:p w14:paraId="7FE889AC" w14:textId="50EF22F5" w:rsidR="00416959" w:rsidRPr="00D013A3" w:rsidRDefault="00786DEA" w:rsidP="004C1742">
      <w:pPr>
        <w:spacing w:before="120" w:after="120"/>
        <w:jc w:val="both"/>
        <w:rPr>
          <w:rFonts w:asciiTheme="minorHAnsi" w:hAnsiTheme="minorHAnsi" w:cstheme="minorHAnsi"/>
          <w:sz w:val="20"/>
          <w:szCs w:val="20"/>
        </w:rPr>
      </w:pPr>
      <w:r w:rsidRPr="00786DEA">
        <w:rPr>
          <w:rFonts w:asciiTheme="minorHAnsi" w:hAnsiTheme="minorHAnsi" w:cstheme="minorHAnsi"/>
          <w:sz w:val="20"/>
          <w:szCs w:val="20"/>
        </w:rPr>
        <w:t>Le périmètre de cet accord-cadre ne concerne les acquisitions d’ordinateurs portables et de leurs a</w:t>
      </w:r>
      <w:r w:rsidR="004416C4">
        <w:rPr>
          <w:rFonts w:asciiTheme="minorHAnsi" w:hAnsiTheme="minorHAnsi" w:cstheme="minorHAnsi"/>
          <w:sz w:val="20"/>
          <w:szCs w:val="20"/>
        </w:rPr>
        <w:t xml:space="preserve">ccessoires des DROM sur la première </w:t>
      </w:r>
      <w:r w:rsidRPr="00786DEA">
        <w:rPr>
          <w:rFonts w:asciiTheme="minorHAnsi" w:hAnsiTheme="minorHAnsi" w:cstheme="minorHAnsi"/>
          <w:sz w:val="20"/>
          <w:szCs w:val="20"/>
        </w:rPr>
        <w:t>année d’exécution</w:t>
      </w:r>
      <w:r w:rsidR="00DB6EC2">
        <w:rPr>
          <w:rFonts w:asciiTheme="minorHAnsi" w:hAnsiTheme="minorHAnsi" w:cstheme="minorHAnsi"/>
          <w:sz w:val="20"/>
          <w:szCs w:val="20"/>
        </w:rPr>
        <w:t xml:space="preserve"> de l’accord-cadre</w:t>
      </w:r>
      <w:r w:rsidRPr="00786DEA">
        <w:rPr>
          <w:rFonts w:asciiTheme="minorHAnsi" w:hAnsiTheme="minorHAnsi" w:cstheme="minorHAnsi"/>
          <w:sz w:val="20"/>
          <w:szCs w:val="20"/>
        </w:rPr>
        <w:t>. Les acquisitions précitées relatives aux DROM s’applique</w:t>
      </w:r>
      <w:r w:rsidR="000530A7">
        <w:rPr>
          <w:rFonts w:asciiTheme="minorHAnsi" w:hAnsiTheme="minorHAnsi" w:cstheme="minorHAnsi"/>
          <w:sz w:val="20"/>
          <w:szCs w:val="20"/>
        </w:rPr>
        <w:t>nt sur la période de la seconde</w:t>
      </w:r>
      <w:bookmarkStart w:id="3" w:name="_GoBack"/>
      <w:bookmarkEnd w:id="3"/>
      <w:r w:rsidRPr="00786DEA">
        <w:rPr>
          <w:rFonts w:asciiTheme="minorHAnsi" w:hAnsiTheme="minorHAnsi" w:cstheme="minorHAnsi"/>
          <w:sz w:val="20"/>
          <w:szCs w:val="20"/>
        </w:rPr>
        <w:t xml:space="preserve"> an</w:t>
      </w:r>
      <w:r w:rsidR="004416C4">
        <w:rPr>
          <w:rFonts w:asciiTheme="minorHAnsi" w:hAnsiTheme="minorHAnsi" w:cstheme="minorHAnsi"/>
          <w:sz w:val="20"/>
          <w:szCs w:val="20"/>
        </w:rPr>
        <w:t>née d’exécution</w:t>
      </w:r>
      <w:r w:rsidR="00DB6EC2">
        <w:rPr>
          <w:rFonts w:asciiTheme="minorHAnsi" w:hAnsiTheme="minorHAnsi" w:cstheme="minorHAnsi"/>
          <w:sz w:val="20"/>
          <w:szCs w:val="20"/>
        </w:rPr>
        <w:t xml:space="preserve"> de l’accord-cadre</w:t>
      </w:r>
      <w:r w:rsidR="004416C4">
        <w:rPr>
          <w:rFonts w:asciiTheme="minorHAnsi" w:hAnsiTheme="minorHAnsi" w:cstheme="minorHAnsi"/>
          <w:sz w:val="20"/>
          <w:szCs w:val="20"/>
        </w:rPr>
        <w:t>.</w:t>
      </w:r>
    </w:p>
    <w:p w14:paraId="16F69009" w14:textId="77777777" w:rsidR="00E94BEE" w:rsidRPr="00D013A3" w:rsidRDefault="00E94BEE" w:rsidP="004C1742">
      <w:pPr>
        <w:spacing w:before="120" w:after="120"/>
        <w:ind w:left="142"/>
        <w:rPr>
          <w:rFonts w:asciiTheme="minorHAnsi" w:hAnsiTheme="minorHAnsi" w:cstheme="minorHAnsi"/>
          <w:sz w:val="20"/>
          <w:szCs w:val="20"/>
        </w:rPr>
      </w:pPr>
      <w:r w:rsidRPr="00D013A3">
        <w:rPr>
          <w:rFonts w:asciiTheme="minorHAnsi" w:hAnsiTheme="minorHAnsi" w:cstheme="minorHAnsi"/>
          <w:sz w:val="20"/>
          <w:szCs w:val="20"/>
        </w:rPr>
        <w:br w:type="page"/>
      </w:r>
    </w:p>
    <w:p w14:paraId="0C006930" w14:textId="77777777" w:rsidR="00027DCF" w:rsidRPr="00287E4D" w:rsidRDefault="00EE4471" w:rsidP="004C1742">
      <w:pPr>
        <w:pStyle w:val="Style6"/>
        <w:pBdr>
          <w:top w:val="single" w:sz="4" w:space="1" w:color="auto"/>
          <w:left w:val="single" w:sz="4" w:space="4" w:color="auto"/>
          <w:bottom w:val="single" w:sz="4" w:space="1" w:color="auto"/>
          <w:right w:val="single" w:sz="4" w:space="4" w:color="auto"/>
        </w:pBdr>
        <w:shd w:val="clear" w:color="auto" w:fill="8DB3E2" w:themeFill="text2" w:themeFillTint="66"/>
        <w:kinsoku w:val="0"/>
        <w:autoSpaceDE/>
        <w:autoSpaceDN/>
        <w:spacing w:before="120" w:line="240" w:lineRule="auto"/>
        <w:ind w:left="1843" w:right="215" w:hanging="1843"/>
        <w:outlineLvl w:val="0"/>
        <w:rPr>
          <w:rFonts w:eastAsiaTheme="majorEastAsia"/>
          <w:bCs/>
          <w:color w:val="365F91" w:themeColor="accent1" w:themeShade="BF"/>
        </w:rPr>
      </w:pPr>
      <w:bookmarkStart w:id="4" w:name="_Toc188458306"/>
      <w:bookmarkStart w:id="5" w:name="_Toc292272636"/>
      <w:r w:rsidRPr="00287E4D">
        <w:rPr>
          <w:rStyle w:val="CharacterStyle2"/>
          <w:rFonts w:asciiTheme="minorHAnsi" w:hAnsiTheme="minorHAnsi" w:cstheme="minorHAnsi"/>
          <w:b/>
          <w:sz w:val="24"/>
          <w:szCs w:val="24"/>
        </w:rPr>
        <w:lastRenderedPageBreak/>
        <w:t>CHAPITRE 1</w:t>
      </w:r>
      <w:r w:rsidRPr="00287E4D">
        <w:rPr>
          <w:rStyle w:val="CharacterStyle2"/>
          <w:rFonts w:asciiTheme="minorHAnsi" w:hAnsiTheme="minorHAnsi" w:cstheme="minorHAnsi"/>
          <w:b/>
          <w:sz w:val="24"/>
          <w:szCs w:val="24"/>
        </w:rPr>
        <w:tab/>
      </w:r>
      <w:r w:rsidR="00BA34A1" w:rsidRPr="00287E4D">
        <w:rPr>
          <w:rStyle w:val="CharacterStyle2"/>
          <w:rFonts w:asciiTheme="minorHAnsi" w:hAnsiTheme="minorHAnsi" w:cstheme="minorHAnsi"/>
          <w:b/>
          <w:sz w:val="24"/>
          <w:szCs w:val="24"/>
        </w:rPr>
        <w:t>EQUIPEMENTS</w:t>
      </w:r>
      <w:bookmarkEnd w:id="4"/>
      <w:r w:rsidR="00027DCF" w:rsidRPr="00287E4D">
        <w:rPr>
          <w:rFonts w:eastAsiaTheme="majorEastAsia"/>
          <w:bCs/>
          <w:color w:val="365F91" w:themeColor="accent1" w:themeShade="BF"/>
        </w:rPr>
        <w:t xml:space="preserve"> </w:t>
      </w:r>
      <w:bookmarkEnd w:id="5"/>
    </w:p>
    <w:p w14:paraId="06D00798" w14:textId="77777777" w:rsidR="001F79D7" w:rsidRPr="00D013A3" w:rsidRDefault="001F79D7"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6" w:name="_Toc297027481"/>
      <w:bookmarkStart w:id="7" w:name="_Toc188458307"/>
      <w:bookmarkStart w:id="8" w:name="_Toc292272637"/>
      <w:r w:rsidRPr="00D013A3">
        <w:rPr>
          <w:rFonts w:asciiTheme="minorHAnsi" w:eastAsiaTheme="majorEastAsia" w:hAnsiTheme="minorHAnsi" w:cstheme="minorHAnsi"/>
          <w:color w:val="365F91" w:themeColor="accent1" w:themeShade="BF"/>
          <w:kern w:val="0"/>
          <w:sz w:val="20"/>
          <w:szCs w:val="20"/>
        </w:rPr>
        <w:t>1</w:t>
      </w:r>
      <w:r w:rsidR="000B7A6A" w:rsidRPr="00D013A3">
        <w:rPr>
          <w:rFonts w:asciiTheme="minorHAnsi" w:eastAsiaTheme="majorEastAsia" w:hAnsiTheme="minorHAnsi" w:cstheme="minorHAnsi"/>
          <w:color w:val="365F91" w:themeColor="accent1" w:themeShade="BF"/>
          <w:kern w:val="0"/>
          <w:sz w:val="20"/>
          <w:szCs w:val="20"/>
        </w:rPr>
        <w:t>.1</w:t>
      </w:r>
      <w:r w:rsidRPr="00D013A3">
        <w:rPr>
          <w:rFonts w:asciiTheme="minorHAnsi" w:eastAsiaTheme="majorEastAsia" w:hAnsiTheme="minorHAnsi" w:cstheme="minorHAnsi"/>
          <w:color w:val="365F91" w:themeColor="accent1" w:themeShade="BF"/>
          <w:kern w:val="0"/>
          <w:sz w:val="20"/>
          <w:szCs w:val="20"/>
        </w:rPr>
        <w:t xml:space="preserve"> SPECIFICATIONS TECHNIQUES </w:t>
      </w:r>
      <w:bookmarkEnd w:id="6"/>
      <w:r w:rsidR="005C108B" w:rsidRPr="00D013A3">
        <w:rPr>
          <w:rFonts w:asciiTheme="minorHAnsi" w:eastAsiaTheme="majorEastAsia" w:hAnsiTheme="minorHAnsi" w:cstheme="minorHAnsi"/>
          <w:color w:val="365F91" w:themeColor="accent1" w:themeShade="BF"/>
          <w:kern w:val="0"/>
          <w:sz w:val="20"/>
          <w:szCs w:val="20"/>
        </w:rPr>
        <w:t>GENERALES</w:t>
      </w:r>
      <w:bookmarkEnd w:id="7"/>
    </w:p>
    <w:p w14:paraId="638D44FD" w14:textId="77777777" w:rsidR="00673F1E" w:rsidRPr="00D013A3" w:rsidRDefault="00B73CC0" w:rsidP="004C1742">
      <w:pPr>
        <w:pStyle w:val="Style6"/>
        <w:kinsoku w:val="0"/>
        <w:autoSpaceDE/>
        <w:autoSpaceDN/>
        <w:spacing w:before="120" w:line="240" w:lineRule="auto"/>
        <w:ind w:left="0" w:right="215"/>
        <w:jc w:val="both"/>
        <w:rPr>
          <w:rStyle w:val="CharacterStyle2"/>
          <w:rFonts w:asciiTheme="minorHAnsi" w:hAnsiTheme="minorHAnsi" w:cstheme="minorHAnsi"/>
          <w:sz w:val="20"/>
        </w:rPr>
      </w:pPr>
      <w:bookmarkStart w:id="9" w:name="_Toc243658170"/>
      <w:bookmarkEnd w:id="8"/>
      <w:r w:rsidRPr="00D013A3">
        <w:rPr>
          <w:rStyle w:val="CharacterStyle2"/>
          <w:rFonts w:asciiTheme="minorHAnsi" w:hAnsiTheme="minorHAnsi" w:cstheme="minorHAnsi"/>
          <w:sz w:val="20"/>
        </w:rPr>
        <w:t>L</w:t>
      </w:r>
      <w:r w:rsidR="004C1742" w:rsidRPr="00D013A3">
        <w:rPr>
          <w:rStyle w:val="CharacterStyle2"/>
          <w:rFonts w:asciiTheme="minorHAnsi" w:hAnsiTheme="minorHAnsi" w:cstheme="minorHAnsi"/>
          <w:sz w:val="20"/>
        </w:rPr>
        <w:t>’objet de l’accord-cadre est l’acquisition</w:t>
      </w:r>
      <w:r w:rsidR="00673F1E" w:rsidRPr="00D013A3">
        <w:rPr>
          <w:rStyle w:val="CharacterStyle2"/>
          <w:rFonts w:asciiTheme="minorHAnsi" w:hAnsiTheme="minorHAnsi" w:cstheme="minorHAnsi"/>
          <w:sz w:val="20"/>
        </w:rPr>
        <w:t> :</w:t>
      </w:r>
    </w:p>
    <w:p w14:paraId="3D9C8709" w14:textId="5F3301D8" w:rsidR="00673F1E" w:rsidRPr="00D013A3" w:rsidRDefault="004C1742" w:rsidP="00673F1E">
      <w:pPr>
        <w:pStyle w:val="Style6"/>
        <w:numPr>
          <w:ilvl w:val="0"/>
          <w:numId w:val="15"/>
        </w:numPr>
        <w:kinsoku w:val="0"/>
        <w:autoSpaceDE/>
        <w:autoSpaceDN/>
        <w:spacing w:before="120" w:line="240" w:lineRule="auto"/>
        <w:ind w:right="215"/>
        <w:jc w:val="both"/>
        <w:rPr>
          <w:rStyle w:val="CharacterStyle2"/>
          <w:rFonts w:asciiTheme="minorHAnsi" w:hAnsiTheme="minorHAnsi" w:cstheme="minorHAnsi"/>
          <w:sz w:val="20"/>
        </w:rPr>
      </w:pPr>
      <w:proofErr w:type="gramStart"/>
      <w:r w:rsidRPr="00D013A3">
        <w:rPr>
          <w:rStyle w:val="CharacterStyle2"/>
          <w:rFonts w:asciiTheme="minorHAnsi" w:hAnsiTheme="minorHAnsi" w:cstheme="minorHAnsi"/>
          <w:sz w:val="20"/>
        </w:rPr>
        <w:t>d’</w:t>
      </w:r>
      <w:r w:rsidR="00B73CC0" w:rsidRPr="00D013A3">
        <w:rPr>
          <w:rStyle w:val="CharacterStyle2"/>
          <w:rFonts w:asciiTheme="minorHAnsi" w:hAnsiTheme="minorHAnsi" w:cstheme="minorHAnsi"/>
          <w:sz w:val="20"/>
        </w:rPr>
        <w:t xml:space="preserve"> </w:t>
      </w:r>
      <w:r w:rsidR="006F1078" w:rsidRPr="00D013A3">
        <w:rPr>
          <w:rStyle w:val="CharacterStyle2"/>
          <w:rFonts w:asciiTheme="minorHAnsi" w:hAnsiTheme="minorHAnsi" w:cstheme="minorHAnsi"/>
          <w:sz w:val="20"/>
        </w:rPr>
        <w:t>ordinateur</w:t>
      </w:r>
      <w:r w:rsidR="00673F1E" w:rsidRPr="00D013A3">
        <w:rPr>
          <w:rStyle w:val="CharacterStyle2"/>
          <w:rFonts w:asciiTheme="minorHAnsi" w:hAnsiTheme="minorHAnsi" w:cstheme="minorHAnsi"/>
          <w:sz w:val="20"/>
        </w:rPr>
        <w:t>s</w:t>
      </w:r>
      <w:proofErr w:type="gramEnd"/>
      <w:r w:rsidR="00B73CC0" w:rsidRPr="00D013A3">
        <w:rPr>
          <w:rStyle w:val="CharacterStyle2"/>
          <w:rFonts w:asciiTheme="minorHAnsi" w:hAnsiTheme="minorHAnsi" w:cstheme="minorHAnsi"/>
          <w:sz w:val="20"/>
        </w:rPr>
        <w:t xml:space="preserve"> portable</w:t>
      </w:r>
      <w:r w:rsidR="00673F1E" w:rsidRPr="00D013A3">
        <w:rPr>
          <w:rStyle w:val="CharacterStyle2"/>
          <w:rFonts w:asciiTheme="minorHAnsi" w:hAnsiTheme="minorHAnsi" w:cstheme="minorHAnsi"/>
          <w:sz w:val="20"/>
        </w:rPr>
        <w:t>s</w:t>
      </w:r>
      <w:r w:rsidR="00B73CC0" w:rsidRPr="00D013A3">
        <w:rPr>
          <w:rStyle w:val="CharacterStyle2"/>
          <w:rFonts w:asciiTheme="minorHAnsi" w:hAnsiTheme="minorHAnsi" w:cstheme="minorHAnsi"/>
          <w:sz w:val="20"/>
        </w:rPr>
        <w:t xml:space="preserve"> standard</w:t>
      </w:r>
      <w:r w:rsidR="00673F1E" w:rsidRPr="00D013A3">
        <w:rPr>
          <w:rStyle w:val="CharacterStyle2"/>
          <w:rFonts w:asciiTheme="minorHAnsi" w:hAnsiTheme="minorHAnsi" w:cstheme="minorHAnsi"/>
          <w:sz w:val="20"/>
        </w:rPr>
        <w:t>s</w:t>
      </w:r>
      <w:r w:rsidR="00B73CC0" w:rsidRPr="00D013A3">
        <w:rPr>
          <w:rStyle w:val="CharacterStyle2"/>
          <w:rFonts w:asciiTheme="minorHAnsi" w:hAnsiTheme="minorHAnsi" w:cstheme="minorHAnsi"/>
          <w:sz w:val="20"/>
        </w:rPr>
        <w:t xml:space="preserve"> dont les spécifications </w:t>
      </w:r>
      <w:r w:rsidR="00C21341" w:rsidRPr="00D013A3">
        <w:rPr>
          <w:rStyle w:val="CharacterStyle2"/>
          <w:rFonts w:asciiTheme="minorHAnsi" w:hAnsiTheme="minorHAnsi" w:cstheme="minorHAnsi"/>
          <w:sz w:val="20"/>
        </w:rPr>
        <w:t xml:space="preserve">techniques </w:t>
      </w:r>
      <w:r w:rsidR="00B73CC0" w:rsidRPr="00D013A3">
        <w:rPr>
          <w:rStyle w:val="CharacterStyle2"/>
          <w:rFonts w:asciiTheme="minorHAnsi" w:hAnsiTheme="minorHAnsi" w:cstheme="minorHAnsi"/>
          <w:sz w:val="20"/>
        </w:rPr>
        <w:t>sont décrites en annexe 1</w:t>
      </w:r>
      <w:r w:rsidR="00673F1E" w:rsidRPr="00D013A3">
        <w:rPr>
          <w:rStyle w:val="CharacterStyle2"/>
          <w:rFonts w:asciiTheme="minorHAnsi" w:hAnsiTheme="minorHAnsi" w:cstheme="minorHAnsi"/>
          <w:sz w:val="20"/>
        </w:rPr>
        <w:t>,</w:t>
      </w:r>
      <w:r w:rsidR="00B73CC0" w:rsidRPr="00D013A3">
        <w:rPr>
          <w:rStyle w:val="CharacterStyle2"/>
          <w:rFonts w:asciiTheme="minorHAnsi" w:hAnsiTheme="minorHAnsi" w:cstheme="minorHAnsi"/>
          <w:sz w:val="20"/>
        </w:rPr>
        <w:t xml:space="preserve"> </w:t>
      </w:r>
    </w:p>
    <w:p w14:paraId="38F5380A" w14:textId="5961E98E" w:rsidR="00673F1E" w:rsidRPr="00D013A3" w:rsidRDefault="00673F1E" w:rsidP="00673F1E">
      <w:pPr>
        <w:pStyle w:val="Style6"/>
        <w:numPr>
          <w:ilvl w:val="0"/>
          <w:numId w:val="15"/>
        </w:numPr>
        <w:kinsoku w:val="0"/>
        <w:autoSpaceDE/>
        <w:autoSpaceDN/>
        <w:spacing w:before="120" w:line="240" w:lineRule="auto"/>
        <w:ind w:right="215"/>
        <w:jc w:val="both"/>
        <w:rPr>
          <w:rStyle w:val="CharacterStyle2"/>
          <w:rFonts w:asciiTheme="minorHAnsi" w:hAnsiTheme="minorHAnsi" w:cstheme="minorHAnsi"/>
          <w:sz w:val="20"/>
        </w:rPr>
      </w:pPr>
      <w:proofErr w:type="gramStart"/>
      <w:r w:rsidRPr="00D013A3">
        <w:rPr>
          <w:rStyle w:val="CharacterStyle2"/>
          <w:rFonts w:asciiTheme="minorHAnsi" w:hAnsiTheme="minorHAnsi" w:cstheme="minorHAnsi"/>
          <w:sz w:val="20"/>
        </w:rPr>
        <w:t>d’ordinateurs</w:t>
      </w:r>
      <w:proofErr w:type="gramEnd"/>
      <w:r w:rsidRPr="00D013A3">
        <w:rPr>
          <w:rStyle w:val="CharacterStyle2"/>
          <w:rFonts w:asciiTheme="minorHAnsi" w:hAnsiTheme="minorHAnsi" w:cstheme="minorHAnsi"/>
          <w:sz w:val="20"/>
        </w:rPr>
        <w:t xml:space="preserve"> standards avec </w:t>
      </w:r>
      <w:r w:rsidR="00093D7C" w:rsidRPr="00D013A3">
        <w:rPr>
          <w:rStyle w:val="CharacterStyle2"/>
          <w:rFonts w:asciiTheme="minorHAnsi" w:hAnsiTheme="minorHAnsi" w:cstheme="minorHAnsi"/>
          <w:sz w:val="20"/>
        </w:rPr>
        <w:t xml:space="preserve">une configuration évoluée, dont les spécifications </w:t>
      </w:r>
      <w:r w:rsidR="00C21341" w:rsidRPr="00D013A3">
        <w:rPr>
          <w:rStyle w:val="CharacterStyle2"/>
          <w:rFonts w:asciiTheme="minorHAnsi" w:hAnsiTheme="minorHAnsi" w:cstheme="minorHAnsi"/>
          <w:sz w:val="20"/>
        </w:rPr>
        <w:t xml:space="preserve">techniques </w:t>
      </w:r>
      <w:r w:rsidR="00093D7C" w:rsidRPr="00D013A3">
        <w:rPr>
          <w:rStyle w:val="CharacterStyle2"/>
          <w:rFonts w:asciiTheme="minorHAnsi" w:hAnsiTheme="minorHAnsi" w:cstheme="minorHAnsi"/>
          <w:sz w:val="20"/>
        </w:rPr>
        <w:t>sont décrites en annexe 2</w:t>
      </w:r>
      <w:r w:rsidR="00145914" w:rsidRPr="00D013A3">
        <w:rPr>
          <w:rStyle w:val="CharacterStyle2"/>
          <w:rFonts w:asciiTheme="minorHAnsi" w:hAnsiTheme="minorHAnsi" w:cstheme="minorHAnsi"/>
          <w:sz w:val="20"/>
        </w:rPr>
        <w:t xml:space="preserve">, </w:t>
      </w:r>
    </w:p>
    <w:p w14:paraId="3273B452" w14:textId="1C49DC02" w:rsidR="00B73CC0" w:rsidRPr="00D013A3" w:rsidRDefault="00673F1E" w:rsidP="00673F1E">
      <w:pPr>
        <w:pStyle w:val="Style6"/>
        <w:numPr>
          <w:ilvl w:val="0"/>
          <w:numId w:val="15"/>
        </w:numPr>
        <w:kinsoku w:val="0"/>
        <w:autoSpaceDE/>
        <w:autoSpaceDN/>
        <w:spacing w:before="120" w:line="240" w:lineRule="auto"/>
        <w:ind w:right="215"/>
        <w:jc w:val="both"/>
        <w:rPr>
          <w:rStyle w:val="CharacterStyle2"/>
          <w:rFonts w:asciiTheme="minorHAnsi" w:hAnsiTheme="minorHAnsi" w:cstheme="minorHAnsi"/>
          <w:sz w:val="20"/>
        </w:rPr>
      </w:pPr>
      <w:proofErr w:type="gramStart"/>
      <w:r w:rsidRPr="00D013A3">
        <w:rPr>
          <w:rStyle w:val="CharacterStyle2"/>
          <w:rFonts w:asciiTheme="minorHAnsi" w:hAnsiTheme="minorHAnsi" w:cstheme="minorHAnsi"/>
          <w:sz w:val="20"/>
        </w:rPr>
        <w:t>d’ordinateurs</w:t>
      </w:r>
      <w:proofErr w:type="gramEnd"/>
      <w:r w:rsidRPr="00D013A3">
        <w:rPr>
          <w:rStyle w:val="CharacterStyle2"/>
          <w:rFonts w:asciiTheme="minorHAnsi" w:hAnsiTheme="minorHAnsi" w:cstheme="minorHAnsi"/>
          <w:sz w:val="20"/>
        </w:rPr>
        <w:t xml:space="preserve"> </w:t>
      </w:r>
      <w:r w:rsidR="00145914" w:rsidRPr="00D013A3">
        <w:rPr>
          <w:rStyle w:val="CharacterStyle2"/>
          <w:rFonts w:asciiTheme="minorHAnsi" w:hAnsiTheme="minorHAnsi" w:cstheme="minorHAnsi"/>
          <w:sz w:val="20"/>
        </w:rPr>
        <w:t>portable</w:t>
      </w:r>
      <w:r w:rsidRPr="00D013A3">
        <w:rPr>
          <w:rStyle w:val="CharacterStyle2"/>
          <w:rFonts w:asciiTheme="minorHAnsi" w:hAnsiTheme="minorHAnsi" w:cstheme="minorHAnsi"/>
          <w:sz w:val="20"/>
        </w:rPr>
        <w:t>s</w:t>
      </w:r>
      <w:r w:rsidR="00145914" w:rsidRPr="00D013A3">
        <w:rPr>
          <w:rStyle w:val="CharacterStyle2"/>
          <w:rFonts w:asciiTheme="minorHAnsi" w:hAnsiTheme="minorHAnsi" w:cstheme="minorHAnsi"/>
          <w:sz w:val="20"/>
        </w:rPr>
        <w:t xml:space="preserve"> hybride</w:t>
      </w:r>
      <w:r w:rsidRPr="00D013A3">
        <w:rPr>
          <w:rStyle w:val="CharacterStyle2"/>
          <w:rFonts w:asciiTheme="minorHAnsi" w:hAnsiTheme="minorHAnsi" w:cstheme="minorHAnsi"/>
          <w:sz w:val="20"/>
        </w:rPr>
        <w:t>s</w:t>
      </w:r>
      <w:r w:rsidR="00145914" w:rsidRPr="00D013A3">
        <w:rPr>
          <w:rStyle w:val="CharacterStyle2"/>
          <w:rFonts w:asciiTheme="minorHAnsi" w:hAnsiTheme="minorHAnsi" w:cstheme="minorHAnsi"/>
          <w:sz w:val="20"/>
        </w:rPr>
        <w:t xml:space="preserve"> dont les spécifications </w:t>
      </w:r>
      <w:r w:rsidR="00C21341" w:rsidRPr="00D013A3">
        <w:rPr>
          <w:rStyle w:val="CharacterStyle2"/>
          <w:rFonts w:asciiTheme="minorHAnsi" w:hAnsiTheme="minorHAnsi" w:cstheme="minorHAnsi"/>
          <w:sz w:val="20"/>
        </w:rPr>
        <w:t xml:space="preserve">techniques </w:t>
      </w:r>
      <w:r w:rsidR="00145914" w:rsidRPr="00D013A3">
        <w:rPr>
          <w:rStyle w:val="CharacterStyle2"/>
          <w:rFonts w:asciiTheme="minorHAnsi" w:hAnsiTheme="minorHAnsi" w:cstheme="minorHAnsi"/>
          <w:sz w:val="20"/>
        </w:rPr>
        <w:t>sont décrites en annexe 3.</w:t>
      </w:r>
    </w:p>
    <w:p w14:paraId="680E83A7" w14:textId="184099B0" w:rsidR="00550FC3" w:rsidRPr="00D013A3" w:rsidRDefault="00550FC3" w:rsidP="00550FC3">
      <w:pPr>
        <w:pStyle w:val="Style6"/>
        <w:kinsoku w:val="0"/>
        <w:autoSpaceDE/>
        <w:autoSpaceDN/>
        <w:spacing w:before="120" w:line="240" w:lineRule="auto"/>
        <w:ind w:left="0" w:right="215"/>
        <w:jc w:val="both"/>
        <w:rPr>
          <w:rStyle w:val="CharacterStyle2"/>
          <w:rFonts w:asciiTheme="minorHAnsi" w:hAnsiTheme="minorHAnsi" w:cstheme="minorHAnsi"/>
          <w:sz w:val="20"/>
        </w:rPr>
      </w:pPr>
      <w:r w:rsidRPr="00D013A3">
        <w:rPr>
          <w:rStyle w:val="CharacterStyle2"/>
          <w:rFonts w:asciiTheme="minorHAnsi" w:hAnsiTheme="minorHAnsi" w:cstheme="minorHAnsi"/>
          <w:sz w:val="20"/>
        </w:rPr>
        <w:t xml:space="preserve">Les ordinateurs </w:t>
      </w:r>
      <w:r w:rsidR="00C7122C">
        <w:rPr>
          <w:rStyle w:val="CharacterStyle2"/>
          <w:rFonts w:asciiTheme="minorHAnsi" w:hAnsiTheme="minorHAnsi" w:cstheme="minorHAnsi"/>
          <w:sz w:val="20"/>
        </w:rPr>
        <w:t>p</w:t>
      </w:r>
      <w:r w:rsidRPr="00D013A3">
        <w:rPr>
          <w:rStyle w:val="CharacterStyle2"/>
          <w:rFonts w:asciiTheme="minorHAnsi" w:hAnsiTheme="minorHAnsi" w:cstheme="minorHAnsi"/>
          <w:sz w:val="20"/>
        </w:rPr>
        <w:t>o</w:t>
      </w:r>
      <w:r w:rsidR="00C7122C">
        <w:rPr>
          <w:rStyle w:val="CharacterStyle2"/>
          <w:rFonts w:asciiTheme="minorHAnsi" w:hAnsiTheme="minorHAnsi" w:cstheme="minorHAnsi"/>
          <w:sz w:val="20"/>
        </w:rPr>
        <w:t>r</w:t>
      </w:r>
      <w:r w:rsidRPr="00D013A3">
        <w:rPr>
          <w:rStyle w:val="CharacterStyle2"/>
          <w:rFonts w:asciiTheme="minorHAnsi" w:hAnsiTheme="minorHAnsi" w:cstheme="minorHAnsi"/>
          <w:sz w:val="20"/>
        </w:rPr>
        <w:t>tables proposés doivent respecter les caractéristiques mentionnées dans les grilles techniques en annexe 1, 2 et 3 du présent CCTP, qui sont à compléter par le soumissionnaire.</w:t>
      </w:r>
    </w:p>
    <w:p w14:paraId="1BD97BB8" w14:textId="77777777" w:rsidR="00684DE9" w:rsidRPr="00D013A3" w:rsidRDefault="00684DE9" w:rsidP="004C1742">
      <w:pPr>
        <w:pStyle w:val="Style6"/>
        <w:kinsoku w:val="0"/>
        <w:autoSpaceDE/>
        <w:autoSpaceDN/>
        <w:spacing w:before="120" w:line="240" w:lineRule="auto"/>
        <w:ind w:left="0" w:right="215"/>
        <w:jc w:val="both"/>
        <w:rPr>
          <w:rStyle w:val="CharacterStyle2"/>
          <w:rFonts w:asciiTheme="minorHAnsi" w:hAnsiTheme="minorHAnsi" w:cstheme="minorHAnsi"/>
          <w:color w:val="FF0000"/>
          <w:sz w:val="20"/>
        </w:rPr>
      </w:pPr>
      <w:r w:rsidRPr="00D013A3">
        <w:rPr>
          <w:rStyle w:val="CharacterStyle2"/>
          <w:rFonts w:asciiTheme="minorHAnsi" w:hAnsiTheme="minorHAnsi" w:cstheme="minorHAnsi"/>
          <w:sz w:val="20"/>
        </w:rPr>
        <w:t xml:space="preserve">Le lecteur carte à puce intégré doit </w:t>
      </w:r>
      <w:r w:rsidR="001B70E2" w:rsidRPr="00D013A3">
        <w:rPr>
          <w:rStyle w:val="CharacterStyle2"/>
          <w:rFonts w:asciiTheme="minorHAnsi" w:hAnsiTheme="minorHAnsi" w:cstheme="minorHAnsi"/>
          <w:sz w:val="20"/>
        </w:rPr>
        <w:t>être présent</w:t>
      </w:r>
      <w:r w:rsidRPr="00D013A3">
        <w:rPr>
          <w:rStyle w:val="CharacterStyle2"/>
          <w:rFonts w:asciiTheme="minorHAnsi" w:hAnsiTheme="minorHAnsi" w:cstheme="minorHAnsi"/>
          <w:sz w:val="20"/>
        </w:rPr>
        <w:t xml:space="preserve"> pour les </w:t>
      </w:r>
      <w:r w:rsidR="00E54BC9" w:rsidRPr="00D013A3">
        <w:rPr>
          <w:rStyle w:val="CharacterStyle2"/>
          <w:rFonts w:asciiTheme="minorHAnsi" w:hAnsiTheme="minorHAnsi" w:cstheme="minorHAnsi"/>
          <w:sz w:val="20"/>
        </w:rPr>
        <w:t>3</w:t>
      </w:r>
      <w:r w:rsidRPr="00D013A3">
        <w:rPr>
          <w:rStyle w:val="CharacterStyle2"/>
          <w:rFonts w:asciiTheme="minorHAnsi" w:hAnsiTheme="minorHAnsi" w:cstheme="minorHAnsi"/>
          <w:sz w:val="20"/>
        </w:rPr>
        <w:t xml:space="preserve"> configurations </w:t>
      </w:r>
      <w:proofErr w:type="gramStart"/>
      <w:r w:rsidR="00E54BC9" w:rsidRPr="00D013A3">
        <w:rPr>
          <w:rStyle w:val="CharacterStyle2"/>
          <w:rFonts w:asciiTheme="minorHAnsi" w:hAnsiTheme="minorHAnsi" w:cstheme="minorHAnsi"/>
          <w:sz w:val="20"/>
        </w:rPr>
        <w:t xml:space="preserve">du </w:t>
      </w:r>
      <w:r w:rsidR="006F1078" w:rsidRPr="00D013A3">
        <w:rPr>
          <w:rStyle w:val="CharacterStyle2"/>
          <w:rFonts w:asciiTheme="minorHAnsi" w:hAnsiTheme="minorHAnsi" w:cstheme="minorHAnsi"/>
          <w:sz w:val="20"/>
        </w:rPr>
        <w:t>ordinateur</w:t>
      </w:r>
      <w:proofErr w:type="gramEnd"/>
      <w:r w:rsidR="00E54BC9" w:rsidRPr="00D013A3">
        <w:rPr>
          <w:rStyle w:val="CharacterStyle2"/>
          <w:rFonts w:asciiTheme="minorHAnsi" w:hAnsiTheme="minorHAnsi" w:cstheme="minorHAnsi"/>
          <w:sz w:val="20"/>
        </w:rPr>
        <w:t xml:space="preserve"> portable standard,</w:t>
      </w:r>
      <w:r w:rsidR="00145914" w:rsidRPr="00D013A3">
        <w:rPr>
          <w:rStyle w:val="CharacterStyle2"/>
          <w:rFonts w:asciiTheme="minorHAnsi" w:hAnsiTheme="minorHAnsi" w:cstheme="minorHAnsi"/>
          <w:sz w:val="20"/>
        </w:rPr>
        <w:t xml:space="preserve"> évolué</w:t>
      </w:r>
      <w:r w:rsidR="00E54BC9" w:rsidRPr="00D013A3">
        <w:rPr>
          <w:rStyle w:val="CharacterStyle2"/>
          <w:rFonts w:asciiTheme="minorHAnsi" w:hAnsiTheme="minorHAnsi" w:cstheme="minorHAnsi"/>
          <w:sz w:val="20"/>
        </w:rPr>
        <w:t xml:space="preserve"> et hybride</w:t>
      </w:r>
      <w:r w:rsidR="00145914" w:rsidRPr="00D013A3">
        <w:rPr>
          <w:rStyle w:val="CharacterStyle2"/>
          <w:rFonts w:asciiTheme="minorHAnsi" w:hAnsiTheme="minorHAnsi" w:cstheme="minorHAnsi"/>
          <w:sz w:val="20"/>
        </w:rPr>
        <w:t>.</w:t>
      </w:r>
    </w:p>
    <w:p w14:paraId="016BF1BA" w14:textId="77777777" w:rsidR="002021E8" w:rsidRPr="00D013A3" w:rsidRDefault="002021E8" w:rsidP="002021E8">
      <w:pPr>
        <w:pStyle w:val="Style6"/>
        <w:kinsoku w:val="0"/>
        <w:autoSpaceDE/>
        <w:autoSpaceDN/>
        <w:spacing w:before="120" w:line="240" w:lineRule="auto"/>
        <w:ind w:left="0" w:right="215"/>
        <w:jc w:val="both"/>
        <w:rPr>
          <w:rStyle w:val="CharacterStyle2"/>
          <w:rFonts w:asciiTheme="minorHAnsi" w:hAnsiTheme="minorHAnsi" w:cstheme="minorHAnsi"/>
          <w:sz w:val="20"/>
        </w:rPr>
      </w:pPr>
      <w:r w:rsidRPr="00D013A3">
        <w:rPr>
          <w:rStyle w:val="CharacterStyle2"/>
          <w:rFonts w:asciiTheme="minorHAnsi" w:hAnsiTheme="minorHAnsi" w:cstheme="minorHAnsi"/>
          <w:sz w:val="20"/>
        </w:rPr>
        <w:t>La liste des composants et accessoires doit être présente dans la HCL (Hardware Compatibility List) pour Windows 11.</w:t>
      </w:r>
    </w:p>
    <w:p w14:paraId="1CAFD982" w14:textId="11E5EEC8" w:rsidR="00337162" w:rsidRPr="00D013A3" w:rsidRDefault="00D63E6A" w:rsidP="004C1742">
      <w:pPr>
        <w:pStyle w:val="Style6"/>
        <w:kinsoku w:val="0"/>
        <w:autoSpaceDE/>
        <w:autoSpaceDN/>
        <w:spacing w:before="120" w:line="240" w:lineRule="auto"/>
        <w:ind w:left="0" w:right="215"/>
        <w:jc w:val="both"/>
        <w:rPr>
          <w:rStyle w:val="CharacterStyle2"/>
          <w:rFonts w:asciiTheme="minorHAnsi" w:hAnsiTheme="minorHAnsi" w:cstheme="minorHAnsi"/>
          <w:sz w:val="20"/>
        </w:rPr>
      </w:pPr>
      <w:r w:rsidRPr="00D013A3">
        <w:rPr>
          <w:rStyle w:val="CharacterStyle2"/>
          <w:rFonts w:asciiTheme="minorHAnsi" w:hAnsiTheme="minorHAnsi" w:cstheme="minorHAnsi"/>
          <w:sz w:val="20"/>
        </w:rPr>
        <w:t>L</w:t>
      </w:r>
      <w:r w:rsidR="00433A34" w:rsidRPr="00D013A3">
        <w:rPr>
          <w:rStyle w:val="CharacterStyle2"/>
          <w:rFonts w:asciiTheme="minorHAnsi" w:hAnsiTheme="minorHAnsi" w:cstheme="minorHAnsi"/>
          <w:sz w:val="20"/>
        </w:rPr>
        <w:t>’</w:t>
      </w:r>
      <w:r w:rsidRPr="00D013A3">
        <w:rPr>
          <w:rStyle w:val="CharacterStyle2"/>
          <w:rFonts w:asciiTheme="minorHAnsi" w:hAnsiTheme="minorHAnsi" w:cstheme="minorHAnsi"/>
          <w:sz w:val="20"/>
        </w:rPr>
        <w:t>offre</w:t>
      </w:r>
      <w:r w:rsidR="00433A34" w:rsidRPr="00D013A3">
        <w:rPr>
          <w:rStyle w:val="CharacterStyle2"/>
          <w:rFonts w:asciiTheme="minorHAnsi" w:hAnsiTheme="minorHAnsi" w:cstheme="minorHAnsi"/>
          <w:sz w:val="20"/>
        </w:rPr>
        <w:t xml:space="preserve"> du </w:t>
      </w:r>
      <w:r w:rsidR="004A62AF" w:rsidRPr="00D013A3">
        <w:rPr>
          <w:rStyle w:val="CharacterStyle2"/>
          <w:rFonts w:asciiTheme="minorHAnsi" w:hAnsiTheme="minorHAnsi" w:cstheme="minorHAnsi"/>
          <w:sz w:val="20"/>
        </w:rPr>
        <w:t>Titulaire</w:t>
      </w:r>
      <w:r w:rsidR="00B73CC0" w:rsidRPr="00D013A3">
        <w:rPr>
          <w:rStyle w:val="CharacterStyle2"/>
          <w:rFonts w:asciiTheme="minorHAnsi" w:hAnsiTheme="minorHAnsi" w:cstheme="minorHAnsi"/>
          <w:sz w:val="20"/>
        </w:rPr>
        <w:t xml:space="preserve"> doit être accompagnée</w:t>
      </w:r>
      <w:r w:rsidR="00550FC3">
        <w:rPr>
          <w:rStyle w:val="CharacterStyle2"/>
          <w:rFonts w:asciiTheme="minorHAnsi" w:hAnsiTheme="minorHAnsi" w:cstheme="minorHAnsi"/>
          <w:sz w:val="20"/>
        </w:rPr>
        <w:t> :</w:t>
      </w:r>
    </w:p>
    <w:p w14:paraId="213817F9" w14:textId="4DFEFA08" w:rsidR="00337162" w:rsidRPr="00D013A3" w:rsidRDefault="00B73CC0" w:rsidP="00337162">
      <w:pPr>
        <w:pStyle w:val="Style6"/>
        <w:numPr>
          <w:ilvl w:val="0"/>
          <w:numId w:val="15"/>
        </w:numPr>
        <w:kinsoku w:val="0"/>
        <w:autoSpaceDE/>
        <w:autoSpaceDN/>
        <w:spacing w:before="120" w:line="240" w:lineRule="auto"/>
        <w:ind w:right="215"/>
        <w:jc w:val="both"/>
        <w:rPr>
          <w:rStyle w:val="CharacterStyle2"/>
          <w:rFonts w:asciiTheme="minorHAnsi" w:hAnsiTheme="minorHAnsi" w:cstheme="minorHAnsi"/>
          <w:sz w:val="20"/>
        </w:rPr>
      </w:pPr>
      <w:proofErr w:type="gramStart"/>
      <w:r w:rsidRPr="00D013A3">
        <w:rPr>
          <w:rStyle w:val="CharacterStyle2"/>
          <w:rFonts w:asciiTheme="minorHAnsi" w:hAnsiTheme="minorHAnsi" w:cstheme="minorHAnsi"/>
          <w:sz w:val="20"/>
        </w:rPr>
        <w:t>du</w:t>
      </w:r>
      <w:proofErr w:type="gramEnd"/>
      <w:r w:rsidRPr="00D013A3">
        <w:rPr>
          <w:rStyle w:val="CharacterStyle2"/>
          <w:rFonts w:asciiTheme="minorHAnsi" w:hAnsiTheme="minorHAnsi" w:cstheme="minorHAnsi"/>
          <w:sz w:val="20"/>
        </w:rPr>
        <w:t xml:space="preserve"> </w:t>
      </w:r>
      <w:r w:rsidR="00D63E6A" w:rsidRPr="00D013A3">
        <w:rPr>
          <w:rStyle w:val="CharacterStyle2"/>
          <w:rFonts w:asciiTheme="minorHAnsi" w:hAnsiTheme="minorHAnsi" w:cstheme="minorHAnsi"/>
          <w:sz w:val="20"/>
        </w:rPr>
        <w:t xml:space="preserve">fichier de résultats du </w:t>
      </w:r>
      <w:proofErr w:type="spellStart"/>
      <w:r w:rsidR="00D63E6A" w:rsidRPr="00D013A3">
        <w:rPr>
          <w:rStyle w:val="CharacterStyle2"/>
          <w:rFonts w:asciiTheme="minorHAnsi" w:hAnsiTheme="minorHAnsi" w:cstheme="minorHAnsi"/>
          <w:sz w:val="20"/>
        </w:rPr>
        <w:t>bench</w:t>
      </w:r>
      <w:proofErr w:type="spellEnd"/>
      <w:r w:rsidR="00D63E6A" w:rsidRPr="00D013A3">
        <w:rPr>
          <w:rStyle w:val="CharacterStyle2"/>
          <w:rFonts w:asciiTheme="minorHAnsi" w:hAnsiTheme="minorHAnsi" w:cstheme="minorHAnsi"/>
          <w:sz w:val="20"/>
        </w:rPr>
        <w:t xml:space="preserve"> PASSMARK</w:t>
      </w:r>
      <w:r w:rsidRPr="00D013A3">
        <w:rPr>
          <w:rStyle w:val="CharacterStyle2"/>
          <w:rFonts w:asciiTheme="minorHAnsi" w:hAnsiTheme="minorHAnsi" w:cstheme="minorHAnsi"/>
          <w:sz w:val="20"/>
        </w:rPr>
        <w:t xml:space="preserve"> de chaque </w:t>
      </w:r>
      <w:r w:rsidR="006F1078" w:rsidRPr="00D013A3">
        <w:rPr>
          <w:rStyle w:val="CharacterStyle2"/>
          <w:rFonts w:asciiTheme="minorHAnsi" w:hAnsiTheme="minorHAnsi" w:cstheme="minorHAnsi"/>
          <w:sz w:val="20"/>
        </w:rPr>
        <w:t>ordinateur</w:t>
      </w:r>
      <w:r w:rsidRPr="00D013A3">
        <w:rPr>
          <w:rStyle w:val="CharacterStyle2"/>
          <w:rFonts w:asciiTheme="minorHAnsi" w:hAnsiTheme="minorHAnsi" w:cstheme="minorHAnsi"/>
          <w:sz w:val="20"/>
        </w:rPr>
        <w:t xml:space="preserve"> </w:t>
      </w:r>
      <w:r w:rsidR="00480114">
        <w:rPr>
          <w:rStyle w:val="CharacterStyle2"/>
          <w:rFonts w:asciiTheme="minorHAnsi" w:hAnsiTheme="minorHAnsi" w:cstheme="minorHAnsi"/>
          <w:sz w:val="20"/>
        </w:rPr>
        <w:t xml:space="preserve">portable </w:t>
      </w:r>
      <w:r w:rsidRPr="00D013A3">
        <w:rPr>
          <w:rStyle w:val="CharacterStyle2"/>
          <w:rFonts w:asciiTheme="minorHAnsi" w:hAnsiTheme="minorHAnsi" w:cstheme="minorHAnsi"/>
          <w:sz w:val="20"/>
        </w:rPr>
        <w:t>proposé</w:t>
      </w:r>
      <w:r w:rsidR="00337162" w:rsidRPr="00D013A3">
        <w:rPr>
          <w:rStyle w:val="CharacterStyle2"/>
          <w:rFonts w:asciiTheme="minorHAnsi" w:hAnsiTheme="minorHAnsi" w:cstheme="minorHAnsi"/>
          <w:sz w:val="20"/>
        </w:rPr>
        <w:t>,</w:t>
      </w:r>
    </w:p>
    <w:p w14:paraId="15F968D5" w14:textId="77777777" w:rsidR="00DB3864" w:rsidRDefault="00C7122C" w:rsidP="00DB3864">
      <w:pPr>
        <w:pStyle w:val="Style6"/>
        <w:numPr>
          <w:ilvl w:val="0"/>
          <w:numId w:val="15"/>
        </w:numPr>
        <w:kinsoku w:val="0"/>
        <w:autoSpaceDE/>
        <w:autoSpaceDN/>
        <w:spacing w:before="120" w:line="240" w:lineRule="auto"/>
        <w:ind w:right="215"/>
        <w:jc w:val="both"/>
        <w:rPr>
          <w:rStyle w:val="CharacterStyle2"/>
          <w:rFonts w:asciiTheme="minorHAnsi" w:hAnsiTheme="minorHAnsi" w:cstheme="minorHAnsi"/>
          <w:sz w:val="20"/>
        </w:rPr>
      </w:pPr>
      <w:proofErr w:type="gramStart"/>
      <w:r>
        <w:rPr>
          <w:rStyle w:val="CharacterStyle2"/>
          <w:rFonts w:asciiTheme="minorHAnsi" w:hAnsiTheme="minorHAnsi" w:cstheme="minorHAnsi"/>
          <w:sz w:val="20"/>
        </w:rPr>
        <w:t>du</w:t>
      </w:r>
      <w:proofErr w:type="gramEnd"/>
      <w:r>
        <w:rPr>
          <w:rStyle w:val="CharacterStyle2"/>
          <w:rFonts w:asciiTheme="minorHAnsi" w:hAnsiTheme="minorHAnsi" w:cstheme="minorHAnsi"/>
          <w:sz w:val="20"/>
        </w:rPr>
        <w:t xml:space="preserve"> fichier de résultats de l’</w:t>
      </w:r>
      <w:r w:rsidR="00550FC3">
        <w:rPr>
          <w:rStyle w:val="CharacterStyle2"/>
          <w:rFonts w:asciiTheme="minorHAnsi" w:hAnsiTheme="minorHAnsi" w:cstheme="minorHAnsi"/>
          <w:sz w:val="20"/>
        </w:rPr>
        <w:t xml:space="preserve">ordinateur </w:t>
      </w:r>
      <w:r w:rsidR="006F1078" w:rsidRPr="00D013A3">
        <w:rPr>
          <w:rStyle w:val="CharacterStyle2"/>
          <w:rFonts w:asciiTheme="minorHAnsi" w:hAnsiTheme="minorHAnsi" w:cstheme="minorHAnsi"/>
          <w:sz w:val="20"/>
        </w:rPr>
        <w:t>PC</w:t>
      </w:r>
      <w:r w:rsidR="007B474B" w:rsidRPr="00D013A3">
        <w:rPr>
          <w:rStyle w:val="CharacterStyle2"/>
          <w:rFonts w:asciiTheme="minorHAnsi" w:hAnsiTheme="minorHAnsi" w:cstheme="minorHAnsi"/>
          <w:sz w:val="20"/>
        </w:rPr>
        <w:t xml:space="preserve">F (Product </w:t>
      </w:r>
      <w:proofErr w:type="spellStart"/>
      <w:r w:rsidR="007B474B" w:rsidRPr="00D013A3">
        <w:rPr>
          <w:rStyle w:val="CharacterStyle2"/>
          <w:rFonts w:asciiTheme="minorHAnsi" w:hAnsiTheme="minorHAnsi" w:cstheme="minorHAnsi"/>
          <w:sz w:val="20"/>
        </w:rPr>
        <w:t>Carbon</w:t>
      </w:r>
      <w:proofErr w:type="spellEnd"/>
      <w:r w:rsidR="007B474B" w:rsidRPr="00D013A3">
        <w:rPr>
          <w:rStyle w:val="CharacterStyle2"/>
          <w:rFonts w:asciiTheme="minorHAnsi" w:hAnsiTheme="minorHAnsi" w:cstheme="minorHAnsi"/>
          <w:sz w:val="20"/>
        </w:rPr>
        <w:t xml:space="preserve"> </w:t>
      </w:r>
      <w:proofErr w:type="spellStart"/>
      <w:r w:rsidR="007B474B" w:rsidRPr="00D013A3">
        <w:rPr>
          <w:rStyle w:val="CharacterStyle2"/>
          <w:rFonts w:asciiTheme="minorHAnsi" w:hAnsiTheme="minorHAnsi" w:cstheme="minorHAnsi"/>
          <w:sz w:val="20"/>
        </w:rPr>
        <w:t>Footprint</w:t>
      </w:r>
      <w:proofErr w:type="spellEnd"/>
      <w:r w:rsidR="007B474B" w:rsidRPr="00D013A3">
        <w:rPr>
          <w:rStyle w:val="CharacterStyle2"/>
          <w:rFonts w:asciiTheme="minorHAnsi" w:hAnsiTheme="minorHAnsi" w:cstheme="minorHAnsi"/>
          <w:sz w:val="20"/>
        </w:rPr>
        <w:t xml:space="preserve">) de chaque </w:t>
      </w:r>
      <w:r w:rsidR="006F1078" w:rsidRPr="00D013A3">
        <w:rPr>
          <w:rStyle w:val="CharacterStyle2"/>
          <w:rFonts w:asciiTheme="minorHAnsi" w:hAnsiTheme="minorHAnsi" w:cstheme="minorHAnsi"/>
          <w:sz w:val="20"/>
        </w:rPr>
        <w:t>ordinateur</w:t>
      </w:r>
      <w:r w:rsidR="00480114">
        <w:rPr>
          <w:rStyle w:val="CharacterStyle2"/>
          <w:rFonts w:asciiTheme="minorHAnsi" w:hAnsiTheme="minorHAnsi" w:cstheme="minorHAnsi"/>
          <w:sz w:val="20"/>
        </w:rPr>
        <w:t xml:space="preserve"> portable</w:t>
      </w:r>
      <w:r w:rsidR="00DB3864">
        <w:rPr>
          <w:rStyle w:val="CharacterStyle2"/>
          <w:rFonts w:asciiTheme="minorHAnsi" w:hAnsiTheme="minorHAnsi" w:cstheme="minorHAnsi"/>
          <w:sz w:val="20"/>
        </w:rPr>
        <w:t xml:space="preserve"> proposé,</w:t>
      </w:r>
    </w:p>
    <w:p w14:paraId="71640FC8" w14:textId="0D91305F" w:rsidR="00DB3864" w:rsidRPr="00DB3864" w:rsidRDefault="00E14411" w:rsidP="00DB3864">
      <w:pPr>
        <w:pStyle w:val="Style6"/>
        <w:numPr>
          <w:ilvl w:val="0"/>
          <w:numId w:val="15"/>
        </w:numPr>
        <w:kinsoku w:val="0"/>
        <w:autoSpaceDE/>
        <w:autoSpaceDN/>
        <w:spacing w:before="120" w:line="240" w:lineRule="auto"/>
        <w:ind w:right="215"/>
        <w:jc w:val="both"/>
        <w:rPr>
          <w:rFonts w:asciiTheme="minorHAnsi" w:hAnsiTheme="minorHAnsi" w:cstheme="minorHAnsi"/>
        </w:rPr>
      </w:pPr>
      <w:r w:rsidRPr="00DB3864">
        <w:rPr>
          <w:rStyle w:val="CharacterStyle2"/>
          <w:rFonts w:asciiTheme="minorHAnsi" w:hAnsiTheme="minorHAnsi" w:cstheme="minorHAnsi"/>
          <w:sz w:val="20"/>
        </w:rPr>
        <w:t>des i</w:t>
      </w:r>
      <w:r w:rsidR="00E20AAE" w:rsidRPr="00DB3864">
        <w:rPr>
          <w:rStyle w:val="CharacterStyle2"/>
          <w:rFonts w:asciiTheme="minorHAnsi" w:hAnsiTheme="minorHAnsi" w:cstheme="minorHAnsi"/>
          <w:sz w:val="20"/>
        </w:rPr>
        <w:t xml:space="preserve">nformations du data modèle </w:t>
      </w:r>
      <w:proofErr w:type="spellStart"/>
      <w:r w:rsidR="00E20AAE" w:rsidRPr="00DB3864">
        <w:rPr>
          <w:rStyle w:val="CharacterStyle2"/>
          <w:rFonts w:asciiTheme="minorHAnsi" w:hAnsiTheme="minorHAnsi" w:cstheme="minorHAnsi"/>
          <w:sz w:val="20"/>
        </w:rPr>
        <w:t>sopht</w:t>
      </w:r>
      <w:proofErr w:type="spellEnd"/>
      <w:r w:rsidR="00E20AAE" w:rsidRPr="00DB3864">
        <w:rPr>
          <w:rStyle w:val="CharacterStyle2"/>
          <w:rFonts w:asciiTheme="minorHAnsi" w:hAnsiTheme="minorHAnsi" w:cstheme="minorHAnsi"/>
          <w:sz w:val="20"/>
        </w:rPr>
        <w:t xml:space="preserve"> relatives à chaque ordinateur portable proposé </w:t>
      </w:r>
      <w:r w:rsidR="00E20AAE" w:rsidRPr="00DB3864">
        <w:rPr>
          <w:rFonts w:asciiTheme="minorHAnsi" w:hAnsiTheme="minorHAnsi" w:cstheme="minorHAnsi"/>
          <w:i/>
        </w:rPr>
        <w:t xml:space="preserve"> </w:t>
      </w:r>
      <w:r w:rsidR="00E20AAE" w:rsidRPr="00DB3864">
        <w:rPr>
          <w:rFonts w:asciiTheme="minorHAnsi" w:hAnsiTheme="minorHAnsi" w:cstheme="minorHAnsi"/>
          <w:i/>
          <w:color w:val="FF0000"/>
        </w:rPr>
        <w:t>(</w:t>
      </w:r>
      <w:hyperlink r:id="rId17" w:history="1">
        <w:r w:rsidR="00E20AAE" w:rsidRPr="00DB3864">
          <w:rPr>
            <w:rStyle w:val="Lienhypertexte"/>
            <w:rFonts w:asciiTheme="minorHAnsi" w:hAnsiTheme="minorHAnsi" w:cstheme="minorHAnsi"/>
            <w:i/>
            <w:color w:val="FF0000"/>
          </w:rPr>
          <w:t>https://sopht.notion.site/CSV-Import-Inventaire-Mat-riel-144eb7e7075846c5bcc9b53e4bdd938a</w:t>
        </w:r>
      </w:hyperlink>
      <w:r w:rsidR="00E20AAE" w:rsidRPr="00DB3864">
        <w:rPr>
          <w:rFonts w:asciiTheme="minorHAnsi" w:hAnsiTheme="minorHAnsi" w:cstheme="minorHAnsi"/>
          <w:i/>
          <w:color w:val="FF0000"/>
        </w:rPr>
        <w:t>)</w:t>
      </w:r>
      <w:bookmarkStart w:id="10" w:name="_Toc292272656"/>
      <w:bookmarkStart w:id="11" w:name="_Toc188458308"/>
      <w:bookmarkEnd w:id="9"/>
    </w:p>
    <w:p w14:paraId="78A8AD00" w14:textId="70B1D5CD" w:rsidR="00D5691E" w:rsidRPr="00D013A3" w:rsidRDefault="00D5691E"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r w:rsidRPr="00D013A3">
        <w:rPr>
          <w:rFonts w:asciiTheme="minorHAnsi" w:eastAsiaTheme="majorEastAsia" w:hAnsiTheme="minorHAnsi" w:cstheme="minorHAnsi"/>
          <w:color w:val="365F91" w:themeColor="accent1" w:themeShade="BF"/>
          <w:kern w:val="0"/>
          <w:sz w:val="20"/>
          <w:szCs w:val="20"/>
        </w:rPr>
        <w:t>1.</w:t>
      </w:r>
      <w:r w:rsidR="008C3454" w:rsidRPr="00D013A3">
        <w:rPr>
          <w:rFonts w:asciiTheme="minorHAnsi" w:eastAsiaTheme="majorEastAsia" w:hAnsiTheme="minorHAnsi" w:cstheme="minorHAnsi"/>
          <w:color w:val="365F91" w:themeColor="accent1" w:themeShade="BF"/>
          <w:kern w:val="0"/>
          <w:sz w:val="20"/>
          <w:szCs w:val="20"/>
        </w:rPr>
        <w:t>2</w:t>
      </w:r>
      <w:r w:rsidRPr="00D013A3">
        <w:rPr>
          <w:rFonts w:asciiTheme="minorHAnsi" w:eastAsiaTheme="majorEastAsia" w:hAnsiTheme="minorHAnsi" w:cstheme="minorHAnsi"/>
          <w:color w:val="365F91" w:themeColor="accent1" w:themeShade="BF"/>
          <w:kern w:val="0"/>
          <w:sz w:val="20"/>
          <w:szCs w:val="20"/>
        </w:rPr>
        <w:t xml:space="preserve"> SPECIFICATIONS </w:t>
      </w:r>
      <w:r w:rsidR="005E0E8A" w:rsidRPr="00D013A3">
        <w:rPr>
          <w:rFonts w:asciiTheme="minorHAnsi" w:eastAsiaTheme="majorEastAsia" w:hAnsiTheme="minorHAnsi" w:cstheme="minorHAnsi"/>
          <w:color w:val="365F91" w:themeColor="accent1" w:themeShade="BF"/>
          <w:kern w:val="0"/>
          <w:sz w:val="20"/>
          <w:szCs w:val="20"/>
        </w:rPr>
        <w:t xml:space="preserve">TECHNIQUES </w:t>
      </w:r>
      <w:r w:rsidRPr="00D013A3">
        <w:rPr>
          <w:rFonts w:asciiTheme="minorHAnsi" w:eastAsiaTheme="majorEastAsia" w:hAnsiTheme="minorHAnsi" w:cstheme="minorHAnsi"/>
          <w:color w:val="365F91" w:themeColor="accent1" w:themeShade="BF"/>
          <w:kern w:val="0"/>
          <w:sz w:val="20"/>
          <w:szCs w:val="20"/>
        </w:rPr>
        <w:t>ENVIRONNEMENTALES</w:t>
      </w:r>
      <w:bookmarkEnd w:id="10"/>
      <w:bookmarkEnd w:id="11"/>
      <w:r w:rsidRPr="00D013A3">
        <w:rPr>
          <w:rFonts w:asciiTheme="minorHAnsi" w:eastAsiaTheme="majorEastAsia" w:hAnsiTheme="minorHAnsi" w:cstheme="minorHAnsi"/>
          <w:color w:val="365F91" w:themeColor="accent1" w:themeShade="BF"/>
          <w:kern w:val="0"/>
          <w:sz w:val="20"/>
          <w:szCs w:val="20"/>
        </w:rPr>
        <w:t xml:space="preserve"> </w:t>
      </w:r>
    </w:p>
    <w:p w14:paraId="7A01C1E5" w14:textId="7EACB03E" w:rsidR="00D10942" w:rsidRPr="00D013A3" w:rsidRDefault="00D5691E" w:rsidP="004C1742">
      <w:pPr>
        <w:pStyle w:val="Titre3"/>
        <w:ind w:left="720"/>
        <w:rPr>
          <w:rFonts w:asciiTheme="minorHAnsi" w:hAnsiTheme="minorHAnsi" w:cstheme="minorHAnsi"/>
          <w:sz w:val="20"/>
          <w:szCs w:val="20"/>
        </w:rPr>
      </w:pPr>
      <w:bookmarkStart w:id="12" w:name="_Toc188458309"/>
      <w:r w:rsidRPr="00D013A3">
        <w:rPr>
          <w:rFonts w:asciiTheme="minorHAnsi" w:hAnsiTheme="minorHAnsi" w:cstheme="minorHAnsi"/>
          <w:sz w:val="20"/>
          <w:szCs w:val="20"/>
        </w:rPr>
        <w:t>1.</w:t>
      </w:r>
      <w:r w:rsidR="008C3454" w:rsidRPr="00D013A3">
        <w:rPr>
          <w:rFonts w:asciiTheme="minorHAnsi" w:hAnsiTheme="minorHAnsi" w:cstheme="minorHAnsi"/>
          <w:sz w:val="20"/>
          <w:szCs w:val="20"/>
        </w:rPr>
        <w:t>2</w:t>
      </w:r>
      <w:r w:rsidR="00DF2641" w:rsidRPr="00D013A3">
        <w:rPr>
          <w:rFonts w:asciiTheme="minorHAnsi" w:hAnsiTheme="minorHAnsi" w:cstheme="minorHAnsi"/>
          <w:sz w:val="20"/>
          <w:szCs w:val="20"/>
        </w:rPr>
        <w:t>.1 La c</w:t>
      </w:r>
      <w:r w:rsidR="00D10942" w:rsidRPr="00D013A3">
        <w:rPr>
          <w:rFonts w:asciiTheme="minorHAnsi" w:hAnsiTheme="minorHAnsi" w:cstheme="minorHAnsi"/>
          <w:sz w:val="20"/>
          <w:szCs w:val="20"/>
        </w:rPr>
        <w:t>onsommation électrique</w:t>
      </w:r>
      <w:bookmarkEnd w:id="12"/>
    </w:p>
    <w:p w14:paraId="307879C9" w14:textId="77777777" w:rsidR="009D7A3F" w:rsidRPr="00D013A3" w:rsidRDefault="009D7A3F" w:rsidP="004C1742">
      <w:pPr>
        <w:tabs>
          <w:tab w:val="left" w:pos="1560"/>
        </w:tabs>
        <w:spacing w:before="120"/>
        <w:ind w:right="215"/>
        <w:jc w:val="both"/>
        <w:rPr>
          <w:rFonts w:asciiTheme="minorHAnsi" w:hAnsiTheme="minorHAnsi" w:cstheme="minorHAnsi"/>
          <w:sz w:val="20"/>
          <w:szCs w:val="20"/>
        </w:rPr>
      </w:pPr>
      <w:r w:rsidRPr="00D013A3">
        <w:rPr>
          <w:rFonts w:asciiTheme="minorHAnsi" w:hAnsiTheme="minorHAnsi" w:cstheme="minorHAnsi"/>
          <w:sz w:val="20"/>
          <w:szCs w:val="20"/>
        </w:rPr>
        <w:t xml:space="preserve">La consommation électrique du matériel proposé doit être précisée et </w:t>
      </w:r>
      <w:r w:rsidR="00896FD8" w:rsidRPr="00D013A3">
        <w:rPr>
          <w:rFonts w:asciiTheme="minorHAnsi" w:hAnsiTheme="minorHAnsi" w:cstheme="minorHAnsi"/>
          <w:sz w:val="20"/>
          <w:szCs w:val="20"/>
        </w:rPr>
        <w:t>répondre</w:t>
      </w:r>
      <w:r w:rsidRPr="00D013A3">
        <w:rPr>
          <w:rFonts w:asciiTheme="minorHAnsi" w:hAnsiTheme="minorHAnsi" w:cstheme="minorHAnsi"/>
          <w:sz w:val="20"/>
          <w:szCs w:val="20"/>
        </w:rPr>
        <w:t xml:space="preserve"> au label</w:t>
      </w:r>
      <w:r w:rsidRPr="00D013A3">
        <w:rPr>
          <w:rFonts w:asciiTheme="minorHAnsi" w:hAnsiTheme="minorHAnsi" w:cstheme="minorHAnsi"/>
          <w:color w:val="FF0000"/>
          <w:sz w:val="20"/>
          <w:szCs w:val="20"/>
        </w:rPr>
        <w:t xml:space="preserve"> </w:t>
      </w:r>
      <w:r w:rsidRPr="00D013A3">
        <w:rPr>
          <w:rFonts w:asciiTheme="minorHAnsi" w:hAnsiTheme="minorHAnsi" w:cstheme="minorHAnsi"/>
          <w:sz w:val="20"/>
          <w:szCs w:val="20"/>
        </w:rPr>
        <w:t>« </w:t>
      </w:r>
      <w:r w:rsidRPr="00D013A3">
        <w:rPr>
          <w:rFonts w:asciiTheme="minorHAnsi" w:hAnsiTheme="minorHAnsi" w:cstheme="minorHAnsi"/>
          <w:b/>
          <w:sz w:val="20"/>
          <w:szCs w:val="20"/>
        </w:rPr>
        <w:t xml:space="preserve">ENERGY STAR </w:t>
      </w:r>
      <w:r w:rsidR="00E54BC9" w:rsidRPr="00D013A3">
        <w:rPr>
          <w:rFonts w:asciiTheme="minorHAnsi" w:hAnsiTheme="minorHAnsi" w:cstheme="minorHAnsi"/>
          <w:b/>
          <w:sz w:val="20"/>
          <w:szCs w:val="20"/>
        </w:rPr>
        <w:t>8</w:t>
      </w:r>
      <w:r w:rsidRPr="00D013A3">
        <w:rPr>
          <w:rFonts w:asciiTheme="minorHAnsi" w:hAnsiTheme="minorHAnsi" w:cstheme="minorHAnsi"/>
          <w:b/>
          <w:sz w:val="20"/>
          <w:szCs w:val="20"/>
        </w:rPr>
        <w:t>.</w:t>
      </w:r>
      <w:r w:rsidR="00E54BC9" w:rsidRPr="00D013A3">
        <w:rPr>
          <w:rFonts w:asciiTheme="minorHAnsi" w:hAnsiTheme="minorHAnsi" w:cstheme="minorHAnsi"/>
          <w:b/>
          <w:sz w:val="20"/>
          <w:szCs w:val="20"/>
        </w:rPr>
        <w:t>0</w:t>
      </w:r>
      <w:r w:rsidRPr="00D013A3">
        <w:rPr>
          <w:rFonts w:asciiTheme="minorHAnsi" w:hAnsiTheme="minorHAnsi" w:cstheme="minorHAnsi"/>
          <w:sz w:val="20"/>
          <w:szCs w:val="20"/>
        </w:rPr>
        <w:t> »</w:t>
      </w:r>
      <w:r w:rsidR="00E54BC9" w:rsidRPr="00D013A3">
        <w:rPr>
          <w:rFonts w:asciiTheme="minorHAnsi" w:hAnsiTheme="minorHAnsi" w:cstheme="minorHAnsi"/>
          <w:sz w:val="20"/>
          <w:szCs w:val="20"/>
        </w:rPr>
        <w:t xml:space="preserve"> minimum</w:t>
      </w:r>
      <w:r w:rsidRPr="00D013A3">
        <w:rPr>
          <w:rFonts w:asciiTheme="minorHAnsi" w:hAnsiTheme="minorHAnsi" w:cstheme="minorHAnsi"/>
          <w:sz w:val="20"/>
          <w:szCs w:val="20"/>
        </w:rPr>
        <w:t>.</w:t>
      </w:r>
      <w:r w:rsidR="006D1BE6" w:rsidRPr="00D013A3">
        <w:rPr>
          <w:rFonts w:asciiTheme="minorHAnsi" w:hAnsiTheme="minorHAnsi" w:cstheme="minorHAnsi"/>
          <w:color w:val="FF0000"/>
          <w:sz w:val="20"/>
          <w:szCs w:val="20"/>
        </w:rPr>
        <w:t xml:space="preserve"> </w:t>
      </w:r>
    </w:p>
    <w:p w14:paraId="18E4D6C9" w14:textId="26BB1F74" w:rsidR="009D7A3F" w:rsidRPr="00D013A3" w:rsidRDefault="00D013A3" w:rsidP="004C1742">
      <w:pPr>
        <w:tabs>
          <w:tab w:val="left" w:pos="1560"/>
        </w:tabs>
        <w:spacing w:before="120"/>
        <w:ind w:right="215"/>
        <w:jc w:val="both"/>
        <w:rPr>
          <w:rFonts w:asciiTheme="minorHAnsi" w:hAnsiTheme="minorHAnsi" w:cstheme="minorHAnsi"/>
          <w:sz w:val="20"/>
          <w:szCs w:val="20"/>
        </w:rPr>
      </w:pPr>
      <w:r>
        <w:rPr>
          <w:rFonts w:asciiTheme="minorHAnsi" w:hAnsiTheme="minorHAnsi" w:cstheme="minorHAnsi"/>
          <w:sz w:val="20"/>
          <w:szCs w:val="20"/>
        </w:rPr>
        <w:t>L’offre du Titulaire doit</w:t>
      </w:r>
      <w:r w:rsidR="009D7A3F" w:rsidRPr="00D013A3">
        <w:rPr>
          <w:rFonts w:asciiTheme="minorHAnsi" w:hAnsiTheme="minorHAnsi" w:cstheme="minorHAnsi"/>
          <w:sz w:val="20"/>
          <w:szCs w:val="20"/>
        </w:rPr>
        <w:t xml:space="preserve"> </w:t>
      </w:r>
      <w:r>
        <w:rPr>
          <w:rFonts w:asciiTheme="minorHAnsi" w:hAnsiTheme="minorHAnsi" w:cstheme="minorHAnsi"/>
          <w:sz w:val="20"/>
          <w:szCs w:val="20"/>
        </w:rPr>
        <w:t>contenir</w:t>
      </w:r>
      <w:r w:rsidR="004866D7">
        <w:rPr>
          <w:rFonts w:asciiTheme="minorHAnsi" w:hAnsiTheme="minorHAnsi" w:cstheme="minorHAnsi"/>
          <w:sz w:val="20"/>
          <w:szCs w:val="20"/>
        </w:rPr>
        <w:t xml:space="preserve"> </w:t>
      </w:r>
      <w:r w:rsidR="009D7A3F" w:rsidRPr="00D013A3">
        <w:rPr>
          <w:rFonts w:asciiTheme="minorHAnsi" w:hAnsiTheme="minorHAnsi" w:cstheme="minorHAnsi"/>
          <w:sz w:val="20"/>
          <w:szCs w:val="20"/>
        </w:rPr>
        <w:t>les certificats et justificatifs.</w:t>
      </w:r>
    </w:p>
    <w:p w14:paraId="1E108A6E" w14:textId="77777777" w:rsidR="009D7A3F" w:rsidRPr="00D013A3" w:rsidRDefault="009D7A3F" w:rsidP="004C1742">
      <w:pPr>
        <w:tabs>
          <w:tab w:val="left" w:pos="1560"/>
        </w:tabs>
        <w:spacing w:before="120"/>
        <w:ind w:right="215"/>
        <w:jc w:val="both"/>
        <w:rPr>
          <w:rFonts w:asciiTheme="minorHAnsi" w:hAnsiTheme="minorHAnsi" w:cstheme="minorHAnsi"/>
          <w:sz w:val="20"/>
          <w:szCs w:val="20"/>
        </w:rPr>
      </w:pPr>
      <w:r w:rsidRPr="00D013A3">
        <w:rPr>
          <w:rFonts w:asciiTheme="minorHAnsi" w:hAnsiTheme="minorHAnsi" w:cstheme="minorHAnsi"/>
          <w:sz w:val="20"/>
          <w:szCs w:val="20"/>
        </w:rPr>
        <w:t>La consommation doit être précisée en donnant la valeur TEC (</w:t>
      </w:r>
      <w:proofErr w:type="spellStart"/>
      <w:r w:rsidR="0034738D" w:rsidRPr="00D013A3">
        <w:rPr>
          <w:rFonts w:asciiTheme="minorHAnsi" w:hAnsiTheme="minorHAnsi" w:cstheme="minorHAnsi"/>
          <w:sz w:val="20"/>
          <w:szCs w:val="20"/>
        </w:rPr>
        <w:t>T</w:t>
      </w:r>
      <w:r w:rsidRPr="00D013A3">
        <w:rPr>
          <w:rFonts w:asciiTheme="minorHAnsi" w:hAnsiTheme="minorHAnsi" w:cstheme="minorHAnsi"/>
          <w:sz w:val="20"/>
          <w:szCs w:val="20"/>
        </w:rPr>
        <w:t>ypical</w:t>
      </w:r>
      <w:proofErr w:type="spellEnd"/>
      <w:r w:rsidRPr="00D013A3">
        <w:rPr>
          <w:rFonts w:asciiTheme="minorHAnsi" w:hAnsiTheme="minorHAnsi" w:cstheme="minorHAnsi"/>
          <w:sz w:val="20"/>
          <w:szCs w:val="20"/>
        </w:rPr>
        <w:t xml:space="preserve"> </w:t>
      </w:r>
      <w:proofErr w:type="spellStart"/>
      <w:r w:rsidR="0034738D" w:rsidRPr="00D013A3">
        <w:rPr>
          <w:rFonts w:asciiTheme="minorHAnsi" w:hAnsiTheme="minorHAnsi" w:cstheme="minorHAnsi"/>
          <w:sz w:val="20"/>
          <w:szCs w:val="20"/>
        </w:rPr>
        <w:t>E</w:t>
      </w:r>
      <w:r w:rsidRPr="00D013A3">
        <w:rPr>
          <w:rFonts w:asciiTheme="minorHAnsi" w:hAnsiTheme="minorHAnsi" w:cstheme="minorHAnsi"/>
          <w:sz w:val="20"/>
          <w:szCs w:val="20"/>
        </w:rPr>
        <w:t>nergy</w:t>
      </w:r>
      <w:proofErr w:type="spellEnd"/>
      <w:r w:rsidRPr="00D013A3">
        <w:rPr>
          <w:rFonts w:asciiTheme="minorHAnsi" w:hAnsiTheme="minorHAnsi" w:cstheme="minorHAnsi"/>
          <w:sz w:val="20"/>
          <w:szCs w:val="20"/>
        </w:rPr>
        <w:t xml:space="preserve"> </w:t>
      </w:r>
      <w:proofErr w:type="spellStart"/>
      <w:r w:rsidR="0034738D" w:rsidRPr="00D013A3">
        <w:rPr>
          <w:rFonts w:asciiTheme="minorHAnsi" w:hAnsiTheme="minorHAnsi" w:cstheme="minorHAnsi"/>
          <w:sz w:val="20"/>
          <w:szCs w:val="20"/>
        </w:rPr>
        <w:t>C</w:t>
      </w:r>
      <w:r w:rsidRPr="00D013A3">
        <w:rPr>
          <w:rFonts w:asciiTheme="minorHAnsi" w:hAnsiTheme="minorHAnsi" w:cstheme="minorHAnsi"/>
          <w:sz w:val="20"/>
          <w:szCs w:val="20"/>
        </w:rPr>
        <w:t>onsumption</w:t>
      </w:r>
      <w:proofErr w:type="spellEnd"/>
      <w:r w:rsidRPr="00D013A3">
        <w:rPr>
          <w:rFonts w:asciiTheme="minorHAnsi" w:hAnsiTheme="minorHAnsi" w:cstheme="minorHAnsi"/>
          <w:sz w:val="20"/>
          <w:szCs w:val="20"/>
        </w:rPr>
        <w:t>)</w:t>
      </w:r>
      <w:r w:rsidR="00CD70B9" w:rsidRPr="00D013A3">
        <w:rPr>
          <w:rFonts w:asciiTheme="minorHAnsi" w:hAnsiTheme="minorHAnsi" w:cstheme="minorHAnsi"/>
          <w:sz w:val="20"/>
          <w:szCs w:val="20"/>
        </w:rPr>
        <w:t xml:space="preserve"> </w:t>
      </w:r>
      <w:r w:rsidR="00896FD8" w:rsidRPr="00D013A3">
        <w:rPr>
          <w:rFonts w:asciiTheme="minorHAnsi" w:hAnsiTheme="minorHAnsi" w:cstheme="minorHAnsi"/>
          <w:sz w:val="20"/>
          <w:szCs w:val="20"/>
        </w:rPr>
        <w:t>telle que définie par le label</w:t>
      </w:r>
      <w:r w:rsidRPr="00D013A3">
        <w:rPr>
          <w:rFonts w:asciiTheme="minorHAnsi" w:hAnsiTheme="minorHAnsi" w:cstheme="minorHAnsi"/>
          <w:sz w:val="20"/>
          <w:szCs w:val="20"/>
        </w:rPr>
        <w:t>.</w:t>
      </w:r>
    </w:p>
    <w:p w14:paraId="7B9B5448" w14:textId="77777777" w:rsidR="00D10942" w:rsidRPr="00D013A3" w:rsidRDefault="00D5691E" w:rsidP="004C1742">
      <w:pPr>
        <w:pStyle w:val="Titre3"/>
        <w:ind w:left="720"/>
        <w:rPr>
          <w:rFonts w:asciiTheme="minorHAnsi" w:hAnsiTheme="minorHAnsi" w:cstheme="minorHAnsi"/>
          <w:sz w:val="20"/>
          <w:szCs w:val="20"/>
        </w:rPr>
      </w:pPr>
      <w:bookmarkStart w:id="13" w:name="_Toc188458310"/>
      <w:r w:rsidRPr="00D013A3">
        <w:rPr>
          <w:rFonts w:asciiTheme="minorHAnsi" w:hAnsiTheme="minorHAnsi" w:cstheme="minorHAnsi"/>
          <w:sz w:val="20"/>
          <w:szCs w:val="20"/>
        </w:rPr>
        <w:t>1.</w:t>
      </w:r>
      <w:r w:rsidR="008C3454" w:rsidRPr="00D013A3">
        <w:rPr>
          <w:rFonts w:asciiTheme="minorHAnsi" w:hAnsiTheme="minorHAnsi" w:cstheme="minorHAnsi"/>
          <w:sz w:val="20"/>
          <w:szCs w:val="20"/>
        </w:rPr>
        <w:t>2</w:t>
      </w:r>
      <w:r w:rsidRPr="00D013A3">
        <w:rPr>
          <w:rFonts w:asciiTheme="minorHAnsi" w:hAnsiTheme="minorHAnsi" w:cstheme="minorHAnsi"/>
          <w:sz w:val="20"/>
          <w:szCs w:val="20"/>
        </w:rPr>
        <w:t>.</w:t>
      </w:r>
      <w:r w:rsidR="00D10942" w:rsidRPr="00D013A3">
        <w:rPr>
          <w:rFonts w:asciiTheme="minorHAnsi" w:hAnsiTheme="minorHAnsi" w:cstheme="minorHAnsi"/>
          <w:sz w:val="20"/>
          <w:szCs w:val="20"/>
        </w:rPr>
        <w:t>2 Le bruit</w:t>
      </w:r>
      <w:bookmarkEnd w:id="13"/>
    </w:p>
    <w:p w14:paraId="10FD4273" w14:textId="77777777" w:rsidR="00D10942" w:rsidRPr="00D013A3" w:rsidRDefault="00D10942" w:rsidP="004C1742">
      <w:pPr>
        <w:jc w:val="both"/>
        <w:rPr>
          <w:rFonts w:asciiTheme="minorHAnsi" w:hAnsiTheme="minorHAnsi" w:cstheme="minorHAnsi"/>
          <w:sz w:val="20"/>
          <w:szCs w:val="20"/>
        </w:rPr>
      </w:pPr>
      <w:r w:rsidRPr="00D013A3">
        <w:rPr>
          <w:rFonts w:asciiTheme="minorHAnsi" w:hAnsiTheme="minorHAnsi" w:cstheme="minorHAnsi"/>
          <w:sz w:val="20"/>
          <w:szCs w:val="20"/>
        </w:rPr>
        <w:t xml:space="preserve">Le niveau de bruit (en décibels) doit être précisé et ne doit pas dépasser le seuil défini </w:t>
      </w:r>
      <w:r w:rsidR="00F43230" w:rsidRPr="00D013A3">
        <w:rPr>
          <w:rFonts w:asciiTheme="minorHAnsi" w:hAnsiTheme="minorHAnsi" w:cstheme="minorHAnsi"/>
          <w:sz w:val="20"/>
          <w:szCs w:val="20"/>
        </w:rPr>
        <w:t>par la norme ISO 9296, à savoir</w:t>
      </w:r>
      <w:r w:rsidR="0002618A" w:rsidRPr="00D013A3">
        <w:rPr>
          <w:rFonts w:asciiTheme="minorHAnsi" w:hAnsiTheme="minorHAnsi" w:cstheme="minorHAnsi"/>
          <w:sz w:val="20"/>
          <w:szCs w:val="20"/>
        </w:rPr>
        <w:t xml:space="preserve"> (fournir le justif</w:t>
      </w:r>
      <w:r w:rsidR="00896FD8" w:rsidRPr="00D013A3">
        <w:rPr>
          <w:rFonts w:asciiTheme="minorHAnsi" w:hAnsiTheme="minorHAnsi" w:cstheme="minorHAnsi"/>
          <w:sz w:val="20"/>
          <w:szCs w:val="20"/>
        </w:rPr>
        <w:t>i</w:t>
      </w:r>
      <w:r w:rsidR="0002618A" w:rsidRPr="00D013A3">
        <w:rPr>
          <w:rFonts w:asciiTheme="minorHAnsi" w:hAnsiTheme="minorHAnsi" w:cstheme="minorHAnsi"/>
          <w:sz w:val="20"/>
          <w:szCs w:val="20"/>
        </w:rPr>
        <w:t>catif)</w:t>
      </w:r>
      <w:r w:rsidR="00F43230" w:rsidRPr="00D013A3">
        <w:rPr>
          <w:rFonts w:asciiTheme="minorHAnsi" w:hAnsiTheme="minorHAnsi" w:cstheme="minorHAnsi"/>
          <w:sz w:val="20"/>
          <w:szCs w:val="20"/>
        </w:rPr>
        <w:t> :</w:t>
      </w:r>
    </w:p>
    <w:p w14:paraId="5EEAE5A8" w14:textId="3ABD57EA" w:rsidR="00D10942" w:rsidRPr="005B4246" w:rsidRDefault="001B70E2" w:rsidP="005B4246">
      <w:pPr>
        <w:pStyle w:val="Paragraphedeliste"/>
        <w:numPr>
          <w:ilvl w:val="0"/>
          <w:numId w:val="17"/>
        </w:numPr>
        <w:spacing w:before="120"/>
        <w:rPr>
          <w:rFonts w:asciiTheme="minorHAnsi" w:hAnsiTheme="minorHAnsi" w:cstheme="minorHAnsi"/>
          <w:sz w:val="20"/>
          <w:szCs w:val="20"/>
        </w:rPr>
      </w:pPr>
      <w:r w:rsidRPr="005B4246">
        <w:rPr>
          <w:rStyle w:val="CharacterStyle1"/>
          <w:rFonts w:asciiTheme="minorHAnsi" w:hAnsiTheme="minorHAnsi" w:cstheme="minorHAnsi"/>
          <w:spacing w:val="1"/>
          <w:szCs w:val="20"/>
        </w:rPr>
        <w:t>20</w:t>
      </w:r>
      <w:r w:rsidR="00D10942" w:rsidRPr="005B4246">
        <w:rPr>
          <w:rFonts w:asciiTheme="minorHAnsi" w:hAnsiTheme="minorHAnsi" w:cstheme="minorHAnsi"/>
          <w:sz w:val="20"/>
          <w:szCs w:val="20"/>
        </w:rPr>
        <w:t xml:space="preserve">dB (A) </w:t>
      </w:r>
      <w:r w:rsidR="009D7A3F" w:rsidRPr="005B4246">
        <w:rPr>
          <w:rFonts w:asciiTheme="minorHAnsi" w:hAnsiTheme="minorHAnsi" w:cstheme="minorHAnsi"/>
          <w:sz w:val="20"/>
          <w:szCs w:val="20"/>
        </w:rPr>
        <w:t>en mode veille</w:t>
      </w:r>
    </w:p>
    <w:p w14:paraId="3EEAB3FE" w14:textId="305DFBF9" w:rsidR="005B4246" w:rsidRPr="005B4246" w:rsidRDefault="001B70E2" w:rsidP="005B4246">
      <w:pPr>
        <w:pStyle w:val="Paragraphedeliste"/>
        <w:numPr>
          <w:ilvl w:val="0"/>
          <w:numId w:val="17"/>
        </w:numPr>
        <w:spacing w:before="120"/>
        <w:rPr>
          <w:rFonts w:asciiTheme="minorHAnsi" w:hAnsiTheme="minorHAnsi" w:cstheme="minorHAnsi"/>
          <w:sz w:val="20"/>
          <w:szCs w:val="20"/>
        </w:rPr>
      </w:pPr>
      <w:r w:rsidRPr="005B4246">
        <w:rPr>
          <w:rStyle w:val="CharacterStyle1"/>
          <w:rFonts w:asciiTheme="minorHAnsi" w:hAnsiTheme="minorHAnsi" w:cstheme="minorHAnsi"/>
          <w:spacing w:val="1"/>
          <w:szCs w:val="20"/>
        </w:rPr>
        <w:t>35</w:t>
      </w:r>
      <w:r w:rsidR="00D10942" w:rsidRPr="005B4246">
        <w:rPr>
          <w:rFonts w:asciiTheme="minorHAnsi" w:hAnsiTheme="minorHAnsi" w:cstheme="minorHAnsi"/>
          <w:sz w:val="20"/>
          <w:szCs w:val="20"/>
        </w:rPr>
        <w:t>dB (A)</w:t>
      </w:r>
      <w:r w:rsidR="009D7A3F" w:rsidRPr="005B4246">
        <w:rPr>
          <w:rFonts w:asciiTheme="minorHAnsi" w:hAnsiTheme="minorHAnsi" w:cstheme="minorHAnsi"/>
          <w:sz w:val="20"/>
          <w:szCs w:val="20"/>
        </w:rPr>
        <w:t xml:space="preserve"> en </w:t>
      </w:r>
      <w:r w:rsidR="005B4246" w:rsidRPr="005B4246">
        <w:rPr>
          <w:rFonts w:asciiTheme="minorHAnsi" w:hAnsiTheme="minorHAnsi" w:cstheme="minorHAnsi"/>
          <w:sz w:val="20"/>
          <w:szCs w:val="20"/>
        </w:rPr>
        <w:t xml:space="preserve">fonctionnement standard </w:t>
      </w:r>
    </w:p>
    <w:p w14:paraId="69C5D328" w14:textId="0B5E6238" w:rsidR="00D10942" w:rsidRPr="005B4246" w:rsidRDefault="00640F48" w:rsidP="005B4246">
      <w:pPr>
        <w:pStyle w:val="Paragraphedeliste"/>
        <w:numPr>
          <w:ilvl w:val="0"/>
          <w:numId w:val="17"/>
        </w:numPr>
        <w:spacing w:before="120"/>
        <w:rPr>
          <w:rStyle w:val="CharacterStyle1"/>
          <w:rFonts w:asciiTheme="minorHAnsi" w:hAnsiTheme="minorHAnsi" w:cstheme="minorHAnsi"/>
          <w:szCs w:val="20"/>
        </w:rPr>
      </w:pPr>
      <w:r w:rsidRPr="005B4246">
        <w:rPr>
          <w:rStyle w:val="CharacterStyle1"/>
          <w:rFonts w:asciiTheme="minorHAnsi" w:hAnsiTheme="minorHAnsi" w:cstheme="minorHAnsi"/>
          <w:spacing w:val="1"/>
          <w:szCs w:val="20"/>
        </w:rPr>
        <w:t xml:space="preserve">45db (A) au maximum en utilisation intensive </w:t>
      </w:r>
    </w:p>
    <w:p w14:paraId="65428836" w14:textId="77777777" w:rsidR="00D10942" w:rsidRPr="00D013A3" w:rsidRDefault="00D5691E" w:rsidP="004C1742">
      <w:pPr>
        <w:pStyle w:val="Titre3"/>
        <w:ind w:left="720"/>
        <w:rPr>
          <w:rFonts w:asciiTheme="minorHAnsi" w:hAnsiTheme="minorHAnsi" w:cstheme="minorHAnsi"/>
          <w:sz w:val="20"/>
          <w:szCs w:val="20"/>
        </w:rPr>
      </w:pPr>
      <w:bookmarkStart w:id="14" w:name="_Toc188458311"/>
      <w:r w:rsidRPr="00D013A3">
        <w:rPr>
          <w:rFonts w:asciiTheme="minorHAnsi" w:hAnsiTheme="minorHAnsi" w:cstheme="minorHAnsi"/>
          <w:sz w:val="20"/>
          <w:szCs w:val="20"/>
        </w:rPr>
        <w:t>1.</w:t>
      </w:r>
      <w:r w:rsidR="008C3454" w:rsidRPr="00D013A3">
        <w:rPr>
          <w:rFonts w:asciiTheme="minorHAnsi" w:hAnsiTheme="minorHAnsi" w:cstheme="minorHAnsi"/>
          <w:sz w:val="20"/>
          <w:szCs w:val="20"/>
        </w:rPr>
        <w:t>2</w:t>
      </w:r>
      <w:r w:rsidRPr="00D013A3">
        <w:rPr>
          <w:rFonts w:asciiTheme="minorHAnsi" w:hAnsiTheme="minorHAnsi" w:cstheme="minorHAnsi"/>
          <w:sz w:val="20"/>
          <w:szCs w:val="20"/>
        </w:rPr>
        <w:t>.3 Directive</w:t>
      </w:r>
      <w:r w:rsidR="00D10942" w:rsidRPr="00D013A3">
        <w:rPr>
          <w:rFonts w:asciiTheme="minorHAnsi" w:hAnsiTheme="minorHAnsi" w:cstheme="minorHAnsi"/>
          <w:sz w:val="20"/>
          <w:szCs w:val="20"/>
        </w:rPr>
        <w:t xml:space="preserve"> </w:t>
      </w:r>
      <w:proofErr w:type="spellStart"/>
      <w:r w:rsidR="00D10942" w:rsidRPr="00D013A3">
        <w:rPr>
          <w:rFonts w:asciiTheme="minorHAnsi" w:hAnsiTheme="minorHAnsi" w:cstheme="minorHAnsi"/>
          <w:sz w:val="20"/>
          <w:szCs w:val="20"/>
        </w:rPr>
        <w:t>RoHS</w:t>
      </w:r>
      <w:proofErr w:type="spellEnd"/>
      <w:r w:rsidR="00D10942" w:rsidRPr="00D013A3">
        <w:rPr>
          <w:rFonts w:asciiTheme="minorHAnsi" w:hAnsiTheme="minorHAnsi" w:cstheme="minorHAnsi"/>
          <w:sz w:val="20"/>
          <w:szCs w:val="20"/>
        </w:rPr>
        <w:t xml:space="preserve"> (Restriction sur l’usage de certaines substances dangereuses)</w:t>
      </w:r>
      <w:bookmarkEnd w:id="14"/>
      <w:r w:rsidR="00D10942" w:rsidRPr="00D013A3">
        <w:rPr>
          <w:rFonts w:asciiTheme="minorHAnsi" w:hAnsiTheme="minorHAnsi" w:cstheme="minorHAnsi"/>
          <w:sz w:val="20"/>
          <w:szCs w:val="20"/>
        </w:rPr>
        <w:t xml:space="preserve"> </w:t>
      </w:r>
    </w:p>
    <w:p w14:paraId="447061EC" w14:textId="1130349C" w:rsidR="00D10942" w:rsidRPr="00D013A3" w:rsidRDefault="00D10942" w:rsidP="004C1742">
      <w:pPr>
        <w:spacing w:before="120"/>
        <w:ind w:right="215"/>
        <w:jc w:val="both"/>
        <w:rPr>
          <w:rFonts w:asciiTheme="minorHAnsi" w:hAnsiTheme="minorHAnsi" w:cstheme="minorHAnsi"/>
          <w:sz w:val="20"/>
          <w:szCs w:val="20"/>
        </w:rPr>
      </w:pPr>
      <w:r w:rsidRPr="00D013A3">
        <w:rPr>
          <w:rFonts w:asciiTheme="minorHAnsi" w:hAnsiTheme="minorHAnsi" w:cstheme="minorHAnsi"/>
          <w:spacing w:val="3"/>
          <w:sz w:val="20"/>
          <w:szCs w:val="20"/>
        </w:rPr>
        <w:t xml:space="preserve">Les matériels proposés doivent être en conformité avec la norme </w:t>
      </w:r>
      <w:proofErr w:type="spellStart"/>
      <w:r w:rsidRPr="00D013A3">
        <w:rPr>
          <w:rFonts w:asciiTheme="minorHAnsi" w:hAnsiTheme="minorHAnsi" w:cstheme="minorHAnsi"/>
          <w:spacing w:val="3"/>
          <w:sz w:val="20"/>
          <w:szCs w:val="20"/>
        </w:rPr>
        <w:t>RoHS</w:t>
      </w:r>
      <w:proofErr w:type="spellEnd"/>
      <w:r w:rsidR="005E0E8A" w:rsidRPr="00D013A3">
        <w:rPr>
          <w:rFonts w:asciiTheme="minorHAnsi" w:hAnsiTheme="minorHAnsi" w:cstheme="minorHAnsi"/>
          <w:spacing w:val="3"/>
          <w:sz w:val="20"/>
          <w:szCs w:val="20"/>
        </w:rPr>
        <w:t>.</w:t>
      </w:r>
      <w:r w:rsidRPr="00D013A3">
        <w:rPr>
          <w:rFonts w:asciiTheme="minorHAnsi" w:hAnsiTheme="minorHAnsi" w:cstheme="minorHAnsi"/>
          <w:spacing w:val="3"/>
          <w:sz w:val="20"/>
          <w:szCs w:val="20"/>
        </w:rPr>
        <w:t xml:space="preserve"> C'est-à-dire </w:t>
      </w:r>
      <w:r w:rsidRPr="00D013A3">
        <w:rPr>
          <w:rFonts w:asciiTheme="minorHAnsi" w:hAnsiTheme="minorHAnsi" w:cstheme="minorHAnsi"/>
          <w:sz w:val="20"/>
          <w:szCs w:val="20"/>
        </w:rPr>
        <w:t xml:space="preserve">qu’aucune des substances suivantes ne doit être utilisée dans la fabrication des </w:t>
      </w:r>
      <w:r w:rsidR="00920DEE" w:rsidRPr="00D013A3">
        <w:rPr>
          <w:rFonts w:asciiTheme="minorHAnsi" w:hAnsiTheme="minorHAnsi" w:cstheme="minorHAnsi"/>
          <w:sz w:val="20"/>
          <w:szCs w:val="20"/>
        </w:rPr>
        <w:t>machines :</w:t>
      </w:r>
    </w:p>
    <w:p w14:paraId="26698090" w14:textId="77777777" w:rsidR="00D10942" w:rsidRPr="00D013A3" w:rsidRDefault="00D10942" w:rsidP="004C1742">
      <w:pPr>
        <w:pStyle w:val="Style21"/>
        <w:kinsoku w:val="0"/>
        <w:autoSpaceDE/>
        <w:autoSpaceDN/>
        <w:spacing w:before="120"/>
        <w:ind w:left="1560"/>
        <w:rPr>
          <w:rStyle w:val="CharacterStyle2"/>
          <w:rFonts w:asciiTheme="minorHAnsi" w:hAnsiTheme="minorHAnsi" w:cstheme="minorHAnsi"/>
          <w:sz w:val="20"/>
          <w:szCs w:val="20"/>
          <w:lang w:val="en-US"/>
        </w:rPr>
      </w:pPr>
      <w:r w:rsidRPr="00D013A3">
        <w:rPr>
          <w:rStyle w:val="CharacterStyle1"/>
          <w:rFonts w:asciiTheme="minorHAnsi" w:hAnsiTheme="minorHAnsi" w:cstheme="minorHAnsi"/>
          <w:spacing w:val="1"/>
          <w:szCs w:val="20"/>
        </w:rPr>
        <w:sym w:font="Wingdings" w:char="F0D8"/>
      </w:r>
      <w:r w:rsidRPr="00D013A3">
        <w:rPr>
          <w:rStyle w:val="CharacterStyle1"/>
          <w:rFonts w:asciiTheme="minorHAnsi" w:hAnsiTheme="minorHAnsi" w:cstheme="minorHAnsi"/>
          <w:spacing w:val="1"/>
          <w:szCs w:val="20"/>
          <w:lang w:val="en-US"/>
        </w:rPr>
        <w:t xml:space="preserve"> </w:t>
      </w:r>
      <w:proofErr w:type="spellStart"/>
      <w:r w:rsidRPr="00D013A3">
        <w:rPr>
          <w:rStyle w:val="CharacterStyle2"/>
          <w:rFonts w:asciiTheme="minorHAnsi" w:hAnsiTheme="minorHAnsi" w:cstheme="minorHAnsi"/>
          <w:sz w:val="20"/>
          <w:szCs w:val="20"/>
          <w:lang w:val="en-US"/>
        </w:rPr>
        <w:t>Plomb</w:t>
      </w:r>
      <w:proofErr w:type="spellEnd"/>
    </w:p>
    <w:p w14:paraId="3875E862" w14:textId="77777777" w:rsidR="00D10942" w:rsidRPr="00D013A3" w:rsidRDefault="00D10942" w:rsidP="004C1742">
      <w:pPr>
        <w:pStyle w:val="Style21"/>
        <w:kinsoku w:val="0"/>
        <w:autoSpaceDE/>
        <w:autoSpaceDN/>
        <w:spacing w:before="120"/>
        <w:ind w:left="1560"/>
        <w:rPr>
          <w:rStyle w:val="CharacterStyle2"/>
          <w:rFonts w:asciiTheme="minorHAnsi" w:hAnsiTheme="minorHAnsi" w:cstheme="minorHAnsi"/>
          <w:sz w:val="20"/>
          <w:szCs w:val="20"/>
          <w:lang w:val="en-US"/>
        </w:rPr>
      </w:pPr>
      <w:r w:rsidRPr="00D013A3">
        <w:rPr>
          <w:rStyle w:val="CharacterStyle1"/>
          <w:rFonts w:asciiTheme="minorHAnsi" w:hAnsiTheme="minorHAnsi" w:cstheme="minorHAnsi"/>
          <w:spacing w:val="1"/>
          <w:szCs w:val="20"/>
        </w:rPr>
        <w:sym w:font="Wingdings" w:char="F0D8"/>
      </w:r>
      <w:r w:rsidRPr="00D013A3">
        <w:rPr>
          <w:rStyle w:val="CharacterStyle1"/>
          <w:rFonts w:asciiTheme="minorHAnsi" w:hAnsiTheme="minorHAnsi" w:cstheme="minorHAnsi"/>
          <w:spacing w:val="1"/>
          <w:szCs w:val="20"/>
          <w:lang w:val="en-US"/>
        </w:rPr>
        <w:t xml:space="preserve"> </w:t>
      </w:r>
      <w:r w:rsidRPr="00D013A3">
        <w:rPr>
          <w:rStyle w:val="CharacterStyle2"/>
          <w:rFonts w:asciiTheme="minorHAnsi" w:hAnsiTheme="minorHAnsi" w:cstheme="minorHAnsi"/>
          <w:sz w:val="20"/>
          <w:szCs w:val="20"/>
          <w:lang w:val="en-US"/>
        </w:rPr>
        <w:t>Cadmium</w:t>
      </w:r>
    </w:p>
    <w:p w14:paraId="1E60C9CD" w14:textId="77777777" w:rsidR="00D10942" w:rsidRPr="00D013A3" w:rsidRDefault="00D10942" w:rsidP="004C1742">
      <w:pPr>
        <w:pStyle w:val="Style21"/>
        <w:kinsoku w:val="0"/>
        <w:autoSpaceDE/>
        <w:autoSpaceDN/>
        <w:spacing w:before="120"/>
        <w:ind w:left="1560"/>
        <w:rPr>
          <w:rStyle w:val="CharacterStyle2"/>
          <w:rFonts w:asciiTheme="minorHAnsi" w:hAnsiTheme="minorHAnsi" w:cstheme="minorHAnsi"/>
          <w:sz w:val="20"/>
          <w:szCs w:val="20"/>
          <w:lang w:val="en-US"/>
        </w:rPr>
      </w:pPr>
      <w:r w:rsidRPr="00D013A3">
        <w:rPr>
          <w:rStyle w:val="CharacterStyle1"/>
          <w:rFonts w:asciiTheme="minorHAnsi" w:hAnsiTheme="minorHAnsi" w:cstheme="minorHAnsi"/>
          <w:spacing w:val="1"/>
          <w:szCs w:val="20"/>
        </w:rPr>
        <w:sym w:font="Wingdings" w:char="F0D8"/>
      </w:r>
      <w:r w:rsidRPr="00D013A3">
        <w:rPr>
          <w:rStyle w:val="CharacterStyle1"/>
          <w:rFonts w:asciiTheme="minorHAnsi" w:hAnsiTheme="minorHAnsi" w:cstheme="minorHAnsi"/>
          <w:spacing w:val="1"/>
          <w:szCs w:val="20"/>
          <w:lang w:val="en-US"/>
        </w:rPr>
        <w:t xml:space="preserve"> </w:t>
      </w:r>
      <w:proofErr w:type="spellStart"/>
      <w:r w:rsidRPr="00D013A3">
        <w:rPr>
          <w:rStyle w:val="CharacterStyle2"/>
          <w:rFonts w:asciiTheme="minorHAnsi" w:hAnsiTheme="minorHAnsi" w:cstheme="minorHAnsi"/>
          <w:sz w:val="20"/>
          <w:szCs w:val="20"/>
          <w:lang w:val="en-US"/>
        </w:rPr>
        <w:t>Mercure</w:t>
      </w:r>
      <w:proofErr w:type="spellEnd"/>
    </w:p>
    <w:p w14:paraId="022A7AEB" w14:textId="77777777" w:rsidR="00D10942" w:rsidRPr="00D013A3" w:rsidRDefault="00D10942" w:rsidP="004C1742">
      <w:pPr>
        <w:pStyle w:val="Style21"/>
        <w:kinsoku w:val="0"/>
        <w:autoSpaceDE/>
        <w:autoSpaceDN/>
        <w:spacing w:before="120"/>
        <w:ind w:left="1560"/>
        <w:rPr>
          <w:rStyle w:val="CharacterStyle2"/>
          <w:rFonts w:asciiTheme="minorHAnsi" w:hAnsiTheme="minorHAnsi" w:cstheme="minorHAnsi"/>
          <w:sz w:val="20"/>
          <w:szCs w:val="20"/>
          <w:lang w:val="en-US"/>
        </w:rPr>
      </w:pPr>
      <w:r w:rsidRPr="00D013A3">
        <w:rPr>
          <w:rStyle w:val="CharacterStyle1"/>
          <w:rFonts w:asciiTheme="minorHAnsi" w:hAnsiTheme="minorHAnsi" w:cstheme="minorHAnsi"/>
          <w:spacing w:val="1"/>
          <w:szCs w:val="20"/>
        </w:rPr>
        <w:sym w:font="Wingdings" w:char="F0D8"/>
      </w:r>
      <w:r w:rsidRPr="00D013A3">
        <w:rPr>
          <w:rStyle w:val="CharacterStyle1"/>
          <w:rFonts w:asciiTheme="minorHAnsi" w:hAnsiTheme="minorHAnsi" w:cstheme="minorHAnsi"/>
          <w:spacing w:val="1"/>
          <w:szCs w:val="20"/>
          <w:lang w:val="en-US"/>
        </w:rPr>
        <w:t xml:space="preserve"> </w:t>
      </w:r>
      <w:r w:rsidRPr="00D013A3">
        <w:rPr>
          <w:rStyle w:val="CharacterStyle2"/>
          <w:rFonts w:asciiTheme="minorHAnsi" w:hAnsiTheme="minorHAnsi" w:cstheme="minorHAnsi"/>
          <w:sz w:val="20"/>
          <w:szCs w:val="20"/>
          <w:lang w:val="en-US"/>
        </w:rPr>
        <w:t>Chrome hexavalent,</w:t>
      </w:r>
    </w:p>
    <w:p w14:paraId="32BA3AC0" w14:textId="77777777" w:rsidR="00D10942" w:rsidRPr="00D013A3" w:rsidRDefault="00D10942" w:rsidP="004C1742">
      <w:pPr>
        <w:pStyle w:val="Style21"/>
        <w:kinsoku w:val="0"/>
        <w:autoSpaceDE/>
        <w:autoSpaceDN/>
        <w:spacing w:before="120"/>
        <w:ind w:left="1560"/>
        <w:rPr>
          <w:rFonts w:asciiTheme="minorHAnsi" w:hAnsiTheme="minorHAnsi" w:cstheme="minorHAnsi"/>
          <w:sz w:val="20"/>
          <w:szCs w:val="20"/>
        </w:rPr>
      </w:pPr>
      <w:r w:rsidRPr="00D013A3">
        <w:rPr>
          <w:rStyle w:val="CharacterStyle1"/>
          <w:rFonts w:asciiTheme="minorHAnsi" w:hAnsiTheme="minorHAnsi" w:cstheme="minorHAnsi"/>
          <w:spacing w:val="1"/>
          <w:szCs w:val="20"/>
        </w:rPr>
        <w:lastRenderedPageBreak/>
        <w:sym w:font="Wingdings" w:char="F0D8"/>
      </w:r>
      <w:r w:rsidRPr="00D013A3">
        <w:rPr>
          <w:rStyle w:val="CharacterStyle1"/>
          <w:rFonts w:asciiTheme="minorHAnsi" w:hAnsiTheme="minorHAnsi" w:cstheme="minorHAnsi"/>
          <w:spacing w:val="1"/>
          <w:szCs w:val="20"/>
        </w:rPr>
        <w:t xml:space="preserve"> </w:t>
      </w:r>
      <w:r w:rsidRPr="00D013A3">
        <w:rPr>
          <w:rFonts w:asciiTheme="minorHAnsi" w:hAnsiTheme="minorHAnsi" w:cstheme="minorHAnsi"/>
          <w:sz w:val="20"/>
          <w:szCs w:val="20"/>
        </w:rPr>
        <w:t>Ignifuges à base de PBB ou PBDE</w:t>
      </w:r>
    </w:p>
    <w:p w14:paraId="2D6CA621" w14:textId="77777777" w:rsidR="005E0E8A" w:rsidRPr="00D013A3" w:rsidRDefault="005E0E8A" w:rsidP="004C1742">
      <w:pPr>
        <w:tabs>
          <w:tab w:val="left" w:pos="1560"/>
        </w:tabs>
        <w:spacing w:before="120"/>
        <w:ind w:right="215"/>
        <w:jc w:val="both"/>
        <w:rPr>
          <w:rFonts w:asciiTheme="minorHAnsi" w:hAnsiTheme="minorHAnsi" w:cstheme="minorHAnsi"/>
          <w:sz w:val="20"/>
          <w:szCs w:val="20"/>
        </w:rPr>
      </w:pPr>
      <w:r w:rsidRPr="00D013A3">
        <w:rPr>
          <w:rFonts w:asciiTheme="minorHAnsi" w:hAnsiTheme="minorHAnsi" w:cstheme="minorHAnsi"/>
          <w:sz w:val="20"/>
          <w:szCs w:val="20"/>
        </w:rPr>
        <w:t>Les déclarations nécessaires pour tous les composants individuels et sous-ensembles doivent être fournies.</w:t>
      </w:r>
    </w:p>
    <w:p w14:paraId="3C2E0A51" w14:textId="77777777" w:rsidR="007828AA" w:rsidRPr="00D013A3" w:rsidRDefault="00D5691E" w:rsidP="004C1742">
      <w:pPr>
        <w:pStyle w:val="Titre3"/>
        <w:ind w:left="720"/>
        <w:rPr>
          <w:rFonts w:asciiTheme="minorHAnsi" w:hAnsiTheme="minorHAnsi" w:cstheme="minorHAnsi"/>
          <w:sz w:val="20"/>
          <w:szCs w:val="20"/>
        </w:rPr>
      </w:pPr>
      <w:bookmarkStart w:id="15" w:name="_Toc188458312"/>
      <w:r w:rsidRPr="00D013A3">
        <w:rPr>
          <w:rFonts w:asciiTheme="minorHAnsi" w:hAnsiTheme="minorHAnsi" w:cstheme="minorHAnsi"/>
          <w:sz w:val="20"/>
          <w:szCs w:val="20"/>
        </w:rPr>
        <w:t>1.</w:t>
      </w:r>
      <w:r w:rsidR="008C3454" w:rsidRPr="00D013A3">
        <w:rPr>
          <w:rFonts w:asciiTheme="minorHAnsi" w:hAnsiTheme="minorHAnsi" w:cstheme="minorHAnsi"/>
          <w:sz w:val="20"/>
          <w:szCs w:val="20"/>
        </w:rPr>
        <w:t>2</w:t>
      </w:r>
      <w:r w:rsidRPr="00D013A3">
        <w:rPr>
          <w:rFonts w:asciiTheme="minorHAnsi" w:hAnsiTheme="minorHAnsi" w:cstheme="minorHAnsi"/>
          <w:sz w:val="20"/>
          <w:szCs w:val="20"/>
        </w:rPr>
        <w:t>.4</w:t>
      </w:r>
      <w:r w:rsidR="00D10942" w:rsidRPr="00D013A3">
        <w:rPr>
          <w:rFonts w:asciiTheme="minorHAnsi" w:hAnsiTheme="minorHAnsi" w:cstheme="minorHAnsi"/>
          <w:sz w:val="20"/>
          <w:szCs w:val="20"/>
        </w:rPr>
        <w:t xml:space="preserve"> </w:t>
      </w:r>
      <w:r w:rsidR="007B474B" w:rsidRPr="00D013A3">
        <w:rPr>
          <w:rFonts w:asciiTheme="minorHAnsi" w:hAnsiTheme="minorHAnsi" w:cstheme="minorHAnsi"/>
          <w:sz w:val="20"/>
          <w:szCs w:val="20"/>
        </w:rPr>
        <w:t xml:space="preserve">Label </w:t>
      </w:r>
      <w:r w:rsidR="00D10942" w:rsidRPr="00D013A3">
        <w:rPr>
          <w:rFonts w:asciiTheme="minorHAnsi" w:hAnsiTheme="minorHAnsi" w:cstheme="minorHAnsi"/>
          <w:sz w:val="20"/>
          <w:szCs w:val="20"/>
        </w:rPr>
        <w:t xml:space="preserve">EPEAT </w:t>
      </w:r>
      <w:r w:rsidR="00456594" w:rsidRPr="00D013A3">
        <w:rPr>
          <w:rFonts w:asciiTheme="minorHAnsi" w:hAnsiTheme="minorHAnsi" w:cstheme="minorHAnsi"/>
          <w:sz w:val="20"/>
          <w:szCs w:val="20"/>
        </w:rPr>
        <w:t>gold</w:t>
      </w:r>
      <w:bookmarkEnd w:id="15"/>
    </w:p>
    <w:p w14:paraId="4D4EA675" w14:textId="50715B14" w:rsidR="00D10942" w:rsidRPr="00D013A3" w:rsidRDefault="00D10942" w:rsidP="004C1742">
      <w:pPr>
        <w:spacing w:before="120"/>
        <w:jc w:val="both"/>
        <w:rPr>
          <w:rFonts w:asciiTheme="minorHAnsi" w:hAnsiTheme="minorHAnsi" w:cstheme="minorHAnsi"/>
          <w:sz w:val="20"/>
          <w:szCs w:val="20"/>
        </w:rPr>
      </w:pPr>
      <w:r w:rsidRPr="00D013A3">
        <w:rPr>
          <w:rFonts w:asciiTheme="minorHAnsi" w:hAnsiTheme="minorHAnsi" w:cstheme="minorHAnsi"/>
          <w:sz w:val="20"/>
          <w:szCs w:val="20"/>
        </w:rPr>
        <w:t xml:space="preserve">Le matériel proposé doit être conforme aux écolabels ou équivalent les plus </w:t>
      </w:r>
      <w:r w:rsidR="00634181" w:rsidRPr="00D013A3">
        <w:rPr>
          <w:rFonts w:asciiTheme="minorHAnsi" w:hAnsiTheme="minorHAnsi" w:cstheme="minorHAnsi"/>
          <w:sz w:val="20"/>
          <w:szCs w:val="20"/>
        </w:rPr>
        <w:t>exigeants</w:t>
      </w:r>
      <w:r w:rsidRPr="00D013A3">
        <w:rPr>
          <w:rFonts w:asciiTheme="minorHAnsi" w:hAnsiTheme="minorHAnsi" w:cstheme="minorHAnsi"/>
          <w:sz w:val="20"/>
          <w:szCs w:val="20"/>
        </w:rPr>
        <w:t xml:space="preserve"> (EPEAT </w:t>
      </w:r>
      <w:r w:rsidR="0091059E" w:rsidRPr="00D013A3">
        <w:rPr>
          <w:rFonts w:asciiTheme="minorHAnsi" w:hAnsiTheme="minorHAnsi" w:cstheme="minorHAnsi"/>
          <w:sz w:val="20"/>
          <w:szCs w:val="20"/>
        </w:rPr>
        <w:t>gold</w:t>
      </w:r>
      <w:r w:rsidRPr="00D013A3">
        <w:rPr>
          <w:rFonts w:asciiTheme="minorHAnsi" w:hAnsiTheme="minorHAnsi" w:cstheme="minorHAnsi"/>
          <w:sz w:val="20"/>
          <w:szCs w:val="20"/>
        </w:rPr>
        <w:t>)</w:t>
      </w:r>
      <w:r w:rsidR="004B1309" w:rsidRPr="00D013A3">
        <w:rPr>
          <w:rFonts w:asciiTheme="minorHAnsi" w:hAnsiTheme="minorHAnsi" w:cstheme="minorHAnsi"/>
          <w:sz w:val="20"/>
          <w:szCs w:val="20"/>
        </w:rPr>
        <w:t xml:space="preserve"> attribué aux produits qui respectent les critères de base et au moi</w:t>
      </w:r>
      <w:r w:rsidR="005400CC">
        <w:rPr>
          <w:rFonts w:asciiTheme="minorHAnsi" w:hAnsiTheme="minorHAnsi" w:cstheme="minorHAnsi"/>
          <w:sz w:val="20"/>
          <w:szCs w:val="20"/>
        </w:rPr>
        <w:t>ns 75 % des critères optionnels</w:t>
      </w:r>
      <w:r w:rsidR="007B474B" w:rsidRPr="00D013A3">
        <w:rPr>
          <w:rFonts w:asciiTheme="minorHAnsi" w:hAnsiTheme="minorHAnsi" w:cstheme="minorHAnsi"/>
          <w:sz w:val="20"/>
          <w:szCs w:val="20"/>
        </w:rPr>
        <w:t>, avec liste des critères couverts et non couverts</w:t>
      </w:r>
      <w:r w:rsidR="005400CC">
        <w:rPr>
          <w:rFonts w:asciiTheme="minorHAnsi" w:hAnsiTheme="minorHAnsi" w:cstheme="minorHAnsi"/>
          <w:sz w:val="20"/>
          <w:szCs w:val="20"/>
        </w:rPr>
        <w:t>.</w:t>
      </w:r>
    </w:p>
    <w:p w14:paraId="164882C5" w14:textId="5F238526" w:rsidR="004B1309" w:rsidRPr="00D013A3" w:rsidRDefault="00456594" w:rsidP="00B66A48">
      <w:pPr>
        <w:spacing w:before="120"/>
        <w:jc w:val="both"/>
        <w:rPr>
          <w:rFonts w:asciiTheme="minorHAnsi" w:hAnsiTheme="minorHAnsi" w:cstheme="minorHAnsi"/>
          <w:sz w:val="20"/>
          <w:szCs w:val="20"/>
        </w:rPr>
      </w:pPr>
      <w:r w:rsidRPr="00D013A3">
        <w:rPr>
          <w:rFonts w:asciiTheme="minorHAnsi" w:hAnsiTheme="minorHAnsi" w:cstheme="minorHAnsi"/>
          <w:sz w:val="20"/>
          <w:szCs w:val="20"/>
        </w:rPr>
        <w:t>La certification devra être fournie par le fournisseur pour chaque modèle d</w:t>
      </w:r>
      <w:r w:rsidR="005400CC">
        <w:rPr>
          <w:rFonts w:asciiTheme="minorHAnsi" w:hAnsiTheme="minorHAnsi" w:cstheme="minorHAnsi"/>
          <w:sz w:val="20"/>
          <w:szCs w:val="20"/>
        </w:rPr>
        <w:t>’ordinateur</w:t>
      </w:r>
      <w:r w:rsidRPr="00D013A3">
        <w:rPr>
          <w:rFonts w:asciiTheme="minorHAnsi" w:hAnsiTheme="minorHAnsi" w:cstheme="minorHAnsi"/>
          <w:sz w:val="20"/>
          <w:szCs w:val="20"/>
        </w:rPr>
        <w:t xml:space="preserve"> portable proposé.</w:t>
      </w:r>
    </w:p>
    <w:p w14:paraId="76CD8B64" w14:textId="77777777" w:rsidR="007828AA" w:rsidRPr="00D013A3" w:rsidRDefault="007828AA" w:rsidP="004C1742">
      <w:pPr>
        <w:pStyle w:val="Titre3"/>
        <w:ind w:left="720"/>
        <w:rPr>
          <w:rFonts w:asciiTheme="minorHAnsi" w:hAnsiTheme="minorHAnsi" w:cstheme="minorHAnsi"/>
          <w:sz w:val="20"/>
          <w:szCs w:val="20"/>
        </w:rPr>
      </w:pPr>
      <w:bookmarkStart w:id="16" w:name="_Toc188458313"/>
      <w:r w:rsidRPr="00D013A3">
        <w:rPr>
          <w:rFonts w:asciiTheme="minorHAnsi" w:hAnsiTheme="minorHAnsi" w:cstheme="minorHAnsi"/>
          <w:sz w:val="20"/>
          <w:szCs w:val="20"/>
        </w:rPr>
        <w:t>1.2.5 Empreinte carbone</w:t>
      </w:r>
      <w:bookmarkEnd w:id="16"/>
    </w:p>
    <w:p w14:paraId="466974A3" w14:textId="1843C604" w:rsidR="00277E0B" w:rsidRPr="00D013A3" w:rsidRDefault="00E96E77" w:rsidP="004C1742">
      <w:pPr>
        <w:rPr>
          <w:rFonts w:asciiTheme="minorHAnsi" w:hAnsiTheme="minorHAnsi" w:cstheme="minorHAnsi"/>
          <w:sz w:val="20"/>
          <w:szCs w:val="20"/>
        </w:rPr>
      </w:pPr>
      <w:r>
        <w:rPr>
          <w:rFonts w:asciiTheme="minorHAnsi" w:hAnsiTheme="minorHAnsi" w:cstheme="minorHAnsi"/>
          <w:sz w:val="20"/>
          <w:szCs w:val="20"/>
        </w:rPr>
        <w:t>Le Titulaire doit f</w:t>
      </w:r>
      <w:r w:rsidR="007828AA" w:rsidRPr="00D013A3">
        <w:rPr>
          <w:rFonts w:asciiTheme="minorHAnsi" w:hAnsiTheme="minorHAnsi" w:cstheme="minorHAnsi"/>
          <w:sz w:val="20"/>
          <w:szCs w:val="20"/>
        </w:rPr>
        <w:t xml:space="preserve">ournir la valeur </w:t>
      </w:r>
      <w:r w:rsidR="00456594" w:rsidRPr="00D013A3">
        <w:rPr>
          <w:rFonts w:asciiTheme="minorHAnsi" w:hAnsiTheme="minorHAnsi" w:cstheme="minorHAnsi"/>
          <w:sz w:val="20"/>
          <w:szCs w:val="20"/>
        </w:rPr>
        <w:t>PCF</w:t>
      </w:r>
      <w:r w:rsidR="007828AA" w:rsidRPr="00D013A3">
        <w:rPr>
          <w:rFonts w:asciiTheme="minorHAnsi" w:hAnsiTheme="minorHAnsi" w:cstheme="minorHAnsi"/>
          <w:sz w:val="20"/>
          <w:szCs w:val="20"/>
        </w:rPr>
        <w:t xml:space="preserve"> (Product </w:t>
      </w:r>
      <w:proofErr w:type="spellStart"/>
      <w:r w:rsidR="007828AA" w:rsidRPr="00D013A3">
        <w:rPr>
          <w:rFonts w:asciiTheme="minorHAnsi" w:hAnsiTheme="minorHAnsi" w:cstheme="minorHAnsi"/>
          <w:sz w:val="20"/>
          <w:szCs w:val="20"/>
        </w:rPr>
        <w:t>Carbon</w:t>
      </w:r>
      <w:proofErr w:type="spellEnd"/>
      <w:r w:rsidR="007828AA" w:rsidRPr="00D013A3">
        <w:rPr>
          <w:rFonts w:asciiTheme="minorHAnsi" w:hAnsiTheme="minorHAnsi" w:cstheme="minorHAnsi"/>
          <w:sz w:val="20"/>
          <w:szCs w:val="20"/>
        </w:rPr>
        <w:t xml:space="preserve"> </w:t>
      </w:r>
      <w:proofErr w:type="spellStart"/>
      <w:r w:rsidR="007828AA" w:rsidRPr="00D013A3">
        <w:rPr>
          <w:rFonts w:asciiTheme="minorHAnsi" w:hAnsiTheme="minorHAnsi" w:cstheme="minorHAnsi"/>
          <w:sz w:val="20"/>
          <w:szCs w:val="20"/>
        </w:rPr>
        <w:t>Footprint</w:t>
      </w:r>
      <w:proofErr w:type="spellEnd"/>
      <w:r w:rsidR="007828AA" w:rsidRPr="00D013A3">
        <w:rPr>
          <w:rFonts w:asciiTheme="minorHAnsi" w:hAnsiTheme="minorHAnsi" w:cstheme="minorHAnsi"/>
          <w:sz w:val="20"/>
          <w:szCs w:val="20"/>
        </w:rPr>
        <w:t>)</w:t>
      </w:r>
      <w:r w:rsidR="003A5326" w:rsidRPr="00D013A3">
        <w:rPr>
          <w:rFonts w:asciiTheme="minorHAnsi" w:hAnsiTheme="minorHAnsi" w:cstheme="minorHAnsi"/>
          <w:sz w:val="20"/>
          <w:szCs w:val="20"/>
        </w:rPr>
        <w:t xml:space="preserve"> selon l</w:t>
      </w:r>
      <w:r w:rsidR="004B1309" w:rsidRPr="00D013A3">
        <w:rPr>
          <w:rFonts w:asciiTheme="minorHAnsi" w:hAnsiTheme="minorHAnsi" w:cstheme="minorHAnsi"/>
          <w:sz w:val="20"/>
          <w:szCs w:val="20"/>
        </w:rPr>
        <w:t>es</w:t>
      </w:r>
      <w:r w:rsidR="003A5326" w:rsidRPr="00D013A3">
        <w:rPr>
          <w:rFonts w:asciiTheme="minorHAnsi" w:hAnsiTheme="minorHAnsi" w:cstheme="minorHAnsi"/>
          <w:sz w:val="20"/>
          <w:szCs w:val="20"/>
        </w:rPr>
        <w:t xml:space="preserve"> n</w:t>
      </w:r>
      <w:r w:rsidR="007828AA" w:rsidRPr="00D013A3">
        <w:rPr>
          <w:rFonts w:asciiTheme="minorHAnsi" w:hAnsiTheme="minorHAnsi" w:cstheme="minorHAnsi"/>
          <w:sz w:val="20"/>
          <w:szCs w:val="20"/>
        </w:rPr>
        <w:t>orme</w:t>
      </w:r>
      <w:r w:rsidR="004B1309" w:rsidRPr="00D013A3">
        <w:rPr>
          <w:rFonts w:asciiTheme="minorHAnsi" w:hAnsiTheme="minorHAnsi" w:cstheme="minorHAnsi"/>
          <w:sz w:val="20"/>
          <w:szCs w:val="20"/>
        </w:rPr>
        <w:t>s</w:t>
      </w:r>
      <w:r w:rsidR="007828AA" w:rsidRPr="00D013A3">
        <w:rPr>
          <w:rFonts w:asciiTheme="minorHAnsi" w:hAnsiTheme="minorHAnsi" w:cstheme="minorHAnsi"/>
          <w:sz w:val="20"/>
          <w:szCs w:val="20"/>
        </w:rPr>
        <w:t xml:space="preserve"> </w:t>
      </w:r>
      <w:r w:rsidR="003A5326" w:rsidRPr="00D013A3">
        <w:rPr>
          <w:rFonts w:asciiTheme="minorHAnsi" w:hAnsiTheme="minorHAnsi" w:cstheme="minorHAnsi"/>
          <w:sz w:val="20"/>
          <w:szCs w:val="20"/>
        </w:rPr>
        <w:t xml:space="preserve">ISO </w:t>
      </w:r>
      <w:r w:rsidR="004B1309" w:rsidRPr="00D013A3">
        <w:rPr>
          <w:rFonts w:asciiTheme="minorHAnsi" w:hAnsiTheme="minorHAnsi" w:cstheme="minorHAnsi"/>
          <w:sz w:val="20"/>
          <w:szCs w:val="20"/>
        </w:rPr>
        <w:t xml:space="preserve">14067, </w:t>
      </w:r>
      <w:r w:rsidR="007828AA" w:rsidRPr="00D013A3">
        <w:rPr>
          <w:rFonts w:asciiTheme="minorHAnsi" w:hAnsiTheme="minorHAnsi" w:cstheme="minorHAnsi"/>
          <w:sz w:val="20"/>
          <w:szCs w:val="20"/>
        </w:rPr>
        <w:t>14040 &amp; 14044</w:t>
      </w:r>
      <w:r w:rsidR="00277E0B" w:rsidRPr="00D013A3">
        <w:rPr>
          <w:rFonts w:asciiTheme="minorHAnsi" w:hAnsiTheme="minorHAnsi" w:cstheme="minorHAnsi"/>
          <w:sz w:val="20"/>
          <w:szCs w:val="20"/>
        </w:rPr>
        <w:t>.</w:t>
      </w:r>
    </w:p>
    <w:p w14:paraId="0EB07C7F" w14:textId="77777777" w:rsidR="007828AA" w:rsidRPr="00D013A3" w:rsidRDefault="007828AA" w:rsidP="004C1742">
      <w:pPr>
        <w:pStyle w:val="Titre3"/>
        <w:ind w:left="720"/>
        <w:rPr>
          <w:rFonts w:asciiTheme="minorHAnsi" w:hAnsiTheme="minorHAnsi" w:cstheme="minorHAnsi"/>
          <w:sz w:val="20"/>
          <w:szCs w:val="20"/>
        </w:rPr>
      </w:pPr>
      <w:bookmarkStart w:id="17" w:name="_Toc188458314"/>
      <w:r w:rsidRPr="00D013A3">
        <w:rPr>
          <w:rFonts w:asciiTheme="minorHAnsi" w:hAnsiTheme="minorHAnsi" w:cstheme="minorHAnsi"/>
          <w:sz w:val="20"/>
          <w:szCs w:val="20"/>
        </w:rPr>
        <w:t xml:space="preserve">1.2.6 Indice de </w:t>
      </w:r>
      <w:proofErr w:type="spellStart"/>
      <w:r w:rsidRPr="00D013A3">
        <w:rPr>
          <w:rFonts w:asciiTheme="minorHAnsi" w:hAnsiTheme="minorHAnsi" w:cstheme="minorHAnsi"/>
          <w:sz w:val="20"/>
          <w:szCs w:val="20"/>
        </w:rPr>
        <w:t>réparabilité</w:t>
      </w:r>
      <w:bookmarkEnd w:id="17"/>
      <w:proofErr w:type="spellEnd"/>
    </w:p>
    <w:p w14:paraId="5B17CD39" w14:textId="708BF26C" w:rsidR="00E54BC9" w:rsidRPr="00D013A3" w:rsidRDefault="006F5F22" w:rsidP="000C1EBA">
      <w:pPr>
        <w:tabs>
          <w:tab w:val="left" w:pos="1560"/>
        </w:tabs>
        <w:spacing w:before="120"/>
        <w:ind w:right="215"/>
        <w:jc w:val="both"/>
        <w:rPr>
          <w:rFonts w:asciiTheme="minorHAnsi" w:hAnsiTheme="minorHAnsi" w:cstheme="minorHAnsi"/>
          <w:sz w:val="20"/>
          <w:szCs w:val="20"/>
        </w:rPr>
      </w:pPr>
      <w:r w:rsidRPr="00D013A3">
        <w:rPr>
          <w:rFonts w:asciiTheme="minorHAnsi" w:hAnsiTheme="minorHAnsi" w:cstheme="minorHAnsi"/>
          <w:sz w:val="20"/>
          <w:szCs w:val="20"/>
        </w:rPr>
        <w:t>L</w:t>
      </w:r>
      <w:r w:rsidR="001F5298">
        <w:rPr>
          <w:rFonts w:asciiTheme="minorHAnsi" w:hAnsiTheme="minorHAnsi" w:cstheme="minorHAnsi"/>
          <w:sz w:val="20"/>
          <w:szCs w:val="20"/>
        </w:rPr>
        <w:t>e Titulaire</w:t>
      </w:r>
      <w:r w:rsidRPr="00D013A3">
        <w:rPr>
          <w:rFonts w:asciiTheme="minorHAnsi" w:hAnsiTheme="minorHAnsi" w:cstheme="minorHAnsi"/>
          <w:sz w:val="20"/>
          <w:szCs w:val="20"/>
        </w:rPr>
        <w:t xml:space="preserve"> doit f</w:t>
      </w:r>
      <w:r w:rsidR="00633D63" w:rsidRPr="00D013A3">
        <w:rPr>
          <w:rFonts w:asciiTheme="minorHAnsi" w:hAnsiTheme="minorHAnsi" w:cstheme="minorHAnsi"/>
          <w:sz w:val="20"/>
          <w:szCs w:val="20"/>
        </w:rPr>
        <w:t xml:space="preserve">ournir l’indice de </w:t>
      </w:r>
      <w:proofErr w:type="spellStart"/>
      <w:r w:rsidR="00633D63" w:rsidRPr="00D013A3">
        <w:rPr>
          <w:rFonts w:asciiTheme="minorHAnsi" w:hAnsiTheme="minorHAnsi" w:cstheme="minorHAnsi"/>
          <w:sz w:val="20"/>
          <w:szCs w:val="20"/>
        </w:rPr>
        <w:t>réparabilité</w:t>
      </w:r>
      <w:proofErr w:type="spellEnd"/>
      <w:r w:rsidR="00456594" w:rsidRPr="00D013A3">
        <w:rPr>
          <w:rFonts w:asciiTheme="minorHAnsi" w:hAnsiTheme="minorHAnsi" w:cstheme="minorHAnsi"/>
          <w:sz w:val="20"/>
          <w:szCs w:val="20"/>
        </w:rPr>
        <w:t xml:space="preserve"> de chaque ordinateur portable proposé</w:t>
      </w:r>
      <w:r w:rsidR="00F24FBC" w:rsidRPr="00D013A3">
        <w:rPr>
          <w:rFonts w:asciiTheme="minorHAnsi" w:hAnsiTheme="minorHAnsi" w:cstheme="minorHAnsi"/>
          <w:sz w:val="20"/>
          <w:szCs w:val="20"/>
        </w:rPr>
        <w:t xml:space="preserve">, conformément à la </w:t>
      </w:r>
      <w:r w:rsidR="00415BA5">
        <w:rPr>
          <w:rFonts w:asciiTheme="minorHAnsi" w:hAnsiTheme="minorHAnsi" w:cstheme="minorHAnsi"/>
          <w:sz w:val="20"/>
          <w:szCs w:val="20"/>
        </w:rPr>
        <w:t xml:space="preserve">l’article 15 </w:t>
      </w:r>
      <w:r w:rsidR="00F24FBC" w:rsidRPr="00D013A3">
        <w:rPr>
          <w:rFonts w:asciiTheme="minorHAnsi" w:hAnsiTheme="minorHAnsi" w:cstheme="minorHAnsi"/>
          <w:sz w:val="20"/>
          <w:szCs w:val="20"/>
        </w:rPr>
        <w:t>de la l</w:t>
      </w:r>
      <w:r w:rsidR="00E54BC9" w:rsidRPr="00D013A3">
        <w:rPr>
          <w:rFonts w:asciiTheme="minorHAnsi" w:hAnsiTheme="minorHAnsi" w:cstheme="minorHAnsi"/>
          <w:sz w:val="20"/>
          <w:szCs w:val="20"/>
        </w:rPr>
        <w:t xml:space="preserve">oi </w:t>
      </w:r>
      <w:r w:rsidR="00415BA5">
        <w:rPr>
          <w:rFonts w:asciiTheme="minorHAnsi" w:hAnsiTheme="minorHAnsi" w:cstheme="minorHAnsi"/>
          <w:sz w:val="20"/>
          <w:szCs w:val="20"/>
        </w:rPr>
        <w:t>n°</w:t>
      </w:r>
      <w:r w:rsidR="00F24FBC" w:rsidRPr="00D013A3">
        <w:rPr>
          <w:rFonts w:asciiTheme="minorHAnsi" w:hAnsiTheme="minorHAnsi" w:cstheme="minorHAnsi"/>
          <w:sz w:val="20"/>
          <w:szCs w:val="20"/>
        </w:rPr>
        <w:t>2021-1485 du 15 novembre 2021 visant à réduire l'empreinte environnementale du numérique en France (</w:t>
      </w:r>
      <w:r w:rsidR="00E54BC9" w:rsidRPr="00D013A3">
        <w:rPr>
          <w:rFonts w:asciiTheme="minorHAnsi" w:hAnsiTheme="minorHAnsi" w:cstheme="minorHAnsi"/>
          <w:sz w:val="20"/>
          <w:szCs w:val="20"/>
        </w:rPr>
        <w:t>REEN</w:t>
      </w:r>
      <w:r w:rsidR="00F24FBC" w:rsidRPr="00D013A3">
        <w:rPr>
          <w:rFonts w:asciiTheme="minorHAnsi" w:hAnsiTheme="minorHAnsi" w:cstheme="minorHAnsi"/>
          <w:sz w:val="20"/>
          <w:szCs w:val="20"/>
        </w:rPr>
        <w:t xml:space="preserve">), </w:t>
      </w:r>
      <w:r w:rsidR="001D4BEA" w:rsidRPr="00D013A3">
        <w:rPr>
          <w:rFonts w:asciiTheme="minorHAnsi" w:hAnsiTheme="minorHAnsi" w:cstheme="minorHAnsi"/>
          <w:sz w:val="20"/>
          <w:szCs w:val="20"/>
        </w:rPr>
        <w:t xml:space="preserve">et </w:t>
      </w:r>
      <w:r w:rsidR="009A72EC">
        <w:rPr>
          <w:rFonts w:asciiTheme="minorHAnsi" w:hAnsiTheme="minorHAnsi" w:cstheme="minorHAnsi"/>
          <w:sz w:val="20"/>
          <w:szCs w:val="20"/>
        </w:rPr>
        <w:t>le d</w:t>
      </w:r>
      <w:r w:rsidR="009A72EC" w:rsidRPr="009A72EC">
        <w:rPr>
          <w:rFonts w:asciiTheme="minorHAnsi" w:hAnsiTheme="minorHAnsi" w:cstheme="minorHAnsi"/>
          <w:sz w:val="20"/>
          <w:szCs w:val="20"/>
        </w:rPr>
        <w:t xml:space="preserve">écret n° 2020-1757 du 29 décembre 2020 relatif à l'indice de </w:t>
      </w:r>
      <w:proofErr w:type="spellStart"/>
      <w:r w:rsidR="009A72EC" w:rsidRPr="009A72EC">
        <w:rPr>
          <w:rFonts w:asciiTheme="minorHAnsi" w:hAnsiTheme="minorHAnsi" w:cstheme="minorHAnsi"/>
          <w:sz w:val="20"/>
          <w:szCs w:val="20"/>
        </w:rPr>
        <w:t>réparabilité</w:t>
      </w:r>
      <w:proofErr w:type="spellEnd"/>
      <w:r w:rsidR="009A72EC" w:rsidRPr="009A72EC">
        <w:rPr>
          <w:rFonts w:asciiTheme="minorHAnsi" w:hAnsiTheme="minorHAnsi" w:cstheme="minorHAnsi"/>
          <w:sz w:val="20"/>
          <w:szCs w:val="20"/>
        </w:rPr>
        <w:t xml:space="preserve"> des équipeme</w:t>
      </w:r>
      <w:r w:rsidR="009A72EC">
        <w:rPr>
          <w:rFonts w:asciiTheme="minorHAnsi" w:hAnsiTheme="minorHAnsi" w:cstheme="minorHAnsi"/>
          <w:sz w:val="20"/>
          <w:szCs w:val="20"/>
        </w:rPr>
        <w:t>nts électriques et électroniques.</w:t>
      </w:r>
    </w:p>
    <w:p w14:paraId="3B28E2CB" w14:textId="26A44770" w:rsidR="000A408A" w:rsidRPr="00D013A3" w:rsidRDefault="000A408A"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18" w:name="_Toc188458315"/>
      <w:r w:rsidRPr="00D013A3">
        <w:rPr>
          <w:rFonts w:asciiTheme="minorHAnsi" w:eastAsiaTheme="majorEastAsia" w:hAnsiTheme="minorHAnsi" w:cstheme="minorHAnsi"/>
          <w:color w:val="365F91" w:themeColor="accent1" w:themeShade="BF"/>
          <w:kern w:val="0"/>
          <w:sz w:val="20"/>
          <w:szCs w:val="20"/>
        </w:rPr>
        <w:t>1.3 ACCESSOIRES</w:t>
      </w:r>
      <w:r w:rsidR="007B474B" w:rsidRPr="00D013A3">
        <w:rPr>
          <w:rFonts w:asciiTheme="minorHAnsi" w:eastAsiaTheme="majorEastAsia" w:hAnsiTheme="minorHAnsi" w:cstheme="minorHAnsi"/>
          <w:color w:val="365F91" w:themeColor="accent1" w:themeShade="BF"/>
          <w:kern w:val="0"/>
          <w:sz w:val="20"/>
          <w:szCs w:val="20"/>
        </w:rPr>
        <w:t xml:space="preserve"> </w:t>
      </w:r>
      <w:r w:rsidR="00DA0E44" w:rsidRPr="00D013A3">
        <w:rPr>
          <w:rFonts w:asciiTheme="minorHAnsi" w:eastAsiaTheme="majorEastAsia" w:hAnsiTheme="minorHAnsi" w:cstheme="minorHAnsi"/>
          <w:color w:val="365F91" w:themeColor="accent1" w:themeShade="BF"/>
          <w:kern w:val="0"/>
          <w:sz w:val="20"/>
          <w:szCs w:val="20"/>
        </w:rPr>
        <w:t>ET PIECES DETACHEES</w:t>
      </w:r>
      <w:bookmarkEnd w:id="18"/>
      <w:r w:rsidR="00DA0E44" w:rsidRPr="00D013A3">
        <w:rPr>
          <w:rFonts w:asciiTheme="minorHAnsi" w:eastAsiaTheme="majorEastAsia" w:hAnsiTheme="minorHAnsi" w:cstheme="minorHAnsi"/>
          <w:color w:val="365F91" w:themeColor="accent1" w:themeShade="BF"/>
          <w:kern w:val="0"/>
          <w:sz w:val="20"/>
          <w:szCs w:val="20"/>
        </w:rPr>
        <w:t xml:space="preserve"> </w:t>
      </w:r>
      <w:r w:rsidR="00F54D3D" w:rsidRPr="00D013A3">
        <w:rPr>
          <w:rFonts w:asciiTheme="minorHAnsi" w:eastAsiaTheme="majorEastAsia" w:hAnsiTheme="minorHAnsi" w:cstheme="minorHAnsi"/>
          <w:color w:val="365F91" w:themeColor="accent1" w:themeShade="BF"/>
          <w:kern w:val="0"/>
          <w:sz w:val="20"/>
          <w:szCs w:val="20"/>
        </w:rPr>
        <w:t xml:space="preserve"> </w:t>
      </w:r>
    </w:p>
    <w:p w14:paraId="2A914C7B" w14:textId="3561A866" w:rsidR="000A408A" w:rsidRPr="00D013A3" w:rsidRDefault="000A408A" w:rsidP="004C1742">
      <w:pPr>
        <w:spacing w:before="120"/>
        <w:ind w:right="142"/>
        <w:jc w:val="both"/>
        <w:rPr>
          <w:rFonts w:asciiTheme="minorHAnsi" w:hAnsiTheme="minorHAnsi" w:cstheme="minorHAnsi"/>
          <w:sz w:val="20"/>
          <w:szCs w:val="20"/>
        </w:rPr>
      </w:pPr>
      <w:r w:rsidRPr="00D013A3">
        <w:rPr>
          <w:rFonts w:asciiTheme="minorHAnsi" w:hAnsiTheme="minorHAnsi" w:cstheme="minorHAnsi"/>
          <w:sz w:val="20"/>
          <w:szCs w:val="20"/>
        </w:rPr>
        <w:t xml:space="preserve">Les accessoires associés </w:t>
      </w:r>
      <w:r w:rsidR="00BF7D46" w:rsidRPr="00D013A3">
        <w:rPr>
          <w:rFonts w:asciiTheme="minorHAnsi" w:hAnsiTheme="minorHAnsi" w:cstheme="minorHAnsi"/>
          <w:sz w:val="20"/>
          <w:szCs w:val="20"/>
        </w:rPr>
        <w:t>à l’ordinateur portable</w:t>
      </w:r>
      <w:r w:rsidR="00415BA5">
        <w:rPr>
          <w:rFonts w:asciiTheme="minorHAnsi" w:hAnsiTheme="minorHAnsi" w:cstheme="minorHAnsi"/>
          <w:sz w:val="20"/>
          <w:szCs w:val="20"/>
        </w:rPr>
        <w:t xml:space="preserve"> </w:t>
      </w:r>
      <w:r w:rsidRPr="00D013A3">
        <w:rPr>
          <w:rFonts w:asciiTheme="minorHAnsi" w:hAnsiTheme="minorHAnsi" w:cstheme="minorHAnsi"/>
          <w:sz w:val="20"/>
          <w:szCs w:val="20"/>
        </w:rPr>
        <w:t>retenu sont les suivants :</w:t>
      </w:r>
    </w:p>
    <w:p w14:paraId="232FD025" w14:textId="1D19FFCE" w:rsidR="00456594" w:rsidRPr="0034568C" w:rsidRDefault="000A408A" w:rsidP="004C1742">
      <w:pPr>
        <w:pStyle w:val="Style6"/>
        <w:numPr>
          <w:ilvl w:val="0"/>
          <w:numId w:val="1"/>
        </w:numPr>
        <w:tabs>
          <w:tab w:val="clear" w:pos="568"/>
          <w:tab w:val="num" w:pos="284"/>
          <w:tab w:val="num" w:pos="720"/>
        </w:tabs>
        <w:kinsoku w:val="0"/>
        <w:autoSpaceDE/>
        <w:autoSpaceDN/>
        <w:spacing w:before="60" w:line="240" w:lineRule="auto"/>
        <w:ind w:left="360" w:firstLine="0"/>
        <w:rPr>
          <w:rStyle w:val="CharacterStyle1"/>
          <w:rFonts w:asciiTheme="minorHAnsi" w:hAnsiTheme="minorHAnsi" w:cstheme="minorHAnsi"/>
        </w:rPr>
      </w:pPr>
      <w:r w:rsidRPr="0034568C">
        <w:rPr>
          <w:rStyle w:val="CharacterStyle1"/>
          <w:rFonts w:asciiTheme="minorHAnsi" w:hAnsiTheme="minorHAnsi" w:cstheme="minorHAnsi"/>
        </w:rPr>
        <w:t>D</w:t>
      </w:r>
      <w:r w:rsidR="00415BA5" w:rsidRPr="0034568C">
        <w:rPr>
          <w:rStyle w:val="CharacterStyle1"/>
          <w:rFonts w:asciiTheme="minorHAnsi" w:hAnsiTheme="minorHAnsi" w:cstheme="minorHAnsi"/>
        </w:rPr>
        <w:t>isque dur interne</w:t>
      </w:r>
      <w:r w:rsidRPr="0034568C">
        <w:rPr>
          <w:rStyle w:val="CharacterStyle1"/>
          <w:rFonts w:asciiTheme="minorHAnsi" w:hAnsiTheme="minorHAnsi" w:cstheme="minorHAnsi"/>
        </w:rPr>
        <w:t xml:space="preserve"> </w:t>
      </w:r>
      <w:r w:rsidR="003A5326" w:rsidRPr="0034568C">
        <w:rPr>
          <w:rStyle w:val="CharacterStyle1"/>
          <w:rFonts w:asciiTheme="minorHAnsi" w:hAnsiTheme="minorHAnsi" w:cstheme="minorHAnsi"/>
        </w:rPr>
        <w:t xml:space="preserve">de capacité supérieure </w:t>
      </w:r>
      <w:r w:rsidR="00456594" w:rsidRPr="0034568C">
        <w:rPr>
          <w:rStyle w:val="CharacterStyle1"/>
          <w:rFonts w:asciiTheme="minorHAnsi" w:hAnsiTheme="minorHAnsi" w:cstheme="minorHAnsi"/>
        </w:rPr>
        <w:t xml:space="preserve">ou égal </w:t>
      </w:r>
      <w:r w:rsidR="003A5326" w:rsidRPr="0034568C">
        <w:rPr>
          <w:rStyle w:val="CharacterStyle1"/>
          <w:rFonts w:asciiTheme="minorHAnsi" w:hAnsiTheme="minorHAnsi" w:cstheme="minorHAnsi"/>
        </w:rPr>
        <w:t xml:space="preserve">à 256 Go </w:t>
      </w:r>
    </w:p>
    <w:p w14:paraId="7C50DD86" w14:textId="1B0603F1" w:rsidR="000A408A" w:rsidRPr="0034568C" w:rsidRDefault="00415BA5" w:rsidP="004C1742">
      <w:pPr>
        <w:pStyle w:val="Style6"/>
        <w:numPr>
          <w:ilvl w:val="0"/>
          <w:numId w:val="1"/>
        </w:numPr>
        <w:tabs>
          <w:tab w:val="clear" w:pos="568"/>
          <w:tab w:val="num" w:pos="284"/>
          <w:tab w:val="num" w:pos="720"/>
        </w:tabs>
        <w:kinsoku w:val="0"/>
        <w:autoSpaceDE/>
        <w:autoSpaceDN/>
        <w:spacing w:before="60" w:line="240" w:lineRule="auto"/>
        <w:ind w:left="360" w:firstLine="0"/>
        <w:rPr>
          <w:rStyle w:val="CharacterStyle1"/>
          <w:rFonts w:asciiTheme="minorHAnsi" w:hAnsiTheme="minorHAnsi" w:cstheme="minorHAnsi"/>
        </w:rPr>
      </w:pPr>
      <w:r w:rsidRPr="0034568C">
        <w:rPr>
          <w:rStyle w:val="CharacterStyle1"/>
          <w:rFonts w:asciiTheme="minorHAnsi" w:hAnsiTheme="minorHAnsi" w:cstheme="minorHAnsi"/>
        </w:rPr>
        <w:t>Lecteur graveur</w:t>
      </w:r>
      <w:r w:rsidR="00A16AC2" w:rsidRPr="0034568C">
        <w:rPr>
          <w:rStyle w:val="CharacterStyle1"/>
          <w:rFonts w:asciiTheme="minorHAnsi" w:hAnsiTheme="minorHAnsi" w:cstheme="minorHAnsi"/>
        </w:rPr>
        <w:t xml:space="preserve"> CD/DVD externe</w:t>
      </w:r>
    </w:p>
    <w:p w14:paraId="454F65D3" w14:textId="77777777" w:rsidR="000A408A" w:rsidRPr="0034568C" w:rsidRDefault="000A408A" w:rsidP="004C1742">
      <w:pPr>
        <w:pStyle w:val="Style6"/>
        <w:numPr>
          <w:ilvl w:val="0"/>
          <w:numId w:val="1"/>
        </w:numPr>
        <w:tabs>
          <w:tab w:val="clear" w:pos="568"/>
          <w:tab w:val="num" w:pos="284"/>
          <w:tab w:val="num" w:pos="720"/>
        </w:tabs>
        <w:kinsoku w:val="0"/>
        <w:autoSpaceDE/>
        <w:autoSpaceDN/>
        <w:spacing w:before="60" w:line="240" w:lineRule="auto"/>
        <w:ind w:left="357" w:firstLine="0"/>
        <w:rPr>
          <w:rStyle w:val="CharacterStyle1"/>
          <w:rFonts w:asciiTheme="minorHAnsi" w:hAnsiTheme="minorHAnsi" w:cstheme="minorHAnsi"/>
        </w:rPr>
      </w:pPr>
      <w:r w:rsidRPr="0034568C">
        <w:rPr>
          <w:rStyle w:val="CharacterStyle1"/>
          <w:rFonts w:asciiTheme="minorHAnsi" w:hAnsiTheme="minorHAnsi" w:cstheme="minorHAnsi"/>
        </w:rPr>
        <w:t xml:space="preserve">Adaptateur secteur </w:t>
      </w:r>
    </w:p>
    <w:p w14:paraId="12022B25" w14:textId="4C1A320A" w:rsidR="000A408A" w:rsidRPr="0034568C" w:rsidRDefault="00415BA5" w:rsidP="00F5455A">
      <w:pPr>
        <w:pStyle w:val="Style6"/>
        <w:numPr>
          <w:ilvl w:val="0"/>
          <w:numId w:val="1"/>
        </w:numPr>
        <w:tabs>
          <w:tab w:val="num" w:pos="720"/>
        </w:tabs>
        <w:kinsoku w:val="0"/>
        <w:autoSpaceDE/>
        <w:autoSpaceDN/>
        <w:spacing w:before="60" w:line="240" w:lineRule="auto"/>
        <w:rPr>
          <w:rStyle w:val="CharacterStyle1"/>
          <w:rFonts w:asciiTheme="minorHAnsi" w:hAnsiTheme="minorHAnsi" w:cstheme="minorHAnsi"/>
          <w:b/>
          <w:bCs/>
          <w:noProof/>
          <w:spacing w:val="10"/>
        </w:rPr>
      </w:pPr>
      <w:r w:rsidRPr="0034568C">
        <w:rPr>
          <w:rStyle w:val="CharacterStyle1"/>
          <w:rFonts w:asciiTheme="minorHAnsi" w:hAnsiTheme="minorHAnsi" w:cstheme="minorHAnsi"/>
          <w:spacing w:val="10"/>
        </w:rPr>
        <w:t>Housse</w:t>
      </w:r>
      <w:r w:rsidR="000A408A" w:rsidRPr="0034568C">
        <w:rPr>
          <w:rStyle w:val="CharacterStyle1"/>
          <w:rFonts w:asciiTheme="minorHAnsi" w:hAnsiTheme="minorHAnsi" w:cstheme="minorHAnsi"/>
          <w:spacing w:val="10"/>
        </w:rPr>
        <w:t xml:space="preserve"> de transport</w:t>
      </w:r>
      <w:r w:rsidR="007846B8" w:rsidRPr="0034568C">
        <w:rPr>
          <w:rStyle w:val="CharacterStyle1"/>
          <w:rFonts w:asciiTheme="minorHAnsi" w:hAnsiTheme="minorHAnsi" w:cstheme="minorHAnsi"/>
          <w:spacing w:val="10"/>
        </w:rPr>
        <w:t>/</w:t>
      </w:r>
      <w:r w:rsidRPr="0034568C">
        <w:rPr>
          <w:rStyle w:val="CharacterStyle1"/>
          <w:rFonts w:asciiTheme="minorHAnsi" w:hAnsiTheme="minorHAnsi" w:cstheme="minorHAnsi"/>
          <w:spacing w:val="10"/>
        </w:rPr>
        <w:t>Sac</w:t>
      </w:r>
      <w:r w:rsidR="000A408A" w:rsidRPr="0034568C">
        <w:rPr>
          <w:rStyle w:val="CharacterStyle1"/>
          <w:rFonts w:asciiTheme="minorHAnsi" w:hAnsiTheme="minorHAnsi" w:cstheme="minorHAnsi"/>
          <w:spacing w:val="10"/>
        </w:rPr>
        <w:t xml:space="preserve"> à dos de transport</w:t>
      </w:r>
      <w:r w:rsidR="00F5455A" w:rsidRPr="0034568C">
        <w:t xml:space="preserve"> </w:t>
      </w:r>
      <w:r w:rsidR="00F5455A" w:rsidRPr="0034568C">
        <w:rPr>
          <w:rStyle w:val="CharacterStyle1"/>
          <w:rFonts w:asciiTheme="minorHAnsi" w:hAnsiTheme="minorHAnsi" w:cstheme="minorHAnsi"/>
          <w:spacing w:val="10"/>
        </w:rPr>
        <w:t>(Dos moussé / 2 compartiments intérieurs, dont 1 moussé pour l'ordinateur)</w:t>
      </w:r>
    </w:p>
    <w:p w14:paraId="783DD599" w14:textId="77777777" w:rsidR="000A408A" w:rsidRPr="0034568C" w:rsidRDefault="000A408A" w:rsidP="004C1742">
      <w:pPr>
        <w:numPr>
          <w:ilvl w:val="0"/>
          <w:numId w:val="1"/>
        </w:numPr>
        <w:tabs>
          <w:tab w:val="clear" w:pos="568"/>
          <w:tab w:val="num" w:pos="284"/>
          <w:tab w:val="num" w:pos="720"/>
        </w:tabs>
        <w:spacing w:before="60"/>
        <w:ind w:left="360" w:firstLine="0"/>
        <w:rPr>
          <w:rFonts w:asciiTheme="minorHAnsi" w:hAnsiTheme="minorHAnsi" w:cstheme="minorHAnsi"/>
          <w:spacing w:val="12"/>
          <w:sz w:val="20"/>
          <w:szCs w:val="20"/>
        </w:rPr>
      </w:pPr>
      <w:r w:rsidRPr="0034568C">
        <w:rPr>
          <w:rFonts w:asciiTheme="minorHAnsi" w:hAnsiTheme="minorHAnsi" w:cstheme="minorHAnsi"/>
          <w:spacing w:val="12"/>
          <w:sz w:val="20"/>
          <w:szCs w:val="20"/>
        </w:rPr>
        <w:t>Souris miniature</w:t>
      </w:r>
      <w:r w:rsidR="00273252" w:rsidRPr="0034568C">
        <w:rPr>
          <w:rFonts w:asciiTheme="minorHAnsi" w:hAnsiTheme="minorHAnsi" w:cstheme="minorHAnsi"/>
          <w:spacing w:val="12"/>
          <w:sz w:val="20"/>
          <w:szCs w:val="20"/>
        </w:rPr>
        <w:t xml:space="preserve"> </w:t>
      </w:r>
    </w:p>
    <w:p w14:paraId="77384065" w14:textId="77777777" w:rsidR="0025369D" w:rsidRPr="0034568C" w:rsidRDefault="0025369D" w:rsidP="004C1742">
      <w:pPr>
        <w:pStyle w:val="Style6"/>
        <w:numPr>
          <w:ilvl w:val="0"/>
          <w:numId w:val="1"/>
        </w:numPr>
        <w:tabs>
          <w:tab w:val="clear" w:pos="568"/>
          <w:tab w:val="num" w:pos="360"/>
          <w:tab w:val="num" w:pos="720"/>
        </w:tabs>
        <w:kinsoku w:val="0"/>
        <w:autoSpaceDE/>
        <w:autoSpaceDN/>
        <w:spacing w:before="60" w:line="240" w:lineRule="auto"/>
        <w:ind w:left="862" w:hanging="502"/>
        <w:rPr>
          <w:rStyle w:val="CharacterStyle1"/>
          <w:rFonts w:asciiTheme="minorHAnsi" w:hAnsiTheme="minorHAnsi" w:cstheme="minorHAnsi"/>
          <w:spacing w:val="6"/>
        </w:rPr>
      </w:pPr>
      <w:r w:rsidRPr="0034568C">
        <w:rPr>
          <w:rStyle w:val="CharacterStyle1"/>
          <w:rFonts w:asciiTheme="minorHAnsi" w:hAnsiTheme="minorHAnsi" w:cstheme="minorHAnsi"/>
          <w:spacing w:val="6"/>
        </w:rPr>
        <w:t>Souris optique verticale</w:t>
      </w:r>
    </w:p>
    <w:p w14:paraId="440B5F99" w14:textId="77777777" w:rsidR="002E6313" w:rsidRPr="0034568C" w:rsidRDefault="002E6313" w:rsidP="004C1742">
      <w:pPr>
        <w:pStyle w:val="Style6"/>
        <w:numPr>
          <w:ilvl w:val="0"/>
          <w:numId w:val="1"/>
        </w:numPr>
        <w:tabs>
          <w:tab w:val="clear" w:pos="568"/>
          <w:tab w:val="num" w:pos="284"/>
          <w:tab w:val="num" w:pos="720"/>
        </w:tabs>
        <w:kinsoku w:val="0"/>
        <w:autoSpaceDE/>
        <w:autoSpaceDN/>
        <w:spacing w:before="60" w:line="240" w:lineRule="auto"/>
        <w:ind w:left="360" w:firstLine="0"/>
        <w:rPr>
          <w:rStyle w:val="CharacterStyle1"/>
          <w:rFonts w:asciiTheme="minorHAnsi" w:hAnsiTheme="minorHAnsi" w:cstheme="minorHAnsi"/>
          <w:spacing w:val="4"/>
        </w:rPr>
      </w:pPr>
      <w:r w:rsidRPr="0034568C">
        <w:rPr>
          <w:rStyle w:val="CharacterStyle1"/>
          <w:rFonts w:asciiTheme="minorHAnsi" w:hAnsiTheme="minorHAnsi" w:cstheme="minorHAnsi"/>
          <w:spacing w:val="4"/>
        </w:rPr>
        <w:t>Clavier et souris externe avec et sans fils</w:t>
      </w:r>
      <w:r w:rsidR="00273252" w:rsidRPr="0034568C">
        <w:rPr>
          <w:rStyle w:val="CharacterStyle1"/>
          <w:rFonts w:asciiTheme="minorHAnsi" w:hAnsiTheme="minorHAnsi" w:cstheme="minorHAnsi"/>
          <w:spacing w:val="4"/>
        </w:rPr>
        <w:t xml:space="preserve"> </w:t>
      </w:r>
    </w:p>
    <w:p w14:paraId="035F42A2" w14:textId="77777777" w:rsidR="000A408A" w:rsidRPr="0034568C" w:rsidRDefault="000A408A" w:rsidP="004C1742">
      <w:pPr>
        <w:pStyle w:val="Style6"/>
        <w:numPr>
          <w:ilvl w:val="0"/>
          <w:numId w:val="1"/>
        </w:numPr>
        <w:tabs>
          <w:tab w:val="clear" w:pos="568"/>
          <w:tab w:val="num" w:pos="284"/>
          <w:tab w:val="num" w:pos="720"/>
        </w:tabs>
        <w:kinsoku w:val="0"/>
        <w:autoSpaceDE/>
        <w:autoSpaceDN/>
        <w:spacing w:before="60" w:line="240" w:lineRule="auto"/>
        <w:ind w:left="360" w:firstLine="0"/>
        <w:rPr>
          <w:rStyle w:val="CharacterStyle1"/>
          <w:rFonts w:asciiTheme="minorHAnsi" w:hAnsiTheme="minorHAnsi" w:cstheme="minorHAnsi"/>
          <w:spacing w:val="4"/>
        </w:rPr>
      </w:pPr>
      <w:r w:rsidRPr="0034568C">
        <w:rPr>
          <w:rStyle w:val="CharacterStyle1"/>
          <w:rFonts w:asciiTheme="minorHAnsi" w:hAnsiTheme="minorHAnsi" w:cstheme="minorHAnsi"/>
          <w:spacing w:val="4"/>
        </w:rPr>
        <w:t xml:space="preserve">Câble de sécurité </w:t>
      </w:r>
      <w:proofErr w:type="spellStart"/>
      <w:r w:rsidRPr="0034568C">
        <w:rPr>
          <w:rStyle w:val="CharacterStyle1"/>
          <w:rFonts w:asciiTheme="minorHAnsi" w:hAnsiTheme="minorHAnsi" w:cstheme="minorHAnsi"/>
          <w:spacing w:val="4"/>
        </w:rPr>
        <w:t>anti-vol</w:t>
      </w:r>
      <w:proofErr w:type="spellEnd"/>
      <w:r w:rsidRPr="0034568C">
        <w:rPr>
          <w:rStyle w:val="CharacterStyle1"/>
          <w:rFonts w:asciiTheme="minorHAnsi" w:hAnsiTheme="minorHAnsi" w:cstheme="minorHAnsi"/>
          <w:spacing w:val="4"/>
        </w:rPr>
        <w:t xml:space="preserve"> à clé ou à code</w:t>
      </w:r>
    </w:p>
    <w:p w14:paraId="788BF05A" w14:textId="381AB531" w:rsidR="00DA0E44" w:rsidRPr="0034568C" w:rsidRDefault="00415BA5" w:rsidP="004C1742">
      <w:pPr>
        <w:pStyle w:val="Style6"/>
        <w:numPr>
          <w:ilvl w:val="0"/>
          <w:numId w:val="1"/>
        </w:numPr>
        <w:tabs>
          <w:tab w:val="clear" w:pos="568"/>
          <w:tab w:val="num" w:pos="284"/>
          <w:tab w:val="num" w:pos="720"/>
        </w:tabs>
        <w:kinsoku w:val="0"/>
        <w:autoSpaceDE/>
        <w:autoSpaceDN/>
        <w:spacing w:before="60" w:line="240" w:lineRule="auto"/>
        <w:ind w:left="357" w:firstLine="0"/>
        <w:rPr>
          <w:rStyle w:val="CharacterStyle1"/>
          <w:rFonts w:asciiTheme="minorHAnsi" w:hAnsiTheme="minorHAnsi" w:cstheme="minorHAnsi"/>
        </w:rPr>
      </w:pPr>
      <w:r w:rsidRPr="0034568C">
        <w:rPr>
          <w:rStyle w:val="CharacterStyle1"/>
          <w:rFonts w:asciiTheme="minorHAnsi" w:hAnsiTheme="minorHAnsi" w:cstheme="minorHAnsi"/>
          <w:spacing w:val="1"/>
        </w:rPr>
        <w:t xml:space="preserve">Barrette mémoire </w:t>
      </w:r>
      <w:r w:rsidR="00DA0E44" w:rsidRPr="0034568C">
        <w:rPr>
          <w:rStyle w:val="CharacterStyle1"/>
          <w:rFonts w:asciiTheme="minorHAnsi" w:hAnsiTheme="minorHAnsi" w:cstheme="minorHAnsi"/>
          <w:spacing w:val="1"/>
        </w:rPr>
        <w:t>d’une capacité de 16 Go</w:t>
      </w:r>
    </w:p>
    <w:p w14:paraId="2B90B30B" w14:textId="08373EA3" w:rsidR="00DA0E44" w:rsidRPr="0034568C" w:rsidRDefault="00415BA5" w:rsidP="004C1742">
      <w:pPr>
        <w:pStyle w:val="Style6"/>
        <w:numPr>
          <w:ilvl w:val="0"/>
          <w:numId w:val="1"/>
        </w:numPr>
        <w:tabs>
          <w:tab w:val="clear" w:pos="568"/>
          <w:tab w:val="num" w:pos="284"/>
          <w:tab w:val="num" w:pos="720"/>
        </w:tabs>
        <w:kinsoku w:val="0"/>
        <w:autoSpaceDE/>
        <w:autoSpaceDN/>
        <w:spacing w:before="60" w:line="240" w:lineRule="auto"/>
        <w:ind w:left="357" w:firstLine="0"/>
        <w:rPr>
          <w:rStyle w:val="CharacterStyle1"/>
          <w:rFonts w:asciiTheme="minorHAnsi" w:hAnsiTheme="minorHAnsi" w:cstheme="minorHAnsi"/>
        </w:rPr>
      </w:pPr>
      <w:r w:rsidRPr="0034568C">
        <w:rPr>
          <w:rStyle w:val="CharacterStyle1"/>
          <w:rFonts w:asciiTheme="minorHAnsi" w:hAnsiTheme="minorHAnsi" w:cstheme="minorHAnsi"/>
          <w:spacing w:val="1"/>
        </w:rPr>
        <w:t>Barrette mémoire</w:t>
      </w:r>
      <w:r w:rsidR="00DA0E44" w:rsidRPr="0034568C">
        <w:rPr>
          <w:rStyle w:val="CharacterStyle1"/>
          <w:rFonts w:asciiTheme="minorHAnsi" w:hAnsiTheme="minorHAnsi" w:cstheme="minorHAnsi"/>
          <w:spacing w:val="1"/>
        </w:rPr>
        <w:t xml:space="preserve"> d’une capacité de 32 Go</w:t>
      </w:r>
    </w:p>
    <w:p w14:paraId="69317AB2" w14:textId="05657FF8" w:rsidR="00DA0E44" w:rsidRPr="0034568C" w:rsidRDefault="00FD2BDD" w:rsidP="004C1742">
      <w:pPr>
        <w:pStyle w:val="Style6"/>
        <w:numPr>
          <w:ilvl w:val="0"/>
          <w:numId w:val="1"/>
        </w:numPr>
        <w:tabs>
          <w:tab w:val="clear" w:pos="568"/>
          <w:tab w:val="num" w:pos="284"/>
          <w:tab w:val="num" w:pos="720"/>
        </w:tabs>
        <w:kinsoku w:val="0"/>
        <w:autoSpaceDE/>
        <w:autoSpaceDN/>
        <w:spacing w:before="60" w:line="240" w:lineRule="auto"/>
        <w:ind w:left="357" w:firstLine="0"/>
        <w:rPr>
          <w:rFonts w:asciiTheme="minorHAnsi" w:hAnsiTheme="minorHAnsi" w:cstheme="minorHAnsi"/>
        </w:rPr>
      </w:pPr>
      <w:r w:rsidRPr="0034568C">
        <w:rPr>
          <w:rFonts w:asciiTheme="minorHAnsi" w:hAnsiTheme="minorHAnsi" w:cstheme="minorHAnsi"/>
        </w:rPr>
        <w:t>Clavier interne</w:t>
      </w:r>
    </w:p>
    <w:p w14:paraId="2A3CE65E" w14:textId="77777777" w:rsidR="00DA0E44" w:rsidRPr="0034568C" w:rsidRDefault="00DA0E44" w:rsidP="004C1742">
      <w:pPr>
        <w:pStyle w:val="Style6"/>
        <w:numPr>
          <w:ilvl w:val="0"/>
          <w:numId w:val="1"/>
        </w:numPr>
        <w:tabs>
          <w:tab w:val="clear" w:pos="568"/>
          <w:tab w:val="num" w:pos="284"/>
          <w:tab w:val="num" w:pos="720"/>
        </w:tabs>
        <w:kinsoku w:val="0"/>
        <w:autoSpaceDE/>
        <w:autoSpaceDN/>
        <w:spacing w:before="60" w:line="240" w:lineRule="auto"/>
        <w:ind w:left="357" w:firstLine="0"/>
        <w:rPr>
          <w:rFonts w:asciiTheme="minorHAnsi" w:hAnsiTheme="minorHAnsi" w:cstheme="minorHAnsi"/>
        </w:rPr>
      </w:pPr>
      <w:r w:rsidRPr="0034568C">
        <w:rPr>
          <w:rFonts w:asciiTheme="minorHAnsi" w:hAnsiTheme="minorHAnsi" w:cstheme="minorHAnsi"/>
        </w:rPr>
        <w:t>Batterie interne qui devra respecter la norme IEC 61960 en termes de cycle de charge</w:t>
      </w:r>
    </w:p>
    <w:p w14:paraId="7D5E669B" w14:textId="5C203377" w:rsidR="00DA0E44" w:rsidRPr="0034568C" w:rsidRDefault="00DA0E44" w:rsidP="004C1742">
      <w:pPr>
        <w:pStyle w:val="Paragraphedeliste"/>
        <w:numPr>
          <w:ilvl w:val="0"/>
          <w:numId w:val="1"/>
        </w:numPr>
        <w:tabs>
          <w:tab w:val="clear" w:pos="568"/>
          <w:tab w:val="num" w:pos="357"/>
        </w:tabs>
        <w:spacing w:before="120"/>
        <w:ind w:left="717" w:right="142"/>
        <w:jc w:val="both"/>
        <w:rPr>
          <w:rStyle w:val="CharacterStyle1"/>
          <w:rFonts w:asciiTheme="minorHAnsi" w:hAnsiTheme="minorHAnsi" w:cstheme="minorHAnsi"/>
          <w:szCs w:val="20"/>
        </w:rPr>
      </w:pPr>
      <w:r w:rsidRPr="0034568C">
        <w:rPr>
          <w:rFonts w:asciiTheme="minorHAnsi" w:hAnsiTheme="minorHAnsi" w:cstheme="minorHAnsi"/>
          <w:spacing w:val="1"/>
          <w:sz w:val="20"/>
          <w:szCs w:val="20"/>
        </w:rPr>
        <w:t>Un lecteu</w:t>
      </w:r>
      <w:r w:rsidR="00A31840" w:rsidRPr="0034568C">
        <w:rPr>
          <w:rFonts w:asciiTheme="minorHAnsi" w:hAnsiTheme="minorHAnsi" w:cstheme="minorHAnsi"/>
          <w:spacing w:val="1"/>
          <w:sz w:val="20"/>
          <w:szCs w:val="20"/>
        </w:rPr>
        <w:t>r de carte à puce intégré à l’</w:t>
      </w:r>
      <w:r w:rsidRPr="0034568C">
        <w:rPr>
          <w:rFonts w:asciiTheme="minorHAnsi" w:hAnsiTheme="minorHAnsi" w:cstheme="minorHAnsi"/>
          <w:spacing w:val="1"/>
          <w:sz w:val="20"/>
          <w:szCs w:val="20"/>
        </w:rPr>
        <w:t xml:space="preserve">ordinateur portable, conforme aux normes ISO / IEC 7816- 1/2/3 et fonctionnant avec </w:t>
      </w:r>
      <w:r w:rsidRPr="0034568C">
        <w:rPr>
          <w:rFonts w:asciiTheme="minorHAnsi" w:hAnsiTheme="minorHAnsi" w:cstheme="minorHAnsi"/>
          <w:sz w:val="20"/>
          <w:szCs w:val="20"/>
        </w:rPr>
        <w:t xml:space="preserve">EAM (Entreprise Access Management @EVIDIAN), produit retenu par l'Assurance Maladie pour la sécurité. </w:t>
      </w:r>
      <w:r w:rsidRPr="0034568C">
        <w:rPr>
          <w:rFonts w:asciiTheme="minorHAnsi" w:hAnsiTheme="minorHAnsi" w:cstheme="minorHAnsi"/>
          <w:spacing w:val="1"/>
          <w:sz w:val="20"/>
          <w:szCs w:val="20"/>
        </w:rPr>
        <w:t>Ce composant ne sera commandé qu’en cas de besoin. (</w:t>
      </w:r>
      <w:proofErr w:type="gramStart"/>
      <w:r w:rsidRPr="0034568C">
        <w:rPr>
          <w:rFonts w:asciiTheme="minorHAnsi" w:hAnsiTheme="minorHAnsi" w:cstheme="minorHAnsi"/>
          <w:spacing w:val="1"/>
          <w:sz w:val="20"/>
          <w:szCs w:val="20"/>
        </w:rPr>
        <w:t>pièce</w:t>
      </w:r>
      <w:proofErr w:type="gramEnd"/>
      <w:r w:rsidRPr="0034568C">
        <w:rPr>
          <w:rFonts w:asciiTheme="minorHAnsi" w:hAnsiTheme="minorHAnsi" w:cstheme="minorHAnsi"/>
          <w:spacing w:val="1"/>
          <w:sz w:val="20"/>
          <w:szCs w:val="20"/>
        </w:rPr>
        <w:t xml:space="preserve"> détachée)</w:t>
      </w:r>
    </w:p>
    <w:p w14:paraId="29934CEF" w14:textId="1AFCDCBA" w:rsidR="00456594" w:rsidRPr="0034568C" w:rsidRDefault="00456594" w:rsidP="004C1742">
      <w:pPr>
        <w:pStyle w:val="Paragraphedeliste"/>
        <w:numPr>
          <w:ilvl w:val="0"/>
          <w:numId w:val="1"/>
        </w:numPr>
        <w:tabs>
          <w:tab w:val="clear" w:pos="568"/>
          <w:tab w:val="num" w:pos="357"/>
        </w:tabs>
        <w:spacing w:before="120"/>
        <w:ind w:left="717" w:right="142"/>
        <w:jc w:val="both"/>
        <w:rPr>
          <w:rFonts w:asciiTheme="minorHAnsi" w:hAnsiTheme="minorHAnsi" w:cstheme="minorHAnsi"/>
          <w:sz w:val="20"/>
          <w:szCs w:val="20"/>
        </w:rPr>
      </w:pPr>
      <w:r w:rsidRPr="0034568C">
        <w:rPr>
          <w:rFonts w:asciiTheme="minorHAnsi" w:hAnsiTheme="minorHAnsi" w:cstheme="minorHAnsi"/>
          <w:spacing w:val="1"/>
          <w:sz w:val="20"/>
          <w:szCs w:val="20"/>
        </w:rPr>
        <w:t xml:space="preserve">Un lecteur de carte à puce </w:t>
      </w:r>
      <w:r w:rsidR="004034C5" w:rsidRPr="0034568C">
        <w:rPr>
          <w:rFonts w:asciiTheme="minorHAnsi" w:hAnsiTheme="minorHAnsi" w:cstheme="minorHAnsi"/>
          <w:spacing w:val="1"/>
          <w:sz w:val="20"/>
          <w:szCs w:val="20"/>
        </w:rPr>
        <w:t>externe</w:t>
      </w:r>
      <w:r w:rsidR="00A31840" w:rsidRPr="0034568C">
        <w:rPr>
          <w:rFonts w:asciiTheme="minorHAnsi" w:hAnsiTheme="minorHAnsi" w:cstheme="minorHAnsi"/>
          <w:spacing w:val="1"/>
          <w:sz w:val="20"/>
          <w:szCs w:val="20"/>
        </w:rPr>
        <w:t xml:space="preserve"> à l’</w:t>
      </w:r>
      <w:r w:rsidR="004034C5" w:rsidRPr="0034568C">
        <w:rPr>
          <w:rFonts w:asciiTheme="minorHAnsi" w:hAnsiTheme="minorHAnsi" w:cstheme="minorHAnsi"/>
          <w:spacing w:val="1"/>
          <w:sz w:val="20"/>
          <w:szCs w:val="20"/>
        </w:rPr>
        <w:t>ordinateur</w:t>
      </w:r>
      <w:r w:rsidRPr="0034568C">
        <w:rPr>
          <w:rFonts w:asciiTheme="minorHAnsi" w:hAnsiTheme="minorHAnsi" w:cstheme="minorHAnsi"/>
          <w:spacing w:val="1"/>
          <w:sz w:val="20"/>
          <w:szCs w:val="20"/>
        </w:rPr>
        <w:t xml:space="preserve"> </w:t>
      </w:r>
      <w:r w:rsidR="004034C5" w:rsidRPr="0034568C">
        <w:rPr>
          <w:rFonts w:asciiTheme="minorHAnsi" w:hAnsiTheme="minorHAnsi" w:cstheme="minorHAnsi"/>
          <w:spacing w:val="1"/>
          <w:sz w:val="20"/>
          <w:szCs w:val="20"/>
        </w:rPr>
        <w:t>p</w:t>
      </w:r>
      <w:r w:rsidRPr="0034568C">
        <w:rPr>
          <w:rFonts w:asciiTheme="minorHAnsi" w:hAnsiTheme="minorHAnsi" w:cstheme="minorHAnsi"/>
          <w:spacing w:val="1"/>
          <w:sz w:val="20"/>
          <w:szCs w:val="20"/>
        </w:rPr>
        <w:t xml:space="preserve">ortable, conforme aux normes ISO / IEC 7816- 1/2/3 et fonctionnant avec </w:t>
      </w:r>
      <w:r w:rsidRPr="0034568C">
        <w:rPr>
          <w:rFonts w:asciiTheme="minorHAnsi" w:hAnsiTheme="minorHAnsi" w:cstheme="minorHAnsi"/>
          <w:sz w:val="20"/>
          <w:szCs w:val="20"/>
        </w:rPr>
        <w:t>EA</w:t>
      </w:r>
      <w:r w:rsidR="00A31840" w:rsidRPr="0034568C">
        <w:rPr>
          <w:rFonts w:asciiTheme="minorHAnsi" w:hAnsiTheme="minorHAnsi" w:cstheme="minorHAnsi"/>
          <w:sz w:val="20"/>
          <w:szCs w:val="20"/>
        </w:rPr>
        <w:t xml:space="preserve">M (Entreprise Access Management </w:t>
      </w:r>
      <w:r w:rsidRPr="0034568C">
        <w:rPr>
          <w:rFonts w:asciiTheme="minorHAnsi" w:hAnsiTheme="minorHAnsi" w:cstheme="minorHAnsi"/>
          <w:sz w:val="20"/>
          <w:szCs w:val="20"/>
        </w:rPr>
        <w:t xml:space="preserve">@EVIDIAN), produit retenu par l'Assurance Maladie pour la sécurité. </w:t>
      </w:r>
      <w:r w:rsidRPr="0034568C">
        <w:rPr>
          <w:rFonts w:asciiTheme="minorHAnsi" w:hAnsiTheme="minorHAnsi" w:cstheme="minorHAnsi"/>
          <w:spacing w:val="1"/>
          <w:sz w:val="20"/>
          <w:szCs w:val="20"/>
        </w:rPr>
        <w:t>Ce composant ne ser</w:t>
      </w:r>
      <w:r w:rsidR="00A31840" w:rsidRPr="0034568C">
        <w:rPr>
          <w:rFonts w:asciiTheme="minorHAnsi" w:hAnsiTheme="minorHAnsi" w:cstheme="minorHAnsi"/>
          <w:spacing w:val="1"/>
          <w:sz w:val="20"/>
          <w:szCs w:val="20"/>
        </w:rPr>
        <w:t>a commandé qu’en cas de besoin.</w:t>
      </w:r>
    </w:p>
    <w:p w14:paraId="12FB33C9" w14:textId="77777777" w:rsidR="00CB2071" w:rsidRPr="0034568C" w:rsidRDefault="00CB2071" w:rsidP="004C1742">
      <w:pPr>
        <w:pStyle w:val="Style6"/>
        <w:numPr>
          <w:ilvl w:val="0"/>
          <w:numId w:val="1"/>
        </w:numPr>
        <w:tabs>
          <w:tab w:val="clear" w:pos="568"/>
          <w:tab w:val="num" w:pos="720"/>
        </w:tabs>
        <w:kinsoku w:val="0"/>
        <w:autoSpaceDE/>
        <w:autoSpaceDN/>
        <w:spacing w:before="60" w:line="240" w:lineRule="auto"/>
        <w:ind w:left="426" w:firstLine="0"/>
        <w:rPr>
          <w:rStyle w:val="CharacterStyle1"/>
          <w:rFonts w:asciiTheme="minorHAnsi" w:hAnsiTheme="minorHAnsi" w:cstheme="minorHAnsi"/>
          <w:spacing w:val="4"/>
        </w:rPr>
      </w:pPr>
      <w:r w:rsidRPr="0034568C">
        <w:rPr>
          <w:rStyle w:val="CharacterStyle1"/>
          <w:rFonts w:asciiTheme="minorHAnsi" w:hAnsiTheme="minorHAnsi" w:cstheme="minorHAnsi"/>
          <w:spacing w:val="4"/>
        </w:rPr>
        <w:t>Adaptateur USB</w:t>
      </w:r>
      <w:r w:rsidR="00877412" w:rsidRPr="0034568C">
        <w:rPr>
          <w:rStyle w:val="CharacterStyle1"/>
          <w:rFonts w:asciiTheme="minorHAnsi" w:hAnsiTheme="minorHAnsi" w:cstheme="minorHAnsi"/>
          <w:spacing w:val="4"/>
        </w:rPr>
        <w:t>-A ou C</w:t>
      </w:r>
      <w:r w:rsidRPr="0034568C">
        <w:rPr>
          <w:rStyle w:val="CharacterStyle1"/>
          <w:rFonts w:asciiTheme="minorHAnsi" w:hAnsiTheme="minorHAnsi" w:cstheme="minorHAnsi"/>
          <w:spacing w:val="4"/>
        </w:rPr>
        <w:t xml:space="preserve"> / </w:t>
      </w:r>
      <w:proofErr w:type="spellStart"/>
      <w:r w:rsidRPr="0034568C">
        <w:rPr>
          <w:rStyle w:val="CharacterStyle1"/>
          <w:rFonts w:asciiTheme="minorHAnsi" w:hAnsiTheme="minorHAnsi" w:cstheme="minorHAnsi"/>
          <w:spacing w:val="4"/>
        </w:rPr>
        <w:t>ethernet</w:t>
      </w:r>
      <w:proofErr w:type="spellEnd"/>
    </w:p>
    <w:p w14:paraId="49FE5A05" w14:textId="77777777" w:rsidR="00224EB3" w:rsidRPr="0034568C" w:rsidRDefault="00224EB3" w:rsidP="004C1742">
      <w:pPr>
        <w:pStyle w:val="Style6"/>
        <w:numPr>
          <w:ilvl w:val="0"/>
          <w:numId w:val="1"/>
        </w:numPr>
        <w:tabs>
          <w:tab w:val="clear" w:pos="568"/>
          <w:tab w:val="num" w:pos="720"/>
        </w:tabs>
        <w:kinsoku w:val="0"/>
        <w:autoSpaceDE/>
        <w:autoSpaceDN/>
        <w:spacing w:before="60" w:line="240" w:lineRule="auto"/>
        <w:ind w:left="426" w:firstLine="0"/>
        <w:rPr>
          <w:rStyle w:val="CharacterStyle1"/>
          <w:rFonts w:asciiTheme="minorHAnsi" w:hAnsiTheme="minorHAnsi" w:cstheme="minorHAnsi"/>
          <w:spacing w:val="4"/>
        </w:rPr>
      </w:pPr>
      <w:r w:rsidRPr="0034568C">
        <w:rPr>
          <w:rStyle w:val="CharacterStyle1"/>
          <w:rFonts w:asciiTheme="minorHAnsi" w:hAnsiTheme="minorHAnsi" w:cstheme="minorHAnsi"/>
          <w:spacing w:val="4"/>
        </w:rPr>
        <w:t>Adaptateur USB-C / USB-A</w:t>
      </w:r>
    </w:p>
    <w:p w14:paraId="3DD04DE7" w14:textId="77777777" w:rsidR="00877412" w:rsidRPr="0034568C" w:rsidRDefault="00877412" w:rsidP="004C1742">
      <w:pPr>
        <w:pStyle w:val="Style6"/>
        <w:numPr>
          <w:ilvl w:val="0"/>
          <w:numId w:val="1"/>
        </w:numPr>
        <w:tabs>
          <w:tab w:val="clear" w:pos="568"/>
          <w:tab w:val="num" w:pos="720"/>
        </w:tabs>
        <w:kinsoku w:val="0"/>
        <w:autoSpaceDE/>
        <w:autoSpaceDN/>
        <w:spacing w:before="60" w:line="240" w:lineRule="auto"/>
        <w:ind w:left="426" w:firstLine="0"/>
        <w:rPr>
          <w:rStyle w:val="CharacterStyle1"/>
          <w:rFonts w:asciiTheme="minorHAnsi" w:hAnsiTheme="minorHAnsi" w:cstheme="minorHAnsi"/>
          <w:spacing w:val="4"/>
        </w:rPr>
      </w:pPr>
      <w:r w:rsidRPr="0034568C">
        <w:rPr>
          <w:rStyle w:val="CharacterStyle1"/>
          <w:rFonts w:asciiTheme="minorHAnsi" w:hAnsiTheme="minorHAnsi" w:cstheme="minorHAnsi"/>
          <w:spacing w:val="4"/>
        </w:rPr>
        <w:t>Adaptateur USB-A / USB-C</w:t>
      </w:r>
    </w:p>
    <w:p w14:paraId="7B4979D2" w14:textId="43FA4113" w:rsidR="008D2663" w:rsidRPr="0034568C" w:rsidRDefault="000E606C" w:rsidP="004C1742">
      <w:pPr>
        <w:pStyle w:val="Style6"/>
        <w:numPr>
          <w:ilvl w:val="0"/>
          <w:numId w:val="1"/>
        </w:numPr>
        <w:tabs>
          <w:tab w:val="clear" w:pos="568"/>
          <w:tab w:val="num" w:pos="720"/>
        </w:tabs>
        <w:kinsoku w:val="0"/>
        <w:autoSpaceDE/>
        <w:autoSpaceDN/>
        <w:spacing w:before="60" w:line="240" w:lineRule="auto"/>
        <w:ind w:left="426" w:firstLine="0"/>
        <w:rPr>
          <w:rStyle w:val="CharacterStyle1"/>
          <w:rFonts w:asciiTheme="minorHAnsi" w:hAnsiTheme="minorHAnsi" w:cstheme="minorHAnsi"/>
          <w:spacing w:val="4"/>
        </w:rPr>
      </w:pPr>
      <w:r w:rsidRPr="0034568C">
        <w:rPr>
          <w:rStyle w:val="CharacterStyle1"/>
          <w:rFonts w:asciiTheme="minorHAnsi" w:hAnsiTheme="minorHAnsi" w:cstheme="minorHAnsi"/>
          <w:spacing w:val="4"/>
        </w:rPr>
        <w:t xml:space="preserve">Extension de garantie </w:t>
      </w:r>
      <w:r w:rsidR="00EE054B" w:rsidRPr="0034568C">
        <w:rPr>
          <w:rStyle w:val="CharacterStyle1"/>
          <w:rFonts w:asciiTheme="minorHAnsi" w:hAnsiTheme="minorHAnsi" w:cstheme="minorHAnsi"/>
          <w:spacing w:val="4"/>
        </w:rPr>
        <w:t xml:space="preserve">de l’ordinateur </w:t>
      </w:r>
      <w:r w:rsidR="00810EA8" w:rsidRPr="0034568C">
        <w:rPr>
          <w:rStyle w:val="CharacterStyle1"/>
          <w:rFonts w:asciiTheme="minorHAnsi" w:hAnsiTheme="minorHAnsi" w:cstheme="minorHAnsi"/>
          <w:spacing w:val="4"/>
        </w:rPr>
        <w:t>portable d’</w:t>
      </w:r>
      <w:r w:rsidR="008D2663" w:rsidRPr="0034568C">
        <w:rPr>
          <w:rStyle w:val="CharacterStyle1"/>
          <w:rFonts w:asciiTheme="minorHAnsi" w:hAnsiTheme="minorHAnsi" w:cstheme="minorHAnsi"/>
          <w:spacing w:val="4"/>
        </w:rPr>
        <w:t>1 année supplémentaire</w:t>
      </w:r>
      <w:r w:rsidR="00A14F74" w:rsidRPr="0034568C">
        <w:rPr>
          <w:rStyle w:val="CharacterStyle1"/>
          <w:rFonts w:asciiTheme="minorHAnsi" w:hAnsiTheme="minorHAnsi" w:cstheme="minorHAnsi"/>
          <w:spacing w:val="4"/>
        </w:rPr>
        <w:t xml:space="preserve"> </w:t>
      </w:r>
    </w:p>
    <w:p w14:paraId="4CD36480" w14:textId="6B65EF6B" w:rsidR="000E606C" w:rsidRPr="0034568C" w:rsidRDefault="008D2663" w:rsidP="004C1742">
      <w:pPr>
        <w:pStyle w:val="Style6"/>
        <w:numPr>
          <w:ilvl w:val="0"/>
          <w:numId w:val="1"/>
        </w:numPr>
        <w:tabs>
          <w:tab w:val="clear" w:pos="568"/>
          <w:tab w:val="num" w:pos="720"/>
        </w:tabs>
        <w:kinsoku w:val="0"/>
        <w:autoSpaceDE/>
        <w:autoSpaceDN/>
        <w:spacing w:before="60" w:line="240" w:lineRule="auto"/>
        <w:ind w:left="426" w:firstLine="0"/>
        <w:rPr>
          <w:rStyle w:val="CharacterStyle1"/>
          <w:rFonts w:asciiTheme="minorHAnsi" w:hAnsiTheme="minorHAnsi" w:cstheme="minorHAnsi"/>
          <w:spacing w:val="4"/>
        </w:rPr>
      </w:pPr>
      <w:r w:rsidRPr="0034568C">
        <w:rPr>
          <w:rStyle w:val="CharacterStyle1"/>
          <w:rFonts w:asciiTheme="minorHAnsi" w:hAnsiTheme="minorHAnsi" w:cstheme="minorHAnsi"/>
          <w:spacing w:val="4"/>
        </w:rPr>
        <w:t xml:space="preserve">Extension de garantie </w:t>
      </w:r>
      <w:r w:rsidR="00EE054B" w:rsidRPr="0034568C">
        <w:rPr>
          <w:rStyle w:val="CharacterStyle1"/>
          <w:rFonts w:asciiTheme="minorHAnsi" w:hAnsiTheme="minorHAnsi" w:cstheme="minorHAnsi"/>
          <w:spacing w:val="4"/>
        </w:rPr>
        <w:t>de la</w:t>
      </w:r>
      <w:r w:rsidR="002F37F1" w:rsidRPr="0034568C">
        <w:rPr>
          <w:rStyle w:val="CharacterStyle1"/>
          <w:rFonts w:asciiTheme="minorHAnsi" w:hAnsiTheme="minorHAnsi" w:cstheme="minorHAnsi"/>
          <w:spacing w:val="4"/>
        </w:rPr>
        <w:t xml:space="preserve"> </w:t>
      </w:r>
      <w:r w:rsidRPr="0034568C">
        <w:rPr>
          <w:rStyle w:val="CharacterStyle1"/>
          <w:rFonts w:asciiTheme="minorHAnsi" w:hAnsiTheme="minorHAnsi" w:cstheme="minorHAnsi"/>
          <w:spacing w:val="4"/>
        </w:rPr>
        <w:t xml:space="preserve">station </w:t>
      </w:r>
      <w:r w:rsidR="00902138" w:rsidRPr="0034568C">
        <w:rPr>
          <w:rStyle w:val="CharacterStyle1"/>
          <w:rFonts w:asciiTheme="minorHAnsi" w:hAnsiTheme="minorHAnsi" w:cstheme="minorHAnsi"/>
          <w:spacing w:val="4"/>
        </w:rPr>
        <w:t xml:space="preserve">d’accueil </w:t>
      </w:r>
      <w:r w:rsidRPr="0034568C">
        <w:rPr>
          <w:rStyle w:val="CharacterStyle1"/>
          <w:rFonts w:asciiTheme="minorHAnsi" w:hAnsiTheme="minorHAnsi" w:cstheme="minorHAnsi"/>
          <w:spacing w:val="4"/>
        </w:rPr>
        <w:t>de</w:t>
      </w:r>
      <w:r w:rsidR="00AE170C" w:rsidRPr="0034568C">
        <w:rPr>
          <w:rStyle w:val="CharacterStyle1"/>
          <w:rFonts w:asciiTheme="minorHAnsi" w:hAnsiTheme="minorHAnsi" w:cstheme="minorHAnsi"/>
          <w:spacing w:val="4"/>
        </w:rPr>
        <w:t xml:space="preserve"> </w:t>
      </w:r>
      <w:r w:rsidR="00810EA8" w:rsidRPr="0034568C">
        <w:rPr>
          <w:rStyle w:val="CharacterStyle1"/>
          <w:rFonts w:asciiTheme="minorHAnsi" w:hAnsiTheme="minorHAnsi" w:cstheme="minorHAnsi"/>
          <w:spacing w:val="4"/>
        </w:rPr>
        <w:t>d’</w:t>
      </w:r>
      <w:r w:rsidR="00AE170C" w:rsidRPr="0034568C">
        <w:rPr>
          <w:rStyle w:val="CharacterStyle1"/>
          <w:rFonts w:asciiTheme="minorHAnsi" w:hAnsiTheme="minorHAnsi" w:cstheme="minorHAnsi"/>
          <w:spacing w:val="4"/>
        </w:rPr>
        <w:t>1 année supplémentaire</w:t>
      </w:r>
      <w:r w:rsidR="00A14F74" w:rsidRPr="0034568C">
        <w:rPr>
          <w:rStyle w:val="CharacterStyle1"/>
          <w:rFonts w:asciiTheme="minorHAnsi" w:hAnsiTheme="minorHAnsi" w:cstheme="minorHAnsi"/>
          <w:spacing w:val="4"/>
        </w:rPr>
        <w:t xml:space="preserve"> </w:t>
      </w:r>
    </w:p>
    <w:p w14:paraId="64C35C0A" w14:textId="42536A63" w:rsidR="008D2663" w:rsidRPr="0034568C" w:rsidRDefault="008D2663" w:rsidP="004C1742">
      <w:pPr>
        <w:pStyle w:val="Style6"/>
        <w:numPr>
          <w:ilvl w:val="0"/>
          <w:numId w:val="1"/>
        </w:numPr>
        <w:tabs>
          <w:tab w:val="clear" w:pos="568"/>
          <w:tab w:val="num" w:pos="720"/>
        </w:tabs>
        <w:kinsoku w:val="0"/>
        <w:autoSpaceDE/>
        <w:autoSpaceDN/>
        <w:spacing w:before="60" w:line="240" w:lineRule="auto"/>
        <w:ind w:left="426" w:firstLine="0"/>
        <w:rPr>
          <w:rStyle w:val="CharacterStyle1"/>
          <w:rFonts w:asciiTheme="minorHAnsi" w:hAnsiTheme="minorHAnsi" w:cstheme="minorHAnsi"/>
          <w:spacing w:val="4"/>
        </w:rPr>
      </w:pPr>
      <w:r w:rsidRPr="0034568C">
        <w:rPr>
          <w:rStyle w:val="CharacterStyle1"/>
          <w:rFonts w:asciiTheme="minorHAnsi" w:hAnsiTheme="minorHAnsi" w:cstheme="minorHAnsi"/>
          <w:spacing w:val="4"/>
        </w:rPr>
        <w:t xml:space="preserve">Extension de garantie </w:t>
      </w:r>
      <w:r w:rsidR="00EE054B" w:rsidRPr="0034568C">
        <w:rPr>
          <w:rStyle w:val="CharacterStyle1"/>
          <w:rFonts w:asciiTheme="minorHAnsi" w:hAnsiTheme="minorHAnsi" w:cstheme="minorHAnsi"/>
          <w:spacing w:val="4"/>
        </w:rPr>
        <w:t xml:space="preserve">de l’ordinateur </w:t>
      </w:r>
      <w:r w:rsidR="00810EA8" w:rsidRPr="0034568C">
        <w:rPr>
          <w:rStyle w:val="CharacterStyle1"/>
          <w:rFonts w:asciiTheme="minorHAnsi" w:hAnsiTheme="minorHAnsi" w:cstheme="minorHAnsi"/>
          <w:spacing w:val="4"/>
        </w:rPr>
        <w:t xml:space="preserve">portable </w:t>
      </w:r>
      <w:r w:rsidRPr="0034568C">
        <w:rPr>
          <w:rStyle w:val="CharacterStyle1"/>
          <w:rFonts w:asciiTheme="minorHAnsi" w:hAnsiTheme="minorHAnsi" w:cstheme="minorHAnsi"/>
          <w:spacing w:val="4"/>
        </w:rPr>
        <w:t>de 2 années supplémentaires</w:t>
      </w:r>
    </w:p>
    <w:p w14:paraId="35AEC7CC" w14:textId="37583FE4" w:rsidR="00AE170C" w:rsidRPr="0034568C" w:rsidRDefault="008D2663" w:rsidP="004C1742">
      <w:pPr>
        <w:pStyle w:val="Style6"/>
        <w:numPr>
          <w:ilvl w:val="0"/>
          <w:numId w:val="1"/>
        </w:numPr>
        <w:tabs>
          <w:tab w:val="clear" w:pos="568"/>
          <w:tab w:val="num" w:pos="720"/>
        </w:tabs>
        <w:kinsoku w:val="0"/>
        <w:autoSpaceDE/>
        <w:autoSpaceDN/>
        <w:spacing w:before="60" w:line="240" w:lineRule="auto"/>
        <w:ind w:left="426" w:firstLine="0"/>
        <w:rPr>
          <w:rStyle w:val="CharacterStyle1"/>
          <w:rFonts w:asciiTheme="minorHAnsi" w:hAnsiTheme="minorHAnsi" w:cstheme="minorHAnsi"/>
          <w:spacing w:val="4"/>
        </w:rPr>
      </w:pPr>
      <w:r w:rsidRPr="0034568C">
        <w:rPr>
          <w:rStyle w:val="CharacterStyle1"/>
          <w:rFonts w:asciiTheme="minorHAnsi" w:hAnsiTheme="minorHAnsi" w:cstheme="minorHAnsi"/>
          <w:spacing w:val="4"/>
        </w:rPr>
        <w:t xml:space="preserve">Extension de garantie </w:t>
      </w:r>
      <w:r w:rsidR="00EE054B" w:rsidRPr="0034568C">
        <w:rPr>
          <w:rStyle w:val="CharacterStyle1"/>
          <w:rFonts w:asciiTheme="minorHAnsi" w:hAnsiTheme="minorHAnsi" w:cstheme="minorHAnsi"/>
          <w:spacing w:val="4"/>
        </w:rPr>
        <w:t xml:space="preserve">de la </w:t>
      </w:r>
      <w:r w:rsidRPr="0034568C">
        <w:rPr>
          <w:rStyle w:val="CharacterStyle1"/>
          <w:rFonts w:asciiTheme="minorHAnsi" w:hAnsiTheme="minorHAnsi" w:cstheme="minorHAnsi"/>
          <w:spacing w:val="4"/>
        </w:rPr>
        <w:t xml:space="preserve">station </w:t>
      </w:r>
      <w:r w:rsidR="00902138" w:rsidRPr="0034568C">
        <w:rPr>
          <w:rStyle w:val="CharacterStyle1"/>
          <w:rFonts w:asciiTheme="minorHAnsi" w:hAnsiTheme="minorHAnsi" w:cstheme="minorHAnsi"/>
          <w:spacing w:val="4"/>
        </w:rPr>
        <w:t xml:space="preserve">d’accueil </w:t>
      </w:r>
      <w:r w:rsidRPr="0034568C">
        <w:rPr>
          <w:rStyle w:val="CharacterStyle1"/>
          <w:rFonts w:asciiTheme="minorHAnsi" w:hAnsiTheme="minorHAnsi" w:cstheme="minorHAnsi"/>
          <w:spacing w:val="4"/>
        </w:rPr>
        <w:t xml:space="preserve">de </w:t>
      </w:r>
      <w:r w:rsidR="00AE170C" w:rsidRPr="0034568C">
        <w:rPr>
          <w:rStyle w:val="CharacterStyle1"/>
          <w:rFonts w:asciiTheme="minorHAnsi" w:hAnsiTheme="minorHAnsi" w:cstheme="minorHAnsi"/>
          <w:spacing w:val="4"/>
        </w:rPr>
        <w:t>2 années supplémentaires</w:t>
      </w:r>
    </w:p>
    <w:p w14:paraId="0D33A0A0" w14:textId="77777777" w:rsidR="00DA0E44" w:rsidRPr="0034568C" w:rsidRDefault="00DA0E44" w:rsidP="004C1742">
      <w:pPr>
        <w:pStyle w:val="Style6"/>
        <w:numPr>
          <w:ilvl w:val="0"/>
          <w:numId w:val="1"/>
        </w:numPr>
        <w:tabs>
          <w:tab w:val="clear" w:pos="568"/>
          <w:tab w:val="num" w:pos="720"/>
        </w:tabs>
        <w:kinsoku w:val="0"/>
        <w:autoSpaceDE/>
        <w:autoSpaceDN/>
        <w:spacing w:before="60" w:line="240" w:lineRule="auto"/>
        <w:ind w:left="426" w:firstLine="0"/>
        <w:rPr>
          <w:rStyle w:val="CharacterStyle1"/>
          <w:rFonts w:asciiTheme="minorHAnsi" w:hAnsiTheme="minorHAnsi" w:cstheme="minorHAnsi"/>
          <w:spacing w:val="4"/>
        </w:rPr>
      </w:pPr>
      <w:r w:rsidRPr="0034568C">
        <w:rPr>
          <w:rStyle w:val="CharacterStyle1"/>
          <w:rFonts w:asciiTheme="minorHAnsi" w:hAnsiTheme="minorHAnsi" w:cstheme="minorHAnsi"/>
          <w:spacing w:val="4"/>
        </w:rPr>
        <w:lastRenderedPageBreak/>
        <w:t>Un filtre de confidentialité adapté aux tailles et aux différents modèles de chacun des ordinateurs portables proposés par le fournisseur,</w:t>
      </w:r>
    </w:p>
    <w:p w14:paraId="10A5C07E" w14:textId="242B7C23" w:rsidR="005A41F8" w:rsidRPr="0034568C" w:rsidRDefault="005C17A3" w:rsidP="004C1742">
      <w:pPr>
        <w:pStyle w:val="Paragraphedeliste"/>
        <w:numPr>
          <w:ilvl w:val="0"/>
          <w:numId w:val="1"/>
        </w:numPr>
        <w:tabs>
          <w:tab w:val="clear" w:pos="568"/>
          <w:tab w:val="num" w:pos="284"/>
          <w:tab w:val="num" w:pos="720"/>
        </w:tabs>
        <w:spacing w:before="60"/>
        <w:ind w:left="360" w:right="142" w:firstLine="0"/>
        <w:jc w:val="both"/>
        <w:rPr>
          <w:rStyle w:val="CharacterStyle1"/>
          <w:rFonts w:asciiTheme="minorHAnsi" w:hAnsiTheme="minorHAnsi" w:cstheme="minorHAnsi"/>
          <w:spacing w:val="4"/>
          <w:szCs w:val="20"/>
        </w:rPr>
      </w:pPr>
      <w:r w:rsidRPr="0034568C">
        <w:rPr>
          <w:rStyle w:val="CharacterStyle1"/>
          <w:rFonts w:asciiTheme="minorHAnsi" w:hAnsiTheme="minorHAnsi" w:cstheme="minorHAnsi"/>
          <w:spacing w:val="4"/>
          <w:szCs w:val="20"/>
        </w:rPr>
        <w:t xml:space="preserve">Une </w:t>
      </w:r>
      <w:r w:rsidR="003178E6" w:rsidRPr="0034568C">
        <w:rPr>
          <w:rStyle w:val="CharacterStyle1"/>
          <w:rFonts w:asciiTheme="minorHAnsi" w:hAnsiTheme="minorHAnsi" w:cstheme="minorHAnsi"/>
          <w:spacing w:val="4"/>
          <w:szCs w:val="20"/>
        </w:rPr>
        <w:t>station d’acc</w:t>
      </w:r>
      <w:r w:rsidR="00D76189" w:rsidRPr="0034568C">
        <w:rPr>
          <w:rStyle w:val="CharacterStyle1"/>
          <w:rFonts w:asciiTheme="minorHAnsi" w:hAnsiTheme="minorHAnsi" w:cstheme="minorHAnsi"/>
          <w:spacing w:val="4"/>
          <w:szCs w:val="20"/>
        </w:rPr>
        <w:t>u</w:t>
      </w:r>
      <w:r w:rsidR="003178E6" w:rsidRPr="0034568C">
        <w:rPr>
          <w:rStyle w:val="CharacterStyle1"/>
          <w:rFonts w:asciiTheme="minorHAnsi" w:hAnsiTheme="minorHAnsi" w:cstheme="minorHAnsi"/>
          <w:spacing w:val="4"/>
          <w:szCs w:val="20"/>
        </w:rPr>
        <w:t>e</w:t>
      </w:r>
      <w:r w:rsidR="00D76189" w:rsidRPr="0034568C">
        <w:rPr>
          <w:rStyle w:val="CharacterStyle1"/>
          <w:rFonts w:asciiTheme="minorHAnsi" w:hAnsiTheme="minorHAnsi" w:cstheme="minorHAnsi"/>
          <w:spacing w:val="4"/>
          <w:szCs w:val="20"/>
        </w:rPr>
        <w:t xml:space="preserve">il </w:t>
      </w:r>
      <w:r w:rsidR="00224EB3" w:rsidRPr="0034568C">
        <w:rPr>
          <w:rStyle w:val="CharacterStyle1"/>
          <w:rFonts w:asciiTheme="minorHAnsi" w:hAnsiTheme="minorHAnsi" w:cstheme="minorHAnsi"/>
          <w:spacing w:val="4"/>
          <w:szCs w:val="20"/>
        </w:rPr>
        <w:t>universel</w:t>
      </w:r>
      <w:r w:rsidRPr="0034568C">
        <w:rPr>
          <w:rStyle w:val="CharacterStyle1"/>
          <w:rFonts w:asciiTheme="minorHAnsi" w:hAnsiTheme="minorHAnsi" w:cstheme="minorHAnsi"/>
          <w:spacing w:val="4"/>
          <w:szCs w:val="20"/>
        </w:rPr>
        <w:t>le</w:t>
      </w:r>
      <w:r w:rsidR="00224EB3" w:rsidRPr="0034568C">
        <w:rPr>
          <w:rStyle w:val="CharacterStyle1"/>
          <w:rFonts w:asciiTheme="minorHAnsi" w:hAnsiTheme="minorHAnsi" w:cstheme="minorHAnsi"/>
          <w:spacing w:val="4"/>
          <w:szCs w:val="20"/>
        </w:rPr>
        <w:t xml:space="preserve"> compatible </w:t>
      </w:r>
      <w:r w:rsidR="00A7547A" w:rsidRPr="0034568C">
        <w:rPr>
          <w:rStyle w:val="CharacterStyle1"/>
          <w:rFonts w:asciiTheme="minorHAnsi" w:hAnsiTheme="minorHAnsi" w:cstheme="minorHAnsi"/>
          <w:spacing w:val="4"/>
          <w:szCs w:val="20"/>
        </w:rPr>
        <w:t xml:space="preserve">tous </w:t>
      </w:r>
      <w:proofErr w:type="gramStart"/>
      <w:r w:rsidR="00A7547A" w:rsidRPr="0034568C">
        <w:rPr>
          <w:rStyle w:val="CharacterStyle1"/>
          <w:rFonts w:asciiTheme="minorHAnsi" w:hAnsiTheme="minorHAnsi" w:cstheme="minorHAnsi"/>
          <w:spacing w:val="4"/>
          <w:szCs w:val="20"/>
        </w:rPr>
        <w:t>constructeurs  offrant</w:t>
      </w:r>
      <w:proofErr w:type="gramEnd"/>
      <w:r w:rsidR="00A7547A" w:rsidRPr="0034568C">
        <w:rPr>
          <w:rStyle w:val="CharacterStyle1"/>
          <w:rFonts w:asciiTheme="minorHAnsi" w:hAnsiTheme="minorHAnsi" w:cstheme="minorHAnsi"/>
          <w:spacing w:val="4"/>
          <w:szCs w:val="20"/>
        </w:rPr>
        <w:t xml:space="preserve">  les </w:t>
      </w:r>
      <w:r w:rsidR="00EE314D" w:rsidRPr="0034568C">
        <w:rPr>
          <w:rStyle w:val="CharacterStyle1"/>
          <w:rFonts w:asciiTheme="minorHAnsi" w:hAnsiTheme="minorHAnsi" w:cstheme="minorHAnsi"/>
          <w:spacing w:val="4"/>
          <w:szCs w:val="20"/>
        </w:rPr>
        <w:t>f</w:t>
      </w:r>
      <w:r w:rsidR="00A7547A" w:rsidRPr="0034568C">
        <w:rPr>
          <w:rStyle w:val="CharacterStyle1"/>
          <w:rFonts w:asciiTheme="minorHAnsi" w:hAnsiTheme="minorHAnsi" w:cstheme="minorHAnsi"/>
          <w:spacing w:val="4"/>
          <w:szCs w:val="20"/>
        </w:rPr>
        <w:t xml:space="preserve">onctionnalités suivantes </w:t>
      </w:r>
      <w:r w:rsidR="005A41F8" w:rsidRPr="0034568C">
        <w:rPr>
          <w:rStyle w:val="CharacterStyle1"/>
          <w:rFonts w:asciiTheme="minorHAnsi" w:hAnsiTheme="minorHAnsi" w:cstheme="minorHAnsi"/>
          <w:spacing w:val="4"/>
          <w:szCs w:val="20"/>
        </w:rPr>
        <w:t> :</w:t>
      </w:r>
    </w:p>
    <w:p w14:paraId="41D65540" w14:textId="77777777" w:rsidR="005A41F8" w:rsidRPr="0034568C" w:rsidRDefault="005A41F8" w:rsidP="004C1742">
      <w:pPr>
        <w:tabs>
          <w:tab w:val="left" w:pos="1418"/>
        </w:tabs>
        <w:spacing w:before="120"/>
        <w:ind w:left="1418" w:right="142"/>
        <w:rPr>
          <w:rFonts w:asciiTheme="minorHAnsi" w:hAnsiTheme="minorHAnsi" w:cstheme="minorHAnsi"/>
          <w:spacing w:val="1"/>
          <w:sz w:val="20"/>
          <w:szCs w:val="20"/>
        </w:rPr>
      </w:pPr>
      <w:r w:rsidRPr="0034568C">
        <w:rPr>
          <w:rFonts w:asciiTheme="minorHAnsi" w:hAnsiTheme="minorHAnsi" w:cstheme="minorHAnsi"/>
          <w:spacing w:val="1"/>
          <w:sz w:val="20"/>
          <w:szCs w:val="20"/>
        </w:rPr>
        <w:t>- 1</w:t>
      </w:r>
      <w:r w:rsidR="00580091" w:rsidRPr="0034568C">
        <w:rPr>
          <w:rFonts w:asciiTheme="minorHAnsi" w:hAnsiTheme="minorHAnsi" w:cstheme="minorHAnsi"/>
          <w:spacing w:val="1"/>
          <w:sz w:val="20"/>
          <w:szCs w:val="20"/>
        </w:rPr>
        <w:t xml:space="preserve"> </w:t>
      </w:r>
      <w:r w:rsidR="00877412" w:rsidRPr="0034568C">
        <w:rPr>
          <w:rFonts w:asciiTheme="minorHAnsi" w:hAnsiTheme="minorHAnsi" w:cstheme="minorHAnsi"/>
          <w:spacing w:val="1"/>
          <w:sz w:val="20"/>
          <w:szCs w:val="20"/>
        </w:rPr>
        <w:t xml:space="preserve">alimentation </w:t>
      </w:r>
      <w:r w:rsidR="003525DF" w:rsidRPr="0034568C">
        <w:rPr>
          <w:rFonts w:asciiTheme="minorHAnsi" w:hAnsiTheme="minorHAnsi" w:cstheme="minorHAnsi"/>
          <w:spacing w:val="1"/>
          <w:sz w:val="20"/>
          <w:szCs w:val="20"/>
        </w:rPr>
        <w:t xml:space="preserve">de charge </w:t>
      </w:r>
      <w:r w:rsidRPr="0034568C">
        <w:rPr>
          <w:rFonts w:asciiTheme="minorHAnsi" w:hAnsiTheme="minorHAnsi" w:cstheme="minorHAnsi"/>
          <w:spacing w:val="1"/>
          <w:sz w:val="20"/>
          <w:szCs w:val="20"/>
        </w:rPr>
        <w:t xml:space="preserve">USB-C </w:t>
      </w:r>
      <w:r w:rsidRPr="0034568C">
        <w:rPr>
          <w:rFonts w:asciiTheme="minorHAnsi" w:hAnsiTheme="minorHAnsi" w:cstheme="minorHAnsi"/>
          <w:sz w:val="20"/>
          <w:szCs w:val="20"/>
        </w:rPr>
        <w:t xml:space="preserve">respectant impérativement la fourniture de l’énergie de </w:t>
      </w:r>
      <w:proofErr w:type="spellStart"/>
      <w:r w:rsidR="00D76189" w:rsidRPr="0034568C">
        <w:rPr>
          <w:rFonts w:asciiTheme="minorHAnsi" w:hAnsiTheme="minorHAnsi" w:cstheme="minorHAnsi"/>
          <w:sz w:val="20"/>
          <w:szCs w:val="20"/>
        </w:rPr>
        <w:t>necessaire</w:t>
      </w:r>
      <w:proofErr w:type="spellEnd"/>
      <w:r w:rsidR="00D76189" w:rsidRPr="0034568C">
        <w:rPr>
          <w:rFonts w:asciiTheme="minorHAnsi" w:hAnsiTheme="minorHAnsi" w:cstheme="minorHAnsi"/>
          <w:sz w:val="20"/>
          <w:szCs w:val="20"/>
        </w:rPr>
        <w:t xml:space="preserve"> à la charge de l’ordinateur portable </w:t>
      </w:r>
    </w:p>
    <w:p w14:paraId="569149EC" w14:textId="77777777" w:rsidR="005A41F8" w:rsidRPr="0034568C" w:rsidRDefault="00580091" w:rsidP="004C1742">
      <w:pPr>
        <w:tabs>
          <w:tab w:val="left" w:pos="1418"/>
        </w:tabs>
        <w:spacing w:before="120"/>
        <w:ind w:left="1418" w:right="142"/>
        <w:rPr>
          <w:rFonts w:asciiTheme="minorHAnsi" w:hAnsiTheme="minorHAnsi" w:cstheme="minorHAnsi"/>
          <w:spacing w:val="1"/>
          <w:sz w:val="20"/>
          <w:szCs w:val="20"/>
        </w:rPr>
      </w:pPr>
      <w:r w:rsidRPr="0034568C">
        <w:rPr>
          <w:rFonts w:asciiTheme="minorHAnsi" w:hAnsiTheme="minorHAnsi" w:cstheme="minorHAnsi"/>
          <w:spacing w:val="1"/>
          <w:sz w:val="20"/>
          <w:szCs w:val="20"/>
        </w:rPr>
        <w:t>-1 port</w:t>
      </w:r>
      <w:r w:rsidR="005A41F8" w:rsidRPr="0034568C">
        <w:rPr>
          <w:rFonts w:asciiTheme="minorHAnsi" w:hAnsiTheme="minorHAnsi" w:cstheme="minorHAnsi"/>
          <w:spacing w:val="1"/>
          <w:sz w:val="20"/>
          <w:szCs w:val="20"/>
        </w:rPr>
        <w:t xml:space="preserve"> ETHERNET RJ 45 répliquant l’adresse MAC de </w:t>
      </w:r>
      <w:proofErr w:type="gramStart"/>
      <w:r w:rsidR="005A41F8" w:rsidRPr="0034568C">
        <w:rPr>
          <w:rFonts w:asciiTheme="minorHAnsi" w:hAnsiTheme="minorHAnsi" w:cstheme="minorHAnsi"/>
          <w:spacing w:val="1"/>
          <w:sz w:val="20"/>
          <w:szCs w:val="20"/>
        </w:rPr>
        <w:t>l’</w:t>
      </w:r>
      <w:r w:rsidR="006F1078" w:rsidRPr="0034568C">
        <w:rPr>
          <w:rFonts w:asciiTheme="minorHAnsi" w:hAnsiTheme="minorHAnsi" w:cstheme="minorHAnsi"/>
          <w:spacing w:val="1"/>
          <w:sz w:val="20"/>
          <w:szCs w:val="20"/>
        </w:rPr>
        <w:t xml:space="preserve">ordinateur </w:t>
      </w:r>
      <w:r w:rsidR="005A41F8" w:rsidRPr="0034568C">
        <w:rPr>
          <w:rFonts w:asciiTheme="minorHAnsi" w:hAnsiTheme="minorHAnsi" w:cstheme="minorHAnsi"/>
          <w:spacing w:val="1"/>
          <w:sz w:val="20"/>
          <w:szCs w:val="20"/>
        </w:rPr>
        <w:t xml:space="preserve"> portable</w:t>
      </w:r>
      <w:proofErr w:type="gramEnd"/>
      <w:r w:rsidR="005A41F8" w:rsidRPr="0034568C">
        <w:rPr>
          <w:rFonts w:asciiTheme="minorHAnsi" w:hAnsiTheme="minorHAnsi" w:cstheme="minorHAnsi"/>
          <w:spacing w:val="1"/>
          <w:sz w:val="20"/>
          <w:szCs w:val="20"/>
        </w:rPr>
        <w:t xml:space="preserve"> (MAC </w:t>
      </w:r>
      <w:proofErr w:type="spellStart"/>
      <w:r w:rsidR="00593137" w:rsidRPr="0034568C">
        <w:rPr>
          <w:rFonts w:asciiTheme="minorHAnsi" w:hAnsiTheme="minorHAnsi" w:cstheme="minorHAnsi"/>
          <w:spacing w:val="1"/>
          <w:sz w:val="20"/>
          <w:szCs w:val="20"/>
        </w:rPr>
        <w:t>Address</w:t>
      </w:r>
      <w:proofErr w:type="spellEnd"/>
      <w:r w:rsidR="00593137" w:rsidRPr="0034568C">
        <w:rPr>
          <w:rFonts w:asciiTheme="minorHAnsi" w:hAnsiTheme="minorHAnsi" w:cstheme="minorHAnsi"/>
          <w:spacing w:val="1"/>
          <w:sz w:val="20"/>
          <w:szCs w:val="20"/>
        </w:rPr>
        <w:t xml:space="preserve"> </w:t>
      </w:r>
      <w:proofErr w:type="spellStart"/>
      <w:r w:rsidR="005A41F8" w:rsidRPr="0034568C">
        <w:rPr>
          <w:rFonts w:asciiTheme="minorHAnsi" w:hAnsiTheme="minorHAnsi" w:cstheme="minorHAnsi"/>
          <w:spacing w:val="1"/>
          <w:sz w:val="20"/>
          <w:szCs w:val="20"/>
        </w:rPr>
        <w:t>Pass</w:t>
      </w:r>
      <w:proofErr w:type="spellEnd"/>
      <w:r w:rsidR="005A41F8" w:rsidRPr="0034568C">
        <w:rPr>
          <w:rFonts w:asciiTheme="minorHAnsi" w:hAnsiTheme="minorHAnsi" w:cstheme="minorHAnsi"/>
          <w:spacing w:val="1"/>
          <w:sz w:val="20"/>
          <w:szCs w:val="20"/>
        </w:rPr>
        <w:t xml:space="preserve"> </w:t>
      </w:r>
      <w:proofErr w:type="spellStart"/>
      <w:r w:rsidR="005A41F8" w:rsidRPr="0034568C">
        <w:rPr>
          <w:rFonts w:asciiTheme="minorHAnsi" w:hAnsiTheme="minorHAnsi" w:cstheme="minorHAnsi"/>
          <w:spacing w:val="1"/>
          <w:sz w:val="20"/>
          <w:szCs w:val="20"/>
        </w:rPr>
        <w:t>Trough</w:t>
      </w:r>
      <w:proofErr w:type="spellEnd"/>
      <w:r w:rsidR="005A41F8" w:rsidRPr="0034568C">
        <w:rPr>
          <w:rFonts w:asciiTheme="minorHAnsi" w:hAnsiTheme="minorHAnsi" w:cstheme="minorHAnsi"/>
          <w:spacing w:val="1"/>
          <w:sz w:val="20"/>
          <w:szCs w:val="20"/>
        </w:rPr>
        <w:t>)</w:t>
      </w:r>
      <w:r w:rsidR="000B3E42" w:rsidRPr="0034568C">
        <w:rPr>
          <w:rFonts w:asciiTheme="minorHAnsi" w:hAnsiTheme="minorHAnsi" w:cstheme="minorHAnsi"/>
          <w:spacing w:val="1"/>
          <w:sz w:val="20"/>
          <w:szCs w:val="20"/>
        </w:rPr>
        <w:t>,</w:t>
      </w:r>
    </w:p>
    <w:p w14:paraId="1ECDBC20" w14:textId="77777777" w:rsidR="005A41F8" w:rsidRPr="0034568C" w:rsidRDefault="005A41F8" w:rsidP="004C1742">
      <w:pPr>
        <w:tabs>
          <w:tab w:val="left" w:pos="1418"/>
        </w:tabs>
        <w:spacing w:before="120"/>
        <w:ind w:right="142"/>
        <w:rPr>
          <w:rFonts w:asciiTheme="minorHAnsi" w:hAnsiTheme="minorHAnsi" w:cstheme="minorHAnsi"/>
          <w:spacing w:val="1"/>
          <w:sz w:val="20"/>
          <w:szCs w:val="20"/>
        </w:rPr>
      </w:pPr>
      <w:r w:rsidRPr="0034568C">
        <w:rPr>
          <w:rFonts w:asciiTheme="minorHAnsi" w:hAnsiTheme="minorHAnsi" w:cstheme="minorHAnsi"/>
          <w:spacing w:val="1"/>
          <w:sz w:val="20"/>
          <w:szCs w:val="20"/>
        </w:rPr>
        <w:tab/>
        <w:t>-</w:t>
      </w:r>
      <w:r w:rsidR="00580091" w:rsidRPr="0034568C">
        <w:rPr>
          <w:rFonts w:asciiTheme="minorHAnsi" w:hAnsiTheme="minorHAnsi" w:cstheme="minorHAnsi"/>
          <w:spacing w:val="1"/>
          <w:sz w:val="20"/>
          <w:szCs w:val="20"/>
        </w:rPr>
        <w:t xml:space="preserve"> </w:t>
      </w:r>
      <w:r w:rsidRPr="0034568C">
        <w:rPr>
          <w:rFonts w:asciiTheme="minorHAnsi" w:hAnsiTheme="minorHAnsi" w:cstheme="minorHAnsi"/>
          <w:spacing w:val="1"/>
          <w:sz w:val="20"/>
          <w:szCs w:val="20"/>
        </w:rPr>
        <w:t>3 ports USB</w:t>
      </w:r>
      <w:r w:rsidR="00D76189" w:rsidRPr="0034568C">
        <w:rPr>
          <w:rFonts w:asciiTheme="minorHAnsi" w:hAnsiTheme="minorHAnsi" w:cstheme="minorHAnsi"/>
          <w:spacing w:val="1"/>
          <w:sz w:val="20"/>
          <w:szCs w:val="20"/>
        </w:rPr>
        <w:t xml:space="preserve">-A en </w:t>
      </w:r>
      <w:r w:rsidRPr="0034568C">
        <w:rPr>
          <w:rFonts w:asciiTheme="minorHAnsi" w:hAnsiTheme="minorHAnsi" w:cstheme="minorHAnsi"/>
          <w:spacing w:val="1"/>
          <w:sz w:val="20"/>
          <w:szCs w:val="20"/>
        </w:rPr>
        <w:t>3.0</w:t>
      </w:r>
      <w:r w:rsidR="001D6AC1" w:rsidRPr="0034568C">
        <w:rPr>
          <w:rFonts w:asciiTheme="minorHAnsi" w:hAnsiTheme="minorHAnsi" w:cstheme="minorHAnsi"/>
          <w:spacing w:val="1"/>
          <w:sz w:val="20"/>
          <w:szCs w:val="20"/>
        </w:rPr>
        <w:t>,</w:t>
      </w:r>
      <w:r w:rsidR="003525DF" w:rsidRPr="0034568C">
        <w:rPr>
          <w:rFonts w:asciiTheme="minorHAnsi" w:hAnsiTheme="minorHAnsi" w:cstheme="minorHAnsi"/>
          <w:spacing w:val="1"/>
          <w:sz w:val="20"/>
          <w:szCs w:val="20"/>
        </w:rPr>
        <w:t xml:space="preserve"> minimum</w:t>
      </w:r>
      <w:r w:rsidRPr="0034568C">
        <w:rPr>
          <w:rFonts w:asciiTheme="minorHAnsi" w:hAnsiTheme="minorHAnsi" w:cstheme="minorHAnsi"/>
          <w:spacing w:val="1"/>
          <w:sz w:val="20"/>
          <w:szCs w:val="20"/>
        </w:rPr>
        <w:t>,</w:t>
      </w:r>
    </w:p>
    <w:p w14:paraId="55B6E5D9" w14:textId="77777777" w:rsidR="00D76189" w:rsidRPr="0034568C" w:rsidRDefault="00D76189" w:rsidP="004C1742">
      <w:pPr>
        <w:tabs>
          <w:tab w:val="left" w:pos="1418"/>
        </w:tabs>
        <w:spacing w:before="120"/>
        <w:ind w:right="142"/>
        <w:rPr>
          <w:rFonts w:asciiTheme="minorHAnsi" w:hAnsiTheme="minorHAnsi" w:cstheme="minorHAnsi"/>
          <w:spacing w:val="1"/>
          <w:sz w:val="20"/>
          <w:szCs w:val="20"/>
        </w:rPr>
      </w:pPr>
      <w:r w:rsidRPr="0034568C">
        <w:rPr>
          <w:rFonts w:asciiTheme="minorHAnsi" w:hAnsiTheme="minorHAnsi" w:cstheme="minorHAnsi"/>
          <w:spacing w:val="1"/>
          <w:sz w:val="20"/>
          <w:szCs w:val="20"/>
        </w:rPr>
        <w:tab/>
        <w:t>- 2 ports USB-C, minimum,</w:t>
      </w:r>
    </w:p>
    <w:p w14:paraId="649CA7F2" w14:textId="19BBCF6F" w:rsidR="005A41F8" w:rsidRPr="0034568C" w:rsidRDefault="005A41F8" w:rsidP="004C1742">
      <w:pPr>
        <w:tabs>
          <w:tab w:val="left" w:pos="1418"/>
        </w:tabs>
        <w:spacing w:before="120"/>
        <w:ind w:left="1418" w:right="142"/>
        <w:rPr>
          <w:rFonts w:asciiTheme="minorHAnsi" w:hAnsiTheme="minorHAnsi" w:cstheme="minorHAnsi"/>
          <w:sz w:val="20"/>
          <w:szCs w:val="20"/>
        </w:rPr>
      </w:pPr>
      <w:r w:rsidRPr="0034568C">
        <w:rPr>
          <w:rFonts w:asciiTheme="minorHAnsi" w:hAnsiTheme="minorHAnsi" w:cstheme="minorHAnsi"/>
          <w:spacing w:val="1"/>
          <w:sz w:val="20"/>
          <w:szCs w:val="20"/>
        </w:rPr>
        <w:t>-</w:t>
      </w:r>
      <w:r w:rsidRPr="0034568C">
        <w:rPr>
          <w:rFonts w:asciiTheme="minorHAnsi" w:hAnsiTheme="minorHAnsi" w:cstheme="minorHAnsi"/>
          <w:b/>
          <w:bCs/>
          <w:spacing w:val="1"/>
          <w:w w:val="105"/>
          <w:sz w:val="20"/>
          <w:szCs w:val="20"/>
        </w:rPr>
        <w:t xml:space="preserve"> </w:t>
      </w:r>
      <w:r w:rsidRPr="0034568C">
        <w:rPr>
          <w:rFonts w:asciiTheme="minorHAnsi" w:hAnsiTheme="minorHAnsi" w:cstheme="minorHAnsi"/>
          <w:sz w:val="20"/>
          <w:szCs w:val="20"/>
        </w:rPr>
        <w:t xml:space="preserve">2 ports vidéo HDMI ou </w:t>
      </w:r>
      <w:proofErr w:type="spellStart"/>
      <w:r w:rsidRPr="0034568C">
        <w:rPr>
          <w:rFonts w:asciiTheme="minorHAnsi" w:hAnsiTheme="minorHAnsi" w:cstheme="minorHAnsi"/>
          <w:sz w:val="20"/>
          <w:szCs w:val="20"/>
        </w:rPr>
        <w:t>DisPlay</w:t>
      </w:r>
      <w:proofErr w:type="spellEnd"/>
      <w:r w:rsidRPr="0034568C">
        <w:rPr>
          <w:rFonts w:asciiTheme="minorHAnsi" w:hAnsiTheme="minorHAnsi" w:cstheme="minorHAnsi"/>
          <w:sz w:val="20"/>
          <w:szCs w:val="20"/>
        </w:rPr>
        <w:t xml:space="preserve"> Port (</w:t>
      </w:r>
      <w:r w:rsidR="0004198D" w:rsidRPr="0034568C">
        <w:rPr>
          <w:rStyle w:val="CharacterStyle1"/>
          <w:rFonts w:asciiTheme="minorHAnsi" w:hAnsiTheme="minorHAnsi" w:cstheme="minorHAnsi"/>
          <w:spacing w:val="5"/>
          <w:szCs w:val="20"/>
        </w:rPr>
        <w:t xml:space="preserve">1 adaptateur HDMI doit être fourni systématiquement avec chaque </w:t>
      </w:r>
      <w:r w:rsidR="00BD06C7" w:rsidRPr="0034568C">
        <w:rPr>
          <w:rStyle w:val="CharacterStyle1"/>
          <w:rFonts w:asciiTheme="minorHAnsi" w:hAnsiTheme="minorHAnsi" w:cstheme="minorHAnsi"/>
          <w:spacing w:val="5"/>
          <w:szCs w:val="20"/>
        </w:rPr>
        <w:t>ordinateur portable</w:t>
      </w:r>
      <w:r w:rsidR="00B56D3E" w:rsidRPr="0034568C">
        <w:rPr>
          <w:rStyle w:val="CharacterStyle1"/>
          <w:rFonts w:asciiTheme="minorHAnsi" w:hAnsiTheme="minorHAnsi" w:cstheme="minorHAnsi"/>
          <w:spacing w:val="5"/>
          <w:szCs w:val="20"/>
        </w:rPr>
        <w:t xml:space="preserve"> </w:t>
      </w:r>
      <w:r w:rsidR="0004198D" w:rsidRPr="0034568C">
        <w:rPr>
          <w:rStyle w:val="CharacterStyle1"/>
          <w:rFonts w:asciiTheme="minorHAnsi" w:hAnsiTheme="minorHAnsi" w:cstheme="minorHAnsi"/>
          <w:spacing w:val="5"/>
          <w:szCs w:val="20"/>
        </w:rPr>
        <w:t>commandé</w:t>
      </w:r>
      <w:r w:rsidRPr="0034568C">
        <w:rPr>
          <w:rFonts w:asciiTheme="minorHAnsi" w:hAnsiTheme="minorHAnsi" w:cstheme="minorHAnsi"/>
          <w:sz w:val="20"/>
          <w:szCs w:val="20"/>
        </w:rPr>
        <w:t>),</w:t>
      </w:r>
    </w:p>
    <w:p w14:paraId="68E3E141" w14:textId="77777777" w:rsidR="00877412" w:rsidRPr="00D013A3" w:rsidRDefault="005A41F8" w:rsidP="004C1742">
      <w:pPr>
        <w:tabs>
          <w:tab w:val="left" w:pos="1418"/>
        </w:tabs>
        <w:spacing w:before="120"/>
        <w:ind w:left="1418" w:right="142"/>
        <w:rPr>
          <w:rFonts w:asciiTheme="minorHAnsi" w:hAnsiTheme="minorHAnsi" w:cstheme="minorHAnsi"/>
          <w:sz w:val="20"/>
          <w:szCs w:val="20"/>
        </w:rPr>
      </w:pPr>
      <w:r w:rsidRPr="0034568C">
        <w:rPr>
          <w:rFonts w:asciiTheme="minorHAnsi" w:hAnsiTheme="minorHAnsi" w:cstheme="minorHAnsi"/>
          <w:sz w:val="20"/>
          <w:szCs w:val="20"/>
        </w:rPr>
        <w:tab/>
        <w:t>- 1 port audio,</w:t>
      </w:r>
    </w:p>
    <w:p w14:paraId="09455B80" w14:textId="5E96AF3C" w:rsidR="005A41F8" w:rsidRPr="00D013A3" w:rsidRDefault="004A62AF" w:rsidP="00EE314D">
      <w:pPr>
        <w:tabs>
          <w:tab w:val="left" w:pos="1418"/>
        </w:tabs>
        <w:spacing w:before="120"/>
        <w:ind w:right="142"/>
        <w:rPr>
          <w:rFonts w:asciiTheme="minorHAnsi" w:hAnsiTheme="minorHAnsi" w:cstheme="minorHAnsi"/>
          <w:sz w:val="20"/>
          <w:szCs w:val="20"/>
        </w:rPr>
      </w:pPr>
      <w:r w:rsidRPr="00D013A3">
        <w:rPr>
          <w:rFonts w:asciiTheme="minorHAnsi" w:hAnsiTheme="minorHAnsi" w:cstheme="minorHAnsi"/>
          <w:sz w:val="20"/>
          <w:szCs w:val="20"/>
        </w:rPr>
        <w:t xml:space="preserve">La station d’accueil </w:t>
      </w:r>
      <w:r w:rsidR="005A41F8" w:rsidRPr="00D013A3">
        <w:rPr>
          <w:rFonts w:asciiTheme="minorHAnsi" w:hAnsiTheme="minorHAnsi" w:cstheme="minorHAnsi"/>
          <w:sz w:val="20"/>
          <w:szCs w:val="20"/>
        </w:rPr>
        <w:t xml:space="preserve">doit aussi permettre l’industrialisation de la mise à jour </w:t>
      </w:r>
      <w:r w:rsidRPr="00D013A3">
        <w:rPr>
          <w:rFonts w:asciiTheme="minorHAnsi" w:hAnsiTheme="minorHAnsi" w:cstheme="minorHAnsi"/>
          <w:sz w:val="20"/>
          <w:szCs w:val="20"/>
        </w:rPr>
        <w:t xml:space="preserve">de son propre </w:t>
      </w:r>
      <w:proofErr w:type="spellStart"/>
      <w:r w:rsidR="005A41F8" w:rsidRPr="00D013A3">
        <w:rPr>
          <w:rFonts w:asciiTheme="minorHAnsi" w:hAnsiTheme="minorHAnsi" w:cstheme="minorHAnsi"/>
          <w:sz w:val="20"/>
          <w:szCs w:val="20"/>
        </w:rPr>
        <w:t>firmware</w:t>
      </w:r>
      <w:proofErr w:type="spellEnd"/>
      <w:r w:rsidR="005A41F8" w:rsidRPr="00D013A3">
        <w:rPr>
          <w:rFonts w:asciiTheme="minorHAnsi" w:hAnsiTheme="minorHAnsi" w:cstheme="minorHAnsi"/>
          <w:sz w:val="20"/>
          <w:szCs w:val="20"/>
        </w:rPr>
        <w:t xml:space="preserve">, le réveil de </w:t>
      </w:r>
      <w:proofErr w:type="gramStart"/>
      <w:r w:rsidR="005A41F8" w:rsidRPr="00D013A3">
        <w:rPr>
          <w:rFonts w:asciiTheme="minorHAnsi" w:hAnsiTheme="minorHAnsi" w:cstheme="minorHAnsi"/>
          <w:sz w:val="20"/>
          <w:szCs w:val="20"/>
        </w:rPr>
        <w:t>l’</w:t>
      </w:r>
      <w:r w:rsidR="006F1078" w:rsidRPr="00D013A3">
        <w:rPr>
          <w:rFonts w:asciiTheme="minorHAnsi" w:hAnsiTheme="minorHAnsi" w:cstheme="minorHAnsi"/>
          <w:sz w:val="20"/>
          <w:szCs w:val="20"/>
        </w:rPr>
        <w:t xml:space="preserve">ordinateur </w:t>
      </w:r>
      <w:r w:rsidR="005A41F8" w:rsidRPr="00D013A3">
        <w:rPr>
          <w:rFonts w:asciiTheme="minorHAnsi" w:hAnsiTheme="minorHAnsi" w:cstheme="minorHAnsi"/>
          <w:sz w:val="20"/>
          <w:szCs w:val="20"/>
        </w:rPr>
        <w:t xml:space="preserve"> à</w:t>
      </w:r>
      <w:proofErr w:type="gramEnd"/>
      <w:r w:rsidR="005A41F8" w:rsidRPr="00D013A3">
        <w:rPr>
          <w:rFonts w:asciiTheme="minorHAnsi" w:hAnsiTheme="minorHAnsi" w:cstheme="minorHAnsi"/>
          <w:sz w:val="20"/>
          <w:szCs w:val="20"/>
        </w:rPr>
        <w:t xml:space="preserve"> distance (Wake On LAN) et la gestion du double écran.</w:t>
      </w:r>
    </w:p>
    <w:p w14:paraId="44D3EBA8" w14:textId="24D68CA9" w:rsidR="00EB5D6E" w:rsidRPr="00D013A3" w:rsidRDefault="005A41F8" w:rsidP="004C1742">
      <w:pPr>
        <w:pStyle w:val="Style6"/>
        <w:tabs>
          <w:tab w:val="num" w:pos="1418"/>
        </w:tabs>
        <w:kinsoku w:val="0"/>
        <w:autoSpaceDE/>
        <w:autoSpaceDN/>
        <w:spacing w:before="60" w:line="240" w:lineRule="auto"/>
        <w:ind w:left="0"/>
        <w:rPr>
          <w:rFonts w:asciiTheme="minorHAnsi" w:hAnsiTheme="minorHAnsi" w:cstheme="minorHAnsi"/>
        </w:rPr>
      </w:pPr>
      <w:r w:rsidRPr="00D013A3">
        <w:rPr>
          <w:rFonts w:asciiTheme="minorHAnsi" w:hAnsiTheme="minorHAnsi" w:cstheme="minorHAnsi"/>
        </w:rPr>
        <w:t>Elle ne doit pas présenter d’adresse MAC autre que</w:t>
      </w:r>
      <w:r w:rsidR="0062482F" w:rsidRPr="00D013A3">
        <w:rPr>
          <w:rFonts w:asciiTheme="minorHAnsi" w:hAnsiTheme="minorHAnsi" w:cstheme="minorHAnsi"/>
        </w:rPr>
        <w:t xml:space="preserve"> celle du portable</w:t>
      </w:r>
      <w:r w:rsidR="004A62AF" w:rsidRPr="00D013A3">
        <w:rPr>
          <w:rFonts w:asciiTheme="minorHAnsi" w:hAnsiTheme="minorHAnsi" w:cstheme="minorHAnsi"/>
        </w:rPr>
        <w:t>.</w:t>
      </w:r>
      <w:r w:rsidR="008043B1" w:rsidRPr="00D013A3">
        <w:rPr>
          <w:rFonts w:asciiTheme="minorHAnsi" w:hAnsiTheme="minorHAnsi" w:cstheme="minorHAnsi"/>
        </w:rPr>
        <w:t> </w:t>
      </w:r>
    </w:p>
    <w:p w14:paraId="2E780217" w14:textId="7FF49FD6" w:rsidR="00231A6E" w:rsidRPr="00D013A3" w:rsidRDefault="00231A6E" w:rsidP="009F731A">
      <w:pPr>
        <w:pStyle w:val="Style6"/>
        <w:tabs>
          <w:tab w:val="num" w:pos="720"/>
        </w:tabs>
        <w:kinsoku w:val="0"/>
        <w:autoSpaceDE/>
        <w:autoSpaceDN/>
        <w:spacing w:before="60" w:line="240" w:lineRule="auto"/>
        <w:ind w:left="0"/>
        <w:rPr>
          <w:rFonts w:asciiTheme="minorHAnsi" w:hAnsiTheme="minorHAnsi" w:cstheme="minorHAnsi"/>
        </w:rPr>
      </w:pPr>
      <w:r w:rsidRPr="00D013A3">
        <w:rPr>
          <w:rStyle w:val="CharacterStyle1"/>
          <w:rFonts w:asciiTheme="minorHAnsi" w:hAnsiTheme="minorHAnsi" w:cstheme="minorHAnsi"/>
        </w:rPr>
        <w:t xml:space="preserve">Ces </w:t>
      </w:r>
      <w:proofErr w:type="spellStart"/>
      <w:r w:rsidRPr="00D013A3">
        <w:rPr>
          <w:rStyle w:val="CharacterStyle1"/>
          <w:rFonts w:asciiTheme="minorHAnsi" w:hAnsiTheme="minorHAnsi" w:cstheme="minorHAnsi"/>
        </w:rPr>
        <w:t>acessoires</w:t>
      </w:r>
      <w:proofErr w:type="spellEnd"/>
      <w:r w:rsidRPr="00D013A3">
        <w:rPr>
          <w:rStyle w:val="CharacterStyle1"/>
          <w:rFonts w:asciiTheme="minorHAnsi" w:hAnsiTheme="minorHAnsi" w:cstheme="minorHAnsi"/>
        </w:rPr>
        <w:t xml:space="preserve"> </w:t>
      </w:r>
      <w:r w:rsidR="00DA0E44" w:rsidRPr="00D013A3">
        <w:rPr>
          <w:rStyle w:val="CharacterStyle1"/>
          <w:rFonts w:asciiTheme="minorHAnsi" w:hAnsiTheme="minorHAnsi" w:cstheme="minorHAnsi"/>
        </w:rPr>
        <w:t xml:space="preserve">et pièces détachées </w:t>
      </w:r>
      <w:r w:rsidRPr="00D013A3">
        <w:rPr>
          <w:rStyle w:val="CharacterStyle1"/>
          <w:rFonts w:asciiTheme="minorHAnsi" w:hAnsiTheme="minorHAnsi" w:cstheme="minorHAnsi"/>
        </w:rPr>
        <w:t>devront être disponibles pendant la durée d</w:t>
      </w:r>
      <w:r w:rsidR="00FD39CF" w:rsidRPr="00D013A3">
        <w:rPr>
          <w:rStyle w:val="CharacterStyle1"/>
          <w:rFonts w:asciiTheme="minorHAnsi" w:hAnsiTheme="minorHAnsi" w:cstheme="minorHAnsi"/>
        </w:rPr>
        <w:t>e l’acc</w:t>
      </w:r>
      <w:r w:rsidR="00BD06C7">
        <w:rPr>
          <w:rStyle w:val="CharacterStyle1"/>
          <w:rFonts w:asciiTheme="minorHAnsi" w:hAnsiTheme="minorHAnsi" w:cstheme="minorHAnsi"/>
        </w:rPr>
        <w:t>o</w:t>
      </w:r>
      <w:r w:rsidR="00FD39CF" w:rsidRPr="00D013A3">
        <w:rPr>
          <w:rStyle w:val="CharacterStyle1"/>
          <w:rFonts w:asciiTheme="minorHAnsi" w:hAnsiTheme="minorHAnsi" w:cstheme="minorHAnsi"/>
        </w:rPr>
        <w:t>rd-cadre</w:t>
      </w:r>
      <w:r w:rsidR="00926039">
        <w:rPr>
          <w:rStyle w:val="CharacterStyle1"/>
          <w:rFonts w:asciiTheme="minorHAnsi" w:hAnsiTheme="minorHAnsi" w:cstheme="minorHAnsi"/>
        </w:rPr>
        <w:t xml:space="preserve"> </w:t>
      </w:r>
      <w:r w:rsidR="00DA0E44" w:rsidRPr="00D013A3">
        <w:rPr>
          <w:rStyle w:val="CharacterStyle1"/>
          <w:rFonts w:asciiTheme="minorHAnsi" w:hAnsiTheme="minorHAnsi" w:cstheme="minorHAnsi"/>
        </w:rPr>
        <w:t>au tarif proposé</w:t>
      </w:r>
      <w:r w:rsidR="00CA74C8" w:rsidRPr="00D013A3">
        <w:rPr>
          <w:rStyle w:val="CharacterStyle1"/>
          <w:rFonts w:asciiTheme="minorHAnsi" w:hAnsiTheme="minorHAnsi" w:cstheme="minorHAnsi"/>
        </w:rPr>
        <w:t xml:space="preserve"> dans l’offre du Titulaire</w:t>
      </w:r>
      <w:r w:rsidR="00DA0E44" w:rsidRPr="00D013A3">
        <w:rPr>
          <w:rStyle w:val="CharacterStyle1"/>
          <w:rFonts w:asciiTheme="minorHAnsi" w:hAnsiTheme="minorHAnsi" w:cstheme="minorHAnsi"/>
        </w:rPr>
        <w:t>.</w:t>
      </w:r>
    </w:p>
    <w:p w14:paraId="4CF4E5AD" w14:textId="77777777" w:rsidR="000A408A" w:rsidRPr="00D013A3" w:rsidRDefault="000A408A"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19" w:name="_Toc188458316"/>
      <w:r w:rsidRPr="00D013A3">
        <w:rPr>
          <w:rFonts w:asciiTheme="minorHAnsi" w:eastAsiaTheme="majorEastAsia" w:hAnsiTheme="minorHAnsi" w:cstheme="minorHAnsi"/>
          <w:color w:val="365F91" w:themeColor="accent1" w:themeShade="BF"/>
          <w:kern w:val="0"/>
          <w:sz w:val="20"/>
          <w:szCs w:val="20"/>
        </w:rPr>
        <w:t>1.4 LA GARANTIE</w:t>
      </w:r>
      <w:bookmarkEnd w:id="19"/>
    </w:p>
    <w:p w14:paraId="4C4E97BD" w14:textId="77777777" w:rsidR="00A675AE" w:rsidRPr="002D219F" w:rsidRDefault="00A675AE" w:rsidP="002D219F">
      <w:pPr>
        <w:pStyle w:val="Titre3"/>
        <w:ind w:left="720"/>
        <w:rPr>
          <w:rFonts w:asciiTheme="minorHAnsi" w:hAnsiTheme="minorHAnsi" w:cstheme="minorHAnsi"/>
          <w:sz w:val="20"/>
          <w:szCs w:val="20"/>
        </w:rPr>
      </w:pPr>
      <w:bookmarkStart w:id="20" w:name="_Toc188458317"/>
      <w:r w:rsidRPr="002D219F">
        <w:rPr>
          <w:rFonts w:asciiTheme="minorHAnsi" w:hAnsiTheme="minorHAnsi" w:cstheme="minorHAnsi"/>
          <w:sz w:val="20"/>
          <w:szCs w:val="20"/>
        </w:rPr>
        <w:t>1.4.1 Exigences de la garantie</w:t>
      </w:r>
      <w:bookmarkEnd w:id="20"/>
    </w:p>
    <w:p w14:paraId="4A01B389" w14:textId="5825698A" w:rsidR="005F001F" w:rsidRDefault="00CA74C8" w:rsidP="004C1742">
      <w:pPr>
        <w:spacing w:before="120"/>
        <w:ind w:right="144"/>
        <w:jc w:val="both"/>
        <w:rPr>
          <w:rFonts w:asciiTheme="minorHAnsi" w:hAnsiTheme="minorHAnsi" w:cstheme="minorHAnsi"/>
          <w:spacing w:val="-1"/>
          <w:sz w:val="20"/>
          <w:szCs w:val="20"/>
        </w:rPr>
      </w:pPr>
      <w:r w:rsidRPr="00D013A3">
        <w:rPr>
          <w:rFonts w:asciiTheme="minorHAnsi" w:hAnsiTheme="minorHAnsi" w:cstheme="minorHAnsi"/>
          <w:spacing w:val="-1"/>
          <w:sz w:val="20"/>
          <w:szCs w:val="20"/>
        </w:rPr>
        <w:t>Concernant</w:t>
      </w:r>
      <w:r w:rsidR="00493B9D" w:rsidRPr="00D013A3">
        <w:rPr>
          <w:rFonts w:asciiTheme="minorHAnsi" w:hAnsiTheme="minorHAnsi" w:cstheme="minorHAnsi"/>
          <w:spacing w:val="-1"/>
          <w:sz w:val="20"/>
          <w:szCs w:val="20"/>
        </w:rPr>
        <w:t xml:space="preserve"> les ordinateurs portables de cet accord cadre</w:t>
      </w:r>
      <w:r w:rsidR="006D5869" w:rsidRPr="00D013A3">
        <w:rPr>
          <w:rFonts w:asciiTheme="minorHAnsi" w:hAnsiTheme="minorHAnsi" w:cstheme="minorHAnsi"/>
          <w:spacing w:val="-1"/>
          <w:sz w:val="20"/>
          <w:szCs w:val="20"/>
        </w:rPr>
        <w:t xml:space="preserve"> et les</w:t>
      </w:r>
      <w:r w:rsidR="008927CE" w:rsidRPr="00D013A3">
        <w:rPr>
          <w:rFonts w:asciiTheme="minorHAnsi" w:hAnsiTheme="minorHAnsi" w:cstheme="minorHAnsi"/>
          <w:spacing w:val="-1"/>
          <w:sz w:val="20"/>
          <w:szCs w:val="20"/>
        </w:rPr>
        <w:t xml:space="preserve"> station</w:t>
      </w:r>
      <w:r w:rsidR="006D5869" w:rsidRPr="00D013A3">
        <w:rPr>
          <w:rFonts w:asciiTheme="minorHAnsi" w:hAnsiTheme="minorHAnsi" w:cstheme="minorHAnsi"/>
          <w:spacing w:val="-1"/>
          <w:sz w:val="20"/>
          <w:szCs w:val="20"/>
        </w:rPr>
        <w:t>s</w:t>
      </w:r>
      <w:r w:rsidR="008927CE" w:rsidRPr="00D013A3">
        <w:rPr>
          <w:rFonts w:asciiTheme="minorHAnsi" w:hAnsiTheme="minorHAnsi" w:cstheme="minorHAnsi"/>
          <w:spacing w:val="-1"/>
          <w:sz w:val="20"/>
          <w:szCs w:val="20"/>
        </w:rPr>
        <w:t xml:space="preserve"> d’accueil</w:t>
      </w:r>
      <w:r w:rsidRPr="00D013A3">
        <w:rPr>
          <w:rFonts w:asciiTheme="minorHAnsi" w:hAnsiTheme="minorHAnsi" w:cstheme="minorHAnsi"/>
          <w:spacing w:val="-1"/>
          <w:sz w:val="20"/>
          <w:szCs w:val="20"/>
        </w:rPr>
        <w:t>, i</w:t>
      </w:r>
      <w:r w:rsidR="000A408A" w:rsidRPr="00D013A3">
        <w:rPr>
          <w:rFonts w:asciiTheme="minorHAnsi" w:hAnsiTheme="minorHAnsi" w:cstheme="minorHAnsi"/>
          <w:spacing w:val="-1"/>
          <w:sz w:val="20"/>
          <w:szCs w:val="20"/>
        </w:rPr>
        <w:t xml:space="preserve">l est demandé une garantie </w:t>
      </w:r>
      <w:r w:rsidR="00975EB5" w:rsidRPr="00D013A3">
        <w:rPr>
          <w:rFonts w:asciiTheme="minorHAnsi" w:hAnsiTheme="minorHAnsi" w:cstheme="minorHAnsi"/>
          <w:spacing w:val="-1"/>
          <w:sz w:val="20"/>
          <w:szCs w:val="20"/>
        </w:rPr>
        <w:t xml:space="preserve">minimum </w:t>
      </w:r>
      <w:r w:rsidR="000A408A" w:rsidRPr="00D013A3">
        <w:rPr>
          <w:rFonts w:asciiTheme="minorHAnsi" w:hAnsiTheme="minorHAnsi" w:cstheme="minorHAnsi"/>
          <w:spacing w:val="-1"/>
          <w:sz w:val="20"/>
          <w:szCs w:val="20"/>
        </w:rPr>
        <w:t xml:space="preserve">de </w:t>
      </w:r>
      <w:r w:rsidR="00975EB5" w:rsidRPr="00D013A3">
        <w:rPr>
          <w:rFonts w:asciiTheme="minorHAnsi" w:hAnsiTheme="minorHAnsi" w:cstheme="minorHAnsi"/>
          <w:spacing w:val="-1"/>
          <w:sz w:val="20"/>
          <w:szCs w:val="20"/>
        </w:rPr>
        <w:t>3</w:t>
      </w:r>
      <w:r w:rsidR="000A408A" w:rsidRPr="00D013A3">
        <w:rPr>
          <w:rFonts w:asciiTheme="minorHAnsi" w:hAnsiTheme="minorHAnsi" w:cstheme="minorHAnsi"/>
          <w:spacing w:val="-1"/>
          <w:sz w:val="20"/>
          <w:szCs w:val="20"/>
        </w:rPr>
        <w:t xml:space="preserve"> ans retour atelier</w:t>
      </w:r>
      <w:r w:rsidR="00493B9D" w:rsidRPr="00D013A3">
        <w:rPr>
          <w:rFonts w:asciiTheme="minorHAnsi" w:hAnsiTheme="minorHAnsi" w:cstheme="minorHAnsi"/>
          <w:spacing w:val="-1"/>
          <w:sz w:val="20"/>
          <w:szCs w:val="20"/>
        </w:rPr>
        <w:t>.</w:t>
      </w:r>
      <w:r w:rsidR="000A408A" w:rsidRPr="00D013A3">
        <w:rPr>
          <w:rFonts w:asciiTheme="minorHAnsi" w:hAnsiTheme="minorHAnsi" w:cstheme="minorHAnsi"/>
          <w:spacing w:val="-1"/>
          <w:sz w:val="20"/>
          <w:szCs w:val="20"/>
        </w:rPr>
        <w:t xml:space="preserve"> </w:t>
      </w:r>
    </w:p>
    <w:p w14:paraId="267B4DDA" w14:textId="19684A3E" w:rsidR="00C1272D" w:rsidRPr="00B56D3E" w:rsidRDefault="00C1272D" w:rsidP="00B56D3E">
      <w:pPr>
        <w:spacing w:before="120"/>
        <w:ind w:right="144"/>
        <w:jc w:val="both"/>
        <w:rPr>
          <w:rFonts w:asciiTheme="minorHAnsi" w:hAnsiTheme="minorHAnsi" w:cstheme="minorHAnsi"/>
          <w:spacing w:val="-1"/>
        </w:rPr>
      </w:pPr>
      <w:r w:rsidRPr="00735F88">
        <w:rPr>
          <w:rFonts w:asciiTheme="minorHAnsi" w:hAnsiTheme="minorHAnsi" w:cstheme="minorHAnsi"/>
          <w:spacing w:val="-1"/>
          <w:sz w:val="20"/>
          <w:szCs w:val="20"/>
        </w:rPr>
        <w:t>Cette garantie doit être détaillée dans l’offre du Titulaire</w:t>
      </w:r>
      <w:r w:rsidR="00B56D3E">
        <w:rPr>
          <w:rFonts w:asciiTheme="minorHAnsi" w:hAnsiTheme="minorHAnsi" w:cstheme="minorHAnsi"/>
          <w:spacing w:val="-1"/>
        </w:rPr>
        <w:t>.</w:t>
      </w:r>
    </w:p>
    <w:p w14:paraId="636661EF" w14:textId="06187869" w:rsidR="00C1272D" w:rsidRPr="00C1272D" w:rsidRDefault="00C1272D" w:rsidP="00C1272D">
      <w:pPr>
        <w:spacing w:before="120"/>
        <w:ind w:right="144"/>
        <w:jc w:val="both"/>
        <w:rPr>
          <w:rFonts w:asciiTheme="minorHAnsi" w:hAnsiTheme="minorHAnsi" w:cstheme="minorHAnsi"/>
          <w:spacing w:val="-1"/>
          <w:sz w:val="20"/>
          <w:szCs w:val="20"/>
        </w:rPr>
      </w:pPr>
      <w:r>
        <w:rPr>
          <w:rFonts w:asciiTheme="minorHAnsi" w:hAnsiTheme="minorHAnsi" w:cstheme="minorHAnsi"/>
          <w:spacing w:val="-1"/>
          <w:sz w:val="20"/>
          <w:szCs w:val="20"/>
        </w:rPr>
        <w:t>Concernant les ordinateurs portables, c</w:t>
      </w:r>
      <w:r w:rsidRPr="00C1272D">
        <w:rPr>
          <w:rFonts w:asciiTheme="minorHAnsi" w:hAnsiTheme="minorHAnsi" w:cstheme="minorHAnsi"/>
          <w:spacing w:val="-1"/>
          <w:sz w:val="20"/>
          <w:szCs w:val="20"/>
        </w:rPr>
        <w:t>ette garantie concerne l’ensemble des composants de</w:t>
      </w:r>
      <w:r>
        <w:rPr>
          <w:rFonts w:asciiTheme="minorHAnsi" w:hAnsiTheme="minorHAnsi" w:cstheme="minorHAnsi"/>
          <w:spacing w:val="-1"/>
          <w:sz w:val="20"/>
          <w:szCs w:val="20"/>
        </w:rPr>
        <w:t xml:space="preserve"> </w:t>
      </w:r>
      <w:proofErr w:type="spellStart"/>
      <w:r>
        <w:rPr>
          <w:rFonts w:asciiTheme="minorHAnsi" w:hAnsiTheme="minorHAnsi" w:cstheme="minorHAnsi"/>
          <w:spacing w:val="-1"/>
          <w:sz w:val="20"/>
          <w:szCs w:val="20"/>
        </w:rPr>
        <w:t>ceux ci</w:t>
      </w:r>
      <w:proofErr w:type="spellEnd"/>
      <w:r w:rsidRPr="00C1272D">
        <w:rPr>
          <w:rFonts w:asciiTheme="minorHAnsi" w:hAnsiTheme="minorHAnsi" w:cstheme="minorHAnsi"/>
          <w:spacing w:val="-1"/>
          <w:sz w:val="20"/>
          <w:szCs w:val="20"/>
        </w:rPr>
        <w:t>, effectivement commandés.</w:t>
      </w:r>
    </w:p>
    <w:p w14:paraId="04A1E0C1" w14:textId="5B5E7412" w:rsidR="005940B4" w:rsidRPr="00D013A3" w:rsidRDefault="005940B4" w:rsidP="005940B4">
      <w:pPr>
        <w:spacing w:before="120"/>
        <w:ind w:right="144"/>
        <w:jc w:val="both"/>
        <w:rPr>
          <w:rFonts w:asciiTheme="minorHAnsi" w:hAnsiTheme="minorHAnsi" w:cstheme="minorHAnsi"/>
          <w:spacing w:val="-1"/>
          <w:sz w:val="20"/>
          <w:szCs w:val="20"/>
        </w:rPr>
      </w:pPr>
      <w:r w:rsidRPr="00D013A3">
        <w:rPr>
          <w:rFonts w:asciiTheme="minorHAnsi" w:hAnsiTheme="minorHAnsi" w:cstheme="minorHAnsi"/>
          <w:spacing w:val="-1"/>
          <w:sz w:val="20"/>
          <w:szCs w:val="20"/>
        </w:rPr>
        <w:t>En plus des 3 années de garantie standard inclues dans l’achat d’un</w:t>
      </w:r>
      <w:r>
        <w:rPr>
          <w:rFonts w:asciiTheme="minorHAnsi" w:hAnsiTheme="minorHAnsi" w:cstheme="minorHAnsi"/>
          <w:spacing w:val="-1"/>
          <w:sz w:val="20"/>
          <w:szCs w:val="20"/>
        </w:rPr>
        <w:t xml:space="preserve"> ordinateur</w:t>
      </w:r>
      <w:r w:rsidRPr="00D013A3">
        <w:rPr>
          <w:rFonts w:asciiTheme="minorHAnsi" w:hAnsiTheme="minorHAnsi" w:cstheme="minorHAnsi"/>
          <w:spacing w:val="-1"/>
          <w:sz w:val="20"/>
          <w:szCs w:val="20"/>
        </w:rPr>
        <w:t xml:space="preserve"> portable ou d’une station d’accueil, il pourra être commandé des </w:t>
      </w:r>
      <w:r w:rsidR="00303778">
        <w:rPr>
          <w:rFonts w:asciiTheme="minorHAnsi" w:hAnsiTheme="minorHAnsi" w:cstheme="minorHAnsi"/>
          <w:spacing w:val="-1"/>
          <w:sz w:val="20"/>
          <w:szCs w:val="20"/>
        </w:rPr>
        <w:t xml:space="preserve">prestations </w:t>
      </w:r>
      <w:r w:rsidRPr="00D013A3">
        <w:rPr>
          <w:rFonts w:asciiTheme="minorHAnsi" w:hAnsiTheme="minorHAnsi" w:cstheme="minorHAnsi"/>
          <w:spacing w:val="-1"/>
          <w:sz w:val="20"/>
          <w:szCs w:val="20"/>
        </w:rPr>
        <w:t>de garantie de 1 et 2 années supplémentaires qui s’ap</w:t>
      </w:r>
      <w:r w:rsidR="0043666E">
        <w:rPr>
          <w:rFonts w:asciiTheme="minorHAnsi" w:hAnsiTheme="minorHAnsi" w:cstheme="minorHAnsi"/>
          <w:spacing w:val="-1"/>
          <w:sz w:val="20"/>
          <w:szCs w:val="20"/>
        </w:rPr>
        <w:t>pliqueront aux mêmes matériels</w:t>
      </w:r>
      <w:r>
        <w:rPr>
          <w:rFonts w:asciiTheme="minorHAnsi" w:hAnsiTheme="minorHAnsi" w:cstheme="minorHAnsi"/>
          <w:spacing w:val="-1"/>
          <w:sz w:val="20"/>
          <w:szCs w:val="20"/>
        </w:rPr>
        <w:t xml:space="preserve"> précités</w:t>
      </w:r>
      <w:r w:rsidRPr="00D013A3">
        <w:rPr>
          <w:rFonts w:asciiTheme="minorHAnsi" w:hAnsiTheme="minorHAnsi" w:cstheme="minorHAnsi"/>
          <w:spacing w:val="-1"/>
          <w:sz w:val="20"/>
          <w:szCs w:val="20"/>
        </w:rPr>
        <w:t xml:space="preserve">. </w:t>
      </w:r>
    </w:p>
    <w:p w14:paraId="51380356" w14:textId="455D930E" w:rsidR="005940B4" w:rsidRPr="00D013A3" w:rsidRDefault="005940B4" w:rsidP="005940B4">
      <w:pPr>
        <w:spacing w:before="120"/>
        <w:ind w:right="144"/>
        <w:jc w:val="both"/>
        <w:rPr>
          <w:rFonts w:asciiTheme="minorHAnsi" w:hAnsiTheme="minorHAnsi" w:cstheme="minorHAnsi"/>
          <w:spacing w:val="-1"/>
          <w:sz w:val="20"/>
          <w:szCs w:val="20"/>
        </w:rPr>
      </w:pPr>
      <w:r w:rsidRPr="00D013A3">
        <w:rPr>
          <w:rFonts w:asciiTheme="minorHAnsi" w:hAnsiTheme="minorHAnsi" w:cstheme="minorHAnsi"/>
          <w:spacing w:val="-1"/>
          <w:sz w:val="20"/>
          <w:szCs w:val="20"/>
        </w:rPr>
        <w:t>Ces</w:t>
      </w:r>
      <w:r w:rsidR="005F6BB7">
        <w:rPr>
          <w:rFonts w:asciiTheme="minorHAnsi" w:hAnsiTheme="minorHAnsi" w:cstheme="minorHAnsi"/>
          <w:spacing w:val="-1"/>
          <w:sz w:val="20"/>
          <w:szCs w:val="20"/>
        </w:rPr>
        <w:t xml:space="preserve"> prestations</w:t>
      </w:r>
      <w:r w:rsidR="0063472B">
        <w:rPr>
          <w:rFonts w:asciiTheme="minorHAnsi" w:hAnsiTheme="minorHAnsi" w:cstheme="minorHAnsi"/>
          <w:spacing w:val="-1"/>
          <w:sz w:val="20"/>
          <w:szCs w:val="20"/>
        </w:rPr>
        <w:t xml:space="preserve"> </w:t>
      </w:r>
      <w:r w:rsidR="00963721">
        <w:rPr>
          <w:rFonts w:asciiTheme="minorHAnsi" w:hAnsiTheme="minorHAnsi" w:cstheme="minorHAnsi"/>
          <w:spacing w:val="-1"/>
          <w:sz w:val="20"/>
          <w:szCs w:val="20"/>
        </w:rPr>
        <w:t>d’extension de garantie</w:t>
      </w:r>
      <w:r w:rsidR="00AC3443">
        <w:rPr>
          <w:rFonts w:asciiTheme="minorHAnsi" w:hAnsiTheme="minorHAnsi" w:cstheme="minorHAnsi"/>
          <w:spacing w:val="-1"/>
          <w:sz w:val="20"/>
          <w:szCs w:val="20"/>
        </w:rPr>
        <w:t xml:space="preserve"> </w:t>
      </w:r>
      <w:r w:rsidRPr="00D013A3">
        <w:rPr>
          <w:rFonts w:asciiTheme="minorHAnsi" w:hAnsiTheme="minorHAnsi" w:cstheme="minorHAnsi"/>
          <w:spacing w:val="-1"/>
          <w:sz w:val="20"/>
          <w:szCs w:val="20"/>
        </w:rPr>
        <w:t>:</w:t>
      </w:r>
    </w:p>
    <w:p w14:paraId="6CE4CF0F" w14:textId="71260D86" w:rsidR="005940B4" w:rsidRPr="00D013A3" w:rsidRDefault="005940B4" w:rsidP="005940B4">
      <w:pPr>
        <w:pStyle w:val="Paragraphedeliste"/>
        <w:numPr>
          <w:ilvl w:val="0"/>
          <w:numId w:val="15"/>
        </w:numPr>
        <w:spacing w:before="120"/>
        <w:ind w:right="144"/>
        <w:jc w:val="both"/>
        <w:rPr>
          <w:rFonts w:asciiTheme="minorHAnsi" w:hAnsiTheme="minorHAnsi" w:cstheme="minorHAnsi"/>
          <w:spacing w:val="-1"/>
          <w:sz w:val="20"/>
          <w:szCs w:val="20"/>
        </w:rPr>
      </w:pPr>
      <w:proofErr w:type="gramStart"/>
      <w:r w:rsidRPr="00D013A3">
        <w:rPr>
          <w:rFonts w:asciiTheme="minorHAnsi" w:hAnsiTheme="minorHAnsi" w:cstheme="minorHAnsi"/>
          <w:spacing w:val="-1"/>
          <w:sz w:val="20"/>
          <w:szCs w:val="20"/>
        </w:rPr>
        <w:t>offrent</w:t>
      </w:r>
      <w:proofErr w:type="gramEnd"/>
      <w:r w:rsidRPr="00D013A3">
        <w:rPr>
          <w:rFonts w:asciiTheme="minorHAnsi" w:hAnsiTheme="minorHAnsi" w:cstheme="minorHAnsi"/>
          <w:spacing w:val="-1"/>
          <w:sz w:val="20"/>
          <w:szCs w:val="20"/>
        </w:rPr>
        <w:t xml:space="preserve"> systématiquement les mêmes conditions que la garantie standard,</w:t>
      </w:r>
    </w:p>
    <w:p w14:paraId="20E863F8" w14:textId="7C62B9C9" w:rsidR="005940B4" w:rsidRPr="00D013A3" w:rsidRDefault="005940B4" w:rsidP="005940B4">
      <w:pPr>
        <w:pStyle w:val="Paragraphedeliste"/>
        <w:numPr>
          <w:ilvl w:val="0"/>
          <w:numId w:val="15"/>
        </w:numPr>
        <w:spacing w:before="120"/>
        <w:ind w:right="144"/>
        <w:jc w:val="both"/>
        <w:rPr>
          <w:rFonts w:asciiTheme="minorHAnsi" w:hAnsiTheme="minorHAnsi" w:cstheme="minorHAnsi"/>
          <w:spacing w:val="-1"/>
          <w:sz w:val="20"/>
          <w:szCs w:val="20"/>
        </w:rPr>
      </w:pPr>
      <w:proofErr w:type="gramStart"/>
      <w:r w:rsidRPr="00D013A3">
        <w:rPr>
          <w:rFonts w:asciiTheme="minorHAnsi" w:hAnsiTheme="minorHAnsi" w:cstheme="minorHAnsi"/>
          <w:spacing w:val="-1"/>
          <w:sz w:val="20"/>
          <w:szCs w:val="20"/>
        </w:rPr>
        <w:t>seront</w:t>
      </w:r>
      <w:proofErr w:type="gramEnd"/>
      <w:r w:rsidRPr="00D013A3">
        <w:rPr>
          <w:rFonts w:asciiTheme="minorHAnsi" w:hAnsiTheme="minorHAnsi" w:cstheme="minorHAnsi"/>
          <w:spacing w:val="-1"/>
          <w:sz w:val="20"/>
          <w:szCs w:val="20"/>
        </w:rPr>
        <w:t xml:space="preserve"> commandées en même temps que l’acquisition de l’ordinateur portable ou de la station d’accueil concernés.</w:t>
      </w:r>
    </w:p>
    <w:p w14:paraId="0E4FDBC4" w14:textId="1C6AA89E" w:rsidR="005940B4" w:rsidRPr="00D013A3" w:rsidRDefault="005940B4" w:rsidP="005940B4">
      <w:pPr>
        <w:pStyle w:val="Style6"/>
        <w:kinsoku w:val="0"/>
        <w:autoSpaceDE/>
        <w:autoSpaceDN/>
        <w:spacing w:before="120" w:line="240" w:lineRule="auto"/>
        <w:ind w:left="0"/>
        <w:jc w:val="both"/>
        <w:rPr>
          <w:rFonts w:asciiTheme="minorHAnsi" w:hAnsiTheme="minorHAnsi" w:cstheme="minorHAnsi"/>
          <w:spacing w:val="-1"/>
        </w:rPr>
      </w:pPr>
      <w:r>
        <w:rPr>
          <w:rFonts w:asciiTheme="minorHAnsi" w:hAnsiTheme="minorHAnsi" w:cstheme="minorHAnsi"/>
          <w:spacing w:val="-1"/>
        </w:rPr>
        <w:t>Au global, l</w:t>
      </w:r>
      <w:r w:rsidRPr="00D013A3">
        <w:rPr>
          <w:rFonts w:asciiTheme="minorHAnsi" w:hAnsiTheme="minorHAnsi" w:cstheme="minorHAnsi"/>
          <w:spacing w:val="-1"/>
        </w:rPr>
        <w:t>e coût de cette garantie est intég</w:t>
      </w:r>
      <w:r w:rsidR="00B56D3E">
        <w:rPr>
          <w:rFonts w:asciiTheme="minorHAnsi" w:hAnsiTheme="minorHAnsi" w:cstheme="minorHAnsi"/>
          <w:spacing w:val="-1"/>
        </w:rPr>
        <w:t xml:space="preserve">ré dans le coût de matériel </w:t>
      </w:r>
      <w:r w:rsidRPr="00D013A3">
        <w:rPr>
          <w:rFonts w:asciiTheme="minorHAnsi" w:hAnsiTheme="minorHAnsi" w:cstheme="minorHAnsi"/>
          <w:spacing w:val="-1"/>
        </w:rPr>
        <w:t>proposé.</w:t>
      </w:r>
    </w:p>
    <w:p w14:paraId="6184D808" w14:textId="77777777" w:rsidR="005940B4" w:rsidRPr="002D219F" w:rsidRDefault="005940B4" w:rsidP="002D219F">
      <w:pPr>
        <w:pStyle w:val="Titre3"/>
        <w:ind w:left="720"/>
        <w:rPr>
          <w:rFonts w:asciiTheme="minorHAnsi" w:hAnsiTheme="minorHAnsi" w:cstheme="minorHAnsi"/>
          <w:sz w:val="20"/>
          <w:szCs w:val="20"/>
        </w:rPr>
      </w:pPr>
      <w:bookmarkStart w:id="21" w:name="_Toc188458318"/>
      <w:r w:rsidRPr="002D219F">
        <w:rPr>
          <w:rFonts w:asciiTheme="minorHAnsi" w:hAnsiTheme="minorHAnsi" w:cstheme="minorHAnsi"/>
          <w:sz w:val="20"/>
          <w:szCs w:val="20"/>
        </w:rPr>
        <w:t>1.4.2 Interventions au titre de la garantie</w:t>
      </w:r>
      <w:bookmarkEnd w:id="21"/>
      <w:r w:rsidRPr="002D219F">
        <w:rPr>
          <w:rFonts w:asciiTheme="minorHAnsi" w:hAnsiTheme="minorHAnsi" w:cstheme="minorHAnsi"/>
          <w:sz w:val="20"/>
          <w:szCs w:val="20"/>
        </w:rPr>
        <w:t xml:space="preserve"> </w:t>
      </w:r>
    </w:p>
    <w:p w14:paraId="16B489E4" w14:textId="77777777" w:rsidR="004C2C79" w:rsidRDefault="00980634" w:rsidP="00980634">
      <w:pPr>
        <w:pStyle w:val="Style6"/>
        <w:kinsoku w:val="0"/>
        <w:autoSpaceDE/>
        <w:autoSpaceDN/>
        <w:spacing w:before="120" w:line="240" w:lineRule="auto"/>
        <w:ind w:left="0" w:right="144"/>
        <w:jc w:val="both"/>
        <w:rPr>
          <w:rFonts w:asciiTheme="minorHAnsi" w:hAnsiTheme="minorHAnsi" w:cstheme="minorHAnsi"/>
        </w:rPr>
      </w:pPr>
      <w:r w:rsidRPr="00D013A3">
        <w:rPr>
          <w:rFonts w:asciiTheme="minorHAnsi" w:hAnsiTheme="minorHAnsi" w:cstheme="minorHAnsi"/>
          <w:spacing w:val="-1"/>
        </w:rPr>
        <w:t xml:space="preserve">Pour les interventions liées à la garantie, </w:t>
      </w:r>
      <w:r w:rsidR="004C2C79">
        <w:rPr>
          <w:rFonts w:asciiTheme="minorHAnsi" w:hAnsiTheme="minorHAnsi" w:cstheme="minorHAnsi"/>
        </w:rPr>
        <w:t>l</w:t>
      </w:r>
      <w:r w:rsidR="004C2C79" w:rsidRPr="00D013A3">
        <w:rPr>
          <w:rFonts w:asciiTheme="minorHAnsi" w:hAnsiTheme="minorHAnsi" w:cstheme="minorHAnsi"/>
        </w:rPr>
        <w:t xml:space="preserve">e </w:t>
      </w:r>
      <w:r w:rsidR="004C2C79">
        <w:rPr>
          <w:rFonts w:asciiTheme="minorHAnsi" w:hAnsiTheme="minorHAnsi" w:cstheme="minorHAnsi"/>
        </w:rPr>
        <w:t xml:space="preserve">Titulaire </w:t>
      </w:r>
      <w:r w:rsidR="004C2C79" w:rsidRPr="00D013A3">
        <w:rPr>
          <w:rFonts w:asciiTheme="minorHAnsi" w:hAnsiTheme="minorHAnsi" w:cstheme="minorHAnsi"/>
        </w:rPr>
        <w:t>doit détailler les modalités d’intervention</w:t>
      </w:r>
      <w:r w:rsidR="004C2C79">
        <w:rPr>
          <w:rFonts w:asciiTheme="minorHAnsi" w:hAnsiTheme="minorHAnsi" w:cstheme="minorHAnsi"/>
        </w:rPr>
        <w:t> :</w:t>
      </w:r>
    </w:p>
    <w:p w14:paraId="47826215" w14:textId="77777777" w:rsidR="004C2C79" w:rsidRPr="004C2C79" w:rsidRDefault="00980634" w:rsidP="004C2C79">
      <w:pPr>
        <w:pStyle w:val="Style6"/>
        <w:numPr>
          <w:ilvl w:val="0"/>
          <w:numId w:val="15"/>
        </w:numPr>
        <w:kinsoku w:val="0"/>
        <w:autoSpaceDE/>
        <w:autoSpaceDN/>
        <w:spacing w:before="120" w:line="240" w:lineRule="auto"/>
        <w:ind w:right="144"/>
        <w:jc w:val="both"/>
        <w:rPr>
          <w:rFonts w:asciiTheme="minorHAnsi" w:hAnsiTheme="minorHAnsi" w:cstheme="minorHAnsi"/>
          <w:spacing w:val="-1"/>
        </w:rPr>
      </w:pPr>
      <w:proofErr w:type="gramStart"/>
      <w:r w:rsidRPr="00D013A3">
        <w:rPr>
          <w:rFonts w:asciiTheme="minorHAnsi" w:hAnsiTheme="minorHAnsi" w:cstheme="minorHAnsi"/>
          <w:spacing w:val="-1"/>
        </w:rPr>
        <w:t>il</w:t>
      </w:r>
      <w:proofErr w:type="gramEnd"/>
      <w:r w:rsidRPr="00D013A3">
        <w:rPr>
          <w:rFonts w:asciiTheme="minorHAnsi" w:hAnsiTheme="minorHAnsi" w:cstheme="minorHAnsi"/>
          <w:spacing w:val="-1"/>
        </w:rPr>
        <w:t xml:space="preserve"> est demandé un interlocuteur unique avec un seul numéro d’appel, à l’exception des DROM</w:t>
      </w:r>
      <w:r>
        <w:rPr>
          <w:rFonts w:asciiTheme="minorHAnsi" w:hAnsiTheme="minorHAnsi" w:cstheme="minorHAnsi"/>
          <w:spacing w:val="-1"/>
        </w:rPr>
        <w:t>, quel que soit le composant de l’ordinateur</w:t>
      </w:r>
      <w:r w:rsidRPr="00D013A3">
        <w:rPr>
          <w:rFonts w:asciiTheme="minorHAnsi" w:hAnsiTheme="minorHAnsi" w:cstheme="minorHAnsi"/>
          <w:spacing w:val="-1"/>
        </w:rPr>
        <w:t xml:space="preserve"> portable défaillant</w:t>
      </w:r>
      <w:r>
        <w:rPr>
          <w:rFonts w:asciiTheme="minorHAnsi" w:hAnsiTheme="minorHAnsi" w:cstheme="minorHAnsi"/>
          <w:spacing w:val="-1"/>
        </w:rPr>
        <w:t>,</w:t>
      </w:r>
      <w:r w:rsidRPr="00D013A3">
        <w:rPr>
          <w:rFonts w:asciiTheme="minorHAnsi" w:hAnsiTheme="minorHAnsi" w:cstheme="minorHAnsi"/>
          <w:spacing w:val="-1"/>
        </w:rPr>
        <w:t xml:space="preserve"> </w:t>
      </w:r>
      <w:r w:rsidRPr="00D013A3">
        <w:rPr>
          <w:rFonts w:asciiTheme="minorHAnsi" w:hAnsiTheme="minorHAnsi" w:cstheme="minorHAnsi"/>
        </w:rPr>
        <w:t>et un suivi à compter de la création de chaque incident jusqu’à sa résolution</w:t>
      </w:r>
      <w:r w:rsidRPr="00D013A3">
        <w:rPr>
          <w:rFonts w:asciiTheme="minorHAnsi" w:hAnsiTheme="minorHAnsi" w:cstheme="minorHAnsi"/>
          <w:spacing w:val="-1"/>
        </w:rPr>
        <w:t>.</w:t>
      </w:r>
      <w:r w:rsidR="004C2C79" w:rsidRPr="004C2C79">
        <w:rPr>
          <w:rFonts w:asciiTheme="minorHAnsi" w:hAnsiTheme="minorHAnsi" w:cstheme="minorHAnsi"/>
        </w:rPr>
        <w:t xml:space="preserve"> </w:t>
      </w:r>
    </w:p>
    <w:p w14:paraId="33C2A041" w14:textId="4925BAF7" w:rsidR="00980634" w:rsidRPr="00D013A3" w:rsidRDefault="004C2C79" w:rsidP="004C2C79">
      <w:pPr>
        <w:pStyle w:val="Style6"/>
        <w:numPr>
          <w:ilvl w:val="0"/>
          <w:numId w:val="15"/>
        </w:numPr>
        <w:kinsoku w:val="0"/>
        <w:autoSpaceDE/>
        <w:autoSpaceDN/>
        <w:spacing w:before="120" w:line="240" w:lineRule="auto"/>
        <w:ind w:right="144"/>
        <w:jc w:val="both"/>
        <w:rPr>
          <w:rFonts w:asciiTheme="minorHAnsi" w:hAnsiTheme="minorHAnsi" w:cstheme="minorHAnsi"/>
          <w:spacing w:val="-1"/>
        </w:rPr>
      </w:pPr>
      <w:proofErr w:type="gramStart"/>
      <w:r w:rsidRPr="00D013A3">
        <w:rPr>
          <w:rFonts w:asciiTheme="minorHAnsi" w:hAnsiTheme="minorHAnsi" w:cstheme="minorHAnsi"/>
        </w:rPr>
        <w:t>les</w:t>
      </w:r>
      <w:proofErr w:type="gramEnd"/>
      <w:r w:rsidRPr="00D013A3">
        <w:rPr>
          <w:rFonts w:asciiTheme="minorHAnsi" w:hAnsiTheme="minorHAnsi" w:cstheme="minorHAnsi"/>
        </w:rPr>
        <w:t xml:space="preserve"> procédures proposées doivent respecter le délai de</w:t>
      </w:r>
      <w:r>
        <w:rPr>
          <w:rFonts w:asciiTheme="minorHAnsi" w:hAnsiTheme="minorHAnsi" w:cstheme="minorHAnsi"/>
        </w:rPr>
        <w:t xml:space="preserve"> réparation sous garantie de 5 jours ouvrés précisé </w:t>
      </w:r>
      <w:proofErr w:type="spellStart"/>
      <w:r>
        <w:rPr>
          <w:rFonts w:asciiTheme="minorHAnsi" w:hAnsiTheme="minorHAnsi" w:cstheme="minorHAnsi"/>
        </w:rPr>
        <w:t>ci dessous</w:t>
      </w:r>
      <w:proofErr w:type="spellEnd"/>
      <w:r>
        <w:rPr>
          <w:rFonts w:asciiTheme="minorHAnsi" w:hAnsiTheme="minorHAnsi" w:cstheme="minorHAnsi"/>
        </w:rPr>
        <w:t>.</w:t>
      </w:r>
    </w:p>
    <w:p w14:paraId="59156488" w14:textId="764C6937" w:rsidR="00B56D3E" w:rsidRPr="004C2C79" w:rsidRDefault="00B56D3E" w:rsidP="004C2C79">
      <w:pPr>
        <w:pStyle w:val="Paragraphedeliste"/>
        <w:numPr>
          <w:ilvl w:val="0"/>
          <w:numId w:val="15"/>
        </w:numPr>
        <w:spacing w:before="120"/>
        <w:jc w:val="both"/>
        <w:rPr>
          <w:rFonts w:asciiTheme="minorHAnsi" w:hAnsiTheme="minorHAnsi" w:cstheme="minorHAnsi"/>
          <w:sz w:val="20"/>
          <w:szCs w:val="20"/>
        </w:rPr>
      </w:pPr>
      <w:proofErr w:type="gramStart"/>
      <w:r w:rsidRPr="004C2C79">
        <w:rPr>
          <w:rFonts w:asciiTheme="minorHAnsi" w:hAnsiTheme="minorHAnsi" w:cstheme="minorHAnsi"/>
          <w:sz w:val="20"/>
          <w:szCs w:val="20"/>
        </w:rPr>
        <w:t>possibilité</w:t>
      </w:r>
      <w:proofErr w:type="gramEnd"/>
      <w:r w:rsidRPr="004C2C79">
        <w:rPr>
          <w:rFonts w:asciiTheme="minorHAnsi" w:hAnsiTheme="minorHAnsi" w:cstheme="minorHAnsi"/>
          <w:sz w:val="20"/>
          <w:szCs w:val="20"/>
        </w:rPr>
        <w:t xml:space="preserve"> de mettre à disposition un stock de pièces</w:t>
      </w:r>
      <w:r w:rsidR="004C2C79">
        <w:rPr>
          <w:rFonts w:asciiTheme="minorHAnsi" w:hAnsiTheme="minorHAnsi" w:cstheme="minorHAnsi"/>
          <w:sz w:val="20"/>
          <w:szCs w:val="20"/>
        </w:rPr>
        <w:t xml:space="preserve"> détachées, sous-traitance</w:t>
      </w:r>
      <w:r w:rsidR="001F5B49">
        <w:rPr>
          <w:rFonts w:asciiTheme="minorHAnsi" w:hAnsiTheme="minorHAnsi" w:cstheme="minorHAnsi"/>
          <w:sz w:val="20"/>
          <w:szCs w:val="20"/>
        </w:rPr>
        <w:t xml:space="preserve"> éventuelle</w:t>
      </w:r>
      <w:r w:rsidR="00EA37FA">
        <w:rPr>
          <w:rFonts w:asciiTheme="minorHAnsi" w:hAnsiTheme="minorHAnsi" w:cstheme="minorHAnsi"/>
          <w:sz w:val="20"/>
          <w:szCs w:val="20"/>
        </w:rPr>
        <w:t xml:space="preserve"> déclarée</w:t>
      </w:r>
      <w:r w:rsidR="004C2C79">
        <w:rPr>
          <w:rFonts w:asciiTheme="minorHAnsi" w:hAnsiTheme="minorHAnsi" w:cstheme="minorHAnsi"/>
          <w:sz w:val="20"/>
          <w:szCs w:val="20"/>
        </w:rPr>
        <w:t>.</w:t>
      </w:r>
      <w:r w:rsidRPr="004C2C79">
        <w:rPr>
          <w:rFonts w:asciiTheme="minorHAnsi" w:hAnsiTheme="minorHAnsi" w:cstheme="minorHAnsi"/>
          <w:sz w:val="20"/>
          <w:szCs w:val="20"/>
        </w:rPr>
        <w:t xml:space="preserve"> </w:t>
      </w:r>
    </w:p>
    <w:p w14:paraId="14F91DDA" w14:textId="24A3B199" w:rsidR="00B56D3E" w:rsidRPr="00D013A3" w:rsidRDefault="00B56D3E" w:rsidP="00B56D3E">
      <w:pPr>
        <w:spacing w:before="120"/>
        <w:jc w:val="both"/>
        <w:rPr>
          <w:rFonts w:asciiTheme="minorHAnsi" w:hAnsiTheme="minorHAnsi" w:cstheme="minorHAnsi"/>
          <w:sz w:val="20"/>
          <w:szCs w:val="20"/>
        </w:rPr>
      </w:pPr>
      <w:r w:rsidRPr="00B56D3E">
        <w:rPr>
          <w:rFonts w:asciiTheme="minorHAnsi" w:hAnsiTheme="minorHAnsi" w:cstheme="minorHAnsi"/>
          <w:sz w:val="20"/>
          <w:szCs w:val="20"/>
        </w:rPr>
        <w:t xml:space="preserve">Pour le cas spécifique des DROM, </w:t>
      </w:r>
      <w:r>
        <w:rPr>
          <w:rFonts w:asciiTheme="minorHAnsi" w:hAnsiTheme="minorHAnsi" w:cstheme="minorHAnsi"/>
          <w:sz w:val="20"/>
          <w:szCs w:val="20"/>
        </w:rPr>
        <w:t xml:space="preserve">il est demandé de </w:t>
      </w:r>
      <w:r w:rsidRPr="00D013A3">
        <w:rPr>
          <w:rFonts w:asciiTheme="minorHAnsi" w:hAnsiTheme="minorHAnsi" w:cstheme="minorHAnsi"/>
          <w:sz w:val="20"/>
          <w:szCs w:val="20"/>
        </w:rPr>
        <w:t xml:space="preserve">préciser les coordonnées du représentant local pour chacun </w:t>
      </w:r>
      <w:r w:rsidRPr="00D013A3">
        <w:rPr>
          <w:rFonts w:asciiTheme="minorHAnsi" w:hAnsiTheme="minorHAnsi" w:cstheme="minorHAnsi"/>
          <w:sz w:val="20"/>
          <w:szCs w:val="20"/>
        </w:rPr>
        <w:lastRenderedPageBreak/>
        <w:t>des départements des DROM.</w:t>
      </w:r>
    </w:p>
    <w:p w14:paraId="26853C53" w14:textId="77777777" w:rsidR="002A5675" w:rsidRPr="00D013A3" w:rsidRDefault="002A5675" w:rsidP="002A5675">
      <w:pPr>
        <w:spacing w:before="120"/>
        <w:jc w:val="both"/>
        <w:rPr>
          <w:rFonts w:asciiTheme="minorHAnsi" w:hAnsiTheme="minorHAnsi" w:cstheme="minorHAnsi"/>
          <w:sz w:val="20"/>
          <w:szCs w:val="20"/>
        </w:rPr>
      </w:pPr>
      <w:r w:rsidRPr="00D013A3">
        <w:rPr>
          <w:rFonts w:asciiTheme="minorHAnsi" w:hAnsiTheme="minorHAnsi" w:cstheme="minorHAnsi"/>
          <w:sz w:val="20"/>
          <w:szCs w:val="20"/>
        </w:rPr>
        <w:t xml:space="preserve">Les interventions sur site effectuées au titre de la garantie des matériels devront faire l’objet d’une confirmation de rendez-vous auprès du contact informatique du site concerné, et être réalisées un jour ouvré entre 09h et 16h. </w:t>
      </w:r>
    </w:p>
    <w:p w14:paraId="41BB5AA3" w14:textId="78A7B1E0" w:rsidR="00990792" w:rsidRDefault="00493B9D" w:rsidP="00286E4B">
      <w:pPr>
        <w:spacing w:before="120"/>
        <w:ind w:right="144"/>
        <w:jc w:val="both"/>
        <w:rPr>
          <w:rFonts w:asciiTheme="minorHAnsi" w:hAnsiTheme="minorHAnsi" w:cstheme="minorHAnsi"/>
          <w:spacing w:val="-1"/>
          <w:sz w:val="20"/>
          <w:szCs w:val="20"/>
        </w:rPr>
      </w:pPr>
      <w:r w:rsidRPr="00D013A3">
        <w:rPr>
          <w:rFonts w:asciiTheme="minorHAnsi" w:hAnsiTheme="minorHAnsi" w:cstheme="minorHAnsi"/>
          <w:spacing w:val="-1"/>
          <w:sz w:val="20"/>
          <w:szCs w:val="20"/>
        </w:rPr>
        <w:t>L’envoi</w:t>
      </w:r>
      <w:r w:rsidR="00AE170C" w:rsidRPr="00D013A3">
        <w:rPr>
          <w:rFonts w:asciiTheme="minorHAnsi" w:hAnsiTheme="minorHAnsi" w:cstheme="minorHAnsi"/>
          <w:spacing w:val="-1"/>
          <w:sz w:val="20"/>
          <w:szCs w:val="20"/>
        </w:rPr>
        <w:t xml:space="preserve"> et le retour</w:t>
      </w:r>
      <w:r w:rsidR="00980634">
        <w:rPr>
          <w:rFonts w:asciiTheme="minorHAnsi" w:hAnsiTheme="minorHAnsi" w:cstheme="minorHAnsi"/>
          <w:spacing w:val="-1"/>
          <w:sz w:val="20"/>
          <w:szCs w:val="20"/>
        </w:rPr>
        <w:t xml:space="preserve"> </w:t>
      </w:r>
      <w:r w:rsidR="0040796C">
        <w:rPr>
          <w:rFonts w:asciiTheme="minorHAnsi" w:hAnsiTheme="minorHAnsi" w:cstheme="minorHAnsi"/>
          <w:spacing w:val="-1"/>
          <w:sz w:val="20"/>
          <w:szCs w:val="20"/>
        </w:rPr>
        <w:t xml:space="preserve">atelier </w:t>
      </w:r>
      <w:r w:rsidR="00980634">
        <w:rPr>
          <w:rFonts w:asciiTheme="minorHAnsi" w:hAnsiTheme="minorHAnsi" w:cstheme="minorHAnsi"/>
          <w:spacing w:val="-1"/>
          <w:sz w:val="20"/>
          <w:szCs w:val="20"/>
        </w:rPr>
        <w:t>du matériel défaillant</w:t>
      </w:r>
      <w:r w:rsidR="00AE170C" w:rsidRPr="00D013A3">
        <w:rPr>
          <w:rFonts w:asciiTheme="minorHAnsi" w:hAnsiTheme="minorHAnsi" w:cstheme="minorHAnsi"/>
          <w:spacing w:val="-1"/>
          <w:sz w:val="20"/>
          <w:szCs w:val="20"/>
        </w:rPr>
        <w:t xml:space="preserve"> </w:t>
      </w:r>
      <w:r w:rsidRPr="00D013A3">
        <w:rPr>
          <w:rFonts w:asciiTheme="minorHAnsi" w:hAnsiTheme="minorHAnsi" w:cstheme="minorHAnsi"/>
          <w:spacing w:val="-1"/>
          <w:sz w:val="20"/>
          <w:szCs w:val="20"/>
        </w:rPr>
        <w:t>ser</w:t>
      </w:r>
      <w:r w:rsidR="00AE170C" w:rsidRPr="00D013A3">
        <w:rPr>
          <w:rFonts w:asciiTheme="minorHAnsi" w:hAnsiTheme="minorHAnsi" w:cstheme="minorHAnsi"/>
          <w:spacing w:val="-1"/>
          <w:sz w:val="20"/>
          <w:szCs w:val="20"/>
        </w:rPr>
        <w:t>ont</w:t>
      </w:r>
      <w:r w:rsidR="005F001F">
        <w:rPr>
          <w:rFonts w:asciiTheme="minorHAnsi" w:hAnsiTheme="minorHAnsi" w:cstheme="minorHAnsi"/>
          <w:spacing w:val="-1"/>
          <w:sz w:val="20"/>
          <w:szCs w:val="20"/>
        </w:rPr>
        <w:t xml:space="preserve"> </w:t>
      </w:r>
      <w:r w:rsidR="000A408A" w:rsidRPr="00D013A3">
        <w:rPr>
          <w:rFonts w:asciiTheme="minorHAnsi" w:hAnsiTheme="minorHAnsi" w:cstheme="minorHAnsi"/>
          <w:spacing w:val="-1"/>
          <w:sz w:val="20"/>
          <w:szCs w:val="20"/>
        </w:rPr>
        <w:t>à la charge du Titulaire,</w:t>
      </w:r>
      <w:r w:rsidR="00990792">
        <w:rPr>
          <w:rFonts w:asciiTheme="minorHAnsi" w:hAnsiTheme="minorHAnsi" w:cstheme="minorHAnsi"/>
          <w:spacing w:val="-1"/>
          <w:sz w:val="20"/>
          <w:szCs w:val="20"/>
        </w:rPr>
        <w:t xml:space="preserve"> </w:t>
      </w:r>
      <w:proofErr w:type="gramStart"/>
      <w:r w:rsidR="00990792">
        <w:rPr>
          <w:rFonts w:asciiTheme="minorHAnsi" w:hAnsiTheme="minorHAnsi" w:cstheme="minorHAnsi"/>
          <w:spacing w:val="-1"/>
          <w:sz w:val="20"/>
          <w:szCs w:val="20"/>
        </w:rPr>
        <w:t>avec  :</w:t>
      </w:r>
      <w:proofErr w:type="gramEnd"/>
    </w:p>
    <w:p w14:paraId="5C579C8D" w14:textId="23268FBA" w:rsidR="00990792" w:rsidRPr="00990792" w:rsidRDefault="00990792" w:rsidP="00990792">
      <w:pPr>
        <w:pStyle w:val="Paragraphedeliste"/>
        <w:numPr>
          <w:ilvl w:val="0"/>
          <w:numId w:val="4"/>
        </w:numPr>
        <w:spacing w:before="120"/>
        <w:ind w:right="144"/>
        <w:jc w:val="both"/>
        <w:rPr>
          <w:rFonts w:asciiTheme="minorHAnsi" w:hAnsiTheme="minorHAnsi" w:cstheme="minorHAnsi"/>
          <w:spacing w:val="-1"/>
          <w:sz w:val="20"/>
          <w:szCs w:val="20"/>
        </w:rPr>
      </w:pPr>
      <w:r w:rsidRPr="00990792">
        <w:rPr>
          <w:rFonts w:asciiTheme="minorHAnsi" w:hAnsiTheme="minorHAnsi" w:cstheme="minorHAnsi"/>
          <w:spacing w:val="-1"/>
          <w:sz w:val="20"/>
          <w:szCs w:val="20"/>
        </w:rPr>
        <w:t xml:space="preserve">Un engagement de réparation dans les 5 jours ouvrés maximum à compter de l’appel </w:t>
      </w:r>
      <w:r w:rsidRPr="00990792">
        <w:rPr>
          <w:rFonts w:asciiTheme="minorHAnsi" w:hAnsiTheme="minorHAnsi" w:cstheme="minorHAnsi"/>
          <w:spacing w:val="1"/>
          <w:sz w:val="20"/>
          <w:szCs w:val="20"/>
        </w:rPr>
        <w:t xml:space="preserve">confirmé par </w:t>
      </w:r>
      <w:r w:rsidRPr="00990792">
        <w:rPr>
          <w:rFonts w:asciiTheme="minorHAnsi" w:hAnsiTheme="minorHAnsi" w:cstheme="minorHAnsi"/>
          <w:spacing w:val="-1"/>
          <w:sz w:val="20"/>
          <w:szCs w:val="20"/>
        </w:rPr>
        <w:t xml:space="preserve">télécopie ou courriel. </w:t>
      </w:r>
    </w:p>
    <w:p w14:paraId="590974BD" w14:textId="1D453837" w:rsidR="00D07716" w:rsidRPr="002D219F" w:rsidRDefault="00990792" w:rsidP="002D219F">
      <w:pPr>
        <w:pStyle w:val="Paragraphedeliste"/>
        <w:widowControl/>
        <w:numPr>
          <w:ilvl w:val="0"/>
          <w:numId w:val="4"/>
        </w:numPr>
        <w:kinsoku/>
        <w:spacing w:before="120"/>
        <w:jc w:val="both"/>
        <w:rPr>
          <w:rFonts w:asciiTheme="minorHAnsi" w:hAnsiTheme="minorHAnsi" w:cstheme="minorHAnsi"/>
          <w:spacing w:val="-1"/>
          <w:sz w:val="20"/>
          <w:szCs w:val="20"/>
        </w:rPr>
      </w:pPr>
      <w:proofErr w:type="gramStart"/>
      <w:r w:rsidRPr="00990792">
        <w:rPr>
          <w:rFonts w:asciiTheme="minorHAnsi" w:hAnsiTheme="minorHAnsi" w:cstheme="minorHAnsi"/>
          <w:sz w:val="20"/>
          <w:szCs w:val="20"/>
        </w:rPr>
        <w:t>ou</w:t>
      </w:r>
      <w:proofErr w:type="gramEnd"/>
      <w:r w:rsidRPr="00990792">
        <w:rPr>
          <w:rFonts w:asciiTheme="minorHAnsi" w:hAnsiTheme="minorHAnsi" w:cstheme="minorHAnsi"/>
          <w:sz w:val="20"/>
          <w:szCs w:val="20"/>
        </w:rPr>
        <w:t xml:space="preserve"> un remplacement standard</w:t>
      </w:r>
      <w:r w:rsidR="004C2C79">
        <w:rPr>
          <w:rFonts w:asciiTheme="minorHAnsi" w:hAnsiTheme="minorHAnsi" w:cstheme="minorHAnsi"/>
          <w:sz w:val="20"/>
          <w:szCs w:val="20"/>
        </w:rPr>
        <w:t>/identique</w:t>
      </w:r>
      <w:r w:rsidRPr="00990792">
        <w:rPr>
          <w:rFonts w:asciiTheme="minorHAnsi" w:hAnsiTheme="minorHAnsi" w:cstheme="minorHAnsi"/>
          <w:sz w:val="20"/>
          <w:szCs w:val="20"/>
        </w:rPr>
        <w:t xml:space="preserve"> du matériel défectueux en cas de réparation impossible </w:t>
      </w:r>
      <w:r w:rsidR="000A408A" w:rsidRPr="00990792">
        <w:rPr>
          <w:rFonts w:asciiTheme="minorHAnsi" w:hAnsiTheme="minorHAnsi" w:cstheme="minorHAnsi"/>
          <w:spacing w:val="-1"/>
          <w:sz w:val="20"/>
          <w:szCs w:val="20"/>
        </w:rPr>
        <w:t xml:space="preserve">dans les 5 jours ouvrés maximum à compter de l’appel </w:t>
      </w:r>
      <w:r w:rsidR="000A408A" w:rsidRPr="00990792">
        <w:rPr>
          <w:rFonts w:asciiTheme="minorHAnsi" w:hAnsiTheme="minorHAnsi" w:cstheme="minorHAnsi"/>
          <w:spacing w:val="1"/>
          <w:sz w:val="20"/>
          <w:szCs w:val="20"/>
        </w:rPr>
        <w:t xml:space="preserve">confirmé par </w:t>
      </w:r>
      <w:r w:rsidR="000A408A" w:rsidRPr="00990792">
        <w:rPr>
          <w:rFonts w:asciiTheme="minorHAnsi" w:hAnsiTheme="minorHAnsi" w:cstheme="minorHAnsi"/>
          <w:spacing w:val="-1"/>
          <w:sz w:val="20"/>
          <w:szCs w:val="20"/>
        </w:rPr>
        <w:t xml:space="preserve">courriel. </w:t>
      </w:r>
    </w:p>
    <w:p w14:paraId="47068983" w14:textId="05740A1F" w:rsidR="000E606C" w:rsidRPr="002D219F" w:rsidRDefault="000E606C" w:rsidP="002D219F">
      <w:pPr>
        <w:pStyle w:val="Titre3"/>
        <w:ind w:left="720"/>
        <w:rPr>
          <w:rFonts w:asciiTheme="minorHAnsi" w:hAnsiTheme="minorHAnsi" w:cstheme="minorHAnsi"/>
          <w:sz w:val="20"/>
          <w:szCs w:val="20"/>
        </w:rPr>
      </w:pPr>
      <w:bookmarkStart w:id="22" w:name="_Toc188458319"/>
      <w:r w:rsidRPr="002D219F">
        <w:rPr>
          <w:rFonts w:asciiTheme="minorHAnsi" w:hAnsiTheme="minorHAnsi" w:cstheme="minorHAnsi"/>
          <w:sz w:val="20"/>
          <w:szCs w:val="20"/>
        </w:rPr>
        <w:t>1.4.</w:t>
      </w:r>
      <w:r w:rsidR="00FC10F1" w:rsidRPr="002D219F">
        <w:rPr>
          <w:rFonts w:asciiTheme="minorHAnsi" w:hAnsiTheme="minorHAnsi" w:cstheme="minorHAnsi"/>
          <w:sz w:val="20"/>
          <w:szCs w:val="20"/>
        </w:rPr>
        <w:t>3</w:t>
      </w:r>
      <w:r w:rsidRPr="002D219F">
        <w:rPr>
          <w:rFonts w:asciiTheme="minorHAnsi" w:hAnsiTheme="minorHAnsi" w:cstheme="minorHAnsi"/>
          <w:sz w:val="20"/>
          <w:szCs w:val="20"/>
        </w:rPr>
        <w:t xml:space="preserve"> Garantie </w:t>
      </w:r>
      <w:r w:rsidR="00B4598A" w:rsidRPr="002D219F">
        <w:rPr>
          <w:rFonts w:asciiTheme="minorHAnsi" w:hAnsiTheme="minorHAnsi" w:cstheme="minorHAnsi"/>
          <w:sz w:val="20"/>
          <w:szCs w:val="20"/>
        </w:rPr>
        <w:t>des pièces détachées et accessoires</w:t>
      </w:r>
      <w:bookmarkEnd w:id="22"/>
      <w:r w:rsidR="00B4598A" w:rsidRPr="002D219F">
        <w:rPr>
          <w:rFonts w:asciiTheme="minorHAnsi" w:hAnsiTheme="minorHAnsi" w:cstheme="minorHAnsi"/>
          <w:sz w:val="20"/>
          <w:szCs w:val="20"/>
        </w:rPr>
        <w:t xml:space="preserve"> </w:t>
      </w:r>
    </w:p>
    <w:p w14:paraId="60D64EBE" w14:textId="710F9345" w:rsidR="00FB2E09" w:rsidRPr="00D013A3" w:rsidRDefault="006D33A1" w:rsidP="004C1742">
      <w:pPr>
        <w:spacing w:before="120"/>
        <w:ind w:right="144"/>
        <w:jc w:val="both"/>
        <w:rPr>
          <w:rFonts w:asciiTheme="minorHAnsi" w:hAnsiTheme="minorHAnsi" w:cstheme="minorHAnsi"/>
          <w:sz w:val="20"/>
          <w:szCs w:val="20"/>
        </w:rPr>
      </w:pPr>
      <w:r w:rsidRPr="00D013A3">
        <w:rPr>
          <w:rFonts w:asciiTheme="minorHAnsi" w:hAnsiTheme="minorHAnsi" w:cstheme="minorHAnsi"/>
          <w:sz w:val="20"/>
          <w:szCs w:val="20"/>
        </w:rPr>
        <w:t>Pour l</w:t>
      </w:r>
      <w:r w:rsidR="002D219F">
        <w:rPr>
          <w:rFonts w:asciiTheme="minorHAnsi" w:hAnsiTheme="minorHAnsi" w:cstheme="minorHAnsi"/>
          <w:sz w:val="20"/>
          <w:szCs w:val="20"/>
        </w:rPr>
        <w:t xml:space="preserve">es pièces détachées listées à l’article </w:t>
      </w:r>
      <w:r w:rsidRPr="00D013A3">
        <w:rPr>
          <w:rFonts w:asciiTheme="minorHAnsi" w:hAnsiTheme="minorHAnsi" w:cstheme="minorHAnsi"/>
          <w:sz w:val="20"/>
          <w:szCs w:val="20"/>
        </w:rPr>
        <w:t xml:space="preserve">1.3, </w:t>
      </w:r>
      <w:r w:rsidR="00D07716">
        <w:rPr>
          <w:rFonts w:asciiTheme="minorHAnsi" w:hAnsiTheme="minorHAnsi" w:cstheme="minorHAnsi"/>
          <w:sz w:val="20"/>
          <w:szCs w:val="20"/>
        </w:rPr>
        <w:t>l</w:t>
      </w:r>
      <w:r w:rsidR="00FB2E09" w:rsidRPr="00D013A3">
        <w:rPr>
          <w:rFonts w:asciiTheme="minorHAnsi" w:hAnsiTheme="minorHAnsi" w:cstheme="minorHAnsi"/>
          <w:sz w:val="20"/>
          <w:szCs w:val="20"/>
        </w:rPr>
        <w:t xml:space="preserve">e </w:t>
      </w:r>
      <w:r w:rsidR="00D07716">
        <w:rPr>
          <w:rFonts w:asciiTheme="minorHAnsi" w:hAnsiTheme="minorHAnsi" w:cstheme="minorHAnsi"/>
          <w:sz w:val="20"/>
          <w:szCs w:val="20"/>
        </w:rPr>
        <w:t>Titulaire</w:t>
      </w:r>
      <w:r w:rsidR="00FB2E09" w:rsidRPr="00D013A3">
        <w:rPr>
          <w:rFonts w:asciiTheme="minorHAnsi" w:hAnsiTheme="minorHAnsi" w:cstheme="minorHAnsi"/>
          <w:sz w:val="20"/>
          <w:szCs w:val="20"/>
        </w:rPr>
        <w:t xml:space="preserve"> maintient un stock de pièces détachées et s’engage à mettre à disposition sous délai et conditions de l’engagement à réparation</w:t>
      </w:r>
      <w:r w:rsidR="00EB7A3D">
        <w:rPr>
          <w:rFonts w:asciiTheme="minorHAnsi" w:hAnsiTheme="minorHAnsi" w:cstheme="minorHAnsi"/>
          <w:sz w:val="20"/>
          <w:szCs w:val="20"/>
        </w:rPr>
        <w:t xml:space="preserve"> précisé </w:t>
      </w:r>
      <w:proofErr w:type="spellStart"/>
      <w:r w:rsidR="00EB7A3D">
        <w:rPr>
          <w:rFonts w:asciiTheme="minorHAnsi" w:hAnsiTheme="minorHAnsi" w:cstheme="minorHAnsi"/>
          <w:sz w:val="20"/>
          <w:szCs w:val="20"/>
        </w:rPr>
        <w:t>ci dessus</w:t>
      </w:r>
      <w:proofErr w:type="spellEnd"/>
      <w:r w:rsidR="00FB2E09" w:rsidRPr="00D013A3">
        <w:rPr>
          <w:rFonts w:asciiTheme="minorHAnsi" w:hAnsiTheme="minorHAnsi" w:cstheme="minorHAnsi"/>
          <w:sz w:val="20"/>
          <w:szCs w:val="20"/>
        </w:rPr>
        <w:t> </w:t>
      </w:r>
      <w:r w:rsidR="002D219F">
        <w:rPr>
          <w:rFonts w:asciiTheme="minorHAnsi" w:hAnsiTheme="minorHAnsi" w:cstheme="minorHAnsi"/>
          <w:sz w:val="20"/>
          <w:szCs w:val="20"/>
        </w:rPr>
        <w:t>(5 jours ouvrés</w:t>
      </w:r>
      <w:r w:rsidR="00731408">
        <w:rPr>
          <w:rFonts w:asciiTheme="minorHAnsi" w:hAnsiTheme="minorHAnsi" w:cstheme="minorHAnsi"/>
          <w:sz w:val="20"/>
          <w:szCs w:val="20"/>
        </w:rPr>
        <w:t xml:space="preserve"> maximum</w:t>
      </w:r>
      <w:r w:rsidR="002D219F">
        <w:rPr>
          <w:rFonts w:asciiTheme="minorHAnsi" w:hAnsiTheme="minorHAnsi" w:cstheme="minorHAnsi"/>
          <w:sz w:val="20"/>
          <w:szCs w:val="20"/>
        </w:rPr>
        <w:t>)</w:t>
      </w:r>
      <w:r w:rsidR="00FB2E09" w:rsidRPr="00D013A3">
        <w:rPr>
          <w:rFonts w:asciiTheme="minorHAnsi" w:hAnsiTheme="minorHAnsi" w:cstheme="minorHAnsi"/>
          <w:sz w:val="20"/>
          <w:szCs w:val="20"/>
        </w:rPr>
        <w:t>:</w:t>
      </w:r>
    </w:p>
    <w:p w14:paraId="1897ABF0" w14:textId="77777777" w:rsidR="00FB2E09" w:rsidRPr="00D013A3" w:rsidRDefault="00FB2E09" w:rsidP="004C1742">
      <w:pPr>
        <w:pStyle w:val="Paragraphedeliste"/>
        <w:numPr>
          <w:ilvl w:val="0"/>
          <w:numId w:val="14"/>
        </w:numPr>
        <w:spacing w:before="120"/>
        <w:ind w:right="144"/>
        <w:jc w:val="both"/>
        <w:rPr>
          <w:rFonts w:asciiTheme="minorHAnsi" w:hAnsiTheme="minorHAnsi" w:cstheme="minorHAnsi"/>
          <w:sz w:val="20"/>
          <w:szCs w:val="20"/>
        </w:rPr>
      </w:pPr>
      <w:r w:rsidRPr="00D013A3">
        <w:rPr>
          <w:rFonts w:asciiTheme="minorHAnsi" w:hAnsiTheme="minorHAnsi" w:cstheme="minorHAnsi"/>
          <w:sz w:val="20"/>
          <w:szCs w:val="20"/>
        </w:rPr>
        <w:t>Clavier</w:t>
      </w:r>
    </w:p>
    <w:p w14:paraId="0DABD2A8" w14:textId="77777777" w:rsidR="00FB2E09" w:rsidRPr="00D013A3" w:rsidRDefault="00FB2E09" w:rsidP="004C1742">
      <w:pPr>
        <w:pStyle w:val="Paragraphedeliste"/>
        <w:numPr>
          <w:ilvl w:val="0"/>
          <w:numId w:val="14"/>
        </w:numPr>
        <w:spacing w:before="120"/>
        <w:ind w:right="144"/>
        <w:jc w:val="both"/>
        <w:rPr>
          <w:rFonts w:asciiTheme="minorHAnsi" w:hAnsiTheme="minorHAnsi" w:cstheme="minorHAnsi"/>
          <w:sz w:val="20"/>
          <w:szCs w:val="20"/>
        </w:rPr>
      </w:pPr>
      <w:r w:rsidRPr="00D013A3">
        <w:rPr>
          <w:rFonts w:asciiTheme="minorHAnsi" w:hAnsiTheme="minorHAnsi" w:cstheme="minorHAnsi"/>
          <w:sz w:val="20"/>
          <w:szCs w:val="20"/>
        </w:rPr>
        <w:t>Batterie</w:t>
      </w:r>
    </w:p>
    <w:p w14:paraId="13BD40EA" w14:textId="77777777" w:rsidR="007B474B" w:rsidRPr="00D013A3" w:rsidRDefault="005F1E80" w:rsidP="004C1742">
      <w:pPr>
        <w:pStyle w:val="Paragraphedeliste"/>
        <w:numPr>
          <w:ilvl w:val="0"/>
          <w:numId w:val="14"/>
        </w:numPr>
        <w:spacing w:before="120"/>
        <w:ind w:right="144"/>
        <w:jc w:val="both"/>
        <w:rPr>
          <w:rFonts w:asciiTheme="minorHAnsi" w:hAnsiTheme="minorHAnsi" w:cstheme="minorHAnsi"/>
          <w:sz w:val="20"/>
          <w:szCs w:val="20"/>
        </w:rPr>
      </w:pPr>
      <w:r w:rsidRPr="00D013A3">
        <w:rPr>
          <w:rFonts w:asciiTheme="minorHAnsi" w:hAnsiTheme="minorHAnsi" w:cstheme="minorHAnsi"/>
          <w:sz w:val="20"/>
          <w:szCs w:val="20"/>
        </w:rPr>
        <w:t>Barrette</w:t>
      </w:r>
      <w:r w:rsidR="00FB2E09" w:rsidRPr="00D013A3">
        <w:rPr>
          <w:rFonts w:asciiTheme="minorHAnsi" w:hAnsiTheme="minorHAnsi" w:cstheme="minorHAnsi"/>
          <w:sz w:val="20"/>
          <w:szCs w:val="20"/>
        </w:rPr>
        <w:t xml:space="preserve"> </w:t>
      </w:r>
      <w:r w:rsidRPr="00D013A3">
        <w:rPr>
          <w:rFonts w:asciiTheme="minorHAnsi" w:hAnsiTheme="minorHAnsi" w:cstheme="minorHAnsi"/>
          <w:sz w:val="20"/>
          <w:szCs w:val="20"/>
        </w:rPr>
        <w:t>Mémoire</w:t>
      </w:r>
    </w:p>
    <w:p w14:paraId="5E70083A" w14:textId="77777777" w:rsidR="00493B9D" w:rsidRPr="00D013A3" w:rsidRDefault="00493B9D" w:rsidP="004C1742">
      <w:pPr>
        <w:pStyle w:val="Paragraphedeliste"/>
        <w:numPr>
          <w:ilvl w:val="0"/>
          <w:numId w:val="14"/>
        </w:numPr>
        <w:spacing w:before="120"/>
        <w:ind w:right="144"/>
        <w:jc w:val="both"/>
        <w:rPr>
          <w:rFonts w:asciiTheme="minorHAnsi" w:hAnsiTheme="minorHAnsi" w:cstheme="minorHAnsi"/>
          <w:sz w:val="20"/>
          <w:szCs w:val="20"/>
        </w:rPr>
      </w:pPr>
      <w:r w:rsidRPr="00D013A3">
        <w:rPr>
          <w:rFonts w:asciiTheme="minorHAnsi" w:hAnsiTheme="minorHAnsi" w:cstheme="minorHAnsi"/>
          <w:sz w:val="20"/>
          <w:szCs w:val="20"/>
        </w:rPr>
        <w:t>Adaptateur secteur</w:t>
      </w:r>
    </w:p>
    <w:p w14:paraId="0AF89442" w14:textId="759DDA56" w:rsidR="00FB2E09" w:rsidRPr="00D013A3" w:rsidRDefault="00FB2E09" w:rsidP="004C1742">
      <w:pPr>
        <w:spacing w:before="120"/>
        <w:ind w:right="144"/>
        <w:jc w:val="both"/>
        <w:rPr>
          <w:rFonts w:asciiTheme="minorHAnsi" w:hAnsiTheme="minorHAnsi" w:cstheme="minorHAnsi"/>
          <w:sz w:val="20"/>
          <w:szCs w:val="20"/>
        </w:rPr>
      </w:pPr>
      <w:r w:rsidRPr="00D013A3">
        <w:rPr>
          <w:rFonts w:asciiTheme="minorHAnsi" w:hAnsiTheme="minorHAnsi" w:cstheme="minorHAnsi"/>
          <w:sz w:val="20"/>
          <w:szCs w:val="20"/>
        </w:rPr>
        <w:t xml:space="preserve">Les pièces sont </w:t>
      </w:r>
      <w:r w:rsidR="005F1E80" w:rsidRPr="00D013A3">
        <w:rPr>
          <w:rFonts w:asciiTheme="minorHAnsi" w:hAnsiTheme="minorHAnsi" w:cstheme="minorHAnsi"/>
          <w:sz w:val="20"/>
          <w:szCs w:val="20"/>
        </w:rPr>
        <w:t>remplacées</w:t>
      </w:r>
      <w:r w:rsidRPr="00D013A3">
        <w:rPr>
          <w:rFonts w:asciiTheme="minorHAnsi" w:hAnsiTheme="minorHAnsi" w:cstheme="minorHAnsi"/>
          <w:sz w:val="20"/>
          <w:szCs w:val="20"/>
        </w:rPr>
        <w:t xml:space="preserve"> par les techniciens du </w:t>
      </w:r>
      <w:r w:rsidR="005F1E80" w:rsidRPr="00D013A3">
        <w:rPr>
          <w:rFonts w:asciiTheme="minorHAnsi" w:hAnsiTheme="minorHAnsi" w:cstheme="minorHAnsi"/>
          <w:sz w:val="20"/>
          <w:szCs w:val="20"/>
        </w:rPr>
        <w:t>réseau</w:t>
      </w:r>
      <w:r w:rsidR="00EB7A3D">
        <w:rPr>
          <w:rFonts w:asciiTheme="minorHAnsi" w:hAnsiTheme="minorHAnsi" w:cstheme="minorHAnsi"/>
          <w:sz w:val="20"/>
          <w:szCs w:val="20"/>
        </w:rPr>
        <w:t xml:space="preserve"> </w:t>
      </w:r>
      <w:proofErr w:type="spellStart"/>
      <w:r w:rsidR="00EB7A3D">
        <w:rPr>
          <w:rFonts w:asciiTheme="minorHAnsi" w:hAnsiTheme="minorHAnsi" w:cstheme="minorHAnsi"/>
          <w:sz w:val="20"/>
          <w:szCs w:val="20"/>
        </w:rPr>
        <w:t>Cnam</w:t>
      </w:r>
      <w:proofErr w:type="spellEnd"/>
      <w:r w:rsidR="00D07716">
        <w:rPr>
          <w:rFonts w:asciiTheme="minorHAnsi" w:hAnsiTheme="minorHAnsi" w:cstheme="minorHAnsi"/>
          <w:sz w:val="20"/>
          <w:szCs w:val="20"/>
        </w:rPr>
        <w:t>,</w:t>
      </w:r>
      <w:r w:rsidRPr="00D013A3">
        <w:rPr>
          <w:rFonts w:asciiTheme="minorHAnsi" w:hAnsiTheme="minorHAnsi" w:cstheme="minorHAnsi"/>
          <w:sz w:val="20"/>
          <w:szCs w:val="20"/>
        </w:rPr>
        <w:t xml:space="preserve"> sans perte de garantie</w:t>
      </w:r>
      <w:r w:rsidR="00D07716">
        <w:rPr>
          <w:rFonts w:asciiTheme="minorHAnsi" w:hAnsiTheme="minorHAnsi" w:cstheme="minorHAnsi"/>
          <w:sz w:val="20"/>
          <w:szCs w:val="20"/>
        </w:rPr>
        <w:t>.</w:t>
      </w:r>
    </w:p>
    <w:p w14:paraId="7D5C4CC3" w14:textId="2F9822B9" w:rsidR="00FB2E09" w:rsidRPr="00D013A3" w:rsidRDefault="00FB2E09" w:rsidP="004C1742">
      <w:pPr>
        <w:spacing w:before="120"/>
        <w:ind w:right="144"/>
        <w:jc w:val="both"/>
        <w:rPr>
          <w:rFonts w:asciiTheme="minorHAnsi" w:hAnsiTheme="minorHAnsi" w:cstheme="minorHAnsi"/>
          <w:sz w:val="20"/>
          <w:szCs w:val="20"/>
        </w:rPr>
      </w:pPr>
      <w:r w:rsidRPr="00D013A3">
        <w:rPr>
          <w:rFonts w:asciiTheme="minorHAnsi" w:hAnsiTheme="minorHAnsi" w:cstheme="minorHAnsi"/>
          <w:sz w:val="20"/>
          <w:szCs w:val="20"/>
        </w:rPr>
        <w:t xml:space="preserve">Les pièces </w:t>
      </w:r>
      <w:r w:rsidR="005F1E80" w:rsidRPr="00D013A3">
        <w:rPr>
          <w:rFonts w:asciiTheme="minorHAnsi" w:hAnsiTheme="minorHAnsi" w:cstheme="minorHAnsi"/>
          <w:sz w:val="20"/>
          <w:szCs w:val="20"/>
        </w:rPr>
        <w:t xml:space="preserve">défaillantes sont retournées au </w:t>
      </w:r>
      <w:r w:rsidR="00D07716">
        <w:rPr>
          <w:rFonts w:asciiTheme="minorHAnsi" w:hAnsiTheme="minorHAnsi" w:cstheme="minorHAnsi"/>
          <w:sz w:val="20"/>
          <w:szCs w:val="20"/>
        </w:rPr>
        <w:t>T</w:t>
      </w:r>
      <w:r w:rsidR="005F1E80" w:rsidRPr="00D013A3">
        <w:rPr>
          <w:rFonts w:asciiTheme="minorHAnsi" w:hAnsiTheme="minorHAnsi" w:cstheme="minorHAnsi"/>
          <w:sz w:val="20"/>
          <w:szCs w:val="20"/>
        </w:rPr>
        <w:t>itulaire sous 15 jours après réception, aux frais de l’expéditeur.</w:t>
      </w:r>
    </w:p>
    <w:p w14:paraId="047FEC89" w14:textId="51A0B256" w:rsidR="000E606C" w:rsidRPr="00D013A3" w:rsidRDefault="000E606C" w:rsidP="004C1742">
      <w:pPr>
        <w:spacing w:before="120"/>
        <w:ind w:right="144"/>
        <w:jc w:val="both"/>
        <w:rPr>
          <w:rFonts w:asciiTheme="minorHAnsi" w:hAnsiTheme="minorHAnsi" w:cstheme="minorHAnsi"/>
          <w:color w:val="00B050"/>
          <w:sz w:val="20"/>
          <w:szCs w:val="20"/>
        </w:rPr>
      </w:pPr>
      <w:r w:rsidRPr="00D013A3">
        <w:rPr>
          <w:rFonts w:asciiTheme="minorHAnsi" w:hAnsiTheme="minorHAnsi" w:cstheme="minorHAnsi"/>
          <w:sz w:val="20"/>
          <w:szCs w:val="20"/>
        </w:rPr>
        <w:t>En cas de litige</w:t>
      </w:r>
      <w:r w:rsidR="003C167F">
        <w:rPr>
          <w:rFonts w:asciiTheme="minorHAnsi" w:hAnsiTheme="minorHAnsi" w:cstheme="minorHAnsi"/>
          <w:sz w:val="20"/>
          <w:szCs w:val="20"/>
        </w:rPr>
        <w:t xml:space="preserve"> avec le constructeur</w:t>
      </w:r>
      <w:r w:rsidRPr="00D013A3">
        <w:rPr>
          <w:rFonts w:asciiTheme="minorHAnsi" w:hAnsiTheme="minorHAnsi" w:cstheme="minorHAnsi"/>
          <w:sz w:val="20"/>
          <w:szCs w:val="20"/>
        </w:rPr>
        <w:t xml:space="preserve">, </w:t>
      </w:r>
      <w:r w:rsidR="00A567AD">
        <w:rPr>
          <w:rFonts w:asciiTheme="minorHAnsi" w:hAnsiTheme="minorHAnsi" w:cstheme="minorHAnsi"/>
          <w:sz w:val="20"/>
          <w:szCs w:val="20"/>
        </w:rPr>
        <w:t>le T</w:t>
      </w:r>
      <w:r w:rsidRPr="00D013A3">
        <w:rPr>
          <w:rFonts w:asciiTheme="minorHAnsi" w:hAnsiTheme="minorHAnsi" w:cstheme="minorHAnsi"/>
          <w:sz w:val="20"/>
          <w:szCs w:val="20"/>
        </w:rPr>
        <w:t>itulaire gère la garantie</w:t>
      </w:r>
      <w:r w:rsidR="002A6889">
        <w:rPr>
          <w:rFonts w:asciiTheme="minorHAnsi" w:hAnsiTheme="minorHAnsi" w:cstheme="minorHAnsi"/>
          <w:sz w:val="20"/>
          <w:szCs w:val="20"/>
        </w:rPr>
        <w:t>.</w:t>
      </w:r>
    </w:p>
    <w:p w14:paraId="38C8C70A" w14:textId="777AB99A" w:rsidR="00963DB3" w:rsidRPr="00D013A3" w:rsidRDefault="002D219F"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23" w:name="_Toc292272661"/>
      <w:bookmarkStart w:id="24" w:name="_Toc188458320"/>
      <w:r w:rsidRPr="00D013A3">
        <w:rPr>
          <w:rFonts w:asciiTheme="minorHAnsi" w:eastAsiaTheme="majorEastAsia" w:hAnsiTheme="minorHAnsi" w:cstheme="minorHAnsi"/>
          <w:color w:val="365F91" w:themeColor="accent1" w:themeShade="BF"/>
          <w:kern w:val="0"/>
          <w:sz w:val="20"/>
          <w:szCs w:val="20"/>
        </w:rPr>
        <w:t xml:space="preserve">1.5 </w:t>
      </w:r>
      <w:bookmarkEnd w:id="23"/>
      <w:r w:rsidRPr="00D013A3">
        <w:rPr>
          <w:rFonts w:asciiTheme="minorHAnsi" w:eastAsiaTheme="majorEastAsia" w:hAnsiTheme="minorHAnsi" w:cstheme="minorHAnsi"/>
          <w:color w:val="365F91" w:themeColor="accent1" w:themeShade="BF"/>
          <w:kern w:val="0"/>
          <w:sz w:val="20"/>
          <w:szCs w:val="20"/>
        </w:rPr>
        <w:t>INTEGRATION</w:t>
      </w:r>
      <w:r>
        <w:rPr>
          <w:rFonts w:asciiTheme="minorHAnsi" w:eastAsiaTheme="majorEastAsia" w:hAnsiTheme="minorHAnsi" w:cstheme="minorHAnsi"/>
          <w:color w:val="365F91" w:themeColor="accent1" w:themeShade="BF"/>
          <w:kern w:val="0"/>
          <w:sz w:val="20"/>
          <w:szCs w:val="20"/>
        </w:rPr>
        <w:t xml:space="preserve"> DU</w:t>
      </w:r>
      <w:r w:rsidRPr="00D013A3">
        <w:rPr>
          <w:rFonts w:asciiTheme="minorHAnsi" w:eastAsiaTheme="majorEastAsia" w:hAnsiTheme="minorHAnsi" w:cstheme="minorHAnsi"/>
          <w:color w:val="365F91" w:themeColor="accent1" w:themeShade="BF"/>
          <w:kern w:val="0"/>
          <w:sz w:val="20"/>
          <w:szCs w:val="20"/>
        </w:rPr>
        <w:t xml:space="preserve"> MATERIEL</w:t>
      </w:r>
      <w:r>
        <w:rPr>
          <w:rFonts w:asciiTheme="minorHAnsi" w:eastAsiaTheme="majorEastAsia" w:hAnsiTheme="minorHAnsi" w:cstheme="minorHAnsi"/>
          <w:color w:val="365F91" w:themeColor="accent1" w:themeShade="BF"/>
          <w:kern w:val="0"/>
          <w:sz w:val="20"/>
          <w:szCs w:val="20"/>
        </w:rPr>
        <w:t xml:space="preserve"> DU TITULAIRE DANS L’ENVIRONNEMENT CNAM</w:t>
      </w:r>
      <w:bookmarkEnd w:id="24"/>
    </w:p>
    <w:p w14:paraId="09889AE2" w14:textId="77777777" w:rsidR="002275D8" w:rsidRPr="00D013A3" w:rsidRDefault="002275D8" w:rsidP="004C1742">
      <w:pPr>
        <w:rPr>
          <w:rFonts w:asciiTheme="minorHAnsi" w:eastAsiaTheme="majorEastAsia" w:hAnsiTheme="minorHAnsi" w:cstheme="minorHAnsi"/>
          <w:sz w:val="20"/>
          <w:szCs w:val="20"/>
        </w:rPr>
      </w:pPr>
    </w:p>
    <w:p w14:paraId="239D12E0" w14:textId="4DB0F458" w:rsidR="00AF61AA" w:rsidRPr="00D013A3" w:rsidRDefault="00284389" w:rsidP="004C1742">
      <w:pPr>
        <w:spacing w:before="120"/>
        <w:ind w:right="142"/>
        <w:jc w:val="both"/>
        <w:rPr>
          <w:rFonts w:asciiTheme="minorHAnsi" w:hAnsiTheme="minorHAnsi" w:cstheme="minorHAnsi"/>
          <w:sz w:val="20"/>
          <w:szCs w:val="20"/>
        </w:rPr>
      </w:pPr>
      <w:r w:rsidRPr="00D013A3">
        <w:rPr>
          <w:rStyle w:val="CharacterStyle2"/>
          <w:rFonts w:asciiTheme="minorHAnsi" w:hAnsiTheme="minorHAnsi" w:cstheme="minorHAnsi"/>
          <w:sz w:val="20"/>
          <w:szCs w:val="20"/>
        </w:rPr>
        <w:t>Un exemplaire</w:t>
      </w:r>
      <w:r w:rsidR="006D2014">
        <w:rPr>
          <w:rStyle w:val="CharacterStyle2"/>
          <w:rFonts w:asciiTheme="minorHAnsi" w:hAnsiTheme="minorHAnsi" w:cstheme="minorHAnsi"/>
          <w:sz w:val="20"/>
          <w:szCs w:val="20"/>
        </w:rPr>
        <w:t>,</w:t>
      </w:r>
      <w:r w:rsidRPr="00D013A3">
        <w:rPr>
          <w:rStyle w:val="CharacterStyle2"/>
          <w:rFonts w:asciiTheme="minorHAnsi" w:hAnsiTheme="minorHAnsi" w:cstheme="minorHAnsi"/>
          <w:sz w:val="20"/>
          <w:szCs w:val="20"/>
        </w:rPr>
        <w:t xml:space="preserve"> en tous points identique, des matériels </w:t>
      </w:r>
      <w:r w:rsidR="00481409" w:rsidRPr="00D013A3">
        <w:rPr>
          <w:rStyle w:val="CharacterStyle2"/>
          <w:rFonts w:asciiTheme="minorHAnsi" w:hAnsiTheme="minorHAnsi" w:cstheme="minorHAnsi"/>
          <w:sz w:val="20"/>
          <w:szCs w:val="20"/>
        </w:rPr>
        <w:t>retenus</w:t>
      </w:r>
      <w:r w:rsidRPr="00D013A3">
        <w:rPr>
          <w:rStyle w:val="CharacterStyle2"/>
          <w:rFonts w:asciiTheme="minorHAnsi" w:hAnsiTheme="minorHAnsi" w:cstheme="minorHAnsi"/>
          <w:sz w:val="20"/>
          <w:szCs w:val="20"/>
        </w:rPr>
        <w:t xml:space="preserve"> </w:t>
      </w:r>
      <w:r w:rsidR="00481409" w:rsidRPr="00D013A3">
        <w:rPr>
          <w:rStyle w:val="CharacterStyle2"/>
          <w:rFonts w:asciiTheme="minorHAnsi" w:hAnsiTheme="minorHAnsi" w:cstheme="minorHAnsi"/>
          <w:sz w:val="20"/>
          <w:szCs w:val="20"/>
        </w:rPr>
        <w:t>doit</w:t>
      </w:r>
      <w:r w:rsidRPr="00D013A3">
        <w:rPr>
          <w:rStyle w:val="CharacterStyle2"/>
          <w:rFonts w:asciiTheme="minorHAnsi" w:hAnsiTheme="minorHAnsi" w:cstheme="minorHAnsi"/>
          <w:sz w:val="20"/>
          <w:szCs w:val="20"/>
        </w:rPr>
        <w:t xml:space="preserve"> être mis à disposition de la </w:t>
      </w:r>
      <w:proofErr w:type="spellStart"/>
      <w:r w:rsidRPr="00D013A3">
        <w:rPr>
          <w:rStyle w:val="CharacterStyle2"/>
          <w:rFonts w:asciiTheme="minorHAnsi" w:hAnsiTheme="minorHAnsi" w:cstheme="minorHAnsi"/>
          <w:sz w:val="20"/>
          <w:szCs w:val="20"/>
        </w:rPr>
        <w:t>Cnam</w:t>
      </w:r>
      <w:proofErr w:type="spellEnd"/>
      <w:r w:rsidRPr="00D013A3">
        <w:rPr>
          <w:rStyle w:val="CharacterStyle2"/>
          <w:rFonts w:asciiTheme="minorHAnsi" w:hAnsiTheme="minorHAnsi" w:cstheme="minorHAnsi"/>
          <w:sz w:val="20"/>
          <w:szCs w:val="20"/>
        </w:rPr>
        <w:t xml:space="preserve"> pour intégration dans l</w:t>
      </w:r>
      <w:r w:rsidR="008A1E8C">
        <w:rPr>
          <w:rStyle w:val="CharacterStyle2"/>
          <w:rFonts w:asciiTheme="minorHAnsi" w:hAnsiTheme="minorHAnsi" w:cstheme="minorHAnsi"/>
          <w:sz w:val="20"/>
          <w:szCs w:val="20"/>
        </w:rPr>
        <w:t>’environnement technique</w:t>
      </w:r>
      <w:r w:rsidRPr="00D013A3">
        <w:rPr>
          <w:rStyle w:val="CharacterStyle2"/>
          <w:rFonts w:asciiTheme="minorHAnsi" w:hAnsiTheme="minorHAnsi" w:cstheme="minorHAnsi"/>
          <w:sz w:val="20"/>
          <w:szCs w:val="20"/>
        </w:rPr>
        <w:t xml:space="preserve"> </w:t>
      </w:r>
      <w:proofErr w:type="spellStart"/>
      <w:r w:rsidRPr="00D013A3">
        <w:rPr>
          <w:rStyle w:val="CharacterStyle2"/>
          <w:rFonts w:asciiTheme="minorHAnsi" w:hAnsiTheme="minorHAnsi" w:cstheme="minorHAnsi"/>
          <w:sz w:val="20"/>
          <w:szCs w:val="20"/>
        </w:rPr>
        <w:t>Cnam</w:t>
      </w:r>
      <w:proofErr w:type="spellEnd"/>
      <w:r w:rsidRPr="00D013A3">
        <w:rPr>
          <w:rStyle w:val="CharacterStyle2"/>
          <w:rFonts w:asciiTheme="minorHAnsi" w:hAnsiTheme="minorHAnsi" w:cstheme="minorHAnsi"/>
          <w:sz w:val="20"/>
          <w:szCs w:val="20"/>
        </w:rPr>
        <w:t>, accompagnés</w:t>
      </w:r>
      <w:r w:rsidRPr="00D013A3">
        <w:rPr>
          <w:rStyle w:val="CharacterStyle1"/>
          <w:rFonts w:asciiTheme="minorHAnsi" w:hAnsiTheme="minorHAnsi" w:cstheme="minorHAnsi"/>
          <w:szCs w:val="20"/>
        </w:rPr>
        <w:t xml:space="preserve"> de leur lecteur de carte à puce proposé en accessoire, de la station d’accueil, de l’adaptateur pour les connexions au port vidéo si non intégrées</w:t>
      </w:r>
      <w:r w:rsidRPr="00D013A3">
        <w:rPr>
          <w:rStyle w:val="CharacterStyle2"/>
          <w:rFonts w:asciiTheme="minorHAnsi" w:hAnsiTheme="minorHAnsi" w:cstheme="minorHAnsi"/>
          <w:sz w:val="20"/>
          <w:szCs w:val="20"/>
        </w:rPr>
        <w:t>, de l’adaptateur USB-C/Ethernet, de l’annexe au CCTP dûment remplie et de la fiche technique constructeur.</w:t>
      </w:r>
      <w:r w:rsidR="00AF61AA" w:rsidRPr="00D013A3">
        <w:rPr>
          <w:rFonts w:asciiTheme="minorHAnsi" w:hAnsiTheme="minorHAnsi" w:cstheme="minorHAnsi"/>
          <w:sz w:val="20"/>
          <w:szCs w:val="20"/>
        </w:rPr>
        <w:t xml:space="preserve"> </w:t>
      </w:r>
      <w:r w:rsidR="00AF61AA" w:rsidRPr="008A1E8C">
        <w:rPr>
          <w:rFonts w:asciiTheme="minorHAnsi" w:hAnsiTheme="minorHAnsi" w:cstheme="minorHAnsi"/>
          <w:sz w:val="20"/>
          <w:szCs w:val="20"/>
        </w:rPr>
        <w:t xml:space="preserve">Ces matériels devront être livrés dans le cadre d’un prêt au site de la </w:t>
      </w:r>
      <w:proofErr w:type="spellStart"/>
      <w:r w:rsidR="00AF61AA" w:rsidRPr="008A1E8C">
        <w:rPr>
          <w:rFonts w:asciiTheme="minorHAnsi" w:hAnsiTheme="minorHAnsi" w:cstheme="minorHAnsi"/>
          <w:sz w:val="20"/>
          <w:szCs w:val="20"/>
        </w:rPr>
        <w:t>Cnam</w:t>
      </w:r>
      <w:proofErr w:type="spellEnd"/>
      <w:r w:rsidR="00AF61AA" w:rsidRPr="008A1E8C">
        <w:rPr>
          <w:rFonts w:asciiTheme="minorHAnsi" w:hAnsiTheme="minorHAnsi" w:cstheme="minorHAnsi"/>
          <w:sz w:val="20"/>
          <w:szCs w:val="20"/>
        </w:rPr>
        <w:t xml:space="preserve"> à Angers au plus tard 1 semaine après la notification d</w:t>
      </w:r>
      <w:r w:rsidR="006D2014" w:rsidRPr="008A1E8C">
        <w:rPr>
          <w:rFonts w:asciiTheme="minorHAnsi" w:hAnsiTheme="minorHAnsi" w:cstheme="minorHAnsi"/>
          <w:sz w:val="20"/>
          <w:szCs w:val="20"/>
        </w:rPr>
        <w:t>e l’accord-cadre.</w:t>
      </w:r>
      <w:r w:rsidR="008A1E8C">
        <w:rPr>
          <w:rFonts w:asciiTheme="minorHAnsi" w:hAnsiTheme="minorHAnsi" w:cstheme="minorHAnsi"/>
          <w:sz w:val="20"/>
          <w:szCs w:val="20"/>
        </w:rPr>
        <w:t xml:space="preserve"> Une commande portant sur lesdits matériels pourra être effectuée le cas échéant.</w:t>
      </w:r>
    </w:p>
    <w:p w14:paraId="5BE9E002" w14:textId="77777777" w:rsidR="00284389" w:rsidRPr="00D013A3" w:rsidRDefault="00284389" w:rsidP="004C1742">
      <w:pPr>
        <w:spacing w:before="120"/>
        <w:ind w:right="142"/>
        <w:jc w:val="both"/>
        <w:rPr>
          <w:rFonts w:asciiTheme="minorHAnsi" w:hAnsiTheme="minorHAnsi" w:cstheme="minorHAnsi"/>
          <w:sz w:val="20"/>
          <w:szCs w:val="20"/>
        </w:rPr>
      </w:pPr>
      <w:r w:rsidRPr="00D013A3">
        <w:rPr>
          <w:rFonts w:asciiTheme="minorHAnsi" w:hAnsiTheme="minorHAnsi" w:cstheme="minorHAnsi"/>
          <w:sz w:val="20"/>
          <w:szCs w:val="20"/>
        </w:rPr>
        <w:t xml:space="preserve">Les matériels doivent être livrés avec les pilotes </w:t>
      </w:r>
      <w:r w:rsidR="00481409" w:rsidRPr="00D013A3">
        <w:rPr>
          <w:rFonts w:asciiTheme="minorHAnsi" w:hAnsiTheme="minorHAnsi" w:cstheme="minorHAnsi"/>
          <w:sz w:val="20"/>
          <w:szCs w:val="20"/>
        </w:rPr>
        <w:t xml:space="preserve">et </w:t>
      </w:r>
      <w:r w:rsidRPr="00D013A3">
        <w:rPr>
          <w:rFonts w:asciiTheme="minorHAnsi" w:hAnsiTheme="minorHAnsi" w:cstheme="minorHAnsi"/>
          <w:sz w:val="20"/>
          <w:szCs w:val="20"/>
        </w:rPr>
        <w:t xml:space="preserve">Windows 11 Professionnel x64 </w:t>
      </w:r>
      <w:r w:rsidR="00481409" w:rsidRPr="00D013A3">
        <w:rPr>
          <w:rFonts w:asciiTheme="minorHAnsi" w:hAnsiTheme="minorHAnsi" w:cstheme="minorHAnsi"/>
          <w:sz w:val="20"/>
          <w:szCs w:val="20"/>
        </w:rPr>
        <w:t>(ou supérieurs)</w:t>
      </w:r>
      <w:r w:rsidRPr="00D013A3">
        <w:rPr>
          <w:rFonts w:asciiTheme="minorHAnsi" w:hAnsiTheme="minorHAnsi" w:cstheme="minorHAnsi"/>
          <w:sz w:val="20"/>
          <w:szCs w:val="20"/>
        </w:rPr>
        <w:t xml:space="preserve"> utilisables dans les produits du marché de </w:t>
      </w:r>
      <w:proofErr w:type="spellStart"/>
      <w:r w:rsidRPr="00D013A3">
        <w:rPr>
          <w:rFonts w:asciiTheme="minorHAnsi" w:hAnsiTheme="minorHAnsi" w:cstheme="minorHAnsi"/>
          <w:sz w:val="20"/>
          <w:szCs w:val="20"/>
        </w:rPr>
        <w:t>masterisation</w:t>
      </w:r>
      <w:proofErr w:type="spellEnd"/>
      <w:r w:rsidRPr="00D013A3">
        <w:rPr>
          <w:rFonts w:asciiTheme="minorHAnsi" w:hAnsiTheme="minorHAnsi" w:cstheme="minorHAnsi"/>
          <w:sz w:val="20"/>
          <w:szCs w:val="20"/>
        </w:rPr>
        <w:t xml:space="preserve"> (MDT MECM, SCCM, </w:t>
      </w:r>
      <w:proofErr w:type="spellStart"/>
      <w:r w:rsidRPr="00D013A3">
        <w:rPr>
          <w:rFonts w:asciiTheme="minorHAnsi" w:hAnsiTheme="minorHAnsi" w:cstheme="minorHAnsi"/>
          <w:sz w:val="20"/>
          <w:szCs w:val="20"/>
        </w:rPr>
        <w:t>Autopilot</w:t>
      </w:r>
      <w:proofErr w:type="spellEnd"/>
      <w:r w:rsidRPr="00D013A3">
        <w:rPr>
          <w:rFonts w:asciiTheme="minorHAnsi" w:hAnsiTheme="minorHAnsi" w:cstheme="minorHAnsi"/>
          <w:sz w:val="20"/>
          <w:szCs w:val="20"/>
        </w:rPr>
        <w:t xml:space="preserve">), sur support USB, sous forme décompressée (Fichiers .CAB, .INF, .SYS) et/ou sous forme de fichier binaire à installer après </w:t>
      </w:r>
      <w:proofErr w:type="spellStart"/>
      <w:r w:rsidRPr="00D013A3">
        <w:rPr>
          <w:rFonts w:asciiTheme="minorHAnsi" w:hAnsiTheme="minorHAnsi" w:cstheme="minorHAnsi"/>
          <w:sz w:val="20"/>
          <w:szCs w:val="20"/>
        </w:rPr>
        <w:t>mastérisation</w:t>
      </w:r>
      <w:proofErr w:type="spellEnd"/>
      <w:r w:rsidRPr="00D013A3">
        <w:rPr>
          <w:rFonts w:asciiTheme="minorHAnsi" w:hAnsiTheme="minorHAnsi" w:cstheme="minorHAnsi"/>
          <w:sz w:val="20"/>
          <w:szCs w:val="20"/>
        </w:rPr>
        <w:t xml:space="preserve"> en mode silencieux (avec précision du code de retour de la bonne installation). Les pilotes fournis doivent correspondre uniquement au matériel livré.</w:t>
      </w:r>
    </w:p>
    <w:p w14:paraId="59C1A100" w14:textId="4AE4CCBA" w:rsidR="00AF61AA" w:rsidRPr="00D013A3" w:rsidRDefault="00AF61AA" w:rsidP="006D2014">
      <w:pPr>
        <w:widowControl/>
        <w:kinsoku/>
        <w:spacing w:after="200"/>
        <w:jc w:val="both"/>
        <w:rPr>
          <w:rFonts w:asciiTheme="minorHAnsi" w:hAnsiTheme="minorHAnsi" w:cstheme="minorHAnsi"/>
          <w:sz w:val="20"/>
          <w:szCs w:val="20"/>
        </w:rPr>
      </w:pPr>
      <w:r w:rsidRPr="00D013A3">
        <w:rPr>
          <w:rFonts w:asciiTheme="minorHAnsi" w:hAnsiTheme="minorHAnsi" w:cstheme="minorHAnsi"/>
          <w:sz w:val="20"/>
          <w:szCs w:val="20"/>
        </w:rPr>
        <w:t>Les matériels doivent être préinstallés avec une image système contenant uniquement les pilotes et les applications de gesti</w:t>
      </w:r>
      <w:r w:rsidR="006D2014">
        <w:rPr>
          <w:rFonts w:asciiTheme="minorHAnsi" w:hAnsiTheme="minorHAnsi" w:cstheme="minorHAnsi"/>
          <w:sz w:val="20"/>
          <w:szCs w:val="20"/>
        </w:rPr>
        <w:t>on des périphériques (</w:t>
      </w:r>
      <w:proofErr w:type="spellStart"/>
      <w:r w:rsidR="006D2014">
        <w:rPr>
          <w:rFonts w:asciiTheme="minorHAnsi" w:hAnsiTheme="minorHAnsi" w:cstheme="minorHAnsi"/>
          <w:sz w:val="20"/>
          <w:szCs w:val="20"/>
        </w:rPr>
        <w:t>Vanilla</w:t>
      </w:r>
      <w:proofErr w:type="spellEnd"/>
      <w:r w:rsidR="006D2014">
        <w:rPr>
          <w:rFonts w:asciiTheme="minorHAnsi" w:hAnsiTheme="minorHAnsi" w:cstheme="minorHAnsi"/>
          <w:sz w:val="20"/>
          <w:szCs w:val="20"/>
        </w:rPr>
        <w:t>).</w:t>
      </w:r>
    </w:p>
    <w:p w14:paraId="744A544A" w14:textId="3985B985" w:rsidR="00481409" w:rsidRPr="00D013A3" w:rsidRDefault="00481409" w:rsidP="004C1742">
      <w:pPr>
        <w:spacing w:before="120"/>
        <w:ind w:right="142"/>
        <w:jc w:val="both"/>
        <w:rPr>
          <w:rFonts w:asciiTheme="minorHAnsi" w:hAnsiTheme="minorHAnsi" w:cstheme="minorHAnsi"/>
          <w:sz w:val="20"/>
          <w:szCs w:val="20"/>
        </w:rPr>
      </w:pPr>
      <w:r w:rsidRPr="00D013A3">
        <w:rPr>
          <w:rFonts w:asciiTheme="minorHAnsi" w:hAnsiTheme="minorHAnsi" w:cstheme="minorHAnsi"/>
          <w:sz w:val="20"/>
          <w:szCs w:val="20"/>
        </w:rPr>
        <w:t xml:space="preserve">Avant livraison à la </w:t>
      </w:r>
      <w:proofErr w:type="spellStart"/>
      <w:r w:rsidRPr="00D013A3">
        <w:rPr>
          <w:rFonts w:asciiTheme="minorHAnsi" w:hAnsiTheme="minorHAnsi" w:cstheme="minorHAnsi"/>
          <w:sz w:val="20"/>
          <w:szCs w:val="20"/>
        </w:rPr>
        <w:t>Cnam</w:t>
      </w:r>
      <w:proofErr w:type="spellEnd"/>
      <w:r w:rsidRPr="00D013A3">
        <w:rPr>
          <w:rFonts w:asciiTheme="minorHAnsi" w:hAnsiTheme="minorHAnsi" w:cstheme="minorHAnsi"/>
          <w:sz w:val="20"/>
          <w:szCs w:val="20"/>
        </w:rPr>
        <w:t xml:space="preserve">, le </w:t>
      </w:r>
      <w:r w:rsidR="006D2014">
        <w:rPr>
          <w:rFonts w:asciiTheme="minorHAnsi" w:hAnsiTheme="minorHAnsi" w:cstheme="minorHAnsi"/>
          <w:sz w:val="20"/>
          <w:szCs w:val="20"/>
        </w:rPr>
        <w:t>Titulaire</w:t>
      </w:r>
      <w:r w:rsidRPr="00D013A3">
        <w:rPr>
          <w:rFonts w:asciiTheme="minorHAnsi" w:hAnsiTheme="minorHAnsi" w:cstheme="minorHAnsi"/>
          <w:sz w:val="20"/>
          <w:szCs w:val="20"/>
        </w:rPr>
        <w:t xml:space="preserve"> devra avoir testé tous les matériels avec les pilotes fournis pour les systèmes d’exploitation Microsoft </w:t>
      </w:r>
      <w:r w:rsidR="00375EDC" w:rsidRPr="00D013A3">
        <w:rPr>
          <w:rFonts w:asciiTheme="minorHAnsi" w:hAnsiTheme="minorHAnsi" w:cstheme="minorHAnsi"/>
          <w:sz w:val="20"/>
          <w:szCs w:val="20"/>
        </w:rPr>
        <w:t>Windows 11 Professionnel x64 (ou supérieurs)</w:t>
      </w:r>
      <w:r w:rsidR="00F8680B" w:rsidRPr="00D013A3">
        <w:rPr>
          <w:rFonts w:asciiTheme="minorHAnsi" w:hAnsiTheme="minorHAnsi" w:cstheme="minorHAnsi"/>
          <w:sz w:val="20"/>
          <w:szCs w:val="20"/>
        </w:rPr>
        <w:t xml:space="preserve"> </w:t>
      </w:r>
      <w:r w:rsidRPr="00D013A3">
        <w:rPr>
          <w:rFonts w:asciiTheme="minorHAnsi" w:hAnsiTheme="minorHAnsi" w:cstheme="minorHAnsi"/>
          <w:sz w:val="20"/>
          <w:szCs w:val="20"/>
        </w:rPr>
        <w:t>avec support en cours, de sorte que tous les périphériques fonctionnent correctement.</w:t>
      </w:r>
    </w:p>
    <w:p w14:paraId="668B3EE7" w14:textId="6B333678" w:rsidR="000A408A" w:rsidRDefault="000A408A" w:rsidP="00ED0961">
      <w:pPr>
        <w:widowControl/>
        <w:kinsoku/>
        <w:rPr>
          <w:rFonts w:asciiTheme="minorHAnsi" w:hAnsiTheme="minorHAnsi" w:cstheme="minorHAnsi"/>
          <w:spacing w:val="-1"/>
          <w:sz w:val="20"/>
          <w:szCs w:val="20"/>
        </w:rPr>
      </w:pPr>
    </w:p>
    <w:p w14:paraId="26BD874A" w14:textId="25D36AD6" w:rsidR="002D219F" w:rsidRDefault="002D219F" w:rsidP="00ED0961">
      <w:pPr>
        <w:widowControl/>
        <w:kinsoku/>
        <w:rPr>
          <w:rFonts w:asciiTheme="minorHAnsi" w:hAnsiTheme="minorHAnsi" w:cstheme="minorHAnsi"/>
          <w:spacing w:val="-1"/>
          <w:sz w:val="20"/>
          <w:szCs w:val="20"/>
        </w:rPr>
      </w:pPr>
    </w:p>
    <w:p w14:paraId="3AB64831" w14:textId="000FEA1C" w:rsidR="002D219F" w:rsidRDefault="002D219F" w:rsidP="00ED0961">
      <w:pPr>
        <w:widowControl/>
        <w:kinsoku/>
        <w:rPr>
          <w:rFonts w:asciiTheme="minorHAnsi" w:hAnsiTheme="minorHAnsi" w:cstheme="minorHAnsi"/>
          <w:spacing w:val="-1"/>
          <w:sz w:val="20"/>
          <w:szCs w:val="20"/>
        </w:rPr>
      </w:pPr>
    </w:p>
    <w:p w14:paraId="7D94F5A8" w14:textId="7A8F805F" w:rsidR="0036771F" w:rsidRDefault="0036771F" w:rsidP="00ED0961">
      <w:pPr>
        <w:widowControl/>
        <w:kinsoku/>
        <w:rPr>
          <w:rFonts w:asciiTheme="minorHAnsi" w:hAnsiTheme="minorHAnsi" w:cstheme="minorHAnsi"/>
          <w:spacing w:val="-1"/>
          <w:sz w:val="20"/>
          <w:szCs w:val="20"/>
        </w:rPr>
      </w:pPr>
    </w:p>
    <w:p w14:paraId="6E3CA961" w14:textId="2F78A1EC" w:rsidR="0036771F" w:rsidRDefault="0036771F" w:rsidP="00ED0961">
      <w:pPr>
        <w:widowControl/>
        <w:kinsoku/>
        <w:rPr>
          <w:rFonts w:asciiTheme="minorHAnsi" w:hAnsiTheme="minorHAnsi" w:cstheme="minorHAnsi"/>
          <w:spacing w:val="-1"/>
          <w:sz w:val="20"/>
          <w:szCs w:val="20"/>
        </w:rPr>
      </w:pPr>
    </w:p>
    <w:p w14:paraId="41E8B8C5" w14:textId="77777777" w:rsidR="0036771F" w:rsidRDefault="0036771F" w:rsidP="00ED0961">
      <w:pPr>
        <w:widowControl/>
        <w:kinsoku/>
        <w:rPr>
          <w:rFonts w:asciiTheme="minorHAnsi" w:hAnsiTheme="minorHAnsi" w:cstheme="minorHAnsi"/>
          <w:spacing w:val="-1"/>
          <w:sz w:val="20"/>
          <w:szCs w:val="20"/>
        </w:rPr>
      </w:pPr>
    </w:p>
    <w:p w14:paraId="629C5F40" w14:textId="77777777" w:rsidR="002D219F" w:rsidRPr="00ED0961" w:rsidRDefault="002D219F" w:rsidP="00ED0961">
      <w:pPr>
        <w:widowControl/>
        <w:kinsoku/>
        <w:rPr>
          <w:rFonts w:asciiTheme="minorHAnsi" w:hAnsiTheme="minorHAnsi" w:cstheme="minorHAnsi"/>
          <w:spacing w:val="-1"/>
          <w:sz w:val="20"/>
          <w:szCs w:val="20"/>
        </w:rPr>
      </w:pPr>
    </w:p>
    <w:p w14:paraId="06F91AAF" w14:textId="12DF0887" w:rsidR="000A408A" w:rsidRPr="00287E4D" w:rsidRDefault="00963DB3" w:rsidP="004C1742">
      <w:pPr>
        <w:pStyle w:val="Style6"/>
        <w:pBdr>
          <w:top w:val="single" w:sz="4" w:space="1" w:color="auto"/>
          <w:left w:val="single" w:sz="4" w:space="4" w:color="auto"/>
          <w:bottom w:val="single" w:sz="4" w:space="1" w:color="auto"/>
          <w:right w:val="single" w:sz="4" w:space="4" w:color="auto"/>
        </w:pBdr>
        <w:shd w:val="clear" w:color="auto" w:fill="8DB3E2" w:themeFill="text2" w:themeFillTint="66"/>
        <w:kinsoku w:val="0"/>
        <w:autoSpaceDE/>
        <w:autoSpaceDN/>
        <w:spacing w:before="120" w:line="240" w:lineRule="auto"/>
        <w:ind w:left="1843" w:right="215" w:hanging="1843"/>
        <w:outlineLvl w:val="0"/>
        <w:rPr>
          <w:rStyle w:val="CharacterStyle2"/>
          <w:rFonts w:asciiTheme="minorHAnsi" w:hAnsiTheme="minorHAnsi" w:cstheme="minorHAnsi"/>
          <w:b/>
          <w:sz w:val="24"/>
          <w:szCs w:val="24"/>
        </w:rPr>
      </w:pPr>
      <w:bookmarkStart w:id="25" w:name="_Toc188458321"/>
      <w:r w:rsidRPr="00287E4D">
        <w:rPr>
          <w:rStyle w:val="CharacterStyle2"/>
          <w:rFonts w:asciiTheme="minorHAnsi" w:hAnsiTheme="minorHAnsi" w:cstheme="minorHAnsi"/>
          <w:b/>
          <w:sz w:val="24"/>
          <w:szCs w:val="24"/>
        </w:rPr>
        <w:lastRenderedPageBreak/>
        <w:t>CHAPITRE 2</w:t>
      </w:r>
      <w:r w:rsidRPr="00287E4D">
        <w:rPr>
          <w:rStyle w:val="CharacterStyle2"/>
          <w:rFonts w:asciiTheme="minorHAnsi" w:hAnsiTheme="minorHAnsi" w:cstheme="minorHAnsi"/>
          <w:b/>
          <w:sz w:val="24"/>
          <w:szCs w:val="24"/>
        </w:rPr>
        <w:tab/>
      </w:r>
      <w:r w:rsidR="000A408A" w:rsidRPr="00287E4D">
        <w:rPr>
          <w:rStyle w:val="CharacterStyle2"/>
          <w:rFonts w:asciiTheme="minorHAnsi" w:hAnsiTheme="minorHAnsi" w:cstheme="minorHAnsi"/>
          <w:b/>
          <w:sz w:val="24"/>
          <w:szCs w:val="24"/>
        </w:rPr>
        <w:t>SERVICES ASSOCIES</w:t>
      </w:r>
      <w:bookmarkEnd w:id="25"/>
    </w:p>
    <w:p w14:paraId="1D815B3B" w14:textId="77777777" w:rsidR="000A408A" w:rsidRPr="00D013A3" w:rsidRDefault="00963DB3"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26" w:name="_Toc188458322"/>
      <w:r w:rsidRPr="00D013A3">
        <w:rPr>
          <w:rFonts w:asciiTheme="minorHAnsi" w:eastAsiaTheme="majorEastAsia" w:hAnsiTheme="minorHAnsi" w:cstheme="minorHAnsi"/>
          <w:color w:val="365F91" w:themeColor="accent1" w:themeShade="BF"/>
          <w:kern w:val="0"/>
          <w:sz w:val="20"/>
          <w:szCs w:val="20"/>
        </w:rPr>
        <w:t>2.1</w:t>
      </w:r>
      <w:r w:rsidR="000A408A" w:rsidRPr="00D013A3">
        <w:rPr>
          <w:rFonts w:asciiTheme="minorHAnsi" w:eastAsiaTheme="majorEastAsia" w:hAnsiTheme="minorHAnsi" w:cstheme="minorHAnsi"/>
          <w:color w:val="365F91" w:themeColor="accent1" w:themeShade="BF"/>
          <w:kern w:val="0"/>
          <w:sz w:val="20"/>
          <w:szCs w:val="20"/>
        </w:rPr>
        <w:t xml:space="preserve"> S</w:t>
      </w:r>
      <w:r w:rsidR="00D13D1D" w:rsidRPr="00D013A3">
        <w:rPr>
          <w:rFonts w:asciiTheme="minorHAnsi" w:eastAsiaTheme="majorEastAsia" w:hAnsiTheme="minorHAnsi" w:cstheme="minorHAnsi"/>
          <w:color w:val="365F91" w:themeColor="accent1" w:themeShade="BF"/>
          <w:kern w:val="0"/>
          <w:sz w:val="20"/>
          <w:szCs w:val="20"/>
        </w:rPr>
        <w:t>TATISTIQUES</w:t>
      </w:r>
      <w:bookmarkEnd w:id="26"/>
    </w:p>
    <w:p w14:paraId="0695ADFE" w14:textId="1F43D4B2" w:rsidR="000A408A" w:rsidRPr="00D013A3" w:rsidRDefault="000A408A" w:rsidP="004C1742">
      <w:pPr>
        <w:spacing w:before="120"/>
        <w:jc w:val="both"/>
        <w:rPr>
          <w:rFonts w:asciiTheme="minorHAnsi" w:hAnsiTheme="minorHAnsi" w:cstheme="minorHAnsi"/>
          <w:sz w:val="20"/>
          <w:szCs w:val="20"/>
        </w:rPr>
      </w:pPr>
      <w:r w:rsidRPr="00D013A3">
        <w:rPr>
          <w:rFonts w:asciiTheme="minorHAnsi" w:hAnsiTheme="minorHAnsi" w:cstheme="minorHAnsi"/>
          <w:sz w:val="20"/>
          <w:szCs w:val="20"/>
        </w:rPr>
        <w:t xml:space="preserve">Le </w:t>
      </w:r>
      <w:r w:rsidR="007F1FBF">
        <w:rPr>
          <w:rFonts w:asciiTheme="minorHAnsi" w:hAnsiTheme="minorHAnsi" w:cstheme="minorHAnsi"/>
          <w:sz w:val="20"/>
          <w:szCs w:val="20"/>
        </w:rPr>
        <w:t>Titulaire</w:t>
      </w:r>
      <w:r w:rsidR="001458C7">
        <w:rPr>
          <w:rFonts w:asciiTheme="minorHAnsi" w:hAnsiTheme="minorHAnsi" w:cstheme="minorHAnsi"/>
          <w:sz w:val="20"/>
          <w:szCs w:val="20"/>
        </w:rPr>
        <w:t xml:space="preserve"> </w:t>
      </w:r>
      <w:r w:rsidR="00E74C19" w:rsidRPr="00D013A3">
        <w:rPr>
          <w:rFonts w:asciiTheme="minorHAnsi" w:hAnsiTheme="minorHAnsi" w:cstheme="minorHAnsi"/>
          <w:sz w:val="20"/>
          <w:szCs w:val="20"/>
        </w:rPr>
        <w:t>de l’accord-cadre</w:t>
      </w:r>
      <w:r w:rsidRPr="00D013A3">
        <w:rPr>
          <w:rFonts w:asciiTheme="minorHAnsi" w:hAnsiTheme="minorHAnsi" w:cstheme="minorHAnsi"/>
          <w:sz w:val="20"/>
          <w:szCs w:val="20"/>
        </w:rPr>
        <w:t xml:space="preserve"> fournit à la </w:t>
      </w:r>
      <w:proofErr w:type="spellStart"/>
      <w:r w:rsidRPr="00D013A3">
        <w:rPr>
          <w:rFonts w:asciiTheme="minorHAnsi" w:hAnsiTheme="minorHAnsi" w:cstheme="minorHAnsi"/>
          <w:sz w:val="20"/>
          <w:szCs w:val="20"/>
        </w:rPr>
        <w:t>C</w:t>
      </w:r>
      <w:r w:rsidR="00057125" w:rsidRPr="00D013A3">
        <w:rPr>
          <w:rFonts w:asciiTheme="minorHAnsi" w:hAnsiTheme="minorHAnsi" w:cstheme="minorHAnsi"/>
          <w:sz w:val="20"/>
          <w:szCs w:val="20"/>
        </w:rPr>
        <w:t>nam</w:t>
      </w:r>
      <w:proofErr w:type="spellEnd"/>
      <w:r w:rsidRPr="00D013A3">
        <w:rPr>
          <w:rFonts w:asciiTheme="minorHAnsi" w:hAnsiTheme="minorHAnsi" w:cstheme="minorHAnsi"/>
          <w:sz w:val="20"/>
          <w:szCs w:val="20"/>
        </w:rPr>
        <w:t>, mensuellement,</w:t>
      </w:r>
      <w:r w:rsidR="00FD35B2" w:rsidRPr="00D013A3">
        <w:rPr>
          <w:rFonts w:asciiTheme="minorHAnsi" w:hAnsiTheme="minorHAnsi" w:cstheme="minorHAnsi"/>
          <w:sz w:val="20"/>
          <w:szCs w:val="20"/>
        </w:rPr>
        <w:t xml:space="preserve"> </w:t>
      </w:r>
      <w:r w:rsidR="00FD35B2" w:rsidRPr="00D013A3">
        <w:rPr>
          <w:rStyle w:val="CharacterStyle2"/>
          <w:rFonts w:asciiTheme="minorHAnsi" w:hAnsiTheme="minorHAnsi" w:cstheme="minorHAnsi"/>
          <w:sz w:val="20"/>
          <w:szCs w:val="20"/>
        </w:rPr>
        <w:t xml:space="preserve">chaque 05 du mois, les statistiques du mois précédent, </w:t>
      </w:r>
      <w:r w:rsidRPr="00D013A3">
        <w:rPr>
          <w:rFonts w:asciiTheme="minorHAnsi" w:hAnsiTheme="minorHAnsi" w:cstheme="minorHAnsi"/>
          <w:sz w:val="20"/>
          <w:szCs w:val="20"/>
        </w:rPr>
        <w:t>au format .</w:t>
      </w:r>
      <w:proofErr w:type="spellStart"/>
      <w:r w:rsidRPr="00D013A3">
        <w:rPr>
          <w:rFonts w:asciiTheme="minorHAnsi" w:hAnsiTheme="minorHAnsi" w:cstheme="minorHAnsi"/>
          <w:sz w:val="20"/>
          <w:szCs w:val="20"/>
        </w:rPr>
        <w:t>xls</w:t>
      </w:r>
      <w:r w:rsidR="00CB2071" w:rsidRPr="00D013A3">
        <w:rPr>
          <w:rFonts w:asciiTheme="minorHAnsi" w:hAnsiTheme="minorHAnsi" w:cstheme="minorHAnsi"/>
          <w:sz w:val="20"/>
          <w:szCs w:val="20"/>
        </w:rPr>
        <w:t>x</w:t>
      </w:r>
      <w:proofErr w:type="spellEnd"/>
      <w:r w:rsidR="00FD35B2" w:rsidRPr="00D013A3">
        <w:rPr>
          <w:rFonts w:asciiTheme="minorHAnsi" w:hAnsiTheme="minorHAnsi" w:cstheme="minorHAnsi"/>
          <w:sz w:val="20"/>
          <w:szCs w:val="20"/>
        </w:rPr>
        <w:t>,</w:t>
      </w:r>
      <w:r w:rsidRPr="00D013A3">
        <w:rPr>
          <w:rFonts w:asciiTheme="minorHAnsi" w:hAnsiTheme="minorHAnsi" w:cstheme="minorHAnsi"/>
          <w:sz w:val="20"/>
          <w:szCs w:val="20"/>
        </w:rPr>
        <w:t xml:space="preserve"> indiquant</w:t>
      </w:r>
      <w:r w:rsidR="00E74C19" w:rsidRPr="00D013A3">
        <w:rPr>
          <w:rFonts w:asciiTheme="minorHAnsi" w:hAnsiTheme="minorHAnsi" w:cstheme="minorHAnsi"/>
          <w:sz w:val="20"/>
          <w:szCs w:val="20"/>
        </w:rPr>
        <w:t xml:space="preserve"> par organisme</w:t>
      </w:r>
      <w:r w:rsidRPr="00D013A3">
        <w:rPr>
          <w:rFonts w:asciiTheme="minorHAnsi" w:hAnsiTheme="minorHAnsi" w:cstheme="minorHAnsi"/>
          <w:sz w:val="20"/>
          <w:szCs w:val="20"/>
        </w:rPr>
        <w:t> :</w:t>
      </w:r>
    </w:p>
    <w:p w14:paraId="3740AEA8" w14:textId="77777777" w:rsidR="000A408A" w:rsidRPr="00D013A3" w:rsidRDefault="000A408A" w:rsidP="004C1742">
      <w:pPr>
        <w:widowControl/>
        <w:numPr>
          <w:ilvl w:val="0"/>
          <w:numId w:val="9"/>
        </w:numPr>
        <w:tabs>
          <w:tab w:val="num" w:pos="786"/>
          <w:tab w:val="left" w:pos="851"/>
          <w:tab w:val="left" w:pos="5245"/>
        </w:tabs>
        <w:kinsoku/>
        <w:spacing w:before="120"/>
        <w:ind w:left="786"/>
        <w:jc w:val="both"/>
        <w:rPr>
          <w:rFonts w:asciiTheme="minorHAnsi" w:hAnsiTheme="minorHAnsi" w:cstheme="minorHAnsi"/>
          <w:color w:val="000000"/>
          <w:sz w:val="20"/>
          <w:szCs w:val="20"/>
        </w:rPr>
      </w:pPr>
      <w:r w:rsidRPr="00D013A3">
        <w:rPr>
          <w:rFonts w:asciiTheme="minorHAnsi" w:hAnsiTheme="minorHAnsi" w:cstheme="minorHAnsi"/>
          <w:color w:val="000000"/>
          <w:sz w:val="20"/>
          <w:szCs w:val="20"/>
        </w:rPr>
        <w:t>Pour le suivi des commandes :</w:t>
      </w:r>
    </w:p>
    <w:p w14:paraId="47794483" w14:textId="77777777" w:rsidR="00F81628" w:rsidRPr="00D013A3" w:rsidRDefault="00F81628" w:rsidP="004C1742">
      <w:pPr>
        <w:ind w:left="1440"/>
        <w:rPr>
          <w:rFonts w:asciiTheme="minorHAnsi" w:hAnsiTheme="minorHAnsi" w:cstheme="minorHAnsi"/>
          <w:sz w:val="20"/>
          <w:szCs w:val="20"/>
        </w:rPr>
      </w:pP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Le nom de l’organisme</w:t>
      </w:r>
      <w:r w:rsidR="0006554F" w:rsidRPr="00D013A3">
        <w:rPr>
          <w:rFonts w:asciiTheme="minorHAnsi" w:hAnsiTheme="minorHAnsi" w:cstheme="minorHAnsi"/>
          <w:sz w:val="20"/>
          <w:szCs w:val="20"/>
        </w:rPr>
        <w:t xml:space="preserve"> émetteur de la commande, </w:t>
      </w:r>
      <w:r w:rsidR="0086778D" w:rsidRPr="00D013A3">
        <w:rPr>
          <w:rFonts w:asciiTheme="minorHAnsi" w:hAnsiTheme="minorHAnsi" w:cstheme="minorHAnsi"/>
          <w:sz w:val="20"/>
          <w:szCs w:val="20"/>
        </w:rPr>
        <w:t xml:space="preserve">tel qu’indiqué dans la liste des organismes </w:t>
      </w:r>
      <w:r w:rsidR="0006554F" w:rsidRPr="00D013A3">
        <w:rPr>
          <w:rFonts w:asciiTheme="minorHAnsi" w:hAnsiTheme="minorHAnsi" w:cstheme="minorHAnsi"/>
          <w:sz w:val="20"/>
          <w:szCs w:val="20"/>
        </w:rPr>
        <w:t>jointe en annexe à l’acte d’engagement</w:t>
      </w:r>
    </w:p>
    <w:p w14:paraId="12463B7F" w14:textId="77777777" w:rsidR="0086778D" w:rsidRPr="00D013A3" w:rsidRDefault="0086778D"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Le numéro de l’organisme</w:t>
      </w:r>
      <w:r w:rsidR="0006554F" w:rsidRPr="00D013A3">
        <w:rPr>
          <w:rFonts w:asciiTheme="minorHAnsi" w:hAnsiTheme="minorHAnsi" w:cstheme="minorHAnsi"/>
          <w:sz w:val="20"/>
          <w:szCs w:val="20"/>
        </w:rPr>
        <w:t>,</w:t>
      </w:r>
      <w:r w:rsidRPr="00D013A3">
        <w:rPr>
          <w:rFonts w:asciiTheme="minorHAnsi" w:hAnsiTheme="minorHAnsi" w:cstheme="minorHAnsi"/>
          <w:sz w:val="20"/>
          <w:szCs w:val="20"/>
        </w:rPr>
        <w:t xml:space="preserve"> tel qu’indiqué dans la liste des organismes</w:t>
      </w:r>
    </w:p>
    <w:p w14:paraId="2B652BD0" w14:textId="77777777" w:rsidR="00F81628" w:rsidRPr="00D013A3" w:rsidRDefault="00F81628"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L</w:t>
      </w:r>
      <w:r w:rsidR="00F76CD7" w:rsidRPr="00D013A3">
        <w:rPr>
          <w:rFonts w:asciiTheme="minorHAnsi" w:hAnsiTheme="minorHAnsi" w:cstheme="minorHAnsi"/>
          <w:sz w:val="20"/>
          <w:szCs w:val="20"/>
        </w:rPr>
        <w:t xml:space="preserve">’adresse </w:t>
      </w:r>
      <w:r w:rsidRPr="00D013A3">
        <w:rPr>
          <w:rFonts w:asciiTheme="minorHAnsi" w:hAnsiTheme="minorHAnsi" w:cstheme="minorHAnsi"/>
          <w:sz w:val="20"/>
          <w:szCs w:val="20"/>
        </w:rPr>
        <w:t>de l’organisme émette</w:t>
      </w:r>
      <w:r w:rsidR="00F76CD7" w:rsidRPr="00D013A3">
        <w:rPr>
          <w:rFonts w:asciiTheme="minorHAnsi" w:hAnsiTheme="minorHAnsi" w:cstheme="minorHAnsi"/>
          <w:sz w:val="20"/>
          <w:szCs w:val="20"/>
        </w:rPr>
        <w:t>ur de la commande</w:t>
      </w:r>
    </w:p>
    <w:p w14:paraId="634E98A3" w14:textId="77777777" w:rsidR="00F76CD7" w:rsidRPr="00D013A3" w:rsidRDefault="00F76CD7"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Le numéro de la commande</w:t>
      </w:r>
      <w:r w:rsidR="00E668E4" w:rsidRPr="00D013A3">
        <w:rPr>
          <w:rFonts w:asciiTheme="minorHAnsi" w:hAnsiTheme="minorHAnsi" w:cstheme="minorHAnsi"/>
          <w:sz w:val="20"/>
          <w:szCs w:val="20"/>
        </w:rPr>
        <w:t xml:space="preserve"> transmise par l’organisme</w:t>
      </w:r>
    </w:p>
    <w:p w14:paraId="59428965" w14:textId="77777777" w:rsidR="00F81628" w:rsidRPr="00D013A3" w:rsidRDefault="00F81628"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La date de réception de la commande</w:t>
      </w:r>
    </w:p>
    <w:p w14:paraId="689DBBE9" w14:textId="77777777" w:rsidR="00F81628" w:rsidRPr="00D013A3" w:rsidRDefault="00F81628"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La référence commandée</w:t>
      </w:r>
    </w:p>
    <w:p w14:paraId="063EB9C8" w14:textId="77777777" w:rsidR="000A408A" w:rsidRPr="00D013A3" w:rsidRDefault="00F81628"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000A408A" w:rsidRPr="00D013A3">
        <w:rPr>
          <w:rFonts w:asciiTheme="minorHAnsi" w:hAnsiTheme="minorHAnsi" w:cstheme="minorHAnsi"/>
          <w:sz w:val="20"/>
          <w:szCs w:val="20"/>
        </w:rPr>
        <w:tab/>
      </w:r>
      <w:r w:rsidR="000A408A" w:rsidRPr="00D013A3">
        <w:rPr>
          <w:rFonts w:asciiTheme="minorHAnsi" w:hAnsiTheme="minorHAnsi" w:cstheme="minorHAnsi"/>
          <w:sz w:val="20"/>
          <w:szCs w:val="20"/>
        </w:rPr>
        <w:sym w:font="Wingdings" w:char="F0D8"/>
      </w:r>
      <w:r w:rsidR="000A408A" w:rsidRPr="00D013A3">
        <w:rPr>
          <w:rFonts w:asciiTheme="minorHAnsi" w:hAnsiTheme="minorHAnsi" w:cstheme="minorHAnsi"/>
          <w:sz w:val="20"/>
          <w:szCs w:val="20"/>
        </w:rPr>
        <w:t xml:space="preserve"> La quantité commandée</w:t>
      </w:r>
    </w:p>
    <w:p w14:paraId="2F69E2DB" w14:textId="77777777" w:rsidR="00F81628" w:rsidRPr="00D013A3" w:rsidRDefault="00F81628"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La référence livrée</w:t>
      </w:r>
    </w:p>
    <w:p w14:paraId="0C30C40D" w14:textId="77777777" w:rsidR="000A408A" w:rsidRPr="00D013A3" w:rsidRDefault="000A408A"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La quantité livrée</w:t>
      </w:r>
    </w:p>
    <w:p w14:paraId="45DDEE0E" w14:textId="77777777" w:rsidR="000A408A" w:rsidRPr="00D013A3" w:rsidRDefault="000A408A"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Le prix total TTC</w:t>
      </w:r>
    </w:p>
    <w:p w14:paraId="6E0265ED" w14:textId="77777777" w:rsidR="00F81628" w:rsidRPr="00D013A3" w:rsidRDefault="00F81628"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La date de livraison</w:t>
      </w:r>
    </w:p>
    <w:p w14:paraId="6D0D22F1" w14:textId="77777777" w:rsidR="000A408A" w:rsidRPr="00D013A3" w:rsidRDefault="000A408A" w:rsidP="004C1742">
      <w:pPr>
        <w:widowControl/>
        <w:numPr>
          <w:ilvl w:val="0"/>
          <w:numId w:val="9"/>
        </w:numPr>
        <w:tabs>
          <w:tab w:val="num" w:pos="786"/>
          <w:tab w:val="left" w:pos="851"/>
          <w:tab w:val="left" w:pos="5245"/>
        </w:tabs>
        <w:kinsoku/>
        <w:spacing w:before="120"/>
        <w:ind w:left="786"/>
        <w:jc w:val="both"/>
        <w:rPr>
          <w:rFonts w:asciiTheme="minorHAnsi" w:hAnsiTheme="minorHAnsi" w:cstheme="minorHAnsi"/>
          <w:color w:val="000000"/>
          <w:sz w:val="20"/>
          <w:szCs w:val="20"/>
        </w:rPr>
      </w:pPr>
      <w:r w:rsidRPr="00D013A3">
        <w:rPr>
          <w:rFonts w:asciiTheme="minorHAnsi" w:hAnsiTheme="minorHAnsi" w:cstheme="minorHAnsi"/>
          <w:color w:val="000000"/>
          <w:sz w:val="20"/>
          <w:szCs w:val="20"/>
        </w:rPr>
        <w:tab/>
        <w:t>Pour le suivi des pannes :</w:t>
      </w:r>
    </w:p>
    <w:p w14:paraId="2C025C7B" w14:textId="77777777" w:rsidR="000A408A" w:rsidRPr="00D013A3" w:rsidRDefault="000A408A"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Matériel concerné</w:t>
      </w:r>
    </w:p>
    <w:p w14:paraId="71A2A7EF" w14:textId="77777777" w:rsidR="000A408A" w:rsidRPr="00D013A3" w:rsidRDefault="000A408A"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Type de panne</w:t>
      </w:r>
    </w:p>
    <w:p w14:paraId="08116015" w14:textId="77777777" w:rsidR="000A408A" w:rsidRPr="00D013A3" w:rsidRDefault="000A408A"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Détail de remise en état de marche</w:t>
      </w:r>
    </w:p>
    <w:p w14:paraId="1D9FBA9B" w14:textId="77777777" w:rsidR="000A408A" w:rsidRPr="00D013A3" w:rsidRDefault="000A408A" w:rsidP="004C1742">
      <w:pPr>
        <w:tabs>
          <w:tab w:val="left" w:pos="1418"/>
        </w:tabs>
        <w:spacing w:before="120"/>
        <w:rPr>
          <w:rFonts w:asciiTheme="minorHAnsi" w:hAnsiTheme="minorHAnsi" w:cstheme="minorHAnsi"/>
          <w:sz w:val="20"/>
          <w:szCs w:val="20"/>
        </w:rPr>
      </w:pPr>
      <w:r w:rsidRPr="00D013A3">
        <w:rPr>
          <w:rFonts w:asciiTheme="minorHAnsi" w:hAnsiTheme="minorHAnsi" w:cstheme="minorHAnsi"/>
          <w:sz w:val="20"/>
          <w:szCs w:val="20"/>
        </w:rPr>
        <w:tab/>
      </w:r>
      <w:r w:rsidRPr="00D013A3">
        <w:rPr>
          <w:rFonts w:asciiTheme="minorHAnsi" w:hAnsiTheme="minorHAnsi" w:cstheme="minorHAnsi"/>
          <w:sz w:val="20"/>
          <w:szCs w:val="20"/>
        </w:rPr>
        <w:sym w:font="Wingdings" w:char="F0D8"/>
      </w:r>
      <w:r w:rsidRPr="00D013A3">
        <w:rPr>
          <w:rFonts w:asciiTheme="minorHAnsi" w:hAnsiTheme="minorHAnsi" w:cstheme="minorHAnsi"/>
          <w:sz w:val="20"/>
          <w:szCs w:val="20"/>
        </w:rPr>
        <w:t xml:space="preserve"> Délai de retour</w:t>
      </w:r>
    </w:p>
    <w:p w14:paraId="13C68FE6" w14:textId="77777777" w:rsidR="000A408A" w:rsidRPr="00D013A3" w:rsidRDefault="000A408A" w:rsidP="004C1742">
      <w:pPr>
        <w:pStyle w:val="Style6"/>
        <w:kinsoku w:val="0"/>
        <w:autoSpaceDE/>
        <w:autoSpaceDN/>
        <w:spacing w:before="120" w:line="240" w:lineRule="auto"/>
        <w:ind w:left="0" w:right="144"/>
        <w:jc w:val="both"/>
        <w:rPr>
          <w:rFonts w:asciiTheme="minorHAnsi" w:hAnsiTheme="minorHAnsi" w:cstheme="minorHAnsi"/>
          <w:spacing w:val="-1"/>
        </w:rPr>
      </w:pPr>
      <w:r w:rsidRPr="00D013A3">
        <w:rPr>
          <w:rFonts w:asciiTheme="minorHAnsi" w:hAnsiTheme="minorHAnsi" w:cstheme="minorHAnsi"/>
          <w:spacing w:val="-1"/>
        </w:rPr>
        <w:t>Le Titulaire de l’accord-cadre transmet ce bilan mensuel de suivi des pannes pendant toute la période de garantie des matériels.</w:t>
      </w:r>
    </w:p>
    <w:p w14:paraId="438B17E3" w14:textId="59D746F4" w:rsidR="000A408A" w:rsidRPr="00D013A3" w:rsidRDefault="00963DB3"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27" w:name="_Toc188458323"/>
      <w:r w:rsidRPr="00D013A3">
        <w:rPr>
          <w:rFonts w:asciiTheme="minorHAnsi" w:eastAsiaTheme="majorEastAsia" w:hAnsiTheme="minorHAnsi" w:cstheme="minorHAnsi"/>
          <w:color w:val="365F91" w:themeColor="accent1" w:themeShade="BF"/>
          <w:kern w:val="0"/>
          <w:sz w:val="20"/>
          <w:szCs w:val="20"/>
        </w:rPr>
        <w:t>2</w:t>
      </w:r>
      <w:r w:rsidR="002D219F">
        <w:rPr>
          <w:rFonts w:asciiTheme="minorHAnsi" w:eastAsiaTheme="majorEastAsia" w:hAnsiTheme="minorHAnsi" w:cstheme="minorHAnsi"/>
          <w:color w:val="365F91" w:themeColor="accent1" w:themeShade="BF"/>
          <w:kern w:val="0"/>
          <w:sz w:val="20"/>
          <w:szCs w:val="20"/>
        </w:rPr>
        <w:t>.2</w:t>
      </w:r>
      <w:r w:rsidR="000A408A" w:rsidRPr="00D013A3">
        <w:rPr>
          <w:rFonts w:asciiTheme="minorHAnsi" w:eastAsiaTheme="majorEastAsia" w:hAnsiTheme="minorHAnsi" w:cstheme="minorHAnsi"/>
          <w:color w:val="365F91" w:themeColor="accent1" w:themeShade="BF"/>
          <w:kern w:val="0"/>
          <w:sz w:val="20"/>
          <w:szCs w:val="20"/>
        </w:rPr>
        <w:t xml:space="preserve"> B</w:t>
      </w:r>
      <w:r w:rsidR="00D13D1D" w:rsidRPr="00D013A3">
        <w:rPr>
          <w:rFonts w:asciiTheme="minorHAnsi" w:eastAsiaTheme="majorEastAsia" w:hAnsiTheme="minorHAnsi" w:cstheme="minorHAnsi"/>
          <w:color w:val="365F91" w:themeColor="accent1" w:themeShade="BF"/>
          <w:kern w:val="0"/>
          <w:sz w:val="20"/>
          <w:szCs w:val="20"/>
        </w:rPr>
        <w:t>ON DE LIVRAISON ELECTRONIQUE</w:t>
      </w:r>
      <w:bookmarkEnd w:id="27"/>
    </w:p>
    <w:p w14:paraId="4A20352F" w14:textId="77777777" w:rsidR="000A408A" w:rsidRPr="00D013A3" w:rsidRDefault="000A408A" w:rsidP="004C1742">
      <w:pPr>
        <w:tabs>
          <w:tab w:val="left" w:pos="567"/>
        </w:tabs>
        <w:spacing w:before="120"/>
        <w:jc w:val="both"/>
        <w:rPr>
          <w:rFonts w:asciiTheme="minorHAnsi" w:hAnsiTheme="minorHAnsi" w:cstheme="minorHAnsi"/>
          <w:sz w:val="20"/>
          <w:szCs w:val="20"/>
        </w:rPr>
      </w:pPr>
      <w:r w:rsidRPr="00D013A3">
        <w:rPr>
          <w:rFonts w:asciiTheme="minorHAnsi" w:hAnsiTheme="minorHAnsi" w:cstheme="minorHAnsi"/>
          <w:sz w:val="20"/>
          <w:szCs w:val="20"/>
        </w:rPr>
        <w:t xml:space="preserve">La </w:t>
      </w:r>
      <w:proofErr w:type="spellStart"/>
      <w:r w:rsidRPr="00D013A3">
        <w:rPr>
          <w:rFonts w:asciiTheme="minorHAnsi" w:hAnsiTheme="minorHAnsi" w:cstheme="minorHAnsi"/>
          <w:sz w:val="20"/>
          <w:szCs w:val="20"/>
        </w:rPr>
        <w:t>C</w:t>
      </w:r>
      <w:r w:rsidR="00057125" w:rsidRPr="00D013A3">
        <w:rPr>
          <w:rFonts w:asciiTheme="minorHAnsi" w:hAnsiTheme="minorHAnsi" w:cstheme="minorHAnsi"/>
          <w:sz w:val="20"/>
          <w:szCs w:val="20"/>
        </w:rPr>
        <w:t>nam</w:t>
      </w:r>
      <w:proofErr w:type="spellEnd"/>
      <w:r w:rsidRPr="00D013A3">
        <w:rPr>
          <w:rFonts w:asciiTheme="minorHAnsi" w:hAnsiTheme="minorHAnsi" w:cstheme="minorHAnsi"/>
          <w:sz w:val="20"/>
          <w:szCs w:val="20"/>
        </w:rPr>
        <w:t xml:space="preserve"> possède un outil d’inventaire. Chaque nouveau matériel doit pouvoir être injecté dans cet outil (fichier texte délimité par des encodage</w:t>
      </w:r>
      <w:r w:rsidR="002A1338" w:rsidRPr="00D013A3">
        <w:rPr>
          <w:rFonts w:asciiTheme="minorHAnsi" w:hAnsiTheme="minorHAnsi" w:cstheme="minorHAnsi"/>
          <w:sz w:val="20"/>
          <w:szCs w:val="20"/>
        </w:rPr>
        <w:t>s</w:t>
      </w:r>
      <w:r w:rsidRPr="00D013A3">
        <w:rPr>
          <w:rFonts w:asciiTheme="minorHAnsi" w:hAnsiTheme="minorHAnsi" w:cstheme="minorHAnsi"/>
          <w:sz w:val="20"/>
          <w:szCs w:val="20"/>
        </w:rPr>
        <w:t xml:space="preserve"> ISO-8859-15 ou UTF-8).</w:t>
      </w:r>
    </w:p>
    <w:p w14:paraId="50A51E1F" w14:textId="77777777" w:rsidR="000A408A" w:rsidRPr="00D013A3" w:rsidRDefault="000A408A"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20"/>
        <w:jc w:val="both"/>
        <w:rPr>
          <w:rFonts w:asciiTheme="minorHAnsi" w:hAnsiTheme="minorHAnsi" w:cstheme="minorHAnsi"/>
        </w:rPr>
      </w:pPr>
      <w:r w:rsidRPr="00D013A3">
        <w:rPr>
          <w:rFonts w:asciiTheme="minorHAnsi" w:hAnsiTheme="minorHAnsi" w:cstheme="minorHAnsi"/>
        </w:rPr>
        <w:t xml:space="preserve">Ce </w:t>
      </w:r>
      <w:r w:rsidR="002A1338" w:rsidRPr="00D013A3">
        <w:rPr>
          <w:rFonts w:asciiTheme="minorHAnsi" w:hAnsiTheme="minorHAnsi" w:cstheme="minorHAnsi"/>
        </w:rPr>
        <w:t>bo</w:t>
      </w:r>
      <w:r w:rsidR="00202C62" w:rsidRPr="00D013A3">
        <w:rPr>
          <w:rFonts w:asciiTheme="minorHAnsi" w:hAnsiTheme="minorHAnsi" w:cstheme="minorHAnsi"/>
        </w:rPr>
        <w:t>n</w:t>
      </w:r>
      <w:r w:rsidR="002A1338" w:rsidRPr="00D013A3">
        <w:rPr>
          <w:rFonts w:asciiTheme="minorHAnsi" w:hAnsiTheme="minorHAnsi" w:cstheme="minorHAnsi"/>
        </w:rPr>
        <w:t xml:space="preserve"> de livraison (</w:t>
      </w:r>
      <w:r w:rsidRPr="00D013A3">
        <w:rPr>
          <w:rFonts w:asciiTheme="minorHAnsi" w:hAnsiTheme="minorHAnsi" w:cstheme="minorHAnsi"/>
        </w:rPr>
        <w:t>BL</w:t>
      </w:r>
      <w:r w:rsidR="002A1338" w:rsidRPr="00D013A3">
        <w:rPr>
          <w:rFonts w:asciiTheme="minorHAnsi" w:hAnsiTheme="minorHAnsi" w:cstheme="minorHAnsi"/>
        </w:rPr>
        <w:t>)</w:t>
      </w:r>
      <w:r w:rsidRPr="00D013A3">
        <w:rPr>
          <w:rFonts w:asciiTheme="minorHAnsi" w:hAnsiTheme="minorHAnsi" w:cstheme="minorHAnsi"/>
        </w:rPr>
        <w:t xml:space="preserve"> doit respecter les critères suivants :</w:t>
      </w:r>
    </w:p>
    <w:p w14:paraId="69816121" w14:textId="77777777" w:rsidR="000A408A" w:rsidRPr="00D013A3" w:rsidRDefault="000A408A"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2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Fabricant : Nom du fabricant</w:t>
      </w:r>
    </w:p>
    <w:p w14:paraId="23780EF9" w14:textId="77777777" w:rsidR="000A408A" w:rsidRPr="00D013A3" w:rsidRDefault="000A408A"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2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Portable : Type parmi « Portable », </w:t>
      </w:r>
    </w:p>
    <w:p w14:paraId="4FE33415" w14:textId="77777777" w:rsidR="000A408A" w:rsidRPr="00D013A3" w:rsidRDefault="000A408A"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2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Modèle : doit être connu</w:t>
      </w:r>
    </w:p>
    <w:p w14:paraId="5A51EA5C" w14:textId="77777777" w:rsidR="000A408A" w:rsidRPr="00D013A3" w:rsidRDefault="000A408A"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2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Série : doit être complet et identique à celui du BIOS</w:t>
      </w:r>
    </w:p>
    <w:p w14:paraId="1398B85F" w14:textId="77777777" w:rsidR="000A408A" w:rsidRPr="00D013A3" w:rsidRDefault="000A408A"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2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Durée : de garantie en mois</w:t>
      </w:r>
    </w:p>
    <w:p w14:paraId="64E5CC08" w14:textId="77777777" w:rsidR="000A408A" w:rsidRPr="00D013A3" w:rsidRDefault="000A408A"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2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Infos : sur la garantie</w:t>
      </w:r>
    </w:p>
    <w:p w14:paraId="5ED13F99" w14:textId="77777777" w:rsidR="000A408A" w:rsidRPr="00D013A3" w:rsidRDefault="000A408A"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2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Fournisseur : nom du fournisseur</w:t>
      </w:r>
    </w:p>
    <w:p w14:paraId="1C81B19E" w14:textId="77777777" w:rsidR="000A408A" w:rsidRPr="00D013A3" w:rsidRDefault="000A408A"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2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Inventaire : colonne vide (à la disposition des organismes)</w:t>
      </w:r>
    </w:p>
    <w:p w14:paraId="3687B67E" w14:textId="77777777" w:rsidR="000A408A" w:rsidRPr="00D013A3" w:rsidRDefault="000A408A"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2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Immobilisation : colonne vide</w:t>
      </w:r>
    </w:p>
    <w:p w14:paraId="0F70CD2D" w14:textId="77777777" w:rsidR="000A408A" w:rsidRPr="00D013A3" w:rsidRDefault="000A408A"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20"/>
        <w:ind w:left="1560"/>
        <w:rPr>
          <w:rFonts w:asciiTheme="minorHAnsi" w:hAnsiTheme="minorHAnsi" w:cstheme="minorHAnsi"/>
        </w:rPr>
      </w:pPr>
      <w:r w:rsidRPr="00D013A3">
        <w:rPr>
          <w:rFonts w:asciiTheme="minorHAnsi" w:hAnsiTheme="minorHAnsi" w:cstheme="minorHAnsi"/>
        </w:rPr>
        <w:lastRenderedPageBreak/>
        <w:sym w:font="Wingdings" w:char="F0D8"/>
      </w:r>
      <w:r w:rsidRPr="00D013A3">
        <w:rPr>
          <w:rFonts w:asciiTheme="minorHAnsi" w:hAnsiTheme="minorHAnsi" w:cstheme="minorHAnsi"/>
        </w:rPr>
        <w:t xml:space="preserve"> Notes : informations fournisseur (donc de commande, BL, date, ...)</w:t>
      </w:r>
    </w:p>
    <w:p w14:paraId="757C032C" w14:textId="77777777" w:rsidR="0037665D" w:rsidRPr="00D013A3" w:rsidRDefault="00676200"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6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w:t>
      </w:r>
      <w:r w:rsidR="0037665D" w:rsidRPr="00D013A3">
        <w:rPr>
          <w:rFonts w:asciiTheme="minorHAnsi" w:hAnsiTheme="minorHAnsi" w:cstheme="minorHAnsi"/>
        </w:rPr>
        <w:t>Lieu : colonne vide (à la disposition des organismes)</w:t>
      </w:r>
    </w:p>
    <w:p w14:paraId="3192A84B" w14:textId="77777777" w:rsidR="006D33A1" w:rsidRPr="00D013A3" w:rsidRDefault="00676200"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6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Commentaire : colonne vide (à la disposition des organismes)</w:t>
      </w:r>
    </w:p>
    <w:p w14:paraId="624F2215" w14:textId="77777777" w:rsidR="0019184E" w:rsidRPr="00D013A3" w:rsidRDefault="006D33A1"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6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w:t>
      </w:r>
      <w:r w:rsidR="0019184E" w:rsidRPr="00D013A3">
        <w:rPr>
          <w:rFonts w:asciiTheme="minorHAnsi" w:hAnsiTheme="minorHAnsi" w:cstheme="minorHAnsi"/>
        </w:rPr>
        <w:t>Date de livraison</w:t>
      </w:r>
    </w:p>
    <w:p w14:paraId="10DB5B7F" w14:textId="77777777" w:rsidR="0019184E" w:rsidRPr="00D013A3" w:rsidRDefault="006D33A1"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60"/>
        <w:ind w:left="1560"/>
        <w:rPr>
          <w:rFonts w:asciiTheme="minorHAnsi" w:hAnsiTheme="minorHAnsi" w:cstheme="minorHAnsi"/>
        </w:rPr>
      </w:pPr>
      <w:r w:rsidRPr="00D013A3">
        <w:rPr>
          <w:rFonts w:asciiTheme="minorHAnsi" w:hAnsiTheme="minorHAnsi" w:cstheme="minorHAnsi"/>
        </w:rPr>
        <w:sym w:font="Wingdings" w:char="F0D8"/>
      </w:r>
      <w:r w:rsidRPr="00D013A3">
        <w:rPr>
          <w:rFonts w:asciiTheme="minorHAnsi" w:hAnsiTheme="minorHAnsi" w:cstheme="minorHAnsi"/>
        </w:rPr>
        <w:t xml:space="preserve"> </w:t>
      </w:r>
      <w:r w:rsidR="0019184E" w:rsidRPr="00D013A3">
        <w:rPr>
          <w:rFonts w:asciiTheme="minorHAnsi" w:hAnsiTheme="minorHAnsi" w:cstheme="minorHAnsi"/>
        </w:rPr>
        <w:t>Date d’achat</w:t>
      </w:r>
    </w:p>
    <w:p w14:paraId="4A51BEC6" w14:textId="77777777" w:rsidR="006D33A1" w:rsidRPr="00D013A3" w:rsidRDefault="006D33A1" w:rsidP="004C1742">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60"/>
        <w:ind w:left="1560"/>
        <w:rPr>
          <w:rFonts w:asciiTheme="minorHAnsi" w:hAnsiTheme="minorHAnsi" w:cstheme="minorHAnsi"/>
        </w:rPr>
      </w:pPr>
    </w:p>
    <w:p w14:paraId="3D108F24" w14:textId="77777777" w:rsidR="00BB205A" w:rsidRPr="00D013A3" w:rsidRDefault="000A408A" w:rsidP="004C1742">
      <w:pPr>
        <w:pStyle w:val="Style6"/>
        <w:kinsoku w:val="0"/>
        <w:autoSpaceDE/>
        <w:autoSpaceDN/>
        <w:spacing w:before="120" w:line="240" w:lineRule="auto"/>
        <w:ind w:left="0" w:right="215"/>
        <w:jc w:val="both"/>
        <w:rPr>
          <w:rStyle w:val="CharacterStyle2"/>
          <w:rFonts w:asciiTheme="minorHAnsi" w:hAnsiTheme="minorHAnsi" w:cstheme="minorHAnsi"/>
          <w:sz w:val="20"/>
        </w:rPr>
      </w:pPr>
      <w:r w:rsidRPr="00D013A3">
        <w:rPr>
          <w:rStyle w:val="CharacterStyle2"/>
          <w:rFonts w:asciiTheme="minorHAnsi" w:hAnsiTheme="minorHAnsi" w:cstheme="minorHAnsi"/>
          <w:sz w:val="20"/>
        </w:rPr>
        <w:t xml:space="preserve">La description de ce service figure dans l’offre </w:t>
      </w:r>
      <w:r w:rsidR="007F1481" w:rsidRPr="00D013A3">
        <w:rPr>
          <w:rStyle w:val="CharacterStyle2"/>
          <w:rFonts w:asciiTheme="minorHAnsi" w:hAnsiTheme="minorHAnsi" w:cstheme="minorHAnsi"/>
          <w:sz w:val="20"/>
        </w:rPr>
        <w:t>du Titulaire</w:t>
      </w:r>
      <w:r w:rsidRPr="00D013A3">
        <w:rPr>
          <w:rStyle w:val="CharacterStyle2"/>
          <w:rFonts w:asciiTheme="minorHAnsi" w:hAnsiTheme="minorHAnsi" w:cstheme="minorHAnsi"/>
          <w:sz w:val="20"/>
        </w:rPr>
        <w:t>.</w:t>
      </w:r>
    </w:p>
    <w:p w14:paraId="3F50306B" w14:textId="27615C6B" w:rsidR="000A408A" w:rsidRPr="00D013A3" w:rsidRDefault="00963DB3"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28" w:name="_Toc188458324"/>
      <w:r w:rsidRPr="00D013A3">
        <w:rPr>
          <w:rFonts w:asciiTheme="minorHAnsi" w:eastAsiaTheme="majorEastAsia" w:hAnsiTheme="minorHAnsi" w:cstheme="minorHAnsi"/>
          <w:color w:val="365F91" w:themeColor="accent1" w:themeShade="BF"/>
          <w:kern w:val="0"/>
          <w:sz w:val="20"/>
          <w:szCs w:val="20"/>
        </w:rPr>
        <w:t>2</w:t>
      </w:r>
      <w:r w:rsidR="002D219F">
        <w:rPr>
          <w:rFonts w:asciiTheme="minorHAnsi" w:eastAsiaTheme="majorEastAsia" w:hAnsiTheme="minorHAnsi" w:cstheme="minorHAnsi"/>
          <w:color w:val="365F91" w:themeColor="accent1" w:themeShade="BF"/>
          <w:kern w:val="0"/>
          <w:sz w:val="20"/>
          <w:szCs w:val="20"/>
        </w:rPr>
        <w:t>.3</w:t>
      </w:r>
      <w:r w:rsidR="000A408A" w:rsidRPr="00D013A3">
        <w:rPr>
          <w:rFonts w:asciiTheme="minorHAnsi" w:eastAsiaTheme="majorEastAsia" w:hAnsiTheme="minorHAnsi" w:cstheme="minorHAnsi"/>
          <w:color w:val="365F91" w:themeColor="accent1" w:themeShade="BF"/>
          <w:kern w:val="0"/>
          <w:sz w:val="20"/>
          <w:szCs w:val="20"/>
        </w:rPr>
        <w:t xml:space="preserve"> C</w:t>
      </w:r>
      <w:r w:rsidR="00D13D1D" w:rsidRPr="00D013A3">
        <w:rPr>
          <w:rFonts w:asciiTheme="minorHAnsi" w:eastAsiaTheme="majorEastAsia" w:hAnsiTheme="minorHAnsi" w:cstheme="minorHAnsi"/>
          <w:color w:val="365F91" w:themeColor="accent1" w:themeShade="BF"/>
          <w:kern w:val="0"/>
          <w:sz w:val="20"/>
          <w:szCs w:val="20"/>
        </w:rPr>
        <w:t>ATALOGUE PRODUIT</w:t>
      </w:r>
      <w:bookmarkEnd w:id="28"/>
    </w:p>
    <w:p w14:paraId="025E58A2" w14:textId="656E1BE6" w:rsidR="000A408A" w:rsidRPr="00D013A3" w:rsidRDefault="000A408A" w:rsidP="004C1742">
      <w:pPr>
        <w:spacing w:before="120"/>
        <w:jc w:val="both"/>
        <w:rPr>
          <w:rFonts w:asciiTheme="minorHAnsi" w:hAnsiTheme="minorHAnsi" w:cstheme="minorHAnsi"/>
          <w:sz w:val="20"/>
          <w:szCs w:val="20"/>
        </w:rPr>
      </w:pPr>
      <w:r w:rsidRPr="00D013A3">
        <w:rPr>
          <w:rFonts w:asciiTheme="minorHAnsi" w:hAnsiTheme="minorHAnsi" w:cstheme="minorHAnsi"/>
          <w:sz w:val="20"/>
          <w:szCs w:val="20"/>
        </w:rPr>
        <w:t xml:space="preserve">Le </w:t>
      </w:r>
      <w:r w:rsidR="00057125" w:rsidRPr="00D013A3">
        <w:rPr>
          <w:rFonts w:asciiTheme="minorHAnsi" w:hAnsiTheme="minorHAnsi" w:cstheme="minorHAnsi"/>
          <w:sz w:val="20"/>
          <w:szCs w:val="20"/>
        </w:rPr>
        <w:t xml:space="preserve">Titulaire </w:t>
      </w:r>
      <w:r w:rsidRPr="00D013A3">
        <w:rPr>
          <w:rFonts w:asciiTheme="minorHAnsi" w:hAnsiTheme="minorHAnsi" w:cstheme="minorHAnsi"/>
          <w:sz w:val="20"/>
          <w:szCs w:val="20"/>
        </w:rPr>
        <w:t>fourni</w:t>
      </w:r>
      <w:r w:rsidR="007F1FBF">
        <w:rPr>
          <w:rFonts w:asciiTheme="minorHAnsi" w:hAnsiTheme="minorHAnsi" w:cstheme="minorHAnsi"/>
          <w:sz w:val="20"/>
          <w:szCs w:val="20"/>
        </w:rPr>
        <w:t>t</w:t>
      </w:r>
      <w:r w:rsidRPr="00D013A3">
        <w:rPr>
          <w:rFonts w:asciiTheme="minorHAnsi" w:hAnsiTheme="minorHAnsi" w:cstheme="minorHAnsi"/>
          <w:sz w:val="20"/>
          <w:szCs w:val="20"/>
        </w:rPr>
        <w:t xml:space="preserve"> à la </w:t>
      </w:r>
      <w:proofErr w:type="spellStart"/>
      <w:r w:rsidRPr="00D013A3">
        <w:rPr>
          <w:rFonts w:asciiTheme="minorHAnsi" w:hAnsiTheme="minorHAnsi" w:cstheme="minorHAnsi"/>
          <w:sz w:val="20"/>
          <w:szCs w:val="20"/>
        </w:rPr>
        <w:t>C</w:t>
      </w:r>
      <w:r w:rsidR="00057125" w:rsidRPr="00D013A3">
        <w:rPr>
          <w:rFonts w:asciiTheme="minorHAnsi" w:hAnsiTheme="minorHAnsi" w:cstheme="minorHAnsi"/>
          <w:sz w:val="20"/>
          <w:szCs w:val="20"/>
        </w:rPr>
        <w:t>nam</w:t>
      </w:r>
      <w:proofErr w:type="spellEnd"/>
      <w:r w:rsidRPr="00D013A3">
        <w:rPr>
          <w:rFonts w:asciiTheme="minorHAnsi" w:hAnsiTheme="minorHAnsi" w:cstheme="minorHAnsi"/>
          <w:sz w:val="20"/>
          <w:szCs w:val="20"/>
        </w:rPr>
        <w:t xml:space="preserve"> un catalogue produit (format .</w:t>
      </w:r>
      <w:proofErr w:type="spellStart"/>
      <w:r w:rsidR="00E8073D" w:rsidRPr="00D013A3">
        <w:rPr>
          <w:rFonts w:asciiTheme="minorHAnsi" w:hAnsiTheme="minorHAnsi" w:cstheme="minorHAnsi"/>
          <w:sz w:val="20"/>
          <w:szCs w:val="20"/>
        </w:rPr>
        <w:t>xls</w:t>
      </w:r>
      <w:r w:rsidR="00456F3F" w:rsidRPr="00D013A3">
        <w:rPr>
          <w:rFonts w:asciiTheme="minorHAnsi" w:hAnsiTheme="minorHAnsi" w:cstheme="minorHAnsi"/>
          <w:sz w:val="20"/>
          <w:szCs w:val="20"/>
        </w:rPr>
        <w:t>x</w:t>
      </w:r>
      <w:proofErr w:type="spellEnd"/>
      <w:r w:rsidRPr="00D013A3">
        <w:rPr>
          <w:rFonts w:asciiTheme="minorHAnsi" w:hAnsiTheme="minorHAnsi" w:cstheme="minorHAnsi"/>
          <w:sz w:val="20"/>
          <w:szCs w:val="20"/>
        </w:rPr>
        <w:t>) respectant le format ci-dessous :</w:t>
      </w:r>
    </w:p>
    <w:p w14:paraId="787AF792" w14:textId="0C709D64" w:rsidR="000A408A" w:rsidRPr="008A1E8C" w:rsidRDefault="000A408A" w:rsidP="008A1E8C">
      <w:pPr>
        <w:pStyle w:val="Paragraphedeliste"/>
        <w:numPr>
          <w:ilvl w:val="0"/>
          <w:numId w:val="19"/>
        </w:numPr>
        <w:spacing w:before="120"/>
        <w:rPr>
          <w:rFonts w:asciiTheme="minorHAnsi" w:hAnsiTheme="minorHAnsi" w:cstheme="minorHAnsi"/>
          <w:sz w:val="20"/>
          <w:szCs w:val="20"/>
        </w:rPr>
      </w:pPr>
      <w:r w:rsidRPr="008A1E8C">
        <w:rPr>
          <w:rFonts w:asciiTheme="minorHAnsi" w:hAnsiTheme="minorHAnsi" w:cstheme="minorHAnsi"/>
          <w:sz w:val="20"/>
          <w:szCs w:val="20"/>
        </w:rPr>
        <w:t>1ère colonne = référence du produit (unique par produit)</w:t>
      </w:r>
    </w:p>
    <w:p w14:paraId="20788924" w14:textId="7B8553F3" w:rsidR="000A408A" w:rsidRPr="008A1E8C" w:rsidRDefault="000A408A" w:rsidP="008A1E8C">
      <w:pPr>
        <w:pStyle w:val="Paragraphedeliste"/>
        <w:numPr>
          <w:ilvl w:val="0"/>
          <w:numId w:val="19"/>
        </w:numPr>
        <w:spacing w:before="120"/>
        <w:rPr>
          <w:rFonts w:asciiTheme="minorHAnsi" w:hAnsiTheme="minorHAnsi" w:cstheme="minorHAnsi"/>
          <w:sz w:val="20"/>
          <w:szCs w:val="20"/>
        </w:rPr>
      </w:pPr>
      <w:r w:rsidRPr="008A1E8C">
        <w:rPr>
          <w:rFonts w:asciiTheme="minorHAnsi" w:hAnsiTheme="minorHAnsi" w:cstheme="minorHAnsi"/>
          <w:sz w:val="20"/>
          <w:szCs w:val="20"/>
        </w:rPr>
        <w:t>2e colonne = désignation du produit</w:t>
      </w:r>
    </w:p>
    <w:p w14:paraId="4B31E040" w14:textId="104E3B7C" w:rsidR="000A408A" w:rsidRPr="008A1E8C" w:rsidRDefault="000A408A" w:rsidP="008A1E8C">
      <w:pPr>
        <w:pStyle w:val="Paragraphedeliste"/>
        <w:numPr>
          <w:ilvl w:val="0"/>
          <w:numId w:val="19"/>
        </w:numPr>
        <w:spacing w:before="120"/>
        <w:rPr>
          <w:rFonts w:asciiTheme="minorHAnsi" w:hAnsiTheme="minorHAnsi" w:cstheme="minorHAnsi"/>
          <w:sz w:val="20"/>
          <w:szCs w:val="20"/>
        </w:rPr>
      </w:pPr>
      <w:r w:rsidRPr="008A1E8C">
        <w:rPr>
          <w:rFonts w:asciiTheme="minorHAnsi" w:hAnsiTheme="minorHAnsi" w:cstheme="minorHAnsi"/>
          <w:sz w:val="20"/>
          <w:szCs w:val="20"/>
        </w:rPr>
        <w:t>3e colonne = constructeur</w:t>
      </w:r>
    </w:p>
    <w:p w14:paraId="5374DD9A" w14:textId="102400B1" w:rsidR="000A408A" w:rsidRPr="008A1E8C" w:rsidRDefault="000A408A" w:rsidP="008A1E8C">
      <w:pPr>
        <w:pStyle w:val="Paragraphedeliste"/>
        <w:numPr>
          <w:ilvl w:val="0"/>
          <w:numId w:val="19"/>
        </w:numPr>
        <w:spacing w:before="120"/>
        <w:rPr>
          <w:rFonts w:asciiTheme="minorHAnsi" w:hAnsiTheme="minorHAnsi" w:cstheme="minorHAnsi"/>
          <w:sz w:val="20"/>
          <w:szCs w:val="20"/>
        </w:rPr>
      </w:pPr>
      <w:r w:rsidRPr="008A1E8C">
        <w:rPr>
          <w:rFonts w:asciiTheme="minorHAnsi" w:hAnsiTheme="minorHAnsi" w:cstheme="minorHAnsi"/>
          <w:sz w:val="20"/>
          <w:szCs w:val="20"/>
        </w:rPr>
        <w:t>4e colonne = fournisseur</w:t>
      </w:r>
      <w:r w:rsidR="00E8073D" w:rsidRPr="008A1E8C">
        <w:rPr>
          <w:rFonts w:asciiTheme="minorHAnsi" w:hAnsiTheme="minorHAnsi" w:cstheme="minorHAnsi"/>
          <w:sz w:val="20"/>
          <w:szCs w:val="20"/>
        </w:rPr>
        <w:t xml:space="preserve"> (le titulaire)</w:t>
      </w:r>
    </w:p>
    <w:p w14:paraId="45663B6E" w14:textId="67C08525" w:rsidR="000A408A" w:rsidRPr="008A1E8C" w:rsidRDefault="00461854" w:rsidP="008A1E8C">
      <w:pPr>
        <w:pStyle w:val="Paragraphedeliste"/>
        <w:numPr>
          <w:ilvl w:val="0"/>
          <w:numId w:val="19"/>
        </w:numPr>
        <w:spacing w:before="120"/>
        <w:rPr>
          <w:rFonts w:asciiTheme="minorHAnsi" w:hAnsiTheme="minorHAnsi" w:cstheme="minorHAnsi"/>
          <w:sz w:val="20"/>
          <w:szCs w:val="20"/>
        </w:rPr>
      </w:pPr>
      <w:r w:rsidRPr="008A1E8C">
        <w:rPr>
          <w:rFonts w:asciiTheme="minorHAnsi" w:hAnsiTheme="minorHAnsi" w:cstheme="minorHAnsi"/>
          <w:sz w:val="20"/>
          <w:szCs w:val="20"/>
        </w:rPr>
        <w:t>5</w:t>
      </w:r>
      <w:r w:rsidR="000A408A" w:rsidRPr="008A1E8C">
        <w:rPr>
          <w:rFonts w:asciiTheme="minorHAnsi" w:hAnsiTheme="minorHAnsi" w:cstheme="minorHAnsi"/>
          <w:sz w:val="20"/>
          <w:szCs w:val="20"/>
        </w:rPr>
        <w:t>e colonne = quantité</w:t>
      </w:r>
    </w:p>
    <w:p w14:paraId="7E02C6AB" w14:textId="3417A4A1" w:rsidR="000A408A" w:rsidRPr="008A1E8C" w:rsidRDefault="00461854" w:rsidP="008A1E8C">
      <w:pPr>
        <w:pStyle w:val="Paragraphedeliste"/>
        <w:numPr>
          <w:ilvl w:val="0"/>
          <w:numId w:val="19"/>
        </w:numPr>
        <w:spacing w:before="120"/>
        <w:rPr>
          <w:rFonts w:asciiTheme="minorHAnsi" w:hAnsiTheme="minorHAnsi" w:cstheme="minorHAnsi"/>
          <w:sz w:val="20"/>
          <w:szCs w:val="20"/>
        </w:rPr>
      </w:pPr>
      <w:r w:rsidRPr="008A1E8C">
        <w:rPr>
          <w:rFonts w:asciiTheme="minorHAnsi" w:hAnsiTheme="minorHAnsi" w:cstheme="minorHAnsi"/>
          <w:sz w:val="20"/>
          <w:szCs w:val="20"/>
        </w:rPr>
        <w:t>6</w:t>
      </w:r>
      <w:r w:rsidR="000A408A" w:rsidRPr="008A1E8C">
        <w:rPr>
          <w:rFonts w:asciiTheme="minorHAnsi" w:hAnsiTheme="minorHAnsi" w:cstheme="minorHAnsi"/>
          <w:sz w:val="20"/>
          <w:szCs w:val="20"/>
        </w:rPr>
        <w:t>e colonne = prix catalogue</w:t>
      </w:r>
      <w:r w:rsidR="00932464" w:rsidRPr="008A1E8C">
        <w:rPr>
          <w:rFonts w:asciiTheme="minorHAnsi" w:hAnsiTheme="minorHAnsi" w:cstheme="minorHAnsi"/>
          <w:sz w:val="20"/>
          <w:szCs w:val="20"/>
        </w:rPr>
        <w:t xml:space="preserve"> du Titulaire</w:t>
      </w:r>
      <w:r w:rsidR="000A408A" w:rsidRPr="008A1E8C">
        <w:rPr>
          <w:rFonts w:asciiTheme="minorHAnsi" w:hAnsiTheme="minorHAnsi" w:cstheme="minorHAnsi"/>
          <w:sz w:val="20"/>
          <w:szCs w:val="20"/>
        </w:rPr>
        <w:t xml:space="preserve"> (prix public)</w:t>
      </w:r>
    </w:p>
    <w:p w14:paraId="4B8C9AE9" w14:textId="3FACAF5C" w:rsidR="000A408A" w:rsidRPr="008A1E8C" w:rsidRDefault="00461854" w:rsidP="008A1E8C">
      <w:pPr>
        <w:pStyle w:val="Paragraphedeliste"/>
        <w:numPr>
          <w:ilvl w:val="0"/>
          <w:numId w:val="19"/>
        </w:numPr>
        <w:spacing w:before="120"/>
        <w:rPr>
          <w:rFonts w:asciiTheme="minorHAnsi" w:hAnsiTheme="minorHAnsi" w:cstheme="minorHAnsi"/>
          <w:sz w:val="20"/>
          <w:szCs w:val="20"/>
        </w:rPr>
      </w:pPr>
      <w:r w:rsidRPr="008A1E8C">
        <w:rPr>
          <w:rFonts w:asciiTheme="minorHAnsi" w:hAnsiTheme="minorHAnsi" w:cstheme="minorHAnsi"/>
          <w:sz w:val="20"/>
          <w:szCs w:val="20"/>
        </w:rPr>
        <w:t>7</w:t>
      </w:r>
      <w:r w:rsidR="000A408A" w:rsidRPr="008A1E8C">
        <w:rPr>
          <w:rFonts w:asciiTheme="minorHAnsi" w:hAnsiTheme="minorHAnsi" w:cstheme="minorHAnsi"/>
          <w:sz w:val="20"/>
          <w:szCs w:val="20"/>
        </w:rPr>
        <w:t>e colonne = taux de remise</w:t>
      </w:r>
    </w:p>
    <w:p w14:paraId="6C1FC22C" w14:textId="5D5009C0" w:rsidR="000A408A" w:rsidRPr="008A1E8C" w:rsidRDefault="00461854" w:rsidP="008A1E8C">
      <w:pPr>
        <w:pStyle w:val="Paragraphedeliste"/>
        <w:numPr>
          <w:ilvl w:val="0"/>
          <w:numId w:val="19"/>
        </w:numPr>
        <w:spacing w:before="120"/>
        <w:rPr>
          <w:rFonts w:asciiTheme="minorHAnsi" w:hAnsiTheme="minorHAnsi" w:cstheme="minorHAnsi"/>
          <w:sz w:val="20"/>
          <w:szCs w:val="20"/>
        </w:rPr>
      </w:pPr>
      <w:r w:rsidRPr="008A1E8C">
        <w:rPr>
          <w:rFonts w:asciiTheme="minorHAnsi" w:hAnsiTheme="minorHAnsi" w:cstheme="minorHAnsi"/>
          <w:sz w:val="20"/>
          <w:szCs w:val="20"/>
        </w:rPr>
        <w:t>8</w:t>
      </w:r>
      <w:r w:rsidR="000A408A" w:rsidRPr="008A1E8C">
        <w:rPr>
          <w:rFonts w:asciiTheme="minorHAnsi" w:hAnsiTheme="minorHAnsi" w:cstheme="minorHAnsi"/>
          <w:sz w:val="20"/>
          <w:szCs w:val="20"/>
        </w:rPr>
        <w:t xml:space="preserve">e colonne = prix </w:t>
      </w:r>
      <w:r w:rsidR="00F172DB" w:rsidRPr="008A1E8C">
        <w:rPr>
          <w:rFonts w:asciiTheme="minorHAnsi" w:hAnsiTheme="minorHAnsi" w:cstheme="minorHAnsi"/>
          <w:sz w:val="20"/>
          <w:szCs w:val="20"/>
        </w:rPr>
        <w:t xml:space="preserve">« Assurance Maladie » </w:t>
      </w:r>
      <w:r w:rsidR="000A408A" w:rsidRPr="008A1E8C">
        <w:rPr>
          <w:rFonts w:asciiTheme="minorHAnsi" w:hAnsiTheme="minorHAnsi" w:cstheme="minorHAnsi"/>
          <w:sz w:val="20"/>
          <w:szCs w:val="20"/>
        </w:rPr>
        <w:t>HT remisé</w:t>
      </w:r>
    </w:p>
    <w:p w14:paraId="78820A0E" w14:textId="25F9D86C" w:rsidR="008A1E8C" w:rsidRPr="008A1E8C" w:rsidRDefault="00461854" w:rsidP="008A1E8C">
      <w:pPr>
        <w:pStyle w:val="Paragraphedeliste"/>
        <w:numPr>
          <w:ilvl w:val="0"/>
          <w:numId w:val="19"/>
        </w:numPr>
        <w:spacing w:before="120"/>
        <w:rPr>
          <w:rFonts w:asciiTheme="minorHAnsi" w:hAnsiTheme="minorHAnsi" w:cstheme="minorHAnsi"/>
          <w:sz w:val="20"/>
          <w:szCs w:val="20"/>
        </w:rPr>
      </w:pPr>
      <w:r w:rsidRPr="008A1E8C">
        <w:rPr>
          <w:rFonts w:asciiTheme="minorHAnsi" w:hAnsiTheme="minorHAnsi" w:cstheme="minorHAnsi"/>
          <w:sz w:val="20"/>
          <w:szCs w:val="20"/>
        </w:rPr>
        <w:t>9</w:t>
      </w:r>
      <w:r w:rsidR="000A408A" w:rsidRPr="008A1E8C">
        <w:rPr>
          <w:rFonts w:asciiTheme="minorHAnsi" w:hAnsiTheme="minorHAnsi" w:cstheme="minorHAnsi"/>
          <w:sz w:val="20"/>
          <w:szCs w:val="20"/>
        </w:rPr>
        <w:t xml:space="preserve">e colonne = prix </w:t>
      </w:r>
      <w:r w:rsidR="00F172DB" w:rsidRPr="008A1E8C">
        <w:rPr>
          <w:rFonts w:asciiTheme="minorHAnsi" w:hAnsiTheme="minorHAnsi" w:cstheme="minorHAnsi"/>
          <w:sz w:val="20"/>
          <w:szCs w:val="20"/>
        </w:rPr>
        <w:t xml:space="preserve">« Assurance Maladie » </w:t>
      </w:r>
      <w:r w:rsidR="008A1E8C" w:rsidRPr="008A1E8C">
        <w:rPr>
          <w:rFonts w:asciiTheme="minorHAnsi" w:hAnsiTheme="minorHAnsi" w:cstheme="minorHAnsi"/>
          <w:sz w:val="20"/>
          <w:szCs w:val="20"/>
        </w:rPr>
        <w:t>TTC remisé</w:t>
      </w:r>
    </w:p>
    <w:p w14:paraId="69E0E753" w14:textId="45736F4F" w:rsidR="001A7238" w:rsidRPr="008A1E8C" w:rsidRDefault="001A7238" w:rsidP="008A1E8C">
      <w:pPr>
        <w:pStyle w:val="Paragraphedeliste"/>
        <w:numPr>
          <w:ilvl w:val="0"/>
          <w:numId w:val="19"/>
        </w:numPr>
        <w:spacing w:before="120"/>
        <w:rPr>
          <w:rFonts w:asciiTheme="minorHAnsi" w:hAnsiTheme="minorHAnsi" w:cstheme="minorHAnsi"/>
          <w:sz w:val="20"/>
          <w:szCs w:val="20"/>
        </w:rPr>
      </w:pPr>
      <w:r w:rsidRPr="008A1E8C">
        <w:rPr>
          <w:rFonts w:asciiTheme="minorHAnsi" w:hAnsiTheme="minorHAnsi" w:cstheme="minorHAnsi"/>
          <w:sz w:val="20"/>
          <w:szCs w:val="20"/>
        </w:rPr>
        <w:t>10e colonne = PCF du matériel</w:t>
      </w:r>
      <w:r w:rsidR="00277E0B" w:rsidRPr="008A1E8C">
        <w:rPr>
          <w:rFonts w:asciiTheme="minorHAnsi" w:hAnsiTheme="minorHAnsi" w:cstheme="minorHAnsi"/>
          <w:sz w:val="20"/>
          <w:szCs w:val="20"/>
        </w:rPr>
        <w:t xml:space="preserve"> + infos du data modèle </w:t>
      </w:r>
      <w:proofErr w:type="spellStart"/>
      <w:r w:rsidR="00277E0B" w:rsidRPr="008A1E8C">
        <w:rPr>
          <w:rFonts w:asciiTheme="minorHAnsi" w:hAnsiTheme="minorHAnsi" w:cstheme="minorHAnsi"/>
          <w:sz w:val="20"/>
          <w:szCs w:val="20"/>
        </w:rPr>
        <w:t>sopht</w:t>
      </w:r>
      <w:proofErr w:type="spellEnd"/>
    </w:p>
    <w:p w14:paraId="647B38C5" w14:textId="77777777" w:rsidR="006E1B6A" w:rsidRDefault="000A408A" w:rsidP="006E1B6A">
      <w:pPr>
        <w:pStyle w:val="Style6"/>
        <w:kinsoku w:val="0"/>
        <w:autoSpaceDE/>
        <w:autoSpaceDN/>
        <w:spacing w:before="120" w:line="240" w:lineRule="auto"/>
        <w:ind w:right="215"/>
        <w:jc w:val="both"/>
        <w:rPr>
          <w:rFonts w:asciiTheme="minorHAnsi" w:hAnsiTheme="minorHAnsi" w:cstheme="minorHAnsi"/>
        </w:rPr>
      </w:pPr>
      <w:r w:rsidRPr="00D013A3">
        <w:rPr>
          <w:rStyle w:val="CharacterStyle2"/>
          <w:rFonts w:asciiTheme="minorHAnsi" w:hAnsiTheme="minorHAnsi" w:cstheme="minorHAnsi"/>
          <w:sz w:val="20"/>
        </w:rPr>
        <w:t xml:space="preserve">La description de ce </w:t>
      </w:r>
      <w:r w:rsidR="00DE0E50" w:rsidRPr="00D013A3">
        <w:rPr>
          <w:rStyle w:val="CharacterStyle2"/>
          <w:rFonts w:asciiTheme="minorHAnsi" w:hAnsiTheme="minorHAnsi" w:cstheme="minorHAnsi"/>
          <w:sz w:val="20"/>
        </w:rPr>
        <w:t xml:space="preserve">catalogue </w:t>
      </w:r>
      <w:r w:rsidRPr="00D013A3">
        <w:rPr>
          <w:rStyle w:val="CharacterStyle2"/>
          <w:rFonts w:asciiTheme="minorHAnsi" w:hAnsiTheme="minorHAnsi" w:cstheme="minorHAnsi"/>
          <w:sz w:val="20"/>
        </w:rPr>
        <w:t xml:space="preserve">figure dans l’offre </w:t>
      </w:r>
      <w:r w:rsidR="007F1481" w:rsidRPr="00D013A3">
        <w:rPr>
          <w:rStyle w:val="CharacterStyle2"/>
          <w:rFonts w:asciiTheme="minorHAnsi" w:hAnsiTheme="minorHAnsi" w:cstheme="minorHAnsi"/>
          <w:sz w:val="20"/>
        </w:rPr>
        <w:t>du Titulaire</w:t>
      </w:r>
      <w:r w:rsidR="006E1B6A">
        <w:rPr>
          <w:rStyle w:val="CharacterStyle2"/>
          <w:rFonts w:asciiTheme="minorHAnsi" w:hAnsiTheme="minorHAnsi" w:cstheme="minorHAnsi"/>
          <w:sz w:val="20"/>
        </w:rPr>
        <w:t>.</w:t>
      </w:r>
      <w:bookmarkStart w:id="29" w:name="_Toc292272665"/>
    </w:p>
    <w:p w14:paraId="1EE72C4F" w14:textId="77777777" w:rsidR="006E1B6A" w:rsidRDefault="006E1B6A" w:rsidP="006E1B6A">
      <w:pPr>
        <w:pStyle w:val="Style6"/>
        <w:kinsoku w:val="0"/>
        <w:autoSpaceDE/>
        <w:autoSpaceDN/>
        <w:spacing w:before="120" w:line="240" w:lineRule="auto"/>
        <w:ind w:right="215"/>
        <w:jc w:val="both"/>
        <w:rPr>
          <w:rFonts w:asciiTheme="minorHAnsi" w:hAnsiTheme="minorHAnsi" w:cstheme="minorHAnsi"/>
        </w:rPr>
      </w:pPr>
    </w:p>
    <w:p w14:paraId="69EC5BAF" w14:textId="44D44851" w:rsidR="00315F1D" w:rsidRPr="006E1B6A" w:rsidRDefault="00315F1D" w:rsidP="006E1B6A">
      <w:pPr>
        <w:pStyle w:val="Style6"/>
        <w:pBdr>
          <w:top w:val="single" w:sz="4" w:space="1" w:color="auto"/>
          <w:left w:val="single" w:sz="4" w:space="4" w:color="auto"/>
          <w:bottom w:val="single" w:sz="4" w:space="1" w:color="auto"/>
          <w:right w:val="single" w:sz="4" w:space="4" w:color="auto"/>
        </w:pBdr>
        <w:shd w:val="clear" w:color="auto" w:fill="8DB3E2" w:themeFill="text2" w:themeFillTint="66"/>
        <w:kinsoku w:val="0"/>
        <w:autoSpaceDE/>
        <w:autoSpaceDN/>
        <w:spacing w:before="120" w:line="240" w:lineRule="auto"/>
        <w:ind w:left="1843" w:right="215" w:hanging="1843"/>
        <w:outlineLvl w:val="0"/>
        <w:rPr>
          <w:rStyle w:val="CharacterStyle2"/>
          <w:rFonts w:asciiTheme="minorHAnsi" w:hAnsiTheme="minorHAnsi" w:cstheme="minorHAnsi"/>
          <w:b/>
          <w:sz w:val="24"/>
          <w:szCs w:val="24"/>
        </w:rPr>
      </w:pPr>
      <w:bookmarkStart w:id="30" w:name="_Toc188458325"/>
      <w:r w:rsidRPr="00287E4D">
        <w:rPr>
          <w:rStyle w:val="CharacterStyle2"/>
          <w:rFonts w:asciiTheme="minorHAnsi" w:hAnsiTheme="minorHAnsi" w:cstheme="minorHAnsi"/>
          <w:b/>
          <w:sz w:val="24"/>
          <w:szCs w:val="24"/>
        </w:rPr>
        <w:t xml:space="preserve">CHAPITRE </w:t>
      </w:r>
      <w:r w:rsidR="00D13D1D" w:rsidRPr="00287E4D">
        <w:rPr>
          <w:rStyle w:val="CharacterStyle2"/>
          <w:rFonts w:asciiTheme="minorHAnsi" w:hAnsiTheme="minorHAnsi" w:cstheme="minorHAnsi"/>
          <w:b/>
          <w:sz w:val="24"/>
          <w:szCs w:val="24"/>
        </w:rPr>
        <w:t>3</w:t>
      </w:r>
      <w:r w:rsidR="003366BA" w:rsidRPr="006E1B6A">
        <w:rPr>
          <w:rStyle w:val="CharacterStyle2"/>
          <w:rFonts w:asciiTheme="minorHAnsi" w:hAnsiTheme="minorHAnsi" w:cstheme="minorHAnsi"/>
          <w:b/>
          <w:sz w:val="24"/>
          <w:szCs w:val="24"/>
        </w:rPr>
        <w:tab/>
      </w:r>
      <w:r w:rsidRPr="00287E4D">
        <w:rPr>
          <w:rStyle w:val="CharacterStyle2"/>
          <w:rFonts w:asciiTheme="minorHAnsi" w:hAnsiTheme="minorHAnsi" w:cstheme="minorHAnsi"/>
          <w:b/>
          <w:sz w:val="24"/>
          <w:szCs w:val="24"/>
        </w:rPr>
        <w:t>PRESTATION</w:t>
      </w:r>
      <w:bookmarkEnd w:id="29"/>
      <w:r w:rsidR="00B96B34" w:rsidRPr="00287E4D">
        <w:rPr>
          <w:rStyle w:val="CharacterStyle2"/>
          <w:rFonts w:asciiTheme="minorHAnsi" w:hAnsiTheme="minorHAnsi" w:cstheme="minorHAnsi"/>
          <w:b/>
          <w:sz w:val="24"/>
          <w:szCs w:val="24"/>
        </w:rPr>
        <w:t xml:space="preserve">S </w:t>
      </w:r>
      <w:r w:rsidR="00963DB3" w:rsidRPr="00287E4D">
        <w:rPr>
          <w:rStyle w:val="CharacterStyle2"/>
          <w:rFonts w:asciiTheme="minorHAnsi" w:hAnsiTheme="minorHAnsi" w:cstheme="minorHAnsi"/>
          <w:b/>
          <w:sz w:val="24"/>
          <w:szCs w:val="24"/>
        </w:rPr>
        <w:t>ASSOCIEES</w:t>
      </w:r>
      <w:bookmarkEnd w:id="30"/>
    </w:p>
    <w:p w14:paraId="2B86410F" w14:textId="77777777" w:rsidR="005A5781" w:rsidRPr="00D013A3" w:rsidRDefault="005A5781" w:rsidP="004C1742">
      <w:pPr>
        <w:rPr>
          <w:rFonts w:asciiTheme="minorHAnsi" w:hAnsiTheme="minorHAnsi" w:cstheme="minorHAnsi"/>
          <w:sz w:val="20"/>
          <w:szCs w:val="20"/>
        </w:rPr>
      </w:pPr>
    </w:p>
    <w:p w14:paraId="587AB949" w14:textId="77777777" w:rsidR="005A5781" w:rsidRPr="00D013A3" w:rsidRDefault="005A5781" w:rsidP="004C1742">
      <w:pPr>
        <w:rPr>
          <w:rFonts w:asciiTheme="minorHAnsi" w:hAnsiTheme="minorHAnsi" w:cstheme="minorHAnsi"/>
          <w:sz w:val="20"/>
          <w:szCs w:val="20"/>
        </w:rPr>
      </w:pPr>
      <w:r w:rsidRPr="00D013A3">
        <w:rPr>
          <w:rFonts w:asciiTheme="minorHAnsi" w:hAnsiTheme="minorHAnsi" w:cstheme="minorHAnsi"/>
          <w:sz w:val="20"/>
          <w:szCs w:val="20"/>
        </w:rPr>
        <w:t xml:space="preserve">Ces prestations pourront être exécutées en France métropolitaine et dans les </w:t>
      </w:r>
      <w:r w:rsidR="00134C75" w:rsidRPr="00D013A3">
        <w:rPr>
          <w:rFonts w:asciiTheme="minorHAnsi" w:hAnsiTheme="minorHAnsi" w:cstheme="minorHAnsi"/>
          <w:sz w:val="20"/>
          <w:szCs w:val="20"/>
        </w:rPr>
        <w:t>DROM</w:t>
      </w:r>
      <w:r w:rsidR="00164E4B" w:rsidRPr="00D013A3">
        <w:rPr>
          <w:rFonts w:asciiTheme="minorHAnsi" w:hAnsiTheme="minorHAnsi" w:cstheme="minorHAnsi"/>
          <w:sz w:val="20"/>
          <w:szCs w:val="20"/>
        </w:rPr>
        <w:t>.</w:t>
      </w:r>
    </w:p>
    <w:p w14:paraId="77230161" w14:textId="77777777" w:rsidR="006C56F3" w:rsidRPr="00D013A3" w:rsidRDefault="006C56F3" w:rsidP="004C1742">
      <w:pPr>
        <w:rPr>
          <w:rFonts w:asciiTheme="minorHAnsi" w:hAnsiTheme="minorHAnsi" w:cstheme="minorHAnsi"/>
          <w:sz w:val="20"/>
          <w:szCs w:val="20"/>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18"/>
        <w:gridCol w:w="4041"/>
      </w:tblGrid>
      <w:tr w:rsidR="00963DB3" w:rsidRPr="00D013A3" w14:paraId="233F6DBF" w14:textId="77777777">
        <w:trPr>
          <w:trHeight w:val="526"/>
        </w:trPr>
        <w:tc>
          <w:tcPr>
            <w:tcW w:w="1418" w:type="dxa"/>
            <w:shd w:val="clear" w:color="auto" w:fill="0000FF"/>
            <w:vAlign w:val="center"/>
          </w:tcPr>
          <w:p w14:paraId="14F8DA9B" w14:textId="77777777" w:rsidR="00963DB3" w:rsidRPr="00D013A3" w:rsidRDefault="00963DB3" w:rsidP="004C1742">
            <w:pPr>
              <w:jc w:val="center"/>
              <w:rPr>
                <w:rFonts w:asciiTheme="minorHAnsi" w:hAnsiTheme="minorHAnsi" w:cstheme="minorHAnsi"/>
                <w:b/>
                <w:color w:val="FFFFFF"/>
                <w:sz w:val="20"/>
                <w:szCs w:val="20"/>
              </w:rPr>
            </w:pPr>
            <w:r w:rsidRPr="00D013A3">
              <w:rPr>
                <w:rFonts w:asciiTheme="minorHAnsi" w:hAnsiTheme="minorHAnsi" w:cstheme="minorHAnsi"/>
                <w:b/>
                <w:color w:val="FFFFFF"/>
                <w:sz w:val="20"/>
                <w:szCs w:val="20"/>
              </w:rPr>
              <w:t>UO</w:t>
            </w:r>
          </w:p>
        </w:tc>
        <w:tc>
          <w:tcPr>
            <w:tcW w:w="4041" w:type="dxa"/>
            <w:shd w:val="clear" w:color="auto" w:fill="0000FF"/>
            <w:vAlign w:val="center"/>
          </w:tcPr>
          <w:p w14:paraId="29E7233C" w14:textId="77777777" w:rsidR="00963DB3" w:rsidRPr="00D013A3" w:rsidRDefault="00963DB3" w:rsidP="004C1742">
            <w:pPr>
              <w:jc w:val="center"/>
              <w:rPr>
                <w:rFonts w:asciiTheme="minorHAnsi" w:hAnsiTheme="minorHAnsi" w:cstheme="minorHAnsi"/>
                <w:b/>
                <w:color w:val="FFFFFF"/>
                <w:sz w:val="20"/>
                <w:szCs w:val="20"/>
              </w:rPr>
            </w:pPr>
            <w:r w:rsidRPr="00D013A3">
              <w:rPr>
                <w:rFonts w:asciiTheme="minorHAnsi" w:hAnsiTheme="minorHAnsi" w:cstheme="minorHAnsi"/>
                <w:b/>
                <w:color w:val="FFFFFF"/>
                <w:sz w:val="20"/>
                <w:szCs w:val="20"/>
              </w:rPr>
              <w:t>Prestation</w:t>
            </w:r>
          </w:p>
        </w:tc>
      </w:tr>
      <w:tr w:rsidR="00963DB3" w:rsidRPr="00D013A3" w14:paraId="3A55D3C5" w14:textId="77777777">
        <w:tc>
          <w:tcPr>
            <w:tcW w:w="1418" w:type="dxa"/>
            <w:shd w:val="clear" w:color="auto" w:fill="auto"/>
            <w:vAlign w:val="center"/>
          </w:tcPr>
          <w:p w14:paraId="5361EDA9" w14:textId="77777777" w:rsidR="00963DB3" w:rsidRPr="00D013A3" w:rsidRDefault="00963DB3" w:rsidP="004C1742">
            <w:pPr>
              <w:jc w:val="center"/>
              <w:rPr>
                <w:rFonts w:asciiTheme="minorHAnsi" w:hAnsiTheme="minorHAnsi" w:cstheme="minorHAnsi"/>
                <w:sz w:val="20"/>
                <w:szCs w:val="20"/>
              </w:rPr>
            </w:pPr>
            <w:r w:rsidRPr="00D013A3">
              <w:rPr>
                <w:rFonts w:asciiTheme="minorHAnsi" w:hAnsiTheme="minorHAnsi" w:cstheme="minorHAnsi"/>
                <w:sz w:val="20"/>
                <w:szCs w:val="20"/>
              </w:rPr>
              <w:t>P2-1</w:t>
            </w:r>
          </w:p>
        </w:tc>
        <w:tc>
          <w:tcPr>
            <w:tcW w:w="4041" w:type="dxa"/>
            <w:shd w:val="clear" w:color="auto" w:fill="auto"/>
            <w:vAlign w:val="center"/>
          </w:tcPr>
          <w:p w14:paraId="6EE74BDA" w14:textId="77777777" w:rsidR="00963DB3" w:rsidRPr="00D013A3" w:rsidRDefault="00963DB3" w:rsidP="004C1742">
            <w:pPr>
              <w:rPr>
                <w:rFonts w:asciiTheme="minorHAnsi" w:hAnsiTheme="minorHAnsi" w:cstheme="minorHAnsi"/>
                <w:sz w:val="20"/>
                <w:szCs w:val="20"/>
              </w:rPr>
            </w:pPr>
            <w:r w:rsidRPr="00D013A3">
              <w:rPr>
                <w:rFonts w:asciiTheme="minorHAnsi" w:hAnsiTheme="minorHAnsi" w:cstheme="minorHAnsi"/>
                <w:sz w:val="20"/>
                <w:szCs w:val="20"/>
              </w:rPr>
              <w:t>Intégration niveau 1</w:t>
            </w:r>
          </w:p>
        </w:tc>
      </w:tr>
      <w:tr w:rsidR="00963DB3" w:rsidRPr="00D013A3" w14:paraId="1D4C4C40" w14:textId="77777777">
        <w:tc>
          <w:tcPr>
            <w:tcW w:w="1418" w:type="dxa"/>
            <w:shd w:val="clear" w:color="auto" w:fill="auto"/>
            <w:vAlign w:val="center"/>
          </w:tcPr>
          <w:p w14:paraId="09AA03DD" w14:textId="77777777" w:rsidR="00963DB3" w:rsidRPr="00D013A3" w:rsidRDefault="00963DB3" w:rsidP="004C1742">
            <w:pPr>
              <w:jc w:val="center"/>
              <w:rPr>
                <w:rFonts w:asciiTheme="minorHAnsi" w:hAnsiTheme="minorHAnsi" w:cstheme="minorHAnsi"/>
                <w:sz w:val="20"/>
                <w:szCs w:val="20"/>
              </w:rPr>
            </w:pPr>
            <w:r w:rsidRPr="00D013A3">
              <w:rPr>
                <w:rFonts w:asciiTheme="minorHAnsi" w:hAnsiTheme="minorHAnsi" w:cstheme="minorHAnsi"/>
                <w:sz w:val="20"/>
                <w:szCs w:val="20"/>
              </w:rPr>
              <w:t>P2-2</w:t>
            </w:r>
          </w:p>
        </w:tc>
        <w:tc>
          <w:tcPr>
            <w:tcW w:w="4041" w:type="dxa"/>
            <w:shd w:val="clear" w:color="auto" w:fill="auto"/>
            <w:vAlign w:val="center"/>
          </w:tcPr>
          <w:p w14:paraId="5A62D9D9" w14:textId="0C696AF9" w:rsidR="00963DB3" w:rsidRPr="00D013A3" w:rsidRDefault="00963DB3" w:rsidP="004C1742">
            <w:pPr>
              <w:rPr>
                <w:rFonts w:asciiTheme="minorHAnsi" w:hAnsiTheme="minorHAnsi" w:cstheme="minorHAnsi"/>
                <w:sz w:val="20"/>
                <w:szCs w:val="20"/>
              </w:rPr>
            </w:pPr>
            <w:r w:rsidRPr="00D013A3">
              <w:rPr>
                <w:rFonts w:asciiTheme="minorHAnsi" w:hAnsiTheme="minorHAnsi" w:cstheme="minorHAnsi"/>
                <w:sz w:val="20"/>
                <w:szCs w:val="20"/>
              </w:rPr>
              <w:t>Mise à jour de la PLC</w:t>
            </w:r>
            <w:r w:rsidR="008A1E8C">
              <w:rPr>
                <w:rFonts w:asciiTheme="minorHAnsi" w:hAnsiTheme="minorHAnsi" w:cstheme="minorHAnsi"/>
                <w:sz w:val="20"/>
                <w:szCs w:val="20"/>
              </w:rPr>
              <w:t xml:space="preserve"> </w:t>
            </w:r>
          </w:p>
        </w:tc>
      </w:tr>
      <w:tr w:rsidR="00963DB3" w:rsidRPr="00D013A3" w14:paraId="51936077" w14:textId="77777777">
        <w:tc>
          <w:tcPr>
            <w:tcW w:w="1418" w:type="dxa"/>
            <w:shd w:val="clear" w:color="auto" w:fill="auto"/>
            <w:vAlign w:val="center"/>
          </w:tcPr>
          <w:p w14:paraId="1315F4BE" w14:textId="77777777" w:rsidR="00963DB3" w:rsidRPr="00D013A3" w:rsidRDefault="00963DB3" w:rsidP="004C1742">
            <w:pPr>
              <w:jc w:val="center"/>
              <w:rPr>
                <w:rFonts w:asciiTheme="minorHAnsi" w:hAnsiTheme="minorHAnsi" w:cstheme="minorHAnsi"/>
                <w:sz w:val="20"/>
                <w:szCs w:val="20"/>
              </w:rPr>
            </w:pPr>
            <w:r w:rsidRPr="00D013A3">
              <w:rPr>
                <w:rFonts w:asciiTheme="minorHAnsi" w:hAnsiTheme="minorHAnsi" w:cstheme="minorHAnsi"/>
                <w:sz w:val="20"/>
                <w:szCs w:val="20"/>
              </w:rPr>
              <w:t>P2-3</w:t>
            </w:r>
          </w:p>
        </w:tc>
        <w:tc>
          <w:tcPr>
            <w:tcW w:w="4041" w:type="dxa"/>
            <w:shd w:val="clear" w:color="auto" w:fill="auto"/>
            <w:vAlign w:val="center"/>
          </w:tcPr>
          <w:p w14:paraId="4C5AC70F" w14:textId="77777777" w:rsidR="00963DB3" w:rsidRPr="00D013A3" w:rsidRDefault="00481409" w:rsidP="004C1742">
            <w:pPr>
              <w:rPr>
                <w:rFonts w:asciiTheme="minorHAnsi" w:hAnsiTheme="minorHAnsi" w:cstheme="minorHAnsi"/>
                <w:sz w:val="20"/>
                <w:szCs w:val="20"/>
              </w:rPr>
            </w:pPr>
            <w:r w:rsidRPr="00D013A3">
              <w:rPr>
                <w:rFonts w:asciiTheme="minorHAnsi" w:hAnsiTheme="minorHAnsi" w:cstheme="minorHAnsi"/>
                <w:sz w:val="20"/>
                <w:szCs w:val="20"/>
              </w:rPr>
              <w:t>Fabrication de la PLC</w:t>
            </w:r>
          </w:p>
        </w:tc>
      </w:tr>
      <w:tr w:rsidR="00963DB3" w:rsidRPr="00D013A3" w14:paraId="0D3206B5" w14:textId="77777777">
        <w:tc>
          <w:tcPr>
            <w:tcW w:w="1418" w:type="dxa"/>
            <w:shd w:val="clear" w:color="auto" w:fill="auto"/>
            <w:vAlign w:val="center"/>
          </w:tcPr>
          <w:p w14:paraId="1DE8A327" w14:textId="77777777" w:rsidR="00963DB3" w:rsidRPr="00D013A3" w:rsidRDefault="00963DB3" w:rsidP="004C1742">
            <w:pPr>
              <w:jc w:val="center"/>
              <w:rPr>
                <w:rFonts w:asciiTheme="minorHAnsi" w:hAnsiTheme="minorHAnsi" w:cstheme="minorHAnsi"/>
                <w:sz w:val="20"/>
                <w:szCs w:val="20"/>
              </w:rPr>
            </w:pPr>
            <w:r w:rsidRPr="00D013A3">
              <w:rPr>
                <w:rFonts w:asciiTheme="minorHAnsi" w:hAnsiTheme="minorHAnsi" w:cstheme="minorHAnsi"/>
                <w:sz w:val="20"/>
                <w:szCs w:val="20"/>
              </w:rPr>
              <w:t>P3</w:t>
            </w:r>
          </w:p>
        </w:tc>
        <w:tc>
          <w:tcPr>
            <w:tcW w:w="4041" w:type="dxa"/>
            <w:shd w:val="clear" w:color="auto" w:fill="auto"/>
            <w:vAlign w:val="center"/>
          </w:tcPr>
          <w:p w14:paraId="00C7D48E" w14:textId="77777777" w:rsidR="00963DB3" w:rsidRPr="00D013A3" w:rsidRDefault="00963DB3" w:rsidP="004C1742">
            <w:pPr>
              <w:rPr>
                <w:rFonts w:asciiTheme="minorHAnsi" w:hAnsiTheme="minorHAnsi" w:cstheme="minorHAnsi"/>
                <w:sz w:val="20"/>
                <w:szCs w:val="20"/>
              </w:rPr>
            </w:pPr>
            <w:r w:rsidRPr="00D013A3">
              <w:rPr>
                <w:rFonts w:asciiTheme="minorHAnsi" w:hAnsiTheme="minorHAnsi" w:cstheme="minorHAnsi"/>
                <w:sz w:val="20"/>
                <w:szCs w:val="20"/>
              </w:rPr>
              <w:t>Récupération des emballages</w:t>
            </w:r>
          </w:p>
        </w:tc>
      </w:tr>
      <w:tr w:rsidR="00963DB3" w:rsidRPr="00D013A3" w14:paraId="73BCE7C7" w14:textId="77777777">
        <w:tc>
          <w:tcPr>
            <w:tcW w:w="1418" w:type="dxa"/>
            <w:shd w:val="clear" w:color="auto" w:fill="auto"/>
            <w:vAlign w:val="center"/>
          </w:tcPr>
          <w:p w14:paraId="53380D4B" w14:textId="77777777" w:rsidR="00963DB3" w:rsidRPr="00D013A3" w:rsidRDefault="00963DB3" w:rsidP="004C1742">
            <w:pPr>
              <w:jc w:val="center"/>
              <w:rPr>
                <w:rFonts w:asciiTheme="minorHAnsi" w:hAnsiTheme="minorHAnsi" w:cstheme="minorHAnsi"/>
                <w:sz w:val="20"/>
                <w:szCs w:val="20"/>
              </w:rPr>
            </w:pPr>
            <w:r w:rsidRPr="00D013A3">
              <w:rPr>
                <w:rFonts w:asciiTheme="minorHAnsi" w:hAnsiTheme="minorHAnsi" w:cstheme="minorHAnsi"/>
                <w:sz w:val="20"/>
                <w:szCs w:val="20"/>
              </w:rPr>
              <w:t>P4</w:t>
            </w:r>
          </w:p>
        </w:tc>
        <w:tc>
          <w:tcPr>
            <w:tcW w:w="4041" w:type="dxa"/>
            <w:shd w:val="clear" w:color="auto" w:fill="auto"/>
            <w:vAlign w:val="center"/>
          </w:tcPr>
          <w:p w14:paraId="2862DCCA" w14:textId="77777777" w:rsidR="0019184E" w:rsidRPr="00D013A3" w:rsidRDefault="00963DB3" w:rsidP="004C1742">
            <w:pPr>
              <w:rPr>
                <w:rFonts w:asciiTheme="minorHAnsi" w:hAnsiTheme="minorHAnsi" w:cstheme="minorHAnsi"/>
                <w:sz w:val="20"/>
                <w:szCs w:val="20"/>
              </w:rPr>
            </w:pPr>
            <w:r w:rsidRPr="00D013A3">
              <w:rPr>
                <w:rFonts w:asciiTheme="minorHAnsi" w:hAnsiTheme="minorHAnsi" w:cstheme="minorHAnsi"/>
                <w:sz w:val="20"/>
                <w:szCs w:val="20"/>
              </w:rPr>
              <w:t>Récupération des DEEE</w:t>
            </w:r>
          </w:p>
        </w:tc>
      </w:tr>
      <w:tr w:rsidR="00314B93" w:rsidRPr="00D013A3" w14:paraId="1DA0ABAE" w14:textId="77777777">
        <w:tc>
          <w:tcPr>
            <w:tcW w:w="1418" w:type="dxa"/>
            <w:shd w:val="clear" w:color="auto" w:fill="auto"/>
            <w:vAlign w:val="center"/>
          </w:tcPr>
          <w:p w14:paraId="3114B88D" w14:textId="77777777" w:rsidR="00314B93" w:rsidRPr="00D013A3" w:rsidDel="004514EA" w:rsidRDefault="00314B93" w:rsidP="004C1742">
            <w:pPr>
              <w:jc w:val="center"/>
              <w:rPr>
                <w:rFonts w:asciiTheme="minorHAnsi" w:hAnsiTheme="minorHAnsi" w:cstheme="minorHAnsi"/>
                <w:sz w:val="20"/>
                <w:szCs w:val="20"/>
              </w:rPr>
            </w:pPr>
            <w:r w:rsidRPr="00D013A3">
              <w:rPr>
                <w:rFonts w:asciiTheme="minorHAnsi" w:hAnsiTheme="minorHAnsi" w:cstheme="minorHAnsi"/>
                <w:sz w:val="20"/>
                <w:szCs w:val="20"/>
              </w:rPr>
              <w:t>P</w:t>
            </w:r>
            <w:r w:rsidR="00F27948" w:rsidRPr="00D013A3">
              <w:rPr>
                <w:rFonts w:asciiTheme="minorHAnsi" w:hAnsiTheme="minorHAnsi" w:cstheme="minorHAnsi"/>
                <w:sz w:val="20"/>
                <w:szCs w:val="20"/>
              </w:rPr>
              <w:t>5</w:t>
            </w:r>
          </w:p>
        </w:tc>
        <w:tc>
          <w:tcPr>
            <w:tcW w:w="4041" w:type="dxa"/>
            <w:shd w:val="clear" w:color="auto" w:fill="auto"/>
            <w:vAlign w:val="center"/>
          </w:tcPr>
          <w:p w14:paraId="02F8CB6C" w14:textId="77777777" w:rsidR="00314B93" w:rsidRPr="00D013A3" w:rsidDel="004514EA" w:rsidRDefault="00314B93" w:rsidP="004C1742">
            <w:pPr>
              <w:rPr>
                <w:rFonts w:asciiTheme="minorHAnsi" w:hAnsiTheme="minorHAnsi" w:cstheme="minorHAnsi"/>
                <w:sz w:val="20"/>
                <w:szCs w:val="20"/>
              </w:rPr>
            </w:pPr>
            <w:r w:rsidRPr="00D013A3">
              <w:rPr>
                <w:rFonts w:asciiTheme="minorHAnsi" w:hAnsiTheme="minorHAnsi" w:cstheme="minorHAnsi"/>
                <w:sz w:val="20"/>
                <w:szCs w:val="20"/>
              </w:rPr>
              <w:t xml:space="preserve">Inscription matériel Windows </w:t>
            </w:r>
            <w:proofErr w:type="spellStart"/>
            <w:r w:rsidRPr="00D013A3">
              <w:rPr>
                <w:rFonts w:asciiTheme="minorHAnsi" w:hAnsiTheme="minorHAnsi" w:cstheme="minorHAnsi"/>
                <w:sz w:val="20"/>
                <w:szCs w:val="20"/>
              </w:rPr>
              <w:t>Autopilot</w:t>
            </w:r>
            <w:proofErr w:type="spellEnd"/>
          </w:p>
        </w:tc>
      </w:tr>
    </w:tbl>
    <w:p w14:paraId="37E6E398" w14:textId="77777777" w:rsidR="00496AB2" w:rsidRPr="00D013A3" w:rsidRDefault="00D13D1D"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31" w:name="_Toc188458326"/>
      <w:r w:rsidRPr="00D013A3">
        <w:rPr>
          <w:rFonts w:asciiTheme="minorHAnsi" w:eastAsiaTheme="majorEastAsia" w:hAnsiTheme="minorHAnsi" w:cstheme="minorHAnsi"/>
          <w:color w:val="365F91" w:themeColor="accent1" w:themeShade="BF"/>
          <w:kern w:val="0"/>
          <w:sz w:val="20"/>
          <w:szCs w:val="20"/>
        </w:rPr>
        <w:t>3</w:t>
      </w:r>
      <w:r w:rsidR="00496AB2" w:rsidRPr="00D013A3">
        <w:rPr>
          <w:rFonts w:asciiTheme="minorHAnsi" w:eastAsiaTheme="majorEastAsia" w:hAnsiTheme="minorHAnsi" w:cstheme="minorHAnsi"/>
          <w:color w:val="365F91" w:themeColor="accent1" w:themeShade="BF"/>
          <w:kern w:val="0"/>
          <w:sz w:val="20"/>
          <w:szCs w:val="20"/>
        </w:rPr>
        <w:t xml:space="preserve">.1 </w:t>
      </w:r>
      <w:r w:rsidRPr="00D013A3">
        <w:rPr>
          <w:rFonts w:asciiTheme="minorHAnsi" w:eastAsiaTheme="majorEastAsia" w:hAnsiTheme="minorHAnsi" w:cstheme="minorHAnsi"/>
          <w:caps/>
          <w:color w:val="365F91" w:themeColor="accent1" w:themeShade="BF"/>
          <w:kern w:val="0"/>
          <w:sz w:val="20"/>
          <w:szCs w:val="20"/>
        </w:rPr>
        <w:t>Intégration niveau 1</w:t>
      </w:r>
      <w:r w:rsidR="00496AB2" w:rsidRPr="00D013A3">
        <w:rPr>
          <w:rFonts w:asciiTheme="minorHAnsi" w:eastAsiaTheme="majorEastAsia" w:hAnsiTheme="minorHAnsi" w:cstheme="minorHAnsi"/>
          <w:color w:val="365F91" w:themeColor="accent1" w:themeShade="BF"/>
          <w:kern w:val="0"/>
          <w:sz w:val="20"/>
          <w:szCs w:val="20"/>
        </w:rPr>
        <w:t xml:space="preserve"> (P2-1)</w:t>
      </w:r>
      <w:bookmarkEnd w:id="31"/>
    </w:p>
    <w:p w14:paraId="2FB5FD3C" w14:textId="4FFAA3AC" w:rsidR="004E75B2" w:rsidRPr="00D013A3" w:rsidRDefault="004E75B2" w:rsidP="004C1742">
      <w:pPr>
        <w:spacing w:before="120"/>
        <w:ind w:right="142"/>
        <w:jc w:val="both"/>
        <w:rPr>
          <w:rFonts w:asciiTheme="minorHAnsi" w:hAnsiTheme="minorHAnsi" w:cstheme="minorHAnsi"/>
          <w:sz w:val="20"/>
          <w:szCs w:val="20"/>
        </w:rPr>
      </w:pPr>
      <w:r w:rsidRPr="00D013A3">
        <w:rPr>
          <w:rFonts w:asciiTheme="minorHAnsi" w:hAnsiTheme="minorHAnsi" w:cstheme="minorHAnsi"/>
          <w:sz w:val="20"/>
          <w:szCs w:val="20"/>
        </w:rPr>
        <w:t>Ce premier nive</w:t>
      </w:r>
      <w:r w:rsidR="007D284C" w:rsidRPr="00D013A3">
        <w:rPr>
          <w:rFonts w:asciiTheme="minorHAnsi" w:hAnsiTheme="minorHAnsi" w:cstheme="minorHAnsi"/>
          <w:sz w:val="20"/>
          <w:szCs w:val="20"/>
        </w:rPr>
        <w:t>au d'</w:t>
      </w:r>
      <w:r w:rsidR="000532E4" w:rsidRPr="00D013A3">
        <w:rPr>
          <w:rFonts w:asciiTheme="minorHAnsi" w:hAnsiTheme="minorHAnsi" w:cstheme="minorHAnsi"/>
          <w:sz w:val="20"/>
          <w:szCs w:val="20"/>
        </w:rPr>
        <w:t xml:space="preserve">intégration correspond </w:t>
      </w:r>
      <w:r w:rsidR="00CE6ABF" w:rsidRPr="00D013A3">
        <w:rPr>
          <w:rFonts w:asciiTheme="minorHAnsi" w:hAnsiTheme="minorHAnsi" w:cstheme="minorHAnsi"/>
          <w:sz w:val="20"/>
          <w:szCs w:val="20"/>
        </w:rPr>
        <w:t>au déploiement de la PLC (</w:t>
      </w:r>
      <w:r w:rsidR="008A1E8C">
        <w:rPr>
          <w:rFonts w:asciiTheme="minorHAnsi" w:hAnsiTheme="minorHAnsi" w:cstheme="minorHAnsi"/>
          <w:sz w:val="20"/>
          <w:szCs w:val="20"/>
        </w:rPr>
        <w:t xml:space="preserve">environnement technique - </w:t>
      </w:r>
      <w:r w:rsidR="00CE6ABF" w:rsidRPr="00D013A3">
        <w:rPr>
          <w:rFonts w:asciiTheme="minorHAnsi" w:hAnsiTheme="minorHAnsi" w:cstheme="minorHAnsi"/>
          <w:sz w:val="20"/>
          <w:szCs w:val="20"/>
        </w:rPr>
        <w:t xml:space="preserve">master) </w:t>
      </w:r>
      <w:r w:rsidR="00A777C3">
        <w:rPr>
          <w:rFonts w:asciiTheme="minorHAnsi" w:hAnsiTheme="minorHAnsi" w:cstheme="minorHAnsi"/>
          <w:sz w:val="20"/>
          <w:szCs w:val="20"/>
        </w:rPr>
        <w:t xml:space="preserve">à la </w:t>
      </w:r>
      <w:proofErr w:type="spellStart"/>
      <w:r w:rsidR="00A777C3">
        <w:rPr>
          <w:rFonts w:asciiTheme="minorHAnsi" w:hAnsiTheme="minorHAnsi" w:cstheme="minorHAnsi"/>
          <w:sz w:val="20"/>
          <w:szCs w:val="20"/>
        </w:rPr>
        <w:t>Cnam</w:t>
      </w:r>
      <w:proofErr w:type="spellEnd"/>
      <w:r w:rsidR="00A777C3">
        <w:rPr>
          <w:rFonts w:asciiTheme="minorHAnsi" w:hAnsiTheme="minorHAnsi" w:cstheme="minorHAnsi"/>
          <w:sz w:val="20"/>
          <w:szCs w:val="20"/>
        </w:rPr>
        <w:t xml:space="preserve"> et organismes co</w:t>
      </w:r>
      <w:r w:rsidR="008A1E8C">
        <w:rPr>
          <w:rFonts w:asciiTheme="minorHAnsi" w:hAnsiTheme="minorHAnsi" w:cstheme="minorHAnsi"/>
          <w:sz w:val="20"/>
          <w:szCs w:val="20"/>
        </w:rPr>
        <w:t>nc</w:t>
      </w:r>
      <w:r w:rsidR="00A777C3">
        <w:rPr>
          <w:rFonts w:asciiTheme="minorHAnsi" w:hAnsiTheme="minorHAnsi" w:cstheme="minorHAnsi"/>
          <w:sz w:val="20"/>
          <w:szCs w:val="20"/>
        </w:rPr>
        <w:t>ernés</w:t>
      </w:r>
      <w:r w:rsidR="00CE6ABF" w:rsidRPr="00D013A3">
        <w:rPr>
          <w:rFonts w:asciiTheme="minorHAnsi" w:hAnsiTheme="minorHAnsi" w:cstheme="minorHAnsi"/>
          <w:sz w:val="20"/>
          <w:szCs w:val="20"/>
        </w:rPr>
        <w:t>.</w:t>
      </w:r>
      <w:r w:rsidRPr="00D013A3">
        <w:rPr>
          <w:rFonts w:asciiTheme="minorHAnsi" w:hAnsiTheme="minorHAnsi" w:cstheme="minorHAnsi"/>
          <w:sz w:val="20"/>
          <w:szCs w:val="20"/>
        </w:rPr>
        <w:t xml:space="preserve"> </w:t>
      </w:r>
    </w:p>
    <w:p w14:paraId="73C0B76B" w14:textId="77777777" w:rsidR="00B92E04" w:rsidRPr="00D013A3" w:rsidRDefault="00B92E04" w:rsidP="004C1742">
      <w:pPr>
        <w:spacing w:before="36"/>
        <w:ind w:right="72"/>
        <w:jc w:val="both"/>
        <w:rPr>
          <w:rFonts w:asciiTheme="minorHAnsi" w:hAnsiTheme="minorHAnsi" w:cstheme="minorHAnsi"/>
          <w:sz w:val="20"/>
          <w:szCs w:val="20"/>
        </w:rPr>
      </w:pPr>
      <w:r w:rsidRPr="00D013A3">
        <w:rPr>
          <w:rFonts w:asciiTheme="minorHAnsi" w:hAnsiTheme="minorHAnsi" w:cstheme="minorHAnsi"/>
          <w:sz w:val="20"/>
          <w:szCs w:val="20"/>
        </w:rPr>
        <w:t xml:space="preserve">A titre indicatif, cette prestation est estimée à </w:t>
      </w:r>
      <w:r w:rsidR="00CE6ABF" w:rsidRPr="00D013A3">
        <w:rPr>
          <w:rFonts w:asciiTheme="minorHAnsi" w:hAnsiTheme="minorHAnsi" w:cstheme="minorHAnsi"/>
          <w:sz w:val="20"/>
          <w:szCs w:val="20"/>
        </w:rPr>
        <w:t>2 heures</w:t>
      </w:r>
      <w:r w:rsidRPr="00D013A3">
        <w:rPr>
          <w:rFonts w:asciiTheme="minorHAnsi" w:hAnsiTheme="minorHAnsi" w:cstheme="minorHAnsi"/>
          <w:sz w:val="20"/>
          <w:szCs w:val="20"/>
        </w:rPr>
        <w:t xml:space="preserve"> par poste.</w:t>
      </w:r>
    </w:p>
    <w:p w14:paraId="43496ECB" w14:textId="3904D7AE" w:rsidR="00496AB2" w:rsidRPr="00D013A3" w:rsidRDefault="00D13D1D"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32" w:name="_Toc188458327"/>
      <w:r w:rsidRPr="00D013A3">
        <w:rPr>
          <w:rFonts w:asciiTheme="minorHAnsi" w:eastAsiaTheme="majorEastAsia" w:hAnsiTheme="minorHAnsi" w:cstheme="minorHAnsi"/>
          <w:color w:val="365F91" w:themeColor="accent1" w:themeShade="BF"/>
          <w:kern w:val="0"/>
          <w:sz w:val="20"/>
          <w:szCs w:val="20"/>
        </w:rPr>
        <w:t>3</w:t>
      </w:r>
      <w:r w:rsidR="00496AB2" w:rsidRPr="00D013A3">
        <w:rPr>
          <w:rFonts w:asciiTheme="minorHAnsi" w:eastAsiaTheme="majorEastAsia" w:hAnsiTheme="minorHAnsi" w:cstheme="minorHAnsi"/>
          <w:color w:val="365F91" w:themeColor="accent1" w:themeShade="BF"/>
          <w:kern w:val="0"/>
          <w:sz w:val="20"/>
          <w:szCs w:val="20"/>
        </w:rPr>
        <w:t xml:space="preserve">.2 </w:t>
      </w:r>
      <w:r w:rsidRPr="00D013A3">
        <w:rPr>
          <w:rFonts w:asciiTheme="minorHAnsi" w:eastAsiaTheme="majorEastAsia" w:hAnsiTheme="minorHAnsi" w:cstheme="minorHAnsi"/>
          <w:caps/>
          <w:color w:val="365F91" w:themeColor="accent1" w:themeShade="BF"/>
          <w:kern w:val="0"/>
          <w:sz w:val="20"/>
          <w:szCs w:val="20"/>
        </w:rPr>
        <w:t>Mise à jour de la</w:t>
      </w:r>
      <w:r w:rsidR="009862AA" w:rsidRPr="00D013A3">
        <w:rPr>
          <w:rFonts w:asciiTheme="minorHAnsi" w:eastAsiaTheme="majorEastAsia" w:hAnsiTheme="minorHAnsi" w:cstheme="minorHAnsi"/>
          <w:caps/>
          <w:color w:val="365F91" w:themeColor="accent1" w:themeShade="BF"/>
          <w:kern w:val="0"/>
          <w:sz w:val="20"/>
          <w:szCs w:val="20"/>
        </w:rPr>
        <w:t xml:space="preserve"> </w:t>
      </w:r>
      <w:proofErr w:type="gramStart"/>
      <w:r w:rsidR="009862AA" w:rsidRPr="00D013A3">
        <w:rPr>
          <w:rFonts w:asciiTheme="minorHAnsi" w:eastAsiaTheme="majorEastAsia" w:hAnsiTheme="minorHAnsi" w:cstheme="minorHAnsi"/>
          <w:caps/>
          <w:color w:val="365F91" w:themeColor="accent1" w:themeShade="BF"/>
          <w:kern w:val="0"/>
          <w:sz w:val="20"/>
          <w:szCs w:val="20"/>
        </w:rPr>
        <w:t>PLC</w:t>
      </w:r>
      <w:r w:rsidR="00CE6ABF" w:rsidRPr="00D013A3">
        <w:rPr>
          <w:rFonts w:asciiTheme="minorHAnsi" w:eastAsiaTheme="majorEastAsia" w:hAnsiTheme="minorHAnsi" w:cstheme="minorHAnsi"/>
          <w:caps/>
          <w:color w:val="365F91" w:themeColor="accent1" w:themeShade="BF"/>
          <w:kern w:val="0"/>
          <w:sz w:val="20"/>
          <w:szCs w:val="20"/>
        </w:rPr>
        <w:t xml:space="preserve"> </w:t>
      </w:r>
      <w:r w:rsidR="00496AB2" w:rsidRPr="00D013A3">
        <w:rPr>
          <w:rFonts w:asciiTheme="minorHAnsi" w:eastAsiaTheme="majorEastAsia" w:hAnsiTheme="minorHAnsi" w:cstheme="minorHAnsi"/>
          <w:color w:val="365F91" w:themeColor="accent1" w:themeShade="BF"/>
          <w:kern w:val="0"/>
          <w:sz w:val="20"/>
          <w:szCs w:val="20"/>
        </w:rPr>
        <w:t xml:space="preserve"> (</w:t>
      </w:r>
      <w:proofErr w:type="gramEnd"/>
      <w:r w:rsidR="00496AB2" w:rsidRPr="00D013A3">
        <w:rPr>
          <w:rFonts w:asciiTheme="minorHAnsi" w:eastAsiaTheme="majorEastAsia" w:hAnsiTheme="minorHAnsi" w:cstheme="minorHAnsi"/>
          <w:color w:val="365F91" w:themeColor="accent1" w:themeShade="BF"/>
          <w:kern w:val="0"/>
          <w:sz w:val="20"/>
          <w:szCs w:val="20"/>
        </w:rPr>
        <w:t>P2-2)</w:t>
      </w:r>
      <w:bookmarkEnd w:id="32"/>
    </w:p>
    <w:p w14:paraId="732C4360" w14:textId="1B2A453E" w:rsidR="000E17B0" w:rsidRPr="00D013A3" w:rsidRDefault="007D284C" w:rsidP="004C1742">
      <w:pPr>
        <w:spacing w:before="120"/>
        <w:ind w:right="142"/>
        <w:jc w:val="both"/>
        <w:rPr>
          <w:rFonts w:asciiTheme="minorHAnsi" w:hAnsiTheme="minorHAnsi" w:cstheme="minorHAnsi"/>
          <w:spacing w:val="4"/>
          <w:sz w:val="20"/>
          <w:szCs w:val="20"/>
        </w:rPr>
      </w:pPr>
      <w:r w:rsidRPr="00D013A3">
        <w:rPr>
          <w:rFonts w:asciiTheme="minorHAnsi" w:hAnsiTheme="minorHAnsi" w:cstheme="minorHAnsi"/>
          <w:spacing w:val="1"/>
          <w:sz w:val="20"/>
          <w:szCs w:val="20"/>
        </w:rPr>
        <w:t>La</w:t>
      </w:r>
      <w:r w:rsidR="004E75B2" w:rsidRPr="00D013A3">
        <w:rPr>
          <w:rFonts w:asciiTheme="minorHAnsi" w:hAnsiTheme="minorHAnsi" w:cstheme="minorHAnsi"/>
          <w:spacing w:val="1"/>
          <w:sz w:val="20"/>
          <w:szCs w:val="20"/>
        </w:rPr>
        <w:t xml:space="preserve"> </w:t>
      </w:r>
      <w:r w:rsidRPr="00D013A3">
        <w:rPr>
          <w:rFonts w:asciiTheme="minorHAnsi" w:hAnsiTheme="minorHAnsi" w:cstheme="minorHAnsi"/>
          <w:spacing w:val="1"/>
          <w:sz w:val="20"/>
          <w:szCs w:val="20"/>
        </w:rPr>
        <w:t>« </w:t>
      </w:r>
      <w:r w:rsidR="004E75B2" w:rsidRPr="00D013A3">
        <w:rPr>
          <w:rFonts w:asciiTheme="minorHAnsi" w:hAnsiTheme="minorHAnsi" w:cstheme="minorHAnsi"/>
          <w:spacing w:val="1"/>
          <w:sz w:val="20"/>
          <w:szCs w:val="20"/>
        </w:rPr>
        <w:t xml:space="preserve">mise à jour </w:t>
      </w:r>
      <w:r w:rsidR="008C3454" w:rsidRPr="00D013A3">
        <w:rPr>
          <w:rFonts w:asciiTheme="minorHAnsi" w:hAnsiTheme="minorHAnsi" w:cstheme="minorHAnsi"/>
          <w:spacing w:val="1"/>
          <w:sz w:val="20"/>
          <w:szCs w:val="20"/>
        </w:rPr>
        <w:t>de la PLC</w:t>
      </w:r>
      <w:r w:rsidRPr="00D013A3">
        <w:rPr>
          <w:rFonts w:asciiTheme="minorHAnsi" w:hAnsiTheme="minorHAnsi" w:cstheme="minorHAnsi"/>
          <w:spacing w:val="1"/>
          <w:sz w:val="20"/>
          <w:szCs w:val="20"/>
        </w:rPr>
        <w:t> »</w:t>
      </w:r>
      <w:r w:rsidR="004D4915">
        <w:rPr>
          <w:rFonts w:asciiTheme="minorHAnsi" w:hAnsiTheme="minorHAnsi" w:cstheme="minorHAnsi"/>
          <w:spacing w:val="1"/>
          <w:sz w:val="20"/>
          <w:szCs w:val="20"/>
        </w:rPr>
        <w:t xml:space="preserve"> </w:t>
      </w:r>
      <w:proofErr w:type="spellStart"/>
      <w:r w:rsidR="004D4915">
        <w:rPr>
          <w:rFonts w:asciiTheme="minorHAnsi" w:hAnsiTheme="minorHAnsi" w:cstheme="minorHAnsi"/>
          <w:spacing w:val="1"/>
          <w:sz w:val="20"/>
          <w:szCs w:val="20"/>
        </w:rPr>
        <w:t>Cnam</w:t>
      </w:r>
      <w:proofErr w:type="spellEnd"/>
      <w:r w:rsidR="000532E4" w:rsidRPr="00D013A3">
        <w:rPr>
          <w:rFonts w:asciiTheme="minorHAnsi" w:hAnsiTheme="minorHAnsi" w:cstheme="minorHAnsi"/>
          <w:spacing w:val="1"/>
          <w:sz w:val="20"/>
          <w:szCs w:val="20"/>
        </w:rPr>
        <w:t xml:space="preserve"> correspond à l’adaptation de</w:t>
      </w:r>
      <w:r w:rsidR="008C3454" w:rsidRPr="00D013A3">
        <w:rPr>
          <w:rFonts w:asciiTheme="minorHAnsi" w:hAnsiTheme="minorHAnsi" w:cstheme="minorHAnsi"/>
          <w:spacing w:val="1"/>
          <w:sz w:val="20"/>
          <w:szCs w:val="20"/>
        </w:rPr>
        <w:t xml:space="preserve"> la PLC</w:t>
      </w:r>
      <w:r w:rsidR="00944924" w:rsidRPr="00D013A3">
        <w:rPr>
          <w:rFonts w:asciiTheme="minorHAnsi" w:hAnsiTheme="minorHAnsi" w:cstheme="minorHAnsi"/>
          <w:spacing w:val="1"/>
          <w:sz w:val="20"/>
          <w:szCs w:val="20"/>
        </w:rPr>
        <w:t xml:space="preserve"> </w:t>
      </w:r>
      <w:r w:rsidR="004E75B2" w:rsidRPr="00D013A3">
        <w:rPr>
          <w:rFonts w:asciiTheme="minorHAnsi" w:hAnsiTheme="minorHAnsi" w:cstheme="minorHAnsi"/>
          <w:spacing w:val="1"/>
          <w:sz w:val="20"/>
          <w:szCs w:val="20"/>
        </w:rPr>
        <w:t xml:space="preserve">aux évolutions </w:t>
      </w:r>
      <w:r w:rsidR="004E75B2" w:rsidRPr="00D013A3">
        <w:rPr>
          <w:rFonts w:asciiTheme="minorHAnsi" w:hAnsiTheme="minorHAnsi" w:cstheme="minorHAnsi"/>
          <w:spacing w:val="4"/>
          <w:sz w:val="20"/>
          <w:szCs w:val="20"/>
        </w:rPr>
        <w:t>matérielles des différentes configurations</w:t>
      </w:r>
      <w:r w:rsidR="00A777C3">
        <w:rPr>
          <w:rFonts w:asciiTheme="minorHAnsi" w:hAnsiTheme="minorHAnsi" w:cstheme="minorHAnsi"/>
          <w:spacing w:val="4"/>
          <w:sz w:val="20"/>
          <w:szCs w:val="20"/>
        </w:rPr>
        <w:t xml:space="preserve"> de la </w:t>
      </w:r>
      <w:proofErr w:type="spellStart"/>
      <w:r w:rsidR="00A777C3">
        <w:rPr>
          <w:rFonts w:asciiTheme="minorHAnsi" w:hAnsiTheme="minorHAnsi" w:cstheme="minorHAnsi"/>
          <w:spacing w:val="4"/>
          <w:sz w:val="20"/>
          <w:szCs w:val="20"/>
        </w:rPr>
        <w:t>Cnam</w:t>
      </w:r>
      <w:proofErr w:type="spellEnd"/>
      <w:r w:rsidRPr="00D013A3">
        <w:rPr>
          <w:rFonts w:asciiTheme="minorHAnsi" w:hAnsiTheme="minorHAnsi" w:cstheme="minorHAnsi"/>
          <w:spacing w:val="4"/>
          <w:sz w:val="20"/>
          <w:szCs w:val="20"/>
        </w:rPr>
        <w:t>.</w:t>
      </w:r>
      <w:r w:rsidR="004E75B2" w:rsidRPr="00D013A3">
        <w:rPr>
          <w:rFonts w:asciiTheme="minorHAnsi" w:hAnsiTheme="minorHAnsi" w:cstheme="minorHAnsi"/>
          <w:spacing w:val="4"/>
          <w:sz w:val="20"/>
          <w:szCs w:val="20"/>
        </w:rPr>
        <w:t xml:space="preserve"> </w:t>
      </w:r>
    </w:p>
    <w:p w14:paraId="0421ADB8" w14:textId="0AE3FAB0" w:rsidR="000E17B0" w:rsidRPr="00D013A3" w:rsidRDefault="000E17B0" w:rsidP="004C1742">
      <w:pPr>
        <w:spacing w:before="120"/>
        <w:ind w:right="142"/>
        <w:jc w:val="both"/>
        <w:rPr>
          <w:rFonts w:asciiTheme="minorHAnsi" w:hAnsiTheme="minorHAnsi" w:cstheme="minorHAnsi"/>
          <w:spacing w:val="8"/>
          <w:sz w:val="20"/>
          <w:szCs w:val="20"/>
        </w:rPr>
      </w:pPr>
      <w:r w:rsidRPr="00D013A3">
        <w:rPr>
          <w:rFonts w:asciiTheme="minorHAnsi" w:hAnsiTheme="minorHAnsi" w:cstheme="minorHAnsi"/>
          <w:spacing w:val="4"/>
          <w:sz w:val="20"/>
          <w:szCs w:val="20"/>
        </w:rPr>
        <w:t>Cette prestation</w:t>
      </w:r>
      <w:r w:rsidR="004E75B2" w:rsidRPr="00D013A3">
        <w:rPr>
          <w:rFonts w:asciiTheme="minorHAnsi" w:hAnsiTheme="minorHAnsi" w:cstheme="minorHAnsi"/>
          <w:spacing w:val="4"/>
          <w:sz w:val="20"/>
          <w:szCs w:val="20"/>
        </w:rPr>
        <w:t xml:space="preserve"> </w:t>
      </w:r>
      <w:r w:rsidR="004F788C" w:rsidRPr="00D013A3">
        <w:rPr>
          <w:rFonts w:asciiTheme="minorHAnsi" w:hAnsiTheme="minorHAnsi" w:cstheme="minorHAnsi"/>
          <w:spacing w:val="4"/>
          <w:sz w:val="20"/>
          <w:szCs w:val="20"/>
        </w:rPr>
        <w:t xml:space="preserve">peut </w:t>
      </w:r>
      <w:r w:rsidR="004D4915">
        <w:rPr>
          <w:rFonts w:asciiTheme="minorHAnsi" w:hAnsiTheme="minorHAnsi" w:cstheme="minorHAnsi"/>
          <w:spacing w:val="4"/>
          <w:sz w:val="20"/>
          <w:szCs w:val="20"/>
        </w:rPr>
        <w:t>être</w:t>
      </w:r>
      <w:r w:rsidR="004E75B2" w:rsidRPr="00D013A3">
        <w:rPr>
          <w:rFonts w:asciiTheme="minorHAnsi" w:hAnsiTheme="minorHAnsi" w:cstheme="minorHAnsi"/>
          <w:spacing w:val="4"/>
          <w:sz w:val="20"/>
          <w:szCs w:val="20"/>
        </w:rPr>
        <w:t xml:space="preserve"> commandé</w:t>
      </w:r>
      <w:r w:rsidRPr="00D013A3">
        <w:rPr>
          <w:rFonts w:asciiTheme="minorHAnsi" w:hAnsiTheme="minorHAnsi" w:cstheme="minorHAnsi"/>
          <w:spacing w:val="4"/>
          <w:sz w:val="20"/>
          <w:szCs w:val="20"/>
        </w:rPr>
        <w:t>e</w:t>
      </w:r>
      <w:r w:rsidR="004E75B2" w:rsidRPr="00D013A3">
        <w:rPr>
          <w:rFonts w:asciiTheme="minorHAnsi" w:hAnsiTheme="minorHAnsi" w:cstheme="minorHAnsi"/>
          <w:spacing w:val="4"/>
          <w:sz w:val="20"/>
          <w:szCs w:val="20"/>
        </w:rPr>
        <w:t xml:space="preserve"> </w:t>
      </w:r>
      <w:r w:rsidR="004E75B2" w:rsidRPr="00D013A3">
        <w:rPr>
          <w:rFonts w:asciiTheme="minorHAnsi" w:hAnsiTheme="minorHAnsi" w:cstheme="minorHAnsi"/>
          <w:spacing w:val="8"/>
          <w:sz w:val="20"/>
          <w:szCs w:val="20"/>
        </w:rPr>
        <w:t xml:space="preserve">uniquement par la </w:t>
      </w:r>
      <w:proofErr w:type="spellStart"/>
      <w:r w:rsidR="004E75B2" w:rsidRPr="00D013A3">
        <w:rPr>
          <w:rFonts w:asciiTheme="minorHAnsi" w:hAnsiTheme="minorHAnsi" w:cstheme="minorHAnsi"/>
          <w:spacing w:val="8"/>
          <w:sz w:val="20"/>
          <w:szCs w:val="20"/>
        </w:rPr>
        <w:t>C</w:t>
      </w:r>
      <w:r w:rsidR="00D74A1C" w:rsidRPr="00D013A3">
        <w:rPr>
          <w:rFonts w:asciiTheme="minorHAnsi" w:hAnsiTheme="minorHAnsi" w:cstheme="minorHAnsi"/>
          <w:spacing w:val="8"/>
          <w:sz w:val="20"/>
          <w:szCs w:val="20"/>
        </w:rPr>
        <w:t>nam</w:t>
      </w:r>
      <w:proofErr w:type="spellEnd"/>
      <w:r w:rsidR="004E75B2" w:rsidRPr="00D013A3">
        <w:rPr>
          <w:rFonts w:asciiTheme="minorHAnsi" w:hAnsiTheme="minorHAnsi" w:cstheme="minorHAnsi"/>
          <w:spacing w:val="8"/>
          <w:sz w:val="20"/>
          <w:szCs w:val="20"/>
        </w:rPr>
        <w:t xml:space="preserve">. </w:t>
      </w:r>
    </w:p>
    <w:p w14:paraId="1B12186E" w14:textId="77777777" w:rsidR="00B92E04" w:rsidRPr="00D013A3" w:rsidRDefault="00B92E04" w:rsidP="004C1742">
      <w:pPr>
        <w:spacing w:before="36"/>
        <w:ind w:right="72"/>
        <w:jc w:val="both"/>
        <w:rPr>
          <w:rFonts w:asciiTheme="minorHAnsi" w:hAnsiTheme="minorHAnsi" w:cstheme="minorHAnsi"/>
          <w:spacing w:val="1"/>
          <w:sz w:val="20"/>
          <w:szCs w:val="20"/>
        </w:rPr>
      </w:pPr>
      <w:r w:rsidRPr="00D013A3">
        <w:rPr>
          <w:rFonts w:asciiTheme="minorHAnsi" w:hAnsiTheme="minorHAnsi" w:cstheme="minorHAnsi"/>
          <w:spacing w:val="1"/>
          <w:sz w:val="20"/>
          <w:szCs w:val="20"/>
        </w:rPr>
        <w:t>A titre indicatif, cette prestation est estimée à 2 j</w:t>
      </w:r>
      <w:r w:rsidR="0057485A" w:rsidRPr="00D013A3">
        <w:rPr>
          <w:rFonts w:asciiTheme="minorHAnsi" w:hAnsiTheme="minorHAnsi" w:cstheme="minorHAnsi"/>
          <w:spacing w:val="1"/>
          <w:sz w:val="20"/>
          <w:szCs w:val="20"/>
        </w:rPr>
        <w:t>ours</w:t>
      </w:r>
      <w:r w:rsidRPr="00D013A3">
        <w:rPr>
          <w:rFonts w:asciiTheme="minorHAnsi" w:hAnsiTheme="minorHAnsi" w:cstheme="minorHAnsi"/>
          <w:spacing w:val="1"/>
          <w:sz w:val="20"/>
          <w:szCs w:val="20"/>
        </w:rPr>
        <w:t xml:space="preserve"> par an.</w:t>
      </w:r>
    </w:p>
    <w:p w14:paraId="203FEA5C" w14:textId="6DFE0230" w:rsidR="00496AB2" w:rsidRPr="00D013A3" w:rsidRDefault="00D13D1D"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33" w:name="_Toc188458328"/>
      <w:r w:rsidRPr="00D013A3">
        <w:rPr>
          <w:rFonts w:asciiTheme="minorHAnsi" w:eastAsiaTheme="majorEastAsia" w:hAnsiTheme="minorHAnsi" w:cstheme="minorHAnsi"/>
          <w:color w:val="365F91" w:themeColor="accent1" w:themeShade="BF"/>
          <w:kern w:val="0"/>
          <w:sz w:val="20"/>
          <w:szCs w:val="20"/>
        </w:rPr>
        <w:lastRenderedPageBreak/>
        <w:t>3</w:t>
      </w:r>
      <w:r w:rsidR="00496AB2" w:rsidRPr="00D013A3">
        <w:rPr>
          <w:rFonts w:asciiTheme="minorHAnsi" w:eastAsiaTheme="majorEastAsia" w:hAnsiTheme="minorHAnsi" w:cstheme="minorHAnsi"/>
          <w:color w:val="365F91" w:themeColor="accent1" w:themeShade="BF"/>
          <w:kern w:val="0"/>
          <w:sz w:val="20"/>
          <w:szCs w:val="20"/>
        </w:rPr>
        <w:t xml:space="preserve">.3 </w:t>
      </w:r>
      <w:r w:rsidRPr="00D013A3">
        <w:rPr>
          <w:rFonts w:asciiTheme="minorHAnsi" w:eastAsiaTheme="majorEastAsia" w:hAnsiTheme="minorHAnsi" w:cstheme="minorHAnsi"/>
          <w:caps/>
          <w:color w:val="365F91" w:themeColor="accent1" w:themeShade="BF"/>
          <w:kern w:val="0"/>
          <w:sz w:val="20"/>
          <w:szCs w:val="20"/>
        </w:rPr>
        <w:t>Fabrication de la</w:t>
      </w:r>
      <w:r w:rsidR="009862AA" w:rsidRPr="00D013A3">
        <w:rPr>
          <w:rFonts w:asciiTheme="minorHAnsi" w:eastAsiaTheme="majorEastAsia" w:hAnsiTheme="minorHAnsi" w:cstheme="minorHAnsi"/>
          <w:caps/>
          <w:color w:val="365F91" w:themeColor="accent1" w:themeShade="BF"/>
          <w:kern w:val="0"/>
          <w:sz w:val="20"/>
          <w:szCs w:val="20"/>
        </w:rPr>
        <w:t xml:space="preserve"> PLC</w:t>
      </w:r>
      <w:r w:rsidR="00CE6ABF" w:rsidRPr="00D013A3">
        <w:rPr>
          <w:rFonts w:asciiTheme="minorHAnsi" w:eastAsiaTheme="majorEastAsia" w:hAnsiTheme="minorHAnsi" w:cstheme="minorHAnsi"/>
          <w:caps/>
          <w:color w:val="365F91" w:themeColor="accent1" w:themeShade="BF"/>
          <w:kern w:val="0"/>
          <w:sz w:val="20"/>
          <w:szCs w:val="20"/>
        </w:rPr>
        <w:t xml:space="preserve"> </w:t>
      </w:r>
      <w:r w:rsidR="002A2A3B" w:rsidRPr="00D013A3">
        <w:rPr>
          <w:rFonts w:asciiTheme="minorHAnsi" w:eastAsiaTheme="majorEastAsia" w:hAnsiTheme="minorHAnsi" w:cstheme="minorHAnsi"/>
          <w:color w:val="365F91" w:themeColor="accent1" w:themeShade="BF"/>
          <w:kern w:val="0"/>
          <w:sz w:val="20"/>
          <w:szCs w:val="20"/>
        </w:rPr>
        <w:t>(</w:t>
      </w:r>
      <w:r w:rsidR="00496AB2" w:rsidRPr="00D013A3">
        <w:rPr>
          <w:rFonts w:asciiTheme="minorHAnsi" w:eastAsiaTheme="majorEastAsia" w:hAnsiTheme="minorHAnsi" w:cstheme="minorHAnsi"/>
          <w:color w:val="365F91" w:themeColor="accent1" w:themeShade="BF"/>
          <w:kern w:val="0"/>
          <w:sz w:val="20"/>
          <w:szCs w:val="20"/>
        </w:rPr>
        <w:t>P2-3</w:t>
      </w:r>
      <w:r w:rsidR="002A2A3B" w:rsidRPr="00D013A3">
        <w:rPr>
          <w:rFonts w:asciiTheme="minorHAnsi" w:eastAsiaTheme="majorEastAsia" w:hAnsiTheme="minorHAnsi" w:cstheme="minorHAnsi"/>
          <w:color w:val="365F91" w:themeColor="accent1" w:themeShade="BF"/>
          <w:kern w:val="0"/>
          <w:sz w:val="20"/>
          <w:szCs w:val="20"/>
        </w:rPr>
        <w:t>)</w:t>
      </w:r>
      <w:bookmarkEnd w:id="33"/>
    </w:p>
    <w:p w14:paraId="7F29158B" w14:textId="77777777" w:rsidR="000E17B0" w:rsidRPr="00D013A3" w:rsidRDefault="004E75B2" w:rsidP="004C1742">
      <w:pPr>
        <w:spacing w:before="120"/>
        <w:ind w:right="142"/>
        <w:jc w:val="both"/>
        <w:rPr>
          <w:rFonts w:asciiTheme="minorHAnsi" w:hAnsiTheme="minorHAnsi" w:cstheme="minorHAnsi"/>
          <w:spacing w:val="-3"/>
          <w:sz w:val="20"/>
          <w:szCs w:val="20"/>
        </w:rPr>
      </w:pPr>
      <w:r w:rsidRPr="00D013A3">
        <w:rPr>
          <w:rFonts w:asciiTheme="minorHAnsi" w:hAnsiTheme="minorHAnsi" w:cstheme="minorHAnsi"/>
          <w:spacing w:val="1"/>
          <w:sz w:val="20"/>
          <w:szCs w:val="20"/>
        </w:rPr>
        <w:t xml:space="preserve">Cette prestation </w:t>
      </w:r>
      <w:r w:rsidR="007D284C" w:rsidRPr="00D013A3">
        <w:rPr>
          <w:rFonts w:asciiTheme="minorHAnsi" w:hAnsiTheme="minorHAnsi" w:cstheme="minorHAnsi"/>
          <w:spacing w:val="1"/>
          <w:sz w:val="20"/>
          <w:szCs w:val="20"/>
        </w:rPr>
        <w:t xml:space="preserve">peut </w:t>
      </w:r>
      <w:r w:rsidRPr="00D013A3">
        <w:rPr>
          <w:rFonts w:asciiTheme="minorHAnsi" w:hAnsiTheme="minorHAnsi" w:cstheme="minorHAnsi"/>
          <w:spacing w:val="1"/>
          <w:sz w:val="20"/>
          <w:szCs w:val="20"/>
        </w:rPr>
        <w:t xml:space="preserve">être commandée uniquement </w:t>
      </w:r>
      <w:r w:rsidRPr="00D013A3">
        <w:rPr>
          <w:rFonts w:asciiTheme="minorHAnsi" w:hAnsiTheme="minorHAnsi" w:cstheme="minorHAnsi"/>
          <w:spacing w:val="-3"/>
          <w:sz w:val="20"/>
          <w:szCs w:val="20"/>
        </w:rPr>
        <w:t xml:space="preserve">par la </w:t>
      </w:r>
      <w:proofErr w:type="spellStart"/>
      <w:r w:rsidRPr="00D013A3">
        <w:rPr>
          <w:rFonts w:asciiTheme="minorHAnsi" w:hAnsiTheme="minorHAnsi" w:cstheme="minorHAnsi"/>
          <w:spacing w:val="-3"/>
          <w:sz w:val="20"/>
          <w:szCs w:val="20"/>
        </w:rPr>
        <w:t>C</w:t>
      </w:r>
      <w:r w:rsidR="00D74A1C" w:rsidRPr="00D013A3">
        <w:rPr>
          <w:rFonts w:asciiTheme="minorHAnsi" w:hAnsiTheme="minorHAnsi" w:cstheme="minorHAnsi"/>
          <w:spacing w:val="-3"/>
          <w:sz w:val="20"/>
          <w:szCs w:val="20"/>
        </w:rPr>
        <w:t>nam</w:t>
      </w:r>
      <w:proofErr w:type="spellEnd"/>
      <w:r w:rsidRPr="00D013A3">
        <w:rPr>
          <w:rFonts w:asciiTheme="minorHAnsi" w:hAnsiTheme="minorHAnsi" w:cstheme="minorHAnsi"/>
          <w:spacing w:val="-3"/>
          <w:sz w:val="20"/>
          <w:szCs w:val="20"/>
        </w:rPr>
        <w:t xml:space="preserve">. </w:t>
      </w:r>
    </w:p>
    <w:p w14:paraId="662C78B2" w14:textId="2E963DDD" w:rsidR="00BA0E65" w:rsidRPr="00D013A3" w:rsidRDefault="00A777C3" w:rsidP="004C1742">
      <w:pPr>
        <w:spacing w:before="120"/>
        <w:ind w:right="142"/>
        <w:jc w:val="both"/>
        <w:rPr>
          <w:rFonts w:asciiTheme="minorHAnsi" w:hAnsiTheme="minorHAnsi" w:cstheme="minorHAnsi"/>
          <w:sz w:val="20"/>
          <w:szCs w:val="20"/>
        </w:rPr>
      </w:pPr>
      <w:r>
        <w:rPr>
          <w:rFonts w:asciiTheme="minorHAnsi" w:hAnsiTheme="minorHAnsi" w:cstheme="minorHAnsi"/>
          <w:spacing w:val="-3"/>
          <w:sz w:val="20"/>
          <w:szCs w:val="20"/>
        </w:rPr>
        <w:t xml:space="preserve">Cette prestation </w:t>
      </w:r>
      <w:r w:rsidR="004E75B2" w:rsidRPr="00D013A3">
        <w:rPr>
          <w:rFonts w:asciiTheme="minorHAnsi" w:hAnsiTheme="minorHAnsi" w:cstheme="minorHAnsi"/>
          <w:spacing w:val="-3"/>
          <w:sz w:val="20"/>
          <w:szCs w:val="20"/>
        </w:rPr>
        <w:t>consiste à fabriquer</w:t>
      </w:r>
      <w:r w:rsidR="00CE6ABF" w:rsidRPr="00D013A3">
        <w:rPr>
          <w:rFonts w:asciiTheme="minorHAnsi" w:hAnsiTheme="minorHAnsi" w:cstheme="minorHAnsi"/>
          <w:spacing w:val="-3"/>
          <w:sz w:val="20"/>
          <w:szCs w:val="20"/>
        </w:rPr>
        <w:t xml:space="preserve"> une PLC </w:t>
      </w:r>
      <w:proofErr w:type="spellStart"/>
      <w:r w:rsidR="00CE6ABF" w:rsidRPr="00D013A3">
        <w:rPr>
          <w:rFonts w:asciiTheme="minorHAnsi" w:hAnsiTheme="minorHAnsi" w:cstheme="minorHAnsi"/>
          <w:spacing w:val="-3"/>
          <w:sz w:val="20"/>
          <w:szCs w:val="20"/>
        </w:rPr>
        <w:t>Cnam</w:t>
      </w:r>
      <w:proofErr w:type="spellEnd"/>
      <w:r w:rsidR="00CE6ABF" w:rsidRPr="00D013A3">
        <w:rPr>
          <w:rFonts w:asciiTheme="minorHAnsi" w:hAnsiTheme="minorHAnsi" w:cstheme="minorHAnsi"/>
          <w:spacing w:val="-3"/>
          <w:sz w:val="20"/>
          <w:szCs w:val="20"/>
        </w:rPr>
        <w:t xml:space="preserve"> complète sous </w:t>
      </w:r>
      <w:r w:rsidR="00F7225B">
        <w:rPr>
          <w:rFonts w:asciiTheme="minorHAnsi" w:hAnsiTheme="minorHAnsi" w:cstheme="minorHAnsi"/>
          <w:spacing w:val="-3"/>
          <w:sz w:val="20"/>
          <w:szCs w:val="20"/>
        </w:rPr>
        <w:t>la</w:t>
      </w:r>
      <w:r w:rsidR="00CE6ABF" w:rsidRPr="00D013A3">
        <w:rPr>
          <w:rFonts w:asciiTheme="minorHAnsi" w:hAnsiTheme="minorHAnsi" w:cstheme="minorHAnsi"/>
          <w:spacing w:val="-3"/>
          <w:sz w:val="20"/>
          <w:szCs w:val="20"/>
        </w:rPr>
        <w:t xml:space="preserve"> forme de clé USB d’installation </w:t>
      </w:r>
      <w:r w:rsidR="004E75B2" w:rsidRPr="00D013A3">
        <w:rPr>
          <w:rFonts w:asciiTheme="minorHAnsi" w:hAnsiTheme="minorHAnsi" w:cstheme="minorHAnsi"/>
          <w:sz w:val="20"/>
          <w:szCs w:val="20"/>
        </w:rPr>
        <w:t>qui contient le système d’exploitation, les « drivers », l</w:t>
      </w:r>
      <w:r w:rsidR="00CE6ABF" w:rsidRPr="00D013A3">
        <w:rPr>
          <w:rFonts w:asciiTheme="minorHAnsi" w:hAnsiTheme="minorHAnsi" w:cstheme="minorHAnsi"/>
          <w:sz w:val="20"/>
          <w:szCs w:val="20"/>
        </w:rPr>
        <w:t>es</w:t>
      </w:r>
      <w:r w:rsidR="00640F48" w:rsidRPr="00D013A3">
        <w:rPr>
          <w:rFonts w:asciiTheme="minorHAnsi" w:hAnsiTheme="minorHAnsi" w:cstheme="minorHAnsi"/>
          <w:sz w:val="20"/>
          <w:szCs w:val="20"/>
        </w:rPr>
        <w:t xml:space="preserve"> </w:t>
      </w:r>
      <w:r w:rsidR="004E75B2" w:rsidRPr="00D013A3">
        <w:rPr>
          <w:rFonts w:asciiTheme="minorHAnsi" w:hAnsiTheme="minorHAnsi" w:cstheme="minorHAnsi"/>
          <w:sz w:val="20"/>
          <w:szCs w:val="20"/>
        </w:rPr>
        <w:t>application</w:t>
      </w:r>
      <w:r w:rsidR="00CE6ABF" w:rsidRPr="00D013A3">
        <w:rPr>
          <w:rFonts w:asciiTheme="minorHAnsi" w:hAnsiTheme="minorHAnsi" w:cstheme="minorHAnsi"/>
          <w:sz w:val="20"/>
          <w:szCs w:val="20"/>
        </w:rPr>
        <w:t>s</w:t>
      </w:r>
      <w:r w:rsidR="004E75B2" w:rsidRPr="00D013A3">
        <w:rPr>
          <w:rFonts w:asciiTheme="minorHAnsi" w:hAnsiTheme="minorHAnsi" w:cstheme="minorHAnsi"/>
          <w:sz w:val="20"/>
          <w:szCs w:val="20"/>
        </w:rPr>
        <w:t xml:space="preserve"> et </w:t>
      </w:r>
      <w:r w:rsidR="004E75B2" w:rsidRPr="00D013A3">
        <w:rPr>
          <w:rFonts w:asciiTheme="minorHAnsi" w:hAnsiTheme="minorHAnsi" w:cstheme="minorHAnsi"/>
          <w:spacing w:val="3"/>
          <w:sz w:val="20"/>
          <w:szCs w:val="20"/>
        </w:rPr>
        <w:t xml:space="preserve">tous les paramétrages de ces logiciels qui permettront d’automatiser et de fiabiliser le </w:t>
      </w:r>
      <w:r w:rsidR="004E75B2" w:rsidRPr="00D013A3">
        <w:rPr>
          <w:rFonts w:asciiTheme="minorHAnsi" w:hAnsiTheme="minorHAnsi" w:cstheme="minorHAnsi"/>
          <w:spacing w:val="-1"/>
          <w:sz w:val="20"/>
          <w:szCs w:val="20"/>
        </w:rPr>
        <w:t>déploiement. La</w:t>
      </w:r>
      <w:r w:rsidR="004E75B2" w:rsidRPr="00D013A3">
        <w:rPr>
          <w:rFonts w:asciiTheme="minorHAnsi" w:hAnsiTheme="minorHAnsi" w:cstheme="minorHAnsi"/>
          <w:color w:val="FF0000"/>
          <w:spacing w:val="-1"/>
          <w:sz w:val="20"/>
          <w:szCs w:val="20"/>
        </w:rPr>
        <w:t xml:space="preserve"> </w:t>
      </w:r>
      <w:r w:rsidR="004E75B2" w:rsidRPr="00D013A3">
        <w:rPr>
          <w:rFonts w:asciiTheme="minorHAnsi" w:hAnsiTheme="minorHAnsi" w:cstheme="minorHAnsi"/>
          <w:spacing w:val="-1"/>
          <w:sz w:val="20"/>
          <w:szCs w:val="20"/>
        </w:rPr>
        <w:t xml:space="preserve">construction </w:t>
      </w:r>
      <w:r w:rsidR="00021345" w:rsidRPr="00D013A3">
        <w:rPr>
          <w:rFonts w:asciiTheme="minorHAnsi" w:hAnsiTheme="minorHAnsi" w:cstheme="minorHAnsi"/>
          <w:spacing w:val="-1"/>
          <w:sz w:val="20"/>
          <w:szCs w:val="20"/>
        </w:rPr>
        <w:t>de la PLC</w:t>
      </w:r>
      <w:r w:rsidR="004E75B2" w:rsidRPr="00D013A3">
        <w:rPr>
          <w:rFonts w:asciiTheme="minorHAnsi" w:hAnsiTheme="minorHAnsi" w:cstheme="minorHAnsi"/>
          <w:spacing w:val="-1"/>
          <w:sz w:val="20"/>
          <w:szCs w:val="20"/>
        </w:rPr>
        <w:t xml:space="preserve"> </w:t>
      </w:r>
      <w:proofErr w:type="spellStart"/>
      <w:r w:rsidR="004E75B2" w:rsidRPr="00D013A3">
        <w:rPr>
          <w:rFonts w:asciiTheme="minorHAnsi" w:hAnsiTheme="minorHAnsi" w:cstheme="minorHAnsi"/>
          <w:spacing w:val="-1"/>
          <w:sz w:val="20"/>
          <w:szCs w:val="20"/>
        </w:rPr>
        <w:t>C</w:t>
      </w:r>
      <w:r w:rsidR="00D74A1C" w:rsidRPr="00D013A3">
        <w:rPr>
          <w:rFonts w:asciiTheme="minorHAnsi" w:hAnsiTheme="minorHAnsi" w:cstheme="minorHAnsi"/>
          <w:spacing w:val="-1"/>
          <w:sz w:val="20"/>
          <w:szCs w:val="20"/>
        </w:rPr>
        <w:t>nam</w:t>
      </w:r>
      <w:proofErr w:type="spellEnd"/>
      <w:r w:rsidR="004E75B2" w:rsidRPr="00D013A3">
        <w:rPr>
          <w:rFonts w:asciiTheme="minorHAnsi" w:hAnsiTheme="minorHAnsi" w:cstheme="minorHAnsi"/>
          <w:spacing w:val="-1"/>
          <w:sz w:val="20"/>
          <w:szCs w:val="20"/>
        </w:rPr>
        <w:t xml:space="preserve"> </w:t>
      </w:r>
      <w:r w:rsidR="00654AA3" w:rsidRPr="00D013A3">
        <w:rPr>
          <w:rFonts w:asciiTheme="minorHAnsi" w:hAnsiTheme="minorHAnsi" w:cstheme="minorHAnsi"/>
          <w:spacing w:val="-1"/>
          <w:sz w:val="20"/>
          <w:szCs w:val="20"/>
        </w:rPr>
        <w:t>doit</w:t>
      </w:r>
      <w:r w:rsidR="004E75B2" w:rsidRPr="00D013A3">
        <w:rPr>
          <w:rFonts w:asciiTheme="minorHAnsi" w:hAnsiTheme="minorHAnsi" w:cstheme="minorHAnsi"/>
          <w:spacing w:val="-1"/>
          <w:sz w:val="20"/>
          <w:szCs w:val="20"/>
        </w:rPr>
        <w:t xml:space="preserve"> s’appuyer sur les normes et recommandations fixées </w:t>
      </w:r>
      <w:r w:rsidR="004E75B2" w:rsidRPr="00D013A3">
        <w:rPr>
          <w:rFonts w:asciiTheme="minorHAnsi" w:hAnsiTheme="minorHAnsi" w:cstheme="minorHAnsi"/>
          <w:spacing w:val="3"/>
          <w:sz w:val="20"/>
          <w:szCs w:val="20"/>
        </w:rPr>
        <w:t>par l</w:t>
      </w:r>
      <w:r w:rsidR="003F7977" w:rsidRPr="00D013A3">
        <w:rPr>
          <w:rFonts w:asciiTheme="minorHAnsi" w:hAnsiTheme="minorHAnsi" w:cstheme="minorHAnsi"/>
          <w:spacing w:val="3"/>
          <w:sz w:val="20"/>
          <w:szCs w:val="20"/>
        </w:rPr>
        <w:t>a</w:t>
      </w:r>
      <w:r w:rsidR="004E75B2" w:rsidRPr="00D013A3">
        <w:rPr>
          <w:rFonts w:asciiTheme="minorHAnsi" w:hAnsiTheme="minorHAnsi" w:cstheme="minorHAnsi"/>
          <w:spacing w:val="3"/>
          <w:sz w:val="20"/>
          <w:szCs w:val="20"/>
        </w:rPr>
        <w:t xml:space="preserve"> </w:t>
      </w:r>
      <w:r w:rsidR="00493820" w:rsidRPr="00D013A3">
        <w:rPr>
          <w:rFonts w:asciiTheme="minorHAnsi" w:hAnsiTheme="minorHAnsi" w:cstheme="minorHAnsi"/>
          <w:spacing w:val="3"/>
          <w:sz w:val="20"/>
          <w:szCs w:val="20"/>
        </w:rPr>
        <w:t>D</w:t>
      </w:r>
      <w:r w:rsidR="003F7977" w:rsidRPr="00D013A3">
        <w:rPr>
          <w:rFonts w:asciiTheme="minorHAnsi" w:hAnsiTheme="minorHAnsi" w:cstheme="minorHAnsi"/>
          <w:spacing w:val="3"/>
          <w:sz w:val="20"/>
          <w:szCs w:val="20"/>
        </w:rPr>
        <w:t>ivision</w:t>
      </w:r>
      <w:r w:rsidR="00E13E68" w:rsidRPr="00D013A3">
        <w:rPr>
          <w:rFonts w:asciiTheme="minorHAnsi" w:hAnsiTheme="minorHAnsi" w:cstheme="minorHAnsi"/>
          <w:spacing w:val="3"/>
          <w:sz w:val="20"/>
          <w:szCs w:val="20"/>
        </w:rPr>
        <w:t xml:space="preserve"> </w:t>
      </w:r>
      <w:r w:rsidR="00493820" w:rsidRPr="00D013A3">
        <w:rPr>
          <w:rFonts w:asciiTheme="minorHAnsi" w:hAnsiTheme="minorHAnsi" w:cstheme="minorHAnsi"/>
          <w:spacing w:val="3"/>
          <w:sz w:val="20"/>
          <w:szCs w:val="20"/>
        </w:rPr>
        <w:t>A</w:t>
      </w:r>
      <w:r w:rsidR="00E13E68" w:rsidRPr="00D013A3">
        <w:rPr>
          <w:rFonts w:asciiTheme="minorHAnsi" w:hAnsiTheme="minorHAnsi" w:cstheme="minorHAnsi"/>
          <w:spacing w:val="3"/>
          <w:sz w:val="20"/>
          <w:szCs w:val="20"/>
        </w:rPr>
        <w:t>rchitecture</w:t>
      </w:r>
      <w:r w:rsidR="00493820" w:rsidRPr="00D013A3">
        <w:rPr>
          <w:rFonts w:asciiTheme="minorHAnsi" w:hAnsiTheme="minorHAnsi" w:cstheme="minorHAnsi"/>
          <w:spacing w:val="3"/>
          <w:sz w:val="20"/>
          <w:szCs w:val="20"/>
        </w:rPr>
        <w:t xml:space="preserve"> des Services d’Infrastructures et Pilotage de l’Hébergement</w:t>
      </w:r>
      <w:r w:rsidR="00E13E68" w:rsidRPr="00D013A3">
        <w:rPr>
          <w:rFonts w:asciiTheme="minorHAnsi" w:hAnsiTheme="minorHAnsi" w:cstheme="minorHAnsi"/>
          <w:spacing w:val="3"/>
          <w:sz w:val="20"/>
          <w:szCs w:val="20"/>
        </w:rPr>
        <w:t xml:space="preserve"> </w:t>
      </w:r>
      <w:r w:rsidR="00493820" w:rsidRPr="00D013A3">
        <w:rPr>
          <w:rFonts w:asciiTheme="minorHAnsi" w:hAnsiTheme="minorHAnsi" w:cstheme="minorHAnsi"/>
          <w:spacing w:val="3"/>
          <w:sz w:val="20"/>
          <w:szCs w:val="20"/>
        </w:rPr>
        <w:t>(</w:t>
      </w:r>
      <w:r w:rsidR="00E13E68" w:rsidRPr="00D013A3">
        <w:rPr>
          <w:rFonts w:asciiTheme="minorHAnsi" w:hAnsiTheme="minorHAnsi" w:cstheme="minorHAnsi"/>
          <w:spacing w:val="3"/>
          <w:sz w:val="20"/>
          <w:szCs w:val="20"/>
        </w:rPr>
        <w:t>DASIPH</w:t>
      </w:r>
      <w:r w:rsidR="00493820" w:rsidRPr="00D013A3">
        <w:rPr>
          <w:rFonts w:asciiTheme="minorHAnsi" w:hAnsiTheme="minorHAnsi" w:cstheme="minorHAnsi"/>
          <w:spacing w:val="3"/>
          <w:sz w:val="20"/>
          <w:szCs w:val="20"/>
        </w:rPr>
        <w:t>)</w:t>
      </w:r>
      <w:r w:rsidR="004E75B2" w:rsidRPr="00D013A3">
        <w:rPr>
          <w:rFonts w:asciiTheme="minorHAnsi" w:hAnsiTheme="minorHAnsi" w:cstheme="minorHAnsi"/>
          <w:spacing w:val="3"/>
          <w:sz w:val="20"/>
          <w:szCs w:val="20"/>
        </w:rPr>
        <w:t xml:space="preserve"> de la </w:t>
      </w:r>
      <w:proofErr w:type="spellStart"/>
      <w:r w:rsidR="004E75B2" w:rsidRPr="00D013A3">
        <w:rPr>
          <w:rFonts w:asciiTheme="minorHAnsi" w:hAnsiTheme="minorHAnsi" w:cstheme="minorHAnsi"/>
          <w:spacing w:val="3"/>
          <w:sz w:val="20"/>
          <w:szCs w:val="20"/>
        </w:rPr>
        <w:t>C</w:t>
      </w:r>
      <w:r w:rsidR="00D74A1C" w:rsidRPr="00D013A3">
        <w:rPr>
          <w:rFonts w:asciiTheme="minorHAnsi" w:hAnsiTheme="minorHAnsi" w:cstheme="minorHAnsi"/>
          <w:spacing w:val="3"/>
          <w:sz w:val="20"/>
          <w:szCs w:val="20"/>
        </w:rPr>
        <w:t>nam</w:t>
      </w:r>
      <w:proofErr w:type="spellEnd"/>
      <w:r w:rsidR="004E75B2" w:rsidRPr="00D013A3">
        <w:rPr>
          <w:rFonts w:asciiTheme="minorHAnsi" w:hAnsiTheme="minorHAnsi" w:cstheme="minorHAnsi"/>
          <w:spacing w:val="3"/>
          <w:sz w:val="20"/>
          <w:szCs w:val="20"/>
        </w:rPr>
        <w:t xml:space="preserve">. </w:t>
      </w:r>
    </w:p>
    <w:p w14:paraId="531F209A" w14:textId="77777777" w:rsidR="00B92E04" w:rsidRPr="00D013A3" w:rsidRDefault="00B92E04" w:rsidP="004C1742">
      <w:pPr>
        <w:spacing w:before="36"/>
        <w:ind w:right="72"/>
        <w:jc w:val="both"/>
        <w:rPr>
          <w:rFonts w:asciiTheme="minorHAnsi" w:hAnsiTheme="minorHAnsi" w:cstheme="minorHAnsi"/>
          <w:spacing w:val="1"/>
          <w:sz w:val="20"/>
          <w:szCs w:val="20"/>
        </w:rPr>
      </w:pPr>
      <w:r w:rsidRPr="00D013A3">
        <w:rPr>
          <w:rFonts w:asciiTheme="minorHAnsi" w:hAnsiTheme="minorHAnsi" w:cstheme="minorHAnsi"/>
          <w:spacing w:val="1"/>
          <w:sz w:val="20"/>
          <w:szCs w:val="20"/>
        </w:rPr>
        <w:t xml:space="preserve">A titre indicatif, cette prestation est estimée à </w:t>
      </w:r>
      <w:r w:rsidR="00D045BD" w:rsidRPr="00D013A3">
        <w:rPr>
          <w:rFonts w:asciiTheme="minorHAnsi" w:hAnsiTheme="minorHAnsi" w:cstheme="minorHAnsi"/>
          <w:spacing w:val="1"/>
          <w:sz w:val="20"/>
          <w:szCs w:val="20"/>
        </w:rPr>
        <w:t xml:space="preserve">une dizaine de </w:t>
      </w:r>
      <w:r w:rsidRPr="00D013A3">
        <w:rPr>
          <w:rFonts w:asciiTheme="minorHAnsi" w:hAnsiTheme="minorHAnsi" w:cstheme="minorHAnsi"/>
          <w:spacing w:val="1"/>
          <w:sz w:val="20"/>
          <w:szCs w:val="20"/>
        </w:rPr>
        <w:t>j</w:t>
      </w:r>
      <w:r w:rsidR="0057485A" w:rsidRPr="00D013A3">
        <w:rPr>
          <w:rFonts w:asciiTheme="minorHAnsi" w:hAnsiTheme="minorHAnsi" w:cstheme="minorHAnsi"/>
          <w:spacing w:val="1"/>
          <w:sz w:val="20"/>
          <w:szCs w:val="20"/>
        </w:rPr>
        <w:t>ours</w:t>
      </w:r>
      <w:r w:rsidRPr="00D013A3">
        <w:rPr>
          <w:rFonts w:asciiTheme="minorHAnsi" w:hAnsiTheme="minorHAnsi" w:cstheme="minorHAnsi"/>
          <w:spacing w:val="1"/>
          <w:sz w:val="20"/>
          <w:szCs w:val="20"/>
        </w:rPr>
        <w:t xml:space="preserve"> par an.</w:t>
      </w:r>
    </w:p>
    <w:p w14:paraId="6C3288E9" w14:textId="77777777" w:rsidR="00F220CA" w:rsidRPr="00D013A3" w:rsidRDefault="00D13D1D"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34" w:name="_Toc188458329"/>
      <w:r w:rsidRPr="00D013A3">
        <w:rPr>
          <w:rFonts w:asciiTheme="minorHAnsi" w:eastAsiaTheme="majorEastAsia" w:hAnsiTheme="minorHAnsi" w:cstheme="minorHAnsi"/>
          <w:color w:val="365F91" w:themeColor="accent1" w:themeShade="BF"/>
          <w:kern w:val="0"/>
          <w:sz w:val="20"/>
          <w:szCs w:val="20"/>
        </w:rPr>
        <w:t>3</w:t>
      </w:r>
      <w:r w:rsidR="00F220CA" w:rsidRPr="00D013A3">
        <w:rPr>
          <w:rFonts w:asciiTheme="minorHAnsi" w:eastAsiaTheme="majorEastAsia" w:hAnsiTheme="minorHAnsi" w:cstheme="minorHAnsi"/>
          <w:color w:val="365F91" w:themeColor="accent1" w:themeShade="BF"/>
          <w:kern w:val="0"/>
          <w:sz w:val="20"/>
          <w:szCs w:val="20"/>
        </w:rPr>
        <w:t xml:space="preserve">.4 </w:t>
      </w:r>
      <w:r w:rsidR="00F220CA" w:rsidRPr="00D013A3">
        <w:rPr>
          <w:rFonts w:asciiTheme="minorHAnsi" w:eastAsiaTheme="majorEastAsia" w:hAnsiTheme="minorHAnsi" w:cstheme="minorHAnsi"/>
          <w:caps/>
          <w:color w:val="365F91" w:themeColor="accent1" w:themeShade="BF"/>
          <w:kern w:val="0"/>
          <w:sz w:val="20"/>
          <w:szCs w:val="20"/>
        </w:rPr>
        <w:t>Récupération des emballages</w:t>
      </w:r>
      <w:r w:rsidR="00F220CA" w:rsidRPr="00D013A3">
        <w:rPr>
          <w:rFonts w:asciiTheme="minorHAnsi" w:eastAsiaTheme="majorEastAsia" w:hAnsiTheme="minorHAnsi" w:cstheme="minorHAnsi"/>
          <w:color w:val="365F91" w:themeColor="accent1" w:themeShade="BF"/>
          <w:kern w:val="0"/>
          <w:sz w:val="20"/>
          <w:szCs w:val="20"/>
        </w:rPr>
        <w:t xml:space="preserve"> (P3)</w:t>
      </w:r>
      <w:bookmarkEnd w:id="34"/>
    </w:p>
    <w:p w14:paraId="69BB5218" w14:textId="77777777" w:rsidR="00F220CA" w:rsidRPr="00D013A3" w:rsidRDefault="00F220CA" w:rsidP="004C1742">
      <w:pPr>
        <w:pStyle w:val="Style6"/>
        <w:kinsoku w:val="0"/>
        <w:autoSpaceDE/>
        <w:autoSpaceDN/>
        <w:spacing w:before="120" w:line="240" w:lineRule="auto"/>
        <w:ind w:left="0" w:right="215"/>
        <w:jc w:val="both"/>
        <w:rPr>
          <w:rStyle w:val="CharacterStyle2"/>
          <w:rFonts w:asciiTheme="minorHAnsi" w:hAnsiTheme="minorHAnsi" w:cstheme="minorHAnsi"/>
          <w:sz w:val="20"/>
        </w:rPr>
      </w:pPr>
      <w:r w:rsidRPr="00D013A3">
        <w:rPr>
          <w:rStyle w:val="CharacterStyle2"/>
          <w:rFonts w:asciiTheme="minorHAnsi" w:hAnsiTheme="minorHAnsi" w:cstheme="minorHAnsi"/>
          <w:sz w:val="20"/>
        </w:rPr>
        <w:t xml:space="preserve">Le Titulaire de l’accord-cadre assure la reprise des emballages du matériel livré soit le jour de la livraison, soit de manière différée. </w:t>
      </w:r>
    </w:p>
    <w:p w14:paraId="524961DF" w14:textId="77777777" w:rsidR="00F220CA" w:rsidRPr="00D013A3" w:rsidRDefault="00F220CA" w:rsidP="004C1742">
      <w:pPr>
        <w:pStyle w:val="Style6"/>
        <w:kinsoku w:val="0"/>
        <w:autoSpaceDE/>
        <w:autoSpaceDN/>
        <w:spacing w:before="120" w:line="240" w:lineRule="auto"/>
        <w:ind w:left="0" w:right="215"/>
        <w:jc w:val="both"/>
        <w:rPr>
          <w:rStyle w:val="CharacterStyle2"/>
          <w:rFonts w:asciiTheme="minorHAnsi" w:hAnsiTheme="minorHAnsi" w:cstheme="minorHAnsi"/>
          <w:sz w:val="20"/>
        </w:rPr>
      </w:pPr>
      <w:r w:rsidRPr="00D013A3">
        <w:rPr>
          <w:rStyle w:val="CharacterStyle2"/>
          <w:rFonts w:asciiTheme="minorHAnsi" w:hAnsiTheme="minorHAnsi" w:cstheme="minorHAnsi"/>
          <w:sz w:val="20"/>
        </w:rPr>
        <w:t xml:space="preserve">Les modalités de reprise des emballages sont décrites dans l’offre </w:t>
      </w:r>
      <w:r w:rsidR="00D74A1C" w:rsidRPr="00D013A3">
        <w:rPr>
          <w:rStyle w:val="CharacterStyle2"/>
          <w:rFonts w:asciiTheme="minorHAnsi" w:hAnsiTheme="minorHAnsi" w:cstheme="minorHAnsi"/>
          <w:sz w:val="20"/>
        </w:rPr>
        <w:t>du Titulaire</w:t>
      </w:r>
      <w:r w:rsidRPr="00D013A3">
        <w:rPr>
          <w:rStyle w:val="CharacterStyle2"/>
          <w:rFonts w:asciiTheme="minorHAnsi" w:hAnsiTheme="minorHAnsi" w:cstheme="minorHAnsi"/>
          <w:sz w:val="20"/>
        </w:rPr>
        <w:t>.</w:t>
      </w:r>
    </w:p>
    <w:p w14:paraId="643C8B37" w14:textId="77777777" w:rsidR="00F220CA" w:rsidRPr="00D013A3" w:rsidRDefault="00D13D1D" w:rsidP="004C1742">
      <w:pPr>
        <w:pStyle w:val="Titre1"/>
        <w:keepLines/>
        <w:widowControl/>
        <w:kinsoku/>
        <w:spacing w:before="480" w:after="0"/>
        <w:rPr>
          <w:rFonts w:asciiTheme="minorHAnsi" w:eastAsiaTheme="majorEastAsia" w:hAnsiTheme="minorHAnsi" w:cstheme="minorHAnsi"/>
          <w:color w:val="365F91" w:themeColor="accent1" w:themeShade="BF"/>
          <w:kern w:val="0"/>
          <w:sz w:val="20"/>
          <w:szCs w:val="20"/>
        </w:rPr>
      </w:pPr>
      <w:bookmarkStart w:id="35" w:name="_Toc188458330"/>
      <w:r w:rsidRPr="00D013A3">
        <w:rPr>
          <w:rFonts w:asciiTheme="minorHAnsi" w:eastAsiaTheme="majorEastAsia" w:hAnsiTheme="minorHAnsi" w:cstheme="minorHAnsi"/>
          <w:color w:val="365F91" w:themeColor="accent1" w:themeShade="BF"/>
          <w:kern w:val="0"/>
          <w:sz w:val="20"/>
          <w:szCs w:val="20"/>
        </w:rPr>
        <w:t>3</w:t>
      </w:r>
      <w:r w:rsidR="00F220CA" w:rsidRPr="00D013A3">
        <w:rPr>
          <w:rFonts w:asciiTheme="minorHAnsi" w:eastAsiaTheme="majorEastAsia" w:hAnsiTheme="minorHAnsi" w:cstheme="minorHAnsi"/>
          <w:color w:val="365F91" w:themeColor="accent1" w:themeShade="BF"/>
          <w:kern w:val="0"/>
          <w:sz w:val="20"/>
          <w:szCs w:val="20"/>
        </w:rPr>
        <w:t xml:space="preserve">.5 </w:t>
      </w:r>
      <w:r w:rsidR="00F220CA" w:rsidRPr="00D013A3">
        <w:rPr>
          <w:rFonts w:asciiTheme="minorHAnsi" w:eastAsiaTheme="majorEastAsia" w:hAnsiTheme="minorHAnsi" w:cstheme="minorHAnsi"/>
          <w:caps/>
          <w:color w:val="365F91" w:themeColor="accent1" w:themeShade="BF"/>
          <w:kern w:val="0"/>
          <w:sz w:val="20"/>
          <w:szCs w:val="20"/>
        </w:rPr>
        <w:t>Récupération des déchets issus d’équipements électriques et électroniques</w:t>
      </w:r>
      <w:r w:rsidR="00F220CA" w:rsidRPr="00D013A3">
        <w:rPr>
          <w:rFonts w:asciiTheme="minorHAnsi" w:eastAsiaTheme="majorEastAsia" w:hAnsiTheme="minorHAnsi" w:cstheme="minorHAnsi"/>
          <w:color w:val="365F91" w:themeColor="accent1" w:themeShade="BF"/>
          <w:kern w:val="0"/>
          <w:sz w:val="20"/>
          <w:szCs w:val="20"/>
        </w:rPr>
        <w:t xml:space="preserve"> (P4)</w:t>
      </w:r>
      <w:bookmarkEnd w:id="35"/>
    </w:p>
    <w:p w14:paraId="01B5A9B5" w14:textId="3452230A" w:rsidR="00F220CA" w:rsidRPr="00D013A3" w:rsidRDefault="00F220CA" w:rsidP="004C1742">
      <w:pPr>
        <w:tabs>
          <w:tab w:val="left" w:pos="5245"/>
        </w:tabs>
        <w:spacing w:before="120"/>
        <w:jc w:val="both"/>
        <w:rPr>
          <w:rFonts w:asciiTheme="minorHAnsi" w:hAnsiTheme="minorHAnsi" w:cstheme="minorHAnsi"/>
          <w:sz w:val="20"/>
          <w:szCs w:val="20"/>
        </w:rPr>
      </w:pPr>
      <w:r w:rsidRPr="00D013A3">
        <w:rPr>
          <w:rFonts w:asciiTheme="minorHAnsi" w:hAnsiTheme="minorHAnsi" w:cstheme="minorHAnsi"/>
          <w:sz w:val="20"/>
          <w:szCs w:val="20"/>
        </w:rPr>
        <w:t xml:space="preserve">Le Titulaire s’engage à appliquer </w:t>
      </w:r>
      <w:r w:rsidR="003B4C87">
        <w:rPr>
          <w:rFonts w:asciiTheme="minorHAnsi" w:hAnsiTheme="minorHAnsi" w:cstheme="minorHAnsi"/>
          <w:sz w:val="20"/>
          <w:szCs w:val="20"/>
        </w:rPr>
        <w:t>le d</w:t>
      </w:r>
      <w:r w:rsidR="003B4C87" w:rsidRPr="003B4C87">
        <w:rPr>
          <w:rFonts w:asciiTheme="minorHAnsi" w:hAnsiTheme="minorHAnsi" w:cstheme="minorHAnsi"/>
          <w:sz w:val="20"/>
          <w:szCs w:val="20"/>
        </w:rPr>
        <w:t xml:space="preserve">écret n° 2014-928 du 19/08/14 relatif aux déchets d'équipements électriques et électroniques et aux équipements électriques et électroniques </w:t>
      </w:r>
      <w:proofErr w:type="gramStart"/>
      <w:r w:rsidR="003B4C87" w:rsidRPr="003B4C87">
        <w:rPr>
          <w:rFonts w:asciiTheme="minorHAnsi" w:hAnsiTheme="minorHAnsi" w:cstheme="minorHAnsi"/>
          <w:sz w:val="20"/>
          <w:szCs w:val="20"/>
        </w:rPr>
        <w:t>usagés</w:t>
      </w:r>
      <w:r w:rsidRPr="00D013A3">
        <w:rPr>
          <w:rFonts w:asciiTheme="minorHAnsi" w:hAnsiTheme="minorHAnsi" w:cstheme="minorHAnsi"/>
          <w:sz w:val="20"/>
          <w:szCs w:val="20"/>
        </w:rPr>
        <w:t xml:space="preserve"> </w:t>
      </w:r>
      <w:r w:rsidR="00B35F75" w:rsidRPr="00B35F75">
        <w:t xml:space="preserve"> </w:t>
      </w:r>
      <w:r w:rsidR="00B35F75" w:rsidRPr="00B35F75">
        <w:rPr>
          <w:rFonts w:asciiTheme="minorHAnsi" w:hAnsiTheme="minorHAnsi"/>
          <w:sz w:val="20"/>
          <w:szCs w:val="20"/>
        </w:rPr>
        <w:t>ainsi</w:t>
      </w:r>
      <w:proofErr w:type="gramEnd"/>
      <w:r w:rsidR="00B35F75" w:rsidRPr="00B35F75">
        <w:rPr>
          <w:rFonts w:asciiTheme="minorHAnsi" w:hAnsiTheme="minorHAnsi"/>
          <w:sz w:val="20"/>
          <w:szCs w:val="20"/>
        </w:rPr>
        <w:t xml:space="preserve"> que l’</w:t>
      </w:r>
      <w:r w:rsidR="00B35F75" w:rsidRPr="00B35F75">
        <w:rPr>
          <w:rFonts w:asciiTheme="minorHAnsi" w:hAnsiTheme="minorHAnsi" w:cstheme="minorHAnsi"/>
          <w:sz w:val="20"/>
          <w:szCs w:val="20"/>
        </w:rPr>
        <w:t>article R. 543-195 du code de l'environnement</w:t>
      </w:r>
      <w:r w:rsidR="00B35F75">
        <w:rPr>
          <w:rFonts w:asciiTheme="minorHAnsi" w:hAnsiTheme="minorHAnsi" w:cstheme="minorHAnsi"/>
          <w:sz w:val="20"/>
          <w:szCs w:val="20"/>
        </w:rPr>
        <w:t>. En effet, « </w:t>
      </w:r>
      <w:r w:rsidR="00B35F75" w:rsidRPr="00B35F75">
        <w:rPr>
          <w:rFonts w:asciiTheme="minorHAnsi" w:hAnsiTheme="minorHAnsi" w:cstheme="minorHAnsi"/>
          <w:sz w:val="20"/>
          <w:szCs w:val="20"/>
        </w:rPr>
        <w:t>En application de leur obligati</w:t>
      </w:r>
      <w:r w:rsidR="00CB2C5D">
        <w:rPr>
          <w:rFonts w:asciiTheme="minorHAnsi" w:hAnsiTheme="minorHAnsi" w:cstheme="minorHAnsi"/>
          <w:sz w:val="20"/>
          <w:szCs w:val="20"/>
        </w:rPr>
        <w:t>on de responsabilité élargie, « </w:t>
      </w:r>
      <w:r w:rsidR="00B35F75" w:rsidRPr="00B35F75">
        <w:rPr>
          <w:rFonts w:asciiTheme="minorHAnsi" w:hAnsiTheme="minorHAnsi" w:cstheme="minorHAnsi"/>
          <w:sz w:val="20"/>
          <w:szCs w:val="20"/>
        </w:rPr>
        <w:t>les producteurs d'équipements électriques et électroniques professionnels sont tenus d'enlever ou de faire enlever, puis de traiter ou de faire traiter à leurs frais les déchets issus des équipements professionnels qu'ils ont mis sur le marché après le 13 août 2005 ainsi que les déchets issus des équipements professionnels mis sur le marché jusqu'à cette date lorsqu'ils les remplacent par des équipements équivalents ou assurant la même fonction.</w:t>
      </w:r>
      <w:r w:rsidR="00B35F75">
        <w:rPr>
          <w:rFonts w:asciiTheme="minorHAnsi" w:hAnsiTheme="minorHAnsi" w:cstheme="minorHAnsi"/>
          <w:sz w:val="20"/>
          <w:szCs w:val="20"/>
        </w:rPr>
        <w:t> »</w:t>
      </w:r>
      <w:r w:rsidR="00B35F75" w:rsidRPr="00B35F75">
        <w:rPr>
          <w:rFonts w:asciiTheme="minorHAnsi" w:hAnsiTheme="minorHAnsi" w:cstheme="minorHAnsi"/>
          <w:sz w:val="20"/>
          <w:szCs w:val="20"/>
        </w:rPr>
        <w:t xml:space="preserve"> </w:t>
      </w:r>
    </w:p>
    <w:p w14:paraId="6BBF3E34" w14:textId="352EC54B" w:rsidR="00314B93" w:rsidRPr="00D013A3" w:rsidRDefault="00F220CA" w:rsidP="00CB2C5D">
      <w:pPr>
        <w:tabs>
          <w:tab w:val="left" w:pos="5245"/>
        </w:tabs>
        <w:spacing w:before="120"/>
        <w:jc w:val="both"/>
        <w:rPr>
          <w:rFonts w:asciiTheme="minorHAnsi" w:hAnsiTheme="minorHAnsi" w:cstheme="minorHAnsi"/>
          <w:sz w:val="20"/>
          <w:szCs w:val="20"/>
        </w:rPr>
      </w:pPr>
      <w:r w:rsidRPr="00D013A3">
        <w:rPr>
          <w:rFonts w:asciiTheme="minorHAnsi" w:hAnsiTheme="minorHAnsi" w:cstheme="minorHAnsi"/>
          <w:sz w:val="20"/>
          <w:szCs w:val="20"/>
        </w:rPr>
        <w:t xml:space="preserve">Le mode opératoire de l’enlèvement et du traitement des déchets est décrit dans l’offre du </w:t>
      </w:r>
      <w:r w:rsidR="00E96E77">
        <w:rPr>
          <w:rFonts w:asciiTheme="minorHAnsi" w:hAnsiTheme="minorHAnsi" w:cstheme="minorHAnsi"/>
          <w:sz w:val="20"/>
          <w:szCs w:val="20"/>
        </w:rPr>
        <w:t>T</w:t>
      </w:r>
      <w:r w:rsidR="00CB2C5D">
        <w:rPr>
          <w:rFonts w:asciiTheme="minorHAnsi" w:hAnsiTheme="minorHAnsi" w:cstheme="minorHAnsi"/>
          <w:sz w:val="20"/>
          <w:szCs w:val="20"/>
        </w:rPr>
        <w:t>itulaire.</w:t>
      </w:r>
    </w:p>
    <w:p w14:paraId="22C247CE" w14:textId="2BDC5E3D" w:rsidR="00715734" w:rsidRPr="00D013A3" w:rsidRDefault="002D219F" w:rsidP="004C1742">
      <w:pPr>
        <w:pStyle w:val="Titre1"/>
        <w:keepLines/>
        <w:widowControl/>
        <w:kinsoku/>
        <w:spacing w:before="480" w:after="0"/>
        <w:rPr>
          <w:rFonts w:asciiTheme="minorHAnsi" w:eastAsiaTheme="majorEastAsia" w:hAnsiTheme="minorHAnsi" w:cstheme="minorHAnsi"/>
          <w:caps/>
          <w:color w:val="365F91" w:themeColor="accent1" w:themeShade="BF"/>
          <w:kern w:val="0"/>
          <w:sz w:val="20"/>
          <w:szCs w:val="20"/>
        </w:rPr>
      </w:pPr>
      <w:bookmarkStart w:id="36" w:name="_Toc188458331"/>
      <w:r>
        <w:rPr>
          <w:rFonts w:asciiTheme="minorHAnsi" w:eastAsiaTheme="majorEastAsia" w:hAnsiTheme="minorHAnsi" w:cstheme="minorHAnsi"/>
          <w:color w:val="365F91" w:themeColor="accent1" w:themeShade="BF"/>
          <w:kern w:val="0"/>
          <w:sz w:val="20"/>
          <w:szCs w:val="20"/>
        </w:rPr>
        <w:t>3.6</w:t>
      </w:r>
      <w:r w:rsidR="00715734" w:rsidRPr="00D013A3">
        <w:rPr>
          <w:rFonts w:asciiTheme="minorHAnsi" w:eastAsiaTheme="majorEastAsia" w:hAnsiTheme="minorHAnsi" w:cstheme="minorHAnsi"/>
          <w:color w:val="365F91" w:themeColor="accent1" w:themeShade="BF"/>
          <w:kern w:val="0"/>
          <w:sz w:val="20"/>
          <w:szCs w:val="20"/>
        </w:rPr>
        <w:t xml:space="preserve"> </w:t>
      </w:r>
      <w:r w:rsidR="00715734" w:rsidRPr="00D013A3">
        <w:rPr>
          <w:rFonts w:asciiTheme="minorHAnsi" w:eastAsiaTheme="majorEastAsia" w:hAnsiTheme="minorHAnsi" w:cstheme="minorHAnsi"/>
          <w:caps/>
          <w:color w:val="365F91" w:themeColor="accent1" w:themeShade="BF"/>
          <w:kern w:val="0"/>
          <w:sz w:val="20"/>
          <w:szCs w:val="20"/>
        </w:rPr>
        <w:t>Inscription des appareils pour Windows autopilot</w:t>
      </w:r>
      <w:r w:rsidR="00C35F2F" w:rsidRPr="00D013A3">
        <w:rPr>
          <w:rFonts w:asciiTheme="minorHAnsi" w:eastAsiaTheme="majorEastAsia" w:hAnsiTheme="minorHAnsi" w:cstheme="minorHAnsi"/>
          <w:caps/>
          <w:color w:val="365F91" w:themeColor="accent1" w:themeShade="BF"/>
          <w:kern w:val="0"/>
          <w:sz w:val="20"/>
          <w:szCs w:val="20"/>
        </w:rPr>
        <w:t xml:space="preserve"> (P</w:t>
      </w:r>
      <w:r w:rsidR="00F27948" w:rsidRPr="00D013A3">
        <w:rPr>
          <w:rFonts w:asciiTheme="minorHAnsi" w:eastAsiaTheme="majorEastAsia" w:hAnsiTheme="minorHAnsi" w:cstheme="minorHAnsi"/>
          <w:caps/>
          <w:color w:val="365F91" w:themeColor="accent1" w:themeShade="BF"/>
          <w:kern w:val="0"/>
          <w:sz w:val="20"/>
          <w:szCs w:val="20"/>
        </w:rPr>
        <w:t>5</w:t>
      </w:r>
      <w:r w:rsidR="00C35F2F" w:rsidRPr="00D013A3">
        <w:rPr>
          <w:rFonts w:asciiTheme="minorHAnsi" w:eastAsiaTheme="majorEastAsia" w:hAnsiTheme="minorHAnsi" w:cstheme="minorHAnsi"/>
          <w:caps/>
          <w:color w:val="365F91" w:themeColor="accent1" w:themeShade="BF"/>
          <w:kern w:val="0"/>
          <w:sz w:val="20"/>
          <w:szCs w:val="20"/>
        </w:rPr>
        <w:t>)</w:t>
      </w:r>
      <w:bookmarkEnd w:id="36"/>
    </w:p>
    <w:p w14:paraId="12496781" w14:textId="77777777" w:rsidR="00C35F2F" w:rsidRPr="00D013A3" w:rsidRDefault="00C35F2F" w:rsidP="004C1742">
      <w:pPr>
        <w:rPr>
          <w:rFonts w:asciiTheme="minorHAnsi" w:eastAsiaTheme="majorEastAsia" w:hAnsiTheme="minorHAnsi" w:cstheme="minorHAnsi"/>
          <w:sz w:val="20"/>
          <w:szCs w:val="20"/>
        </w:rPr>
      </w:pPr>
    </w:p>
    <w:p w14:paraId="25148626" w14:textId="079E5F16" w:rsidR="00F220CA" w:rsidRPr="00D013A3" w:rsidRDefault="00715734" w:rsidP="004C1742">
      <w:pPr>
        <w:widowControl/>
        <w:kinsoku/>
        <w:rPr>
          <w:rFonts w:asciiTheme="minorHAnsi" w:hAnsiTheme="minorHAnsi" w:cstheme="minorHAnsi"/>
          <w:sz w:val="20"/>
          <w:szCs w:val="20"/>
        </w:rPr>
      </w:pPr>
      <w:r w:rsidRPr="00D013A3">
        <w:rPr>
          <w:rFonts w:asciiTheme="minorHAnsi" w:hAnsiTheme="minorHAnsi" w:cstheme="minorHAnsi"/>
          <w:sz w:val="20"/>
          <w:szCs w:val="20"/>
        </w:rPr>
        <w:t xml:space="preserve">Le </w:t>
      </w:r>
      <w:r w:rsidR="00E96E77">
        <w:rPr>
          <w:rFonts w:asciiTheme="minorHAnsi" w:hAnsiTheme="minorHAnsi" w:cstheme="minorHAnsi"/>
          <w:sz w:val="20"/>
          <w:szCs w:val="20"/>
        </w:rPr>
        <w:t>T</w:t>
      </w:r>
      <w:r w:rsidRPr="00D013A3">
        <w:rPr>
          <w:rFonts w:asciiTheme="minorHAnsi" w:hAnsiTheme="minorHAnsi" w:cstheme="minorHAnsi"/>
          <w:sz w:val="20"/>
          <w:szCs w:val="20"/>
        </w:rPr>
        <w:t>itulaire doit permettre la gestion moderne basé</w:t>
      </w:r>
      <w:r w:rsidR="00C35F2F" w:rsidRPr="00D013A3">
        <w:rPr>
          <w:rFonts w:asciiTheme="minorHAnsi" w:hAnsiTheme="minorHAnsi" w:cstheme="minorHAnsi"/>
          <w:sz w:val="20"/>
          <w:szCs w:val="20"/>
        </w:rPr>
        <w:t>e</w:t>
      </w:r>
      <w:r w:rsidRPr="00D013A3">
        <w:rPr>
          <w:rFonts w:asciiTheme="minorHAnsi" w:hAnsiTheme="minorHAnsi" w:cstheme="minorHAnsi"/>
          <w:sz w:val="20"/>
          <w:szCs w:val="20"/>
        </w:rPr>
        <w:t xml:space="preserve"> sur le cloud avec Windows </w:t>
      </w:r>
      <w:proofErr w:type="spellStart"/>
      <w:r w:rsidRPr="00D013A3">
        <w:rPr>
          <w:rFonts w:asciiTheme="minorHAnsi" w:hAnsiTheme="minorHAnsi" w:cstheme="minorHAnsi"/>
          <w:sz w:val="20"/>
          <w:szCs w:val="20"/>
        </w:rPr>
        <w:t>Autopilot</w:t>
      </w:r>
      <w:proofErr w:type="spellEnd"/>
      <w:r w:rsidRPr="00D013A3">
        <w:rPr>
          <w:rFonts w:asciiTheme="minorHAnsi" w:hAnsiTheme="minorHAnsi" w:cstheme="minorHAnsi"/>
          <w:sz w:val="20"/>
          <w:szCs w:val="20"/>
        </w:rPr>
        <w:t xml:space="preserve"> et doit proposer l’inscription des appareils aupr</w:t>
      </w:r>
      <w:r w:rsidR="00E96E77">
        <w:rPr>
          <w:rFonts w:asciiTheme="minorHAnsi" w:hAnsiTheme="minorHAnsi" w:cstheme="minorHAnsi"/>
          <w:sz w:val="20"/>
          <w:szCs w:val="20"/>
        </w:rPr>
        <w:t>è</w:t>
      </w:r>
      <w:r w:rsidRPr="00D013A3">
        <w:rPr>
          <w:rFonts w:asciiTheme="minorHAnsi" w:hAnsiTheme="minorHAnsi" w:cstheme="minorHAnsi"/>
          <w:sz w:val="20"/>
          <w:szCs w:val="20"/>
        </w:rPr>
        <w:t xml:space="preserve">s de Windows </w:t>
      </w:r>
      <w:proofErr w:type="spellStart"/>
      <w:r w:rsidRPr="00D013A3">
        <w:rPr>
          <w:rFonts w:asciiTheme="minorHAnsi" w:hAnsiTheme="minorHAnsi" w:cstheme="minorHAnsi"/>
          <w:sz w:val="20"/>
          <w:szCs w:val="20"/>
        </w:rPr>
        <w:t>Autopilot</w:t>
      </w:r>
      <w:proofErr w:type="spellEnd"/>
      <w:r w:rsidRPr="00D013A3">
        <w:rPr>
          <w:rFonts w:asciiTheme="minorHAnsi" w:hAnsiTheme="minorHAnsi" w:cstheme="minorHAnsi"/>
          <w:sz w:val="20"/>
          <w:szCs w:val="20"/>
        </w:rPr>
        <w:t xml:space="preserve"> avec les </w:t>
      </w:r>
      <w:r w:rsidR="00CB2C5D">
        <w:rPr>
          <w:rFonts w:asciiTheme="minorHAnsi" w:hAnsiTheme="minorHAnsi" w:cstheme="minorHAnsi"/>
          <w:sz w:val="20"/>
          <w:szCs w:val="20"/>
        </w:rPr>
        <w:t>informations PKID des appareils conformé</w:t>
      </w:r>
      <w:r w:rsidRPr="00D013A3">
        <w:rPr>
          <w:rFonts w:asciiTheme="minorHAnsi" w:hAnsiTheme="minorHAnsi" w:cstheme="minorHAnsi"/>
          <w:sz w:val="20"/>
          <w:szCs w:val="20"/>
        </w:rPr>
        <w:t>ment à l’article Microsoft « </w:t>
      </w:r>
      <w:hyperlink r:id="rId18" w:history="1">
        <w:r w:rsidRPr="00D013A3">
          <w:rPr>
            <w:rStyle w:val="Lienhypertexte"/>
            <w:rFonts w:asciiTheme="minorHAnsi" w:hAnsiTheme="minorHAnsi" w:cstheme="minorHAnsi"/>
            <w:sz w:val="20"/>
            <w:szCs w:val="20"/>
          </w:rPr>
          <w:t xml:space="preserve">Processus d’inscription OEM Windows </w:t>
        </w:r>
        <w:proofErr w:type="spellStart"/>
        <w:r w:rsidRPr="00D013A3">
          <w:rPr>
            <w:rStyle w:val="Lienhypertexte"/>
            <w:rFonts w:asciiTheme="minorHAnsi" w:hAnsiTheme="minorHAnsi" w:cstheme="minorHAnsi"/>
            <w:sz w:val="20"/>
            <w:szCs w:val="20"/>
          </w:rPr>
          <w:t>Autopilot</w:t>
        </w:r>
        <w:proofErr w:type="spellEnd"/>
        <w:r w:rsidRPr="00D013A3">
          <w:rPr>
            <w:rStyle w:val="Lienhypertexte"/>
            <w:rFonts w:asciiTheme="minorHAnsi" w:hAnsiTheme="minorHAnsi" w:cstheme="minorHAnsi"/>
            <w:sz w:val="20"/>
            <w:szCs w:val="20"/>
          </w:rPr>
          <w:t xml:space="preserve"> | Microsoft </w:t>
        </w:r>
        <w:proofErr w:type="spellStart"/>
        <w:r w:rsidRPr="00D013A3">
          <w:rPr>
            <w:rStyle w:val="Lienhypertexte"/>
            <w:rFonts w:asciiTheme="minorHAnsi" w:hAnsiTheme="minorHAnsi" w:cstheme="minorHAnsi"/>
            <w:sz w:val="20"/>
            <w:szCs w:val="20"/>
          </w:rPr>
          <w:t>Learn</w:t>
        </w:r>
        <w:proofErr w:type="spellEnd"/>
      </w:hyperlink>
      <w:r w:rsidRPr="00D013A3">
        <w:rPr>
          <w:rFonts w:asciiTheme="minorHAnsi" w:hAnsiTheme="minorHAnsi" w:cstheme="minorHAnsi"/>
          <w:sz w:val="20"/>
          <w:szCs w:val="20"/>
        </w:rPr>
        <w:t> »</w:t>
      </w:r>
      <w:r w:rsidR="00E96E77">
        <w:rPr>
          <w:rFonts w:asciiTheme="minorHAnsi" w:hAnsiTheme="minorHAnsi" w:cstheme="minorHAnsi"/>
          <w:sz w:val="20"/>
          <w:szCs w:val="20"/>
        </w:rPr>
        <w:t>.</w:t>
      </w:r>
      <w:r w:rsidR="00F220CA" w:rsidRPr="00D013A3">
        <w:rPr>
          <w:rFonts w:asciiTheme="minorHAnsi" w:hAnsiTheme="minorHAnsi" w:cstheme="minorHAnsi"/>
          <w:sz w:val="20"/>
          <w:szCs w:val="20"/>
        </w:rPr>
        <w:br w:type="page"/>
      </w:r>
    </w:p>
    <w:p w14:paraId="6BFD29BD" w14:textId="5665E84E" w:rsidR="009A58D9" w:rsidRPr="00E96E77" w:rsidRDefault="009A58D9" w:rsidP="00E96E77">
      <w:pPr>
        <w:tabs>
          <w:tab w:val="left" w:pos="4040"/>
        </w:tabs>
        <w:spacing w:before="120"/>
        <w:jc w:val="both"/>
        <w:rPr>
          <w:rFonts w:asciiTheme="minorHAnsi" w:hAnsiTheme="minorHAnsi" w:cstheme="minorHAnsi"/>
          <w:b/>
          <w:sz w:val="20"/>
          <w:szCs w:val="20"/>
        </w:rPr>
      </w:pPr>
      <w:r w:rsidRPr="00E96E77">
        <w:rPr>
          <w:rFonts w:asciiTheme="minorHAnsi" w:hAnsiTheme="minorHAnsi" w:cstheme="minorHAnsi"/>
          <w:b/>
          <w:sz w:val="20"/>
          <w:szCs w:val="20"/>
        </w:rPr>
        <w:lastRenderedPageBreak/>
        <w:t xml:space="preserve">ANNEXE 1 : GRILLE TECHNIQUE </w:t>
      </w:r>
      <w:r w:rsidR="00A82584" w:rsidRPr="00E96E77">
        <w:rPr>
          <w:rFonts w:asciiTheme="minorHAnsi" w:hAnsiTheme="minorHAnsi" w:cstheme="minorHAnsi"/>
          <w:b/>
          <w:sz w:val="20"/>
          <w:szCs w:val="20"/>
        </w:rPr>
        <w:t xml:space="preserve">PORTABLE STANDARD </w:t>
      </w:r>
      <w:r w:rsidRPr="00E96E77">
        <w:rPr>
          <w:rFonts w:asciiTheme="minorHAnsi" w:hAnsiTheme="minorHAnsi" w:cstheme="minorHAnsi"/>
          <w:b/>
          <w:sz w:val="20"/>
          <w:szCs w:val="20"/>
        </w:rPr>
        <w:t>(à compléter par le candidat)</w:t>
      </w:r>
    </w:p>
    <w:p w14:paraId="6A371731" w14:textId="77777777" w:rsidR="009A58D9" w:rsidRPr="00D013A3" w:rsidRDefault="009A58D9" w:rsidP="004C1742">
      <w:pPr>
        <w:spacing w:before="120"/>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89"/>
        <w:gridCol w:w="4252"/>
        <w:gridCol w:w="1890"/>
      </w:tblGrid>
      <w:tr w:rsidR="00277E0B" w:rsidRPr="00D013A3" w14:paraId="6A605871" w14:textId="77777777" w:rsidTr="00885445">
        <w:trPr>
          <w:tblHeader/>
        </w:trPr>
        <w:tc>
          <w:tcPr>
            <w:tcW w:w="2689" w:type="dxa"/>
            <w:vAlign w:val="center"/>
          </w:tcPr>
          <w:p w14:paraId="5E81A36B" w14:textId="77777777" w:rsidR="00BA34A1" w:rsidRPr="00D013A3" w:rsidRDefault="00BA34A1" w:rsidP="004C1742">
            <w:pPr>
              <w:jc w:val="center"/>
              <w:rPr>
                <w:rFonts w:asciiTheme="minorHAnsi" w:hAnsiTheme="minorHAnsi" w:cstheme="minorHAnsi"/>
                <w:b/>
                <w:sz w:val="20"/>
                <w:szCs w:val="20"/>
              </w:rPr>
            </w:pPr>
            <w:r w:rsidRPr="00D013A3">
              <w:rPr>
                <w:rFonts w:asciiTheme="minorHAnsi" w:hAnsiTheme="minorHAnsi" w:cstheme="minorHAnsi"/>
                <w:b/>
                <w:sz w:val="20"/>
                <w:szCs w:val="20"/>
              </w:rPr>
              <w:t>ELEMENTS</w:t>
            </w:r>
          </w:p>
        </w:tc>
        <w:tc>
          <w:tcPr>
            <w:tcW w:w="4252" w:type="dxa"/>
            <w:vAlign w:val="center"/>
          </w:tcPr>
          <w:p w14:paraId="2E6719F0" w14:textId="77777777" w:rsidR="00BA34A1" w:rsidRPr="00D013A3" w:rsidRDefault="00BA34A1" w:rsidP="004C1742">
            <w:pPr>
              <w:jc w:val="center"/>
              <w:rPr>
                <w:rFonts w:asciiTheme="minorHAnsi" w:hAnsiTheme="minorHAnsi" w:cstheme="minorHAnsi"/>
                <w:b/>
                <w:sz w:val="20"/>
                <w:szCs w:val="20"/>
              </w:rPr>
            </w:pPr>
            <w:r w:rsidRPr="00D013A3">
              <w:rPr>
                <w:rFonts w:asciiTheme="minorHAnsi" w:hAnsiTheme="minorHAnsi" w:cstheme="minorHAnsi"/>
                <w:b/>
                <w:sz w:val="20"/>
                <w:szCs w:val="20"/>
              </w:rPr>
              <w:t>CARACTERISTIQUES DEMANDEES</w:t>
            </w:r>
          </w:p>
        </w:tc>
        <w:tc>
          <w:tcPr>
            <w:tcW w:w="1890" w:type="dxa"/>
            <w:vAlign w:val="center"/>
          </w:tcPr>
          <w:p w14:paraId="445ACC67" w14:textId="77777777" w:rsidR="00BA34A1" w:rsidRPr="00D013A3" w:rsidRDefault="00BA34A1" w:rsidP="004C1742">
            <w:pPr>
              <w:jc w:val="center"/>
              <w:rPr>
                <w:rFonts w:asciiTheme="minorHAnsi" w:hAnsiTheme="minorHAnsi" w:cstheme="minorHAnsi"/>
                <w:b/>
                <w:sz w:val="20"/>
                <w:szCs w:val="20"/>
              </w:rPr>
            </w:pPr>
            <w:r w:rsidRPr="00D013A3">
              <w:rPr>
                <w:rFonts w:asciiTheme="minorHAnsi" w:hAnsiTheme="minorHAnsi" w:cstheme="minorHAnsi"/>
                <w:b/>
                <w:sz w:val="20"/>
                <w:szCs w:val="20"/>
              </w:rPr>
              <w:t>CARACTERISTIQUES PROPOSEES</w:t>
            </w:r>
          </w:p>
        </w:tc>
      </w:tr>
      <w:tr w:rsidR="00277E0B" w:rsidRPr="00D013A3" w14:paraId="5DF03147" w14:textId="77777777" w:rsidTr="00885445">
        <w:trPr>
          <w:trHeight w:val="310"/>
        </w:trPr>
        <w:tc>
          <w:tcPr>
            <w:tcW w:w="2689" w:type="dxa"/>
            <w:vAlign w:val="center"/>
          </w:tcPr>
          <w:p w14:paraId="12973338" w14:textId="4CB80FD5" w:rsidR="00BA34A1" w:rsidRPr="00885445" w:rsidRDefault="00BA34A1" w:rsidP="004C1742">
            <w:pPr>
              <w:rPr>
                <w:rFonts w:asciiTheme="minorHAnsi" w:hAnsiTheme="minorHAnsi" w:cstheme="minorHAnsi"/>
                <w:sz w:val="20"/>
                <w:szCs w:val="20"/>
              </w:rPr>
            </w:pPr>
            <w:r w:rsidRPr="00D013A3">
              <w:rPr>
                <w:rStyle w:val="CharacterStyle2"/>
                <w:rFonts w:asciiTheme="minorHAnsi" w:hAnsiTheme="minorHAnsi" w:cstheme="minorHAnsi"/>
                <w:sz w:val="20"/>
                <w:szCs w:val="20"/>
              </w:rPr>
              <w:t>Valeur</w:t>
            </w:r>
            <w:r w:rsidR="00CD4CA7" w:rsidRPr="00D013A3">
              <w:rPr>
                <w:rStyle w:val="CharacterStyle2"/>
                <w:rFonts w:asciiTheme="minorHAnsi" w:hAnsiTheme="minorHAnsi" w:cstheme="minorHAnsi"/>
                <w:sz w:val="20"/>
                <w:szCs w:val="20"/>
              </w:rPr>
              <w:t xml:space="preserve"> minimale</w:t>
            </w:r>
            <w:r w:rsidRPr="00D013A3">
              <w:rPr>
                <w:rStyle w:val="CharacterStyle2"/>
                <w:rFonts w:asciiTheme="minorHAnsi" w:hAnsiTheme="minorHAnsi" w:cstheme="minorHAnsi"/>
                <w:sz w:val="20"/>
                <w:szCs w:val="20"/>
              </w:rPr>
              <w:t xml:space="preserve"> suivante, mesurée avec </w:t>
            </w:r>
            <w:r w:rsidR="006C5D36" w:rsidRPr="00D013A3">
              <w:rPr>
                <w:rStyle w:val="CharacterStyle2"/>
                <w:rFonts w:asciiTheme="minorHAnsi" w:hAnsiTheme="minorHAnsi" w:cstheme="minorHAnsi"/>
                <w:sz w:val="20"/>
                <w:szCs w:val="20"/>
              </w:rPr>
              <w:t>PASSMARK</w:t>
            </w:r>
          </w:p>
        </w:tc>
        <w:tc>
          <w:tcPr>
            <w:tcW w:w="4252" w:type="dxa"/>
          </w:tcPr>
          <w:p w14:paraId="4D94AB7B" w14:textId="77777777" w:rsidR="00BA34A1" w:rsidRPr="009539C8" w:rsidRDefault="00C37267" w:rsidP="009539C8">
            <w:pPr>
              <w:pStyle w:val="Sansinterligne"/>
              <w:rPr>
                <w:rFonts w:asciiTheme="minorHAnsi" w:hAnsiTheme="minorHAnsi"/>
                <w:sz w:val="20"/>
                <w:szCs w:val="20"/>
              </w:rPr>
            </w:pPr>
            <w:r w:rsidRPr="009539C8">
              <w:rPr>
                <w:rFonts w:asciiTheme="minorHAnsi" w:hAnsiTheme="minorHAnsi"/>
                <w:sz w:val="20"/>
                <w:szCs w:val="20"/>
              </w:rPr>
              <w:t xml:space="preserve">Un processeur récent avec un </w:t>
            </w:r>
            <w:r w:rsidR="006C5D36" w:rsidRPr="009539C8">
              <w:rPr>
                <w:rFonts w:asciiTheme="minorHAnsi" w:hAnsiTheme="minorHAnsi"/>
                <w:sz w:val="20"/>
                <w:szCs w:val="20"/>
              </w:rPr>
              <w:t xml:space="preserve"> PASSMARK</w:t>
            </w:r>
            <w:r w:rsidR="00072652" w:rsidRPr="009539C8">
              <w:rPr>
                <w:rFonts w:asciiTheme="minorHAnsi" w:hAnsiTheme="minorHAnsi"/>
                <w:sz w:val="20"/>
                <w:szCs w:val="20"/>
              </w:rPr>
              <w:t xml:space="preserve"> </w:t>
            </w:r>
            <w:r w:rsidR="006C5D36" w:rsidRPr="009539C8">
              <w:rPr>
                <w:rFonts w:asciiTheme="minorHAnsi" w:hAnsiTheme="minorHAnsi"/>
                <w:sz w:val="20"/>
                <w:szCs w:val="20"/>
              </w:rPr>
              <w:t xml:space="preserve"> Score CPU mesuré </w:t>
            </w:r>
            <w:r w:rsidRPr="009539C8">
              <w:rPr>
                <w:rFonts w:asciiTheme="minorHAnsi" w:hAnsiTheme="minorHAnsi"/>
                <w:sz w:val="20"/>
                <w:szCs w:val="20"/>
              </w:rPr>
              <w:t xml:space="preserve">supérieur à </w:t>
            </w:r>
            <w:r w:rsidR="00874C4C" w:rsidRPr="009539C8">
              <w:rPr>
                <w:rFonts w:asciiTheme="minorHAnsi" w:hAnsiTheme="minorHAnsi"/>
                <w:b/>
                <w:sz w:val="20"/>
                <w:szCs w:val="20"/>
              </w:rPr>
              <w:t>1</w:t>
            </w:r>
            <w:r w:rsidRPr="009539C8">
              <w:rPr>
                <w:rFonts w:asciiTheme="minorHAnsi" w:hAnsiTheme="minorHAnsi"/>
                <w:b/>
                <w:sz w:val="20"/>
                <w:szCs w:val="20"/>
              </w:rPr>
              <w:t>7</w:t>
            </w:r>
            <w:r w:rsidR="00E244E5" w:rsidRPr="009539C8">
              <w:rPr>
                <w:rFonts w:asciiTheme="minorHAnsi" w:hAnsiTheme="minorHAnsi"/>
                <w:b/>
                <w:sz w:val="20"/>
                <w:szCs w:val="20"/>
              </w:rPr>
              <w:t> </w:t>
            </w:r>
            <w:r w:rsidR="00F01BEE" w:rsidRPr="009539C8">
              <w:rPr>
                <w:rFonts w:asciiTheme="minorHAnsi" w:hAnsiTheme="minorHAnsi"/>
                <w:b/>
                <w:sz w:val="20"/>
                <w:szCs w:val="20"/>
              </w:rPr>
              <w:t>0</w:t>
            </w:r>
            <w:r w:rsidR="00060526" w:rsidRPr="009539C8">
              <w:rPr>
                <w:rFonts w:asciiTheme="minorHAnsi" w:hAnsiTheme="minorHAnsi"/>
                <w:b/>
                <w:sz w:val="20"/>
                <w:szCs w:val="20"/>
              </w:rPr>
              <w:t>00</w:t>
            </w:r>
            <w:r w:rsidR="00E71BE4" w:rsidRPr="009539C8">
              <w:rPr>
                <w:rFonts w:asciiTheme="minorHAnsi" w:hAnsiTheme="minorHAnsi"/>
                <w:b/>
                <w:sz w:val="20"/>
                <w:szCs w:val="20"/>
              </w:rPr>
              <w:t xml:space="preserve"> </w:t>
            </w:r>
          </w:p>
        </w:tc>
        <w:tc>
          <w:tcPr>
            <w:tcW w:w="1890" w:type="dxa"/>
          </w:tcPr>
          <w:p w14:paraId="5B837A1A" w14:textId="77777777" w:rsidR="00BA34A1" w:rsidRPr="00D013A3" w:rsidRDefault="00BA34A1" w:rsidP="004C1742">
            <w:pPr>
              <w:rPr>
                <w:rFonts w:asciiTheme="minorHAnsi" w:hAnsiTheme="minorHAnsi" w:cstheme="minorHAnsi"/>
                <w:sz w:val="20"/>
                <w:szCs w:val="20"/>
              </w:rPr>
            </w:pPr>
          </w:p>
        </w:tc>
      </w:tr>
      <w:tr w:rsidR="00277E0B" w:rsidRPr="00D013A3" w14:paraId="1C2E04DC" w14:textId="77777777" w:rsidTr="00885445">
        <w:tc>
          <w:tcPr>
            <w:tcW w:w="2689" w:type="dxa"/>
            <w:vAlign w:val="center"/>
          </w:tcPr>
          <w:p w14:paraId="629F57F8"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 xml:space="preserve">Un châssis avec </w:t>
            </w:r>
          </w:p>
        </w:tc>
        <w:tc>
          <w:tcPr>
            <w:tcW w:w="4252" w:type="dxa"/>
          </w:tcPr>
          <w:p w14:paraId="15FEA382"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Son N° de série unique et non générique</w:t>
            </w:r>
          </w:p>
        </w:tc>
        <w:tc>
          <w:tcPr>
            <w:tcW w:w="1890" w:type="dxa"/>
          </w:tcPr>
          <w:p w14:paraId="64D3609B" w14:textId="77777777" w:rsidR="00061145" w:rsidRPr="00D013A3" w:rsidRDefault="00061145" w:rsidP="004C1742">
            <w:pPr>
              <w:rPr>
                <w:rFonts w:asciiTheme="minorHAnsi" w:hAnsiTheme="minorHAnsi" w:cstheme="minorHAnsi"/>
                <w:sz w:val="20"/>
                <w:szCs w:val="20"/>
              </w:rPr>
            </w:pPr>
          </w:p>
        </w:tc>
      </w:tr>
      <w:tr w:rsidR="00277E0B" w:rsidRPr="00D013A3" w14:paraId="19802267" w14:textId="77777777" w:rsidTr="00885445">
        <w:tc>
          <w:tcPr>
            <w:tcW w:w="2689" w:type="dxa"/>
            <w:vAlign w:val="center"/>
          </w:tcPr>
          <w:p w14:paraId="2C7D2AA3"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Système d’exploitation supporté par la machine</w:t>
            </w:r>
          </w:p>
        </w:tc>
        <w:tc>
          <w:tcPr>
            <w:tcW w:w="4252" w:type="dxa"/>
          </w:tcPr>
          <w:p w14:paraId="58D98A54"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Win</w:t>
            </w:r>
            <w:r w:rsidR="00A82584" w:rsidRPr="00D013A3">
              <w:rPr>
                <w:rFonts w:asciiTheme="minorHAnsi" w:hAnsiTheme="minorHAnsi" w:cstheme="minorHAnsi"/>
                <w:sz w:val="20"/>
                <w:szCs w:val="20"/>
              </w:rPr>
              <w:t>dows 1</w:t>
            </w:r>
            <w:r w:rsidR="002B4A19" w:rsidRPr="00D013A3">
              <w:rPr>
                <w:rFonts w:asciiTheme="minorHAnsi" w:hAnsiTheme="minorHAnsi" w:cstheme="minorHAnsi"/>
                <w:sz w:val="20"/>
                <w:szCs w:val="20"/>
              </w:rPr>
              <w:t>1</w:t>
            </w:r>
            <w:r w:rsidR="00A82584" w:rsidRPr="00D013A3">
              <w:rPr>
                <w:rFonts w:asciiTheme="minorHAnsi" w:hAnsiTheme="minorHAnsi" w:cstheme="minorHAnsi"/>
                <w:sz w:val="20"/>
                <w:szCs w:val="20"/>
              </w:rPr>
              <w:t xml:space="preserve"> x64 </w:t>
            </w:r>
            <w:r w:rsidR="00982D88" w:rsidRPr="00D013A3">
              <w:rPr>
                <w:rFonts w:asciiTheme="minorHAnsi" w:hAnsiTheme="minorHAnsi" w:cstheme="minorHAnsi"/>
                <w:sz w:val="20"/>
                <w:szCs w:val="20"/>
              </w:rPr>
              <w:t xml:space="preserve">Pro </w:t>
            </w:r>
          </w:p>
          <w:p w14:paraId="0CEF8703" w14:textId="176E9A14" w:rsidR="00715734" w:rsidRPr="00D013A3" w:rsidRDefault="00982D88" w:rsidP="009539C8">
            <w:pPr>
              <w:spacing w:before="120"/>
              <w:ind w:right="142"/>
              <w:jc w:val="both"/>
              <w:rPr>
                <w:rFonts w:asciiTheme="minorHAnsi" w:hAnsiTheme="minorHAnsi" w:cstheme="minorHAnsi"/>
                <w:sz w:val="20"/>
                <w:szCs w:val="20"/>
              </w:rPr>
            </w:pPr>
            <w:r w:rsidRPr="00D013A3">
              <w:rPr>
                <w:rFonts w:asciiTheme="minorHAnsi" w:hAnsiTheme="minorHAnsi" w:cstheme="minorHAnsi"/>
                <w:sz w:val="20"/>
                <w:szCs w:val="20"/>
              </w:rPr>
              <w:t xml:space="preserve">Les </w:t>
            </w:r>
            <w:proofErr w:type="spellStart"/>
            <w:r w:rsidRPr="00D013A3">
              <w:rPr>
                <w:rFonts w:asciiTheme="minorHAnsi" w:hAnsiTheme="minorHAnsi" w:cstheme="minorHAnsi"/>
                <w:sz w:val="20"/>
                <w:szCs w:val="20"/>
              </w:rPr>
              <w:t>materiels</w:t>
            </w:r>
            <w:proofErr w:type="spellEnd"/>
            <w:r w:rsidRPr="00D013A3">
              <w:rPr>
                <w:rFonts w:asciiTheme="minorHAnsi" w:hAnsiTheme="minorHAnsi" w:cstheme="minorHAnsi"/>
                <w:sz w:val="20"/>
                <w:szCs w:val="20"/>
              </w:rPr>
              <w:t xml:space="preserve"> devront </w:t>
            </w:r>
            <w:proofErr w:type="spellStart"/>
            <w:r w:rsidRPr="00D013A3">
              <w:rPr>
                <w:rFonts w:asciiTheme="minorHAnsi" w:hAnsiTheme="minorHAnsi" w:cstheme="minorHAnsi"/>
                <w:sz w:val="20"/>
                <w:szCs w:val="20"/>
              </w:rPr>
              <w:t>etre</w:t>
            </w:r>
            <w:proofErr w:type="spellEnd"/>
            <w:r w:rsidRPr="00D013A3">
              <w:rPr>
                <w:rFonts w:asciiTheme="minorHAnsi" w:hAnsiTheme="minorHAnsi" w:cstheme="minorHAnsi"/>
                <w:sz w:val="20"/>
                <w:szCs w:val="20"/>
              </w:rPr>
              <w:t xml:space="preserve"> </w:t>
            </w:r>
            <w:proofErr w:type="spellStart"/>
            <w:r w:rsidRPr="00D013A3">
              <w:rPr>
                <w:rFonts w:asciiTheme="minorHAnsi" w:hAnsiTheme="minorHAnsi" w:cstheme="minorHAnsi"/>
                <w:sz w:val="20"/>
                <w:szCs w:val="20"/>
              </w:rPr>
              <w:t>preinstallé</w:t>
            </w:r>
            <w:proofErr w:type="spellEnd"/>
            <w:r w:rsidRPr="00D013A3">
              <w:rPr>
                <w:rFonts w:asciiTheme="minorHAnsi" w:hAnsiTheme="minorHAnsi" w:cstheme="minorHAnsi"/>
                <w:sz w:val="20"/>
                <w:szCs w:val="20"/>
              </w:rPr>
              <w:t xml:space="preserve"> avec une image O</w:t>
            </w:r>
            <w:r w:rsidR="009539C8">
              <w:rPr>
                <w:rFonts w:asciiTheme="minorHAnsi" w:hAnsiTheme="minorHAnsi" w:cstheme="minorHAnsi"/>
                <w:sz w:val="20"/>
                <w:szCs w:val="20"/>
              </w:rPr>
              <w:t xml:space="preserve">S </w:t>
            </w:r>
            <w:proofErr w:type="spellStart"/>
            <w:r w:rsidR="009539C8">
              <w:rPr>
                <w:rFonts w:asciiTheme="minorHAnsi" w:hAnsiTheme="minorHAnsi" w:cstheme="minorHAnsi"/>
                <w:sz w:val="20"/>
                <w:szCs w:val="20"/>
              </w:rPr>
              <w:t>Vanilla</w:t>
            </w:r>
            <w:proofErr w:type="spellEnd"/>
          </w:p>
        </w:tc>
        <w:tc>
          <w:tcPr>
            <w:tcW w:w="1890" w:type="dxa"/>
          </w:tcPr>
          <w:p w14:paraId="5C1B2C52" w14:textId="77777777" w:rsidR="00061145" w:rsidRPr="00D013A3" w:rsidRDefault="00061145" w:rsidP="004C1742">
            <w:pPr>
              <w:rPr>
                <w:rFonts w:asciiTheme="minorHAnsi" w:hAnsiTheme="minorHAnsi" w:cstheme="minorHAnsi"/>
                <w:sz w:val="20"/>
                <w:szCs w:val="20"/>
              </w:rPr>
            </w:pPr>
          </w:p>
        </w:tc>
      </w:tr>
      <w:tr w:rsidR="00277E0B" w:rsidRPr="00D013A3" w14:paraId="508708CB" w14:textId="77777777" w:rsidTr="00885445">
        <w:tc>
          <w:tcPr>
            <w:tcW w:w="2689" w:type="dxa"/>
            <w:vAlign w:val="center"/>
          </w:tcPr>
          <w:p w14:paraId="63B49060" w14:textId="77777777" w:rsidR="00061145" w:rsidRPr="00D013A3" w:rsidRDefault="00061145" w:rsidP="004C1742">
            <w:pPr>
              <w:rPr>
                <w:rFonts w:asciiTheme="minorHAnsi" w:hAnsiTheme="minorHAnsi" w:cstheme="minorHAnsi"/>
                <w:sz w:val="20"/>
                <w:szCs w:val="20"/>
                <w:lang w:val="en-US"/>
              </w:rPr>
            </w:pPr>
            <w:r w:rsidRPr="00D013A3">
              <w:rPr>
                <w:rFonts w:asciiTheme="minorHAnsi" w:hAnsiTheme="minorHAnsi" w:cstheme="minorHAnsi"/>
                <w:sz w:val="20"/>
                <w:szCs w:val="20"/>
              </w:rPr>
              <w:t>Périphériques</w:t>
            </w:r>
            <w:r w:rsidRPr="00D013A3">
              <w:rPr>
                <w:rFonts w:asciiTheme="minorHAnsi" w:hAnsiTheme="minorHAnsi" w:cstheme="minorHAnsi"/>
                <w:sz w:val="20"/>
                <w:szCs w:val="20"/>
                <w:lang w:val="en-US"/>
              </w:rPr>
              <w:t xml:space="preserve"> internes</w:t>
            </w:r>
          </w:p>
        </w:tc>
        <w:tc>
          <w:tcPr>
            <w:tcW w:w="4252" w:type="dxa"/>
          </w:tcPr>
          <w:p w14:paraId="21138D3E"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Agréés par le constructeur (fournir les agréments)</w:t>
            </w:r>
          </w:p>
        </w:tc>
        <w:tc>
          <w:tcPr>
            <w:tcW w:w="1890" w:type="dxa"/>
          </w:tcPr>
          <w:p w14:paraId="061E3940" w14:textId="77777777" w:rsidR="00061145" w:rsidRPr="00D013A3" w:rsidRDefault="00061145" w:rsidP="004C1742">
            <w:pPr>
              <w:rPr>
                <w:rFonts w:asciiTheme="minorHAnsi" w:hAnsiTheme="minorHAnsi" w:cstheme="minorHAnsi"/>
                <w:sz w:val="20"/>
                <w:szCs w:val="20"/>
              </w:rPr>
            </w:pPr>
          </w:p>
        </w:tc>
      </w:tr>
      <w:tr w:rsidR="00277E0B" w:rsidRPr="00D013A3" w14:paraId="15B4B733" w14:textId="77777777" w:rsidTr="00885445">
        <w:tc>
          <w:tcPr>
            <w:tcW w:w="2689" w:type="dxa"/>
            <w:vAlign w:val="center"/>
          </w:tcPr>
          <w:p w14:paraId="67692497"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Processeur</w:t>
            </w:r>
          </w:p>
        </w:tc>
        <w:tc>
          <w:tcPr>
            <w:tcW w:w="4252" w:type="dxa"/>
          </w:tcPr>
          <w:p w14:paraId="47ADB4AF"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Architecture X86 et multi cœur</w:t>
            </w:r>
            <w:r w:rsidR="00982D88" w:rsidRPr="00D013A3">
              <w:rPr>
                <w:rFonts w:asciiTheme="minorHAnsi" w:hAnsiTheme="minorHAnsi" w:cstheme="minorHAnsi"/>
                <w:sz w:val="20"/>
                <w:szCs w:val="20"/>
              </w:rPr>
              <w:t xml:space="preserve"> </w:t>
            </w:r>
            <w:r w:rsidR="00355368" w:rsidRPr="00D013A3">
              <w:rPr>
                <w:rFonts w:asciiTheme="minorHAnsi" w:hAnsiTheme="minorHAnsi" w:cstheme="minorHAnsi"/>
                <w:sz w:val="20"/>
                <w:szCs w:val="20"/>
              </w:rPr>
              <w:t>à minima compatible avec Windows 11 x64</w:t>
            </w:r>
          </w:p>
        </w:tc>
        <w:tc>
          <w:tcPr>
            <w:tcW w:w="1890" w:type="dxa"/>
          </w:tcPr>
          <w:p w14:paraId="6DF972C4" w14:textId="77777777" w:rsidR="00061145" w:rsidRPr="00D013A3" w:rsidRDefault="00061145" w:rsidP="004C1742">
            <w:pPr>
              <w:rPr>
                <w:rFonts w:asciiTheme="minorHAnsi" w:hAnsiTheme="minorHAnsi" w:cstheme="minorHAnsi"/>
                <w:sz w:val="20"/>
                <w:szCs w:val="20"/>
              </w:rPr>
            </w:pPr>
          </w:p>
        </w:tc>
      </w:tr>
      <w:tr w:rsidR="00277E0B" w:rsidRPr="00D013A3" w14:paraId="0B56F6D4" w14:textId="77777777" w:rsidTr="00885445">
        <w:trPr>
          <w:trHeight w:val="3868"/>
        </w:trPr>
        <w:tc>
          <w:tcPr>
            <w:tcW w:w="2689" w:type="dxa"/>
            <w:vAlign w:val="center"/>
          </w:tcPr>
          <w:p w14:paraId="50E4EBE1" w14:textId="77777777" w:rsidR="00BA5FC0" w:rsidRPr="00D013A3" w:rsidRDefault="00BA5FC0" w:rsidP="004C1742">
            <w:pPr>
              <w:rPr>
                <w:rFonts w:asciiTheme="minorHAnsi" w:hAnsiTheme="minorHAnsi" w:cstheme="minorHAnsi"/>
                <w:sz w:val="20"/>
                <w:szCs w:val="20"/>
              </w:rPr>
            </w:pPr>
            <w:r w:rsidRPr="00D013A3">
              <w:rPr>
                <w:rFonts w:asciiTheme="minorHAnsi" w:hAnsiTheme="minorHAnsi" w:cstheme="minorHAnsi"/>
                <w:sz w:val="20"/>
                <w:szCs w:val="20"/>
              </w:rPr>
              <w:t>BIOS</w:t>
            </w:r>
          </w:p>
        </w:tc>
        <w:tc>
          <w:tcPr>
            <w:tcW w:w="4252" w:type="dxa"/>
            <w:vAlign w:val="center"/>
          </w:tcPr>
          <w:p w14:paraId="7939F419" w14:textId="77777777" w:rsidR="00BA5FC0" w:rsidRPr="00D013A3" w:rsidRDefault="00BA5FC0" w:rsidP="004C1742">
            <w:pPr>
              <w:spacing w:before="120"/>
              <w:rPr>
                <w:rFonts w:asciiTheme="minorHAnsi" w:hAnsiTheme="minorHAnsi" w:cstheme="minorHAnsi"/>
                <w:sz w:val="20"/>
                <w:szCs w:val="20"/>
              </w:rPr>
            </w:pPr>
            <w:r w:rsidRPr="00D013A3">
              <w:rPr>
                <w:rFonts w:asciiTheme="minorHAnsi" w:hAnsiTheme="minorHAnsi" w:cstheme="minorHAnsi"/>
                <w:sz w:val="20"/>
                <w:szCs w:val="20"/>
              </w:rPr>
              <w:t>Comporter un système d’économie d’énergie du matériel</w:t>
            </w:r>
          </w:p>
          <w:p w14:paraId="3F56495C" w14:textId="77777777" w:rsidR="00BA5FC0" w:rsidRPr="00D013A3" w:rsidRDefault="00BA5FC0" w:rsidP="004C1742">
            <w:pPr>
              <w:spacing w:before="120"/>
              <w:rPr>
                <w:rStyle w:val="CharacterStyle2"/>
                <w:rFonts w:asciiTheme="minorHAnsi" w:hAnsiTheme="minorHAnsi" w:cstheme="minorHAnsi"/>
                <w:sz w:val="20"/>
                <w:szCs w:val="20"/>
              </w:rPr>
            </w:pPr>
            <w:r w:rsidRPr="00D013A3">
              <w:rPr>
                <w:rStyle w:val="CharacterStyle2"/>
                <w:rFonts w:asciiTheme="minorHAnsi" w:hAnsiTheme="minorHAnsi" w:cstheme="minorHAnsi"/>
                <w:sz w:val="20"/>
                <w:szCs w:val="20"/>
              </w:rPr>
              <w:t xml:space="preserve">La version du BIOS et son paramétrage en usine installés sur la machine doivent être stable : UEFI, </w:t>
            </w:r>
            <w:proofErr w:type="spellStart"/>
            <w:r w:rsidRPr="00D013A3">
              <w:rPr>
                <w:rStyle w:val="CharacterStyle2"/>
                <w:rFonts w:asciiTheme="minorHAnsi" w:hAnsiTheme="minorHAnsi" w:cstheme="minorHAnsi"/>
                <w:sz w:val="20"/>
                <w:szCs w:val="20"/>
              </w:rPr>
              <w:t>SecureBooot</w:t>
            </w:r>
            <w:proofErr w:type="spellEnd"/>
            <w:r w:rsidRPr="00D013A3">
              <w:rPr>
                <w:rStyle w:val="CharacterStyle2"/>
                <w:rFonts w:asciiTheme="minorHAnsi" w:hAnsiTheme="minorHAnsi" w:cstheme="minorHAnsi"/>
                <w:sz w:val="20"/>
                <w:szCs w:val="20"/>
              </w:rPr>
              <w:t>, Auto switch et LAN/</w:t>
            </w:r>
            <w:proofErr w:type="spellStart"/>
            <w:r w:rsidRPr="00D013A3">
              <w:rPr>
                <w:rStyle w:val="CharacterStyle2"/>
                <w:rFonts w:asciiTheme="minorHAnsi" w:hAnsiTheme="minorHAnsi" w:cstheme="minorHAnsi"/>
                <w:sz w:val="20"/>
                <w:szCs w:val="20"/>
              </w:rPr>
              <w:t>WiFi</w:t>
            </w:r>
            <w:proofErr w:type="spellEnd"/>
            <w:r w:rsidR="006870DE" w:rsidRPr="00D013A3">
              <w:rPr>
                <w:rStyle w:val="CharacterStyle2"/>
                <w:rFonts w:asciiTheme="minorHAnsi" w:hAnsiTheme="minorHAnsi" w:cstheme="minorHAnsi"/>
                <w:sz w:val="20"/>
                <w:szCs w:val="20"/>
              </w:rPr>
              <w:t xml:space="preserve">, </w:t>
            </w:r>
            <w:proofErr w:type="spellStart"/>
            <w:r w:rsidR="006870DE" w:rsidRPr="00D013A3">
              <w:rPr>
                <w:rStyle w:val="CharacterStyle2"/>
                <w:rFonts w:asciiTheme="minorHAnsi" w:hAnsiTheme="minorHAnsi" w:cstheme="minorHAnsi"/>
                <w:sz w:val="20"/>
                <w:szCs w:val="20"/>
              </w:rPr>
              <w:t>MacAdress</w:t>
            </w:r>
            <w:proofErr w:type="spellEnd"/>
            <w:r w:rsidR="006870DE" w:rsidRPr="00D013A3">
              <w:rPr>
                <w:rStyle w:val="CharacterStyle2"/>
                <w:rFonts w:asciiTheme="minorHAnsi" w:hAnsiTheme="minorHAnsi" w:cstheme="minorHAnsi"/>
                <w:sz w:val="20"/>
                <w:szCs w:val="20"/>
              </w:rPr>
              <w:t xml:space="preserve"> </w:t>
            </w:r>
            <w:proofErr w:type="spellStart"/>
            <w:r w:rsidR="006870DE" w:rsidRPr="00D013A3">
              <w:rPr>
                <w:rStyle w:val="CharacterStyle2"/>
                <w:rFonts w:asciiTheme="minorHAnsi" w:hAnsiTheme="minorHAnsi" w:cstheme="minorHAnsi"/>
                <w:sz w:val="20"/>
                <w:szCs w:val="20"/>
              </w:rPr>
              <w:t>Passtrough</w:t>
            </w:r>
            <w:proofErr w:type="spellEnd"/>
            <w:r w:rsidR="00B66915" w:rsidRPr="00D013A3">
              <w:rPr>
                <w:rStyle w:val="CharacterStyle2"/>
                <w:rFonts w:asciiTheme="minorHAnsi" w:hAnsiTheme="minorHAnsi" w:cstheme="minorHAnsi"/>
                <w:sz w:val="20"/>
                <w:szCs w:val="20"/>
              </w:rPr>
              <w:t>. Le BIOS doit être paramétrable par script ainsi que sa mise à jour.</w:t>
            </w:r>
          </w:p>
          <w:p w14:paraId="6C492603" w14:textId="77777777" w:rsidR="00BA5FC0" w:rsidRPr="00D013A3" w:rsidRDefault="00BA5FC0" w:rsidP="004C1742">
            <w:pPr>
              <w:spacing w:before="120"/>
              <w:rPr>
                <w:rStyle w:val="CharacterStyle2"/>
                <w:rFonts w:asciiTheme="minorHAnsi" w:hAnsiTheme="minorHAnsi" w:cstheme="minorHAnsi"/>
                <w:sz w:val="20"/>
                <w:szCs w:val="20"/>
              </w:rPr>
            </w:pPr>
            <w:r w:rsidRPr="00D013A3">
              <w:rPr>
                <w:rStyle w:val="CharacterStyle2"/>
                <w:rFonts w:asciiTheme="minorHAnsi" w:hAnsiTheme="minorHAnsi" w:cstheme="minorHAnsi"/>
                <w:sz w:val="20"/>
                <w:szCs w:val="20"/>
              </w:rPr>
              <w:t>Le Wake On Lan doit être activé au niveau du Bios afin de pouvoir démarrer sur le disque dur du poste mais aussi au niveau de la carte réseau</w:t>
            </w:r>
          </w:p>
          <w:p w14:paraId="4D4427E4" w14:textId="77777777" w:rsidR="00BA5FC0" w:rsidRPr="00D013A3" w:rsidRDefault="00BA5FC0" w:rsidP="004C1742">
            <w:pPr>
              <w:pStyle w:val="Style6"/>
              <w:kinsoku w:val="0"/>
              <w:autoSpaceDE/>
              <w:autoSpaceDN/>
              <w:spacing w:before="120" w:line="240" w:lineRule="auto"/>
              <w:ind w:left="0"/>
              <w:rPr>
                <w:rFonts w:asciiTheme="minorHAnsi" w:hAnsiTheme="minorHAnsi" w:cstheme="minorHAnsi"/>
                <w:spacing w:val="1"/>
              </w:rPr>
            </w:pPr>
            <w:r w:rsidRPr="00D013A3">
              <w:rPr>
                <w:rStyle w:val="CharacterStyle2"/>
                <w:rFonts w:asciiTheme="minorHAnsi" w:hAnsiTheme="minorHAnsi" w:cstheme="minorHAnsi"/>
                <w:sz w:val="20"/>
              </w:rPr>
              <w:t>Le BIOS doit être compatible avec la norme TCG (</w:t>
            </w:r>
            <w:proofErr w:type="spellStart"/>
            <w:r w:rsidRPr="00D013A3">
              <w:rPr>
                <w:rStyle w:val="CharacterStyle2"/>
                <w:rFonts w:asciiTheme="minorHAnsi" w:hAnsiTheme="minorHAnsi" w:cstheme="minorHAnsi"/>
                <w:sz w:val="20"/>
              </w:rPr>
              <w:t>Trusted</w:t>
            </w:r>
            <w:proofErr w:type="spellEnd"/>
            <w:r w:rsidRPr="00D013A3">
              <w:rPr>
                <w:rStyle w:val="CharacterStyle2"/>
                <w:rFonts w:asciiTheme="minorHAnsi" w:hAnsiTheme="minorHAnsi" w:cstheme="minorHAnsi"/>
                <w:sz w:val="20"/>
              </w:rPr>
              <w:t xml:space="preserve"> </w:t>
            </w:r>
            <w:proofErr w:type="spellStart"/>
            <w:r w:rsidRPr="00D013A3">
              <w:rPr>
                <w:rStyle w:val="CharacterStyle2"/>
                <w:rFonts w:asciiTheme="minorHAnsi" w:hAnsiTheme="minorHAnsi" w:cstheme="minorHAnsi"/>
                <w:sz w:val="20"/>
              </w:rPr>
              <w:t>Computing</w:t>
            </w:r>
            <w:proofErr w:type="spellEnd"/>
            <w:r w:rsidRPr="00D013A3">
              <w:rPr>
                <w:rStyle w:val="CharacterStyle2"/>
                <w:rFonts w:asciiTheme="minorHAnsi" w:hAnsiTheme="minorHAnsi" w:cstheme="minorHAnsi"/>
                <w:sz w:val="20"/>
              </w:rPr>
              <w:t xml:space="preserve"> Group dans le cadre du chiffrement BITLOCKER avec une puce TPM) en version TPM 2.0</w:t>
            </w:r>
          </w:p>
        </w:tc>
        <w:tc>
          <w:tcPr>
            <w:tcW w:w="1890" w:type="dxa"/>
          </w:tcPr>
          <w:p w14:paraId="4ABB37C2" w14:textId="77777777" w:rsidR="00BA5FC0" w:rsidRPr="00D013A3" w:rsidRDefault="00BA5FC0" w:rsidP="004C1742">
            <w:pPr>
              <w:rPr>
                <w:rFonts w:asciiTheme="minorHAnsi" w:hAnsiTheme="minorHAnsi" w:cstheme="minorHAnsi"/>
                <w:sz w:val="20"/>
                <w:szCs w:val="20"/>
              </w:rPr>
            </w:pPr>
          </w:p>
        </w:tc>
      </w:tr>
      <w:tr w:rsidR="00277E0B" w:rsidRPr="00D013A3" w14:paraId="6006E435" w14:textId="77777777" w:rsidTr="00885445">
        <w:tc>
          <w:tcPr>
            <w:tcW w:w="2689" w:type="dxa"/>
          </w:tcPr>
          <w:p w14:paraId="2247E554"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Puce TPM</w:t>
            </w:r>
          </w:p>
        </w:tc>
        <w:tc>
          <w:tcPr>
            <w:tcW w:w="4252" w:type="dxa"/>
            <w:vAlign w:val="center"/>
          </w:tcPr>
          <w:p w14:paraId="3B3597D7" w14:textId="77777777" w:rsidR="00061145" w:rsidRPr="00D013A3" w:rsidRDefault="00061145" w:rsidP="004C1742">
            <w:pPr>
              <w:rPr>
                <w:rFonts w:asciiTheme="minorHAnsi" w:hAnsiTheme="minorHAnsi" w:cstheme="minorHAnsi"/>
                <w:sz w:val="20"/>
                <w:szCs w:val="20"/>
                <w:lang w:val="en-US"/>
              </w:rPr>
            </w:pPr>
            <w:proofErr w:type="spellStart"/>
            <w:r w:rsidRPr="00D013A3">
              <w:rPr>
                <w:rFonts w:asciiTheme="minorHAnsi" w:hAnsiTheme="minorHAnsi" w:cstheme="minorHAnsi"/>
                <w:sz w:val="20"/>
                <w:szCs w:val="20"/>
                <w:lang w:val="en-US"/>
              </w:rPr>
              <w:t>En</w:t>
            </w:r>
            <w:proofErr w:type="spellEnd"/>
            <w:r w:rsidRPr="00D013A3">
              <w:rPr>
                <w:rFonts w:asciiTheme="minorHAnsi" w:hAnsiTheme="minorHAnsi" w:cstheme="minorHAnsi"/>
                <w:sz w:val="20"/>
                <w:szCs w:val="20"/>
                <w:lang w:val="en-US"/>
              </w:rPr>
              <w:t xml:space="preserve"> version 2.0</w:t>
            </w:r>
            <w:r w:rsidR="00355368" w:rsidRPr="00D013A3">
              <w:rPr>
                <w:rFonts w:asciiTheme="minorHAnsi" w:hAnsiTheme="minorHAnsi" w:cstheme="minorHAnsi"/>
                <w:sz w:val="20"/>
                <w:szCs w:val="20"/>
                <w:lang w:val="en-US"/>
              </w:rPr>
              <w:t xml:space="preserve"> minimum</w:t>
            </w:r>
          </w:p>
        </w:tc>
        <w:tc>
          <w:tcPr>
            <w:tcW w:w="1890" w:type="dxa"/>
          </w:tcPr>
          <w:p w14:paraId="120EE228" w14:textId="77777777" w:rsidR="00061145" w:rsidRPr="00D013A3" w:rsidRDefault="00061145" w:rsidP="004C1742">
            <w:pPr>
              <w:rPr>
                <w:rFonts w:asciiTheme="minorHAnsi" w:hAnsiTheme="minorHAnsi" w:cstheme="minorHAnsi"/>
                <w:sz w:val="20"/>
                <w:szCs w:val="20"/>
              </w:rPr>
            </w:pPr>
          </w:p>
        </w:tc>
      </w:tr>
      <w:tr w:rsidR="00277E0B" w:rsidRPr="00D013A3" w14:paraId="45DAB5C9" w14:textId="77777777" w:rsidTr="00885445">
        <w:tc>
          <w:tcPr>
            <w:tcW w:w="2689" w:type="dxa"/>
            <w:vAlign w:val="center"/>
          </w:tcPr>
          <w:p w14:paraId="036DB0A1"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Mémoire</w:t>
            </w:r>
          </w:p>
        </w:tc>
        <w:tc>
          <w:tcPr>
            <w:tcW w:w="4252" w:type="dxa"/>
            <w:vAlign w:val="center"/>
          </w:tcPr>
          <w:p w14:paraId="221DCF21" w14:textId="77777777" w:rsidR="00061145" w:rsidRPr="00D013A3" w:rsidRDefault="00B66915" w:rsidP="004C1742">
            <w:pPr>
              <w:spacing w:before="120"/>
              <w:rPr>
                <w:rFonts w:asciiTheme="minorHAnsi" w:hAnsiTheme="minorHAnsi" w:cstheme="minorHAnsi"/>
                <w:sz w:val="20"/>
                <w:szCs w:val="20"/>
              </w:rPr>
            </w:pPr>
            <w:r w:rsidRPr="00D013A3">
              <w:rPr>
                <w:rFonts w:asciiTheme="minorHAnsi" w:hAnsiTheme="minorHAnsi" w:cstheme="minorHAnsi"/>
                <w:sz w:val="20"/>
                <w:szCs w:val="20"/>
              </w:rPr>
              <w:t>16</w:t>
            </w:r>
            <w:r w:rsidR="00061145" w:rsidRPr="00D013A3">
              <w:rPr>
                <w:rFonts w:asciiTheme="minorHAnsi" w:hAnsiTheme="minorHAnsi" w:cstheme="minorHAnsi"/>
                <w:sz w:val="20"/>
                <w:szCs w:val="20"/>
              </w:rPr>
              <w:t xml:space="preserve"> Go </w:t>
            </w:r>
            <w:r w:rsidRPr="00D013A3">
              <w:rPr>
                <w:rFonts w:asciiTheme="minorHAnsi" w:hAnsiTheme="minorHAnsi" w:cstheme="minorHAnsi"/>
                <w:sz w:val="20"/>
                <w:szCs w:val="20"/>
              </w:rPr>
              <w:t>m</w:t>
            </w:r>
            <w:r w:rsidR="007D012E" w:rsidRPr="00D013A3">
              <w:rPr>
                <w:rFonts w:asciiTheme="minorHAnsi" w:hAnsiTheme="minorHAnsi" w:cstheme="minorHAnsi"/>
                <w:sz w:val="20"/>
                <w:szCs w:val="20"/>
              </w:rPr>
              <w:t>inimum d</w:t>
            </w:r>
            <w:r w:rsidR="00061145" w:rsidRPr="00D013A3">
              <w:rPr>
                <w:rFonts w:asciiTheme="minorHAnsi" w:hAnsiTheme="minorHAnsi" w:cstheme="minorHAnsi"/>
                <w:sz w:val="20"/>
                <w:szCs w:val="20"/>
              </w:rPr>
              <w:t xml:space="preserve">e type </w:t>
            </w:r>
            <w:r w:rsidR="00982D88" w:rsidRPr="00D013A3">
              <w:rPr>
                <w:rFonts w:asciiTheme="minorHAnsi" w:hAnsiTheme="minorHAnsi" w:cstheme="minorHAnsi"/>
                <w:sz w:val="20"/>
                <w:szCs w:val="20"/>
              </w:rPr>
              <w:t xml:space="preserve">DDR5 </w:t>
            </w:r>
            <w:r w:rsidR="00EC63F9" w:rsidRPr="00D013A3">
              <w:rPr>
                <w:rFonts w:asciiTheme="minorHAnsi" w:hAnsiTheme="minorHAnsi" w:cstheme="minorHAnsi"/>
                <w:sz w:val="20"/>
                <w:szCs w:val="20"/>
              </w:rPr>
              <w:t>minimum</w:t>
            </w:r>
            <w:r w:rsidR="00E244E5" w:rsidRPr="00D013A3">
              <w:rPr>
                <w:rFonts w:asciiTheme="minorHAnsi" w:hAnsiTheme="minorHAnsi" w:cstheme="minorHAnsi"/>
                <w:sz w:val="20"/>
                <w:szCs w:val="20"/>
              </w:rPr>
              <w:t xml:space="preserve"> </w:t>
            </w:r>
            <w:r w:rsidR="005F326D" w:rsidRPr="00D013A3">
              <w:rPr>
                <w:rFonts w:asciiTheme="minorHAnsi" w:hAnsiTheme="minorHAnsi" w:cstheme="minorHAnsi"/>
                <w:sz w:val="20"/>
                <w:szCs w:val="20"/>
              </w:rPr>
              <w:t xml:space="preserve">en 1 barrette et évolutif </w:t>
            </w:r>
            <w:r w:rsidR="00EC63F9" w:rsidRPr="00D013A3">
              <w:rPr>
                <w:rFonts w:asciiTheme="minorHAnsi" w:hAnsiTheme="minorHAnsi" w:cstheme="minorHAnsi"/>
                <w:sz w:val="20"/>
                <w:szCs w:val="20"/>
              </w:rPr>
              <w:t xml:space="preserve">à </w:t>
            </w:r>
            <w:r w:rsidRPr="00D013A3">
              <w:rPr>
                <w:rFonts w:asciiTheme="minorHAnsi" w:hAnsiTheme="minorHAnsi" w:cstheme="minorHAnsi"/>
                <w:sz w:val="20"/>
                <w:szCs w:val="20"/>
              </w:rPr>
              <w:t>32</w:t>
            </w:r>
            <w:r w:rsidR="005F326D" w:rsidRPr="00D013A3">
              <w:rPr>
                <w:rFonts w:asciiTheme="minorHAnsi" w:hAnsiTheme="minorHAnsi" w:cstheme="minorHAnsi"/>
                <w:sz w:val="20"/>
                <w:szCs w:val="20"/>
              </w:rPr>
              <w:t xml:space="preserve"> Go</w:t>
            </w:r>
            <w:r w:rsidR="00355368" w:rsidRPr="00D013A3">
              <w:rPr>
                <w:rFonts w:asciiTheme="minorHAnsi" w:hAnsiTheme="minorHAnsi" w:cstheme="minorHAnsi"/>
                <w:sz w:val="20"/>
                <w:szCs w:val="20"/>
                <w:lang w:val="en-US"/>
              </w:rPr>
              <w:t xml:space="preserve"> minimum</w:t>
            </w:r>
          </w:p>
          <w:p w14:paraId="6C9FF921" w14:textId="598C3201" w:rsidR="00EC63F9" w:rsidRPr="00D013A3" w:rsidRDefault="00EC63F9" w:rsidP="004C1742">
            <w:pPr>
              <w:spacing w:before="120"/>
              <w:rPr>
                <w:rFonts w:asciiTheme="minorHAnsi" w:hAnsiTheme="minorHAnsi" w:cstheme="minorHAnsi"/>
                <w:b/>
                <w:sz w:val="20"/>
                <w:szCs w:val="20"/>
              </w:rPr>
            </w:pPr>
            <w:r w:rsidRPr="00D013A3">
              <w:rPr>
                <w:rFonts w:asciiTheme="minorHAnsi" w:hAnsiTheme="minorHAnsi" w:cstheme="minorHAnsi"/>
                <w:b/>
                <w:sz w:val="20"/>
                <w:szCs w:val="20"/>
              </w:rPr>
              <w:t>L’extension de mémoire p</w:t>
            </w:r>
            <w:r w:rsidR="0002546F">
              <w:rPr>
                <w:rFonts w:asciiTheme="minorHAnsi" w:hAnsiTheme="minorHAnsi" w:cstheme="minorHAnsi"/>
                <w:b/>
                <w:sz w:val="20"/>
                <w:szCs w:val="20"/>
              </w:rPr>
              <w:t xml:space="preserve">eut être effectué par la </w:t>
            </w:r>
            <w:proofErr w:type="spellStart"/>
            <w:r w:rsidR="0002546F">
              <w:rPr>
                <w:rFonts w:asciiTheme="minorHAnsi" w:hAnsiTheme="minorHAnsi" w:cstheme="minorHAnsi"/>
                <w:b/>
                <w:sz w:val="20"/>
                <w:szCs w:val="20"/>
              </w:rPr>
              <w:t>Cnam</w:t>
            </w:r>
            <w:proofErr w:type="spellEnd"/>
            <w:r w:rsidR="0002546F">
              <w:rPr>
                <w:rFonts w:asciiTheme="minorHAnsi" w:hAnsiTheme="minorHAnsi" w:cstheme="minorHAnsi"/>
                <w:b/>
                <w:sz w:val="20"/>
                <w:szCs w:val="20"/>
              </w:rPr>
              <w:t xml:space="preserve"> et les organismes </w:t>
            </w:r>
            <w:r w:rsidRPr="00D013A3">
              <w:rPr>
                <w:rFonts w:asciiTheme="minorHAnsi" w:hAnsiTheme="minorHAnsi" w:cstheme="minorHAnsi"/>
                <w:b/>
                <w:sz w:val="20"/>
                <w:szCs w:val="20"/>
              </w:rPr>
              <w:t>sans remise en cause de la garantie</w:t>
            </w:r>
          </w:p>
        </w:tc>
        <w:tc>
          <w:tcPr>
            <w:tcW w:w="1890" w:type="dxa"/>
          </w:tcPr>
          <w:p w14:paraId="50256684" w14:textId="77777777" w:rsidR="00061145" w:rsidRPr="00D013A3" w:rsidRDefault="00061145" w:rsidP="004C1742">
            <w:pPr>
              <w:rPr>
                <w:rFonts w:asciiTheme="minorHAnsi" w:hAnsiTheme="minorHAnsi" w:cstheme="minorHAnsi"/>
                <w:sz w:val="20"/>
                <w:szCs w:val="20"/>
              </w:rPr>
            </w:pPr>
          </w:p>
        </w:tc>
      </w:tr>
      <w:tr w:rsidR="00277E0B" w:rsidRPr="00D013A3" w14:paraId="371F1A58" w14:textId="77777777" w:rsidTr="00885445">
        <w:trPr>
          <w:trHeight w:val="70"/>
        </w:trPr>
        <w:tc>
          <w:tcPr>
            <w:tcW w:w="2689" w:type="dxa"/>
            <w:vAlign w:val="center"/>
          </w:tcPr>
          <w:p w14:paraId="727CC612"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Vidéo</w:t>
            </w:r>
          </w:p>
        </w:tc>
        <w:tc>
          <w:tcPr>
            <w:tcW w:w="4252" w:type="dxa"/>
          </w:tcPr>
          <w:p w14:paraId="37C78984" w14:textId="77777777" w:rsidR="00061145" w:rsidRPr="00D013A3" w:rsidRDefault="00061145" w:rsidP="004C1742">
            <w:pPr>
              <w:pStyle w:val="Style4"/>
              <w:kinsoku w:val="0"/>
              <w:autoSpaceDE/>
              <w:autoSpaceDN/>
              <w:spacing w:before="120"/>
              <w:ind w:left="0" w:right="142" w:firstLine="0"/>
              <w:rPr>
                <w:rFonts w:asciiTheme="minorHAnsi" w:hAnsiTheme="minorHAnsi" w:cstheme="minorHAnsi"/>
              </w:rPr>
            </w:pPr>
            <w:r w:rsidRPr="00D013A3">
              <w:rPr>
                <w:rStyle w:val="CharacterStyle1"/>
                <w:rFonts w:asciiTheme="minorHAnsi" w:hAnsiTheme="minorHAnsi" w:cstheme="minorHAnsi"/>
                <w:spacing w:val="-3"/>
              </w:rPr>
              <w:t>Le contrôleur vidéo doit satisfaire</w:t>
            </w:r>
            <w:r w:rsidR="00BA5FC0" w:rsidRPr="00D013A3">
              <w:rPr>
                <w:rStyle w:val="CharacterStyle1"/>
                <w:rFonts w:asciiTheme="minorHAnsi" w:hAnsiTheme="minorHAnsi" w:cstheme="minorHAnsi"/>
                <w:spacing w:val="-3"/>
              </w:rPr>
              <w:t xml:space="preserve"> la prise en charge de DirectX</w:t>
            </w:r>
            <w:r w:rsidR="00355368" w:rsidRPr="00D013A3">
              <w:rPr>
                <w:rStyle w:val="CharacterStyle1"/>
                <w:rFonts w:asciiTheme="minorHAnsi" w:hAnsiTheme="minorHAnsi" w:cstheme="minorHAnsi"/>
                <w:spacing w:val="-3"/>
              </w:rPr>
              <w:t xml:space="preserve"> </w:t>
            </w:r>
            <w:r w:rsidR="007D012E" w:rsidRPr="00D013A3">
              <w:rPr>
                <w:rStyle w:val="CharacterStyle1"/>
                <w:rFonts w:asciiTheme="minorHAnsi" w:hAnsiTheme="minorHAnsi" w:cstheme="minorHAnsi"/>
                <w:spacing w:val="-3"/>
              </w:rPr>
              <w:t>12</w:t>
            </w:r>
            <w:r w:rsidR="00492182" w:rsidRPr="00D013A3">
              <w:rPr>
                <w:rStyle w:val="CharacterStyle1"/>
                <w:rFonts w:asciiTheme="minorHAnsi" w:hAnsiTheme="minorHAnsi" w:cstheme="minorHAnsi"/>
                <w:spacing w:val="-3"/>
              </w:rPr>
              <w:t xml:space="preserve"> ou supérieur</w:t>
            </w:r>
            <w:r w:rsidRPr="00D013A3">
              <w:rPr>
                <w:rStyle w:val="CharacterStyle1"/>
                <w:rFonts w:asciiTheme="minorHAnsi" w:hAnsiTheme="minorHAnsi" w:cstheme="minorHAnsi"/>
                <w:spacing w:val="-3"/>
              </w:rPr>
              <w:t>.</w:t>
            </w:r>
          </w:p>
        </w:tc>
        <w:tc>
          <w:tcPr>
            <w:tcW w:w="1890" w:type="dxa"/>
          </w:tcPr>
          <w:p w14:paraId="7CF352DC" w14:textId="77777777" w:rsidR="00061145" w:rsidRPr="00D013A3" w:rsidRDefault="00061145" w:rsidP="004C1742">
            <w:pPr>
              <w:rPr>
                <w:rFonts w:asciiTheme="minorHAnsi" w:hAnsiTheme="minorHAnsi" w:cstheme="minorHAnsi"/>
                <w:sz w:val="20"/>
                <w:szCs w:val="20"/>
              </w:rPr>
            </w:pPr>
          </w:p>
          <w:p w14:paraId="1DBEADD2" w14:textId="77777777" w:rsidR="00061145" w:rsidRPr="00D013A3" w:rsidRDefault="00061145" w:rsidP="004C1742">
            <w:pPr>
              <w:rPr>
                <w:rFonts w:asciiTheme="minorHAnsi" w:hAnsiTheme="minorHAnsi" w:cstheme="minorHAnsi"/>
                <w:sz w:val="20"/>
                <w:szCs w:val="20"/>
              </w:rPr>
            </w:pPr>
          </w:p>
        </w:tc>
      </w:tr>
      <w:tr w:rsidR="00277E0B" w:rsidRPr="00D013A3" w14:paraId="50405DE5" w14:textId="77777777" w:rsidTr="00885445">
        <w:tc>
          <w:tcPr>
            <w:tcW w:w="2689" w:type="dxa"/>
            <w:vAlign w:val="center"/>
          </w:tcPr>
          <w:p w14:paraId="3F427FA1"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Ecran</w:t>
            </w:r>
          </w:p>
          <w:p w14:paraId="75271F46" w14:textId="77777777" w:rsidR="00061145" w:rsidRPr="00D013A3" w:rsidRDefault="00061145" w:rsidP="004C1742">
            <w:pPr>
              <w:rPr>
                <w:rFonts w:asciiTheme="minorHAnsi" w:hAnsiTheme="minorHAnsi" w:cstheme="minorHAnsi"/>
                <w:i/>
                <w:sz w:val="20"/>
                <w:szCs w:val="20"/>
              </w:rPr>
            </w:pPr>
          </w:p>
        </w:tc>
        <w:tc>
          <w:tcPr>
            <w:tcW w:w="4252" w:type="dxa"/>
          </w:tcPr>
          <w:p w14:paraId="78E7ADD2" w14:textId="77777777" w:rsidR="00355368" w:rsidRPr="00D013A3" w:rsidRDefault="00061145"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La diagonale de l'écran doit </w:t>
            </w:r>
            <w:r w:rsidR="007D012E" w:rsidRPr="00D013A3">
              <w:rPr>
                <w:rFonts w:asciiTheme="minorHAnsi" w:hAnsiTheme="minorHAnsi" w:cstheme="minorHAnsi"/>
                <w:spacing w:val="3"/>
                <w:sz w:val="20"/>
                <w:szCs w:val="20"/>
              </w:rPr>
              <w:t>être à minima 15</w:t>
            </w:r>
            <w:r w:rsidRPr="00D013A3">
              <w:rPr>
                <w:rFonts w:asciiTheme="minorHAnsi" w:hAnsiTheme="minorHAnsi" w:cstheme="minorHAnsi"/>
                <w:spacing w:val="3"/>
                <w:sz w:val="20"/>
                <w:szCs w:val="20"/>
              </w:rPr>
              <w:t xml:space="preserve"> pouces. </w:t>
            </w:r>
          </w:p>
          <w:p w14:paraId="6B0458FB" w14:textId="77777777" w:rsidR="00061145" w:rsidRPr="00D013A3" w:rsidRDefault="00061145" w:rsidP="004C1742">
            <w:pPr>
              <w:tabs>
                <w:tab w:val="num" w:pos="720"/>
              </w:tabs>
              <w:spacing w:before="120"/>
              <w:rPr>
                <w:rStyle w:val="CharacterStyle1"/>
                <w:rFonts w:asciiTheme="minorHAnsi" w:hAnsiTheme="minorHAnsi" w:cstheme="minorHAnsi"/>
                <w:szCs w:val="20"/>
              </w:rPr>
            </w:pPr>
            <w:r w:rsidRPr="00D013A3">
              <w:rPr>
                <w:rStyle w:val="CharacterStyle1"/>
                <w:rFonts w:asciiTheme="minorHAnsi" w:hAnsiTheme="minorHAnsi" w:cstheme="minorHAnsi"/>
                <w:szCs w:val="20"/>
              </w:rPr>
              <w:t>L'écran doit être conforme à la norme ISO 13406-2 classe II ou équivalent.</w:t>
            </w:r>
          </w:p>
          <w:p w14:paraId="20D69397" w14:textId="77777777" w:rsidR="00061145" w:rsidRPr="00D013A3" w:rsidRDefault="00061145" w:rsidP="004C1742">
            <w:pPr>
              <w:pStyle w:val="Style6"/>
              <w:tabs>
                <w:tab w:val="left" w:pos="284"/>
                <w:tab w:val="left" w:pos="709"/>
              </w:tabs>
              <w:kinsoku w:val="0"/>
              <w:autoSpaceDE/>
              <w:autoSpaceDN/>
              <w:spacing w:before="120" w:line="240" w:lineRule="auto"/>
              <w:ind w:left="0"/>
              <w:rPr>
                <w:rStyle w:val="CharacterStyle1"/>
                <w:rFonts w:asciiTheme="minorHAnsi" w:hAnsiTheme="minorHAnsi" w:cstheme="minorHAnsi"/>
              </w:rPr>
            </w:pPr>
            <w:r w:rsidRPr="00D013A3">
              <w:rPr>
                <w:rStyle w:val="CharacterStyle1"/>
                <w:rFonts w:asciiTheme="minorHAnsi" w:hAnsiTheme="minorHAnsi" w:cstheme="minorHAnsi"/>
              </w:rPr>
              <w:t>Doivent être précisés :</w:t>
            </w:r>
          </w:p>
          <w:p w14:paraId="62E8CBD0" w14:textId="77777777" w:rsidR="00061145" w:rsidRPr="00D013A3" w:rsidRDefault="00061145"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z w:val="20"/>
                <w:szCs w:val="20"/>
              </w:rPr>
              <w:t>La luminance</w:t>
            </w:r>
          </w:p>
          <w:p w14:paraId="17DFE11A" w14:textId="77777777" w:rsidR="00061145" w:rsidRPr="00D013A3" w:rsidRDefault="00061145"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pacing w:val="6"/>
                <w:sz w:val="20"/>
                <w:szCs w:val="20"/>
              </w:rPr>
              <w:t xml:space="preserve">Le type et le nombre de défauts, par million de pixels, tolérés, et, requis pour </w:t>
            </w:r>
            <w:r w:rsidRPr="00D013A3">
              <w:rPr>
                <w:rFonts w:asciiTheme="minorHAnsi" w:hAnsiTheme="minorHAnsi" w:cstheme="minorHAnsi"/>
                <w:sz w:val="20"/>
                <w:szCs w:val="20"/>
              </w:rPr>
              <w:t>échange.</w:t>
            </w:r>
          </w:p>
          <w:p w14:paraId="02CB6390" w14:textId="77777777" w:rsidR="00061145" w:rsidRPr="00D013A3" w:rsidRDefault="00061145"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z w:val="20"/>
                <w:szCs w:val="20"/>
              </w:rPr>
              <w:t>La fréquence d’affichage</w:t>
            </w:r>
          </w:p>
          <w:p w14:paraId="4FB738DE" w14:textId="77777777" w:rsidR="00061145" w:rsidRPr="00D013A3" w:rsidRDefault="00E11979"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z w:val="20"/>
                <w:szCs w:val="20"/>
              </w:rPr>
              <w:t xml:space="preserve">Technologie </w:t>
            </w:r>
            <w:r w:rsidR="00061145" w:rsidRPr="00D013A3">
              <w:rPr>
                <w:rFonts w:asciiTheme="minorHAnsi" w:hAnsiTheme="minorHAnsi" w:cstheme="minorHAnsi"/>
                <w:sz w:val="20"/>
                <w:szCs w:val="20"/>
              </w:rPr>
              <w:t>d’affichage (LCD standard, LCD à LED…)</w:t>
            </w:r>
          </w:p>
          <w:p w14:paraId="790B651D" w14:textId="67EF728C" w:rsidR="00061145" w:rsidRPr="009539C8" w:rsidRDefault="00061145" w:rsidP="009539C8">
            <w:pPr>
              <w:pStyle w:val="Paragraphedeliste"/>
              <w:numPr>
                <w:ilvl w:val="0"/>
                <w:numId w:val="3"/>
              </w:numPr>
              <w:spacing w:before="120"/>
              <w:ind w:left="179" w:firstLine="0"/>
              <w:rPr>
                <w:rFonts w:asciiTheme="minorHAnsi" w:hAnsiTheme="minorHAnsi" w:cstheme="minorHAnsi"/>
                <w:sz w:val="20"/>
                <w:szCs w:val="20"/>
              </w:rPr>
            </w:pPr>
            <w:r w:rsidRPr="00D013A3">
              <w:rPr>
                <w:rFonts w:asciiTheme="minorHAnsi" w:hAnsiTheme="minorHAnsi" w:cstheme="minorHAnsi"/>
                <w:sz w:val="20"/>
                <w:szCs w:val="20"/>
              </w:rPr>
              <w:t>Résolution</w:t>
            </w:r>
            <w:r w:rsidR="00BA5FC0" w:rsidRPr="00D013A3">
              <w:rPr>
                <w:rFonts w:asciiTheme="minorHAnsi" w:hAnsiTheme="minorHAnsi" w:cstheme="minorHAnsi"/>
                <w:sz w:val="20"/>
                <w:szCs w:val="20"/>
              </w:rPr>
              <w:t xml:space="preserve"> Full HD</w:t>
            </w:r>
            <w:r w:rsidR="00E11979" w:rsidRPr="00D013A3">
              <w:rPr>
                <w:rFonts w:asciiTheme="minorHAnsi" w:hAnsiTheme="minorHAnsi" w:cstheme="minorHAnsi"/>
                <w:sz w:val="20"/>
                <w:szCs w:val="20"/>
              </w:rPr>
              <w:t xml:space="preserve"> minimum</w:t>
            </w:r>
          </w:p>
        </w:tc>
        <w:tc>
          <w:tcPr>
            <w:tcW w:w="1890" w:type="dxa"/>
          </w:tcPr>
          <w:p w14:paraId="4532FDD3" w14:textId="77777777" w:rsidR="00061145" w:rsidRPr="00D013A3" w:rsidRDefault="00061145" w:rsidP="004C1742">
            <w:pPr>
              <w:rPr>
                <w:rFonts w:asciiTheme="minorHAnsi" w:hAnsiTheme="minorHAnsi" w:cstheme="minorHAnsi"/>
                <w:sz w:val="20"/>
                <w:szCs w:val="20"/>
              </w:rPr>
            </w:pPr>
          </w:p>
        </w:tc>
      </w:tr>
      <w:tr w:rsidR="00277E0B" w:rsidRPr="00D013A3" w14:paraId="1F063325" w14:textId="77777777" w:rsidTr="00885445">
        <w:tc>
          <w:tcPr>
            <w:tcW w:w="2689" w:type="dxa"/>
            <w:vAlign w:val="center"/>
          </w:tcPr>
          <w:p w14:paraId="505EF6A7"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lastRenderedPageBreak/>
              <w:t>Clavier</w:t>
            </w:r>
          </w:p>
        </w:tc>
        <w:tc>
          <w:tcPr>
            <w:tcW w:w="4252" w:type="dxa"/>
          </w:tcPr>
          <w:p w14:paraId="6629440D" w14:textId="77777777" w:rsidR="004514EA" w:rsidRPr="00D013A3" w:rsidRDefault="00593137" w:rsidP="004C1742">
            <w:pPr>
              <w:rPr>
                <w:rFonts w:asciiTheme="minorHAnsi" w:hAnsiTheme="minorHAnsi" w:cstheme="minorHAnsi"/>
                <w:sz w:val="20"/>
                <w:szCs w:val="20"/>
              </w:rPr>
            </w:pPr>
            <w:r w:rsidRPr="00D013A3">
              <w:rPr>
                <w:rFonts w:asciiTheme="minorHAnsi" w:hAnsiTheme="minorHAnsi" w:cstheme="minorHAnsi"/>
                <w:sz w:val="20"/>
                <w:szCs w:val="20"/>
              </w:rPr>
              <w:t xml:space="preserve">Le clavier </w:t>
            </w:r>
            <w:r w:rsidR="007D012E" w:rsidRPr="00D013A3">
              <w:rPr>
                <w:rFonts w:asciiTheme="minorHAnsi" w:hAnsiTheme="minorHAnsi" w:cstheme="minorHAnsi"/>
                <w:sz w:val="20"/>
                <w:szCs w:val="20"/>
              </w:rPr>
              <w:t xml:space="preserve">doit intégrer </w:t>
            </w:r>
            <w:r w:rsidR="00E13E68" w:rsidRPr="00D013A3">
              <w:rPr>
                <w:rFonts w:asciiTheme="minorHAnsi" w:hAnsiTheme="minorHAnsi" w:cstheme="minorHAnsi"/>
                <w:sz w:val="20"/>
                <w:szCs w:val="20"/>
              </w:rPr>
              <w:t>des touches de fonction</w:t>
            </w:r>
            <w:r w:rsidR="00E0509F" w:rsidRPr="00D013A3">
              <w:rPr>
                <w:rFonts w:asciiTheme="minorHAnsi" w:hAnsiTheme="minorHAnsi" w:cstheme="minorHAnsi"/>
                <w:sz w:val="20"/>
                <w:szCs w:val="20"/>
              </w:rPr>
              <w:t xml:space="preserve"> et un pavé numérique </w:t>
            </w:r>
            <w:r w:rsidR="000A7F27" w:rsidRPr="00D013A3">
              <w:rPr>
                <w:rFonts w:asciiTheme="minorHAnsi" w:hAnsiTheme="minorHAnsi" w:cstheme="minorHAnsi"/>
                <w:sz w:val="20"/>
                <w:szCs w:val="20"/>
              </w:rPr>
              <w:t xml:space="preserve">ne </w:t>
            </w:r>
            <w:proofErr w:type="gramStart"/>
            <w:r w:rsidR="000A7F27" w:rsidRPr="00D013A3">
              <w:rPr>
                <w:rFonts w:asciiTheme="minorHAnsi" w:hAnsiTheme="minorHAnsi" w:cstheme="minorHAnsi"/>
                <w:sz w:val="20"/>
                <w:szCs w:val="20"/>
              </w:rPr>
              <w:t>comportant</w:t>
            </w:r>
            <w:r w:rsidR="00C93AFC" w:rsidRPr="00D013A3">
              <w:rPr>
                <w:rFonts w:asciiTheme="minorHAnsi" w:hAnsiTheme="minorHAnsi" w:cstheme="minorHAnsi"/>
                <w:sz w:val="20"/>
                <w:szCs w:val="20"/>
              </w:rPr>
              <w:t xml:space="preserve"> </w:t>
            </w:r>
            <w:r w:rsidR="000A7F27" w:rsidRPr="00D013A3">
              <w:rPr>
                <w:rFonts w:asciiTheme="minorHAnsi" w:hAnsiTheme="minorHAnsi" w:cstheme="minorHAnsi"/>
                <w:sz w:val="20"/>
                <w:szCs w:val="20"/>
              </w:rPr>
              <w:t xml:space="preserve"> aucun</w:t>
            </w:r>
            <w:proofErr w:type="gramEnd"/>
            <w:r w:rsidR="000A7F27" w:rsidRPr="00D013A3">
              <w:rPr>
                <w:rFonts w:asciiTheme="minorHAnsi" w:hAnsiTheme="minorHAnsi" w:cstheme="minorHAnsi"/>
                <w:sz w:val="20"/>
                <w:szCs w:val="20"/>
              </w:rPr>
              <w:t xml:space="preserve"> caractère </w:t>
            </w:r>
            <w:r w:rsidR="00C93AFC" w:rsidRPr="00D013A3">
              <w:rPr>
                <w:rFonts w:asciiTheme="minorHAnsi" w:hAnsiTheme="minorHAnsi" w:cstheme="minorHAnsi"/>
                <w:sz w:val="20"/>
                <w:szCs w:val="20"/>
              </w:rPr>
              <w:t>alphabétique,</w:t>
            </w:r>
            <w:r w:rsidR="000A7F27" w:rsidRPr="00D013A3">
              <w:rPr>
                <w:rFonts w:asciiTheme="minorHAnsi" w:hAnsiTheme="minorHAnsi" w:cstheme="minorHAnsi"/>
                <w:sz w:val="20"/>
                <w:szCs w:val="20"/>
              </w:rPr>
              <w:t xml:space="preserve"> ni de ponctuation</w:t>
            </w:r>
            <w:r w:rsidR="00F325E5" w:rsidRPr="00D013A3">
              <w:rPr>
                <w:rFonts w:asciiTheme="minorHAnsi" w:hAnsiTheme="minorHAnsi" w:cstheme="minorHAnsi"/>
                <w:sz w:val="20"/>
                <w:szCs w:val="20"/>
              </w:rPr>
              <w:t>.</w:t>
            </w:r>
            <w:r w:rsidR="007973FE" w:rsidRPr="00D013A3">
              <w:rPr>
                <w:rFonts w:asciiTheme="minorHAnsi" w:hAnsiTheme="minorHAnsi" w:cstheme="minorHAnsi"/>
                <w:sz w:val="20"/>
                <w:szCs w:val="20"/>
              </w:rPr>
              <w:t xml:space="preserve"> </w:t>
            </w:r>
          </w:p>
          <w:p w14:paraId="58248954" w14:textId="77777777" w:rsidR="00061145" w:rsidRPr="00D013A3" w:rsidRDefault="007973FE" w:rsidP="004C1742">
            <w:pPr>
              <w:rPr>
                <w:rFonts w:asciiTheme="minorHAnsi" w:hAnsiTheme="minorHAnsi" w:cstheme="minorHAnsi"/>
                <w:sz w:val="20"/>
                <w:szCs w:val="20"/>
              </w:rPr>
            </w:pPr>
            <w:r w:rsidRPr="00D013A3">
              <w:rPr>
                <w:rFonts w:asciiTheme="minorHAnsi" w:hAnsiTheme="minorHAnsi" w:cstheme="minorHAnsi"/>
                <w:sz w:val="20"/>
                <w:szCs w:val="20"/>
              </w:rPr>
              <w:t xml:space="preserve">Le Clavier doit pouvoir </w:t>
            </w:r>
            <w:proofErr w:type="spellStart"/>
            <w:r w:rsidRPr="00D013A3">
              <w:rPr>
                <w:rFonts w:asciiTheme="minorHAnsi" w:hAnsiTheme="minorHAnsi" w:cstheme="minorHAnsi"/>
                <w:sz w:val="20"/>
                <w:szCs w:val="20"/>
              </w:rPr>
              <w:t>etre</w:t>
            </w:r>
            <w:proofErr w:type="spellEnd"/>
            <w:r w:rsidRPr="00D013A3">
              <w:rPr>
                <w:rFonts w:asciiTheme="minorHAnsi" w:hAnsiTheme="minorHAnsi" w:cstheme="minorHAnsi"/>
                <w:sz w:val="20"/>
                <w:szCs w:val="20"/>
              </w:rPr>
              <w:t xml:space="preserve"> changé</w:t>
            </w:r>
            <w:r w:rsidR="004514EA" w:rsidRPr="00D013A3">
              <w:rPr>
                <w:rFonts w:asciiTheme="minorHAnsi" w:hAnsiTheme="minorHAnsi" w:cstheme="minorHAnsi"/>
                <w:sz w:val="20"/>
                <w:szCs w:val="20"/>
              </w:rPr>
              <w:t xml:space="preserve"> par</w:t>
            </w:r>
            <w:r w:rsidRPr="00D013A3">
              <w:rPr>
                <w:rFonts w:asciiTheme="minorHAnsi" w:hAnsiTheme="minorHAnsi" w:cstheme="minorHAnsi"/>
                <w:sz w:val="20"/>
                <w:szCs w:val="20"/>
              </w:rPr>
              <w:t xml:space="preserve"> le client sans remise en cause de la garantie </w:t>
            </w:r>
          </w:p>
        </w:tc>
        <w:tc>
          <w:tcPr>
            <w:tcW w:w="1890" w:type="dxa"/>
          </w:tcPr>
          <w:p w14:paraId="0CB536DB" w14:textId="77777777" w:rsidR="00061145" w:rsidRPr="00D013A3" w:rsidRDefault="00061145" w:rsidP="004C1742">
            <w:pPr>
              <w:rPr>
                <w:rFonts w:asciiTheme="minorHAnsi" w:hAnsiTheme="minorHAnsi" w:cstheme="minorHAnsi"/>
                <w:sz w:val="20"/>
                <w:szCs w:val="20"/>
              </w:rPr>
            </w:pPr>
          </w:p>
        </w:tc>
      </w:tr>
      <w:tr w:rsidR="00277E0B" w:rsidRPr="00D013A3" w14:paraId="3B246861" w14:textId="77777777" w:rsidTr="00885445">
        <w:tc>
          <w:tcPr>
            <w:tcW w:w="2689" w:type="dxa"/>
          </w:tcPr>
          <w:p w14:paraId="4BE4E623"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Disque dur</w:t>
            </w:r>
          </w:p>
        </w:tc>
        <w:tc>
          <w:tcPr>
            <w:tcW w:w="4252" w:type="dxa"/>
            <w:shd w:val="clear" w:color="auto" w:fill="auto"/>
          </w:tcPr>
          <w:p w14:paraId="275DA26F" w14:textId="77777777" w:rsidR="00061145" w:rsidRPr="00D013A3" w:rsidRDefault="00061145" w:rsidP="004C1742">
            <w:pPr>
              <w:tabs>
                <w:tab w:val="num" w:pos="175"/>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Disque dur SSD</w:t>
            </w:r>
            <w:r w:rsidR="006870DE" w:rsidRPr="00D013A3">
              <w:rPr>
                <w:rFonts w:asciiTheme="minorHAnsi" w:hAnsiTheme="minorHAnsi" w:cstheme="minorHAnsi"/>
                <w:spacing w:val="3"/>
                <w:sz w:val="20"/>
                <w:szCs w:val="20"/>
              </w:rPr>
              <w:t xml:space="preserve"> </w:t>
            </w:r>
            <w:proofErr w:type="spellStart"/>
            <w:r w:rsidR="006870DE" w:rsidRPr="00D013A3">
              <w:rPr>
                <w:rFonts w:asciiTheme="minorHAnsi" w:hAnsiTheme="minorHAnsi" w:cstheme="minorHAnsi"/>
                <w:spacing w:val="3"/>
                <w:sz w:val="20"/>
                <w:szCs w:val="20"/>
              </w:rPr>
              <w:t>NVMe</w:t>
            </w:r>
            <w:proofErr w:type="spellEnd"/>
            <w:r w:rsidR="006870DE" w:rsidRPr="00D013A3">
              <w:rPr>
                <w:rFonts w:asciiTheme="minorHAnsi" w:hAnsiTheme="minorHAnsi" w:cstheme="minorHAnsi"/>
                <w:spacing w:val="3"/>
                <w:sz w:val="20"/>
                <w:szCs w:val="20"/>
              </w:rPr>
              <w:t xml:space="preserve"> </w:t>
            </w:r>
            <w:r w:rsidRPr="00D013A3">
              <w:rPr>
                <w:rFonts w:asciiTheme="minorHAnsi" w:hAnsiTheme="minorHAnsi" w:cstheme="minorHAnsi"/>
                <w:spacing w:val="3"/>
                <w:sz w:val="20"/>
                <w:szCs w:val="20"/>
              </w:rPr>
              <w:t>de 256 Go</w:t>
            </w:r>
            <w:r w:rsidR="00BC1BEB" w:rsidRPr="00D013A3">
              <w:rPr>
                <w:rFonts w:asciiTheme="minorHAnsi" w:hAnsiTheme="minorHAnsi" w:cstheme="minorHAnsi"/>
                <w:spacing w:val="3"/>
                <w:sz w:val="20"/>
                <w:szCs w:val="20"/>
              </w:rPr>
              <w:t xml:space="preserve"> minimum</w:t>
            </w:r>
            <w:r w:rsidR="00F325E5" w:rsidRPr="00D013A3">
              <w:rPr>
                <w:rFonts w:asciiTheme="minorHAnsi" w:hAnsiTheme="minorHAnsi" w:cstheme="minorHAnsi"/>
                <w:spacing w:val="3"/>
                <w:sz w:val="20"/>
                <w:szCs w:val="20"/>
              </w:rPr>
              <w:t>.</w:t>
            </w:r>
          </w:p>
        </w:tc>
        <w:tc>
          <w:tcPr>
            <w:tcW w:w="1890" w:type="dxa"/>
          </w:tcPr>
          <w:p w14:paraId="4E2D4E5F" w14:textId="77777777" w:rsidR="00061145" w:rsidRPr="00D013A3" w:rsidRDefault="00061145" w:rsidP="004C1742">
            <w:pPr>
              <w:rPr>
                <w:rFonts w:asciiTheme="minorHAnsi" w:hAnsiTheme="minorHAnsi" w:cstheme="minorHAnsi"/>
                <w:sz w:val="20"/>
                <w:szCs w:val="20"/>
              </w:rPr>
            </w:pPr>
          </w:p>
        </w:tc>
      </w:tr>
      <w:tr w:rsidR="00277E0B" w:rsidRPr="00D013A3" w14:paraId="599C63B1" w14:textId="77777777" w:rsidTr="00885445">
        <w:tc>
          <w:tcPr>
            <w:tcW w:w="2689" w:type="dxa"/>
            <w:vAlign w:val="center"/>
          </w:tcPr>
          <w:p w14:paraId="7EC53138"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Carte son</w:t>
            </w:r>
          </w:p>
        </w:tc>
        <w:tc>
          <w:tcPr>
            <w:tcW w:w="4252" w:type="dxa"/>
          </w:tcPr>
          <w:p w14:paraId="6DFE2555" w14:textId="77777777" w:rsidR="00061145" w:rsidRPr="00D013A3" w:rsidRDefault="00061145" w:rsidP="004C1742">
            <w:pPr>
              <w:spacing w:before="120"/>
              <w:rPr>
                <w:rFonts w:asciiTheme="minorHAnsi" w:hAnsiTheme="minorHAnsi" w:cstheme="minorHAnsi"/>
                <w:spacing w:val="3"/>
                <w:sz w:val="20"/>
                <w:szCs w:val="20"/>
              </w:rPr>
            </w:pPr>
            <w:r w:rsidRPr="00D013A3">
              <w:rPr>
                <w:rFonts w:asciiTheme="minorHAnsi" w:hAnsiTheme="minorHAnsi" w:cstheme="minorHAnsi"/>
                <w:spacing w:val="-5"/>
                <w:sz w:val="20"/>
                <w:szCs w:val="20"/>
              </w:rPr>
              <w:t xml:space="preserve">Le contrôleur son doit être intégré sur carte mère. </w:t>
            </w:r>
            <w:r w:rsidR="00BD29B7" w:rsidRPr="00D013A3">
              <w:rPr>
                <w:rFonts w:asciiTheme="minorHAnsi" w:hAnsiTheme="minorHAnsi" w:cstheme="minorHAnsi"/>
                <w:spacing w:val="-5"/>
                <w:sz w:val="20"/>
                <w:szCs w:val="20"/>
              </w:rPr>
              <w:br/>
            </w:r>
            <w:r w:rsidRPr="00D013A3">
              <w:rPr>
                <w:rFonts w:asciiTheme="minorHAnsi" w:hAnsiTheme="minorHAnsi" w:cstheme="minorHAnsi"/>
                <w:b/>
                <w:spacing w:val="-5"/>
                <w:sz w:val="20"/>
                <w:szCs w:val="20"/>
              </w:rPr>
              <w:t xml:space="preserve">Des hauts parleurs </w:t>
            </w:r>
            <w:r w:rsidR="006870DE" w:rsidRPr="00D013A3">
              <w:rPr>
                <w:rFonts w:asciiTheme="minorHAnsi" w:hAnsiTheme="minorHAnsi" w:cstheme="minorHAnsi"/>
                <w:b/>
                <w:spacing w:val="-5"/>
                <w:sz w:val="20"/>
                <w:szCs w:val="20"/>
              </w:rPr>
              <w:t xml:space="preserve">et microphone </w:t>
            </w:r>
            <w:r w:rsidRPr="00D013A3">
              <w:rPr>
                <w:rFonts w:asciiTheme="minorHAnsi" w:hAnsiTheme="minorHAnsi" w:cstheme="minorHAnsi"/>
                <w:b/>
                <w:spacing w:val="-5"/>
                <w:sz w:val="20"/>
                <w:szCs w:val="20"/>
              </w:rPr>
              <w:t>doivent être intégrés dans la machine</w:t>
            </w:r>
            <w:r w:rsidRPr="00D013A3">
              <w:rPr>
                <w:rFonts w:asciiTheme="minorHAnsi" w:hAnsiTheme="minorHAnsi" w:cstheme="minorHAnsi"/>
                <w:spacing w:val="-5"/>
                <w:sz w:val="20"/>
                <w:szCs w:val="20"/>
              </w:rPr>
              <w:t>.</w:t>
            </w:r>
          </w:p>
        </w:tc>
        <w:tc>
          <w:tcPr>
            <w:tcW w:w="1890" w:type="dxa"/>
          </w:tcPr>
          <w:p w14:paraId="49EB0E9C" w14:textId="77777777" w:rsidR="00061145" w:rsidRPr="00D013A3" w:rsidRDefault="00061145" w:rsidP="004C1742">
            <w:pPr>
              <w:rPr>
                <w:rFonts w:asciiTheme="minorHAnsi" w:hAnsiTheme="minorHAnsi" w:cstheme="minorHAnsi"/>
                <w:sz w:val="20"/>
                <w:szCs w:val="20"/>
              </w:rPr>
            </w:pPr>
          </w:p>
        </w:tc>
      </w:tr>
      <w:tr w:rsidR="00277E0B" w:rsidRPr="00D013A3" w14:paraId="59156323" w14:textId="77777777" w:rsidTr="00885445">
        <w:trPr>
          <w:trHeight w:val="2786"/>
        </w:trPr>
        <w:tc>
          <w:tcPr>
            <w:tcW w:w="2689" w:type="dxa"/>
            <w:vAlign w:val="center"/>
          </w:tcPr>
          <w:p w14:paraId="5FA96227"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Connectique</w:t>
            </w:r>
            <w:r w:rsidR="00537C25" w:rsidRPr="00D013A3">
              <w:rPr>
                <w:rFonts w:asciiTheme="minorHAnsi" w:hAnsiTheme="minorHAnsi" w:cstheme="minorHAnsi"/>
                <w:sz w:val="20"/>
                <w:szCs w:val="20"/>
              </w:rPr>
              <w:t xml:space="preserve"> native a</w:t>
            </w:r>
            <w:r w:rsidR="00114BF7" w:rsidRPr="00D013A3">
              <w:rPr>
                <w:rFonts w:asciiTheme="minorHAnsi" w:hAnsiTheme="minorHAnsi" w:cstheme="minorHAnsi"/>
                <w:sz w:val="20"/>
                <w:szCs w:val="20"/>
              </w:rPr>
              <w:t xml:space="preserve"> l’ordinateur</w:t>
            </w:r>
            <w:r w:rsidR="006F1078" w:rsidRPr="00D013A3">
              <w:rPr>
                <w:rFonts w:asciiTheme="minorHAnsi" w:hAnsiTheme="minorHAnsi" w:cstheme="minorHAnsi"/>
                <w:sz w:val="20"/>
                <w:szCs w:val="20"/>
              </w:rPr>
              <w:t xml:space="preserve"> </w:t>
            </w:r>
          </w:p>
        </w:tc>
        <w:tc>
          <w:tcPr>
            <w:tcW w:w="4252" w:type="dxa"/>
          </w:tcPr>
          <w:p w14:paraId="00275EBE" w14:textId="77777777" w:rsidR="0062612E" w:rsidRPr="00D013A3" w:rsidRDefault="00061145"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w:t>
            </w:r>
            <w:r w:rsidR="006870DE" w:rsidRPr="00D013A3">
              <w:rPr>
                <w:rFonts w:asciiTheme="minorHAnsi" w:hAnsiTheme="minorHAnsi" w:cstheme="minorHAnsi"/>
                <w:spacing w:val="3"/>
                <w:sz w:val="20"/>
                <w:szCs w:val="20"/>
              </w:rPr>
              <w:t xml:space="preserve"> 2</w:t>
            </w:r>
            <w:r w:rsidRPr="00D013A3">
              <w:rPr>
                <w:rFonts w:asciiTheme="minorHAnsi" w:hAnsiTheme="minorHAnsi" w:cstheme="minorHAnsi"/>
                <w:spacing w:val="3"/>
                <w:sz w:val="20"/>
                <w:szCs w:val="20"/>
              </w:rPr>
              <w:t xml:space="preserve"> ports USB</w:t>
            </w:r>
            <w:r w:rsidR="00230E85" w:rsidRPr="00D013A3">
              <w:rPr>
                <w:rFonts w:asciiTheme="minorHAnsi" w:hAnsiTheme="minorHAnsi" w:cstheme="minorHAnsi"/>
                <w:spacing w:val="3"/>
                <w:sz w:val="20"/>
                <w:szCs w:val="20"/>
              </w:rPr>
              <w:t xml:space="preserve"> 3</w:t>
            </w:r>
            <w:r w:rsidR="007166A7" w:rsidRPr="00D013A3">
              <w:rPr>
                <w:rFonts w:asciiTheme="minorHAnsi" w:hAnsiTheme="minorHAnsi" w:cstheme="minorHAnsi"/>
                <w:spacing w:val="3"/>
                <w:sz w:val="20"/>
                <w:szCs w:val="20"/>
              </w:rPr>
              <w:t>.0</w:t>
            </w:r>
            <w:r w:rsidR="006870DE" w:rsidRPr="00D013A3">
              <w:rPr>
                <w:rFonts w:asciiTheme="minorHAnsi" w:hAnsiTheme="minorHAnsi" w:cstheme="minorHAnsi"/>
                <w:spacing w:val="3"/>
                <w:sz w:val="20"/>
                <w:szCs w:val="20"/>
              </w:rPr>
              <w:t xml:space="preserve"> minimum</w:t>
            </w:r>
          </w:p>
          <w:p w14:paraId="016A5A12" w14:textId="77777777" w:rsidR="00061145" w:rsidRPr="00D013A3" w:rsidRDefault="007D012E"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 </w:t>
            </w:r>
            <w:r w:rsidR="000F212F" w:rsidRPr="00D013A3">
              <w:rPr>
                <w:rFonts w:asciiTheme="minorHAnsi" w:hAnsiTheme="minorHAnsi" w:cstheme="minorHAnsi"/>
                <w:spacing w:val="3"/>
                <w:sz w:val="20"/>
                <w:szCs w:val="20"/>
              </w:rPr>
              <w:t>-</w:t>
            </w:r>
            <w:r w:rsidR="006870DE" w:rsidRPr="00D013A3">
              <w:rPr>
                <w:rFonts w:asciiTheme="minorHAnsi" w:hAnsiTheme="minorHAnsi" w:cstheme="minorHAnsi"/>
                <w:spacing w:val="3"/>
                <w:sz w:val="20"/>
                <w:szCs w:val="20"/>
              </w:rPr>
              <w:t xml:space="preserve"> au minimum </w:t>
            </w:r>
            <w:r w:rsidR="00E71BE4" w:rsidRPr="00D013A3">
              <w:rPr>
                <w:rFonts w:asciiTheme="minorHAnsi" w:hAnsiTheme="minorHAnsi" w:cstheme="minorHAnsi"/>
                <w:spacing w:val="3"/>
                <w:sz w:val="20"/>
                <w:szCs w:val="20"/>
              </w:rPr>
              <w:t>1</w:t>
            </w:r>
            <w:r w:rsidRPr="00D013A3">
              <w:rPr>
                <w:rFonts w:asciiTheme="minorHAnsi" w:hAnsiTheme="minorHAnsi" w:cstheme="minorHAnsi"/>
                <w:spacing w:val="3"/>
                <w:sz w:val="20"/>
                <w:szCs w:val="20"/>
              </w:rPr>
              <w:t xml:space="preserve"> p</w:t>
            </w:r>
            <w:r w:rsidR="00BA5FC0" w:rsidRPr="00D013A3">
              <w:rPr>
                <w:rFonts w:asciiTheme="minorHAnsi" w:hAnsiTheme="minorHAnsi" w:cstheme="minorHAnsi"/>
                <w:spacing w:val="3"/>
                <w:sz w:val="20"/>
                <w:szCs w:val="20"/>
              </w:rPr>
              <w:t>ort USB-C dernière génération</w:t>
            </w:r>
            <w:r w:rsidR="006870DE" w:rsidRPr="00D013A3">
              <w:rPr>
                <w:rFonts w:asciiTheme="minorHAnsi" w:hAnsiTheme="minorHAnsi" w:cstheme="minorHAnsi"/>
                <w:spacing w:val="3"/>
                <w:sz w:val="20"/>
                <w:szCs w:val="20"/>
              </w:rPr>
              <w:t xml:space="preserve"> </w:t>
            </w:r>
            <w:r w:rsidR="00662D4D" w:rsidRPr="00D013A3">
              <w:rPr>
                <w:rFonts w:asciiTheme="minorHAnsi" w:hAnsiTheme="minorHAnsi" w:cstheme="minorHAnsi"/>
                <w:spacing w:val="3"/>
                <w:sz w:val="20"/>
                <w:szCs w:val="20"/>
              </w:rPr>
              <w:t>prenant en charge l’alimentation du portable</w:t>
            </w:r>
            <w:r w:rsidR="006870DE" w:rsidRPr="00D013A3">
              <w:rPr>
                <w:rFonts w:asciiTheme="minorHAnsi" w:hAnsiTheme="minorHAnsi" w:cstheme="minorHAnsi"/>
                <w:spacing w:val="3"/>
                <w:sz w:val="20"/>
                <w:szCs w:val="20"/>
              </w:rPr>
              <w:t xml:space="preserve"> et 1 port USB-C </w:t>
            </w:r>
            <w:proofErr w:type="spellStart"/>
            <w:r w:rsidR="006870DE" w:rsidRPr="00D013A3">
              <w:rPr>
                <w:rFonts w:asciiTheme="minorHAnsi" w:hAnsiTheme="minorHAnsi" w:cstheme="minorHAnsi"/>
                <w:spacing w:val="3"/>
                <w:sz w:val="20"/>
                <w:szCs w:val="20"/>
              </w:rPr>
              <w:t>Thunderbolt</w:t>
            </w:r>
            <w:proofErr w:type="spellEnd"/>
            <w:r w:rsidR="006870DE" w:rsidRPr="00D013A3">
              <w:rPr>
                <w:rFonts w:asciiTheme="minorHAnsi" w:hAnsiTheme="minorHAnsi" w:cstheme="minorHAnsi"/>
                <w:spacing w:val="3"/>
                <w:sz w:val="20"/>
                <w:szCs w:val="20"/>
              </w:rPr>
              <w:t xml:space="preserve"> 4</w:t>
            </w:r>
            <w:r w:rsidR="00BD29B7" w:rsidRPr="00D013A3">
              <w:rPr>
                <w:rFonts w:asciiTheme="minorHAnsi" w:hAnsiTheme="minorHAnsi" w:cstheme="minorHAnsi"/>
                <w:spacing w:val="3"/>
                <w:sz w:val="20"/>
                <w:szCs w:val="20"/>
              </w:rPr>
              <w:t xml:space="preserve"> ou équivalent</w:t>
            </w:r>
          </w:p>
          <w:p w14:paraId="680E1D1C" w14:textId="77777777" w:rsidR="00061145" w:rsidRPr="00D013A3" w:rsidRDefault="0062612E" w:rsidP="004C1742">
            <w:pPr>
              <w:tabs>
                <w:tab w:val="num" w:pos="720"/>
              </w:tabs>
              <w:spacing w:before="120"/>
              <w:rPr>
                <w:rStyle w:val="CharacterStyle1"/>
                <w:rFonts w:asciiTheme="minorHAnsi" w:hAnsiTheme="minorHAnsi" w:cstheme="minorHAnsi"/>
                <w:spacing w:val="5"/>
                <w:szCs w:val="20"/>
              </w:rPr>
            </w:pPr>
            <w:r w:rsidRPr="00D013A3">
              <w:rPr>
                <w:rFonts w:asciiTheme="minorHAnsi" w:hAnsiTheme="minorHAnsi" w:cstheme="minorHAnsi"/>
                <w:spacing w:val="3"/>
                <w:sz w:val="20"/>
                <w:szCs w:val="20"/>
              </w:rPr>
              <w:t>-</w:t>
            </w:r>
            <w:r w:rsidR="006870DE" w:rsidRPr="00D013A3">
              <w:rPr>
                <w:rFonts w:asciiTheme="minorHAnsi" w:hAnsiTheme="minorHAnsi" w:cstheme="minorHAnsi"/>
                <w:spacing w:val="3"/>
                <w:sz w:val="20"/>
                <w:szCs w:val="20"/>
              </w:rPr>
              <w:t xml:space="preserve"> </w:t>
            </w:r>
            <w:r w:rsidRPr="00D013A3">
              <w:rPr>
                <w:rFonts w:asciiTheme="minorHAnsi" w:hAnsiTheme="minorHAnsi" w:cstheme="minorHAnsi"/>
                <w:spacing w:val="3"/>
                <w:sz w:val="20"/>
                <w:szCs w:val="20"/>
              </w:rPr>
              <w:t>1</w:t>
            </w:r>
            <w:r w:rsidR="00061145" w:rsidRPr="00D013A3">
              <w:rPr>
                <w:rFonts w:asciiTheme="minorHAnsi" w:hAnsiTheme="minorHAnsi" w:cstheme="minorHAnsi"/>
                <w:spacing w:val="3"/>
                <w:sz w:val="20"/>
                <w:szCs w:val="20"/>
              </w:rPr>
              <w:t xml:space="preserve"> port vidéo pour connexion d’un moniteur</w:t>
            </w:r>
            <w:r w:rsidRPr="00D013A3">
              <w:rPr>
                <w:rFonts w:asciiTheme="minorHAnsi" w:hAnsiTheme="minorHAnsi" w:cstheme="minorHAnsi"/>
                <w:spacing w:val="3"/>
                <w:sz w:val="20"/>
                <w:szCs w:val="20"/>
              </w:rPr>
              <w:t xml:space="preserve"> externe. Il peut être </w:t>
            </w:r>
            <w:r w:rsidR="00061145" w:rsidRPr="00D013A3">
              <w:rPr>
                <w:rStyle w:val="CharacterStyle1"/>
                <w:rFonts w:asciiTheme="minorHAnsi" w:hAnsiTheme="minorHAnsi" w:cstheme="minorHAnsi"/>
                <w:spacing w:val="5"/>
                <w:szCs w:val="20"/>
              </w:rPr>
              <w:t>HDMI ou Display Port</w:t>
            </w:r>
            <w:r w:rsidR="00A94733" w:rsidRPr="00D013A3">
              <w:rPr>
                <w:rStyle w:val="CharacterStyle1"/>
                <w:rFonts w:asciiTheme="minorHAnsi" w:hAnsiTheme="minorHAnsi" w:cstheme="minorHAnsi"/>
                <w:spacing w:val="5"/>
                <w:szCs w:val="20"/>
              </w:rPr>
              <w:t xml:space="preserve"> </w:t>
            </w:r>
            <w:r w:rsidR="00580091" w:rsidRPr="00D013A3">
              <w:rPr>
                <w:rStyle w:val="CharacterStyle1"/>
                <w:rFonts w:asciiTheme="minorHAnsi" w:hAnsiTheme="minorHAnsi" w:cstheme="minorHAnsi"/>
                <w:spacing w:val="5"/>
                <w:szCs w:val="20"/>
              </w:rPr>
              <w:t>(</w:t>
            </w:r>
            <w:r w:rsidR="00205BE6" w:rsidRPr="00D013A3">
              <w:rPr>
                <w:rStyle w:val="CharacterStyle1"/>
                <w:rFonts w:asciiTheme="minorHAnsi" w:hAnsiTheme="minorHAnsi" w:cstheme="minorHAnsi"/>
                <w:spacing w:val="5"/>
                <w:szCs w:val="20"/>
              </w:rPr>
              <w:t xml:space="preserve">1 </w:t>
            </w:r>
            <w:r w:rsidR="00A94733" w:rsidRPr="00D013A3">
              <w:rPr>
                <w:rStyle w:val="CharacterStyle1"/>
                <w:rFonts w:asciiTheme="minorHAnsi" w:hAnsiTheme="minorHAnsi" w:cstheme="minorHAnsi"/>
                <w:spacing w:val="5"/>
                <w:szCs w:val="20"/>
              </w:rPr>
              <w:t>adaptateur HDMI</w:t>
            </w:r>
            <w:r w:rsidR="00580091" w:rsidRPr="00D013A3">
              <w:rPr>
                <w:rStyle w:val="CharacterStyle1"/>
                <w:rFonts w:asciiTheme="minorHAnsi" w:hAnsiTheme="minorHAnsi" w:cstheme="minorHAnsi"/>
                <w:spacing w:val="5"/>
                <w:szCs w:val="20"/>
              </w:rPr>
              <w:t xml:space="preserve"> </w:t>
            </w:r>
            <w:r w:rsidR="00B13F63" w:rsidRPr="00D013A3">
              <w:rPr>
                <w:rStyle w:val="CharacterStyle1"/>
                <w:rFonts w:asciiTheme="minorHAnsi" w:hAnsiTheme="minorHAnsi" w:cstheme="minorHAnsi"/>
                <w:spacing w:val="5"/>
                <w:szCs w:val="20"/>
              </w:rPr>
              <w:t xml:space="preserve">est </w:t>
            </w:r>
            <w:r w:rsidR="00580091" w:rsidRPr="00D013A3">
              <w:rPr>
                <w:rStyle w:val="CharacterStyle1"/>
                <w:rFonts w:asciiTheme="minorHAnsi" w:hAnsiTheme="minorHAnsi" w:cstheme="minorHAnsi"/>
                <w:spacing w:val="5"/>
                <w:szCs w:val="20"/>
              </w:rPr>
              <w:t xml:space="preserve">à </w:t>
            </w:r>
            <w:r w:rsidR="00205BE6" w:rsidRPr="00D013A3">
              <w:rPr>
                <w:rStyle w:val="CharacterStyle1"/>
                <w:rFonts w:asciiTheme="minorHAnsi" w:hAnsiTheme="minorHAnsi" w:cstheme="minorHAnsi"/>
                <w:spacing w:val="5"/>
                <w:szCs w:val="20"/>
              </w:rPr>
              <w:t>fournir systématiquement avec chaque</w:t>
            </w:r>
            <w:r w:rsidR="006F1078" w:rsidRPr="00D013A3">
              <w:rPr>
                <w:rStyle w:val="CharacterStyle1"/>
                <w:rFonts w:asciiTheme="minorHAnsi" w:hAnsiTheme="minorHAnsi" w:cstheme="minorHAnsi"/>
                <w:spacing w:val="5"/>
                <w:szCs w:val="20"/>
              </w:rPr>
              <w:t xml:space="preserve"> </w:t>
            </w:r>
            <w:proofErr w:type="gramStart"/>
            <w:r w:rsidR="00114BF7" w:rsidRPr="00D013A3">
              <w:rPr>
                <w:rFonts w:asciiTheme="minorHAnsi" w:hAnsiTheme="minorHAnsi" w:cstheme="minorHAnsi"/>
                <w:sz w:val="20"/>
                <w:szCs w:val="20"/>
              </w:rPr>
              <w:t>ordinateur</w:t>
            </w:r>
            <w:r w:rsidR="006F1078" w:rsidRPr="00D013A3">
              <w:rPr>
                <w:rStyle w:val="CharacterStyle1"/>
                <w:rFonts w:asciiTheme="minorHAnsi" w:hAnsiTheme="minorHAnsi" w:cstheme="minorHAnsi"/>
                <w:spacing w:val="5"/>
                <w:szCs w:val="20"/>
              </w:rPr>
              <w:t xml:space="preserve"> </w:t>
            </w:r>
            <w:r w:rsidR="00B13F63" w:rsidRPr="00D013A3">
              <w:rPr>
                <w:rStyle w:val="CharacterStyle1"/>
                <w:rFonts w:asciiTheme="minorHAnsi" w:hAnsiTheme="minorHAnsi" w:cstheme="minorHAnsi"/>
                <w:spacing w:val="5"/>
                <w:szCs w:val="20"/>
              </w:rPr>
              <w:t xml:space="preserve"> commandé</w:t>
            </w:r>
            <w:proofErr w:type="gramEnd"/>
            <w:r w:rsidR="00A94733" w:rsidRPr="00D013A3">
              <w:rPr>
                <w:rStyle w:val="CharacterStyle1"/>
                <w:rFonts w:asciiTheme="minorHAnsi" w:hAnsiTheme="minorHAnsi" w:cstheme="minorHAnsi"/>
                <w:spacing w:val="5"/>
                <w:szCs w:val="20"/>
              </w:rPr>
              <w:t>)</w:t>
            </w:r>
            <w:r w:rsidR="00061145" w:rsidRPr="00D013A3">
              <w:rPr>
                <w:rStyle w:val="CharacterStyle1"/>
                <w:rFonts w:asciiTheme="minorHAnsi" w:hAnsiTheme="minorHAnsi" w:cstheme="minorHAnsi"/>
                <w:spacing w:val="5"/>
                <w:szCs w:val="20"/>
              </w:rPr>
              <w:t xml:space="preserve">. </w:t>
            </w:r>
          </w:p>
          <w:p w14:paraId="007FA8B5" w14:textId="77777777" w:rsidR="00A75930" w:rsidRPr="00D013A3" w:rsidRDefault="0062612E"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 </w:t>
            </w:r>
            <w:r w:rsidR="000F212F" w:rsidRPr="00D013A3">
              <w:rPr>
                <w:rFonts w:asciiTheme="minorHAnsi" w:hAnsiTheme="minorHAnsi" w:cstheme="minorHAnsi"/>
                <w:spacing w:val="3"/>
                <w:sz w:val="20"/>
                <w:szCs w:val="20"/>
              </w:rPr>
              <w:t>-</w:t>
            </w:r>
            <w:r w:rsidR="006870DE" w:rsidRPr="00D013A3">
              <w:rPr>
                <w:rFonts w:asciiTheme="minorHAnsi" w:hAnsiTheme="minorHAnsi" w:cstheme="minorHAnsi"/>
                <w:spacing w:val="3"/>
                <w:sz w:val="20"/>
                <w:szCs w:val="20"/>
              </w:rPr>
              <w:t xml:space="preserve"> </w:t>
            </w:r>
            <w:r w:rsidRPr="00D013A3">
              <w:rPr>
                <w:rFonts w:asciiTheme="minorHAnsi" w:hAnsiTheme="minorHAnsi" w:cstheme="minorHAnsi"/>
                <w:spacing w:val="3"/>
                <w:sz w:val="20"/>
                <w:szCs w:val="20"/>
              </w:rPr>
              <w:t xml:space="preserve">1 port RJ 45 </w:t>
            </w:r>
          </w:p>
          <w:p w14:paraId="5EA366C6" w14:textId="66B4A4E8" w:rsidR="00A005DB" w:rsidRPr="00D013A3" w:rsidRDefault="0062612E"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 </w:t>
            </w:r>
            <w:r w:rsidR="000F212F" w:rsidRPr="00D013A3">
              <w:rPr>
                <w:rFonts w:asciiTheme="minorHAnsi" w:hAnsiTheme="minorHAnsi" w:cstheme="minorHAnsi"/>
                <w:spacing w:val="3"/>
                <w:sz w:val="20"/>
                <w:szCs w:val="20"/>
              </w:rPr>
              <w:t>-</w:t>
            </w:r>
            <w:r w:rsidR="006870DE" w:rsidRPr="00D013A3">
              <w:rPr>
                <w:rFonts w:asciiTheme="minorHAnsi" w:hAnsiTheme="minorHAnsi" w:cstheme="minorHAnsi"/>
                <w:spacing w:val="3"/>
                <w:sz w:val="20"/>
                <w:szCs w:val="20"/>
              </w:rPr>
              <w:t xml:space="preserve"> </w:t>
            </w:r>
            <w:r w:rsidR="00A005DB" w:rsidRPr="00D013A3">
              <w:rPr>
                <w:rFonts w:asciiTheme="minorHAnsi" w:hAnsiTheme="minorHAnsi" w:cstheme="minorHAnsi"/>
                <w:spacing w:val="3"/>
                <w:sz w:val="20"/>
                <w:szCs w:val="20"/>
              </w:rPr>
              <w:t>1 lecteur de carte à puce</w:t>
            </w:r>
            <w:r w:rsidR="00A005DB" w:rsidRPr="00D013A3">
              <w:rPr>
                <w:rFonts w:asciiTheme="minorHAnsi" w:hAnsiTheme="minorHAnsi" w:cstheme="minorHAnsi"/>
                <w:spacing w:val="-2"/>
                <w:sz w:val="20"/>
                <w:szCs w:val="20"/>
              </w:rPr>
              <w:t xml:space="preserve"> intégré </w:t>
            </w:r>
            <w:proofErr w:type="gramStart"/>
            <w:r w:rsidR="00205BE6" w:rsidRPr="00D013A3">
              <w:rPr>
                <w:rFonts w:asciiTheme="minorHAnsi" w:hAnsiTheme="minorHAnsi" w:cstheme="minorHAnsi"/>
                <w:spacing w:val="-2"/>
                <w:sz w:val="20"/>
                <w:szCs w:val="20"/>
              </w:rPr>
              <w:t xml:space="preserve">au </w:t>
            </w:r>
            <w:r w:rsidR="00114BF7" w:rsidRPr="00D013A3">
              <w:rPr>
                <w:rFonts w:asciiTheme="minorHAnsi" w:hAnsiTheme="minorHAnsi" w:cstheme="minorHAnsi"/>
                <w:spacing w:val="-2"/>
                <w:sz w:val="20"/>
                <w:szCs w:val="20"/>
              </w:rPr>
              <w:t xml:space="preserve"> </w:t>
            </w:r>
            <w:r w:rsidR="00114BF7" w:rsidRPr="00D013A3">
              <w:rPr>
                <w:rFonts w:asciiTheme="minorHAnsi" w:hAnsiTheme="minorHAnsi" w:cstheme="minorHAnsi"/>
                <w:sz w:val="20"/>
                <w:szCs w:val="20"/>
              </w:rPr>
              <w:t>l’ordinateur</w:t>
            </w:r>
            <w:proofErr w:type="gramEnd"/>
            <w:r w:rsidR="006F1078" w:rsidRPr="00D013A3">
              <w:rPr>
                <w:rFonts w:asciiTheme="minorHAnsi" w:hAnsiTheme="minorHAnsi" w:cstheme="minorHAnsi"/>
                <w:spacing w:val="-2"/>
                <w:sz w:val="20"/>
                <w:szCs w:val="20"/>
              </w:rPr>
              <w:t xml:space="preserve"> </w:t>
            </w:r>
            <w:r w:rsidR="00205BE6" w:rsidRPr="00D013A3">
              <w:rPr>
                <w:rFonts w:asciiTheme="minorHAnsi" w:hAnsiTheme="minorHAnsi" w:cstheme="minorHAnsi"/>
                <w:spacing w:val="-2"/>
                <w:sz w:val="20"/>
                <w:szCs w:val="20"/>
              </w:rPr>
              <w:t xml:space="preserve"> Portable</w:t>
            </w:r>
            <w:r w:rsidR="00B13F63" w:rsidRPr="00D013A3">
              <w:rPr>
                <w:rFonts w:asciiTheme="minorHAnsi" w:hAnsiTheme="minorHAnsi" w:cstheme="minorHAnsi"/>
                <w:spacing w:val="-2"/>
                <w:sz w:val="20"/>
                <w:szCs w:val="20"/>
              </w:rPr>
              <w:t xml:space="preserve">. </w:t>
            </w:r>
            <w:r w:rsidR="008D213B" w:rsidRPr="00D013A3">
              <w:rPr>
                <w:rFonts w:asciiTheme="minorHAnsi" w:hAnsiTheme="minorHAnsi" w:cstheme="minorHAnsi"/>
                <w:spacing w:val="-2"/>
                <w:sz w:val="20"/>
                <w:szCs w:val="20"/>
              </w:rPr>
              <w:t xml:space="preserve">pour </w:t>
            </w:r>
            <w:r w:rsidR="00A005DB" w:rsidRPr="00D013A3">
              <w:rPr>
                <w:rFonts w:asciiTheme="minorHAnsi" w:hAnsiTheme="minorHAnsi" w:cstheme="minorHAnsi"/>
                <w:spacing w:val="-2"/>
                <w:sz w:val="20"/>
                <w:szCs w:val="20"/>
              </w:rPr>
              <w:t xml:space="preserve"> carte conforme aux normes ISO / IEC 7816- 1/2/3</w:t>
            </w:r>
            <w:r w:rsidR="00B13F63" w:rsidRPr="00D013A3">
              <w:rPr>
                <w:rFonts w:asciiTheme="minorHAnsi" w:hAnsiTheme="minorHAnsi" w:cstheme="minorHAnsi"/>
                <w:spacing w:val="-2"/>
                <w:sz w:val="20"/>
                <w:szCs w:val="20"/>
              </w:rPr>
              <w:t>.</w:t>
            </w:r>
          </w:p>
        </w:tc>
        <w:tc>
          <w:tcPr>
            <w:tcW w:w="1890" w:type="dxa"/>
          </w:tcPr>
          <w:p w14:paraId="3DAAB603" w14:textId="77777777" w:rsidR="00061145" w:rsidRPr="00D013A3" w:rsidRDefault="00061145" w:rsidP="004C1742">
            <w:pPr>
              <w:rPr>
                <w:rFonts w:asciiTheme="minorHAnsi" w:hAnsiTheme="minorHAnsi" w:cstheme="minorHAnsi"/>
                <w:sz w:val="20"/>
                <w:szCs w:val="20"/>
              </w:rPr>
            </w:pPr>
          </w:p>
        </w:tc>
      </w:tr>
      <w:tr w:rsidR="00277E0B" w:rsidRPr="00D013A3" w14:paraId="5B58E4AB" w14:textId="77777777" w:rsidTr="00885445">
        <w:trPr>
          <w:trHeight w:val="70"/>
        </w:trPr>
        <w:tc>
          <w:tcPr>
            <w:tcW w:w="2689" w:type="dxa"/>
            <w:vAlign w:val="center"/>
          </w:tcPr>
          <w:p w14:paraId="24890B96" w14:textId="77777777" w:rsidR="00061145" w:rsidRPr="00D013A3" w:rsidRDefault="00061145" w:rsidP="004C1742">
            <w:pPr>
              <w:rPr>
                <w:rFonts w:asciiTheme="minorHAnsi" w:hAnsiTheme="minorHAnsi" w:cstheme="minorHAnsi"/>
                <w:sz w:val="20"/>
                <w:szCs w:val="20"/>
              </w:rPr>
            </w:pPr>
          </w:p>
          <w:p w14:paraId="388E331D"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Autonomie</w:t>
            </w:r>
          </w:p>
          <w:p w14:paraId="424BAD29" w14:textId="77777777" w:rsidR="00061145" w:rsidRPr="00D013A3" w:rsidRDefault="00061145" w:rsidP="004C1742">
            <w:pPr>
              <w:rPr>
                <w:rFonts w:asciiTheme="minorHAnsi" w:hAnsiTheme="minorHAnsi" w:cstheme="minorHAnsi"/>
                <w:i/>
                <w:sz w:val="20"/>
                <w:szCs w:val="20"/>
              </w:rPr>
            </w:pPr>
          </w:p>
        </w:tc>
        <w:tc>
          <w:tcPr>
            <w:tcW w:w="4252" w:type="dxa"/>
          </w:tcPr>
          <w:p w14:paraId="6C3EDEA0" w14:textId="77777777" w:rsidR="00B13F63" w:rsidRPr="00D013A3" w:rsidRDefault="00061145"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 </w:t>
            </w:r>
            <w:r w:rsidR="00072652" w:rsidRPr="00D013A3">
              <w:rPr>
                <w:rFonts w:asciiTheme="minorHAnsi" w:hAnsiTheme="minorHAnsi" w:cstheme="minorHAnsi"/>
                <w:spacing w:val="3"/>
                <w:sz w:val="20"/>
                <w:szCs w:val="20"/>
              </w:rPr>
              <w:t>8</w:t>
            </w:r>
            <w:r w:rsidR="00FB68A8" w:rsidRPr="00D013A3">
              <w:rPr>
                <w:rFonts w:asciiTheme="minorHAnsi" w:hAnsiTheme="minorHAnsi" w:cstheme="minorHAnsi"/>
                <w:spacing w:val="3"/>
                <w:sz w:val="20"/>
                <w:szCs w:val="20"/>
              </w:rPr>
              <w:t xml:space="preserve"> </w:t>
            </w:r>
            <w:r w:rsidRPr="00D013A3">
              <w:rPr>
                <w:rFonts w:asciiTheme="minorHAnsi" w:hAnsiTheme="minorHAnsi" w:cstheme="minorHAnsi"/>
                <w:spacing w:val="3"/>
                <w:sz w:val="20"/>
                <w:szCs w:val="20"/>
              </w:rPr>
              <w:t xml:space="preserve">heures minimum avec la batterie d’origine (fournir les résultats du </w:t>
            </w:r>
            <w:proofErr w:type="spellStart"/>
            <w:proofErr w:type="gramStart"/>
            <w:r w:rsidRPr="00D013A3">
              <w:rPr>
                <w:rFonts w:asciiTheme="minorHAnsi" w:hAnsiTheme="minorHAnsi" w:cstheme="minorHAnsi"/>
                <w:spacing w:val="3"/>
                <w:sz w:val="20"/>
                <w:szCs w:val="20"/>
              </w:rPr>
              <w:t>bench</w:t>
            </w:r>
            <w:proofErr w:type="spellEnd"/>
            <w:r w:rsidRPr="00D013A3">
              <w:rPr>
                <w:rFonts w:asciiTheme="minorHAnsi" w:hAnsiTheme="minorHAnsi" w:cstheme="minorHAnsi"/>
                <w:spacing w:val="3"/>
                <w:sz w:val="20"/>
                <w:szCs w:val="20"/>
              </w:rPr>
              <w:t xml:space="preserve"> </w:t>
            </w:r>
            <w:r w:rsidR="00114BF7" w:rsidRPr="00D013A3">
              <w:rPr>
                <w:rFonts w:asciiTheme="minorHAnsi" w:hAnsiTheme="minorHAnsi" w:cstheme="minorHAnsi"/>
                <w:spacing w:val="3"/>
                <w:sz w:val="20"/>
                <w:szCs w:val="20"/>
              </w:rPr>
              <w:t xml:space="preserve"> PC</w:t>
            </w:r>
            <w:proofErr w:type="gramEnd"/>
            <w:r w:rsidR="00114BF7" w:rsidRPr="00D013A3">
              <w:rPr>
                <w:rFonts w:asciiTheme="minorHAnsi" w:hAnsiTheme="minorHAnsi" w:cstheme="minorHAnsi"/>
                <w:spacing w:val="3"/>
                <w:sz w:val="20"/>
                <w:szCs w:val="20"/>
              </w:rPr>
              <w:t xml:space="preserve"> </w:t>
            </w:r>
            <w:r w:rsidRPr="00D013A3">
              <w:rPr>
                <w:rFonts w:asciiTheme="minorHAnsi" w:hAnsiTheme="minorHAnsi" w:cstheme="minorHAnsi"/>
                <w:spacing w:val="3"/>
                <w:sz w:val="20"/>
                <w:szCs w:val="20"/>
              </w:rPr>
              <w:t xml:space="preserve">MARK </w:t>
            </w:r>
            <w:r w:rsidR="00C1699D" w:rsidRPr="00D013A3">
              <w:rPr>
                <w:rFonts w:asciiTheme="minorHAnsi" w:hAnsiTheme="minorHAnsi" w:cstheme="minorHAnsi"/>
                <w:spacing w:val="3"/>
                <w:sz w:val="20"/>
                <w:szCs w:val="20"/>
              </w:rPr>
              <w:t>10</w:t>
            </w:r>
            <w:r w:rsidRPr="00D013A3">
              <w:rPr>
                <w:rFonts w:asciiTheme="minorHAnsi" w:hAnsiTheme="minorHAnsi" w:cstheme="minorHAnsi"/>
                <w:spacing w:val="3"/>
                <w:sz w:val="20"/>
                <w:szCs w:val="20"/>
              </w:rPr>
              <w:t xml:space="preserve"> </w:t>
            </w:r>
            <w:r w:rsidR="007F67DA" w:rsidRPr="00D013A3">
              <w:rPr>
                <w:rFonts w:asciiTheme="minorHAnsi" w:hAnsiTheme="minorHAnsi" w:cstheme="minorHAnsi"/>
                <w:sz w:val="20"/>
                <w:szCs w:val="20"/>
              </w:rPr>
              <w:t xml:space="preserve">Scenario </w:t>
            </w:r>
            <w:proofErr w:type="spellStart"/>
            <w:r w:rsidR="007F67DA" w:rsidRPr="00D013A3">
              <w:rPr>
                <w:rFonts w:asciiTheme="minorHAnsi" w:hAnsiTheme="minorHAnsi" w:cstheme="minorHAnsi"/>
                <w:sz w:val="20"/>
                <w:szCs w:val="20"/>
              </w:rPr>
              <w:t>ModernOfficeBatteryLife</w:t>
            </w:r>
            <w:proofErr w:type="spellEnd"/>
            <w:r w:rsidRPr="00D013A3">
              <w:rPr>
                <w:rFonts w:asciiTheme="minorHAnsi" w:hAnsiTheme="minorHAnsi" w:cstheme="minorHAnsi"/>
                <w:spacing w:val="3"/>
                <w:sz w:val="20"/>
                <w:szCs w:val="20"/>
              </w:rPr>
              <w:t>)</w:t>
            </w:r>
            <w:r w:rsidR="00B13F63" w:rsidRPr="00D013A3">
              <w:rPr>
                <w:rFonts w:asciiTheme="minorHAnsi" w:hAnsiTheme="minorHAnsi" w:cstheme="minorHAnsi"/>
                <w:spacing w:val="3"/>
                <w:sz w:val="20"/>
                <w:szCs w:val="20"/>
              </w:rPr>
              <w:t>.</w:t>
            </w:r>
          </w:p>
          <w:p w14:paraId="42EF8D12" w14:textId="77777777" w:rsidR="00061145" w:rsidRPr="00D013A3" w:rsidRDefault="00061145"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Un chargeur de batterie doit être livré avec la machine. La durée de charge doit être précisée</w:t>
            </w:r>
            <w:r w:rsidR="00B13F63" w:rsidRPr="00D013A3">
              <w:rPr>
                <w:rFonts w:asciiTheme="minorHAnsi" w:hAnsiTheme="minorHAnsi" w:cstheme="minorHAnsi"/>
                <w:spacing w:val="3"/>
                <w:sz w:val="20"/>
                <w:szCs w:val="20"/>
              </w:rPr>
              <w:t>.</w:t>
            </w:r>
          </w:p>
        </w:tc>
        <w:tc>
          <w:tcPr>
            <w:tcW w:w="1890" w:type="dxa"/>
          </w:tcPr>
          <w:p w14:paraId="7B03C992" w14:textId="77777777" w:rsidR="00061145" w:rsidRPr="00D013A3" w:rsidRDefault="00061145" w:rsidP="004C1742">
            <w:pPr>
              <w:rPr>
                <w:rFonts w:asciiTheme="minorHAnsi" w:hAnsiTheme="minorHAnsi" w:cstheme="minorHAnsi"/>
                <w:sz w:val="20"/>
                <w:szCs w:val="20"/>
              </w:rPr>
            </w:pPr>
          </w:p>
        </w:tc>
      </w:tr>
      <w:tr w:rsidR="00277E0B" w:rsidRPr="00D013A3" w14:paraId="577B4746" w14:textId="77777777" w:rsidTr="00885445">
        <w:tc>
          <w:tcPr>
            <w:tcW w:w="2689" w:type="dxa"/>
            <w:vAlign w:val="center"/>
          </w:tcPr>
          <w:p w14:paraId="7C494D0F" w14:textId="77777777" w:rsidR="00061145" w:rsidRPr="00D013A3" w:rsidRDefault="008C74D2" w:rsidP="004C1742">
            <w:pPr>
              <w:rPr>
                <w:rFonts w:asciiTheme="minorHAnsi" w:hAnsiTheme="minorHAnsi" w:cstheme="minorHAnsi"/>
                <w:sz w:val="20"/>
                <w:szCs w:val="20"/>
              </w:rPr>
            </w:pPr>
            <w:r w:rsidRPr="00D013A3">
              <w:rPr>
                <w:rFonts w:asciiTheme="minorHAnsi" w:hAnsiTheme="minorHAnsi" w:cstheme="minorHAnsi"/>
                <w:sz w:val="20"/>
                <w:szCs w:val="20"/>
              </w:rPr>
              <w:t>Poids</w:t>
            </w:r>
          </w:p>
          <w:p w14:paraId="231E2998" w14:textId="77777777" w:rsidR="00061145" w:rsidRPr="00D013A3" w:rsidRDefault="00061145" w:rsidP="004C1742">
            <w:pPr>
              <w:rPr>
                <w:rFonts w:asciiTheme="minorHAnsi" w:hAnsiTheme="minorHAnsi" w:cstheme="minorHAnsi"/>
                <w:i/>
                <w:sz w:val="20"/>
                <w:szCs w:val="20"/>
              </w:rPr>
            </w:pPr>
          </w:p>
        </w:tc>
        <w:tc>
          <w:tcPr>
            <w:tcW w:w="4252" w:type="dxa"/>
          </w:tcPr>
          <w:p w14:paraId="572E6A7C" w14:textId="77777777" w:rsidR="00061145" w:rsidRPr="00D013A3" w:rsidRDefault="00061145" w:rsidP="004C1742">
            <w:pPr>
              <w:spacing w:before="120"/>
              <w:ind w:right="144"/>
              <w:rPr>
                <w:rFonts w:asciiTheme="minorHAnsi" w:hAnsiTheme="minorHAnsi" w:cstheme="minorHAnsi"/>
                <w:sz w:val="20"/>
                <w:szCs w:val="20"/>
              </w:rPr>
            </w:pPr>
            <w:r w:rsidRPr="00D013A3">
              <w:rPr>
                <w:rFonts w:asciiTheme="minorHAnsi" w:hAnsiTheme="minorHAnsi" w:cstheme="minorHAnsi"/>
                <w:sz w:val="20"/>
                <w:szCs w:val="20"/>
              </w:rPr>
              <w:t xml:space="preserve">Le poids de la machine (batterie et les éléments intégrés en standard inclus) ne doit pas excéder </w:t>
            </w:r>
            <w:r w:rsidR="008D213B" w:rsidRPr="00D013A3">
              <w:rPr>
                <w:rFonts w:asciiTheme="minorHAnsi" w:hAnsiTheme="minorHAnsi" w:cstheme="minorHAnsi"/>
                <w:sz w:val="20"/>
                <w:szCs w:val="20"/>
              </w:rPr>
              <w:t>2</w:t>
            </w:r>
            <w:r w:rsidRPr="00D013A3">
              <w:rPr>
                <w:rFonts w:asciiTheme="minorHAnsi" w:hAnsiTheme="minorHAnsi" w:cstheme="minorHAnsi"/>
                <w:sz w:val="20"/>
                <w:szCs w:val="20"/>
              </w:rPr>
              <w:t xml:space="preserve"> Kg.</w:t>
            </w:r>
          </w:p>
          <w:p w14:paraId="2AB7EEB7" w14:textId="77777777" w:rsidR="00061145" w:rsidRPr="00D013A3" w:rsidRDefault="00061145" w:rsidP="004C1742">
            <w:pPr>
              <w:spacing w:before="120"/>
              <w:ind w:right="144"/>
              <w:rPr>
                <w:rFonts w:asciiTheme="minorHAnsi" w:hAnsiTheme="minorHAnsi" w:cstheme="minorHAnsi"/>
                <w:spacing w:val="3"/>
                <w:sz w:val="20"/>
                <w:szCs w:val="20"/>
              </w:rPr>
            </w:pPr>
            <w:r w:rsidRPr="00D013A3">
              <w:rPr>
                <w:rFonts w:asciiTheme="minorHAnsi" w:hAnsiTheme="minorHAnsi" w:cstheme="minorHAnsi"/>
                <w:sz w:val="20"/>
                <w:szCs w:val="20"/>
              </w:rPr>
              <w:t>Le matériel pesé comprend la batterie et les</w:t>
            </w:r>
            <w:r w:rsidR="00E109D3" w:rsidRPr="00D013A3">
              <w:rPr>
                <w:rFonts w:asciiTheme="minorHAnsi" w:hAnsiTheme="minorHAnsi" w:cstheme="minorHAnsi"/>
                <w:sz w:val="20"/>
                <w:szCs w:val="20"/>
              </w:rPr>
              <w:t xml:space="preserve"> éléments intégrés en standard</w:t>
            </w:r>
            <w:r w:rsidRPr="00D013A3">
              <w:rPr>
                <w:rFonts w:asciiTheme="minorHAnsi" w:hAnsiTheme="minorHAnsi" w:cstheme="minorHAnsi"/>
                <w:sz w:val="20"/>
                <w:szCs w:val="20"/>
              </w:rPr>
              <w:t>.</w:t>
            </w:r>
          </w:p>
        </w:tc>
        <w:tc>
          <w:tcPr>
            <w:tcW w:w="1890" w:type="dxa"/>
          </w:tcPr>
          <w:p w14:paraId="6D4DA9E2" w14:textId="77777777" w:rsidR="00061145" w:rsidRPr="00D013A3" w:rsidRDefault="00061145" w:rsidP="004C1742">
            <w:pPr>
              <w:rPr>
                <w:rFonts w:asciiTheme="minorHAnsi" w:hAnsiTheme="minorHAnsi" w:cstheme="minorHAnsi"/>
                <w:sz w:val="20"/>
                <w:szCs w:val="20"/>
              </w:rPr>
            </w:pPr>
          </w:p>
        </w:tc>
      </w:tr>
      <w:tr w:rsidR="00277E0B" w:rsidRPr="00D013A3" w14:paraId="584FC4F4" w14:textId="77777777" w:rsidTr="00885445">
        <w:tc>
          <w:tcPr>
            <w:tcW w:w="2689" w:type="dxa"/>
            <w:vAlign w:val="center"/>
          </w:tcPr>
          <w:p w14:paraId="2F6A3228" w14:textId="77777777" w:rsidR="00561549" w:rsidRPr="00D013A3" w:rsidRDefault="00561549" w:rsidP="004C1742">
            <w:pPr>
              <w:rPr>
                <w:rFonts w:asciiTheme="minorHAnsi" w:hAnsiTheme="minorHAnsi" w:cstheme="minorHAnsi"/>
                <w:sz w:val="20"/>
                <w:szCs w:val="20"/>
              </w:rPr>
            </w:pPr>
            <w:r w:rsidRPr="00D013A3">
              <w:rPr>
                <w:rFonts w:asciiTheme="minorHAnsi" w:hAnsiTheme="minorHAnsi" w:cstheme="minorHAnsi"/>
                <w:sz w:val="20"/>
                <w:szCs w:val="20"/>
              </w:rPr>
              <w:t>Station d’accueil</w:t>
            </w:r>
            <w:r w:rsidR="00E34A44" w:rsidRPr="00D013A3">
              <w:rPr>
                <w:rFonts w:asciiTheme="minorHAnsi" w:hAnsiTheme="minorHAnsi" w:cstheme="minorHAnsi"/>
                <w:sz w:val="20"/>
                <w:szCs w:val="20"/>
              </w:rPr>
              <w:t xml:space="preserve"> Universelle</w:t>
            </w:r>
          </w:p>
        </w:tc>
        <w:tc>
          <w:tcPr>
            <w:tcW w:w="4252" w:type="dxa"/>
          </w:tcPr>
          <w:p w14:paraId="1812E753" w14:textId="1FF6F6DD" w:rsidR="00E34A44" w:rsidRPr="00D013A3" w:rsidRDefault="00561549" w:rsidP="004C1742">
            <w:pPr>
              <w:spacing w:before="120"/>
              <w:ind w:right="142"/>
              <w:rPr>
                <w:rFonts w:asciiTheme="minorHAnsi" w:hAnsiTheme="minorHAnsi" w:cstheme="minorHAnsi"/>
                <w:spacing w:val="1"/>
                <w:sz w:val="20"/>
                <w:szCs w:val="20"/>
              </w:rPr>
            </w:pPr>
            <w:r w:rsidRPr="00D013A3">
              <w:rPr>
                <w:rFonts w:asciiTheme="minorHAnsi" w:hAnsiTheme="minorHAnsi" w:cstheme="minorHAnsi"/>
                <w:spacing w:val="1"/>
                <w:sz w:val="20"/>
                <w:szCs w:val="20"/>
              </w:rPr>
              <w:t xml:space="preserve">Le matériel proposé doit </w:t>
            </w:r>
            <w:r w:rsidR="00E34A44" w:rsidRPr="00D013A3">
              <w:rPr>
                <w:rFonts w:asciiTheme="minorHAnsi" w:hAnsiTheme="minorHAnsi" w:cstheme="minorHAnsi"/>
                <w:spacing w:val="1"/>
                <w:sz w:val="20"/>
                <w:szCs w:val="20"/>
              </w:rPr>
              <w:t xml:space="preserve">permettre à n’importe quel </w:t>
            </w:r>
            <w:r w:rsidR="009026CE">
              <w:rPr>
                <w:rFonts w:asciiTheme="minorHAnsi" w:hAnsiTheme="minorHAnsi" w:cstheme="minorHAnsi"/>
                <w:spacing w:val="1"/>
                <w:sz w:val="20"/>
                <w:szCs w:val="20"/>
              </w:rPr>
              <w:t xml:space="preserve">ordinateur </w:t>
            </w:r>
            <w:r w:rsidR="00E34A44" w:rsidRPr="00D013A3">
              <w:rPr>
                <w:rFonts w:asciiTheme="minorHAnsi" w:hAnsiTheme="minorHAnsi" w:cstheme="minorHAnsi"/>
                <w:spacing w:val="1"/>
                <w:sz w:val="20"/>
                <w:szCs w:val="20"/>
              </w:rPr>
              <w:t>portable</w:t>
            </w:r>
            <w:r w:rsidR="009026CE">
              <w:rPr>
                <w:rFonts w:asciiTheme="minorHAnsi" w:hAnsiTheme="minorHAnsi" w:cstheme="minorHAnsi"/>
                <w:spacing w:val="1"/>
                <w:sz w:val="20"/>
                <w:szCs w:val="20"/>
              </w:rPr>
              <w:t>,</w:t>
            </w:r>
            <w:r w:rsidR="00E34A44" w:rsidRPr="00D013A3">
              <w:rPr>
                <w:rFonts w:asciiTheme="minorHAnsi" w:hAnsiTheme="minorHAnsi" w:cstheme="minorHAnsi"/>
                <w:spacing w:val="1"/>
                <w:sz w:val="20"/>
                <w:szCs w:val="20"/>
              </w:rPr>
              <w:t xml:space="preserve"> de marque identique à la station d’accueil ou non</w:t>
            </w:r>
            <w:r w:rsidR="00B13F63" w:rsidRPr="00D013A3">
              <w:rPr>
                <w:rFonts w:asciiTheme="minorHAnsi" w:hAnsiTheme="minorHAnsi" w:cstheme="minorHAnsi"/>
                <w:spacing w:val="1"/>
                <w:sz w:val="20"/>
                <w:szCs w:val="20"/>
              </w:rPr>
              <w:t>,</w:t>
            </w:r>
            <w:r w:rsidR="00E34A44" w:rsidRPr="00D013A3">
              <w:rPr>
                <w:rFonts w:asciiTheme="minorHAnsi" w:hAnsiTheme="minorHAnsi" w:cstheme="minorHAnsi"/>
                <w:spacing w:val="1"/>
                <w:sz w:val="20"/>
                <w:szCs w:val="20"/>
              </w:rPr>
              <w:t xml:space="preserve"> d’exploiter les fonctionnalités suivantes :</w:t>
            </w:r>
          </w:p>
          <w:p w14:paraId="284116DF" w14:textId="5782321C" w:rsidR="00E34A44" w:rsidRPr="004D1BE8" w:rsidRDefault="00E34A44" w:rsidP="004C1742">
            <w:pPr>
              <w:spacing w:before="120"/>
              <w:ind w:right="142"/>
              <w:rPr>
                <w:rFonts w:asciiTheme="minorHAnsi" w:hAnsiTheme="minorHAnsi" w:cstheme="minorHAnsi"/>
                <w:sz w:val="20"/>
                <w:szCs w:val="20"/>
              </w:rPr>
            </w:pPr>
            <w:r w:rsidRPr="00D013A3">
              <w:rPr>
                <w:rFonts w:asciiTheme="minorHAnsi" w:hAnsiTheme="minorHAnsi" w:cstheme="minorHAnsi"/>
                <w:spacing w:val="1"/>
                <w:sz w:val="20"/>
                <w:szCs w:val="20"/>
              </w:rPr>
              <w:t>-</w:t>
            </w:r>
            <w:r w:rsidR="00561549" w:rsidRPr="00D013A3">
              <w:rPr>
                <w:rFonts w:asciiTheme="minorHAnsi" w:hAnsiTheme="minorHAnsi" w:cstheme="minorHAnsi"/>
                <w:spacing w:val="1"/>
                <w:sz w:val="20"/>
                <w:szCs w:val="20"/>
              </w:rPr>
              <w:t xml:space="preserve"> </w:t>
            </w:r>
            <w:r w:rsidRPr="00D013A3">
              <w:rPr>
                <w:rFonts w:asciiTheme="minorHAnsi" w:hAnsiTheme="minorHAnsi" w:cstheme="minorHAnsi"/>
                <w:spacing w:val="1"/>
                <w:sz w:val="20"/>
                <w:szCs w:val="20"/>
              </w:rPr>
              <w:t>1</w:t>
            </w:r>
            <w:r w:rsidR="00B13F63" w:rsidRPr="00D013A3">
              <w:rPr>
                <w:rFonts w:asciiTheme="minorHAnsi" w:hAnsiTheme="minorHAnsi" w:cstheme="minorHAnsi"/>
                <w:spacing w:val="1"/>
                <w:sz w:val="20"/>
                <w:szCs w:val="20"/>
              </w:rPr>
              <w:t xml:space="preserve"> port</w:t>
            </w:r>
            <w:r w:rsidR="00E13E68" w:rsidRPr="00D013A3">
              <w:rPr>
                <w:rFonts w:asciiTheme="minorHAnsi" w:hAnsiTheme="minorHAnsi" w:cstheme="minorHAnsi"/>
                <w:spacing w:val="1"/>
                <w:sz w:val="20"/>
                <w:szCs w:val="20"/>
              </w:rPr>
              <w:t xml:space="preserve"> de charge</w:t>
            </w:r>
            <w:r w:rsidR="00561549" w:rsidRPr="00D013A3">
              <w:rPr>
                <w:rFonts w:asciiTheme="minorHAnsi" w:hAnsiTheme="minorHAnsi" w:cstheme="minorHAnsi"/>
                <w:spacing w:val="1"/>
                <w:sz w:val="20"/>
                <w:szCs w:val="20"/>
              </w:rPr>
              <w:t xml:space="preserve"> USB-C </w:t>
            </w:r>
            <w:r w:rsidR="00EB7CB4" w:rsidRPr="00D013A3">
              <w:rPr>
                <w:rFonts w:asciiTheme="minorHAnsi" w:hAnsiTheme="minorHAnsi" w:cstheme="minorHAnsi"/>
                <w:sz w:val="20"/>
                <w:szCs w:val="20"/>
              </w:rPr>
              <w:t xml:space="preserve">respectant impérativement </w:t>
            </w:r>
            <w:r w:rsidRPr="00D013A3">
              <w:rPr>
                <w:rFonts w:asciiTheme="minorHAnsi" w:hAnsiTheme="minorHAnsi" w:cstheme="minorHAnsi"/>
                <w:sz w:val="20"/>
                <w:szCs w:val="20"/>
              </w:rPr>
              <w:t>la</w:t>
            </w:r>
            <w:r w:rsidR="004D1BE8">
              <w:rPr>
                <w:rFonts w:asciiTheme="minorHAnsi" w:hAnsiTheme="minorHAnsi" w:cstheme="minorHAnsi"/>
                <w:sz w:val="20"/>
                <w:szCs w:val="20"/>
              </w:rPr>
              <w:t xml:space="preserve"> </w:t>
            </w:r>
            <w:r w:rsidRPr="00D013A3">
              <w:rPr>
                <w:rFonts w:asciiTheme="minorHAnsi" w:hAnsiTheme="minorHAnsi" w:cstheme="minorHAnsi"/>
                <w:sz w:val="20"/>
                <w:szCs w:val="20"/>
              </w:rPr>
              <w:t xml:space="preserve">fourniture de l’énergie de charge et de fonctionnement à </w:t>
            </w:r>
            <w:proofErr w:type="gramStart"/>
            <w:r w:rsidRPr="00D013A3">
              <w:rPr>
                <w:rFonts w:asciiTheme="minorHAnsi" w:hAnsiTheme="minorHAnsi" w:cstheme="minorHAnsi"/>
                <w:sz w:val="20"/>
                <w:szCs w:val="20"/>
              </w:rPr>
              <w:t>l’</w:t>
            </w:r>
            <w:r w:rsidR="006F1078" w:rsidRPr="00D013A3">
              <w:rPr>
                <w:rFonts w:asciiTheme="minorHAnsi" w:hAnsiTheme="minorHAnsi" w:cstheme="minorHAnsi"/>
                <w:sz w:val="20"/>
                <w:szCs w:val="20"/>
              </w:rPr>
              <w:t xml:space="preserve">ordinateur </w:t>
            </w:r>
            <w:r w:rsidRPr="00D013A3">
              <w:rPr>
                <w:rFonts w:asciiTheme="minorHAnsi" w:hAnsiTheme="minorHAnsi" w:cstheme="minorHAnsi"/>
                <w:sz w:val="20"/>
                <w:szCs w:val="20"/>
              </w:rPr>
              <w:t xml:space="preserve"> portable</w:t>
            </w:r>
            <w:proofErr w:type="gramEnd"/>
            <w:r w:rsidRPr="00D013A3">
              <w:rPr>
                <w:rFonts w:asciiTheme="minorHAnsi" w:hAnsiTheme="minorHAnsi" w:cstheme="minorHAnsi"/>
                <w:sz w:val="20"/>
                <w:szCs w:val="20"/>
              </w:rPr>
              <w:t xml:space="preserve"> avec une puissance minimale </w:t>
            </w:r>
            <w:proofErr w:type="spellStart"/>
            <w:r w:rsidR="00416179" w:rsidRPr="00D013A3">
              <w:rPr>
                <w:rFonts w:asciiTheme="minorHAnsi" w:hAnsiTheme="minorHAnsi" w:cstheme="minorHAnsi"/>
                <w:sz w:val="20"/>
                <w:szCs w:val="20"/>
              </w:rPr>
              <w:t>nécéssaire</w:t>
            </w:r>
            <w:proofErr w:type="spellEnd"/>
            <w:r w:rsidR="00416179" w:rsidRPr="00D013A3">
              <w:rPr>
                <w:rFonts w:asciiTheme="minorHAnsi" w:hAnsiTheme="minorHAnsi" w:cstheme="minorHAnsi"/>
                <w:sz w:val="20"/>
                <w:szCs w:val="20"/>
              </w:rPr>
              <w:t xml:space="preserve"> pour assurer cette charge.</w:t>
            </w:r>
            <w:r w:rsidR="00EB7CB4" w:rsidRPr="00D013A3">
              <w:rPr>
                <w:rFonts w:asciiTheme="minorHAnsi" w:hAnsiTheme="minorHAnsi" w:cstheme="minorHAnsi"/>
                <w:spacing w:val="1"/>
                <w:sz w:val="20"/>
                <w:szCs w:val="20"/>
              </w:rPr>
              <w:t xml:space="preserve"> </w:t>
            </w:r>
          </w:p>
          <w:p w14:paraId="641739EF" w14:textId="77777777" w:rsidR="00E34A44" w:rsidRPr="00D013A3" w:rsidRDefault="00B13F63" w:rsidP="004C1742">
            <w:pPr>
              <w:spacing w:before="120"/>
              <w:ind w:right="142"/>
              <w:rPr>
                <w:rFonts w:asciiTheme="minorHAnsi" w:hAnsiTheme="minorHAnsi" w:cstheme="minorHAnsi"/>
                <w:spacing w:val="1"/>
                <w:sz w:val="20"/>
                <w:szCs w:val="20"/>
              </w:rPr>
            </w:pPr>
            <w:r w:rsidRPr="00D013A3">
              <w:rPr>
                <w:rFonts w:asciiTheme="minorHAnsi" w:hAnsiTheme="minorHAnsi" w:cstheme="minorHAnsi"/>
                <w:spacing w:val="1"/>
                <w:sz w:val="20"/>
                <w:szCs w:val="20"/>
              </w:rPr>
              <w:t>-</w:t>
            </w:r>
            <w:r w:rsidR="00034735" w:rsidRPr="00D013A3">
              <w:rPr>
                <w:rFonts w:asciiTheme="minorHAnsi" w:hAnsiTheme="minorHAnsi" w:cstheme="minorHAnsi"/>
                <w:spacing w:val="1"/>
                <w:sz w:val="20"/>
                <w:szCs w:val="20"/>
              </w:rPr>
              <w:t xml:space="preserve"> </w:t>
            </w:r>
            <w:r w:rsidRPr="00D013A3">
              <w:rPr>
                <w:rFonts w:asciiTheme="minorHAnsi" w:hAnsiTheme="minorHAnsi" w:cstheme="minorHAnsi"/>
                <w:spacing w:val="1"/>
                <w:sz w:val="20"/>
                <w:szCs w:val="20"/>
              </w:rPr>
              <w:t>1 port</w:t>
            </w:r>
            <w:r w:rsidR="00EB7CB4" w:rsidRPr="00D013A3">
              <w:rPr>
                <w:rFonts w:asciiTheme="minorHAnsi" w:hAnsiTheme="minorHAnsi" w:cstheme="minorHAnsi"/>
                <w:spacing w:val="1"/>
                <w:sz w:val="20"/>
                <w:szCs w:val="20"/>
              </w:rPr>
              <w:t xml:space="preserve"> ETHERNET RJ 45</w:t>
            </w:r>
            <w:r w:rsidR="00E34A44" w:rsidRPr="00D013A3">
              <w:rPr>
                <w:rFonts w:asciiTheme="minorHAnsi" w:hAnsiTheme="minorHAnsi" w:cstheme="minorHAnsi"/>
                <w:spacing w:val="1"/>
                <w:sz w:val="20"/>
                <w:szCs w:val="20"/>
              </w:rPr>
              <w:t xml:space="preserve"> répliquant l’adresse MAC de </w:t>
            </w:r>
            <w:proofErr w:type="gramStart"/>
            <w:r w:rsidR="00E34A44" w:rsidRPr="00D013A3">
              <w:rPr>
                <w:rFonts w:asciiTheme="minorHAnsi" w:hAnsiTheme="minorHAnsi" w:cstheme="minorHAnsi"/>
                <w:spacing w:val="1"/>
                <w:sz w:val="20"/>
                <w:szCs w:val="20"/>
              </w:rPr>
              <w:t>l’</w:t>
            </w:r>
            <w:r w:rsidR="006F1078" w:rsidRPr="00D013A3">
              <w:rPr>
                <w:rFonts w:asciiTheme="minorHAnsi" w:hAnsiTheme="minorHAnsi" w:cstheme="minorHAnsi"/>
                <w:spacing w:val="1"/>
                <w:sz w:val="20"/>
                <w:szCs w:val="20"/>
              </w:rPr>
              <w:t xml:space="preserve">ordinateur </w:t>
            </w:r>
            <w:r w:rsidR="00E34A44" w:rsidRPr="00D013A3">
              <w:rPr>
                <w:rFonts w:asciiTheme="minorHAnsi" w:hAnsiTheme="minorHAnsi" w:cstheme="minorHAnsi"/>
                <w:spacing w:val="1"/>
                <w:sz w:val="20"/>
                <w:szCs w:val="20"/>
              </w:rPr>
              <w:t xml:space="preserve"> portable</w:t>
            </w:r>
            <w:proofErr w:type="gramEnd"/>
            <w:r w:rsidR="00E34A44" w:rsidRPr="00D013A3">
              <w:rPr>
                <w:rFonts w:asciiTheme="minorHAnsi" w:hAnsiTheme="minorHAnsi" w:cstheme="minorHAnsi"/>
                <w:spacing w:val="1"/>
                <w:sz w:val="20"/>
                <w:szCs w:val="20"/>
              </w:rPr>
              <w:t xml:space="preserve"> (MAC </w:t>
            </w:r>
            <w:proofErr w:type="spellStart"/>
            <w:r w:rsidR="00593137" w:rsidRPr="00D013A3">
              <w:rPr>
                <w:rFonts w:asciiTheme="minorHAnsi" w:hAnsiTheme="minorHAnsi" w:cstheme="minorHAnsi"/>
                <w:spacing w:val="1"/>
                <w:sz w:val="20"/>
                <w:szCs w:val="20"/>
              </w:rPr>
              <w:t>Address</w:t>
            </w:r>
            <w:proofErr w:type="spellEnd"/>
            <w:r w:rsidR="00593137" w:rsidRPr="00D013A3">
              <w:rPr>
                <w:rFonts w:asciiTheme="minorHAnsi" w:hAnsiTheme="minorHAnsi" w:cstheme="minorHAnsi"/>
                <w:spacing w:val="1"/>
                <w:sz w:val="20"/>
                <w:szCs w:val="20"/>
              </w:rPr>
              <w:t xml:space="preserve"> </w:t>
            </w:r>
            <w:proofErr w:type="spellStart"/>
            <w:r w:rsidR="00E34A44" w:rsidRPr="00D013A3">
              <w:rPr>
                <w:rFonts w:asciiTheme="minorHAnsi" w:hAnsiTheme="minorHAnsi" w:cstheme="minorHAnsi"/>
                <w:spacing w:val="1"/>
                <w:sz w:val="20"/>
                <w:szCs w:val="20"/>
              </w:rPr>
              <w:t>Pass</w:t>
            </w:r>
            <w:proofErr w:type="spellEnd"/>
            <w:r w:rsidR="00E34A44" w:rsidRPr="00D013A3">
              <w:rPr>
                <w:rFonts w:asciiTheme="minorHAnsi" w:hAnsiTheme="minorHAnsi" w:cstheme="minorHAnsi"/>
                <w:spacing w:val="1"/>
                <w:sz w:val="20"/>
                <w:szCs w:val="20"/>
              </w:rPr>
              <w:t xml:space="preserve"> </w:t>
            </w:r>
            <w:proofErr w:type="spellStart"/>
            <w:r w:rsidR="00E34A44" w:rsidRPr="00D013A3">
              <w:rPr>
                <w:rFonts w:asciiTheme="minorHAnsi" w:hAnsiTheme="minorHAnsi" w:cstheme="minorHAnsi"/>
                <w:spacing w:val="1"/>
                <w:sz w:val="20"/>
                <w:szCs w:val="20"/>
              </w:rPr>
              <w:t>Trough</w:t>
            </w:r>
            <w:proofErr w:type="spellEnd"/>
            <w:r w:rsidR="00E34A44" w:rsidRPr="00D013A3">
              <w:rPr>
                <w:rFonts w:asciiTheme="minorHAnsi" w:hAnsiTheme="minorHAnsi" w:cstheme="minorHAnsi"/>
                <w:spacing w:val="1"/>
                <w:sz w:val="20"/>
                <w:szCs w:val="20"/>
              </w:rPr>
              <w:t xml:space="preserve"> )</w:t>
            </w:r>
          </w:p>
          <w:p w14:paraId="6A166641" w14:textId="77777777" w:rsidR="00E34A44" w:rsidRPr="00D013A3" w:rsidRDefault="00E34A44" w:rsidP="004C1742">
            <w:pPr>
              <w:spacing w:before="120"/>
              <w:ind w:right="142"/>
              <w:rPr>
                <w:rFonts w:asciiTheme="minorHAnsi" w:hAnsiTheme="minorHAnsi" w:cstheme="minorHAnsi"/>
                <w:spacing w:val="1"/>
                <w:sz w:val="20"/>
                <w:szCs w:val="20"/>
              </w:rPr>
            </w:pPr>
            <w:r w:rsidRPr="00D013A3">
              <w:rPr>
                <w:rFonts w:asciiTheme="minorHAnsi" w:hAnsiTheme="minorHAnsi" w:cstheme="minorHAnsi"/>
                <w:spacing w:val="1"/>
                <w:sz w:val="20"/>
                <w:szCs w:val="20"/>
              </w:rPr>
              <w:t>-</w:t>
            </w:r>
            <w:r w:rsidR="00034735" w:rsidRPr="00D013A3">
              <w:rPr>
                <w:rFonts w:asciiTheme="minorHAnsi" w:hAnsiTheme="minorHAnsi" w:cstheme="minorHAnsi"/>
                <w:spacing w:val="1"/>
                <w:sz w:val="20"/>
                <w:szCs w:val="20"/>
              </w:rPr>
              <w:t xml:space="preserve"> </w:t>
            </w:r>
            <w:r w:rsidR="00EB7CB4" w:rsidRPr="00D013A3">
              <w:rPr>
                <w:rFonts w:asciiTheme="minorHAnsi" w:hAnsiTheme="minorHAnsi" w:cstheme="minorHAnsi"/>
                <w:spacing w:val="1"/>
                <w:sz w:val="20"/>
                <w:szCs w:val="20"/>
              </w:rPr>
              <w:t>3</w:t>
            </w:r>
            <w:r w:rsidRPr="00D013A3">
              <w:rPr>
                <w:rFonts w:asciiTheme="minorHAnsi" w:hAnsiTheme="minorHAnsi" w:cstheme="minorHAnsi"/>
                <w:spacing w:val="1"/>
                <w:sz w:val="20"/>
                <w:szCs w:val="20"/>
              </w:rPr>
              <w:t xml:space="preserve"> ports </w:t>
            </w:r>
            <w:r w:rsidR="00EB7CB4" w:rsidRPr="00D013A3">
              <w:rPr>
                <w:rFonts w:asciiTheme="minorHAnsi" w:hAnsiTheme="minorHAnsi" w:cstheme="minorHAnsi"/>
                <w:spacing w:val="1"/>
                <w:sz w:val="20"/>
                <w:szCs w:val="20"/>
              </w:rPr>
              <w:t>USB 3</w:t>
            </w:r>
            <w:r w:rsidR="007166A7" w:rsidRPr="00D013A3">
              <w:rPr>
                <w:rFonts w:asciiTheme="minorHAnsi" w:hAnsiTheme="minorHAnsi" w:cstheme="minorHAnsi"/>
                <w:spacing w:val="1"/>
                <w:sz w:val="20"/>
                <w:szCs w:val="20"/>
              </w:rPr>
              <w:t>.0</w:t>
            </w:r>
            <w:r w:rsidR="00E13E68" w:rsidRPr="00D013A3">
              <w:rPr>
                <w:rFonts w:asciiTheme="minorHAnsi" w:hAnsiTheme="minorHAnsi" w:cstheme="minorHAnsi"/>
                <w:spacing w:val="1"/>
                <w:sz w:val="20"/>
                <w:szCs w:val="20"/>
              </w:rPr>
              <w:t xml:space="preserve"> minimum</w:t>
            </w:r>
          </w:p>
          <w:p w14:paraId="785DC30C" w14:textId="77777777" w:rsidR="00E34A44" w:rsidRPr="00D013A3" w:rsidRDefault="00E34A44" w:rsidP="004C1742">
            <w:pPr>
              <w:spacing w:before="120"/>
              <w:ind w:right="142"/>
              <w:rPr>
                <w:rFonts w:asciiTheme="minorHAnsi" w:hAnsiTheme="minorHAnsi" w:cstheme="minorHAnsi"/>
                <w:sz w:val="20"/>
                <w:szCs w:val="20"/>
              </w:rPr>
            </w:pPr>
            <w:r w:rsidRPr="00D013A3">
              <w:rPr>
                <w:rFonts w:asciiTheme="minorHAnsi" w:hAnsiTheme="minorHAnsi" w:cstheme="minorHAnsi"/>
                <w:spacing w:val="1"/>
                <w:sz w:val="20"/>
                <w:szCs w:val="20"/>
              </w:rPr>
              <w:lastRenderedPageBreak/>
              <w:t>-</w:t>
            </w:r>
            <w:r w:rsidR="00EB7CB4" w:rsidRPr="00D013A3">
              <w:rPr>
                <w:rFonts w:asciiTheme="minorHAnsi" w:hAnsiTheme="minorHAnsi" w:cstheme="minorHAnsi"/>
                <w:b/>
                <w:bCs/>
                <w:spacing w:val="1"/>
                <w:w w:val="105"/>
                <w:sz w:val="20"/>
                <w:szCs w:val="20"/>
              </w:rPr>
              <w:t xml:space="preserve"> </w:t>
            </w:r>
            <w:r w:rsidR="00A94733" w:rsidRPr="00D013A3">
              <w:rPr>
                <w:rFonts w:asciiTheme="minorHAnsi" w:hAnsiTheme="minorHAnsi" w:cstheme="minorHAnsi"/>
                <w:sz w:val="20"/>
                <w:szCs w:val="20"/>
              </w:rPr>
              <w:t>2 ports</w:t>
            </w:r>
            <w:r w:rsidR="00EB7CB4" w:rsidRPr="00D013A3">
              <w:rPr>
                <w:rFonts w:asciiTheme="minorHAnsi" w:hAnsiTheme="minorHAnsi" w:cstheme="minorHAnsi"/>
                <w:sz w:val="20"/>
                <w:szCs w:val="20"/>
              </w:rPr>
              <w:t xml:space="preserve"> vidéo HDMI ou </w:t>
            </w:r>
            <w:proofErr w:type="spellStart"/>
            <w:r w:rsidR="00EB7CB4" w:rsidRPr="00D013A3">
              <w:rPr>
                <w:rFonts w:asciiTheme="minorHAnsi" w:hAnsiTheme="minorHAnsi" w:cstheme="minorHAnsi"/>
                <w:sz w:val="20"/>
                <w:szCs w:val="20"/>
              </w:rPr>
              <w:t>D</w:t>
            </w:r>
            <w:r w:rsidR="004F49B8" w:rsidRPr="00D013A3">
              <w:rPr>
                <w:rFonts w:asciiTheme="minorHAnsi" w:hAnsiTheme="minorHAnsi" w:cstheme="minorHAnsi"/>
                <w:sz w:val="20"/>
                <w:szCs w:val="20"/>
              </w:rPr>
              <w:t>is</w:t>
            </w:r>
            <w:r w:rsidR="00EB7CB4" w:rsidRPr="00D013A3">
              <w:rPr>
                <w:rFonts w:asciiTheme="minorHAnsi" w:hAnsiTheme="minorHAnsi" w:cstheme="minorHAnsi"/>
                <w:sz w:val="20"/>
                <w:szCs w:val="20"/>
              </w:rPr>
              <w:t>P</w:t>
            </w:r>
            <w:r w:rsidR="004F49B8" w:rsidRPr="00D013A3">
              <w:rPr>
                <w:rFonts w:asciiTheme="minorHAnsi" w:hAnsiTheme="minorHAnsi" w:cstheme="minorHAnsi"/>
                <w:sz w:val="20"/>
                <w:szCs w:val="20"/>
              </w:rPr>
              <w:t>lay</w:t>
            </w:r>
            <w:proofErr w:type="spellEnd"/>
            <w:r w:rsidR="004F49B8" w:rsidRPr="00D013A3">
              <w:rPr>
                <w:rFonts w:asciiTheme="minorHAnsi" w:hAnsiTheme="minorHAnsi" w:cstheme="minorHAnsi"/>
                <w:sz w:val="20"/>
                <w:szCs w:val="20"/>
              </w:rPr>
              <w:t xml:space="preserve"> Port</w:t>
            </w:r>
            <w:r w:rsidR="00EB7CB4" w:rsidRPr="00D013A3">
              <w:rPr>
                <w:rFonts w:asciiTheme="minorHAnsi" w:hAnsiTheme="minorHAnsi" w:cstheme="minorHAnsi"/>
                <w:sz w:val="20"/>
                <w:szCs w:val="20"/>
              </w:rPr>
              <w:t xml:space="preserve"> </w:t>
            </w:r>
            <w:r w:rsidR="004F49B8" w:rsidRPr="00D013A3">
              <w:rPr>
                <w:rFonts w:asciiTheme="minorHAnsi" w:hAnsiTheme="minorHAnsi" w:cstheme="minorHAnsi"/>
                <w:sz w:val="20"/>
                <w:szCs w:val="20"/>
              </w:rPr>
              <w:t>(</w:t>
            </w:r>
            <w:r w:rsidR="004F7200" w:rsidRPr="00D013A3">
              <w:rPr>
                <w:rStyle w:val="CharacterStyle1"/>
                <w:rFonts w:asciiTheme="minorHAnsi" w:hAnsiTheme="minorHAnsi" w:cstheme="minorHAnsi"/>
                <w:spacing w:val="5"/>
                <w:szCs w:val="20"/>
              </w:rPr>
              <w:t xml:space="preserve">1 adaptateur HDMI est à fournir systématiquement avec </w:t>
            </w:r>
            <w:proofErr w:type="gramStart"/>
            <w:r w:rsidR="004F7200" w:rsidRPr="00D013A3">
              <w:rPr>
                <w:rStyle w:val="CharacterStyle1"/>
                <w:rFonts w:asciiTheme="minorHAnsi" w:hAnsiTheme="minorHAnsi" w:cstheme="minorHAnsi"/>
                <w:spacing w:val="5"/>
                <w:szCs w:val="20"/>
              </w:rPr>
              <w:t xml:space="preserve">chaque </w:t>
            </w:r>
            <w:r w:rsidR="006F1078" w:rsidRPr="00D013A3">
              <w:rPr>
                <w:rStyle w:val="CharacterStyle1"/>
                <w:rFonts w:asciiTheme="minorHAnsi" w:hAnsiTheme="minorHAnsi" w:cstheme="minorHAnsi"/>
                <w:spacing w:val="5"/>
                <w:szCs w:val="20"/>
              </w:rPr>
              <w:t xml:space="preserve"> </w:t>
            </w:r>
            <w:r w:rsidR="00114BF7" w:rsidRPr="00D013A3">
              <w:rPr>
                <w:rFonts w:asciiTheme="minorHAnsi" w:hAnsiTheme="minorHAnsi" w:cstheme="minorHAnsi"/>
                <w:sz w:val="20"/>
                <w:szCs w:val="20"/>
              </w:rPr>
              <w:t>l’ordinateur</w:t>
            </w:r>
            <w:proofErr w:type="gramEnd"/>
            <w:r w:rsidR="006F1078" w:rsidRPr="00D013A3">
              <w:rPr>
                <w:rStyle w:val="CharacterStyle1"/>
                <w:rFonts w:asciiTheme="minorHAnsi" w:hAnsiTheme="minorHAnsi" w:cstheme="minorHAnsi"/>
                <w:spacing w:val="5"/>
                <w:szCs w:val="20"/>
              </w:rPr>
              <w:t xml:space="preserve"> </w:t>
            </w:r>
            <w:r w:rsidR="004F7200" w:rsidRPr="00D013A3">
              <w:rPr>
                <w:rStyle w:val="CharacterStyle1"/>
                <w:rFonts w:asciiTheme="minorHAnsi" w:hAnsiTheme="minorHAnsi" w:cstheme="minorHAnsi"/>
                <w:spacing w:val="5"/>
                <w:szCs w:val="20"/>
              </w:rPr>
              <w:t xml:space="preserve"> commandé</w:t>
            </w:r>
            <w:r w:rsidR="004F49B8" w:rsidRPr="00D013A3">
              <w:rPr>
                <w:rFonts w:asciiTheme="minorHAnsi" w:hAnsiTheme="minorHAnsi" w:cstheme="minorHAnsi"/>
                <w:sz w:val="20"/>
                <w:szCs w:val="20"/>
              </w:rPr>
              <w:t>)</w:t>
            </w:r>
            <w:r w:rsidR="00E42041" w:rsidRPr="00D013A3">
              <w:rPr>
                <w:rFonts w:asciiTheme="minorHAnsi" w:hAnsiTheme="minorHAnsi" w:cstheme="minorHAnsi"/>
                <w:sz w:val="20"/>
                <w:szCs w:val="20"/>
              </w:rPr>
              <w:t>,</w:t>
            </w:r>
          </w:p>
          <w:p w14:paraId="401091BB" w14:textId="77777777" w:rsidR="00E34A44" w:rsidRPr="00D013A3" w:rsidRDefault="00E34A44"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w:t>
            </w:r>
            <w:r w:rsidR="00A94733" w:rsidRPr="00D013A3">
              <w:rPr>
                <w:rFonts w:asciiTheme="minorHAnsi" w:hAnsiTheme="minorHAnsi" w:cstheme="minorHAnsi"/>
                <w:sz w:val="20"/>
                <w:szCs w:val="20"/>
              </w:rPr>
              <w:t xml:space="preserve"> 1 port</w:t>
            </w:r>
            <w:r w:rsidR="00E42041" w:rsidRPr="00D013A3">
              <w:rPr>
                <w:rFonts w:asciiTheme="minorHAnsi" w:hAnsiTheme="minorHAnsi" w:cstheme="minorHAnsi"/>
                <w:sz w:val="20"/>
                <w:szCs w:val="20"/>
              </w:rPr>
              <w:t xml:space="preserve"> audio,</w:t>
            </w:r>
          </w:p>
          <w:p w14:paraId="56B37BD6" w14:textId="77777777" w:rsidR="00EB7CB4" w:rsidRPr="00D013A3" w:rsidRDefault="00E34A44"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- 1</w:t>
            </w:r>
            <w:r w:rsidR="00A94733" w:rsidRPr="00D013A3">
              <w:rPr>
                <w:rFonts w:asciiTheme="minorHAnsi" w:hAnsiTheme="minorHAnsi" w:cstheme="minorHAnsi"/>
                <w:sz w:val="20"/>
                <w:szCs w:val="20"/>
              </w:rPr>
              <w:t xml:space="preserve"> port</w:t>
            </w:r>
            <w:r w:rsidR="00E42041" w:rsidRPr="00D013A3">
              <w:rPr>
                <w:rFonts w:asciiTheme="minorHAnsi" w:hAnsiTheme="minorHAnsi" w:cstheme="minorHAnsi"/>
                <w:sz w:val="20"/>
                <w:szCs w:val="20"/>
              </w:rPr>
              <w:t xml:space="preserve"> USB-C</w:t>
            </w:r>
            <w:r w:rsidR="00416179" w:rsidRPr="00D013A3">
              <w:rPr>
                <w:rFonts w:asciiTheme="minorHAnsi" w:hAnsiTheme="minorHAnsi" w:cstheme="minorHAnsi"/>
                <w:sz w:val="20"/>
                <w:szCs w:val="20"/>
              </w:rPr>
              <w:t xml:space="preserve"> minimum.</w:t>
            </w:r>
            <w:r w:rsidR="00EB7CB4" w:rsidRPr="00D013A3">
              <w:rPr>
                <w:rFonts w:asciiTheme="minorHAnsi" w:hAnsiTheme="minorHAnsi" w:cstheme="minorHAnsi"/>
                <w:sz w:val="20"/>
                <w:szCs w:val="20"/>
              </w:rPr>
              <w:t xml:space="preserve"> </w:t>
            </w:r>
          </w:p>
          <w:p w14:paraId="3EA2B6D4" w14:textId="4A36DDC5" w:rsidR="00561549" w:rsidRPr="00D013A3" w:rsidRDefault="007736E2"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La station d’accueil</w:t>
            </w:r>
            <w:r w:rsidR="0050138D" w:rsidRPr="00D013A3">
              <w:rPr>
                <w:rFonts w:asciiTheme="minorHAnsi" w:hAnsiTheme="minorHAnsi" w:cstheme="minorHAnsi"/>
                <w:sz w:val="20"/>
                <w:szCs w:val="20"/>
              </w:rPr>
              <w:t xml:space="preserve"> doit permettre l’industrialisation de la mise à jour </w:t>
            </w:r>
            <w:r w:rsidR="00416179" w:rsidRPr="00D013A3">
              <w:rPr>
                <w:rFonts w:asciiTheme="minorHAnsi" w:hAnsiTheme="minorHAnsi" w:cstheme="minorHAnsi"/>
                <w:sz w:val="20"/>
                <w:szCs w:val="20"/>
              </w:rPr>
              <w:t xml:space="preserve">à distance et </w:t>
            </w:r>
            <w:r w:rsidR="0050138D" w:rsidRPr="00D013A3">
              <w:rPr>
                <w:rFonts w:asciiTheme="minorHAnsi" w:hAnsiTheme="minorHAnsi" w:cstheme="minorHAnsi"/>
                <w:sz w:val="20"/>
                <w:szCs w:val="20"/>
              </w:rPr>
              <w:t xml:space="preserve">le réveil de </w:t>
            </w:r>
            <w:proofErr w:type="gramStart"/>
            <w:r w:rsidR="0050138D" w:rsidRPr="00D013A3">
              <w:rPr>
                <w:rFonts w:asciiTheme="minorHAnsi" w:hAnsiTheme="minorHAnsi" w:cstheme="minorHAnsi"/>
                <w:sz w:val="20"/>
                <w:szCs w:val="20"/>
              </w:rPr>
              <w:t>l’</w:t>
            </w:r>
            <w:r w:rsidR="006F1078" w:rsidRPr="00D013A3">
              <w:rPr>
                <w:rFonts w:asciiTheme="minorHAnsi" w:hAnsiTheme="minorHAnsi" w:cstheme="minorHAnsi"/>
                <w:sz w:val="20"/>
                <w:szCs w:val="20"/>
              </w:rPr>
              <w:t xml:space="preserve">ordinateur </w:t>
            </w:r>
            <w:r w:rsidR="0050138D" w:rsidRPr="00D013A3">
              <w:rPr>
                <w:rFonts w:asciiTheme="minorHAnsi" w:hAnsiTheme="minorHAnsi" w:cstheme="minorHAnsi"/>
                <w:sz w:val="20"/>
                <w:szCs w:val="20"/>
              </w:rPr>
              <w:t xml:space="preserve"> à</w:t>
            </w:r>
            <w:proofErr w:type="gramEnd"/>
            <w:r w:rsidR="0050138D" w:rsidRPr="00D013A3">
              <w:rPr>
                <w:rFonts w:asciiTheme="minorHAnsi" w:hAnsiTheme="minorHAnsi" w:cstheme="minorHAnsi"/>
                <w:sz w:val="20"/>
                <w:szCs w:val="20"/>
              </w:rPr>
              <w:t xml:space="preserve"> distance</w:t>
            </w:r>
            <w:r w:rsidR="00EB7CB4" w:rsidRPr="00D013A3">
              <w:rPr>
                <w:rFonts w:asciiTheme="minorHAnsi" w:hAnsiTheme="minorHAnsi" w:cstheme="minorHAnsi"/>
                <w:sz w:val="20"/>
                <w:szCs w:val="20"/>
              </w:rPr>
              <w:t xml:space="preserve"> (</w:t>
            </w:r>
            <w:r w:rsidR="0050138D" w:rsidRPr="00D013A3">
              <w:rPr>
                <w:rFonts w:asciiTheme="minorHAnsi" w:hAnsiTheme="minorHAnsi" w:cstheme="minorHAnsi"/>
                <w:sz w:val="20"/>
                <w:szCs w:val="20"/>
              </w:rPr>
              <w:t>Wake On LAN) et la gestion du double écran</w:t>
            </w:r>
            <w:r w:rsidR="00EB7CB4" w:rsidRPr="00D013A3">
              <w:rPr>
                <w:rFonts w:asciiTheme="minorHAnsi" w:hAnsiTheme="minorHAnsi" w:cstheme="minorHAnsi"/>
                <w:sz w:val="20"/>
                <w:szCs w:val="20"/>
              </w:rPr>
              <w:t>.</w:t>
            </w:r>
          </w:p>
          <w:p w14:paraId="034CC70D" w14:textId="77777777" w:rsidR="0050138D" w:rsidRPr="00D013A3" w:rsidRDefault="0050138D"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Elle ne doit pas présenter d’adresse MAC autre que celle du portable</w:t>
            </w:r>
          </w:p>
        </w:tc>
        <w:tc>
          <w:tcPr>
            <w:tcW w:w="1890" w:type="dxa"/>
          </w:tcPr>
          <w:p w14:paraId="337CDDA5" w14:textId="77777777" w:rsidR="00561549" w:rsidRPr="00D013A3" w:rsidRDefault="00561549" w:rsidP="004C1742">
            <w:pPr>
              <w:rPr>
                <w:rFonts w:asciiTheme="minorHAnsi" w:hAnsiTheme="minorHAnsi" w:cstheme="minorHAnsi"/>
                <w:sz w:val="20"/>
                <w:szCs w:val="20"/>
              </w:rPr>
            </w:pPr>
          </w:p>
        </w:tc>
      </w:tr>
      <w:tr w:rsidR="00277E0B" w:rsidRPr="00D013A3" w14:paraId="418456DE" w14:textId="77777777" w:rsidTr="00885445">
        <w:tc>
          <w:tcPr>
            <w:tcW w:w="2689" w:type="dxa"/>
            <w:vAlign w:val="center"/>
          </w:tcPr>
          <w:p w14:paraId="0743B676" w14:textId="77777777" w:rsidR="00537C2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Connexion Ethernet</w:t>
            </w:r>
            <w:r w:rsidR="0062612E" w:rsidRPr="00D013A3">
              <w:rPr>
                <w:rFonts w:asciiTheme="minorHAnsi" w:hAnsiTheme="minorHAnsi" w:cstheme="minorHAnsi"/>
                <w:sz w:val="20"/>
                <w:szCs w:val="20"/>
              </w:rPr>
              <w:t xml:space="preserve"> </w:t>
            </w:r>
            <w:r w:rsidR="00537C25" w:rsidRPr="00D013A3">
              <w:rPr>
                <w:rFonts w:asciiTheme="minorHAnsi" w:hAnsiTheme="minorHAnsi" w:cstheme="minorHAnsi"/>
                <w:sz w:val="20"/>
                <w:szCs w:val="20"/>
              </w:rPr>
              <w:t xml:space="preserve">native </w:t>
            </w:r>
            <w:r w:rsidR="00640F48" w:rsidRPr="00D013A3">
              <w:rPr>
                <w:rFonts w:asciiTheme="minorHAnsi" w:hAnsiTheme="minorHAnsi" w:cstheme="minorHAnsi"/>
                <w:sz w:val="20"/>
                <w:szCs w:val="20"/>
              </w:rPr>
              <w:t xml:space="preserve">à </w:t>
            </w:r>
            <w:r w:rsidR="00114BF7" w:rsidRPr="00D013A3">
              <w:rPr>
                <w:rFonts w:asciiTheme="minorHAnsi" w:hAnsiTheme="minorHAnsi" w:cstheme="minorHAnsi"/>
                <w:sz w:val="20"/>
                <w:szCs w:val="20"/>
              </w:rPr>
              <w:t>l’ordinateur</w:t>
            </w:r>
            <w:r w:rsidR="006F1078" w:rsidRPr="00D013A3">
              <w:rPr>
                <w:rFonts w:asciiTheme="minorHAnsi" w:hAnsiTheme="minorHAnsi" w:cstheme="minorHAnsi"/>
                <w:sz w:val="20"/>
                <w:szCs w:val="20"/>
              </w:rPr>
              <w:t xml:space="preserve"> </w:t>
            </w:r>
          </w:p>
          <w:p w14:paraId="4BBB7CF9" w14:textId="77777777" w:rsidR="00061145" w:rsidRPr="00D013A3" w:rsidRDefault="00061145" w:rsidP="004C1742">
            <w:pPr>
              <w:rPr>
                <w:rFonts w:asciiTheme="minorHAnsi" w:hAnsiTheme="minorHAnsi" w:cstheme="minorHAnsi"/>
                <w:sz w:val="20"/>
                <w:szCs w:val="20"/>
              </w:rPr>
            </w:pPr>
          </w:p>
        </w:tc>
        <w:tc>
          <w:tcPr>
            <w:tcW w:w="4252" w:type="dxa"/>
          </w:tcPr>
          <w:p w14:paraId="72B62775" w14:textId="77777777" w:rsidR="00B95A20" w:rsidRPr="00D013A3" w:rsidRDefault="00416179" w:rsidP="004C1742">
            <w:pPr>
              <w:pStyle w:val="Style6"/>
              <w:kinsoku w:val="0"/>
              <w:autoSpaceDE/>
              <w:autoSpaceDN/>
              <w:spacing w:before="120" w:line="240" w:lineRule="auto"/>
              <w:ind w:left="0" w:right="144"/>
              <w:rPr>
                <w:rStyle w:val="CharacterStyle1"/>
                <w:rFonts w:asciiTheme="minorHAnsi" w:hAnsiTheme="minorHAnsi" w:cstheme="minorHAnsi"/>
                <w:spacing w:val="7"/>
              </w:rPr>
            </w:pPr>
            <w:r w:rsidRPr="00D013A3">
              <w:rPr>
                <w:rStyle w:val="CharacterStyle1"/>
                <w:rFonts w:asciiTheme="minorHAnsi" w:hAnsiTheme="minorHAnsi" w:cstheme="minorHAnsi"/>
                <w:spacing w:val="7"/>
              </w:rPr>
              <w:t>E</w:t>
            </w:r>
            <w:r w:rsidR="00B95A20" w:rsidRPr="00D013A3">
              <w:rPr>
                <w:rStyle w:val="CharacterStyle1"/>
                <w:rFonts w:asciiTheme="minorHAnsi" w:hAnsiTheme="minorHAnsi" w:cstheme="minorHAnsi"/>
                <w:spacing w:val="7"/>
              </w:rPr>
              <w:t>lle devra impérativement satisfaire les caractéristiques suivantes:</w:t>
            </w:r>
          </w:p>
          <w:p w14:paraId="5114ACE3" w14:textId="77777777" w:rsidR="00273252" w:rsidRPr="00D013A3" w:rsidRDefault="00061145" w:rsidP="004C1742">
            <w:pPr>
              <w:pStyle w:val="Style6"/>
              <w:kinsoku w:val="0"/>
              <w:autoSpaceDE/>
              <w:autoSpaceDN/>
              <w:spacing w:before="120" w:line="240" w:lineRule="auto"/>
              <w:ind w:left="0" w:right="144"/>
              <w:rPr>
                <w:rFonts w:asciiTheme="minorHAnsi" w:hAnsiTheme="minorHAnsi" w:cstheme="minorHAnsi"/>
              </w:rPr>
            </w:pPr>
            <w:r w:rsidRPr="00D013A3">
              <w:rPr>
                <w:rStyle w:val="CharacterStyle1"/>
                <w:rFonts w:asciiTheme="minorHAnsi" w:hAnsiTheme="minorHAnsi" w:cstheme="minorHAnsi"/>
                <w:spacing w:val="7"/>
              </w:rPr>
              <w:t>ETHERNET 100 BT et/ou 1000 BT</w:t>
            </w:r>
            <w:r w:rsidRPr="00D013A3">
              <w:rPr>
                <w:rStyle w:val="CharacterStyle1"/>
                <w:rFonts w:asciiTheme="minorHAnsi" w:hAnsiTheme="minorHAnsi" w:cstheme="minorHAnsi"/>
              </w:rPr>
              <w:t>, intégrée à la carte mère.</w:t>
            </w:r>
          </w:p>
          <w:p w14:paraId="31C5A2F0" w14:textId="630F2151" w:rsidR="00061145" w:rsidRPr="00D013A3" w:rsidRDefault="00061145" w:rsidP="004C1742">
            <w:pPr>
              <w:pStyle w:val="Style6"/>
              <w:kinsoku w:val="0"/>
              <w:autoSpaceDE/>
              <w:autoSpaceDN/>
              <w:spacing w:before="120" w:line="240" w:lineRule="auto"/>
              <w:ind w:left="0"/>
              <w:rPr>
                <w:rStyle w:val="CharacterStyle1"/>
                <w:rFonts w:asciiTheme="minorHAnsi" w:hAnsiTheme="minorHAnsi" w:cstheme="minorHAnsi"/>
                <w:spacing w:val="-1"/>
              </w:rPr>
            </w:pPr>
            <w:r w:rsidRPr="00D013A3">
              <w:rPr>
                <w:rStyle w:val="CharacterStyle1"/>
                <w:rFonts w:asciiTheme="minorHAnsi" w:hAnsiTheme="minorHAnsi" w:cstheme="minorHAnsi"/>
                <w:spacing w:val="-1"/>
              </w:rPr>
              <w:t>La connectique doit être de type RJ45.</w:t>
            </w:r>
          </w:p>
          <w:p w14:paraId="147C49E4" w14:textId="229E3495" w:rsidR="003161A4" w:rsidRPr="009539C8" w:rsidRDefault="00061145" w:rsidP="004C1742">
            <w:pPr>
              <w:pStyle w:val="Style6"/>
              <w:kinsoku w:val="0"/>
              <w:autoSpaceDE/>
              <w:autoSpaceDN/>
              <w:spacing w:before="120" w:line="240" w:lineRule="auto"/>
              <w:ind w:left="0"/>
              <w:rPr>
                <w:rFonts w:asciiTheme="minorHAnsi" w:hAnsiTheme="minorHAnsi" w:cstheme="minorHAnsi"/>
                <w:spacing w:val="1"/>
              </w:rPr>
            </w:pPr>
            <w:r w:rsidRPr="00D013A3">
              <w:rPr>
                <w:rStyle w:val="CharacterStyle2"/>
                <w:rFonts w:asciiTheme="minorHAnsi" w:hAnsiTheme="minorHAnsi" w:cstheme="minorHAnsi"/>
                <w:spacing w:val="1"/>
                <w:sz w:val="20"/>
              </w:rPr>
              <w:t xml:space="preserve">Le Wake On </w:t>
            </w:r>
            <w:r w:rsidR="00A94733" w:rsidRPr="00D013A3">
              <w:rPr>
                <w:rStyle w:val="CharacterStyle2"/>
                <w:rFonts w:asciiTheme="minorHAnsi" w:hAnsiTheme="minorHAnsi" w:cstheme="minorHAnsi"/>
                <w:spacing w:val="1"/>
                <w:sz w:val="20"/>
              </w:rPr>
              <w:t>LAN</w:t>
            </w:r>
            <w:r w:rsidRPr="00D013A3">
              <w:rPr>
                <w:rStyle w:val="CharacterStyle2"/>
                <w:rFonts w:asciiTheme="minorHAnsi" w:hAnsiTheme="minorHAnsi" w:cstheme="minorHAnsi"/>
                <w:spacing w:val="1"/>
                <w:sz w:val="20"/>
              </w:rPr>
              <w:t xml:space="preserve"> doit être activ</w:t>
            </w:r>
            <w:r w:rsidR="009539C8">
              <w:rPr>
                <w:rStyle w:val="CharacterStyle2"/>
                <w:rFonts w:asciiTheme="minorHAnsi" w:hAnsiTheme="minorHAnsi" w:cstheme="minorHAnsi"/>
                <w:spacing w:val="1"/>
                <w:sz w:val="20"/>
              </w:rPr>
              <w:t>é au niveau de la carte réseau.</w:t>
            </w:r>
          </w:p>
        </w:tc>
        <w:tc>
          <w:tcPr>
            <w:tcW w:w="1890" w:type="dxa"/>
          </w:tcPr>
          <w:p w14:paraId="7F2B7715" w14:textId="77777777" w:rsidR="00061145" w:rsidRPr="00D013A3" w:rsidRDefault="00061145" w:rsidP="004C1742">
            <w:pPr>
              <w:rPr>
                <w:rFonts w:asciiTheme="minorHAnsi" w:hAnsiTheme="minorHAnsi" w:cstheme="minorHAnsi"/>
                <w:sz w:val="20"/>
                <w:szCs w:val="20"/>
              </w:rPr>
            </w:pPr>
          </w:p>
        </w:tc>
      </w:tr>
      <w:tr w:rsidR="00277E0B" w:rsidRPr="00D013A3" w14:paraId="7285CBEB" w14:textId="77777777" w:rsidTr="00885445">
        <w:tc>
          <w:tcPr>
            <w:tcW w:w="2689" w:type="dxa"/>
            <w:vAlign w:val="center"/>
          </w:tcPr>
          <w:p w14:paraId="0D054E68"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Connexion WIFI</w:t>
            </w:r>
          </w:p>
        </w:tc>
        <w:tc>
          <w:tcPr>
            <w:tcW w:w="4252" w:type="dxa"/>
          </w:tcPr>
          <w:p w14:paraId="1F9D9166" w14:textId="77777777" w:rsidR="00061145" w:rsidRPr="00D013A3" w:rsidRDefault="00923C6C" w:rsidP="004C1742">
            <w:pPr>
              <w:spacing w:before="120"/>
              <w:ind w:right="144"/>
              <w:rPr>
                <w:rFonts w:asciiTheme="minorHAnsi" w:hAnsiTheme="minorHAnsi" w:cstheme="minorHAnsi"/>
                <w:sz w:val="20"/>
                <w:szCs w:val="20"/>
              </w:rPr>
            </w:pPr>
            <w:r w:rsidRPr="00D013A3">
              <w:rPr>
                <w:rFonts w:asciiTheme="minorHAnsi" w:hAnsiTheme="minorHAnsi" w:cstheme="minorHAnsi"/>
                <w:sz w:val="20"/>
                <w:szCs w:val="20"/>
              </w:rPr>
              <w:t xml:space="preserve">En standard respectant la norme 802.11 g - n - </w:t>
            </w:r>
            <w:proofErr w:type="spellStart"/>
            <w:r w:rsidRPr="00D013A3">
              <w:rPr>
                <w:rFonts w:asciiTheme="minorHAnsi" w:hAnsiTheme="minorHAnsi" w:cstheme="minorHAnsi"/>
                <w:sz w:val="20"/>
                <w:szCs w:val="20"/>
              </w:rPr>
              <w:t>ac</w:t>
            </w:r>
            <w:proofErr w:type="spellEnd"/>
            <w:r w:rsidRPr="00D013A3">
              <w:rPr>
                <w:rFonts w:asciiTheme="minorHAnsi" w:hAnsiTheme="minorHAnsi" w:cstheme="minorHAnsi"/>
                <w:sz w:val="20"/>
                <w:szCs w:val="20"/>
              </w:rPr>
              <w:t xml:space="preserve"> – </w:t>
            </w:r>
            <w:proofErr w:type="spellStart"/>
            <w:r w:rsidRPr="00D013A3">
              <w:rPr>
                <w:rFonts w:asciiTheme="minorHAnsi" w:hAnsiTheme="minorHAnsi" w:cstheme="minorHAnsi"/>
                <w:sz w:val="20"/>
                <w:szCs w:val="20"/>
              </w:rPr>
              <w:t>ax</w:t>
            </w:r>
            <w:proofErr w:type="spellEnd"/>
            <w:r w:rsidRPr="00D013A3">
              <w:rPr>
                <w:rFonts w:asciiTheme="minorHAnsi" w:hAnsiTheme="minorHAnsi" w:cstheme="minorHAnsi"/>
                <w:sz w:val="20"/>
                <w:szCs w:val="20"/>
              </w:rPr>
              <w:t xml:space="preserve">, </w:t>
            </w:r>
            <w:r w:rsidR="00416179" w:rsidRPr="00D013A3">
              <w:rPr>
                <w:rFonts w:asciiTheme="minorHAnsi" w:hAnsiTheme="minorHAnsi" w:cstheme="minorHAnsi"/>
                <w:sz w:val="20"/>
                <w:szCs w:val="20"/>
              </w:rPr>
              <w:t xml:space="preserve">version </w:t>
            </w:r>
            <w:r w:rsidRPr="00D013A3">
              <w:rPr>
                <w:rFonts w:asciiTheme="minorHAnsi" w:hAnsiTheme="minorHAnsi" w:cstheme="minorHAnsi"/>
                <w:sz w:val="20"/>
                <w:szCs w:val="20"/>
              </w:rPr>
              <w:t>6 minimum</w:t>
            </w:r>
          </w:p>
        </w:tc>
        <w:tc>
          <w:tcPr>
            <w:tcW w:w="1890" w:type="dxa"/>
          </w:tcPr>
          <w:p w14:paraId="7ADFB092" w14:textId="77777777" w:rsidR="00061145" w:rsidRPr="00D013A3" w:rsidRDefault="00061145" w:rsidP="004C1742">
            <w:pPr>
              <w:rPr>
                <w:rFonts w:asciiTheme="minorHAnsi" w:hAnsiTheme="minorHAnsi" w:cstheme="minorHAnsi"/>
                <w:sz w:val="20"/>
                <w:szCs w:val="20"/>
              </w:rPr>
            </w:pPr>
          </w:p>
        </w:tc>
      </w:tr>
      <w:tr w:rsidR="00640F48" w:rsidRPr="00D013A3" w14:paraId="252EC302" w14:textId="77777777" w:rsidTr="00885445">
        <w:tc>
          <w:tcPr>
            <w:tcW w:w="2689" w:type="dxa"/>
            <w:vAlign w:val="center"/>
          </w:tcPr>
          <w:p w14:paraId="11ECF261" w14:textId="77777777" w:rsidR="004514EA" w:rsidRPr="00D013A3" w:rsidRDefault="004514EA" w:rsidP="004C1742">
            <w:pPr>
              <w:rPr>
                <w:rFonts w:asciiTheme="minorHAnsi" w:hAnsiTheme="minorHAnsi" w:cstheme="minorHAnsi"/>
                <w:sz w:val="20"/>
                <w:szCs w:val="20"/>
              </w:rPr>
            </w:pPr>
            <w:r w:rsidRPr="00D013A3">
              <w:rPr>
                <w:rFonts w:asciiTheme="minorHAnsi" w:hAnsiTheme="minorHAnsi" w:cstheme="minorHAnsi"/>
                <w:sz w:val="20"/>
                <w:szCs w:val="20"/>
              </w:rPr>
              <w:t>Connection Bluetooth</w:t>
            </w:r>
          </w:p>
        </w:tc>
        <w:tc>
          <w:tcPr>
            <w:tcW w:w="4252" w:type="dxa"/>
          </w:tcPr>
          <w:p w14:paraId="4A1B3E64" w14:textId="282684BA" w:rsidR="004514EA" w:rsidRPr="00D013A3" w:rsidRDefault="0094028F" w:rsidP="004C1742">
            <w:pPr>
              <w:spacing w:before="120"/>
              <w:ind w:right="289"/>
              <w:rPr>
                <w:rFonts w:asciiTheme="minorHAnsi" w:hAnsiTheme="minorHAnsi" w:cstheme="minorHAnsi"/>
                <w:sz w:val="20"/>
                <w:szCs w:val="20"/>
              </w:rPr>
            </w:pPr>
            <w:r w:rsidRPr="00D013A3">
              <w:rPr>
                <w:rFonts w:asciiTheme="minorHAnsi" w:hAnsiTheme="minorHAnsi" w:cstheme="minorHAnsi"/>
                <w:sz w:val="20"/>
                <w:szCs w:val="20"/>
              </w:rPr>
              <w:t>Bluetooth version 5.3 minimum</w:t>
            </w:r>
          </w:p>
        </w:tc>
        <w:tc>
          <w:tcPr>
            <w:tcW w:w="1890" w:type="dxa"/>
          </w:tcPr>
          <w:p w14:paraId="1235634A" w14:textId="77777777" w:rsidR="004514EA" w:rsidRPr="00D013A3" w:rsidRDefault="004514EA" w:rsidP="004C1742">
            <w:pPr>
              <w:rPr>
                <w:rFonts w:asciiTheme="minorHAnsi" w:hAnsiTheme="minorHAnsi" w:cstheme="minorHAnsi"/>
                <w:sz w:val="20"/>
                <w:szCs w:val="20"/>
              </w:rPr>
            </w:pPr>
          </w:p>
        </w:tc>
      </w:tr>
      <w:tr w:rsidR="00277E0B" w:rsidRPr="00D013A3" w14:paraId="569EB0ED" w14:textId="77777777" w:rsidTr="00885445">
        <w:tc>
          <w:tcPr>
            <w:tcW w:w="2689" w:type="dxa"/>
            <w:vAlign w:val="center"/>
          </w:tcPr>
          <w:p w14:paraId="0DFBF540"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Webcam</w:t>
            </w:r>
          </w:p>
        </w:tc>
        <w:tc>
          <w:tcPr>
            <w:tcW w:w="4252" w:type="dxa"/>
          </w:tcPr>
          <w:p w14:paraId="15FC63B5" w14:textId="77777777" w:rsidR="00061145" w:rsidRPr="00D013A3" w:rsidRDefault="00061145" w:rsidP="004C1742">
            <w:pPr>
              <w:spacing w:before="120"/>
              <w:ind w:right="289"/>
              <w:rPr>
                <w:rFonts w:asciiTheme="minorHAnsi" w:hAnsiTheme="minorHAnsi" w:cstheme="minorHAnsi"/>
                <w:sz w:val="20"/>
                <w:szCs w:val="20"/>
              </w:rPr>
            </w:pPr>
            <w:r w:rsidRPr="00D013A3">
              <w:rPr>
                <w:rFonts w:asciiTheme="minorHAnsi" w:hAnsiTheme="minorHAnsi" w:cstheme="minorHAnsi"/>
                <w:sz w:val="20"/>
                <w:szCs w:val="20"/>
              </w:rPr>
              <w:t>La machine doit être équipée en</w:t>
            </w:r>
            <w:r w:rsidR="003161A4" w:rsidRPr="00D013A3">
              <w:rPr>
                <w:rFonts w:asciiTheme="minorHAnsi" w:hAnsiTheme="minorHAnsi" w:cstheme="minorHAnsi"/>
                <w:sz w:val="20"/>
                <w:szCs w:val="20"/>
              </w:rPr>
              <w:t xml:space="preserve"> standard d’une webcam intégrée avec cache</w:t>
            </w:r>
            <w:r w:rsidR="00CE7ECB" w:rsidRPr="00D013A3">
              <w:rPr>
                <w:rFonts w:asciiTheme="minorHAnsi" w:hAnsiTheme="minorHAnsi" w:cstheme="minorHAnsi"/>
                <w:sz w:val="20"/>
                <w:szCs w:val="20"/>
              </w:rPr>
              <w:t xml:space="preserve"> de </w:t>
            </w:r>
            <w:proofErr w:type="spellStart"/>
            <w:r w:rsidR="00CE7ECB" w:rsidRPr="00D013A3">
              <w:rPr>
                <w:rFonts w:asciiTheme="minorHAnsi" w:hAnsiTheme="minorHAnsi" w:cstheme="minorHAnsi"/>
                <w:sz w:val="20"/>
                <w:szCs w:val="20"/>
              </w:rPr>
              <w:t>confidentialié</w:t>
            </w:r>
            <w:proofErr w:type="spellEnd"/>
          </w:p>
        </w:tc>
        <w:tc>
          <w:tcPr>
            <w:tcW w:w="1890" w:type="dxa"/>
          </w:tcPr>
          <w:p w14:paraId="0E89C6DC" w14:textId="77777777" w:rsidR="00061145" w:rsidRPr="00D013A3" w:rsidRDefault="00061145" w:rsidP="004C1742">
            <w:pPr>
              <w:rPr>
                <w:rFonts w:asciiTheme="minorHAnsi" w:hAnsiTheme="minorHAnsi" w:cstheme="minorHAnsi"/>
                <w:sz w:val="20"/>
                <w:szCs w:val="20"/>
              </w:rPr>
            </w:pPr>
          </w:p>
        </w:tc>
      </w:tr>
      <w:tr w:rsidR="00277E0B" w:rsidRPr="00D013A3" w14:paraId="6F6493B4" w14:textId="77777777" w:rsidTr="00885445">
        <w:tc>
          <w:tcPr>
            <w:tcW w:w="2689" w:type="dxa"/>
            <w:vAlign w:val="center"/>
          </w:tcPr>
          <w:p w14:paraId="20F6471F"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Lecteur de carte à puce</w:t>
            </w:r>
          </w:p>
          <w:p w14:paraId="23132DA1" w14:textId="77777777" w:rsidR="00E967F0" w:rsidRPr="00D013A3" w:rsidRDefault="00E967F0" w:rsidP="004C1742">
            <w:pPr>
              <w:rPr>
                <w:rFonts w:asciiTheme="minorHAnsi" w:hAnsiTheme="minorHAnsi" w:cstheme="minorHAnsi"/>
                <w:i/>
                <w:sz w:val="20"/>
                <w:szCs w:val="20"/>
              </w:rPr>
            </w:pPr>
            <w:r w:rsidRPr="00D013A3">
              <w:rPr>
                <w:rFonts w:asciiTheme="minorHAnsi" w:hAnsiTheme="minorHAnsi" w:cstheme="minorHAnsi"/>
                <w:sz w:val="20"/>
                <w:szCs w:val="20"/>
              </w:rPr>
              <w:t>(</w:t>
            </w:r>
            <w:r w:rsidR="00FD26C5" w:rsidRPr="00D013A3">
              <w:rPr>
                <w:rFonts w:asciiTheme="minorHAnsi" w:hAnsiTheme="minorHAnsi" w:cstheme="minorHAnsi"/>
                <w:sz w:val="20"/>
                <w:szCs w:val="20"/>
              </w:rPr>
              <w:t xml:space="preserve">Commandé en fonction des besoins et non pas de manière systématique avec chaque </w:t>
            </w:r>
            <w:r w:rsidR="006F1078" w:rsidRPr="00D013A3">
              <w:rPr>
                <w:rFonts w:asciiTheme="minorHAnsi" w:hAnsiTheme="minorHAnsi" w:cstheme="minorHAnsi"/>
                <w:sz w:val="20"/>
                <w:szCs w:val="20"/>
              </w:rPr>
              <w:t xml:space="preserve">ORDINATEUR  </w:t>
            </w:r>
            <w:r w:rsidR="00FD26C5" w:rsidRPr="00D013A3">
              <w:rPr>
                <w:rFonts w:asciiTheme="minorHAnsi" w:hAnsiTheme="minorHAnsi" w:cstheme="minorHAnsi"/>
                <w:sz w:val="20"/>
                <w:szCs w:val="20"/>
              </w:rPr>
              <w:t>)</w:t>
            </w:r>
          </w:p>
        </w:tc>
        <w:tc>
          <w:tcPr>
            <w:tcW w:w="4252" w:type="dxa"/>
          </w:tcPr>
          <w:p w14:paraId="388FBED6" w14:textId="40FBBBDD" w:rsidR="000501E0" w:rsidRPr="009539C8" w:rsidRDefault="007D012E" w:rsidP="004C1742">
            <w:pPr>
              <w:spacing w:before="120"/>
              <w:ind w:right="72"/>
              <w:rPr>
                <w:rFonts w:asciiTheme="minorHAnsi" w:hAnsiTheme="minorHAnsi" w:cstheme="minorHAnsi"/>
                <w:spacing w:val="-2"/>
                <w:sz w:val="20"/>
                <w:szCs w:val="20"/>
              </w:rPr>
            </w:pPr>
            <w:r w:rsidRPr="00D013A3">
              <w:rPr>
                <w:rFonts w:asciiTheme="minorHAnsi" w:hAnsiTheme="minorHAnsi" w:cstheme="minorHAnsi"/>
                <w:spacing w:val="-2"/>
                <w:sz w:val="20"/>
                <w:szCs w:val="20"/>
              </w:rPr>
              <w:t>Un lecteur de carte </w:t>
            </w:r>
            <w:r w:rsidR="00A005DB" w:rsidRPr="00D013A3">
              <w:rPr>
                <w:rFonts w:asciiTheme="minorHAnsi" w:hAnsiTheme="minorHAnsi" w:cstheme="minorHAnsi"/>
                <w:spacing w:val="-2"/>
                <w:sz w:val="20"/>
                <w:szCs w:val="20"/>
              </w:rPr>
              <w:t>à puce</w:t>
            </w:r>
            <w:r w:rsidRPr="00D013A3">
              <w:rPr>
                <w:rFonts w:asciiTheme="minorHAnsi" w:hAnsiTheme="minorHAnsi" w:cstheme="minorHAnsi"/>
                <w:spacing w:val="-2"/>
                <w:sz w:val="20"/>
                <w:szCs w:val="20"/>
              </w:rPr>
              <w:t xml:space="preserve"> intégré</w:t>
            </w:r>
            <w:r w:rsidR="00A005DB" w:rsidRPr="00D013A3">
              <w:rPr>
                <w:rFonts w:asciiTheme="minorHAnsi" w:hAnsiTheme="minorHAnsi" w:cstheme="minorHAnsi"/>
                <w:spacing w:val="-2"/>
                <w:sz w:val="20"/>
                <w:szCs w:val="20"/>
              </w:rPr>
              <w:t xml:space="preserve"> </w:t>
            </w:r>
            <w:r w:rsidR="00640F48" w:rsidRPr="00D013A3">
              <w:rPr>
                <w:rFonts w:asciiTheme="minorHAnsi" w:hAnsiTheme="minorHAnsi" w:cstheme="minorHAnsi"/>
                <w:spacing w:val="-2"/>
                <w:sz w:val="20"/>
                <w:szCs w:val="20"/>
              </w:rPr>
              <w:t xml:space="preserve">à </w:t>
            </w:r>
            <w:r w:rsidR="0094028F" w:rsidRPr="00D013A3">
              <w:rPr>
                <w:rFonts w:asciiTheme="minorHAnsi" w:hAnsiTheme="minorHAnsi" w:cstheme="minorHAnsi"/>
                <w:sz w:val="20"/>
                <w:szCs w:val="20"/>
              </w:rPr>
              <w:t>l’</w:t>
            </w:r>
            <w:proofErr w:type="spellStart"/>
            <w:r w:rsidR="0094028F" w:rsidRPr="00D013A3">
              <w:rPr>
                <w:rFonts w:asciiTheme="minorHAnsi" w:hAnsiTheme="minorHAnsi" w:cstheme="minorHAnsi"/>
                <w:sz w:val="20"/>
                <w:szCs w:val="20"/>
              </w:rPr>
              <w:t>ordinateur</w:t>
            </w:r>
            <w:r w:rsidR="00A005DB" w:rsidRPr="00D013A3">
              <w:rPr>
                <w:rFonts w:asciiTheme="minorHAnsi" w:hAnsiTheme="minorHAnsi" w:cstheme="minorHAnsi"/>
                <w:spacing w:val="-2"/>
                <w:sz w:val="20"/>
                <w:szCs w:val="20"/>
              </w:rPr>
              <w:t>Portable</w:t>
            </w:r>
            <w:proofErr w:type="spellEnd"/>
            <w:r w:rsidR="00B13F63" w:rsidRPr="00D013A3">
              <w:rPr>
                <w:rFonts w:asciiTheme="minorHAnsi" w:hAnsiTheme="minorHAnsi" w:cstheme="minorHAnsi"/>
                <w:spacing w:val="-2"/>
                <w:sz w:val="20"/>
                <w:szCs w:val="20"/>
              </w:rPr>
              <w:t>. Il s’agit d’un</w:t>
            </w:r>
            <w:r w:rsidR="00A005DB" w:rsidRPr="00D013A3">
              <w:rPr>
                <w:rFonts w:asciiTheme="minorHAnsi" w:hAnsiTheme="minorHAnsi" w:cstheme="minorHAnsi"/>
                <w:spacing w:val="-2"/>
                <w:sz w:val="20"/>
                <w:szCs w:val="20"/>
              </w:rPr>
              <w:t xml:space="preserve"> lecteur de carte à micros circuit (sécurité) </w:t>
            </w:r>
            <w:r w:rsidRPr="00D013A3">
              <w:rPr>
                <w:rFonts w:asciiTheme="minorHAnsi" w:hAnsiTheme="minorHAnsi" w:cstheme="minorHAnsi"/>
                <w:spacing w:val="-2"/>
                <w:sz w:val="20"/>
                <w:szCs w:val="20"/>
              </w:rPr>
              <w:t>conforme aux normes ISO / IEC 7816- 1/2</w:t>
            </w:r>
            <w:r w:rsidR="00B13F63" w:rsidRPr="00D013A3">
              <w:rPr>
                <w:rFonts w:asciiTheme="minorHAnsi" w:hAnsiTheme="minorHAnsi" w:cstheme="minorHAnsi"/>
                <w:spacing w:val="-2"/>
                <w:sz w:val="20"/>
                <w:szCs w:val="20"/>
              </w:rPr>
              <w:t>/3.</w:t>
            </w:r>
            <w:r w:rsidR="00273252" w:rsidRPr="00D013A3">
              <w:rPr>
                <w:rFonts w:asciiTheme="minorHAnsi" w:hAnsiTheme="minorHAnsi" w:cstheme="minorHAnsi"/>
                <w:spacing w:val="-2"/>
                <w:sz w:val="20"/>
                <w:szCs w:val="20"/>
              </w:rPr>
              <w:t xml:space="preserve"> </w:t>
            </w:r>
          </w:p>
        </w:tc>
        <w:tc>
          <w:tcPr>
            <w:tcW w:w="1890" w:type="dxa"/>
          </w:tcPr>
          <w:p w14:paraId="7D98F10E" w14:textId="77777777" w:rsidR="00061145" w:rsidRPr="00D013A3" w:rsidRDefault="00061145" w:rsidP="004C1742">
            <w:pPr>
              <w:rPr>
                <w:rFonts w:asciiTheme="minorHAnsi" w:hAnsiTheme="minorHAnsi" w:cstheme="minorHAnsi"/>
                <w:sz w:val="20"/>
                <w:szCs w:val="20"/>
              </w:rPr>
            </w:pPr>
          </w:p>
        </w:tc>
      </w:tr>
      <w:tr w:rsidR="00277E0B" w:rsidRPr="00D013A3" w14:paraId="7469F928" w14:textId="77777777" w:rsidTr="00885445">
        <w:tc>
          <w:tcPr>
            <w:tcW w:w="2689" w:type="dxa"/>
            <w:vAlign w:val="center"/>
          </w:tcPr>
          <w:p w14:paraId="008356B5"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Consommation électrique</w:t>
            </w:r>
          </w:p>
        </w:tc>
        <w:tc>
          <w:tcPr>
            <w:tcW w:w="4252" w:type="dxa"/>
          </w:tcPr>
          <w:p w14:paraId="49A20A09" w14:textId="77777777" w:rsidR="00061145" w:rsidRPr="00D013A3" w:rsidRDefault="00061145" w:rsidP="004C1742">
            <w:pPr>
              <w:spacing w:before="120"/>
              <w:ind w:right="72"/>
              <w:rPr>
                <w:rFonts w:asciiTheme="minorHAnsi" w:hAnsiTheme="minorHAnsi" w:cstheme="minorHAnsi"/>
                <w:spacing w:val="-2"/>
                <w:sz w:val="20"/>
                <w:szCs w:val="20"/>
              </w:rPr>
            </w:pPr>
            <w:r w:rsidRPr="00D013A3">
              <w:rPr>
                <w:rFonts w:asciiTheme="minorHAnsi" w:hAnsiTheme="minorHAnsi" w:cstheme="minorHAnsi"/>
                <w:sz w:val="20"/>
                <w:szCs w:val="20"/>
              </w:rPr>
              <w:t xml:space="preserve">Valeur TEC </w:t>
            </w:r>
            <w:r w:rsidR="005D2EE7" w:rsidRPr="00D013A3">
              <w:rPr>
                <w:rFonts w:asciiTheme="minorHAnsi" w:hAnsiTheme="minorHAnsi" w:cstheme="minorHAnsi"/>
                <w:sz w:val="20"/>
                <w:szCs w:val="20"/>
              </w:rPr>
              <w:t>à fournir</w:t>
            </w:r>
          </w:p>
        </w:tc>
        <w:tc>
          <w:tcPr>
            <w:tcW w:w="1890" w:type="dxa"/>
          </w:tcPr>
          <w:p w14:paraId="6867E285" w14:textId="77777777" w:rsidR="00061145" w:rsidRPr="00D013A3" w:rsidRDefault="00061145" w:rsidP="004C1742">
            <w:pPr>
              <w:rPr>
                <w:rFonts w:asciiTheme="minorHAnsi" w:hAnsiTheme="minorHAnsi" w:cstheme="minorHAnsi"/>
                <w:sz w:val="20"/>
                <w:szCs w:val="20"/>
              </w:rPr>
            </w:pPr>
          </w:p>
        </w:tc>
      </w:tr>
      <w:tr w:rsidR="00277E0B" w:rsidRPr="00D013A3" w14:paraId="5B9CB4FC" w14:textId="77777777" w:rsidTr="00885445">
        <w:tc>
          <w:tcPr>
            <w:tcW w:w="2689" w:type="dxa"/>
            <w:vAlign w:val="center"/>
          </w:tcPr>
          <w:p w14:paraId="20886281" w14:textId="77777777" w:rsidR="00061145" w:rsidRPr="00D013A3" w:rsidRDefault="00061145" w:rsidP="004C1742">
            <w:pPr>
              <w:rPr>
                <w:rFonts w:asciiTheme="minorHAnsi" w:hAnsiTheme="minorHAnsi" w:cstheme="minorHAnsi"/>
                <w:sz w:val="20"/>
                <w:szCs w:val="20"/>
              </w:rPr>
            </w:pPr>
            <w:r w:rsidRPr="00D013A3">
              <w:rPr>
                <w:rFonts w:asciiTheme="minorHAnsi" w:hAnsiTheme="minorHAnsi" w:cstheme="minorHAnsi"/>
                <w:sz w:val="20"/>
                <w:szCs w:val="20"/>
              </w:rPr>
              <w:t xml:space="preserve">Bruit </w:t>
            </w:r>
          </w:p>
        </w:tc>
        <w:tc>
          <w:tcPr>
            <w:tcW w:w="4252" w:type="dxa"/>
          </w:tcPr>
          <w:p w14:paraId="2B37A2CA" w14:textId="77777777" w:rsidR="00CE7ECB" w:rsidRPr="00D013A3" w:rsidRDefault="00CE7ECB" w:rsidP="004C1742">
            <w:pPr>
              <w:jc w:val="both"/>
              <w:rPr>
                <w:rFonts w:asciiTheme="minorHAnsi" w:hAnsiTheme="minorHAnsi" w:cstheme="minorHAnsi"/>
                <w:sz w:val="20"/>
                <w:szCs w:val="20"/>
              </w:rPr>
            </w:pPr>
            <w:r w:rsidRPr="00D013A3">
              <w:rPr>
                <w:rFonts w:asciiTheme="minorHAnsi" w:hAnsiTheme="minorHAnsi" w:cstheme="minorHAnsi"/>
                <w:sz w:val="20"/>
                <w:szCs w:val="20"/>
              </w:rPr>
              <w:t>Le niveau de bruit (en décibels) doit être précisé et ne doit pas dépasser le seuil défini par la norme ISO 9296, à savoir (fournir le justificatif) :</w:t>
            </w:r>
          </w:p>
          <w:p w14:paraId="106CF481" w14:textId="77777777" w:rsidR="00CE7ECB" w:rsidRPr="00D013A3" w:rsidRDefault="00CE7ECB" w:rsidP="004C1742">
            <w:pPr>
              <w:spacing w:before="120"/>
              <w:rPr>
                <w:rFonts w:asciiTheme="minorHAnsi" w:hAnsiTheme="minorHAnsi" w:cstheme="minorHAnsi"/>
                <w:sz w:val="20"/>
                <w:szCs w:val="20"/>
              </w:rPr>
            </w:pPr>
            <w:r w:rsidRPr="00D013A3">
              <w:rPr>
                <w:rStyle w:val="CharacterStyle1"/>
                <w:rFonts w:asciiTheme="minorHAnsi" w:hAnsiTheme="minorHAnsi" w:cstheme="minorHAnsi"/>
                <w:spacing w:val="1"/>
                <w:szCs w:val="20"/>
              </w:rPr>
              <w:sym w:font="Wingdings" w:char="F0D8"/>
            </w:r>
            <w:r w:rsidRPr="00D013A3">
              <w:rPr>
                <w:rStyle w:val="CharacterStyle1"/>
                <w:rFonts w:asciiTheme="minorHAnsi" w:hAnsiTheme="minorHAnsi" w:cstheme="minorHAnsi"/>
                <w:spacing w:val="1"/>
                <w:szCs w:val="20"/>
              </w:rPr>
              <w:t xml:space="preserve"> 20</w:t>
            </w:r>
            <w:r w:rsidRPr="00D013A3">
              <w:rPr>
                <w:rFonts w:asciiTheme="minorHAnsi" w:hAnsiTheme="minorHAnsi" w:cstheme="minorHAnsi"/>
                <w:sz w:val="20"/>
                <w:szCs w:val="20"/>
              </w:rPr>
              <w:t>dB (A) en mode veille</w:t>
            </w:r>
          </w:p>
          <w:p w14:paraId="3EECB987" w14:textId="77777777" w:rsidR="00CE7ECB" w:rsidRPr="00D013A3" w:rsidRDefault="00CE7ECB" w:rsidP="004C1742">
            <w:pPr>
              <w:spacing w:before="120"/>
              <w:rPr>
                <w:rFonts w:asciiTheme="minorHAnsi" w:hAnsiTheme="minorHAnsi" w:cstheme="minorHAnsi"/>
                <w:sz w:val="20"/>
                <w:szCs w:val="20"/>
              </w:rPr>
            </w:pPr>
            <w:r w:rsidRPr="00D013A3">
              <w:rPr>
                <w:rStyle w:val="CharacterStyle1"/>
                <w:rFonts w:asciiTheme="minorHAnsi" w:hAnsiTheme="minorHAnsi" w:cstheme="minorHAnsi"/>
                <w:spacing w:val="1"/>
                <w:szCs w:val="20"/>
              </w:rPr>
              <w:sym w:font="Wingdings" w:char="F0D8"/>
            </w:r>
            <w:r w:rsidRPr="00D013A3">
              <w:rPr>
                <w:rStyle w:val="CharacterStyle1"/>
                <w:rFonts w:asciiTheme="minorHAnsi" w:hAnsiTheme="minorHAnsi" w:cstheme="minorHAnsi"/>
                <w:spacing w:val="1"/>
                <w:szCs w:val="20"/>
              </w:rPr>
              <w:t xml:space="preserve"> 35</w:t>
            </w:r>
            <w:r w:rsidRPr="00D013A3">
              <w:rPr>
                <w:rFonts w:asciiTheme="minorHAnsi" w:hAnsiTheme="minorHAnsi" w:cstheme="minorHAnsi"/>
                <w:sz w:val="20"/>
                <w:szCs w:val="20"/>
              </w:rPr>
              <w:t xml:space="preserve">dB (A) en fonctionnement standard </w:t>
            </w:r>
          </w:p>
          <w:p w14:paraId="1A964085" w14:textId="77777777" w:rsidR="00061145" w:rsidRPr="00D013A3" w:rsidRDefault="00CE7ECB" w:rsidP="004C1742">
            <w:pPr>
              <w:pStyle w:val="Paragraphedeliste"/>
              <w:numPr>
                <w:ilvl w:val="0"/>
                <w:numId w:val="13"/>
              </w:numPr>
              <w:spacing w:before="120"/>
              <w:ind w:left="360" w:right="72"/>
              <w:rPr>
                <w:rFonts w:asciiTheme="minorHAnsi" w:hAnsiTheme="minorHAnsi" w:cstheme="minorHAnsi"/>
                <w:spacing w:val="-2"/>
                <w:sz w:val="20"/>
                <w:szCs w:val="20"/>
              </w:rPr>
            </w:pPr>
            <w:r w:rsidRPr="00D013A3">
              <w:rPr>
                <w:rStyle w:val="CharacterStyle1"/>
                <w:rFonts w:asciiTheme="minorHAnsi" w:hAnsiTheme="minorHAnsi" w:cstheme="minorHAnsi"/>
                <w:spacing w:val="1"/>
                <w:szCs w:val="20"/>
              </w:rPr>
              <w:t xml:space="preserve">45db (A) au maximum en utilisation intensive </w:t>
            </w:r>
          </w:p>
        </w:tc>
        <w:tc>
          <w:tcPr>
            <w:tcW w:w="1890" w:type="dxa"/>
          </w:tcPr>
          <w:p w14:paraId="1135E4F1" w14:textId="77777777" w:rsidR="00061145" w:rsidRPr="00D013A3" w:rsidRDefault="00061145" w:rsidP="004C1742">
            <w:pPr>
              <w:rPr>
                <w:rFonts w:asciiTheme="minorHAnsi" w:hAnsiTheme="minorHAnsi" w:cstheme="minorHAnsi"/>
                <w:sz w:val="20"/>
                <w:szCs w:val="20"/>
              </w:rPr>
            </w:pPr>
          </w:p>
        </w:tc>
      </w:tr>
      <w:tr w:rsidR="00277E0B" w:rsidRPr="00D013A3" w14:paraId="41D00C15" w14:textId="77777777" w:rsidTr="00885445">
        <w:tc>
          <w:tcPr>
            <w:tcW w:w="2689" w:type="dxa"/>
            <w:vAlign w:val="center"/>
          </w:tcPr>
          <w:p w14:paraId="25D813AC" w14:textId="77777777" w:rsidR="00C11BAE" w:rsidRPr="00D013A3" w:rsidRDefault="00C11BAE" w:rsidP="004C1742">
            <w:pPr>
              <w:rPr>
                <w:rFonts w:asciiTheme="minorHAnsi" w:hAnsiTheme="minorHAnsi" w:cstheme="minorHAnsi"/>
                <w:sz w:val="20"/>
                <w:szCs w:val="20"/>
              </w:rPr>
            </w:pPr>
            <w:r w:rsidRPr="00D013A3">
              <w:rPr>
                <w:rFonts w:asciiTheme="minorHAnsi" w:hAnsiTheme="minorHAnsi" w:cstheme="minorHAnsi"/>
                <w:sz w:val="20"/>
                <w:szCs w:val="20"/>
              </w:rPr>
              <w:t xml:space="preserve">Indice de </w:t>
            </w:r>
            <w:proofErr w:type="spellStart"/>
            <w:r w:rsidRPr="00D013A3">
              <w:rPr>
                <w:rFonts w:asciiTheme="minorHAnsi" w:hAnsiTheme="minorHAnsi" w:cstheme="minorHAnsi"/>
                <w:sz w:val="20"/>
                <w:szCs w:val="20"/>
              </w:rPr>
              <w:t>réparabilité</w:t>
            </w:r>
            <w:proofErr w:type="spellEnd"/>
          </w:p>
        </w:tc>
        <w:tc>
          <w:tcPr>
            <w:tcW w:w="4252" w:type="dxa"/>
          </w:tcPr>
          <w:p w14:paraId="6D776514" w14:textId="77777777" w:rsidR="00C11BAE" w:rsidRPr="00D013A3" w:rsidRDefault="00C11BAE" w:rsidP="004C1742">
            <w:pPr>
              <w:jc w:val="both"/>
              <w:rPr>
                <w:rFonts w:asciiTheme="minorHAnsi" w:hAnsiTheme="minorHAnsi" w:cstheme="minorHAnsi"/>
                <w:sz w:val="20"/>
                <w:szCs w:val="20"/>
              </w:rPr>
            </w:pPr>
            <w:r w:rsidRPr="00D013A3">
              <w:rPr>
                <w:rFonts w:asciiTheme="minorHAnsi" w:hAnsiTheme="minorHAnsi" w:cstheme="minorHAnsi"/>
                <w:sz w:val="20"/>
                <w:szCs w:val="20"/>
              </w:rPr>
              <w:t>Valeur à fournir</w:t>
            </w:r>
          </w:p>
        </w:tc>
        <w:tc>
          <w:tcPr>
            <w:tcW w:w="1890" w:type="dxa"/>
          </w:tcPr>
          <w:p w14:paraId="186DA7EE" w14:textId="77777777" w:rsidR="00C11BAE" w:rsidRPr="00D013A3" w:rsidRDefault="00C11BAE" w:rsidP="004C1742">
            <w:pPr>
              <w:rPr>
                <w:rFonts w:asciiTheme="minorHAnsi" w:hAnsiTheme="minorHAnsi" w:cstheme="minorHAnsi"/>
                <w:sz w:val="20"/>
                <w:szCs w:val="20"/>
              </w:rPr>
            </w:pPr>
          </w:p>
        </w:tc>
      </w:tr>
      <w:tr w:rsidR="00277E0B" w:rsidRPr="00D013A3" w14:paraId="756B7542" w14:textId="77777777" w:rsidTr="00885445">
        <w:tc>
          <w:tcPr>
            <w:tcW w:w="2689" w:type="dxa"/>
            <w:vAlign w:val="center"/>
          </w:tcPr>
          <w:p w14:paraId="656C6B6D" w14:textId="26E03064" w:rsidR="00C11BAE" w:rsidRPr="00D013A3" w:rsidRDefault="0057312E" w:rsidP="004C1742">
            <w:pPr>
              <w:rPr>
                <w:rFonts w:asciiTheme="minorHAnsi" w:hAnsiTheme="minorHAnsi" w:cstheme="minorHAnsi"/>
                <w:sz w:val="20"/>
                <w:szCs w:val="20"/>
              </w:rPr>
            </w:pPr>
            <w:r w:rsidRPr="00D013A3">
              <w:rPr>
                <w:rFonts w:asciiTheme="minorHAnsi" w:hAnsiTheme="minorHAnsi" w:cstheme="minorHAnsi"/>
                <w:sz w:val="20"/>
                <w:szCs w:val="20"/>
              </w:rPr>
              <w:t xml:space="preserve">Empreinte carbone : </w:t>
            </w:r>
            <w:r w:rsidR="00C11BAE" w:rsidRPr="00D013A3">
              <w:rPr>
                <w:rFonts w:asciiTheme="minorHAnsi" w:hAnsiTheme="minorHAnsi" w:cstheme="minorHAnsi"/>
                <w:sz w:val="20"/>
                <w:szCs w:val="20"/>
              </w:rPr>
              <w:t xml:space="preserve">Indice </w:t>
            </w:r>
            <w:r w:rsidR="006F1078" w:rsidRPr="00D013A3">
              <w:rPr>
                <w:rFonts w:asciiTheme="minorHAnsi" w:hAnsiTheme="minorHAnsi" w:cstheme="minorHAnsi"/>
                <w:sz w:val="20"/>
                <w:szCs w:val="20"/>
              </w:rPr>
              <w:t xml:space="preserve"> </w:t>
            </w:r>
            <w:r w:rsidR="0094028F" w:rsidRPr="00D013A3">
              <w:rPr>
                <w:rFonts w:asciiTheme="minorHAnsi" w:hAnsiTheme="minorHAnsi" w:cstheme="minorHAnsi"/>
                <w:sz w:val="20"/>
                <w:szCs w:val="20"/>
              </w:rPr>
              <w:t>PC</w:t>
            </w:r>
            <w:r w:rsidR="00C11BAE" w:rsidRPr="00D013A3">
              <w:rPr>
                <w:rFonts w:asciiTheme="minorHAnsi" w:hAnsiTheme="minorHAnsi" w:cstheme="minorHAnsi"/>
                <w:sz w:val="20"/>
                <w:szCs w:val="20"/>
              </w:rPr>
              <w:t>F</w:t>
            </w:r>
          </w:p>
        </w:tc>
        <w:tc>
          <w:tcPr>
            <w:tcW w:w="4252" w:type="dxa"/>
          </w:tcPr>
          <w:p w14:paraId="0B6220B9" w14:textId="77777777" w:rsidR="00C11BAE" w:rsidRPr="00D013A3" w:rsidRDefault="00C11BAE" w:rsidP="004C1742">
            <w:pPr>
              <w:jc w:val="both"/>
              <w:rPr>
                <w:rFonts w:asciiTheme="minorHAnsi" w:hAnsiTheme="minorHAnsi" w:cstheme="minorHAnsi"/>
                <w:sz w:val="20"/>
                <w:szCs w:val="20"/>
              </w:rPr>
            </w:pPr>
            <w:r w:rsidRPr="00D013A3">
              <w:rPr>
                <w:rFonts w:asciiTheme="minorHAnsi" w:hAnsiTheme="minorHAnsi" w:cstheme="minorHAnsi"/>
                <w:sz w:val="20"/>
                <w:szCs w:val="20"/>
              </w:rPr>
              <w:t>Valeur à fournir</w:t>
            </w:r>
          </w:p>
          <w:p w14:paraId="4E8E10CE" w14:textId="77777777" w:rsidR="00CE7ECB" w:rsidRPr="00D013A3" w:rsidRDefault="00CE7ECB" w:rsidP="004C1742">
            <w:pPr>
              <w:jc w:val="both"/>
              <w:rPr>
                <w:rFonts w:asciiTheme="minorHAnsi" w:hAnsiTheme="minorHAnsi" w:cstheme="minorHAnsi"/>
                <w:sz w:val="20"/>
                <w:szCs w:val="20"/>
              </w:rPr>
            </w:pPr>
            <w:r w:rsidRPr="00D013A3">
              <w:rPr>
                <w:rFonts w:asciiTheme="minorHAnsi" w:hAnsiTheme="minorHAnsi" w:cstheme="minorHAnsi"/>
                <w:sz w:val="20"/>
                <w:szCs w:val="20"/>
              </w:rPr>
              <w:t xml:space="preserve">+ infos du data modèle </w:t>
            </w:r>
            <w:proofErr w:type="spellStart"/>
            <w:r w:rsidRPr="00D013A3">
              <w:rPr>
                <w:rFonts w:asciiTheme="minorHAnsi" w:hAnsiTheme="minorHAnsi" w:cstheme="minorHAnsi"/>
                <w:sz w:val="20"/>
                <w:szCs w:val="20"/>
              </w:rPr>
              <w:t>sopht</w:t>
            </w:r>
            <w:proofErr w:type="spellEnd"/>
          </w:p>
        </w:tc>
        <w:tc>
          <w:tcPr>
            <w:tcW w:w="1890" w:type="dxa"/>
          </w:tcPr>
          <w:p w14:paraId="3B278022" w14:textId="77777777" w:rsidR="00C11BAE" w:rsidRPr="00D013A3" w:rsidRDefault="00C11BAE" w:rsidP="004C1742">
            <w:pPr>
              <w:rPr>
                <w:rFonts w:asciiTheme="minorHAnsi" w:hAnsiTheme="minorHAnsi" w:cstheme="minorHAnsi"/>
                <w:sz w:val="20"/>
                <w:szCs w:val="20"/>
              </w:rPr>
            </w:pPr>
          </w:p>
        </w:tc>
      </w:tr>
    </w:tbl>
    <w:p w14:paraId="367E6E2C" w14:textId="77777777" w:rsidR="00E71BE4" w:rsidRPr="00D013A3" w:rsidRDefault="00E71BE4" w:rsidP="004C1742">
      <w:pPr>
        <w:widowControl/>
        <w:kinsoku/>
        <w:rPr>
          <w:rFonts w:asciiTheme="minorHAnsi" w:hAnsiTheme="minorHAnsi" w:cstheme="minorHAnsi"/>
          <w:b/>
          <w:bCs/>
          <w:i/>
          <w:iCs/>
          <w:sz w:val="20"/>
          <w:szCs w:val="20"/>
        </w:rPr>
      </w:pPr>
      <w:r w:rsidRPr="00D013A3">
        <w:rPr>
          <w:rFonts w:asciiTheme="minorHAnsi" w:hAnsiTheme="minorHAnsi" w:cstheme="minorHAnsi"/>
          <w:sz w:val="20"/>
          <w:szCs w:val="20"/>
        </w:rPr>
        <w:br w:type="page"/>
      </w:r>
    </w:p>
    <w:p w14:paraId="2B5557F1" w14:textId="77777777" w:rsidR="00E71BE4" w:rsidRPr="00D013A3" w:rsidRDefault="00E71BE4" w:rsidP="004C1742">
      <w:pPr>
        <w:pStyle w:val="Titre2"/>
        <w:rPr>
          <w:rFonts w:asciiTheme="minorHAnsi" w:hAnsiTheme="minorHAnsi" w:cstheme="minorHAnsi"/>
          <w:i w:val="0"/>
          <w:sz w:val="20"/>
          <w:szCs w:val="20"/>
        </w:rPr>
      </w:pPr>
      <w:bookmarkStart w:id="37" w:name="_Toc188458332"/>
      <w:r w:rsidRPr="00D013A3">
        <w:rPr>
          <w:rFonts w:asciiTheme="minorHAnsi" w:hAnsiTheme="minorHAnsi" w:cstheme="minorHAnsi"/>
          <w:i w:val="0"/>
          <w:sz w:val="20"/>
          <w:szCs w:val="20"/>
        </w:rPr>
        <w:lastRenderedPageBreak/>
        <w:t xml:space="preserve">ANNEXE </w:t>
      </w:r>
      <w:r w:rsidR="00054152" w:rsidRPr="00D013A3">
        <w:rPr>
          <w:rFonts w:asciiTheme="minorHAnsi" w:hAnsiTheme="minorHAnsi" w:cstheme="minorHAnsi"/>
          <w:i w:val="0"/>
          <w:sz w:val="20"/>
          <w:szCs w:val="20"/>
        </w:rPr>
        <w:t>2</w:t>
      </w:r>
      <w:r w:rsidRPr="00D013A3">
        <w:rPr>
          <w:rFonts w:asciiTheme="minorHAnsi" w:hAnsiTheme="minorHAnsi" w:cstheme="minorHAnsi"/>
          <w:i w:val="0"/>
          <w:sz w:val="20"/>
          <w:szCs w:val="20"/>
        </w:rPr>
        <w:t> : GRILLE TECHNIQUE PORTABLE EVOLUE (à compléter par le candidat)</w:t>
      </w:r>
      <w:bookmarkEnd w:id="37"/>
    </w:p>
    <w:p w14:paraId="041B76BF" w14:textId="75ED99B1" w:rsidR="00E71BE4" w:rsidRPr="00D013A3" w:rsidRDefault="00093D7C" w:rsidP="004C1742">
      <w:pPr>
        <w:spacing w:before="120"/>
        <w:jc w:val="both"/>
        <w:rPr>
          <w:rFonts w:asciiTheme="minorHAnsi" w:hAnsiTheme="minorHAnsi" w:cstheme="minorHAnsi"/>
          <w:b/>
          <w:sz w:val="20"/>
          <w:szCs w:val="20"/>
        </w:rPr>
      </w:pPr>
      <w:r w:rsidRPr="00D013A3">
        <w:rPr>
          <w:rFonts w:asciiTheme="minorHAnsi" w:hAnsiTheme="minorHAnsi" w:cstheme="minorHAnsi"/>
          <w:b/>
          <w:sz w:val="20"/>
          <w:szCs w:val="20"/>
        </w:rPr>
        <w:t xml:space="preserve">Le portable standard évolué est basé sur le même modèle que le </w:t>
      </w:r>
      <w:r w:rsidR="00277E0B" w:rsidRPr="00D013A3">
        <w:rPr>
          <w:rFonts w:asciiTheme="minorHAnsi" w:hAnsiTheme="minorHAnsi" w:cstheme="minorHAnsi"/>
          <w:b/>
          <w:sz w:val="20"/>
          <w:szCs w:val="20"/>
        </w:rPr>
        <w:t xml:space="preserve">l’ordinateur </w:t>
      </w:r>
      <w:r w:rsidRPr="00D013A3">
        <w:rPr>
          <w:rFonts w:asciiTheme="minorHAnsi" w:hAnsiTheme="minorHAnsi" w:cstheme="minorHAnsi"/>
          <w:b/>
          <w:sz w:val="20"/>
          <w:szCs w:val="20"/>
        </w:rPr>
        <w:t>portable standard de l</w:t>
      </w:r>
      <w:r w:rsidR="0002760B" w:rsidRPr="00D013A3">
        <w:rPr>
          <w:rFonts w:asciiTheme="minorHAnsi" w:hAnsiTheme="minorHAnsi" w:cstheme="minorHAnsi"/>
          <w:b/>
          <w:sz w:val="20"/>
          <w:szCs w:val="20"/>
        </w:rPr>
        <w:t>’annexe 1</w:t>
      </w:r>
      <w:r w:rsidRPr="00D013A3">
        <w:rPr>
          <w:rFonts w:asciiTheme="minorHAnsi" w:hAnsiTheme="minorHAnsi" w:cstheme="minorHAnsi"/>
          <w:b/>
          <w:sz w:val="20"/>
          <w:szCs w:val="20"/>
        </w:rPr>
        <w:t>, mais avec un processeur et une capacité mémoire répondant aux caractéristiques ci-dessous.</w:t>
      </w:r>
    </w:p>
    <w:tbl>
      <w:tblPr>
        <w:tblStyle w:val="Grilledutableau"/>
        <w:tblW w:w="0" w:type="auto"/>
        <w:tblLook w:val="04A0" w:firstRow="1" w:lastRow="0" w:firstColumn="1" w:lastColumn="0" w:noHBand="0" w:noVBand="1"/>
      </w:tblPr>
      <w:tblGrid>
        <w:gridCol w:w="2689"/>
        <w:gridCol w:w="4110"/>
        <w:gridCol w:w="2032"/>
      </w:tblGrid>
      <w:tr w:rsidR="00E71BE4" w:rsidRPr="00D013A3" w14:paraId="63669F2D" w14:textId="77777777" w:rsidTr="0002546F">
        <w:trPr>
          <w:tblHeader/>
        </w:trPr>
        <w:tc>
          <w:tcPr>
            <w:tcW w:w="2689" w:type="dxa"/>
            <w:vAlign w:val="center"/>
          </w:tcPr>
          <w:p w14:paraId="2CA727B9" w14:textId="77777777" w:rsidR="00E71BE4" w:rsidRPr="00D013A3" w:rsidRDefault="00E71BE4" w:rsidP="004C1742">
            <w:pPr>
              <w:jc w:val="center"/>
              <w:rPr>
                <w:rFonts w:asciiTheme="minorHAnsi" w:hAnsiTheme="minorHAnsi" w:cstheme="minorHAnsi"/>
                <w:b/>
                <w:sz w:val="20"/>
                <w:szCs w:val="20"/>
              </w:rPr>
            </w:pPr>
            <w:r w:rsidRPr="00D013A3">
              <w:rPr>
                <w:rFonts w:asciiTheme="minorHAnsi" w:hAnsiTheme="minorHAnsi" w:cstheme="minorHAnsi"/>
                <w:b/>
                <w:sz w:val="20"/>
                <w:szCs w:val="20"/>
              </w:rPr>
              <w:t>ELEMENTS</w:t>
            </w:r>
          </w:p>
        </w:tc>
        <w:tc>
          <w:tcPr>
            <w:tcW w:w="4110" w:type="dxa"/>
            <w:vAlign w:val="center"/>
          </w:tcPr>
          <w:p w14:paraId="23ABAFBD" w14:textId="77777777" w:rsidR="00E71BE4" w:rsidRPr="00D013A3" w:rsidRDefault="00E71BE4" w:rsidP="004C1742">
            <w:pPr>
              <w:jc w:val="center"/>
              <w:rPr>
                <w:rFonts w:asciiTheme="minorHAnsi" w:hAnsiTheme="minorHAnsi" w:cstheme="minorHAnsi"/>
                <w:b/>
                <w:sz w:val="20"/>
                <w:szCs w:val="20"/>
              </w:rPr>
            </w:pPr>
            <w:r w:rsidRPr="00D013A3">
              <w:rPr>
                <w:rFonts w:asciiTheme="minorHAnsi" w:hAnsiTheme="minorHAnsi" w:cstheme="minorHAnsi"/>
                <w:b/>
                <w:sz w:val="20"/>
                <w:szCs w:val="20"/>
              </w:rPr>
              <w:t>CARACTERISTIQUES DEMANDEES</w:t>
            </w:r>
          </w:p>
        </w:tc>
        <w:tc>
          <w:tcPr>
            <w:tcW w:w="2032" w:type="dxa"/>
            <w:vAlign w:val="center"/>
          </w:tcPr>
          <w:p w14:paraId="0C819CBC" w14:textId="77777777" w:rsidR="00E71BE4" w:rsidRPr="00D013A3" w:rsidRDefault="00E71BE4" w:rsidP="004C1742">
            <w:pPr>
              <w:jc w:val="center"/>
              <w:rPr>
                <w:rFonts w:asciiTheme="minorHAnsi" w:hAnsiTheme="minorHAnsi" w:cstheme="minorHAnsi"/>
                <w:b/>
                <w:sz w:val="20"/>
                <w:szCs w:val="20"/>
              </w:rPr>
            </w:pPr>
            <w:r w:rsidRPr="00D013A3">
              <w:rPr>
                <w:rFonts w:asciiTheme="minorHAnsi" w:hAnsiTheme="minorHAnsi" w:cstheme="minorHAnsi"/>
                <w:b/>
                <w:sz w:val="20"/>
                <w:szCs w:val="20"/>
              </w:rPr>
              <w:t>CARACTERISTIQUES PROPOSEES</w:t>
            </w:r>
          </w:p>
        </w:tc>
      </w:tr>
      <w:tr w:rsidR="00E71BE4" w:rsidRPr="00D013A3" w14:paraId="1E43F697" w14:textId="77777777" w:rsidTr="0002546F">
        <w:trPr>
          <w:trHeight w:val="200"/>
        </w:trPr>
        <w:tc>
          <w:tcPr>
            <w:tcW w:w="2689" w:type="dxa"/>
            <w:vAlign w:val="center"/>
          </w:tcPr>
          <w:p w14:paraId="36C7CAFC" w14:textId="626AD6D9" w:rsidR="00E71BE4" w:rsidRPr="0002546F" w:rsidRDefault="00E71BE4" w:rsidP="004C1742">
            <w:pPr>
              <w:rPr>
                <w:rFonts w:asciiTheme="minorHAnsi" w:hAnsiTheme="minorHAnsi" w:cstheme="minorHAnsi"/>
                <w:sz w:val="20"/>
                <w:szCs w:val="20"/>
              </w:rPr>
            </w:pPr>
            <w:r w:rsidRPr="00D013A3">
              <w:rPr>
                <w:rStyle w:val="CharacterStyle2"/>
                <w:rFonts w:asciiTheme="minorHAnsi" w:hAnsiTheme="minorHAnsi" w:cstheme="minorHAnsi"/>
                <w:sz w:val="20"/>
                <w:szCs w:val="20"/>
              </w:rPr>
              <w:t xml:space="preserve">Valeur minimale </w:t>
            </w:r>
            <w:r w:rsidR="0002546F">
              <w:rPr>
                <w:rStyle w:val="CharacterStyle2"/>
                <w:rFonts w:asciiTheme="minorHAnsi" w:hAnsiTheme="minorHAnsi" w:cstheme="minorHAnsi"/>
                <w:sz w:val="20"/>
                <w:szCs w:val="20"/>
              </w:rPr>
              <w:t>suivante, mesurée avec PASSMARK</w:t>
            </w:r>
          </w:p>
        </w:tc>
        <w:tc>
          <w:tcPr>
            <w:tcW w:w="4110" w:type="dxa"/>
          </w:tcPr>
          <w:p w14:paraId="29C2F9EB" w14:textId="77777777" w:rsidR="00E71BE4" w:rsidRPr="00D013A3" w:rsidRDefault="00CE7ECB" w:rsidP="004C1742">
            <w:pPr>
              <w:rPr>
                <w:rFonts w:asciiTheme="minorHAnsi" w:hAnsiTheme="minorHAnsi" w:cstheme="minorHAnsi"/>
                <w:sz w:val="20"/>
                <w:szCs w:val="20"/>
              </w:rPr>
            </w:pPr>
            <w:r w:rsidRPr="00D013A3">
              <w:rPr>
                <w:rFonts w:asciiTheme="minorHAnsi" w:hAnsiTheme="minorHAnsi" w:cstheme="minorHAnsi"/>
                <w:sz w:val="20"/>
                <w:szCs w:val="20"/>
              </w:rPr>
              <w:t xml:space="preserve">Un processeur récent avec un  PASSMARK  Score CPU mesuré supérieur à </w:t>
            </w:r>
            <w:r w:rsidRPr="0002546F">
              <w:rPr>
                <w:rFonts w:asciiTheme="minorHAnsi" w:hAnsiTheme="minorHAnsi" w:cstheme="minorHAnsi"/>
                <w:b/>
                <w:sz w:val="20"/>
                <w:szCs w:val="20"/>
              </w:rPr>
              <w:t>20 000</w:t>
            </w:r>
          </w:p>
        </w:tc>
        <w:tc>
          <w:tcPr>
            <w:tcW w:w="2032" w:type="dxa"/>
          </w:tcPr>
          <w:p w14:paraId="37FA7414" w14:textId="77777777" w:rsidR="00E71BE4" w:rsidRPr="00D013A3" w:rsidRDefault="00E71BE4" w:rsidP="004C1742">
            <w:pPr>
              <w:rPr>
                <w:rFonts w:asciiTheme="minorHAnsi" w:hAnsiTheme="minorHAnsi" w:cstheme="minorHAnsi"/>
                <w:sz w:val="20"/>
                <w:szCs w:val="20"/>
              </w:rPr>
            </w:pPr>
          </w:p>
        </w:tc>
      </w:tr>
      <w:tr w:rsidR="00E71BE4" w:rsidRPr="00D013A3" w14:paraId="28E29DA4" w14:textId="77777777" w:rsidTr="0002546F">
        <w:trPr>
          <w:trHeight w:val="42"/>
        </w:trPr>
        <w:tc>
          <w:tcPr>
            <w:tcW w:w="2689" w:type="dxa"/>
            <w:vAlign w:val="center"/>
          </w:tcPr>
          <w:p w14:paraId="3057B1BC" w14:textId="77777777" w:rsidR="00E71BE4" w:rsidRPr="00D013A3" w:rsidRDefault="00E71BE4" w:rsidP="004C1742">
            <w:pPr>
              <w:rPr>
                <w:rFonts w:asciiTheme="minorHAnsi" w:hAnsiTheme="minorHAnsi" w:cstheme="minorHAnsi"/>
                <w:sz w:val="20"/>
                <w:szCs w:val="20"/>
              </w:rPr>
            </w:pPr>
            <w:r w:rsidRPr="00D013A3">
              <w:rPr>
                <w:rFonts w:asciiTheme="minorHAnsi" w:hAnsiTheme="minorHAnsi" w:cstheme="minorHAnsi"/>
                <w:sz w:val="20"/>
                <w:szCs w:val="20"/>
              </w:rPr>
              <w:t xml:space="preserve">Un châssis avec </w:t>
            </w:r>
          </w:p>
        </w:tc>
        <w:tc>
          <w:tcPr>
            <w:tcW w:w="4110" w:type="dxa"/>
          </w:tcPr>
          <w:p w14:paraId="2F4A3996" w14:textId="77777777" w:rsidR="00E71BE4" w:rsidRPr="00D013A3" w:rsidRDefault="00E71BE4" w:rsidP="004C1742">
            <w:pPr>
              <w:rPr>
                <w:rFonts w:asciiTheme="minorHAnsi" w:hAnsiTheme="minorHAnsi" w:cstheme="minorHAnsi"/>
                <w:sz w:val="20"/>
                <w:szCs w:val="20"/>
              </w:rPr>
            </w:pPr>
            <w:r w:rsidRPr="00D013A3">
              <w:rPr>
                <w:rFonts w:asciiTheme="minorHAnsi" w:hAnsiTheme="minorHAnsi" w:cstheme="minorHAnsi"/>
                <w:sz w:val="20"/>
                <w:szCs w:val="20"/>
              </w:rPr>
              <w:t>Son N° de série unique et non générique</w:t>
            </w:r>
          </w:p>
        </w:tc>
        <w:tc>
          <w:tcPr>
            <w:tcW w:w="2032" w:type="dxa"/>
          </w:tcPr>
          <w:p w14:paraId="4D90037C" w14:textId="77777777" w:rsidR="00E71BE4" w:rsidRPr="00D013A3" w:rsidRDefault="00E71BE4" w:rsidP="004C1742">
            <w:pPr>
              <w:rPr>
                <w:rFonts w:asciiTheme="minorHAnsi" w:hAnsiTheme="minorHAnsi" w:cstheme="minorHAnsi"/>
                <w:sz w:val="20"/>
                <w:szCs w:val="20"/>
              </w:rPr>
            </w:pPr>
          </w:p>
        </w:tc>
      </w:tr>
      <w:tr w:rsidR="00EC63F9" w:rsidRPr="00D013A3" w14:paraId="5ABF56A6" w14:textId="77777777" w:rsidTr="0002546F">
        <w:trPr>
          <w:trHeight w:val="514"/>
        </w:trPr>
        <w:tc>
          <w:tcPr>
            <w:tcW w:w="2689" w:type="dxa"/>
            <w:vAlign w:val="center"/>
          </w:tcPr>
          <w:p w14:paraId="18C65E25" w14:textId="77777777" w:rsidR="00EC63F9" w:rsidRPr="00D013A3" w:rsidRDefault="00EC63F9" w:rsidP="004C1742">
            <w:pPr>
              <w:rPr>
                <w:rFonts w:asciiTheme="minorHAnsi" w:hAnsiTheme="minorHAnsi" w:cstheme="minorHAnsi"/>
                <w:sz w:val="20"/>
                <w:szCs w:val="20"/>
              </w:rPr>
            </w:pPr>
            <w:r w:rsidRPr="00D013A3">
              <w:rPr>
                <w:rFonts w:asciiTheme="minorHAnsi" w:hAnsiTheme="minorHAnsi" w:cstheme="minorHAnsi"/>
                <w:sz w:val="20"/>
                <w:szCs w:val="20"/>
              </w:rPr>
              <w:t>Système d’exploitation supporté par la machine</w:t>
            </w:r>
          </w:p>
        </w:tc>
        <w:tc>
          <w:tcPr>
            <w:tcW w:w="4110" w:type="dxa"/>
          </w:tcPr>
          <w:p w14:paraId="2ECB8150" w14:textId="1DF0877D" w:rsidR="00982D88" w:rsidRPr="00D013A3" w:rsidRDefault="00982D88" w:rsidP="004C1742">
            <w:pPr>
              <w:rPr>
                <w:rFonts w:asciiTheme="minorHAnsi" w:hAnsiTheme="minorHAnsi" w:cstheme="minorHAnsi"/>
                <w:sz w:val="20"/>
                <w:szCs w:val="20"/>
              </w:rPr>
            </w:pPr>
            <w:r w:rsidRPr="00D013A3">
              <w:rPr>
                <w:rFonts w:asciiTheme="minorHAnsi" w:hAnsiTheme="minorHAnsi" w:cstheme="minorHAnsi"/>
                <w:sz w:val="20"/>
                <w:szCs w:val="20"/>
              </w:rPr>
              <w:t>Windows 11 x64 Pro</w:t>
            </w:r>
          </w:p>
          <w:p w14:paraId="5B4F757F" w14:textId="289EC88E" w:rsidR="00982D88" w:rsidRPr="00D013A3" w:rsidRDefault="00982D88" w:rsidP="0002546F">
            <w:pPr>
              <w:spacing w:before="120"/>
              <w:ind w:right="142"/>
              <w:jc w:val="both"/>
              <w:rPr>
                <w:rFonts w:asciiTheme="minorHAnsi" w:hAnsiTheme="minorHAnsi" w:cstheme="minorHAnsi"/>
                <w:sz w:val="20"/>
                <w:szCs w:val="20"/>
              </w:rPr>
            </w:pPr>
            <w:r w:rsidRPr="00D013A3">
              <w:rPr>
                <w:rFonts w:asciiTheme="minorHAnsi" w:hAnsiTheme="minorHAnsi" w:cstheme="minorHAnsi"/>
                <w:sz w:val="20"/>
                <w:szCs w:val="20"/>
              </w:rPr>
              <w:t xml:space="preserve">Les </w:t>
            </w:r>
            <w:proofErr w:type="spellStart"/>
            <w:r w:rsidRPr="00D013A3">
              <w:rPr>
                <w:rFonts w:asciiTheme="minorHAnsi" w:hAnsiTheme="minorHAnsi" w:cstheme="minorHAnsi"/>
                <w:sz w:val="20"/>
                <w:szCs w:val="20"/>
              </w:rPr>
              <w:t>materiels</w:t>
            </w:r>
            <w:proofErr w:type="spellEnd"/>
            <w:r w:rsidRPr="00D013A3">
              <w:rPr>
                <w:rFonts w:asciiTheme="minorHAnsi" w:hAnsiTheme="minorHAnsi" w:cstheme="minorHAnsi"/>
                <w:sz w:val="20"/>
                <w:szCs w:val="20"/>
              </w:rPr>
              <w:t xml:space="preserve"> devront </w:t>
            </w:r>
            <w:proofErr w:type="spellStart"/>
            <w:r w:rsidRPr="00D013A3">
              <w:rPr>
                <w:rFonts w:asciiTheme="minorHAnsi" w:hAnsiTheme="minorHAnsi" w:cstheme="minorHAnsi"/>
                <w:sz w:val="20"/>
                <w:szCs w:val="20"/>
              </w:rPr>
              <w:t>etre</w:t>
            </w:r>
            <w:proofErr w:type="spellEnd"/>
            <w:r w:rsidRPr="00D013A3">
              <w:rPr>
                <w:rFonts w:asciiTheme="minorHAnsi" w:hAnsiTheme="minorHAnsi" w:cstheme="minorHAnsi"/>
                <w:sz w:val="20"/>
                <w:szCs w:val="20"/>
              </w:rPr>
              <w:t xml:space="preserve"> </w:t>
            </w:r>
            <w:proofErr w:type="spellStart"/>
            <w:r w:rsidRPr="00D013A3">
              <w:rPr>
                <w:rFonts w:asciiTheme="minorHAnsi" w:hAnsiTheme="minorHAnsi" w:cstheme="minorHAnsi"/>
                <w:sz w:val="20"/>
                <w:szCs w:val="20"/>
              </w:rPr>
              <w:t>preins</w:t>
            </w:r>
            <w:r w:rsidR="0002546F">
              <w:rPr>
                <w:rFonts w:asciiTheme="minorHAnsi" w:hAnsiTheme="minorHAnsi" w:cstheme="minorHAnsi"/>
                <w:sz w:val="20"/>
                <w:szCs w:val="20"/>
              </w:rPr>
              <w:t>tallé</w:t>
            </w:r>
            <w:proofErr w:type="spellEnd"/>
            <w:r w:rsidR="0002546F">
              <w:rPr>
                <w:rFonts w:asciiTheme="minorHAnsi" w:hAnsiTheme="minorHAnsi" w:cstheme="minorHAnsi"/>
                <w:sz w:val="20"/>
                <w:szCs w:val="20"/>
              </w:rPr>
              <w:t xml:space="preserve"> avec une image OS </w:t>
            </w:r>
            <w:proofErr w:type="spellStart"/>
            <w:r w:rsidR="0002546F">
              <w:rPr>
                <w:rFonts w:asciiTheme="minorHAnsi" w:hAnsiTheme="minorHAnsi" w:cstheme="minorHAnsi"/>
                <w:sz w:val="20"/>
                <w:szCs w:val="20"/>
              </w:rPr>
              <w:t>Vanilla</w:t>
            </w:r>
            <w:proofErr w:type="spellEnd"/>
          </w:p>
        </w:tc>
        <w:tc>
          <w:tcPr>
            <w:tcW w:w="2032" w:type="dxa"/>
          </w:tcPr>
          <w:p w14:paraId="125B7C61" w14:textId="77777777" w:rsidR="00EC63F9" w:rsidRPr="00D013A3" w:rsidRDefault="00EC63F9" w:rsidP="004C1742">
            <w:pPr>
              <w:rPr>
                <w:rFonts w:asciiTheme="minorHAnsi" w:hAnsiTheme="minorHAnsi" w:cstheme="minorHAnsi"/>
                <w:sz w:val="20"/>
                <w:szCs w:val="20"/>
              </w:rPr>
            </w:pPr>
          </w:p>
        </w:tc>
      </w:tr>
      <w:tr w:rsidR="00EC63F9" w:rsidRPr="00D013A3" w14:paraId="17FFA79B" w14:textId="77777777" w:rsidTr="0002546F">
        <w:tc>
          <w:tcPr>
            <w:tcW w:w="2689" w:type="dxa"/>
            <w:vAlign w:val="center"/>
          </w:tcPr>
          <w:p w14:paraId="796C0E18" w14:textId="77777777" w:rsidR="00EC63F9" w:rsidRPr="00D013A3" w:rsidRDefault="00EC63F9" w:rsidP="004C1742">
            <w:pPr>
              <w:rPr>
                <w:rFonts w:asciiTheme="minorHAnsi" w:hAnsiTheme="minorHAnsi" w:cstheme="minorHAnsi"/>
                <w:sz w:val="20"/>
                <w:szCs w:val="20"/>
                <w:lang w:val="en-US"/>
              </w:rPr>
            </w:pPr>
            <w:r w:rsidRPr="00D013A3">
              <w:rPr>
                <w:rFonts w:asciiTheme="minorHAnsi" w:hAnsiTheme="minorHAnsi" w:cstheme="minorHAnsi"/>
                <w:sz w:val="20"/>
                <w:szCs w:val="20"/>
              </w:rPr>
              <w:t>Périphériques</w:t>
            </w:r>
            <w:r w:rsidRPr="00D013A3">
              <w:rPr>
                <w:rFonts w:asciiTheme="minorHAnsi" w:hAnsiTheme="minorHAnsi" w:cstheme="minorHAnsi"/>
                <w:sz w:val="20"/>
                <w:szCs w:val="20"/>
                <w:lang w:val="en-US"/>
              </w:rPr>
              <w:t xml:space="preserve"> internes</w:t>
            </w:r>
          </w:p>
        </w:tc>
        <w:tc>
          <w:tcPr>
            <w:tcW w:w="4110" w:type="dxa"/>
          </w:tcPr>
          <w:p w14:paraId="4165AF39" w14:textId="77777777" w:rsidR="00EC63F9" w:rsidRPr="00D013A3" w:rsidRDefault="00EC63F9" w:rsidP="004C1742">
            <w:pPr>
              <w:rPr>
                <w:rFonts w:asciiTheme="minorHAnsi" w:hAnsiTheme="minorHAnsi" w:cstheme="minorHAnsi"/>
                <w:sz w:val="20"/>
                <w:szCs w:val="20"/>
              </w:rPr>
            </w:pPr>
            <w:r w:rsidRPr="00D013A3">
              <w:rPr>
                <w:rFonts w:asciiTheme="minorHAnsi" w:hAnsiTheme="minorHAnsi" w:cstheme="minorHAnsi"/>
                <w:sz w:val="20"/>
                <w:szCs w:val="20"/>
              </w:rPr>
              <w:t>Agréés par le constructeur (fournir les agréments)</w:t>
            </w:r>
          </w:p>
        </w:tc>
        <w:tc>
          <w:tcPr>
            <w:tcW w:w="2032" w:type="dxa"/>
          </w:tcPr>
          <w:p w14:paraId="74FFE4F6" w14:textId="77777777" w:rsidR="00EC63F9" w:rsidRPr="00D013A3" w:rsidRDefault="00EC63F9" w:rsidP="004C1742">
            <w:pPr>
              <w:rPr>
                <w:rFonts w:asciiTheme="minorHAnsi" w:hAnsiTheme="minorHAnsi" w:cstheme="minorHAnsi"/>
                <w:sz w:val="20"/>
                <w:szCs w:val="20"/>
              </w:rPr>
            </w:pPr>
          </w:p>
        </w:tc>
      </w:tr>
      <w:tr w:rsidR="00EC63F9" w:rsidRPr="00D013A3" w14:paraId="0EDA5D39" w14:textId="77777777" w:rsidTr="0002546F">
        <w:tc>
          <w:tcPr>
            <w:tcW w:w="2689" w:type="dxa"/>
            <w:vAlign w:val="center"/>
          </w:tcPr>
          <w:p w14:paraId="45CDB110" w14:textId="77777777" w:rsidR="00EC63F9" w:rsidRPr="00D013A3" w:rsidRDefault="00EC63F9" w:rsidP="004C1742">
            <w:pPr>
              <w:rPr>
                <w:rFonts w:asciiTheme="minorHAnsi" w:hAnsiTheme="minorHAnsi" w:cstheme="minorHAnsi"/>
                <w:sz w:val="20"/>
                <w:szCs w:val="20"/>
              </w:rPr>
            </w:pPr>
            <w:r w:rsidRPr="00D013A3">
              <w:rPr>
                <w:rFonts w:asciiTheme="minorHAnsi" w:hAnsiTheme="minorHAnsi" w:cstheme="minorHAnsi"/>
                <w:sz w:val="20"/>
                <w:szCs w:val="20"/>
              </w:rPr>
              <w:t>Processeur</w:t>
            </w:r>
          </w:p>
        </w:tc>
        <w:tc>
          <w:tcPr>
            <w:tcW w:w="4110" w:type="dxa"/>
          </w:tcPr>
          <w:p w14:paraId="7F0E7EC9" w14:textId="77777777" w:rsidR="00EC63F9" w:rsidRPr="00D013A3" w:rsidRDefault="00EC63F9" w:rsidP="004C1742">
            <w:pPr>
              <w:rPr>
                <w:rFonts w:asciiTheme="minorHAnsi" w:hAnsiTheme="minorHAnsi" w:cstheme="minorHAnsi"/>
                <w:sz w:val="20"/>
                <w:szCs w:val="20"/>
              </w:rPr>
            </w:pPr>
            <w:r w:rsidRPr="00D013A3">
              <w:rPr>
                <w:rFonts w:asciiTheme="minorHAnsi" w:hAnsiTheme="minorHAnsi" w:cstheme="minorHAnsi"/>
                <w:sz w:val="20"/>
                <w:szCs w:val="20"/>
              </w:rPr>
              <w:t>Architecture X86 et multi cœur</w:t>
            </w:r>
          </w:p>
          <w:p w14:paraId="6A22EC43" w14:textId="77777777" w:rsidR="00EC63F9" w:rsidRPr="00D013A3" w:rsidRDefault="00EC63F9" w:rsidP="004C1742">
            <w:pPr>
              <w:rPr>
                <w:rFonts w:asciiTheme="minorHAnsi" w:hAnsiTheme="minorHAnsi" w:cstheme="minorHAnsi"/>
                <w:sz w:val="20"/>
                <w:szCs w:val="20"/>
              </w:rPr>
            </w:pPr>
            <w:proofErr w:type="gramStart"/>
            <w:r w:rsidRPr="00D013A3">
              <w:rPr>
                <w:rFonts w:asciiTheme="minorHAnsi" w:hAnsiTheme="minorHAnsi" w:cstheme="minorHAnsi"/>
                <w:sz w:val="20"/>
                <w:szCs w:val="20"/>
              </w:rPr>
              <w:t>compatible</w:t>
            </w:r>
            <w:proofErr w:type="gramEnd"/>
            <w:r w:rsidRPr="00D013A3">
              <w:rPr>
                <w:rFonts w:asciiTheme="minorHAnsi" w:hAnsiTheme="minorHAnsi" w:cstheme="minorHAnsi"/>
                <w:sz w:val="20"/>
                <w:szCs w:val="20"/>
              </w:rPr>
              <w:t xml:space="preserve"> Windows 11 x64. Le processeur du portable évolué doit être obligatoirement différent de celui du portable standard (Cf. valeur PASSMARK différente).</w:t>
            </w:r>
          </w:p>
        </w:tc>
        <w:tc>
          <w:tcPr>
            <w:tcW w:w="2032" w:type="dxa"/>
          </w:tcPr>
          <w:p w14:paraId="58CEC14C" w14:textId="77777777" w:rsidR="00EC63F9" w:rsidRPr="00D013A3" w:rsidRDefault="00EC63F9" w:rsidP="004C1742">
            <w:pPr>
              <w:rPr>
                <w:rFonts w:asciiTheme="minorHAnsi" w:hAnsiTheme="minorHAnsi" w:cstheme="minorHAnsi"/>
                <w:sz w:val="20"/>
                <w:szCs w:val="20"/>
              </w:rPr>
            </w:pPr>
          </w:p>
        </w:tc>
      </w:tr>
      <w:tr w:rsidR="00E71BE4" w:rsidRPr="00D013A3" w14:paraId="718713FE" w14:textId="77777777" w:rsidTr="0002546F">
        <w:trPr>
          <w:trHeight w:val="4102"/>
        </w:trPr>
        <w:tc>
          <w:tcPr>
            <w:tcW w:w="2689" w:type="dxa"/>
            <w:vAlign w:val="center"/>
          </w:tcPr>
          <w:p w14:paraId="6A371AA9" w14:textId="77777777" w:rsidR="00E71BE4" w:rsidRPr="00D013A3" w:rsidRDefault="00E71BE4" w:rsidP="004C1742">
            <w:pPr>
              <w:rPr>
                <w:rFonts w:asciiTheme="minorHAnsi" w:hAnsiTheme="minorHAnsi" w:cstheme="minorHAnsi"/>
                <w:sz w:val="20"/>
                <w:szCs w:val="20"/>
              </w:rPr>
            </w:pPr>
            <w:r w:rsidRPr="00D013A3">
              <w:rPr>
                <w:rFonts w:asciiTheme="minorHAnsi" w:hAnsiTheme="minorHAnsi" w:cstheme="minorHAnsi"/>
                <w:sz w:val="20"/>
                <w:szCs w:val="20"/>
              </w:rPr>
              <w:t>BIOS</w:t>
            </w:r>
          </w:p>
        </w:tc>
        <w:tc>
          <w:tcPr>
            <w:tcW w:w="4110" w:type="dxa"/>
            <w:vAlign w:val="center"/>
          </w:tcPr>
          <w:p w14:paraId="5F06C61F" w14:textId="77777777" w:rsidR="00EC63F9" w:rsidRPr="00D013A3" w:rsidRDefault="00EC63F9" w:rsidP="004C1742">
            <w:pPr>
              <w:spacing w:before="120"/>
              <w:rPr>
                <w:rFonts w:asciiTheme="minorHAnsi" w:hAnsiTheme="minorHAnsi" w:cstheme="minorHAnsi"/>
                <w:sz w:val="20"/>
                <w:szCs w:val="20"/>
              </w:rPr>
            </w:pPr>
            <w:r w:rsidRPr="00D013A3">
              <w:rPr>
                <w:rFonts w:asciiTheme="minorHAnsi" w:hAnsiTheme="minorHAnsi" w:cstheme="minorHAnsi"/>
                <w:sz w:val="20"/>
                <w:szCs w:val="20"/>
              </w:rPr>
              <w:t>Comporter un système d’économie d’énergie du matériel</w:t>
            </w:r>
          </w:p>
          <w:p w14:paraId="21EB6F5A" w14:textId="77777777" w:rsidR="00EC63F9" w:rsidRPr="00D013A3" w:rsidRDefault="00EC63F9" w:rsidP="004C1742">
            <w:pPr>
              <w:spacing w:before="120"/>
              <w:rPr>
                <w:rStyle w:val="CharacterStyle2"/>
                <w:rFonts w:asciiTheme="minorHAnsi" w:hAnsiTheme="minorHAnsi" w:cstheme="minorHAnsi"/>
                <w:sz w:val="20"/>
                <w:szCs w:val="20"/>
              </w:rPr>
            </w:pPr>
            <w:r w:rsidRPr="00D013A3">
              <w:rPr>
                <w:rStyle w:val="CharacterStyle2"/>
                <w:rFonts w:asciiTheme="minorHAnsi" w:hAnsiTheme="minorHAnsi" w:cstheme="minorHAnsi"/>
                <w:sz w:val="20"/>
                <w:szCs w:val="20"/>
              </w:rPr>
              <w:t xml:space="preserve">La version du BIOS et son paramétrage en usine installés sur la machine doivent être stable : UEFI, </w:t>
            </w:r>
            <w:proofErr w:type="spellStart"/>
            <w:r w:rsidRPr="00D013A3">
              <w:rPr>
                <w:rStyle w:val="CharacterStyle2"/>
                <w:rFonts w:asciiTheme="minorHAnsi" w:hAnsiTheme="minorHAnsi" w:cstheme="minorHAnsi"/>
                <w:sz w:val="20"/>
                <w:szCs w:val="20"/>
              </w:rPr>
              <w:t>SecureBooot</w:t>
            </w:r>
            <w:proofErr w:type="spellEnd"/>
            <w:r w:rsidRPr="00D013A3">
              <w:rPr>
                <w:rStyle w:val="CharacterStyle2"/>
                <w:rFonts w:asciiTheme="minorHAnsi" w:hAnsiTheme="minorHAnsi" w:cstheme="minorHAnsi"/>
                <w:sz w:val="20"/>
                <w:szCs w:val="20"/>
              </w:rPr>
              <w:t>, Auto switch et LAN/</w:t>
            </w:r>
            <w:proofErr w:type="spellStart"/>
            <w:r w:rsidRPr="00D013A3">
              <w:rPr>
                <w:rStyle w:val="CharacterStyle2"/>
                <w:rFonts w:asciiTheme="minorHAnsi" w:hAnsiTheme="minorHAnsi" w:cstheme="minorHAnsi"/>
                <w:sz w:val="20"/>
                <w:szCs w:val="20"/>
              </w:rPr>
              <w:t>WiFi</w:t>
            </w:r>
            <w:proofErr w:type="spellEnd"/>
            <w:r w:rsidRPr="00D013A3">
              <w:rPr>
                <w:rStyle w:val="CharacterStyle2"/>
                <w:rFonts w:asciiTheme="minorHAnsi" w:hAnsiTheme="minorHAnsi" w:cstheme="minorHAnsi"/>
                <w:sz w:val="20"/>
                <w:szCs w:val="20"/>
              </w:rPr>
              <w:t>. Le BIOS doit être paramétrable par script ainsi que sa mise à jour.</w:t>
            </w:r>
          </w:p>
          <w:p w14:paraId="601B8C3C" w14:textId="77777777" w:rsidR="00EC63F9" w:rsidRPr="00D013A3" w:rsidRDefault="00EC63F9" w:rsidP="004C1742">
            <w:pPr>
              <w:spacing w:before="120"/>
              <w:rPr>
                <w:rStyle w:val="CharacterStyle2"/>
                <w:rFonts w:asciiTheme="minorHAnsi" w:hAnsiTheme="minorHAnsi" w:cstheme="minorHAnsi"/>
                <w:sz w:val="20"/>
                <w:szCs w:val="20"/>
              </w:rPr>
            </w:pPr>
            <w:r w:rsidRPr="00D013A3">
              <w:rPr>
                <w:rStyle w:val="CharacterStyle2"/>
                <w:rFonts w:asciiTheme="minorHAnsi" w:hAnsiTheme="minorHAnsi" w:cstheme="minorHAnsi"/>
                <w:sz w:val="20"/>
                <w:szCs w:val="20"/>
              </w:rPr>
              <w:t>Le Wake On Lan doit être activé au niveau du Bios afin de pouvoir démarrer sur le disque dur du poste mais aussi au niveau de la carte réseau</w:t>
            </w:r>
          </w:p>
          <w:p w14:paraId="1BDFD103" w14:textId="77777777" w:rsidR="00E71BE4" w:rsidRPr="00D013A3" w:rsidRDefault="00EC63F9" w:rsidP="004C1742">
            <w:pPr>
              <w:pStyle w:val="Style6"/>
              <w:kinsoku w:val="0"/>
              <w:autoSpaceDE/>
              <w:autoSpaceDN/>
              <w:spacing w:before="120" w:line="240" w:lineRule="auto"/>
              <w:ind w:left="0"/>
              <w:rPr>
                <w:rFonts w:asciiTheme="minorHAnsi" w:hAnsiTheme="minorHAnsi" w:cstheme="minorHAnsi"/>
                <w:spacing w:val="1"/>
              </w:rPr>
            </w:pPr>
            <w:r w:rsidRPr="00D013A3">
              <w:rPr>
                <w:rStyle w:val="CharacterStyle2"/>
                <w:rFonts w:asciiTheme="minorHAnsi" w:hAnsiTheme="minorHAnsi" w:cstheme="minorHAnsi"/>
                <w:sz w:val="20"/>
              </w:rPr>
              <w:t>Le BIOS doit être compatible avec la norme TCG (</w:t>
            </w:r>
            <w:proofErr w:type="spellStart"/>
            <w:r w:rsidRPr="00D013A3">
              <w:rPr>
                <w:rStyle w:val="CharacterStyle2"/>
                <w:rFonts w:asciiTheme="minorHAnsi" w:hAnsiTheme="minorHAnsi" w:cstheme="minorHAnsi"/>
                <w:sz w:val="20"/>
              </w:rPr>
              <w:t>Trusted</w:t>
            </w:r>
            <w:proofErr w:type="spellEnd"/>
            <w:r w:rsidRPr="00D013A3">
              <w:rPr>
                <w:rStyle w:val="CharacterStyle2"/>
                <w:rFonts w:asciiTheme="minorHAnsi" w:hAnsiTheme="minorHAnsi" w:cstheme="minorHAnsi"/>
                <w:sz w:val="20"/>
              </w:rPr>
              <w:t xml:space="preserve"> </w:t>
            </w:r>
            <w:proofErr w:type="spellStart"/>
            <w:r w:rsidRPr="00D013A3">
              <w:rPr>
                <w:rStyle w:val="CharacterStyle2"/>
                <w:rFonts w:asciiTheme="minorHAnsi" w:hAnsiTheme="minorHAnsi" w:cstheme="minorHAnsi"/>
                <w:sz w:val="20"/>
              </w:rPr>
              <w:t>Computing</w:t>
            </w:r>
            <w:proofErr w:type="spellEnd"/>
            <w:r w:rsidRPr="00D013A3">
              <w:rPr>
                <w:rStyle w:val="CharacterStyle2"/>
                <w:rFonts w:asciiTheme="minorHAnsi" w:hAnsiTheme="minorHAnsi" w:cstheme="minorHAnsi"/>
                <w:sz w:val="20"/>
              </w:rPr>
              <w:t xml:space="preserve"> Group dans le cadre du chiffrement BITLOCKER avec une puce TPM) en version TPM 2.0</w:t>
            </w:r>
          </w:p>
        </w:tc>
        <w:tc>
          <w:tcPr>
            <w:tcW w:w="2032" w:type="dxa"/>
          </w:tcPr>
          <w:p w14:paraId="74621330" w14:textId="77777777" w:rsidR="00E71BE4" w:rsidRPr="00D013A3" w:rsidRDefault="00E71BE4" w:rsidP="004C1742">
            <w:pPr>
              <w:rPr>
                <w:rFonts w:asciiTheme="minorHAnsi" w:hAnsiTheme="minorHAnsi" w:cstheme="minorHAnsi"/>
                <w:sz w:val="20"/>
                <w:szCs w:val="20"/>
              </w:rPr>
            </w:pPr>
          </w:p>
        </w:tc>
      </w:tr>
      <w:tr w:rsidR="00E71BE4" w:rsidRPr="00D013A3" w14:paraId="47A7F9CE" w14:textId="77777777" w:rsidTr="0002546F">
        <w:tc>
          <w:tcPr>
            <w:tcW w:w="2689" w:type="dxa"/>
          </w:tcPr>
          <w:p w14:paraId="6616E557" w14:textId="77777777" w:rsidR="00E71BE4" w:rsidRPr="00D013A3" w:rsidRDefault="00E71BE4" w:rsidP="004C1742">
            <w:pPr>
              <w:rPr>
                <w:rFonts w:asciiTheme="minorHAnsi" w:hAnsiTheme="minorHAnsi" w:cstheme="minorHAnsi"/>
                <w:sz w:val="20"/>
                <w:szCs w:val="20"/>
              </w:rPr>
            </w:pPr>
            <w:r w:rsidRPr="00D013A3">
              <w:rPr>
                <w:rFonts w:asciiTheme="minorHAnsi" w:hAnsiTheme="minorHAnsi" w:cstheme="minorHAnsi"/>
                <w:sz w:val="20"/>
                <w:szCs w:val="20"/>
              </w:rPr>
              <w:t>Puce TPM</w:t>
            </w:r>
          </w:p>
        </w:tc>
        <w:tc>
          <w:tcPr>
            <w:tcW w:w="4110" w:type="dxa"/>
            <w:vAlign w:val="center"/>
          </w:tcPr>
          <w:p w14:paraId="1769345E" w14:textId="77777777" w:rsidR="00E71BE4" w:rsidRPr="00D013A3" w:rsidRDefault="00E71BE4" w:rsidP="004C1742">
            <w:pPr>
              <w:spacing w:before="120"/>
              <w:rPr>
                <w:rFonts w:asciiTheme="minorHAnsi" w:hAnsiTheme="minorHAnsi" w:cstheme="minorHAnsi"/>
                <w:sz w:val="20"/>
                <w:szCs w:val="20"/>
                <w:lang w:val="en-US"/>
              </w:rPr>
            </w:pPr>
            <w:proofErr w:type="spellStart"/>
            <w:r w:rsidRPr="00D013A3">
              <w:rPr>
                <w:rFonts w:asciiTheme="minorHAnsi" w:hAnsiTheme="minorHAnsi" w:cstheme="minorHAnsi"/>
                <w:sz w:val="20"/>
                <w:szCs w:val="20"/>
                <w:lang w:val="en-US"/>
              </w:rPr>
              <w:t>En</w:t>
            </w:r>
            <w:proofErr w:type="spellEnd"/>
            <w:r w:rsidRPr="00D013A3">
              <w:rPr>
                <w:rFonts w:asciiTheme="minorHAnsi" w:hAnsiTheme="minorHAnsi" w:cstheme="minorHAnsi"/>
                <w:sz w:val="20"/>
                <w:szCs w:val="20"/>
                <w:lang w:val="en-US"/>
              </w:rPr>
              <w:t xml:space="preserve"> version 2.0</w:t>
            </w:r>
            <w:r w:rsidR="00127B53" w:rsidRPr="00D013A3">
              <w:rPr>
                <w:rFonts w:asciiTheme="minorHAnsi" w:hAnsiTheme="minorHAnsi" w:cstheme="minorHAnsi"/>
                <w:sz w:val="20"/>
                <w:szCs w:val="20"/>
                <w:lang w:val="en-US"/>
              </w:rPr>
              <w:t xml:space="preserve"> minimum</w:t>
            </w:r>
          </w:p>
        </w:tc>
        <w:tc>
          <w:tcPr>
            <w:tcW w:w="2032" w:type="dxa"/>
          </w:tcPr>
          <w:p w14:paraId="3A0AB3FE" w14:textId="77777777" w:rsidR="00E71BE4" w:rsidRPr="00D013A3" w:rsidRDefault="00E71BE4" w:rsidP="004C1742">
            <w:pPr>
              <w:rPr>
                <w:rFonts w:asciiTheme="minorHAnsi" w:hAnsiTheme="minorHAnsi" w:cstheme="minorHAnsi"/>
                <w:sz w:val="20"/>
                <w:szCs w:val="20"/>
              </w:rPr>
            </w:pPr>
          </w:p>
        </w:tc>
      </w:tr>
      <w:tr w:rsidR="00E71BE4" w:rsidRPr="00D013A3" w14:paraId="15F3E0FF" w14:textId="77777777" w:rsidTr="0002546F">
        <w:tc>
          <w:tcPr>
            <w:tcW w:w="2689" w:type="dxa"/>
            <w:vAlign w:val="center"/>
          </w:tcPr>
          <w:p w14:paraId="12272835" w14:textId="77777777" w:rsidR="00E71BE4" w:rsidRPr="00D013A3" w:rsidRDefault="00E71BE4" w:rsidP="004C1742">
            <w:pPr>
              <w:rPr>
                <w:rFonts w:asciiTheme="minorHAnsi" w:hAnsiTheme="minorHAnsi" w:cstheme="minorHAnsi"/>
                <w:sz w:val="20"/>
                <w:szCs w:val="20"/>
              </w:rPr>
            </w:pPr>
            <w:r w:rsidRPr="00D013A3">
              <w:rPr>
                <w:rFonts w:asciiTheme="minorHAnsi" w:hAnsiTheme="minorHAnsi" w:cstheme="minorHAnsi"/>
                <w:sz w:val="20"/>
                <w:szCs w:val="20"/>
              </w:rPr>
              <w:t>Mémoire</w:t>
            </w:r>
          </w:p>
        </w:tc>
        <w:tc>
          <w:tcPr>
            <w:tcW w:w="4110" w:type="dxa"/>
            <w:vAlign w:val="center"/>
          </w:tcPr>
          <w:p w14:paraId="033E40F7" w14:textId="77777777" w:rsidR="00EC63F9" w:rsidRPr="00D013A3" w:rsidRDefault="00EC63F9" w:rsidP="004C1742">
            <w:pPr>
              <w:spacing w:before="120"/>
              <w:rPr>
                <w:rFonts w:asciiTheme="minorHAnsi" w:hAnsiTheme="minorHAnsi" w:cstheme="minorHAnsi"/>
                <w:sz w:val="20"/>
                <w:szCs w:val="20"/>
              </w:rPr>
            </w:pPr>
            <w:r w:rsidRPr="00D013A3">
              <w:rPr>
                <w:rFonts w:asciiTheme="minorHAnsi" w:hAnsiTheme="minorHAnsi" w:cstheme="minorHAnsi"/>
                <w:sz w:val="20"/>
                <w:szCs w:val="20"/>
              </w:rPr>
              <w:t xml:space="preserve">32 Go minimum de </w:t>
            </w:r>
            <w:proofErr w:type="gramStart"/>
            <w:r w:rsidRPr="00D013A3">
              <w:rPr>
                <w:rFonts w:asciiTheme="minorHAnsi" w:hAnsiTheme="minorHAnsi" w:cstheme="minorHAnsi"/>
                <w:sz w:val="20"/>
                <w:szCs w:val="20"/>
              </w:rPr>
              <w:t xml:space="preserve">type </w:t>
            </w:r>
            <w:r w:rsidR="00982D88" w:rsidRPr="00D013A3">
              <w:rPr>
                <w:rFonts w:asciiTheme="minorHAnsi" w:hAnsiTheme="minorHAnsi" w:cstheme="minorHAnsi"/>
                <w:sz w:val="20"/>
                <w:szCs w:val="20"/>
              </w:rPr>
              <w:t xml:space="preserve"> DDR</w:t>
            </w:r>
            <w:proofErr w:type="gramEnd"/>
            <w:r w:rsidR="00982D88" w:rsidRPr="00D013A3">
              <w:rPr>
                <w:rFonts w:asciiTheme="minorHAnsi" w:hAnsiTheme="minorHAnsi" w:cstheme="minorHAnsi"/>
                <w:sz w:val="20"/>
                <w:szCs w:val="20"/>
              </w:rPr>
              <w:t xml:space="preserve">5 </w:t>
            </w:r>
            <w:r w:rsidRPr="00D013A3">
              <w:rPr>
                <w:rFonts w:asciiTheme="minorHAnsi" w:hAnsiTheme="minorHAnsi" w:cstheme="minorHAnsi"/>
                <w:sz w:val="20"/>
                <w:szCs w:val="20"/>
              </w:rPr>
              <w:t>minimum en 1 barrette et évolutif à 64 Go</w:t>
            </w:r>
            <w:r w:rsidR="00BA363D" w:rsidRPr="00D013A3">
              <w:rPr>
                <w:rFonts w:asciiTheme="minorHAnsi" w:hAnsiTheme="minorHAnsi" w:cstheme="minorHAnsi"/>
                <w:sz w:val="20"/>
                <w:szCs w:val="20"/>
              </w:rPr>
              <w:t xml:space="preserve"> minimum</w:t>
            </w:r>
          </w:p>
          <w:p w14:paraId="064EF0B1" w14:textId="4006EA3D" w:rsidR="00E71BE4" w:rsidRPr="00D013A3" w:rsidRDefault="00EC63F9" w:rsidP="0002546F">
            <w:pPr>
              <w:spacing w:before="120"/>
              <w:rPr>
                <w:rFonts w:asciiTheme="minorHAnsi" w:hAnsiTheme="minorHAnsi" w:cstheme="minorHAnsi"/>
                <w:b/>
                <w:sz w:val="20"/>
                <w:szCs w:val="20"/>
              </w:rPr>
            </w:pPr>
            <w:r w:rsidRPr="00D013A3">
              <w:rPr>
                <w:rFonts w:asciiTheme="minorHAnsi" w:hAnsiTheme="minorHAnsi" w:cstheme="minorHAnsi"/>
                <w:b/>
                <w:sz w:val="20"/>
                <w:szCs w:val="20"/>
              </w:rPr>
              <w:t>L’extension de mé</w:t>
            </w:r>
            <w:r w:rsidR="0002546F">
              <w:rPr>
                <w:rFonts w:asciiTheme="minorHAnsi" w:hAnsiTheme="minorHAnsi" w:cstheme="minorHAnsi"/>
                <w:b/>
                <w:sz w:val="20"/>
                <w:szCs w:val="20"/>
              </w:rPr>
              <w:t xml:space="preserve">moire peut être effectué par la </w:t>
            </w:r>
            <w:proofErr w:type="spellStart"/>
            <w:r w:rsidR="0002546F">
              <w:rPr>
                <w:rFonts w:asciiTheme="minorHAnsi" w:hAnsiTheme="minorHAnsi" w:cstheme="minorHAnsi"/>
                <w:b/>
                <w:sz w:val="20"/>
                <w:szCs w:val="20"/>
              </w:rPr>
              <w:t>Cnam</w:t>
            </w:r>
            <w:proofErr w:type="spellEnd"/>
            <w:r w:rsidR="0002546F">
              <w:rPr>
                <w:rFonts w:asciiTheme="minorHAnsi" w:hAnsiTheme="minorHAnsi" w:cstheme="minorHAnsi"/>
                <w:b/>
                <w:sz w:val="20"/>
                <w:szCs w:val="20"/>
              </w:rPr>
              <w:t xml:space="preserve"> et organismes </w:t>
            </w:r>
            <w:r w:rsidRPr="00D013A3">
              <w:rPr>
                <w:rFonts w:asciiTheme="minorHAnsi" w:hAnsiTheme="minorHAnsi" w:cstheme="minorHAnsi"/>
                <w:b/>
                <w:sz w:val="20"/>
                <w:szCs w:val="20"/>
              </w:rPr>
              <w:t>sans remise en cause de la garantie</w:t>
            </w:r>
          </w:p>
        </w:tc>
        <w:tc>
          <w:tcPr>
            <w:tcW w:w="2032" w:type="dxa"/>
          </w:tcPr>
          <w:p w14:paraId="1D74692F" w14:textId="77777777" w:rsidR="00E71BE4" w:rsidRPr="00D013A3" w:rsidRDefault="00E71BE4" w:rsidP="004C1742">
            <w:pPr>
              <w:rPr>
                <w:rFonts w:asciiTheme="minorHAnsi" w:hAnsiTheme="minorHAnsi" w:cstheme="minorHAnsi"/>
                <w:sz w:val="20"/>
                <w:szCs w:val="20"/>
              </w:rPr>
            </w:pPr>
          </w:p>
        </w:tc>
      </w:tr>
      <w:tr w:rsidR="00E71BE4" w:rsidRPr="00D013A3" w14:paraId="252C2514" w14:textId="77777777" w:rsidTr="0002546F">
        <w:trPr>
          <w:trHeight w:val="70"/>
        </w:trPr>
        <w:tc>
          <w:tcPr>
            <w:tcW w:w="2689" w:type="dxa"/>
            <w:vAlign w:val="center"/>
          </w:tcPr>
          <w:p w14:paraId="480B5251" w14:textId="77777777" w:rsidR="00E71BE4" w:rsidRPr="00D013A3" w:rsidRDefault="00E71BE4" w:rsidP="004C1742">
            <w:pPr>
              <w:rPr>
                <w:rFonts w:asciiTheme="minorHAnsi" w:hAnsiTheme="minorHAnsi" w:cstheme="minorHAnsi"/>
                <w:sz w:val="20"/>
                <w:szCs w:val="20"/>
              </w:rPr>
            </w:pPr>
            <w:r w:rsidRPr="00D013A3">
              <w:rPr>
                <w:rFonts w:asciiTheme="minorHAnsi" w:hAnsiTheme="minorHAnsi" w:cstheme="minorHAnsi"/>
                <w:sz w:val="20"/>
                <w:szCs w:val="20"/>
              </w:rPr>
              <w:t>Vidéo</w:t>
            </w:r>
          </w:p>
        </w:tc>
        <w:tc>
          <w:tcPr>
            <w:tcW w:w="4110" w:type="dxa"/>
          </w:tcPr>
          <w:p w14:paraId="7561CE0B" w14:textId="77777777" w:rsidR="00E71BE4" w:rsidRPr="00D013A3" w:rsidRDefault="00127B53" w:rsidP="004C1742">
            <w:pPr>
              <w:pStyle w:val="Style4"/>
              <w:kinsoku w:val="0"/>
              <w:autoSpaceDE/>
              <w:autoSpaceDN/>
              <w:spacing w:before="120"/>
              <w:ind w:left="0" w:right="142" w:firstLine="0"/>
              <w:rPr>
                <w:rFonts w:asciiTheme="minorHAnsi" w:hAnsiTheme="minorHAnsi" w:cstheme="minorHAnsi"/>
              </w:rPr>
            </w:pPr>
            <w:r w:rsidRPr="00D013A3">
              <w:rPr>
                <w:rStyle w:val="CharacterStyle1"/>
                <w:rFonts w:asciiTheme="minorHAnsi" w:hAnsiTheme="minorHAnsi" w:cstheme="minorHAnsi"/>
                <w:spacing w:val="-3"/>
              </w:rPr>
              <w:t>Le contrôleur vidéo doit satisfaire la prise en charge de DirectX 12 ou supérieur.</w:t>
            </w:r>
          </w:p>
        </w:tc>
        <w:tc>
          <w:tcPr>
            <w:tcW w:w="2032" w:type="dxa"/>
          </w:tcPr>
          <w:p w14:paraId="442A71A2" w14:textId="77777777" w:rsidR="00E71BE4" w:rsidRPr="00D013A3" w:rsidRDefault="00E71BE4" w:rsidP="004C1742">
            <w:pPr>
              <w:rPr>
                <w:rFonts w:asciiTheme="minorHAnsi" w:hAnsiTheme="minorHAnsi" w:cstheme="minorHAnsi"/>
                <w:sz w:val="20"/>
                <w:szCs w:val="20"/>
              </w:rPr>
            </w:pPr>
          </w:p>
          <w:p w14:paraId="2B563496" w14:textId="77777777" w:rsidR="00E71BE4" w:rsidRPr="00D013A3" w:rsidRDefault="00E71BE4" w:rsidP="004C1742">
            <w:pPr>
              <w:rPr>
                <w:rFonts w:asciiTheme="minorHAnsi" w:hAnsiTheme="minorHAnsi" w:cstheme="minorHAnsi"/>
                <w:sz w:val="20"/>
                <w:szCs w:val="20"/>
              </w:rPr>
            </w:pPr>
          </w:p>
        </w:tc>
      </w:tr>
      <w:tr w:rsidR="00E71BE4" w:rsidRPr="00D013A3" w14:paraId="0EBFE7E2" w14:textId="77777777" w:rsidTr="0002546F">
        <w:tc>
          <w:tcPr>
            <w:tcW w:w="2689" w:type="dxa"/>
            <w:vAlign w:val="center"/>
          </w:tcPr>
          <w:p w14:paraId="299727CA" w14:textId="77777777" w:rsidR="00E71BE4" w:rsidRPr="00D013A3" w:rsidRDefault="00E71BE4" w:rsidP="004C1742">
            <w:pPr>
              <w:rPr>
                <w:rFonts w:asciiTheme="minorHAnsi" w:hAnsiTheme="minorHAnsi" w:cstheme="minorHAnsi"/>
                <w:sz w:val="20"/>
                <w:szCs w:val="20"/>
              </w:rPr>
            </w:pPr>
            <w:r w:rsidRPr="00D013A3">
              <w:rPr>
                <w:rFonts w:asciiTheme="minorHAnsi" w:hAnsiTheme="minorHAnsi" w:cstheme="minorHAnsi"/>
                <w:sz w:val="20"/>
                <w:szCs w:val="20"/>
              </w:rPr>
              <w:t>Ecran</w:t>
            </w:r>
          </w:p>
          <w:p w14:paraId="26DE3AB7" w14:textId="77777777" w:rsidR="00E71BE4" w:rsidRPr="00D013A3" w:rsidRDefault="00E71BE4" w:rsidP="004C1742">
            <w:pPr>
              <w:rPr>
                <w:rFonts w:asciiTheme="minorHAnsi" w:hAnsiTheme="minorHAnsi" w:cstheme="minorHAnsi"/>
                <w:i/>
                <w:sz w:val="20"/>
                <w:szCs w:val="20"/>
              </w:rPr>
            </w:pPr>
          </w:p>
        </w:tc>
        <w:tc>
          <w:tcPr>
            <w:tcW w:w="4110" w:type="dxa"/>
          </w:tcPr>
          <w:p w14:paraId="367F3926" w14:textId="77777777" w:rsidR="00E71BE4" w:rsidRPr="00D013A3" w:rsidRDefault="00E71BE4" w:rsidP="004C1742">
            <w:pPr>
              <w:tabs>
                <w:tab w:val="num" w:pos="720"/>
              </w:tabs>
              <w:spacing w:before="120"/>
              <w:rPr>
                <w:rStyle w:val="CharacterStyle1"/>
                <w:rFonts w:asciiTheme="minorHAnsi" w:hAnsiTheme="minorHAnsi" w:cstheme="minorHAnsi"/>
                <w:szCs w:val="20"/>
              </w:rPr>
            </w:pPr>
            <w:r w:rsidRPr="00D013A3">
              <w:rPr>
                <w:rFonts w:asciiTheme="minorHAnsi" w:hAnsiTheme="minorHAnsi" w:cstheme="minorHAnsi"/>
                <w:spacing w:val="3"/>
                <w:sz w:val="20"/>
                <w:szCs w:val="20"/>
              </w:rPr>
              <w:t xml:space="preserve">La diagonale de l'écran doit être à minima 15 pouces. </w:t>
            </w:r>
            <w:r w:rsidRPr="00D013A3">
              <w:rPr>
                <w:rStyle w:val="CharacterStyle1"/>
                <w:rFonts w:asciiTheme="minorHAnsi" w:hAnsiTheme="minorHAnsi" w:cstheme="minorHAnsi"/>
                <w:szCs w:val="20"/>
              </w:rPr>
              <w:t>L'écran doit être conforme à la norme ISO 13406-2 classe II ou équivalent.</w:t>
            </w:r>
          </w:p>
          <w:p w14:paraId="49C04943" w14:textId="77777777" w:rsidR="00E71BE4" w:rsidRPr="00D013A3" w:rsidRDefault="00E71BE4" w:rsidP="004C1742">
            <w:pPr>
              <w:pStyle w:val="Style6"/>
              <w:tabs>
                <w:tab w:val="left" w:pos="284"/>
                <w:tab w:val="left" w:pos="709"/>
              </w:tabs>
              <w:kinsoku w:val="0"/>
              <w:autoSpaceDE/>
              <w:autoSpaceDN/>
              <w:spacing w:before="120" w:line="240" w:lineRule="auto"/>
              <w:ind w:left="0"/>
              <w:rPr>
                <w:rStyle w:val="CharacterStyle1"/>
                <w:rFonts w:asciiTheme="minorHAnsi" w:hAnsiTheme="minorHAnsi" w:cstheme="minorHAnsi"/>
              </w:rPr>
            </w:pPr>
            <w:r w:rsidRPr="00D013A3">
              <w:rPr>
                <w:rStyle w:val="CharacterStyle1"/>
                <w:rFonts w:asciiTheme="minorHAnsi" w:hAnsiTheme="minorHAnsi" w:cstheme="minorHAnsi"/>
              </w:rPr>
              <w:t>Doivent être précisés :</w:t>
            </w:r>
          </w:p>
          <w:p w14:paraId="70C75CBD" w14:textId="77777777" w:rsidR="00E71BE4" w:rsidRPr="00D013A3" w:rsidRDefault="00E71BE4"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z w:val="20"/>
                <w:szCs w:val="20"/>
              </w:rPr>
              <w:t>La luminance</w:t>
            </w:r>
          </w:p>
          <w:p w14:paraId="2B3DB0DA" w14:textId="77777777" w:rsidR="00E71BE4" w:rsidRPr="00D013A3" w:rsidRDefault="00E71BE4"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pacing w:val="6"/>
                <w:sz w:val="20"/>
                <w:szCs w:val="20"/>
              </w:rPr>
              <w:t xml:space="preserve">Le type et le nombre de défauts, par million de pixels, tolérés, et, requis pour </w:t>
            </w:r>
            <w:r w:rsidRPr="00D013A3">
              <w:rPr>
                <w:rFonts w:asciiTheme="minorHAnsi" w:hAnsiTheme="minorHAnsi" w:cstheme="minorHAnsi"/>
                <w:sz w:val="20"/>
                <w:szCs w:val="20"/>
              </w:rPr>
              <w:t>échange.</w:t>
            </w:r>
          </w:p>
          <w:p w14:paraId="78B66E23" w14:textId="77777777" w:rsidR="00E71BE4" w:rsidRPr="00D013A3" w:rsidRDefault="00E71BE4"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z w:val="20"/>
                <w:szCs w:val="20"/>
              </w:rPr>
              <w:lastRenderedPageBreak/>
              <w:t>La fréquence d’affichage</w:t>
            </w:r>
          </w:p>
          <w:p w14:paraId="09AC37D8" w14:textId="77777777" w:rsidR="00E71BE4" w:rsidRPr="00D013A3" w:rsidRDefault="00127B53"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z w:val="20"/>
                <w:szCs w:val="20"/>
              </w:rPr>
              <w:t xml:space="preserve">Technologie </w:t>
            </w:r>
            <w:r w:rsidR="00E71BE4" w:rsidRPr="00D013A3">
              <w:rPr>
                <w:rFonts w:asciiTheme="minorHAnsi" w:hAnsiTheme="minorHAnsi" w:cstheme="minorHAnsi"/>
                <w:sz w:val="20"/>
                <w:szCs w:val="20"/>
              </w:rPr>
              <w:t>d’affichage (LCD standard, LCD à LED…)</w:t>
            </w:r>
          </w:p>
          <w:p w14:paraId="2EE70827" w14:textId="77777777" w:rsidR="00E71BE4" w:rsidRPr="00D013A3" w:rsidRDefault="00E71BE4" w:rsidP="004C1742">
            <w:pPr>
              <w:pStyle w:val="Paragraphedeliste"/>
              <w:numPr>
                <w:ilvl w:val="0"/>
                <w:numId w:val="3"/>
              </w:numPr>
              <w:spacing w:before="120"/>
              <w:ind w:left="179" w:firstLine="0"/>
              <w:rPr>
                <w:rFonts w:asciiTheme="minorHAnsi" w:hAnsiTheme="minorHAnsi" w:cstheme="minorHAnsi"/>
                <w:sz w:val="20"/>
                <w:szCs w:val="20"/>
              </w:rPr>
            </w:pPr>
            <w:r w:rsidRPr="00D013A3">
              <w:rPr>
                <w:rFonts w:asciiTheme="minorHAnsi" w:hAnsiTheme="minorHAnsi" w:cstheme="minorHAnsi"/>
                <w:sz w:val="20"/>
                <w:szCs w:val="20"/>
              </w:rPr>
              <w:t>Résolution Full HD</w:t>
            </w:r>
            <w:r w:rsidR="00127B53" w:rsidRPr="00D013A3">
              <w:rPr>
                <w:rFonts w:asciiTheme="minorHAnsi" w:hAnsiTheme="minorHAnsi" w:cstheme="minorHAnsi"/>
                <w:sz w:val="20"/>
                <w:szCs w:val="20"/>
              </w:rPr>
              <w:t xml:space="preserve"> minimum</w:t>
            </w:r>
          </w:p>
        </w:tc>
        <w:tc>
          <w:tcPr>
            <w:tcW w:w="2032" w:type="dxa"/>
          </w:tcPr>
          <w:p w14:paraId="703079DC" w14:textId="77777777" w:rsidR="00E71BE4" w:rsidRPr="00D013A3" w:rsidRDefault="00E71BE4" w:rsidP="004C1742">
            <w:pPr>
              <w:rPr>
                <w:rFonts w:asciiTheme="minorHAnsi" w:hAnsiTheme="minorHAnsi" w:cstheme="minorHAnsi"/>
                <w:sz w:val="20"/>
                <w:szCs w:val="20"/>
              </w:rPr>
            </w:pPr>
          </w:p>
        </w:tc>
      </w:tr>
      <w:tr w:rsidR="00E71BE4" w:rsidRPr="00D013A3" w14:paraId="7D9895EC" w14:textId="77777777" w:rsidTr="0002546F">
        <w:tc>
          <w:tcPr>
            <w:tcW w:w="2689" w:type="dxa"/>
            <w:vAlign w:val="center"/>
          </w:tcPr>
          <w:p w14:paraId="732F7F6C" w14:textId="77777777" w:rsidR="00E71BE4" w:rsidRPr="00D013A3" w:rsidRDefault="00E71BE4" w:rsidP="004C1742">
            <w:pPr>
              <w:rPr>
                <w:rFonts w:asciiTheme="minorHAnsi" w:hAnsiTheme="minorHAnsi" w:cstheme="minorHAnsi"/>
                <w:sz w:val="20"/>
                <w:szCs w:val="20"/>
              </w:rPr>
            </w:pPr>
            <w:r w:rsidRPr="00D013A3">
              <w:rPr>
                <w:rFonts w:asciiTheme="minorHAnsi" w:hAnsiTheme="minorHAnsi" w:cstheme="minorHAnsi"/>
                <w:sz w:val="20"/>
                <w:szCs w:val="20"/>
              </w:rPr>
              <w:t>Clavier</w:t>
            </w:r>
          </w:p>
        </w:tc>
        <w:tc>
          <w:tcPr>
            <w:tcW w:w="4110" w:type="dxa"/>
          </w:tcPr>
          <w:p w14:paraId="00384687" w14:textId="77777777" w:rsidR="00E71BE4" w:rsidRPr="00D013A3" w:rsidRDefault="00644619" w:rsidP="004C1742">
            <w:pPr>
              <w:rPr>
                <w:rFonts w:asciiTheme="minorHAnsi" w:hAnsiTheme="minorHAnsi" w:cstheme="minorHAnsi"/>
                <w:sz w:val="20"/>
                <w:szCs w:val="20"/>
              </w:rPr>
            </w:pPr>
            <w:r w:rsidRPr="00D013A3">
              <w:rPr>
                <w:rFonts w:asciiTheme="minorHAnsi" w:hAnsiTheme="minorHAnsi" w:cstheme="minorHAnsi"/>
                <w:sz w:val="20"/>
                <w:szCs w:val="20"/>
              </w:rPr>
              <w:t xml:space="preserve">Le clavier doit intégrer des touches de fonction et un pavé numérique ne </w:t>
            </w:r>
            <w:proofErr w:type="gramStart"/>
            <w:r w:rsidRPr="00D013A3">
              <w:rPr>
                <w:rFonts w:asciiTheme="minorHAnsi" w:hAnsiTheme="minorHAnsi" w:cstheme="minorHAnsi"/>
                <w:sz w:val="20"/>
                <w:szCs w:val="20"/>
              </w:rPr>
              <w:t>comportant  aucun</w:t>
            </w:r>
            <w:proofErr w:type="gramEnd"/>
            <w:r w:rsidRPr="00D013A3">
              <w:rPr>
                <w:rFonts w:asciiTheme="minorHAnsi" w:hAnsiTheme="minorHAnsi" w:cstheme="minorHAnsi"/>
                <w:sz w:val="20"/>
                <w:szCs w:val="20"/>
              </w:rPr>
              <w:t xml:space="preserve"> caractère alphabétique, ni de ponctuation.</w:t>
            </w:r>
          </w:p>
          <w:p w14:paraId="09F658ED" w14:textId="77777777" w:rsidR="00982D88" w:rsidRPr="00D013A3" w:rsidRDefault="00982D88" w:rsidP="004C1742">
            <w:pPr>
              <w:rPr>
                <w:rFonts w:asciiTheme="minorHAnsi" w:hAnsiTheme="minorHAnsi" w:cstheme="minorHAnsi"/>
                <w:spacing w:val="3"/>
                <w:sz w:val="20"/>
                <w:szCs w:val="20"/>
              </w:rPr>
            </w:pPr>
            <w:r w:rsidRPr="00D013A3">
              <w:rPr>
                <w:rFonts w:asciiTheme="minorHAnsi" w:hAnsiTheme="minorHAnsi" w:cstheme="minorHAnsi"/>
                <w:sz w:val="20"/>
                <w:szCs w:val="20"/>
              </w:rPr>
              <w:t xml:space="preserve">Le Clavier doit pouvoir </w:t>
            </w:r>
            <w:proofErr w:type="spellStart"/>
            <w:r w:rsidRPr="00D013A3">
              <w:rPr>
                <w:rFonts w:asciiTheme="minorHAnsi" w:hAnsiTheme="minorHAnsi" w:cstheme="minorHAnsi"/>
                <w:sz w:val="20"/>
                <w:szCs w:val="20"/>
              </w:rPr>
              <w:t>etre</w:t>
            </w:r>
            <w:proofErr w:type="spellEnd"/>
            <w:r w:rsidRPr="00D013A3">
              <w:rPr>
                <w:rFonts w:asciiTheme="minorHAnsi" w:hAnsiTheme="minorHAnsi" w:cstheme="minorHAnsi"/>
                <w:sz w:val="20"/>
                <w:szCs w:val="20"/>
              </w:rPr>
              <w:t xml:space="preserve"> changé par le client sans remise en cause de la garantie</w:t>
            </w:r>
          </w:p>
        </w:tc>
        <w:tc>
          <w:tcPr>
            <w:tcW w:w="2032" w:type="dxa"/>
          </w:tcPr>
          <w:p w14:paraId="4ABE3232" w14:textId="77777777" w:rsidR="00E71BE4" w:rsidRPr="00D013A3" w:rsidRDefault="00E71BE4" w:rsidP="004C1742">
            <w:pPr>
              <w:rPr>
                <w:rFonts w:asciiTheme="minorHAnsi" w:hAnsiTheme="minorHAnsi" w:cstheme="minorHAnsi"/>
                <w:sz w:val="20"/>
                <w:szCs w:val="20"/>
              </w:rPr>
            </w:pPr>
          </w:p>
        </w:tc>
      </w:tr>
      <w:tr w:rsidR="00D27363" w:rsidRPr="00D013A3" w14:paraId="6FD3E7AB" w14:textId="77777777" w:rsidTr="0002546F">
        <w:tc>
          <w:tcPr>
            <w:tcW w:w="2689" w:type="dxa"/>
          </w:tcPr>
          <w:p w14:paraId="61BC739F"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Disque dur</w:t>
            </w:r>
          </w:p>
        </w:tc>
        <w:tc>
          <w:tcPr>
            <w:tcW w:w="4110" w:type="dxa"/>
            <w:shd w:val="clear" w:color="auto" w:fill="auto"/>
          </w:tcPr>
          <w:p w14:paraId="15AC8264" w14:textId="77777777" w:rsidR="00D27363" w:rsidRPr="00D013A3" w:rsidRDefault="00D27363" w:rsidP="004C1742">
            <w:pPr>
              <w:tabs>
                <w:tab w:val="num" w:pos="175"/>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Disque dur SSD </w:t>
            </w:r>
            <w:proofErr w:type="spellStart"/>
            <w:r w:rsidRPr="00D013A3">
              <w:rPr>
                <w:rFonts w:asciiTheme="minorHAnsi" w:hAnsiTheme="minorHAnsi" w:cstheme="minorHAnsi"/>
                <w:spacing w:val="3"/>
                <w:sz w:val="20"/>
                <w:szCs w:val="20"/>
              </w:rPr>
              <w:t>NVMe</w:t>
            </w:r>
            <w:proofErr w:type="spellEnd"/>
            <w:r w:rsidRPr="00D013A3">
              <w:rPr>
                <w:rFonts w:asciiTheme="minorHAnsi" w:hAnsiTheme="minorHAnsi" w:cstheme="minorHAnsi"/>
                <w:spacing w:val="3"/>
                <w:sz w:val="20"/>
                <w:szCs w:val="20"/>
              </w:rPr>
              <w:t xml:space="preserve"> de 256 Go minimum.</w:t>
            </w:r>
          </w:p>
        </w:tc>
        <w:tc>
          <w:tcPr>
            <w:tcW w:w="2032" w:type="dxa"/>
          </w:tcPr>
          <w:p w14:paraId="1612F1D3" w14:textId="77777777" w:rsidR="00D27363" w:rsidRPr="00D013A3" w:rsidRDefault="00D27363" w:rsidP="004C1742">
            <w:pPr>
              <w:rPr>
                <w:rFonts w:asciiTheme="minorHAnsi" w:hAnsiTheme="minorHAnsi" w:cstheme="minorHAnsi"/>
                <w:sz w:val="20"/>
                <w:szCs w:val="20"/>
              </w:rPr>
            </w:pPr>
          </w:p>
        </w:tc>
      </w:tr>
      <w:tr w:rsidR="00D27363" w:rsidRPr="00D013A3" w14:paraId="43558DF7" w14:textId="77777777" w:rsidTr="0002546F">
        <w:tc>
          <w:tcPr>
            <w:tcW w:w="2689" w:type="dxa"/>
            <w:vAlign w:val="center"/>
          </w:tcPr>
          <w:p w14:paraId="2F6B77EB"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Carte son</w:t>
            </w:r>
          </w:p>
        </w:tc>
        <w:tc>
          <w:tcPr>
            <w:tcW w:w="4110" w:type="dxa"/>
          </w:tcPr>
          <w:p w14:paraId="48E44252" w14:textId="77777777" w:rsidR="00127B53" w:rsidRPr="00D013A3" w:rsidRDefault="00D27363" w:rsidP="004C1742">
            <w:pPr>
              <w:spacing w:before="120"/>
              <w:rPr>
                <w:rFonts w:asciiTheme="minorHAnsi" w:hAnsiTheme="minorHAnsi" w:cstheme="minorHAnsi"/>
                <w:spacing w:val="-5"/>
                <w:sz w:val="20"/>
                <w:szCs w:val="20"/>
              </w:rPr>
            </w:pPr>
            <w:r w:rsidRPr="00D013A3">
              <w:rPr>
                <w:rFonts w:asciiTheme="minorHAnsi" w:hAnsiTheme="minorHAnsi" w:cstheme="minorHAnsi"/>
                <w:spacing w:val="-5"/>
                <w:sz w:val="20"/>
                <w:szCs w:val="20"/>
              </w:rPr>
              <w:t xml:space="preserve">Le contrôleur son doit être intégré sur carte mère. </w:t>
            </w:r>
          </w:p>
          <w:p w14:paraId="77D1165B" w14:textId="77777777" w:rsidR="00D27363" w:rsidRPr="00D013A3" w:rsidRDefault="00D27363" w:rsidP="004C1742">
            <w:pPr>
              <w:spacing w:before="120"/>
              <w:rPr>
                <w:rFonts w:asciiTheme="minorHAnsi" w:hAnsiTheme="minorHAnsi" w:cstheme="minorHAnsi"/>
                <w:b/>
                <w:spacing w:val="3"/>
                <w:sz w:val="20"/>
                <w:szCs w:val="20"/>
              </w:rPr>
            </w:pPr>
            <w:r w:rsidRPr="00D013A3">
              <w:rPr>
                <w:rFonts w:asciiTheme="minorHAnsi" w:hAnsiTheme="minorHAnsi" w:cstheme="minorHAnsi"/>
                <w:b/>
                <w:spacing w:val="-5"/>
                <w:sz w:val="20"/>
                <w:szCs w:val="20"/>
              </w:rPr>
              <w:t xml:space="preserve">Des hauts parleurs </w:t>
            </w:r>
            <w:r w:rsidR="00127B53" w:rsidRPr="00D013A3">
              <w:rPr>
                <w:rFonts w:asciiTheme="minorHAnsi" w:hAnsiTheme="minorHAnsi" w:cstheme="minorHAnsi"/>
                <w:b/>
                <w:spacing w:val="-5"/>
                <w:sz w:val="20"/>
                <w:szCs w:val="20"/>
              </w:rPr>
              <w:t xml:space="preserve">et microphone </w:t>
            </w:r>
            <w:r w:rsidRPr="00D013A3">
              <w:rPr>
                <w:rFonts w:asciiTheme="minorHAnsi" w:hAnsiTheme="minorHAnsi" w:cstheme="minorHAnsi"/>
                <w:b/>
                <w:spacing w:val="-5"/>
                <w:sz w:val="20"/>
                <w:szCs w:val="20"/>
              </w:rPr>
              <w:t>doivent être intégrés dans la machine.</w:t>
            </w:r>
          </w:p>
        </w:tc>
        <w:tc>
          <w:tcPr>
            <w:tcW w:w="2032" w:type="dxa"/>
          </w:tcPr>
          <w:p w14:paraId="2B53A7B5" w14:textId="77777777" w:rsidR="00D27363" w:rsidRPr="00D013A3" w:rsidRDefault="00D27363" w:rsidP="004C1742">
            <w:pPr>
              <w:rPr>
                <w:rFonts w:asciiTheme="minorHAnsi" w:hAnsiTheme="minorHAnsi" w:cstheme="minorHAnsi"/>
                <w:sz w:val="20"/>
                <w:szCs w:val="20"/>
              </w:rPr>
            </w:pPr>
          </w:p>
        </w:tc>
      </w:tr>
      <w:tr w:rsidR="00D27363" w:rsidRPr="00D013A3" w14:paraId="7E8792B0" w14:textId="77777777" w:rsidTr="0002546F">
        <w:trPr>
          <w:trHeight w:val="2786"/>
        </w:trPr>
        <w:tc>
          <w:tcPr>
            <w:tcW w:w="2689" w:type="dxa"/>
            <w:vAlign w:val="center"/>
          </w:tcPr>
          <w:p w14:paraId="443413F2" w14:textId="77777777" w:rsidR="00D27363" w:rsidRPr="00D013A3" w:rsidRDefault="00982D88" w:rsidP="004C1742">
            <w:pPr>
              <w:rPr>
                <w:rFonts w:asciiTheme="minorHAnsi" w:hAnsiTheme="minorHAnsi" w:cstheme="minorHAnsi"/>
                <w:sz w:val="20"/>
                <w:szCs w:val="20"/>
              </w:rPr>
            </w:pPr>
            <w:r w:rsidRPr="00D013A3">
              <w:rPr>
                <w:rFonts w:asciiTheme="minorHAnsi" w:hAnsiTheme="minorHAnsi" w:cstheme="minorHAnsi"/>
                <w:sz w:val="20"/>
                <w:szCs w:val="20"/>
              </w:rPr>
              <w:t>Connectique native a l’ordinateur</w:t>
            </w:r>
          </w:p>
        </w:tc>
        <w:tc>
          <w:tcPr>
            <w:tcW w:w="4110" w:type="dxa"/>
          </w:tcPr>
          <w:p w14:paraId="1CEE153D" w14:textId="77777777" w:rsidR="00D27363" w:rsidRPr="00D013A3" w:rsidRDefault="00D27363"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- 2 ports USB 3.0 minimum</w:t>
            </w:r>
          </w:p>
          <w:p w14:paraId="5BBAC55B" w14:textId="79435FBC" w:rsidR="00273252" w:rsidRPr="00D013A3" w:rsidRDefault="00D27363"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 - au minimum 1 port USB-C dernière génération prenant en charge l’alimentation du portable et 1 port USB-C </w:t>
            </w:r>
            <w:proofErr w:type="spellStart"/>
            <w:r w:rsidRPr="00D013A3">
              <w:rPr>
                <w:rFonts w:asciiTheme="minorHAnsi" w:hAnsiTheme="minorHAnsi" w:cstheme="minorHAnsi"/>
                <w:spacing w:val="3"/>
                <w:sz w:val="20"/>
                <w:szCs w:val="20"/>
              </w:rPr>
              <w:t>Thunderbolt</w:t>
            </w:r>
            <w:proofErr w:type="spellEnd"/>
            <w:r w:rsidRPr="00D013A3">
              <w:rPr>
                <w:rFonts w:asciiTheme="minorHAnsi" w:hAnsiTheme="minorHAnsi" w:cstheme="minorHAnsi"/>
                <w:spacing w:val="3"/>
                <w:sz w:val="20"/>
                <w:szCs w:val="20"/>
              </w:rPr>
              <w:t xml:space="preserve"> 4</w:t>
            </w:r>
          </w:p>
          <w:p w14:paraId="2732080E" w14:textId="68E32C4D" w:rsidR="00D27363" w:rsidRPr="00D013A3" w:rsidRDefault="00D27363" w:rsidP="004C1742">
            <w:pPr>
              <w:tabs>
                <w:tab w:val="num" w:pos="720"/>
              </w:tabs>
              <w:spacing w:before="120"/>
              <w:rPr>
                <w:rStyle w:val="CharacterStyle1"/>
                <w:rFonts w:asciiTheme="minorHAnsi" w:hAnsiTheme="minorHAnsi" w:cstheme="minorHAnsi"/>
                <w:spacing w:val="5"/>
                <w:szCs w:val="20"/>
              </w:rPr>
            </w:pPr>
            <w:r w:rsidRPr="00D013A3">
              <w:rPr>
                <w:rFonts w:asciiTheme="minorHAnsi" w:hAnsiTheme="minorHAnsi" w:cstheme="minorHAnsi"/>
                <w:spacing w:val="3"/>
                <w:sz w:val="20"/>
                <w:szCs w:val="20"/>
              </w:rPr>
              <w:t xml:space="preserve">- 1 port vidéo pour connexion d’un moniteur externe. Il peut être </w:t>
            </w:r>
            <w:r w:rsidRPr="00D013A3">
              <w:rPr>
                <w:rStyle w:val="CharacterStyle1"/>
                <w:rFonts w:asciiTheme="minorHAnsi" w:hAnsiTheme="minorHAnsi" w:cstheme="minorHAnsi"/>
                <w:spacing w:val="5"/>
                <w:szCs w:val="20"/>
              </w:rPr>
              <w:t xml:space="preserve">HDMI ou Display Port (1 adaptateur HDMI est à fournir systématiquement avec </w:t>
            </w:r>
            <w:proofErr w:type="gramStart"/>
            <w:r w:rsidRPr="00D013A3">
              <w:rPr>
                <w:rStyle w:val="CharacterStyle1"/>
                <w:rFonts w:asciiTheme="minorHAnsi" w:hAnsiTheme="minorHAnsi" w:cstheme="minorHAnsi"/>
                <w:spacing w:val="5"/>
                <w:szCs w:val="20"/>
              </w:rPr>
              <w:t xml:space="preserve">chaque </w:t>
            </w:r>
            <w:r w:rsidR="00982D88" w:rsidRPr="00D013A3">
              <w:rPr>
                <w:rStyle w:val="CharacterStyle1"/>
                <w:rFonts w:asciiTheme="minorHAnsi" w:hAnsiTheme="minorHAnsi" w:cstheme="minorHAnsi"/>
                <w:spacing w:val="5"/>
                <w:szCs w:val="20"/>
              </w:rPr>
              <w:t xml:space="preserve"> </w:t>
            </w:r>
            <w:r w:rsidR="00982D88" w:rsidRPr="00D013A3">
              <w:rPr>
                <w:rFonts w:asciiTheme="minorHAnsi" w:hAnsiTheme="minorHAnsi" w:cstheme="minorHAnsi"/>
                <w:sz w:val="20"/>
                <w:szCs w:val="20"/>
              </w:rPr>
              <w:t>ordinateur</w:t>
            </w:r>
            <w:proofErr w:type="gramEnd"/>
            <w:r w:rsidR="00982D88" w:rsidRPr="00D013A3">
              <w:rPr>
                <w:rFonts w:asciiTheme="minorHAnsi" w:hAnsiTheme="minorHAnsi" w:cstheme="minorHAnsi"/>
                <w:spacing w:val="-2"/>
                <w:sz w:val="20"/>
                <w:szCs w:val="20"/>
              </w:rPr>
              <w:t xml:space="preserve"> </w:t>
            </w:r>
            <w:r w:rsidR="0063472B">
              <w:rPr>
                <w:rStyle w:val="CharacterStyle1"/>
                <w:rFonts w:asciiTheme="minorHAnsi" w:hAnsiTheme="minorHAnsi" w:cstheme="minorHAnsi"/>
                <w:spacing w:val="5"/>
                <w:szCs w:val="20"/>
              </w:rPr>
              <w:t xml:space="preserve">portable </w:t>
            </w:r>
            <w:r w:rsidRPr="00D013A3">
              <w:rPr>
                <w:rStyle w:val="CharacterStyle1"/>
                <w:rFonts w:asciiTheme="minorHAnsi" w:hAnsiTheme="minorHAnsi" w:cstheme="minorHAnsi"/>
                <w:spacing w:val="5"/>
                <w:szCs w:val="20"/>
              </w:rPr>
              <w:t xml:space="preserve">commandé). </w:t>
            </w:r>
          </w:p>
          <w:p w14:paraId="456BCC50" w14:textId="77777777" w:rsidR="00D27363" w:rsidRPr="00D013A3" w:rsidRDefault="00D27363"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 - 1 port RJ 45 </w:t>
            </w:r>
          </w:p>
          <w:p w14:paraId="538A00FD" w14:textId="77777777" w:rsidR="00D27363" w:rsidRPr="00D013A3" w:rsidRDefault="00D27363"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- 1 lecteur de carte à puce</w:t>
            </w:r>
            <w:r w:rsidRPr="00D013A3">
              <w:rPr>
                <w:rFonts w:asciiTheme="minorHAnsi" w:hAnsiTheme="minorHAnsi" w:cstheme="minorHAnsi"/>
                <w:spacing w:val="-2"/>
                <w:sz w:val="20"/>
                <w:szCs w:val="20"/>
              </w:rPr>
              <w:t xml:space="preserve"> intégré </w:t>
            </w:r>
            <w:proofErr w:type="spellStart"/>
            <w:r w:rsidRPr="00D013A3">
              <w:rPr>
                <w:rFonts w:asciiTheme="minorHAnsi" w:hAnsiTheme="minorHAnsi" w:cstheme="minorHAnsi"/>
                <w:spacing w:val="-2"/>
                <w:sz w:val="20"/>
                <w:szCs w:val="20"/>
              </w:rPr>
              <w:t>a</w:t>
            </w:r>
            <w:proofErr w:type="spellEnd"/>
            <w:r w:rsidRPr="00D013A3">
              <w:rPr>
                <w:rFonts w:asciiTheme="minorHAnsi" w:hAnsiTheme="minorHAnsi" w:cstheme="minorHAnsi"/>
                <w:spacing w:val="-2"/>
                <w:sz w:val="20"/>
                <w:szCs w:val="20"/>
              </w:rPr>
              <w:t xml:space="preserve"> </w:t>
            </w:r>
            <w:r w:rsidR="00982D88" w:rsidRPr="00D013A3">
              <w:rPr>
                <w:rFonts w:asciiTheme="minorHAnsi" w:hAnsiTheme="minorHAnsi" w:cstheme="minorHAnsi"/>
                <w:sz w:val="20"/>
                <w:szCs w:val="20"/>
              </w:rPr>
              <w:t>l’ordinateur</w:t>
            </w:r>
            <w:r w:rsidR="00982D88" w:rsidRPr="00D013A3">
              <w:rPr>
                <w:rFonts w:asciiTheme="minorHAnsi" w:hAnsiTheme="minorHAnsi" w:cstheme="minorHAnsi"/>
                <w:spacing w:val="-2"/>
                <w:sz w:val="20"/>
                <w:szCs w:val="20"/>
              </w:rPr>
              <w:t xml:space="preserve">  </w:t>
            </w:r>
            <w:r w:rsidRPr="00D013A3">
              <w:rPr>
                <w:rFonts w:asciiTheme="minorHAnsi" w:hAnsiTheme="minorHAnsi" w:cstheme="minorHAnsi"/>
                <w:spacing w:val="-2"/>
                <w:sz w:val="20"/>
                <w:szCs w:val="20"/>
              </w:rPr>
              <w:t>Portable</w:t>
            </w:r>
            <w:r w:rsidR="00127B53" w:rsidRPr="00D013A3">
              <w:rPr>
                <w:rFonts w:asciiTheme="minorHAnsi" w:hAnsiTheme="minorHAnsi" w:cstheme="minorHAnsi"/>
                <w:spacing w:val="-2"/>
                <w:sz w:val="20"/>
                <w:szCs w:val="20"/>
              </w:rPr>
              <w:t xml:space="preserve"> pour </w:t>
            </w:r>
            <w:r w:rsidRPr="00D013A3">
              <w:rPr>
                <w:rFonts w:asciiTheme="minorHAnsi" w:hAnsiTheme="minorHAnsi" w:cstheme="minorHAnsi"/>
                <w:spacing w:val="-2"/>
                <w:sz w:val="20"/>
                <w:szCs w:val="20"/>
              </w:rPr>
              <w:t>carte à micros circuit (sécurité) conforme aux normes ISO / IEC 7816- 1/2/3.</w:t>
            </w:r>
          </w:p>
        </w:tc>
        <w:tc>
          <w:tcPr>
            <w:tcW w:w="2032" w:type="dxa"/>
          </w:tcPr>
          <w:p w14:paraId="7054C146" w14:textId="77777777" w:rsidR="00D27363" w:rsidRPr="00D013A3" w:rsidRDefault="00D27363" w:rsidP="004C1742">
            <w:pPr>
              <w:rPr>
                <w:rFonts w:asciiTheme="minorHAnsi" w:hAnsiTheme="minorHAnsi" w:cstheme="minorHAnsi"/>
                <w:sz w:val="20"/>
                <w:szCs w:val="20"/>
              </w:rPr>
            </w:pPr>
          </w:p>
        </w:tc>
      </w:tr>
      <w:tr w:rsidR="00D27363" w:rsidRPr="00D013A3" w14:paraId="7B4E4BF7" w14:textId="77777777" w:rsidTr="0002546F">
        <w:trPr>
          <w:trHeight w:val="70"/>
        </w:trPr>
        <w:tc>
          <w:tcPr>
            <w:tcW w:w="2689" w:type="dxa"/>
            <w:vAlign w:val="center"/>
          </w:tcPr>
          <w:p w14:paraId="3213584F" w14:textId="77777777" w:rsidR="00D27363" w:rsidRPr="00D013A3" w:rsidRDefault="00D27363" w:rsidP="004C1742">
            <w:pPr>
              <w:rPr>
                <w:rFonts w:asciiTheme="minorHAnsi" w:hAnsiTheme="minorHAnsi" w:cstheme="minorHAnsi"/>
                <w:sz w:val="20"/>
                <w:szCs w:val="20"/>
              </w:rPr>
            </w:pPr>
          </w:p>
          <w:p w14:paraId="2B2F979B"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Autonomie</w:t>
            </w:r>
          </w:p>
          <w:p w14:paraId="5BD7E508" w14:textId="77777777" w:rsidR="00D27363" w:rsidRPr="00D013A3" w:rsidRDefault="00D27363" w:rsidP="004C1742">
            <w:pPr>
              <w:rPr>
                <w:rFonts w:asciiTheme="minorHAnsi" w:hAnsiTheme="minorHAnsi" w:cstheme="minorHAnsi"/>
                <w:i/>
                <w:sz w:val="20"/>
                <w:szCs w:val="20"/>
              </w:rPr>
            </w:pPr>
          </w:p>
        </w:tc>
        <w:tc>
          <w:tcPr>
            <w:tcW w:w="4110" w:type="dxa"/>
            <w:shd w:val="clear" w:color="auto" w:fill="auto"/>
          </w:tcPr>
          <w:p w14:paraId="047A47F1" w14:textId="77777777" w:rsidR="00D27363" w:rsidRPr="00D013A3" w:rsidRDefault="00D27363"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8 heures minimum avec la batterie d’origine (fournir les résultats du </w:t>
            </w:r>
            <w:proofErr w:type="spellStart"/>
            <w:proofErr w:type="gramStart"/>
            <w:r w:rsidRPr="00D013A3">
              <w:rPr>
                <w:rFonts w:asciiTheme="minorHAnsi" w:hAnsiTheme="minorHAnsi" w:cstheme="minorHAnsi"/>
                <w:spacing w:val="3"/>
                <w:sz w:val="20"/>
                <w:szCs w:val="20"/>
              </w:rPr>
              <w:t>bench</w:t>
            </w:r>
            <w:proofErr w:type="spellEnd"/>
            <w:r w:rsidRPr="00D013A3">
              <w:rPr>
                <w:rFonts w:asciiTheme="minorHAnsi" w:hAnsiTheme="minorHAnsi" w:cstheme="minorHAnsi"/>
                <w:spacing w:val="3"/>
                <w:sz w:val="20"/>
                <w:szCs w:val="20"/>
              </w:rPr>
              <w:t xml:space="preserve"> </w:t>
            </w:r>
            <w:r w:rsidR="00982D88" w:rsidRPr="00D013A3">
              <w:rPr>
                <w:rFonts w:asciiTheme="minorHAnsi" w:hAnsiTheme="minorHAnsi" w:cstheme="minorHAnsi"/>
                <w:spacing w:val="3"/>
                <w:sz w:val="20"/>
                <w:szCs w:val="20"/>
              </w:rPr>
              <w:t xml:space="preserve"> PC</w:t>
            </w:r>
            <w:proofErr w:type="gramEnd"/>
            <w:r w:rsidR="00982D88" w:rsidRPr="00D013A3">
              <w:rPr>
                <w:rFonts w:asciiTheme="minorHAnsi" w:hAnsiTheme="minorHAnsi" w:cstheme="minorHAnsi"/>
                <w:spacing w:val="3"/>
                <w:sz w:val="20"/>
                <w:szCs w:val="20"/>
              </w:rPr>
              <w:t xml:space="preserve"> </w:t>
            </w:r>
            <w:r w:rsidRPr="00D013A3">
              <w:rPr>
                <w:rFonts w:asciiTheme="minorHAnsi" w:hAnsiTheme="minorHAnsi" w:cstheme="minorHAnsi"/>
                <w:spacing w:val="3"/>
                <w:sz w:val="20"/>
                <w:szCs w:val="20"/>
              </w:rPr>
              <w:t xml:space="preserve">MARK 10 </w:t>
            </w:r>
            <w:r w:rsidRPr="00D013A3">
              <w:rPr>
                <w:rFonts w:asciiTheme="minorHAnsi" w:hAnsiTheme="minorHAnsi" w:cstheme="minorHAnsi"/>
                <w:sz w:val="20"/>
                <w:szCs w:val="20"/>
              </w:rPr>
              <w:t xml:space="preserve">Scenario </w:t>
            </w:r>
            <w:proofErr w:type="spellStart"/>
            <w:r w:rsidRPr="00D013A3">
              <w:rPr>
                <w:rFonts w:asciiTheme="minorHAnsi" w:hAnsiTheme="minorHAnsi" w:cstheme="minorHAnsi"/>
                <w:sz w:val="20"/>
                <w:szCs w:val="20"/>
              </w:rPr>
              <w:t>ModernOfficeBatteryLife</w:t>
            </w:r>
            <w:proofErr w:type="spellEnd"/>
            <w:r w:rsidRPr="00D013A3">
              <w:rPr>
                <w:rFonts w:asciiTheme="minorHAnsi" w:hAnsiTheme="minorHAnsi" w:cstheme="minorHAnsi"/>
                <w:spacing w:val="3"/>
                <w:sz w:val="20"/>
                <w:szCs w:val="20"/>
              </w:rPr>
              <w:t>). Un chargeur de batterie doit être livré avec la machine. La durée de charge doit être précisée.</w:t>
            </w:r>
          </w:p>
        </w:tc>
        <w:tc>
          <w:tcPr>
            <w:tcW w:w="2032" w:type="dxa"/>
          </w:tcPr>
          <w:p w14:paraId="62268878" w14:textId="77777777" w:rsidR="00D27363" w:rsidRPr="00D013A3" w:rsidRDefault="00D27363" w:rsidP="004C1742">
            <w:pPr>
              <w:rPr>
                <w:rFonts w:asciiTheme="minorHAnsi" w:hAnsiTheme="minorHAnsi" w:cstheme="minorHAnsi"/>
                <w:sz w:val="20"/>
                <w:szCs w:val="20"/>
              </w:rPr>
            </w:pPr>
          </w:p>
        </w:tc>
      </w:tr>
      <w:tr w:rsidR="00D27363" w:rsidRPr="00D013A3" w14:paraId="4952A9D5" w14:textId="77777777" w:rsidTr="0002546F">
        <w:tc>
          <w:tcPr>
            <w:tcW w:w="2689" w:type="dxa"/>
            <w:vAlign w:val="center"/>
          </w:tcPr>
          <w:p w14:paraId="05C543E9"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Poids</w:t>
            </w:r>
          </w:p>
          <w:p w14:paraId="7BCAFAD0" w14:textId="77777777" w:rsidR="00D27363" w:rsidRPr="00D013A3" w:rsidRDefault="00D27363" w:rsidP="004C1742">
            <w:pPr>
              <w:rPr>
                <w:rFonts w:asciiTheme="minorHAnsi" w:hAnsiTheme="minorHAnsi" w:cstheme="minorHAnsi"/>
                <w:i/>
                <w:sz w:val="20"/>
                <w:szCs w:val="20"/>
              </w:rPr>
            </w:pPr>
          </w:p>
        </w:tc>
        <w:tc>
          <w:tcPr>
            <w:tcW w:w="4110" w:type="dxa"/>
          </w:tcPr>
          <w:p w14:paraId="3504EE1B" w14:textId="77777777" w:rsidR="00D27363" w:rsidRPr="00D013A3" w:rsidRDefault="00D27363" w:rsidP="004C1742">
            <w:pPr>
              <w:spacing w:before="120"/>
              <w:ind w:right="144"/>
              <w:rPr>
                <w:rFonts w:asciiTheme="minorHAnsi" w:hAnsiTheme="minorHAnsi" w:cstheme="minorHAnsi"/>
                <w:sz w:val="20"/>
                <w:szCs w:val="20"/>
              </w:rPr>
            </w:pPr>
            <w:r w:rsidRPr="00D013A3">
              <w:rPr>
                <w:rFonts w:asciiTheme="minorHAnsi" w:hAnsiTheme="minorHAnsi" w:cstheme="minorHAnsi"/>
                <w:sz w:val="20"/>
                <w:szCs w:val="20"/>
              </w:rPr>
              <w:t xml:space="preserve">Le poids de la machine (batterie et les éléments intégrés en standard inclus) ne doit pas excéder </w:t>
            </w:r>
            <w:r w:rsidR="00127B53" w:rsidRPr="00D013A3">
              <w:rPr>
                <w:rFonts w:asciiTheme="minorHAnsi" w:hAnsiTheme="minorHAnsi" w:cstheme="minorHAnsi"/>
                <w:sz w:val="20"/>
                <w:szCs w:val="20"/>
              </w:rPr>
              <w:t>2</w:t>
            </w:r>
            <w:r w:rsidRPr="00D013A3">
              <w:rPr>
                <w:rFonts w:asciiTheme="minorHAnsi" w:hAnsiTheme="minorHAnsi" w:cstheme="minorHAnsi"/>
                <w:sz w:val="20"/>
                <w:szCs w:val="20"/>
              </w:rPr>
              <w:t xml:space="preserve"> Kg.</w:t>
            </w:r>
          </w:p>
          <w:p w14:paraId="192F550E" w14:textId="77777777" w:rsidR="00D27363" w:rsidRPr="00D013A3" w:rsidRDefault="00D27363" w:rsidP="004C1742">
            <w:pPr>
              <w:spacing w:before="120"/>
              <w:ind w:right="144"/>
              <w:rPr>
                <w:rFonts w:asciiTheme="minorHAnsi" w:hAnsiTheme="minorHAnsi" w:cstheme="minorHAnsi"/>
                <w:spacing w:val="3"/>
                <w:sz w:val="20"/>
                <w:szCs w:val="20"/>
              </w:rPr>
            </w:pPr>
            <w:r w:rsidRPr="00D013A3">
              <w:rPr>
                <w:rFonts w:asciiTheme="minorHAnsi" w:hAnsiTheme="minorHAnsi" w:cstheme="minorHAnsi"/>
                <w:sz w:val="20"/>
                <w:szCs w:val="20"/>
              </w:rPr>
              <w:t>Le matériel pesé comprend la batterie et les éléments intégrés en standard.</w:t>
            </w:r>
          </w:p>
        </w:tc>
        <w:tc>
          <w:tcPr>
            <w:tcW w:w="2032" w:type="dxa"/>
          </w:tcPr>
          <w:p w14:paraId="47DECC5B" w14:textId="77777777" w:rsidR="00D27363" w:rsidRPr="00D013A3" w:rsidRDefault="00D27363" w:rsidP="004C1742">
            <w:pPr>
              <w:rPr>
                <w:rFonts w:asciiTheme="minorHAnsi" w:hAnsiTheme="minorHAnsi" w:cstheme="minorHAnsi"/>
                <w:sz w:val="20"/>
                <w:szCs w:val="20"/>
              </w:rPr>
            </w:pPr>
          </w:p>
        </w:tc>
      </w:tr>
      <w:tr w:rsidR="00127B53" w:rsidRPr="00D013A3" w14:paraId="14A24F3F" w14:textId="77777777" w:rsidTr="0002546F">
        <w:tc>
          <w:tcPr>
            <w:tcW w:w="2689" w:type="dxa"/>
            <w:vAlign w:val="center"/>
          </w:tcPr>
          <w:p w14:paraId="034A2401" w14:textId="77777777" w:rsidR="00127B53" w:rsidRPr="00D013A3" w:rsidRDefault="00127B53" w:rsidP="004C1742">
            <w:pPr>
              <w:rPr>
                <w:rFonts w:asciiTheme="minorHAnsi" w:hAnsiTheme="minorHAnsi" w:cstheme="minorHAnsi"/>
                <w:sz w:val="20"/>
                <w:szCs w:val="20"/>
              </w:rPr>
            </w:pPr>
            <w:r w:rsidRPr="00D013A3">
              <w:rPr>
                <w:rFonts w:asciiTheme="minorHAnsi" w:hAnsiTheme="minorHAnsi" w:cstheme="minorHAnsi"/>
                <w:sz w:val="20"/>
                <w:szCs w:val="20"/>
              </w:rPr>
              <w:t>Station d’accueil Universelle</w:t>
            </w:r>
          </w:p>
        </w:tc>
        <w:tc>
          <w:tcPr>
            <w:tcW w:w="4110" w:type="dxa"/>
          </w:tcPr>
          <w:p w14:paraId="4E53E2C0" w14:textId="3756133C" w:rsidR="00127B53" w:rsidRPr="00D013A3" w:rsidRDefault="00127B53" w:rsidP="004C1742">
            <w:pPr>
              <w:spacing w:before="120"/>
              <w:ind w:right="142"/>
              <w:rPr>
                <w:rFonts w:asciiTheme="minorHAnsi" w:hAnsiTheme="minorHAnsi" w:cstheme="minorHAnsi"/>
                <w:spacing w:val="1"/>
                <w:sz w:val="20"/>
                <w:szCs w:val="20"/>
              </w:rPr>
            </w:pPr>
            <w:r w:rsidRPr="00D013A3">
              <w:rPr>
                <w:rFonts w:asciiTheme="minorHAnsi" w:hAnsiTheme="minorHAnsi" w:cstheme="minorHAnsi"/>
                <w:spacing w:val="1"/>
                <w:sz w:val="20"/>
                <w:szCs w:val="20"/>
              </w:rPr>
              <w:t xml:space="preserve">Le matériel proposé doit permettre à n’importe quel </w:t>
            </w:r>
            <w:r w:rsidR="009026CE">
              <w:rPr>
                <w:rFonts w:asciiTheme="minorHAnsi" w:hAnsiTheme="minorHAnsi" w:cstheme="minorHAnsi"/>
                <w:spacing w:val="1"/>
                <w:sz w:val="20"/>
                <w:szCs w:val="20"/>
              </w:rPr>
              <w:t xml:space="preserve">ordinateur </w:t>
            </w:r>
            <w:r w:rsidRPr="00D013A3">
              <w:rPr>
                <w:rFonts w:asciiTheme="minorHAnsi" w:hAnsiTheme="minorHAnsi" w:cstheme="minorHAnsi"/>
                <w:spacing w:val="1"/>
                <w:sz w:val="20"/>
                <w:szCs w:val="20"/>
              </w:rPr>
              <w:t>portable</w:t>
            </w:r>
            <w:r w:rsidR="009026CE">
              <w:rPr>
                <w:rFonts w:asciiTheme="minorHAnsi" w:hAnsiTheme="minorHAnsi" w:cstheme="minorHAnsi"/>
                <w:spacing w:val="1"/>
                <w:sz w:val="20"/>
                <w:szCs w:val="20"/>
              </w:rPr>
              <w:t>,</w:t>
            </w:r>
            <w:r w:rsidRPr="00D013A3">
              <w:rPr>
                <w:rFonts w:asciiTheme="minorHAnsi" w:hAnsiTheme="minorHAnsi" w:cstheme="minorHAnsi"/>
                <w:spacing w:val="1"/>
                <w:sz w:val="20"/>
                <w:szCs w:val="20"/>
              </w:rPr>
              <w:t xml:space="preserve"> de marque identique à la station d’accueil ou non, d’exploiter les fonctionnalités suivantes :</w:t>
            </w:r>
          </w:p>
          <w:p w14:paraId="032EB5ED" w14:textId="77777777" w:rsidR="00127B53" w:rsidRPr="00D013A3" w:rsidRDefault="00127B53" w:rsidP="004C1742">
            <w:pPr>
              <w:spacing w:before="120"/>
              <w:ind w:right="142"/>
              <w:rPr>
                <w:rFonts w:asciiTheme="minorHAnsi" w:hAnsiTheme="minorHAnsi" w:cstheme="minorHAnsi"/>
                <w:spacing w:val="1"/>
                <w:sz w:val="20"/>
                <w:szCs w:val="20"/>
              </w:rPr>
            </w:pPr>
            <w:r w:rsidRPr="00D013A3">
              <w:rPr>
                <w:rFonts w:asciiTheme="minorHAnsi" w:hAnsiTheme="minorHAnsi" w:cstheme="minorHAnsi"/>
                <w:spacing w:val="1"/>
                <w:sz w:val="20"/>
                <w:szCs w:val="20"/>
              </w:rPr>
              <w:t xml:space="preserve">- 1 port de charge USB-C </w:t>
            </w:r>
            <w:r w:rsidRPr="00D013A3">
              <w:rPr>
                <w:rFonts w:asciiTheme="minorHAnsi" w:hAnsiTheme="minorHAnsi" w:cstheme="minorHAnsi"/>
                <w:sz w:val="20"/>
                <w:szCs w:val="20"/>
              </w:rPr>
              <w:t xml:space="preserve">respectant impérativement la fourniture de l’énergie de charge et de fonctionnement à </w:t>
            </w:r>
            <w:proofErr w:type="gramStart"/>
            <w:r w:rsidRPr="00D013A3">
              <w:rPr>
                <w:rFonts w:asciiTheme="minorHAnsi" w:hAnsiTheme="minorHAnsi" w:cstheme="minorHAnsi"/>
                <w:sz w:val="20"/>
                <w:szCs w:val="20"/>
              </w:rPr>
              <w:t>l’ordinateur  portable</w:t>
            </w:r>
            <w:proofErr w:type="gramEnd"/>
            <w:r w:rsidRPr="00D013A3">
              <w:rPr>
                <w:rFonts w:asciiTheme="minorHAnsi" w:hAnsiTheme="minorHAnsi" w:cstheme="minorHAnsi"/>
                <w:sz w:val="20"/>
                <w:szCs w:val="20"/>
              </w:rPr>
              <w:t xml:space="preserve"> avec une puissance minimale </w:t>
            </w:r>
            <w:proofErr w:type="spellStart"/>
            <w:r w:rsidRPr="00D013A3">
              <w:rPr>
                <w:rFonts w:asciiTheme="minorHAnsi" w:hAnsiTheme="minorHAnsi" w:cstheme="minorHAnsi"/>
                <w:sz w:val="20"/>
                <w:szCs w:val="20"/>
              </w:rPr>
              <w:t>nécéssaire</w:t>
            </w:r>
            <w:proofErr w:type="spellEnd"/>
            <w:r w:rsidRPr="00D013A3">
              <w:rPr>
                <w:rFonts w:asciiTheme="minorHAnsi" w:hAnsiTheme="minorHAnsi" w:cstheme="minorHAnsi"/>
                <w:sz w:val="20"/>
                <w:szCs w:val="20"/>
              </w:rPr>
              <w:t xml:space="preserve"> pour assurer cette charge.</w:t>
            </w:r>
            <w:r w:rsidRPr="00D013A3">
              <w:rPr>
                <w:rFonts w:asciiTheme="minorHAnsi" w:hAnsiTheme="minorHAnsi" w:cstheme="minorHAnsi"/>
                <w:spacing w:val="1"/>
                <w:sz w:val="20"/>
                <w:szCs w:val="20"/>
              </w:rPr>
              <w:t xml:space="preserve"> </w:t>
            </w:r>
          </w:p>
          <w:p w14:paraId="3205E4DE" w14:textId="77777777" w:rsidR="00127B53" w:rsidRPr="00D013A3" w:rsidRDefault="00127B53" w:rsidP="004C1742">
            <w:pPr>
              <w:spacing w:before="120"/>
              <w:ind w:right="142"/>
              <w:rPr>
                <w:rFonts w:asciiTheme="minorHAnsi" w:hAnsiTheme="minorHAnsi" w:cstheme="minorHAnsi"/>
                <w:spacing w:val="1"/>
                <w:sz w:val="20"/>
                <w:szCs w:val="20"/>
              </w:rPr>
            </w:pPr>
            <w:r w:rsidRPr="00D013A3">
              <w:rPr>
                <w:rFonts w:asciiTheme="minorHAnsi" w:hAnsiTheme="minorHAnsi" w:cstheme="minorHAnsi"/>
                <w:spacing w:val="1"/>
                <w:sz w:val="20"/>
                <w:szCs w:val="20"/>
              </w:rPr>
              <w:lastRenderedPageBreak/>
              <w:t xml:space="preserve">- 1 port ETHERNET RJ 45 répliquant l’adresse MAC de </w:t>
            </w:r>
            <w:proofErr w:type="gramStart"/>
            <w:r w:rsidRPr="00D013A3">
              <w:rPr>
                <w:rFonts w:asciiTheme="minorHAnsi" w:hAnsiTheme="minorHAnsi" w:cstheme="minorHAnsi"/>
                <w:spacing w:val="1"/>
                <w:sz w:val="20"/>
                <w:szCs w:val="20"/>
              </w:rPr>
              <w:t>l’ordinateur  portable</w:t>
            </w:r>
            <w:proofErr w:type="gramEnd"/>
            <w:r w:rsidRPr="00D013A3">
              <w:rPr>
                <w:rFonts w:asciiTheme="minorHAnsi" w:hAnsiTheme="minorHAnsi" w:cstheme="minorHAnsi"/>
                <w:spacing w:val="1"/>
                <w:sz w:val="20"/>
                <w:szCs w:val="20"/>
              </w:rPr>
              <w:t xml:space="preserve"> (MAC </w:t>
            </w:r>
            <w:proofErr w:type="spellStart"/>
            <w:r w:rsidRPr="00D013A3">
              <w:rPr>
                <w:rFonts w:asciiTheme="minorHAnsi" w:hAnsiTheme="minorHAnsi" w:cstheme="minorHAnsi"/>
                <w:spacing w:val="1"/>
                <w:sz w:val="20"/>
                <w:szCs w:val="20"/>
              </w:rPr>
              <w:t>Address</w:t>
            </w:r>
            <w:proofErr w:type="spellEnd"/>
            <w:r w:rsidRPr="00D013A3">
              <w:rPr>
                <w:rFonts w:asciiTheme="minorHAnsi" w:hAnsiTheme="minorHAnsi" w:cstheme="minorHAnsi"/>
                <w:spacing w:val="1"/>
                <w:sz w:val="20"/>
                <w:szCs w:val="20"/>
              </w:rPr>
              <w:t xml:space="preserve"> </w:t>
            </w:r>
            <w:proofErr w:type="spellStart"/>
            <w:r w:rsidRPr="00D013A3">
              <w:rPr>
                <w:rFonts w:asciiTheme="minorHAnsi" w:hAnsiTheme="minorHAnsi" w:cstheme="minorHAnsi"/>
                <w:spacing w:val="1"/>
                <w:sz w:val="20"/>
                <w:szCs w:val="20"/>
              </w:rPr>
              <w:t>Pass</w:t>
            </w:r>
            <w:proofErr w:type="spellEnd"/>
            <w:r w:rsidRPr="00D013A3">
              <w:rPr>
                <w:rFonts w:asciiTheme="minorHAnsi" w:hAnsiTheme="minorHAnsi" w:cstheme="minorHAnsi"/>
                <w:spacing w:val="1"/>
                <w:sz w:val="20"/>
                <w:szCs w:val="20"/>
              </w:rPr>
              <w:t xml:space="preserve"> </w:t>
            </w:r>
            <w:proofErr w:type="spellStart"/>
            <w:r w:rsidRPr="00D013A3">
              <w:rPr>
                <w:rFonts w:asciiTheme="minorHAnsi" w:hAnsiTheme="minorHAnsi" w:cstheme="minorHAnsi"/>
                <w:spacing w:val="1"/>
                <w:sz w:val="20"/>
                <w:szCs w:val="20"/>
              </w:rPr>
              <w:t>Trough</w:t>
            </w:r>
            <w:proofErr w:type="spellEnd"/>
            <w:r w:rsidRPr="00D013A3">
              <w:rPr>
                <w:rFonts w:asciiTheme="minorHAnsi" w:hAnsiTheme="minorHAnsi" w:cstheme="minorHAnsi"/>
                <w:spacing w:val="1"/>
                <w:sz w:val="20"/>
                <w:szCs w:val="20"/>
              </w:rPr>
              <w:t xml:space="preserve"> )</w:t>
            </w:r>
          </w:p>
          <w:p w14:paraId="2729F317" w14:textId="77777777" w:rsidR="00127B53" w:rsidRPr="00D013A3" w:rsidRDefault="00127B53" w:rsidP="004C1742">
            <w:pPr>
              <w:spacing w:before="120"/>
              <w:ind w:right="142"/>
              <w:rPr>
                <w:rFonts w:asciiTheme="minorHAnsi" w:hAnsiTheme="minorHAnsi" w:cstheme="minorHAnsi"/>
                <w:spacing w:val="1"/>
                <w:sz w:val="20"/>
                <w:szCs w:val="20"/>
              </w:rPr>
            </w:pPr>
            <w:r w:rsidRPr="00D013A3">
              <w:rPr>
                <w:rFonts w:asciiTheme="minorHAnsi" w:hAnsiTheme="minorHAnsi" w:cstheme="minorHAnsi"/>
                <w:spacing w:val="1"/>
                <w:sz w:val="20"/>
                <w:szCs w:val="20"/>
              </w:rPr>
              <w:t>- 3 ports USB 3.0 minimum</w:t>
            </w:r>
          </w:p>
          <w:p w14:paraId="0F5F8D0E" w14:textId="77777777" w:rsidR="00127B53" w:rsidRPr="00D013A3" w:rsidRDefault="00127B53" w:rsidP="004C1742">
            <w:pPr>
              <w:spacing w:before="120"/>
              <w:ind w:right="142"/>
              <w:rPr>
                <w:rFonts w:asciiTheme="minorHAnsi" w:hAnsiTheme="minorHAnsi" w:cstheme="minorHAnsi"/>
                <w:sz w:val="20"/>
                <w:szCs w:val="20"/>
              </w:rPr>
            </w:pPr>
            <w:r w:rsidRPr="00D013A3">
              <w:rPr>
                <w:rFonts w:asciiTheme="minorHAnsi" w:hAnsiTheme="minorHAnsi" w:cstheme="minorHAnsi"/>
                <w:spacing w:val="1"/>
                <w:sz w:val="20"/>
                <w:szCs w:val="20"/>
              </w:rPr>
              <w:t>-</w:t>
            </w:r>
            <w:r w:rsidRPr="00D013A3">
              <w:rPr>
                <w:rFonts w:asciiTheme="minorHAnsi" w:hAnsiTheme="minorHAnsi" w:cstheme="minorHAnsi"/>
                <w:b/>
                <w:bCs/>
                <w:spacing w:val="1"/>
                <w:w w:val="105"/>
                <w:sz w:val="20"/>
                <w:szCs w:val="20"/>
              </w:rPr>
              <w:t xml:space="preserve"> </w:t>
            </w:r>
            <w:r w:rsidRPr="00D013A3">
              <w:rPr>
                <w:rFonts w:asciiTheme="minorHAnsi" w:hAnsiTheme="minorHAnsi" w:cstheme="minorHAnsi"/>
                <w:sz w:val="20"/>
                <w:szCs w:val="20"/>
              </w:rPr>
              <w:t xml:space="preserve">2 ports vidéo HDMI ou </w:t>
            </w:r>
            <w:proofErr w:type="spellStart"/>
            <w:r w:rsidRPr="00D013A3">
              <w:rPr>
                <w:rFonts w:asciiTheme="minorHAnsi" w:hAnsiTheme="minorHAnsi" w:cstheme="minorHAnsi"/>
                <w:sz w:val="20"/>
                <w:szCs w:val="20"/>
              </w:rPr>
              <w:t>DisPlay</w:t>
            </w:r>
            <w:proofErr w:type="spellEnd"/>
            <w:r w:rsidRPr="00D013A3">
              <w:rPr>
                <w:rFonts w:asciiTheme="minorHAnsi" w:hAnsiTheme="minorHAnsi" w:cstheme="minorHAnsi"/>
                <w:sz w:val="20"/>
                <w:szCs w:val="20"/>
              </w:rPr>
              <w:t xml:space="preserve"> Port (</w:t>
            </w:r>
            <w:r w:rsidRPr="00D013A3">
              <w:rPr>
                <w:rStyle w:val="CharacterStyle1"/>
                <w:rFonts w:asciiTheme="minorHAnsi" w:hAnsiTheme="minorHAnsi" w:cstheme="minorHAnsi"/>
                <w:spacing w:val="5"/>
                <w:szCs w:val="20"/>
              </w:rPr>
              <w:t xml:space="preserve">1 adaptateur HDMI est à fournir systématiquement avec </w:t>
            </w:r>
            <w:proofErr w:type="gramStart"/>
            <w:r w:rsidRPr="00D013A3">
              <w:rPr>
                <w:rStyle w:val="CharacterStyle1"/>
                <w:rFonts w:asciiTheme="minorHAnsi" w:hAnsiTheme="minorHAnsi" w:cstheme="minorHAnsi"/>
                <w:spacing w:val="5"/>
                <w:szCs w:val="20"/>
              </w:rPr>
              <w:t xml:space="preserve">chaque  </w:t>
            </w:r>
            <w:r w:rsidRPr="00D013A3">
              <w:rPr>
                <w:rFonts w:asciiTheme="minorHAnsi" w:hAnsiTheme="minorHAnsi" w:cstheme="minorHAnsi"/>
                <w:sz w:val="20"/>
                <w:szCs w:val="20"/>
              </w:rPr>
              <w:t>l’ordinateur</w:t>
            </w:r>
            <w:proofErr w:type="gramEnd"/>
            <w:r w:rsidRPr="00D013A3">
              <w:rPr>
                <w:rStyle w:val="CharacterStyle1"/>
                <w:rFonts w:asciiTheme="minorHAnsi" w:hAnsiTheme="minorHAnsi" w:cstheme="minorHAnsi"/>
                <w:spacing w:val="5"/>
                <w:szCs w:val="20"/>
              </w:rPr>
              <w:t xml:space="preserve">  commandé</w:t>
            </w:r>
            <w:r w:rsidRPr="00D013A3">
              <w:rPr>
                <w:rFonts w:asciiTheme="minorHAnsi" w:hAnsiTheme="minorHAnsi" w:cstheme="minorHAnsi"/>
                <w:sz w:val="20"/>
                <w:szCs w:val="20"/>
              </w:rPr>
              <w:t>),</w:t>
            </w:r>
          </w:p>
          <w:p w14:paraId="5FB30170" w14:textId="77777777" w:rsidR="00127B53" w:rsidRPr="00D013A3" w:rsidRDefault="00127B53"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- 1 port audio,</w:t>
            </w:r>
          </w:p>
          <w:p w14:paraId="714B1E18" w14:textId="77777777" w:rsidR="00127B53" w:rsidRPr="00D013A3" w:rsidRDefault="00127B53"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 xml:space="preserve">- 1 port USB-C minimum. </w:t>
            </w:r>
          </w:p>
          <w:p w14:paraId="69CE7AF3" w14:textId="77777777" w:rsidR="00127B53" w:rsidRPr="00D013A3" w:rsidRDefault="00127B53"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 xml:space="preserve">La station d’accueil doit permettre l’industrialisation de </w:t>
            </w:r>
            <w:proofErr w:type="spellStart"/>
            <w:r w:rsidRPr="00D013A3">
              <w:rPr>
                <w:rFonts w:asciiTheme="minorHAnsi" w:hAnsiTheme="minorHAnsi" w:cstheme="minorHAnsi"/>
                <w:sz w:val="20"/>
                <w:szCs w:val="20"/>
              </w:rPr>
              <w:t>sla</w:t>
            </w:r>
            <w:proofErr w:type="spellEnd"/>
            <w:r w:rsidRPr="00D013A3">
              <w:rPr>
                <w:rFonts w:asciiTheme="minorHAnsi" w:hAnsiTheme="minorHAnsi" w:cstheme="minorHAnsi"/>
                <w:sz w:val="20"/>
                <w:szCs w:val="20"/>
              </w:rPr>
              <w:t xml:space="preserve"> mise à jour à distance et le réveil de </w:t>
            </w:r>
            <w:proofErr w:type="gramStart"/>
            <w:r w:rsidRPr="00D013A3">
              <w:rPr>
                <w:rFonts w:asciiTheme="minorHAnsi" w:hAnsiTheme="minorHAnsi" w:cstheme="minorHAnsi"/>
                <w:sz w:val="20"/>
                <w:szCs w:val="20"/>
              </w:rPr>
              <w:t>l’ordinateur  à</w:t>
            </w:r>
            <w:proofErr w:type="gramEnd"/>
            <w:r w:rsidRPr="00D013A3">
              <w:rPr>
                <w:rFonts w:asciiTheme="minorHAnsi" w:hAnsiTheme="minorHAnsi" w:cstheme="minorHAnsi"/>
                <w:sz w:val="20"/>
                <w:szCs w:val="20"/>
              </w:rPr>
              <w:t xml:space="preserve"> distance (Wake On LAN) et la gestion du double écran.</w:t>
            </w:r>
          </w:p>
          <w:p w14:paraId="314F9C69" w14:textId="77777777" w:rsidR="00127B53" w:rsidRPr="00D013A3" w:rsidRDefault="00127B53"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Elle ne doit pas présenter d’adresse MAC autre que celle du portable</w:t>
            </w:r>
          </w:p>
        </w:tc>
        <w:tc>
          <w:tcPr>
            <w:tcW w:w="2032" w:type="dxa"/>
          </w:tcPr>
          <w:p w14:paraId="563043B5" w14:textId="77777777" w:rsidR="00127B53" w:rsidRPr="00D013A3" w:rsidRDefault="00127B53" w:rsidP="004C1742">
            <w:pPr>
              <w:rPr>
                <w:rFonts w:asciiTheme="minorHAnsi" w:hAnsiTheme="minorHAnsi" w:cstheme="minorHAnsi"/>
                <w:sz w:val="20"/>
                <w:szCs w:val="20"/>
              </w:rPr>
            </w:pPr>
          </w:p>
        </w:tc>
      </w:tr>
      <w:tr w:rsidR="00D27363" w:rsidRPr="00D013A3" w14:paraId="12726B88" w14:textId="77777777" w:rsidTr="0002546F">
        <w:tc>
          <w:tcPr>
            <w:tcW w:w="2689" w:type="dxa"/>
            <w:vAlign w:val="center"/>
          </w:tcPr>
          <w:p w14:paraId="31C6EB38" w14:textId="5BD070D8" w:rsidR="00D27363" w:rsidRPr="00D013A3" w:rsidRDefault="009539C8" w:rsidP="004C1742">
            <w:pPr>
              <w:rPr>
                <w:rFonts w:asciiTheme="minorHAnsi" w:hAnsiTheme="minorHAnsi" w:cstheme="minorHAnsi"/>
                <w:sz w:val="20"/>
                <w:szCs w:val="20"/>
              </w:rPr>
            </w:pPr>
            <w:r>
              <w:rPr>
                <w:rFonts w:asciiTheme="minorHAnsi" w:hAnsiTheme="minorHAnsi" w:cstheme="minorHAnsi"/>
                <w:sz w:val="20"/>
                <w:szCs w:val="20"/>
              </w:rPr>
              <w:t xml:space="preserve">Connexion Ethernet native à </w:t>
            </w:r>
            <w:r w:rsidR="00923C6C" w:rsidRPr="00D013A3">
              <w:rPr>
                <w:rFonts w:asciiTheme="minorHAnsi" w:hAnsiTheme="minorHAnsi" w:cstheme="minorHAnsi"/>
                <w:sz w:val="20"/>
                <w:szCs w:val="20"/>
              </w:rPr>
              <w:t>l’ordinateur</w:t>
            </w:r>
            <w:r w:rsidR="006F1078" w:rsidRPr="00D013A3">
              <w:rPr>
                <w:rFonts w:asciiTheme="minorHAnsi" w:hAnsiTheme="minorHAnsi" w:cstheme="minorHAnsi"/>
                <w:sz w:val="20"/>
                <w:szCs w:val="20"/>
              </w:rPr>
              <w:t xml:space="preserve"> </w:t>
            </w:r>
          </w:p>
          <w:p w14:paraId="373A9A30" w14:textId="77777777" w:rsidR="00D27363" w:rsidRPr="00D013A3" w:rsidRDefault="00D27363" w:rsidP="004C1742">
            <w:pPr>
              <w:rPr>
                <w:rFonts w:asciiTheme="minorHAnsi" w:hAnsiTheme="minorHAnsi" w:cstheme="minorHAnsi"/>
                <w:sz w:val="20"/>
                <w:szCs w:val="20"/>
              </w:rPr>
            </w:pPr>
          </w:p>
        </w:tc>
        <w:tc>
          <w:tcPr>
            <w:tcW w:w="4110" w:type="dxa"/>
          </w:tcPr>
          <w:p w14:paraId="5E39EAEB" w14:textId="77777777" w:rsidR="00D27363" w:rsidRPr="00D013A3" w:rsidRDefault="00127B53" w:rsidP="004C1742">
            <w:pPr>
              <w:pStyle w:val="Style6"/>
              <w:kinsoku w:val="0"/>
              <w:autoSpaceDE/>
              <w:autoSpaceDN/>
              <w:spacing w:before="120" w:line="240" w:lineRule="auto"/>
              <w:ind w:left="0" w:right="144"/>
              <w:rPr>
                <w:rStyle w:val="CharacterStyle1"/>
                <w:rFonts w:asciiTheme="minorHAnsi" w:hAnsiTheme="minorHAnsi" w:cstheme="minorHAnsi"/>
                <w:spacing w:val="7"/>
              </w:rPr>
            </w:pPr>
            <w:r w:rsidRPr="00D013A3">
              <w:rPr>
                <w:rStyle w:val="CharacterStyle1"/>
                <w:rFonts w:asciiTheme="minorHAnsi" w:hAnsiTheme="minorHAnsi" w:cstheme="minorHAnsi"/>
                <w:spacing w:val="7"/>
              </w:rPr>
              <w:t>E</w:t>
            </w:r>
            <w:r w:rsidR="00D27363" w:rsidRPr="00D013A3">
              <w:rPr>
                <w:rStyle w:val="CharacterStyle1"/>
                <w:rFonts w:asciiTheme="minorHAnsi" w:hAnsiTheme="minorHAnsi" w:cstheme="minorHAnsi"/>
                <w:spacing w:val="7"/>
              </w:rPr>
              <w:t>lle devra impérativement satisfaire les caractéristiques suivantes:</w:t>
            </w:r>
          </w:p>
          <w:p w14:paraId="6EF61E26" w14:textId="77777777" w:rsidR="00D27363" w:rsidRPr="00D013A3" w:rsidRDefault="00D27363" w:rsidP="004C1742">
            <w:pPr>
              <w:pStyle w:val="Style6"/>
              <w:kinsoku w:val="0"/>
              <w:autoSpaceDE/>
              <w:autoSpaceDN/>
              <w:spacing w:before="120" w:line="240" w:lineRule="auto"/>
              <w:ind w:left="0" w:right="144"/>
              <w:rPr>
                <w:rStyle w:val="CharacterStyle1"/>
                <w:rFonts w:asciiTheme="minorHAnsi" w:hAnsiTheme="minorHAnsi" w:cstheme="minorHAnsi"/>
              </w:rPr>
            </w:pPr>
            <w:r w:rsidRPr="00D013A3">
              <w:rPr>
                <w:rStyle w:val="CharacterStyle1"/>
                <w:rFonts w:asciiTheme="minorHAnsi" w:hAnsiTheme="minorHAnsi" w:cstheme="minorHAnsi"/>
                <w:spacing w:val="7"/>
              </w:rPr>
              <w:t>ETHERNET 100 BT et/ou 1000 BT</w:t>
            </w:r>
            <w:r w:rsidRPr="00D013A3">
              <w:rPr>
                <w:rStyle w:val="CharacterStyle1"/>
                <w:rFonts w:asciiTheme="minorHAnsi" w:hAnsiTheme="minorHAnsi" w:cstheme="minorHAnsi"/>
              </w:rPr>
              <w:t>, intégrée à la carte mère.</w:t>
            </w:r>
          </w:p>
          <w:p w14:paraId="72EF7D68" w14:textId="77777777" w:rsidR="00D27363" w:rsidRPr="00D013A3" w:rsidRDefault="00D27363" w:rsidP="004C1742">
            <w:pPr>
              <w:pStyle w:val="Style6"/>
              <w:kinsoku w:val="0"/>
              <w:autoSpaceDE/>
              <w:autoSpaceDN/>
              <w:spacing w:before="120" w:line="240" w:lineRule="auto"/>
              <w:ind w:left="0"/>
              <w:rPr>
                <w:rStyle w:val="CharacterStyle1"/>
                <w:rFonts w:asciiTheme="minorHAnsi" w:hAnsiTheme="minorHAnsi" w:cstheme="minorHAnsi"/>
                <w:spacing w:val="-1"/>
              </w:rPr>
            </w:pPr>
            <w:r w:rsidRPr="00D013A3">
              <w:rPr>
                <w:rStyle w:val="CharacterStyle1"/>
                <w:rFonts w:asciiTheme="minorHAnsi" w:hAnsiTheme="minorHAnsi" w:cstheme="minorHAnsi"/>
                <w:spacing w:val="-1"/>
              </w:rPr>
              <w:t>La connectique doit être de type RJ45.</w:t>
            </w:r>
          </w:p>
          <w:p w14:paraId="68AAE44F" w14:textId="77777777" w:rsidR="00D27363" w:rsidRPr="00D013A3" w:rsidRDefault="00D27363" w:rsidP="004C1742">
            <w:pPr>
              <w:pStyle w:val="Style6"/>
              <w:kinsoku w:val="0"/>
              <w:autoSpaceDE/>
              <w:autoSpaceDN/>
              <w:spacing w:before="120" w:line="240" w:lineRule="auto"/>
              <w:ind w:left="0"/>
              <w:rPr>
                <w:rFonts w:asciiTheme="minorHAnsi" w:hAnsiTheme="minorHAnsi" w:cstheme="minorHAnsi"/>
              </w:rPr>
            </w:pPr>
            <w:r w:rsidRPr="00D013A3">
              <w:rPr>
                <w:rStyle w:val="CharacterStyle2"/>
                <w:rFonts w:asciiTheme="minorHAnsi" w:hAnsiTheme="minorHAnsi" w:cstheme="minorHAnsi"/>
                <w:spacing w:val="1"/>
                <w:sz w:val="20"/>
              </w:rPr>
              <w:t>Le Wake On LAN doit être activé au niveau de la carte réseau.</w:t>
            </w:r>
          </w:p>
        </w:tc>
        <w:tc>
          <w:tcPr>
            <w:tcW w:w="2032" w:type="dxa"/>
          </w:tcPr>
          <w:p w14:paraId="7F058955" w14:textId="77777777" w:rsidR="00D27363" w:rsidRPr="00D013A3" w:rsidRDefault="00D27363" w:rsidP="004C1742">
            <w:pPr>
              <w:rPr>
                <w:rFonts w:asciiTheme="minorHAnsi" w:hAnsiTheme="minorHAnsi" w:cstheme="minorHAnsi"/>
                <w:sz w:val="20"/>
                <w:szCs w:val="20"/>
              </w:rPr>
            </w:pPr>
          </w:p>
        </w:tc>
      </w:tr>
      <w:tr w:rsidR="00D27363" w:rsidRPr="00D013A3" w14:paraId="42C25B2E" w14:textId="77777777" w:rsidTr="0002546F">
        <w:tc>
          <w:tcPr>
            <w:tcW w:w="2689" w:type="dxa"/>
            <w:vAlign w:val="center"/>
          </w:tcPr>
          <w:p w14:paraId="4A93F861"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Connexion WIFI</w:t>
            </w:r>
          </w:p>
        </w:tc>
        <w:tc>
          <w:tcPr>
            <w:tcW w:w="4110" w:type="dxa"/>
          </w:tcPr>
          <w:p w14:paraId="29AC6F04" w14:textId="77777777" w:rsidR="00D27363" w:rsidRPr="00D013A3" w:rsidRDefault="00923C6C" w:rsidP="004C1742">
            <w:pPr>
              <w:spacing w:before="120"/>
              <w:ind w:right="144"/>
              <w:rPr>
                <w:rFonts w:asciiTheme="minorHAnsi" w:hAnsiTheme="minorHAnsi" w:cstheme="minorHAnsi"/>
                <w:sz w:val="20"/>
                <w:szCs w:val="20"/>
              </w:rPr>
            </w:pPr>
            <w:r w:rsidRPr="00D013A3">
              <w:rPr>
                <w:rFonts w:asciiTheme="minorHAnsi" w:hAnsiTheme="minorHAnsi" w:cstheme="minorHAnsi"/>
                <w:sz w:val="20"/>
                <w:szCs w:val="20"/>
              </w:rPr>
              <w:t xml:space="preserve"> En standard respectant la norme 802.11 g - n - </w:t>
            </w:r>
            <w:proofErr w:type="spellStart"/>
            <w:r w:rsidRPr="00D013A3">
              <w:rPr>
                <w:rFonts w:asciiTheme="minorHAnsi" w:hAnsiTheme="minorHAnsi" w:cstheme="minorHAnsi"/>
                <w:sz w:val="20"/>
                <w:szCs w:val="20"/>
              </w:rPr>
              <w:t>ac</w:t>
            </w:r>
            <w:proofErr w:type="spellEnd"/>
            <w:r w:rsidRPr="00D013A3">
              <w:rPr>
                <w:rFonts w:asciiTheme="minorHAnsi" w:hAnsiTheme="minorHAnsi" w:cstheme="minorHAnsi"/>
                <w:sz w:val="20"/>
                <w:szCs w:val="20"/>
              </w:rPr>
              <w:t xml:space="preserve"> – </w:t>
            </w:r>
            <w:proofErr w:type="spellStart"/>
            <w:r w:rsidRPr="00D013A3">
              <w:rPr>
                <w:rFonts w:asciiTheme="minorHAnsi" w:hAnsiTheme="minorHAnsi" w:cstheme="minorHAnsi"/>
                <w:sz w:val="20"/>
                <w:szCs w:val="20"/>
              </w:rPr>
              <w:t>ax</w:t>
            </w:r>
            <w:proofErr w:type="spellEnd"/>
            <w:r w:rsidRPr="00D013A3">
              <w:rPr>
                <w:rFonts w:asciiTheme="minorHAnsi" w:hAnsiTheme="minorHAnsi" w:cstheme="minorHAnsi"/>
                <w:sz w:val="20"/>
                <w:szCs w:val="20"/>
              </w:rPr>
              <w:t xml:space="preserve">, </w:t>
            </w:r>
            <w:r w:rsidR="00127B53" w:rsidRPr="00D013A3">
              <w:rPr>
                <w:rFonts w:asciiTheme="minorHAnsi" w:hAnsiTheme="minorHAnsi" w:cstheme="minorHAnsi"/>
                <w:sz w:val="20"/>
                <w:szCs w:val="20"/>
              </w:rPr>
              <w:t xml:space="preserve"> version </w:t>
            </w:r>
            <w:r w:rsidRPr="00D013A3">
              <w:rPr>
                <w:rFonts w:asciiTheme="minorHAnsi" w:hAnsiTheme="minorHAnsi" w:cstheme="minorHAnsi"/>
                <w:sz w:val="20"/>
                <w:szCs w:val="20"/>
              </w:rPr>
              <w:t>6 minimum</w:t>
            </w:r>
          </w:p>
        </w:tc>
        <w:tc>
          <w:tcPr>
            <w:tcW w:w="2032" w:type="dxa"/>
          </w:tcPr>
          <w:p w14:paraId="572BB4C2" w14:textId="77777777" w:rsidR="00D27363" w:rsidRPr="00D013A3" w:rsidRDefault="00D27363" w:rsidP="004C1742">
            <w:pPr>
              <w:rPr>
                <w:rFonts w:asciiTheme="minorHAnsi" w:hAnsiTheme="minorHAnsi" w:cstheme="minorHAnsi"/>
                <w:sz w:val="20"/>
                <w:szCs w:val="20"/>
              </w:rPr>
            </w:pPr>
          </w:p>
        </w:tc>
      </w:tr>
      <w:tr w:rsidR="00277E0B" w:rsidRPr="00D013A3" w14:paraId="5B027454" w14:textId="77777777" w:rsidTr="0002546F">
        <w:tc>
          <w:tcPr>
            <w:tcW w:w="2689" w:type="dxa"/>
            <w:vAlign w:val="center"/>
          </w:tcPr>
          <w:p w14:paraId="3530D259" w14:textId="77777777" w:rsidR="004514EA" w:rsidRPr="00D013A3" w:rsidRDefault="004514EA" w:rsidP="004C1742">
            <w:pPr>
              <w:rPr>
                <w:rFonts w:asciiTheme="minorHAnsi" w:hAnsiTheme="minorHAnsi" w:cstheme="minorHAnsi"/>
                <w:sz w:val="20"/>
                <w:szCs w:val="20"/>
              </w:rPr>
            </w:pPr>
            <w:r w:rsidRPr="00D013A3">
              <w:rPr>
                <w:rFonts w:asciiTheme="minorHAnsi" w:hAnsiTheme="minorHAnsi" w:cstheme="minorHAnsi"/>
                <w:sz w:val="20"/>
                <w:szCs w:val="20"/>
              </w:rPr>
              <w:t>Connexion Bluetooth</w:t>
            </w:r>
          </w:p>
        </w:tc>
        <w:tc>
          <w:tcPr>
            <w:tcW w:w="4110" w:type="dxa"/>
          </w:tcPr>
          <w:p w14:paraId="2D02639E" w14:textId="77777777" w:rsidR="004514EA" w:rsidRPr="00D013A3" w:rsidRDefault="00923C6C" w:rsidP="004C1742">
            <w:pPr>
              <w:spacing w:before="120"/>
              <w:ind w:right="289"/>
              <w:rPr>
                <w:rFonts w:asciiTheme="minorHAnsi" w:hAnsiTheme="minorHAnsi" w:cstheme="minorHAnsi"/>
                <w:sz w:val="20"/>
                <w:szCs w:val="20"/>
              </w:rPr>
            </w:pPr>
            <w:r w:rsidRPr="00D013A3">
              <w:rPr>
                <w:rFonts w:asciiTheme="minorHAnsi" w:hAnsiTheme="minorHAnsi" w:cstheme="minorHAnsi"/>
                <w:sz w:val="20"/>
                <w:szCs w:val="20"/>
              </w:rPr>
              <w:t>Bluetooth version 5.</w:t>
            </w:r>
            <w:r w:rsidR="00F27948" w:rsidRPr="00D013A3">
              <w:rPr>
                <w:rFonts w:asciiTheme="minorHAnsi" w:hAnsiTheme="minorHAnsi" w:cstheme="minorHAnsi"/>
                <w:sz w:val="20"/>
                <w:szCs w:val="20"/>
              </w:rPr>
              <w:t>2</w:t>
            </w:r>
            <w:r w:rsidRPr="00D013A3">
              <w:rPr>
                <w:rFonts w:asciiTheme="minorHAnsi" w:hAnsiTheme="minorHAnsi" w:cstheme="minorHAnsi"/>
                <w:sz w:val="20"/>
                <w:szCs w:val="20"/>
              </w:rPr>
              <w:t xml:space="preserve"> minimum</w:t>
            </w:r>
          </w:p>
        </w:tc>
        <w:tc>
          <w:tcPr>
            <w:tcW w:w="2032" w:type="dxa"/>
          </w:tcPr>
          <w:p w14:paraId="4FB48295" w14:textId="77777777" w:rsidR="004514EA" w:rsidRPr="00D013A3" w:rsidRDefault="004514EA" w:rsidP="004C1742">
            <w:pPr>
              <w:rPr>
                <w:rFonts w:asciiTheme="minorHAnsi" w:hAnsiTheme="minorHAnsi" w:cstheme="minorHAnsi"/>
                <w:sz w:val="20"/>
                <w:szCs w:val="20"/>
              </w:rPr>
            </w:pPr>
          </w:p>
        </w:tc>
      </w:tr>
      <w:tr w:rsidR="00D27363" w:rsidRPr="00D013A3" w14:paraId="65CAC80D" w14:textId="77777777" w:rsidTr="0002546F">
        <w:tc>
          <w:tcPr>
            <w:tcW w:w="2689" w:type="dxa"/>
            <w:vAlign w:val="center"/>
          </w:tcPr>
          <w:p w14:paraId="0835B16E"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Webcam</w:t>
            </w:r>
          </w:p>
        </w:tc>
        <w:tc>
          <w:tcPr>
            <w:tcW w:w="4110" w:type="dxa"/>
          </w:tcPr>
          <w:p w14:paraId="0EE4868E" w14:textId="77777777" w:rsidR="00D27363" w:rsidRPr="00D013A3" w:rsidRDefault="00B6150C" w:rsidP="004C1742">
            <w:pPr>
              <w:spacing w:before="120"/>
              <w:ind w:right="289"/>
              <w:rPr>
                <w:rFonts w:asciiTheme="minorHAnsi" w:hAnsiTheme="minorHAnsi" w:cstheme="minorHAnsi"/>
                <w:sz w:val="20"/>
                <w:szCs w:val="20"/>
              </w:rPr>
            </w:pPr>
            <w:r w:rsidRPr="00D013A3">
              <w:rPr>
                <w:rFonts w:asciiTheme="minorHAnsi" w:hAnsiTheme="minorHAnsi" w:cstheme="minorHAnsi"/>
                <w:sz w:val="20"/>
                <w:szCs w:val="20"/>
              </w:rPr>
              <w:t>La machine doit être équipée en standard d’une webcam intégrée avec cache</w:t>
            </w:r>
          </w:p>
        </w:tc>
        <w:tc>
          <w:tcPr>
            <w:tcW w:w="2032" w:type="dxa"/>
          </w:tcPr>
          <w:p w14:paraId="700AB4E6" w14:textId="77777777" w:rsidR="00D27363" w:rsidRPr="00D013A3" w:rsidRDefault="00D27363" w:rsidP="004C1742">
            <w:pPr>
              <w:rPr>
                <w:rFonts w:asciiTheme="minorHAnsi" w:hAnsiTheme="minorHAnsi" w:cstheme="minorHAnsi"/>
                <w:sz w:val="20"/>
                <w:szCs w:val="20"/>
              </w:rPr>
            </w:pPr>
          </w:p>
        </w:tc>
      </w:tr>
      <w:tr w:rsidR="00D27363" w:rsidRPr="00D013A3" w14:paraId="525C0315" w14:textId="77777777" w:rsidTr="0002546F">
        <w:tc>
          <w:tcPr>
            <w:tcW w:w="2689" w:type="dxa"/>
            <w:vAlign w:val="center"/>
          </w:tcPr>
          <w:p w14:paraId="2F69752A"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Solution Anti vol</w:t>
            </w:r>
          </w:p>
        </w:tc>
        <w:tc>
          <w:tcPr>
            <w:tcW w:w="4110" w:type="dxa"/>
          </w:tcPr>
          <w:p w14:paraId="7BC088F2" w14:textId="77777777" w:rsidR="00D27363" w:rsidRPr="00D013A3" w:rsidRDefault="00D27363" w:rsidP="004C1742">
            <w:pPr>
              <w:spacing w:before="120"/>
              <w:ind w:right="144"/>
              <w:rPr>
                <w:rFonts w:asciiTheme="minorHAnsi" w:hAnsiTheme="minorHAnsi" w:cstheme="minorHAnsi"/>
                <w:sz w:val="20"/>
                <w:szCs w:val="20"/>
              </w:rPr>
            </w:pPr>
            <w:r w:rsidRPr="00D013A3">
              <w:rPr>
                <w:rFonts w:asciiTheme="minorHAnsi" w:hAnsiTheme="minorHAnsi" w:cstheme="minorHAnsi"/>
                <w:spacing w:val="2"/>
                <w:sz w:val="20"/>
                <w:szCs w:val="20"/>
              </w:rPr>
              <w:t>Le matériel proposé doit présenter un dispositif anti vol (emplacement pour câble)</w:t>
            </w:r>
            <w:r w:rsidRPr="00D013A3">
              <w:rPr>
                <w:rFonts w:asciiTheme="minorHAnsi" w:hAnsiTheme="minorHAnsi" w:cstheme="minorHAnsi"/>
                <w:sz w:val="20"/>
                <w:szCs w:val="20"/>
              </w:rPr>
              <w:t>.</w:t>
            </w:r>
          </w:p>
          <w:p w14:paraId="2452B110" w14:textId="77777777" w:rsidR="00D27363" w:rsidRPr="00D013A3" w:rsidRDefault="00D27363" w:rsidP="004C1742">
            <w:pPr>
              <w:spacing w:before="120"/>
              <w:ind w:right="144"/>
              <w:rPr>
                <w:rFonts w:asciiTheme="minorHAnsi" w:hAnsiTheme="minorHAnsi" w:cstheme="minorHAnsi"/>
                <w:sz w:val="20"/>
                <w:szCs w:val="20"/>
              </w:rPr>
            </w:pPr>
          </w:p>
        </w:tc>
        <w:tc>
          <w:tcPr>
            <w:tcW w:w="2032" w:type="dxa"/>
          </w:tcPr>
          <w:p w14:paraId="135F841D" w14:textId="77777777" w:rsidR="00D27363" w:rsidRPr="00D013A3" w:rsidRDefault="00D27363" w:rsidP="004C1742">
            <w:pPr>
              <w:rPr>
                <w:rFonts w:asciiTheme="minorHAnsi" w:hAnsiTheme="minorHAnsi" w:cstheme="minorHAnsi"/>
                <w:sz w:val="20"/>
                <w:szCs w:val="20"/>
              </w:rPr>
            </w:pPr>
          </w:p>
        </w:tc>
      </w:tr>
      <w:tr w:rsidR="00D27363" w:rsidRPr="00D013A3" w14:paraId="12B33EE0" w14:textId="77777777" w:rsidTr="0002546F">
        <w:tc>
          <w:tcPr>
            <w:tcW w:w="2689" w:type="dxa"/>
            <w:vAlign w:val="center"/>
          </w:tcPr>
          <w:p w14:paraId="2EEF1F76"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Lecteur de carte à puce</w:t>
            </w:r>
          </w:p>
          <w:p w14:paraId="2696BBC0" w14:textId="77777777" w:rsidR="00D27363" w:rsidRPr="00D013A3" w:rsidRDefault="00D27363" w:rsidP="004C1742">
            <w:pPr>
              <w:rPr>
                <w:rFonts w:asciiTheme="minorHAnsi" w:hAnsiTheme="minorHAnsi" w:cstheme="minorHAnsi"/>
                <w:i/>
                <w:sz w:val="20"/>
                <w:szCs w:val="20"/>
              </w:rPr>
            </w:pPr>
            <w:r w:rsidRPr="00D013A3">
              <w:rPr>
                <w:rFonts w:asciiTheme="minorHAnsi" w:hAnsiTheme="minorHAnsi" w:cstheme="minorHAnsi"/>
                <w:sz w:val="20"/>
                <w:szCs w:val="20"/>
              </w:rPr>
              <w:t xml:space="preserve">(Commandé en fonction des besoins et non pas de manière systématique avec chaque </w:t>
            </w:r>
            <w:r w:rsidR="00923C6C" w:rsidRPr="00D013A3">
              <w:rPr>
                <w:rFonts w:asciiTheme="minorHAnsi" w:hAnsiTheme="minorHAnsi" w:cstheme="minorHAnsi"/>
                <w:sz w:val="20"/>
                <w:szCs w:val="20"/>
              </w:rPr>
              <w:t xml:space="preserve"> ordinateur</w:t>
            </w:r>
            <w:r w:rsidRPr="00D013A3">
              <w:rPr>
                <w:rFonts w:asciiTheme="minorHAnsi" w:hAnsiTheme="minorHAnsi" w:cstheme="minorHAnsi"/>
                <w:sz w:val="20"/>
                <w:szCs w:val="20"/>
              </w:rPr>
              <w:t>)</w:t>
            </w:r>
          </w:p>
        </w:tc>
        <w:tc>
          <w:tcPr>
            <w:tcW w:w="4110" w:type="dxa"/>
          </w:tcPr>
          <w:p w14:paraId="7FAD6BF8" w14:textId="77777777" w:rsidR="00D27363" w:rsidRPr="00D013A3" w:rsidRDefault="00D27363" w:rsidP="004C1742">
            <w:pPr>
              <w:spacing w:before="120"/>
              <w:ind w:right="72"/>
              <w:rPr>
                <w:rFonts w:asciiTheme="minorHAnsi" w:hAnsiTheme="minorHAnsi" w:cstheme="minorHAnsi"/>
                <w:spacing w:val="-2"/>
                <w:sz w:val="20"/>
                <w:szCs w:val="20"/>
              </w:rPr>
            </w:pPr>
            <w:r w:rsidRPr="00D013A3">
              <w:rPr>
                <w:rFonts w:asciiTheme="minorHAnsi" w:hAnsiTheme="minorHAnsi" w:cstheme="minorHAnsi"/>
                <w:spacing w:val="-2"/>
                <w:sz w:val="20"/>
                <w:szCs w:val="20"/>
              </w:rPr>
              <w:t xml:space="preserve">Un lecteur de carte à puce intégré </w:t>
            </w:r>
            <w:proofErr w:type="spellStart"/>
            <w:r w:rsidRPr="00D013A3">
              <w:rPr>
                <w:rFonts w:asciiTheme="minorHAnsi" w:hAnsiTheme="minorHAnsi" w:cstheme="minorHAnsi"/>
                <w:spacing w:val="-2"/>
                <w:sz w:val="20"/>
                <w:szCs w:val="20"/>
              </w:rPr>
              <w:t>a</w:t>
            </w:r>
            <w:proofErr w:type="spellEnd"/>
            <w:r w:rsidR="00923C6C" w:rsidRPr="00D013A3">
              <w:rPr>
                <w:rFonts w:asciiTheme="minorHAnsi" w:hAnsiTheme="minorHAnsi" w:cstheme="minorHAnsi"/>
                <w:spacing w:val="-2"/>
                <w:sz w:val="20"/>
                <w:szCs w:val="20"/>
              </w:rPr>
              <w:t xml:space="preserve"> </w:t>
            </w:r>
            <w:r w:rsidR="00923C6C" w:rsidRPr="00D013A3">
              <w:rPr>
                <w:rFonts w:asciiTheme="minorHAnsi" w:hAnsiTheme="minorHAnsi" w:cstheme="minorHAnsi"/>
                <w:sz w:val="20"/>
                <w:szCs w:val="20"/>
              </w:rPr>
              <w:t>l’ordinateur</w:t>
            </w:r>
            <w:r w:rsidR="006F1078" w:rsidRPr="00D013A3">
              <w:rPr>
                <w:rFonts w:asciiTheme="minorHAnsi" w:hAnsiTheme="minorHAnsi" w:cstheme="minorHAnsi"/>
                <w:spacing w:val="-2"/>
                <w:sz w:val="20"/>
                <w:szCs w:val="20"/>
              </w:rPr>
              <w:t xml:space="preserve">  </w:t>
            </w:r>
            <w:r w:rsidRPr="00D013A3">
              <w:rPr>
                <w:rFonts w:asciiTheme="minorHAnsi" w:hAnsiTheme="minorHAnsi" w:cstheme="minorHAnsi"/>
                <w:spacing w:val="-2"/>
                <w:sz w:val="20"/>
                <w:szCs w:val="20"/>
              </w:rPr>
              <w:t xml:space="preserve"> </w:t>
            </w:r>
            <w:proofErr w:type="gramStart"/>
            <w:r w:rsidRPr="00D013A3">
              <w:rPr>
                <w:rFonts w:asciiTheme="minorHAnsi" w:hAnsiTheme="minorHAnsi" w:cstheme="minorHAnsi"/>
                <w:spacing w:val="-2"/>
                <w:sz w:val="20"/>
                <w:szCs w:val="20"/>
              </w:rPr>
              <w:t>Portable,  Il</w:t>
            </w:r>
            <w:proofErr w:type="gramEnd"/>
            <w:r w:rsidRPr="00D013A3">
              <w:rPr>
                <w:rFonts w:asciiTheme="minorHAnsi" w:hAnsiTheme="minorHAnsi" w:cstheme="minorHAnsi"/>
                <w:spacing w:val="-2"/>
                <w:sz w:val="20"/>
                <w:szCs w:val="20"/>
              </w:rPr>
              <w:t xml:space="preserve"> s’agit d’un lecteur de carte à micros circuit (sécurité) conforme aux normes ISO / IEC 7816- 1/2/3.</w:t>
            </w:r>
          </w:p>
          <w:p w14:paraId="3B140447" w14:textId="77777777" w:rsidR="00273252" w:rsidRPr="00D013A3" w:rsidRDefault="00273252" w:rsidP="004C1742">
            <w:pPr>
              <w:spacing w:before="120"/>
              <w:ind w:right="72"/>
              <w:rPr>
                <w:rFonts w:asciiTheme="minorHAnsi" w:hAnsiTheme="minorHAnsi" w:cstheme="minorHAnsi"/>
                <w:sz w:val="20"/>
                <w:szCs w:val="20"/>
              </w:rPr>
            </w:pPr>
          </w:p>
        </w:tc>
        <w:tc>
          <w:tcPr>
            <w:tcW w:w="2032" w:type="dxa"/>
          </w:tcPr>
          <w:p w14:paraId="09F4E2F3" w14:textId="77777777" w:rsidR="00D27363" w:rsidRPr="00D013A3" w:rsidRDefault="00D27363" w:rsidP="004C1742">
            <w:pPr>
              <w:rPr>
                <w:rFonts w:asciiTheme="minorHAnsi" w:hAnsiTheme="minorHAnsi" w:cstheme="minorHAnsi"/>
                <w:sz w:val="20"/>
                <w:szCs w:val="20"/>
              </w:rPr>
            </w:pPr>
          </w:p>
        </w:tc>
      </w:tr>
      <w:tr w:rsidR="00D27363" w:rsidRPr="00D013A3" w14:paraId="666371D1" w14:textId="77777777" w:rsidTr="0002546F">
        <w:tc>
          <w:tcPr>
            <w:tcW w:w="2689" w:type="dxa"/>
            <w:vAlign w:val="center"/>
          </w:tcPr>
          <w:p w14:paraId="017FCC81"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Consommation électrique</w:t>
            </w:r>
          </w:p>
        </w:tc>
        <w:tc>
          <w:tcPr>
            <w:tcW w:w="4110" w:type="dxa"/>
          </w:tcPr>
          <w:p w14:paraId="1ED51C06" w14:textId="77777777" w:rsidR="00D27363" w:rsidRPr="00D013A3" w:rsidRDefault="00D27363" w:rsidP="004C1742">
            <w:pPr>
              <w:spacing w:before="120"/>
              <w:ind w:right="72"/>
              <w:rPr>
                <w:rFonts w:asciiTheme="minorHAnsi" w:hAnsiTheme="minorHAnsi" w:cstheme="minorHAnsi"/>
                <w:spacing w:val="-2"/>
                <w:sz w:val="20"/>
                <w:szCs w:val="20"/>
              </w:rPr>
            </w:pPr>
            <w:r w:rsidRPr="00D013A3">
              <w:rPr>
                <w:rFonts w:asciiTheme="minorHAnsi" w:hAnsiTheme="minorHAnsi" w:cstheme="minorHAnsi"/>
                <w:sz w:val="20"/>
                <w:szCs w:val="20"/>
              </w:rPr>
              <w:t>Valeur TEC à fournir</w:t>
            </w:r>
          </w:p>
        </w:tc>
        <w:tc>
          <w:tcPr>
            <w:tcW w:w="2032" w:type="dxa"/>
          </w:tcPr>
          <w:p w14:paraId="70A0DDA2" w14:textId="77777777" w:rsidR="00D27363" w:rsidRPr="00D013A3" w:rsidRDefault="00D27363" w:rsidP="004C1742">
            <w:pPr>
              <w:rPr>
                <w:rFonts w:asciiTheme="minorHAnsi" w:hAnsiTheme="minorHAnsi" w:cstheme="minorHAnsi"/>
                <w:sz w:val="20"/>
                <w:szCs w:val="20"/>
              </w:rPr>
            </w:pPr>
          </w:p>
        </w:tc>
      </w:tr>
      <w:tr w:rsidR="00D27363" w:rsidRPr="00D013A3" w14:paraId="08743A29" w14:textId="77777777" w:rsidTr="0002546F">
        <w:tc>
          <w:tcPr>
            <w:tcW w:w="2689" w:type="dxa"/>
            <w:vAlign w:val="center"/>
          </w:tcPr>
          <w:p w14:paraId="10125EFB"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 xml:space="preserve">Bruit </w:t>
            </w:r>
          </w:p>
        </w:tc>
        <w:tc>
          <w:tcPr>
            <w:tcW w:w="4110" w:type="dxa"/>
          </w:tcPr>
          <w:p w14:paraId="2BD286EC" w14:textId="77777777" w:rsidR="00127B53" w:rsidRPr="00D013A3" w:rsidRDefault="00127B53" w:rsidP="004C1742">
            <w:pPr>
              <w:jc w:val="both"/>
              <w:rPr>
                <w:rFonts w:asciiTheme="minorHAnsi" w:hAnsiTheme="minorHAnsi" w:cstheme="minorHAnsi"/>
                <w:sz w:val="20"/>
                <w:szCs w:val="20"/>
              </w:rPr>
            </w:pPr>
            <w:r w:rsidRPr="00D013A3">
              <w:rPr>
                <w:rFonts w:asciiTheme="minorHAnsi" w:hAnsiTheme="minorHAnsi" w:cstheme="minorHAnsi"/>
                <w:sz w:val="20"/>
                <w:szCs w:val="20"/>
              </w:rPr>
              <w:t>Le niveau de bruit (en décibels) doit être précisé et ne doit pas dépasser le seuil défini par la norme ISO 9296, à savoir (fournir le justificatif) :</w:t>
            </w:r>
          </w:p>
          <w:p w14:paraId="468EC701" w14:textId="77777777" w:rsidR="00127B53" w:rsidRPr="00D013A3" w:rsidRDefault="00127B53" w:rsidP="004C1742">
            <w:pPr>
              <w:spacing w:before="120"/>
              <w:rPr>
                <w:rFonts w:asciiTheme="minorHAnsi" w:hAnsiTheme="minorHAnsi" w:cstheme="minorHAnsi"/>
                <w:sz w:val="20"/>
                <w:szCs w:val="20"/>
              </w:rPr>
            </w:pPr>
            <w:r w:rsidRPr="00D013A3">
              <w:rPr>
                <w:rStyle w:val="CharacterStyle1"/>
                <w:rFonts w:asciiTheme="minorHAnsi" w:hAnsiTheme="minorHAnsi" w:cstheme="minorHAnsi"/>
                <w:spacing w:val="1"/>
                <w:szCs w:val="20"/>
              </w:rPr>
              <w:sym w:font="Wingdings" w:char="F0D8"/>
            </w:r>
            <w:r w:rsidRPr="00D013A3">
              <w:rPr>
                <w:rStyle w:val="CharacterStyle1"/>
                <w:rFonts w:asciiTheme="minorHAnsi" w:hAnsiTheme="minorHAnsi" w:cstheme="minorHAnsi"/>
                <w:spacing w:val="1"/>
                <w:szCs w:val="20"/>
              </w:rPr>
              <w:t xml:space="preserve"> 20</w:t>
            </w:r>
            <w:r w:rsidRPr="00D013A3">
              <w:rPr>
                <w:rFonts w:asciiTheme="minorHAnsi" w:hAnsiTheme="minorHAnsi" w:cstheme="minorHAnsi"/>
                <w:sz w:val="20"/>
                <w:szCs w:val="20"/>
              </w:rPr>
              <w:t>dB (A) en mode veille</w:t>
            </w:r>
          </w:p>
          <w:p w14:paraId="6E753ED6" w14:textId="77777777" w:rsidR="00127B53" w:rsidRPr="00D013A3" w:rsidRDefault="00127B53" w:rsidP="004C1742">
            <w:pPr>
              <w:spacing w:before="120"/>
              <w:rPr>
                <w:rFonts w:asciiTheme="minorHAnsi" w:hAnsiTheme="minorHAnsi" w:cstheme="minorHAnsi"/>
                <w:sz w:val="20"/>
                <w:szCs w:val="20"/>
              </w:rPr>
            </w:pPr>
            <w:r w:rsidRPr="00D013A3">
              <w:rPr>
                <w:rStyle w:val="CharacterStyle1"/>
                <w:rFonts w:asciiTheme="minorHAnsi" w:hAnsiTheme="minorHAnsi" w:cstheme="minorHAnsi"/>
                <w:spacing w:val="1"/>
                <w:szCs w:val="20"/>
              </w:rPr>
              <w:sym w:font="Wingdings" w:char="F0D8"/>
            </w:r>
            <w:r w:rsidRPr="00D013A3">
              <w:rPr>
                <w:rStyle w:val="CharacterStyle1"/>
                <w:rFonts w:asciiTheme="minorHAnsi" w:hAnsiTheme="minorHAnsi" w:cstheme="minorHAnsi"/>
                <w:spacing w:val="1"/>
                <w:szCs w:val="20"/>
              </w:rPr>
              <w:t xml:space="preserve"> 35</w:t>
            </w:r>
            <w:r w:rsidRPr="00D013A3">
              <w:rPr>
                <w:rFonts w:asciiTheme="minorHAnsi" w:hAnsiTheme="minorHAnsi" w:cstheme="minorHAnsi"/>
                <w:sz w:val="20"/>
                <w:szCs w:val="20"/>
              </w:rPr>
              <w:t xml:space="preserve">dB (A) en fonctionnement standard </w:t>
            </w:r>
          </w:p>
          <w:p w14:paraId="34DBBCD2" w14:textId="06BD1B0D" w:rsidR="00D27363" w:rsidRPr="00D013A3" w:rsidRDefault="00127B53" w:rsidP="00D64ECB">
            <w:pPr>
              <w:pStyle w:val="Paragraphedeliste"/>
              <w:numPr>
                <w:ilvl w:val="0"/>
                <w:numId w:val="13"/>
              </w:numPr>
              <w:spacing w:before="120"/>
              <w:ind w:left="360"/>
              <w:rPr>
                <w:rFonts w:asciiTheme="minorHAnsi" w:hAnsiTheme="minorHAnsi" w:cstheme="minorHAnsi"/>
                <w:spacing w:val="1"/>
                <w:sz w:val="20"/>
                <w:szCs w:val="20"/>
              </w:rPr>
            </w:pPr>
            <w:r w:rsidRPr="00D013A3">
              <w:rPr>
                <w:rStyle w:val="CharacterStyle1"/>
                <w:rFonts w:asciiTheme="minorHAnsi" w:hAnsiTheme="minorHAnsi" w:cstheme="minorHAnsi"/>
                <w:spacing w:val="1"/>
                <w:szCs w:val="20"/>
              </w:rPr>
              <w:t xml:space="preserve">45db (A) au maximum en utilisation </w:t>
            </w:r>
            <w:r w:rsidRPr="00D013A3">
              <w:rPr>
                <w:rStyle w:val="CharacterStyle1"/>
                <w:rFonts w:asciiTheme="minorHAnsi" w:hAnsiTheme="minorHAnsi" w:cstheme="minorHAnsi"/>
                <w:spacing w:val="1"/>
                <w:szCs w:val="20"/>
              </w:rPr>
              <w:lastRenderedPageBreak/>
              <w:t xml:space="preserve">intensive </w:t>
            </w:r>
          </w:p>
        </w:tc>
        <w:tc>
          <w:tcPr>
            <w:tcW w:w="2032" w:type="dxa"/>
          </w:tcPr>
          <w:p w14:paraId="6CE78207" w14:textId="77777777" w:rsidR="00D27363" w:rsidRPr="00D013A3" w:rsidRDefault="00D27363" w:rsidP="004C1742">
            <w:pPr>
              <w:rPr>
                <w:rFonts w:asciiTheme="minorHAnsi" w:hAnsiTheme="minorHAnsi" w:cstheme="minorHAnsi"/>
                <w:sz w:val="20"/>
                <w:szCs w:val="20"/>
              </w:rPr>
            </w:pPr>
          </w:p>
        </w:tc>
      </w:tr>
      <w:tr w:rsidR="00C11BAE" w:rsidRPr="00D013A3" w14:paraId="18DDA3A9" w14:textId="77777777" w:rsidTr="0002546F">
        <w:tc>
          <w:tcPr>
            <w:tcW w:w="2689" w:type="dxa"/>
          </w:tcPr>
          <w:p w14:paraId="6DE7F4DC" w14:textId="77777777" w:rsidR="00C11BAE" w:rsidRPr="00D013A3" w:rsidRDefault="00C11BAE" w:rsidP="004C1742">
            <w:pPr>
              <w:rPr>
                <w:rFonts w:asciiTheme="minorHAnsi" w:hAnsiTheme="minorHAnsi" w:cstheme="minorHAnsi"/>
                <w:sz w:val="20"/>
                <w:szCs w:val="20"/>
              </w:rPr>
            </w:pPr>
            <w:r w:rsidRPr="00D013A3">
              <w:rPr>
                <w:rFonts w:asciiTheme="minorHAnsi" w:hAnsiTheme="minorHAnsi" w:cstheme="minorHAnsi"/>
                <w:sz w:val="20"/>
                <w:szCs w:val="20"/>
              </w:rPr>
              <w:t xml:space="preserve">Indice de </w:t>
            </w:r>
            <w:proofErr w:type="spellStart"/>
            <w:r w:rsidRPr="00D013A3">
              <w:rPr>
                <w:rFonts w:asciiTheme="minorHAnsi" w:hAnsiTheme="minorHAnsi" w:cstheme="minorHAnsi"/>
                <w:sz w:val="20"/>
                <w:szCs w:val="20"/>
              </w:rPr>
              <w:t>réparabilité</w:t>
            </w:r>
            <w:proofErr w:type="spellEnd"/>
          </w:p>
        </w:tc>
        <w:tc>
          <w:tcPr>
            <w:tcW w:w="4110" w:type="dxa"/>
          </w:tcPr>
          <w:p w14:paraId="76A97E13" w14:textId="77777777" w:rsidR="00C11BAE" w:rsidRPr="00D013A3" w:rsidRDefault="00C11BAE" w:rsidP="004C1742">
            <w:pPr>
              <w:jc w:val="both"/>
              <w:rPr>
                <w:rFonts w:asciiTheme="minorHAnsi" w:hAnsiTheme="minorHAnsi" w:cstheme="minorHAnsi"/>
                <w:sz w:val="20"/>
                <w:szCs w:val="20"/>
              </w:rPr>
            </w:pPr>
            <w:r w:rsidRPr="00D013A3">
              <w:rPr>
                <w:rFonts w:asciiTheme="minorHAnsi" w:hAnsiTheme="minorHAnsi" w:cstheme="minorHAnsi"/>
                <w:sz w:val="20"/>
                <w:szCs w:val="20"/>
              </w:rPr>
              <w:t>Valeur à fournir</w:t>
            </w:r>
          </w:p>
        </w:tc>
        <w:tc>
          <w:tcPr>
            <w:tcW w:w="2032" w:type="dxa"/>
          </w:tcPr>
          <w:p w14:paraId="5F569D4E" w14:textId="77777777" w:rsidR="00C11BAE" w:rsidRPr="00D013A3" w:rsidRDefault="00C11BAE" w:rsidP="004C1742">
            <w:pPr>
              <w:rPr>
                <w:rFonts w:asciiTheme="minorHAnsi" w:hAnsiTheme="minorHAnsi" w:cstheme="minorHAnsi"/>
                <w:sz w:val="20"/>
                <w:szCs w:val="20"/>
              </w:rPr>
            </w:pPr>
          </w:p>
        </w:tc>
      </w:tr>
      <w:tr w:rsidR="00C11BAE" w:rsidRPr="00D013A3" w14:paraId="4809C115" w14:textId="77777777" w:rsidTr="0002546F">
        <w:tc>
          <w:tcPr>
            <w:tcW w:w="2689" w:type="dxa"/>
          </w:tcPr>
          <w:p w14:paraId="09DC5A92" w14:textId="654FAE98" w:rsidR="00C11BAE" w:rsidRPr="00D013A3" w:rsidRDefault="008001C6" w:rsidP="008001C6">
            <w:pPr>
              <w:rPr>
                <w:rFonts w:asciiTheme="minorHAnsi" w:hAnsiTheme="minorHAnsi" w:cstheme="minorHAnsi"/>
                <w:sz w:val="20"/>
                <w:szCs w:val="20"/>
              </w:rPr>
            </w:pPr>
            <w:r w:rsidRPr="008001C6">
              <w:rPr>
                <w:rFonts w:asciiTheme="minorHAnsi" w:hAnsiTheme="minorHAnsi" w:cstheme="minorHAnsi"/>
                <w:sz w:val="20"/>
                <w:szCs w:val="20"/>
              </w:rPr>
              <w:t xml:space="preserve">Empreinte carbone : </w:t>
            </w:r>
            <w:r w:rsidR="00C11BAE" w:rsidRPr="00D013A3">
              <w:rPr>
                <w:rFonts w:asciiTheme="minorHAnsi" w:hAnsiTheme="minorHAnsi" w:cstheme="minorHAnsi"/>
                <w:sz w:val="20"/>
                <w:szCs w:val="20"/>
              </w:rPr>
              <w:t xml:space="preserve">Indice </w:t>
            </w:r>
            <w:r w:rsidR="006F1078" w:rsidRPr="00D013A3">
              <w:rPr>
                <w:rFonts w:asciiTheme="minorHAnsi" w:hAnsiTheme="minorHAnsi" w:cstheme="minorHAnsi"/>
                <w:sz w:val="20"/>
                <w:szCs w:val="20"/>
              </w:rPr>
              <w:t xml:space="preserve"> </w:t>
            </w:r>
            <w:r w:rsidR="00923C6C" w:rsidRPr="00D013A3">
              <w:rPr>
                <w:rFonts w:asciiTheme="minorHAnsi" w:hAnsiTheme="minorHAnsi" w:cstheme="minorHAnsi"/>
                <w:sz w:val="20"/>
                <w:szCs w:val="20"/>
              </w:rPr>
              <w:t>PC</w:t>
            </w:r>
            <w:r w:rsidR="00C11BAE" w:rsidRPr="00D013A3">
              <w:rPr>
                <w:rFonts w:asciiTheme="minorHAnsi" w:hAnsiTheme="minorHAnsi" w:cstheme="minorHAnsi"/>
                <w:sz w:val="20"/>
                <w:szCs w:val="20"/>
              </w:rPr>
              <w:t>F</w:t>
            </w:r>
            <w:r w:rsidR="00D64ECB" w:rsidRPr="00D013A3">
              <w:rPr>
                <w:rFonts w:asciiTheme="minorHAnsi" w:hAnsiTheme="minorHAnsi" w:cstheme="minorHAnsi"/>
                <w:sz w:val="20"/>
                <w:szCs w:val="20"/>
              </w:rPr>
              <w:t xml:space="preserve"> </w:t>
            </w:r>
          </w:p>
        </w:tc>
        <w:tc>
          <w:tcPr>
            <w:tcW w:w="4110" w:type="dxa"/>
          </w:tcPr>
          <w:p w14:paraId="658B5426" w14:textId="77777777" w:rsidR="00C11BAE" w:rsidRPr="00D013A3" w:rsidRDefault="00C11BAE" w:rsidP="004C1742">
            <w:pPr>
              <w:jc w:val="both"/>
              <w:rPr>
                <w:rFonts w:asciiTheme="minorHAnsi" w:hAnsiTheme="minorHAnsi" w:cstheme="minorHAnsi"/>
                <w:sz w:val="20"/>
                <w:szCs w:val="20"/>
              </w:rPr>
            </w:pPr>
            <w:r w:rsidRPr="00D013A3">
              <w:rPr>
                <w:rFonts w:asciiTheme="minorHAnsi" w:hAnsiTheme="minorHAnsi" w:cstheme="minorHAnsi"/>
                <w:sz w:val="20"/>
                <w:szCs w:val="20"/>
              </w:rPr>
              <w:t>Valeur à fournir</w:t>
            </w:r>
          </w:p>
          <w:p w14:paraId="2D283017" w14:textId="77777777" w:rsidR="00127B53" w:rsidRPr="00D013A3" w:rsidRDefault="00127B53" w:rsidP="004C1742">
            <w:pPr>
              <w:jc w:val="both"/>
              <w:rPr>
                <w:rFonts w:asciiTheme="minorHAnsi" w:hAnsiTheme="minorHAnsi" w:cstheme="minorHAnsi"/>
                <w:sz w:val="20"/>
                <w:szCs w:val="20"/>
              </w:rPr>
            </w:pPr>
            <w:r w:rsidRPr="00D013A3">
              <w:rPr>
                <w:rFonts w:asciiTheme="minorHAnsi" w:hAnsiTheme="minorHAnsi" w:cstheme="minorHAnsi"/>
                <w:sz w:val="20"/>
                <w:szCs w:val="20"/>
              </w:rPr>
              <w:t xml:space="preserve">+ infos du data modèle </w:t>
            </w:r>
            <w:proofErr w:type="spellStart"/>
            <w:r w:rsidRPr="00D013A3">
              <w:rPr>
                <w:rFonts w:asciiTheme="minorHAnsi" w:hAnsiTheme="minorHAnsi" w:cstheme="minorHAnsi"/>
                <w:sz w:val="20"/>
                <w:szCs w:val="20"/>
              </w:rPr>
              <w:t>sopht</w:t>
            </w:r>
            <w:proofErr w:type="spellEnd"/>
          </w:p>
        </w:tc>
        <w:tc>
          <w:tcPr>
            <w:tcW w:w="2032" w:type="dxa"/>
          </w:tcPr>
          <w:p w14:paraId="79C9A69D" w14:textId="77777777" w:rsidR="00C11BAE" w:rsidRPr="00D013A3" w:rsidRDefault="00C11BAE" w:rsidP="004C1742">
            <w:pPr>
              <w:rPr>
                <w:rFonts w:asciiTheme="minorHAnsi" w:hAnsiTheme="minorHAnsi" w:cstheme="minorHAnsi"/>
                <w:sz w:val="20"/>
                <w:szCs w:val="20"/>
              </w:rPr>
            </w:pPr>
          </w:p>
        </w:tc>
      </w:tr>
    </w:tbl>
    <w:p w14:paraId="394119C5" w14:textId="77777777" w:rsidR="007D012E" w:rsidRPr="00D013A3" w:rsidRDefault="007D012E" w:rsidP="004C1742">
      <w:pPr>
        <w:spacing w:before="120"/>
        <w:rPr>
          <w:rFonts w:asciiTheme="minorHAnsi" w:hAnsiTheme="minorHAnsi" w:cstheme="minorHAnsi"/>
          <w:sz w:val="20"/>
          <w:szCs w:val="20"/>
        </w:rPr>
      </w:pPr>
    </w:p>
    <w:p w14:paraId="11867DED" w14:textId="77777777" w:rsidR="00E71BE4" w:rsidRPr="00D013A3" w:rsidRDefault="007D012E" w:rsidP="004C1742">
      <w:pPr>
        <w:widowControl/>
        <w:kinsoku/>
        <w:rPr>
          <w:rFonts w:asciiTheme="minorHAnsi" w:hAnsiTheme="minorHAnsi" w:cstheme="minorHAnsi"/>
          <w:sz w:val="20"/>
          <w:szCs w:val="20"/>
        </w:rPr>
      </w:pPr>
      <w:r w:rsidRPr="00D013A3">
        <w:rPr>
          <w:rFonts w:asciiTheme="minorHAnsi" w:hAnsiTheme="minorHAnsi" w:cstheme="minorHAnsi"/>
          <w:sz w:val="20"/>
          <w:szCs w:val="20"/>
        </w:rPr>
        <w:br w:type="page"/>
      </w:r>
    </w:p>
    <w:p w14:paraId="6F999B07" w14:textId="77777777" w:rsidR="003D5BDC" w:rsidRPr="0002546F" w:rsidRDefault="00E244E5" w:rsidP="004C1742">
      <w:pPr>
        <w:pStyle w:val="Titre2"/>
        <w:rPr>
          <w:rFonts w:asciiTheme="minorHAnsi" w:hAnsiTheme="minorHAnsi" w:cstheme="minorHAnsi"/>
          <w:i w:val="0"/>
          <w:sz w:val="24"/>
          <w:szCs w:val="24"/>
        </w:rPr>
      </w:pPr>
      <w:bookmarkStart w:id="38" w:name="_Toc188458333"/>
      <w:r w:rsidRPr="0002546F">
        <w:rPr>
          <w:rFonts w:asciiTheme="minorHAnsi" w:hAnsiTheme="minorHAnsi" w:cstheme="minorHAnsi"/>
          <w:i w:val="0"/>
          <w:sz w:val="24"/>
          <w:szCs w:val="24"/>
        </w:rPr>
        <w:lastRenderedPageBreak/>
        <w:t xml:space="preserve">ANNEXE </w:t>
      </w:r>
      <w:r w:rsidR="00E71BE4" w:rsidRPr="0002546F">
        <w:rPr>
          <w:rFonts w:asciiTheme="minorHAnsi" w:hAnsiTheme="minorHAnsi" w:cstheme="minorHAnsi"/>
          <w:i w:val="0"/>
          <w:sz w:val="24"/>
          <w:szCs w:val="24"/>
        </w:rPr>
        <w:t>3</w:t>
      </w:r>
      <w:r w:rsidR="003D5BDC" w:rsidRPr="0002546F">
        <w:rPr>
          <w:rFonts w:asciiTheme="minorHAnsi" w:hAnsiTheme="minorHAnsi" w:cstheme="minorHAnsi"/>
          <w:i w:val="0"/>
          <w:sz w:val="24"/>
          <w:szCs w:val="24"/>
        </w:rPr>
        <w:t> : GRILLE TECHNIQUE PORTABLE HYBRIDE (à compléter par le candidat)</w:t>
      </w:r>
      <w:bookmarkEnd w:id="38"/>
    </w:p>
    <w:p w14:paraId="72DD42A4" w14:textId="77777777" w:rsidR="003D5BDC" w:rsidRPr="00D013A3" w:rsidRDefault="003D5BDC" w:rsidP="004C1742">
      <w:pPr>
        <w:spacing w:before="120"/>
        <w:rPr>
          <w:rFonts w:asciiTheme="minorHAnsi" w:hAnsiTheme="minorHAnsi" w:cstheme="minorHAnsi"/>
          <w:sz w:val="20"/>
          <w:szCs w:val="20"/>
        </w:rPr>
      </w:pPr>
    </w:p>
    <w:tbl>
      <w:tblPr>
        <w:tblStyle w:val="Grilledutableau"/>
        <w:tblW w:w="0" w:type="auto"/>
        <w:tblLook w:val="04A0" w:firstRow="1" w:lastRow="0" w:firstColumn="1" w:lastColumn="0" w:noHBand="0" w:noVBand="1"/>
      </w:tblPr>
      <w:tblGrid>
        <w:gridCol w:w="2689"/>
        <w:gridCol w:w="3969"/>
        <w:gridCol w:w="2107"/>
        <w:gridCol w:w="66"/>
      </w:tblGrid>
      <w:tr w:rsidR="003D5BDC" w:rsidRPr="00D013A3" w14:paraId="7822A3E8" w14:textId="77777777" w:rsidTr="0002546F">
        <w:trPr>
          <w:gridAfter w:val="1"/>
          <w:wAfter w:w="66" w:type="dxa"/>
          <w:tblHeader/>
        </w:trPr>
        <w:tc>
          <w:tcPr>
            <w:tcW w:w="2689" w:type="dxa"/>
            <w:vAlign w:val="center"/>
          </w:tcPr>
          <w:p w14:paraId="2D528B62" w14:textId="77777777" w:rsidR="003D5BDC" w:rsidRPr="00D013A3" w:rsidRDefault="003D5BDC" w:rsidP="004C1742">
            <w:pPr>
              <w:jc w:val="center"/>
              <w:rPr>
                <w:rFonts w:asciiTheme="minorHAnsi" w:hAnsiTheme="minorHAnsi" w:cstheme="minorHAnsi"/>
                <w:b/>
                <w:sz w:val="20"/>
                <w:szCs w:val="20"/>
              </w:rPr>
            </w:pPr>
            <w:r w:rsidRPr="00D013A3">
              <w:rPr>
                <w:rFonts w:asciiTheme="minorHAnsi" w:hAnsiTheme="minorHAnsi" w:cstheme="minorHAnsi"/>
                <w:b/>
                <w:sz w:val="20"/>
                <w:szCs w:val="20"/>
              </w:rPr>
              <w:t>ELEMENTS</w:t>
            </w:r>
          </w:p>
        </w:tc>
        <w:tc>
          <w:tcPr>
            <w:tcW w:w="3969" w:type="dxa"/>
            <w:vAlign w:val="center"/>
          </w:tcPr>
          <w:p w14:paraId="52BA078A" w14:textId="77777777" w:rsidR="003D5BDC" w:rsidRPr="00D013A3" w:rsidRDefault="003D5BDC" w:rsidP="004C1742">
            <w:pPr>
              <w:jc w:val="center"/>
              <w:rPr>
                <w:rFonts w:asciiTheme="minorHAnsi" w:hAnsiTheme="minorHAnsi" w:cstheme="minorHAnsi"/>
                <w:b/>
                <w:sz w:val="20"/>
                <w:szCs w:val="20"/>
              </w:rPr>
            </w:pPr>
            <w:r w:rsidRPr="00D013A3">
              <w:rPr>
                <w:rFonts w:asciiTheme="minorHAnsi" w:hAnsiTheme="minorHAnsi" w:cstheme="minorHAnsi"/>
                <w:b/>
                <w:sz w:val="20"/>
                <w:szCs w:val="20"/>
              </w:rPr>
              <w:t>CARACTERISTIQUES DEMANDEES</w:t>
            </w:r>
          </w:p>
        </w:tc>
        <w:tc>
          <w:tcPr>
            <w:tcW w:w="2107" w:type="dxa"/>
            <w:vAlign w:val="center"/>
          </w:tcPr>
          <w:p w14:paraId="45C02A46" w14:textId="77777777" w:rsidR="003D5BDC" w:rsidRPr="00D013A3" w:rsidRDefault="003D5BDC" w:rsidP="004C1742">
            <w:pPr>
              <w:jc w:val="center"/>
              <w:rPr>
                <w:rFonts w:asciiTheme="minorHAnsi" w:hAnsiTheme="minorHAnsi" w:cstheme="minorHAnsi"/>
                <w:b/>
                <w:sz w:val="20"/>
                <w:szCs w:val="20"/>
              </w:rPr>
            </w:pPr>
            <w:r w:rsidRPr="00D013A3">
              <w:rPr>
                <w:rFonts w:asciiTheme="minorHAnsi" w:hAnsiTheme="minorHAnsi" w:cstheme="minorHAnsi"/>
                <w:b/>
                <w:sz w:val="20"/>
                <w:szCs w:val="20"/>
              </w:rPr>
              <w:t>CARACTERISTIQUES PROPOSEES</w:t>
            </w:r>
          </w:p>
        </w:tc>
      </w:tr>
      <w:tr w:rsidR="00D27363" w:rsidRPr="00D013A3" w14:paraId="5891A299" w14:textId="77777777" w:rsidTr="0002546F">
        <w:trPr>
          <w:gridAfter w:val="1"/>
          <w:wAfter w:w="66" w:type="dxa"/>
          <w:trHeight w:val="452"/>
        </w:trPr>
        <w:tc>
          <w:tcPr>
            <w:tcW w:w="2689" w:type="dxa"/>
            <w:vAlign w:val="center"/>
          </w:tcPr>
          <w:p w14:paraId="63F6EB5F" w14:textId="77777777" w:rsidR="00D27363" w:rsidRPr="00D013A3" w:rsidRDefault="00D27363" w:rsidP="004C1742">
            <w:pPr>
              <w:rPr>
                <w:rStyle w:val="CharacterStyle2"/>
                <w:rFonts w:asciiTheme="minorHAnsi" w:hAnsiTheme="minorHAnsi" w:cstheme="minorHAnsi"/>
                <w:sz w:val="20"/>
                <w:szCs w:val="20"/>
              </w:rPr>
            </w:pPr>
            <w:r w:rsidRPr="00D013A3">
              <w:rPr>
                <w:rStyle w:val="CharacterStyle2"/>
                <w:rFonts w:asciiTheme="minorHAnsi" w:hAnsiTheme="minorHAnsi" w:cstheme="minorHAnsi"/>
                <w:sz w:val="20"/>
                <w:szCs w:val="20"/>
              </w:rPr>
              <w:t>Valeur minimale suivante, mesurée avec PASSMARK</w:t>
            </w:r>
          </w:p>
          <w:p w14:paraId="12B09187" w14:textId="77777777" w:rsidR="00D27363" w:rsidRPr="00D013A3" w:rsidRDefault="00D27363" w:rsidP="004C1742">
            <w:pPr>
              <w:rPr>
                <w:rFonts w:asciiTheme="minorHAnsi" w:hAnsiTheme="minorHAnsi" w:cstheme="minorHAnsi"/>
                <w:i/>
                <w:sz w:val="20"/>
                <w:szCs w:val="20"/>
              </w:rPr>
            </w:pPr>
          </w:p>
        </w:tc>
        <w:tc>
          <w:tcPr>
            <w:tcW w:w="3969" w:type="dxa"/>
          </w:tcPr>
          <w:p w14:paraId="1ACB9EBE" w14:textId="77777777" w:rsidR="00D27363" w:rsidRPr="00D013A3" w:rsidRDefault="00127B53" w:rsidP="004C1742">
            <w:pPr>
              <w:rPr>
                <w:rFonts w:asciiTheme="minorHAnsi" w:hAnsiTheme="minorHAnsi" w:cstheme="minorHAnsi"/>
                <w:sz w:val="20"/>
                <w:szCs w:val="20"/>
              </w:rPr>
            </w:pPr>
            <w:r w:rsidRPr="00D013A3">
              <w:rPr>
                <w:rFonts w:asciiTheme="minorHAnsi" w:hAnsiTheme="minorHAnsi" w:cstheme="minorHAnsi"/>
                <w:sz w:val="20"/>
                <w:szCs w:val="20"/>
              </w:rPr>
              <w:t xml:space="preserve">Un processeur récent avec un  PASSMARK  Score CPU mesuré supérieur à </w:t>
            </w:r>
            <w:r w:rsidRPr="00D013A3">
              <w:rPr>
                <w:rFonts w:asciiTheme="minorHAnsi" w:hAnsiTheme="minorHAnsi" w:cstheme="minorHAnsi"/>
                <w:b/>
                <w:sz w:val="20"/>
                <w:szCs w:val="20"/>
              </w:rPr>
              <w:t>17 000 </w:t>
            </w:r>
          </w:p>
        </w:tc>
        <w:tc>
          <w:tcPr>
            <w:tcW w:w="2107" w:type="dxa"/>
          </w:tcPr>
          <w:p w14:paraId="1095A96E" w14:textId="77777777" w:rsidR="00D27363" w:rsidRPr="00D013A3" w:rsidRDefault="00D27363" w:rsidP="004C1742">
            <w:pPr>
              <w:rPr>
                <w:rFonts w:asciiTheme="minorHAnsi" w:hAnsiTheme="minorHAnsi" w:cstheme="minorHAnsi"/>
                <w:sz w:val="20"/>
                <w:szCs w:val="20"/>
              </w:rPr>
            </w:pPr>
          </w:p>
        </w:tc>
      </w:tr>
      <w:tr w:rsidR="00D27363" w:rsidRPr="00D013A3" w14:paraId="2CA68EE1" w14:textId="77777777" w:rsidTr="0002546F">
        <w:trPr>
          <w:gridAfter w:val="1"/>
          <w:wAfter w:w="66" w:type="dxa"/>
        </w:trPr>
        <w:tc>
          <w:tcPr>
            <w:tcW w:w="2689" w:type="dxa"/>
            <w:vAlign w:val="center"/>
          </w:tcPr>
          <w:p w14:paraId="6617A5EA"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 xml:space="preserve">Un châssis avec </w:t>
            </w:r>
          </w:p>
        </w:tc>
        <w:tc>
          <w:tcPr>
            <w:tcW w:w="3969" w:type="dxa"/>
          </w:tcPr>
          <w:p w14:paraId="3444F626"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Son N° de série unique et non générique</w:t>
            </w:r>
          </w:p>
        </w:tc>
        <w:tc>
          <w:tcPr>
            <w:tcW w:w="2107" w:type="dxa"/>
          </w:tcPr>
          <w:p w14:paraId="54A3D81C" w14:textId="77777777" w:rsidR="00D27363" w:rsidRPr="00D013A3" w:rsidRDefault="00D27363" w:rsidP="004C1742">
            <w:pPr>
              <w:rPr>
                <w:rFonts w:asciiTheme="minorHAnsi" w:hAnsiTheme="minorHAnsi" w:cstheme="minorHAnsi"/>
                <w:sz w:val="20"/>
                <w:szCs w:val="20"/>
              </w:rPr>
            </w:pPr>
          </w:p>
        </w:tc>
      </w:tr>
      <w:tr w:rsidR="00D27363" w:rsidRPr="00D013A3" w14:paraId="03A832F0" w14:textId="77777777" w:rsidTr="0002546F">
        <w:trPr>
          <w:gridAfter w:val="1"/>
          <w:wAfter w:w="66" w:type="dxa"/>
        </w:trPr>
        <w:tc>
          <w:tcPr>
            <w:tcW w:w="2689" w:type="dxa"/>
            <w:vAlign w:val="center"/>
          </w:tcPr>
          <w:p w14:paraId="0CC40603"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Système d’exploitation supporté par la machine</w:t>
            </w:r>
          </w:p>
        </w:tc>
        <w:tc>
          <w:tcPr>
            <w:tcW w:w="3969" w:type="dxa"/>
          </w:tcPr>
          <w:p w14:paraId="57276460"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 xml:space="preserve">Windows 11 x64 Pro </w:t>
            </w:r>
          </w:p>
          <w:p w14:paraId="1D429510" w14:textId="77777777" w:rsidR="00923C6C" w:rsidRPr="00D013A3" w:rsidRDefault="00923C6C" w:rsidP="004C1742">
            <w:pPr>
              <w:spacing w:before="120"/>
              <w:ind w:right="142"/>
              <w:jc w:val="both"/>
              <w:rPr>
                <w:rFonts w:asciiTheme="minorHAnsi" w:hAnsiTheme="minorHAnsi" w:cstheme="minorHAnsi"/>
                <w:sz w:val="20"/>
                <w:szCs w:val="20"/>
              </w:rPr>
            </w:pPr>
            <w:r w:rsidRPr="00D013A3">
              <w:rPr>
                <w:rFonts w:asciiTheme="minorHAnsi" w:hAnsiTheme="minorHAnsi" w:cstheme="minorHAnsi"/>
                <w:sz w:val="20"/>
                <w:szCs w:val="20"/>
              </w:rPr>
              <w:t xml:space="preserve">Les </w:t>
            </w:r>
            <w:proofErr w:type="spellStart"/>
            <w:r w:rsidRPr="00D013A3">
              <w:rPr>
                <w:rFonts w:asciiTheme="minorHAnsi" w:hAnsiTheme="minorHAnsi" w:cstheme="minorHAnsi"/>
                <w:sz w:val="20"/>
                <w:szCs w:val="20"/>
              </w:rPr>
              <w:t>materiels</w:t>
            </w:r>
            <w:proofErr w:type="spellEnd"/>
            <w:r w:rsidRPr="00D013A3">
              <w:rPr>
                <w:rFonts w:asciiTheme="minorHAnsi" w:hAnsiTheme="minorHAnsi" w:cstheme="minorHAnsi"/>
                <w:sz w:val="20"/>
                <w:szCs w:val="20"/>
              </w:rPr>
              <w:t xml:space="preserve"> devront </w:t>
            </w:r>
            <w:proofErr w:type="spellStart"/>
            <w:r w:rsidRPr="00D013A3">
              <w:rPr>
                <w:rFonts w:asciiTheme="minorHAnsi" w:hAnsiTheme="minorHAnsi" w:cstheme="minorHAnsi"/>
                <w:sz w:val="20"/>
                <w:szCs w:val="20"/>
              </w:rPr>
              <w:t>etre</w:t>
            </w:r>
            <w:proofErr w:type="spellEnd"/>
            <w:r w:rsidRPr="00D013A3">
              <w:rPr>
                <w:rFonts w:asciiTheme="minorHAnsi" w:hAnsiTheme="minorHAnsi" w:cstheme="minorHAnsi"/>
                <w:sz w:val="20"/>
                <w:szCs w:val="20"/>
              </w:rPr>
              <w:t xml:space="preserve"> </w:t>
            </w:r>
            <w:proofErr w:type="spellStart"/>
            <w:r w:rsidRPr="00D013A3">
              <w:rPr>
                <w:rFonts w:asciiTheme="minorHAnsi" w:hAnsiTheme="minorHAnsi" w:cstheme="minorHAnsi"/>
                <w:sz w:val="20"/>
                <w:szCs w:val="20"/>
              </w:rPr>
              <w:t>preinstallé</w:t>
            </w:r>
            <w:proofErr w:type="spellEnd"/>
            <w:r w:rsidRPr="00D013A3">
              <w:rPr>
                <w:rFonts w:asciiTheme="minorHAnsi" w:hAnsiTheme="minorHAnsi" w:cstheme="minorHAnsi"/>
                <w:sz w:val="20"/>
                <w:szCs w:val="20"/>
              </w:rPr>
              <w:t xml:space="preserve"> avec une image OS </w:t>
            </w:r>
            <w:proofErr w:type="spellStart"/>
            <w:r w:rsidRPr="00D013A3">
              <w:rPr>
                <w:rFonts w:asciiTheme="minorHAnsi" w:hAnsiTheme="minorHAnsi" w:cstheme="minorHAnsi"/>
                <w:sz w:val="20"/>
                <w:szCs w:val="20"/>
              </w:rPr>
              <w:t>Vanilla</w:t>
            </w:r>
            <w:proofErr w:type="spellEnd"/>
          </w:p>
          <w:p w14:paraId="1E5D46A7" w14:textId="77777777" w:rsidR="00923C6C" w:rsidRPr="00D013A3" w:rsidRDefault="00923C6C" w:rsidP="004C1742">
            <w:pPr>
              <w:rPr>
                <w:rFonts w:asciiTheme="minorHAnsi" w:hAnsiTheme="minorHAnsi" w:cstheme="minorHAnsi"/>
                <w:sz w:val="20"/>
                <w:szCs w:val="20"/>
                <w:lang w:val="en-US"/>
              </w:rPr>
            </w:pPr>
          </w:p>
        </w:tc>
        <w:tc>
          <w:tcPr>
            <w:tcW w:w="2107" w:type="dxa"/>
          </w:tcPr>
          <w:p w14:paraId="7B6C4536" w14:textId="77777777" w:rsidR="00D27363" w:rsidRPr="00D013A3" w:rsidRDefault="00D27363" w:rsidP="004C1742">
            <w:pPr>
              <w:rPr>
                <w:rFonts w:asciiTheme="minorHAnsi" w:hAnsiTheme="minorHAnsi" w:cstheme="minorHAnsi"/>
                <w:sz w:val="20"/>
                <w:szCs w:val="20"/>
                <w:lang w:val="en-US"/>
              </w:rPr>
            </w:pPr>
          </w:p>
        </w:tc>
      </w:tr>
      <w:tr w:rsidR="00D27363" w:rsidRPr="00D013A3" w14:paraId="7DB4535C" w14:textId="77777777" w:rsidTr="0002546F">
        <w:trPr>
          <w:gridAfter w:val="1"/>
          <w:wAfter w:w="66" w:type="dxa"/>
        </w:trPr>
        <w:tc>
          <w:tcPr>
            <w:tcW w:w="2689" w:type="dxa"/>
            <w:vAlign w:val="center"/>
          </w:tcPr>
          <w:p w14:paraId="66B6E0A6" w14:textId="77777777" w:rsidR="00D27363" w:rsidRPr="00D013A3" w:rsidRDefault="00D27363" w:rsidP="004C1742">
            <w:pPr>
              <w:rPr>
                <w:rFonts w:asciiTheme="minorHAnsi" w:hAnsiTheme="minorHAnsi" w:cstheme="minorHAnsi"/>
                <w:sz w:val="20"/>
                <w:szCs w:val="20"/>
                <w:lang w:val="en-US"/>
              </w:rPr>
            </w:pPr>
            <w:r w:rsidRPr="00D013A3">
              <w:rPr>
                <w:rFonts w:asciiTheme="minorHAnsi" w:hAnsiTheme="minorHAnsi" w:cstheme="minorHAnsi"/>
                <w:sz w:val="20"/>
                <w:szCs w:val="20"/>
              </w:rPr>
              <w:t>Périphériques</w:t>
            </w:r>
            <w:r w:rsidRPr="00D013A3">
              <w:rPr>
                <w:rFonts w:asciiTheme="minorHAnsi" w:hAnsiTheme="minorHAnsi" w:cstheme="minorHAnsi"/>
                <w:sz w:val="20"/>
                <w:szCs w:val="20"/>
                <w:lang w:val="en-US"/>
              </w:rPr>
              <w:t xml:space="preserve"> internes</w:t>
            </w:r>
          </w:p>
        </w:tc>
        <w:tc>
          <w:tcPr>
            <w:tcW w:w="3969" w:type="dxa"/>
          </w:tcPr>
          <w:p w14:paraId="10D53ABE"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Agréés par le constructeur (fournir les agréments)</w:t>
            </w:r>
          </w:p>
        </w:tc>
        <w:tc>
          <w:tcPr>
            <w:tcW w:w="2107" w:type="dxa"/>
          </w:tcPr>
          <w:p w14:paraId="5F3B36DB" w14:textId="77777777" w:rsidR="00D27363" w:rsidRPr="00D013A3" w:rsidRDefault="00D27363" w:rsidP="004C1742">
            <w:pPr>
              <w:rPr>
                <w:rFonts w:asciiTheme="minorHAnsi" w:hAnsiTheme="minorHAnsi" w:cstheme="minorHAnsi"/>
                <w:sz w:val="20"/>
                <w:szCs w:val="20"/>
              </w:rPr>
            </w:pPr>
          </w:p>
        </w:tc>
      </w:tr>
      <w:tr w:rsidR="00D27363" w:rsidRPr="00D013A3" w14:paraId="0CEBE332" w14:textId="77777777" w:rsidTr="0002546F">
        <w:trPr>
          <w:gridAfter w:val="1"/>
          <w:wAfter w:w="66" w:type="dxa"/>
        </w:trPr>
        <w:tc>
          <w:tcPr>
            <w:tcW w:w="2689" w:type="dxa"/>
            <w:vAlign w:val="center"/>
          </w:tcPr>
          <w:p w14:paraId="09EEEE88"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Processeur</w:t>
            </w:r>
          </w:p>
        </w:tc>
        <w:tc>
          <w:tcPr>
            <w:tcW w:w="3969" w:type="dxa"/>
          </w:tcPr>
          <w:p w14:paraId="2E417F7F"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Architecture X86 et multi cœur</w:t>
            </w:r>
          </w:p>
          <w:p w14:paraId="21C4E56F" w14:textId="77777777" w:rsidR="00D27363" w:rsidRPr="00D013A3" w:rsidRDefault="00D27363" w:rsidP="004C1742">
            <w:pPr>
              <w:rPr>
                <w:rFonts w:asciiTheme="minorHAnsi" w:hAnsiTheme="minorHAnsi" w:cstheme="minorHAnsi"/>
                <w:sz w:val="20"/>
                <w:szCs w:val="20"/>
              </w:rPr>
            </w:pPr>
            <w:r w:rsidRPr="00D013A3">
              <w:rPr>
                <w:rFonts w:asciiTheme="minorHAnsi" w:hAnsiTheme="minorHAnsi" w:cstheme="minorHAnsi"/>
                <w:sz w:val="20"/>
                <w:szCs w:val="20"/>
              </w:rPr>
              <w:t>compatible Windows 11 x64</w:t>
            </w:r>
          </w:p>
        </w:tc>
        <w:tc>
          <w:tcPr>
            <w:tcW w:w="2107" w:type="dxa"/>
          </w:tcPr>
          <w:p w14:paraId="19A292F1" w14:textId="77777777" w:rsidR="00D27363" w:rsidRPr="00D013A3" w:rsidRDefault="00D27363" w:rsidP="004C1742">
            <w:pPr>
              <w:rPr>
                <w:rFonts w:asciiTheme="minorHAnsi" w:hAnsiTheme="minorHAnsi" w:cstheme="minorHAnsi"/>
                <w:sz w:val="20"/>
                <w:szCs w:val="20"/>
              </w:rPr>
            </w:pPr>
          </w:p>
        </w:tc>
      </w:tr>
      <w:tr w:rsidR="003D5BDC" w:rsidRPr="00D013A3" w14:paraId="4A0FCE79" w14:textId="77777777" w:rsidTr="0002546F">
        <w:trPr>
          <w:gridAfter w:val="1"/>
          <w:wAfter w:w="66" w:type="dxa"/>
        </w:trPr>
        <w:tc>
          <w:tcPr>
            <w:tcW w:w="2689" w:type="dxa"/>
            <w:vAlign w:val="center"/>
          </w:tcPr>
          <w:p w14:paraId="5077BF1E"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BIOS</w:t>
            </w:r>
          </w:p>
        </w:tc>
        <w:tc>
          <w:tcPr>
            <w:tcW w:w="3969" w:type="dxa"/>
          </w:tcPr>
          <w:p w14:paraId="1CEBC674" w14:textId="77777777" w:rsidR="00D27363" w:rsidRPr="00D013A3" w:rsidRDefault="00D27363" w:rsidP="004C1742">
            <w:pPr>
              <w:spacing w:before="120"/>
              <w:rPr>
                <w:rFonts w:asciiTheme="minorHAnsi" w:hAnsiTheme="minorHAnsi" w:cstheme="minorHAnsi"/>
                <w:sz w:val="20"/>
                <w:szCs w:val="20"/>
              </w:rPr>
            </w:pPr>
            <w:r w:rsidRPr="00D013A3">
              <w:rPr>
                <w:rFonts w:asciiTheme="minorHAnsi" w:hAnsiTheme="minorHAnsi" w:cstheme="minorHAnsi"/>
                <w:sz w:val="20"/>
                <w:szCs w:val="20"/>
              </w:rPr>
              <w:t>Comporter un système d’économie d’énergie du matériel</w:t>
            </w:r>
          </w:p>
          <w:p w14:paraId="1C2920D7" w14:textId="77777777" w:rsidR="00D27363" w:rsidRPr="00D013A3" w:rsidRDefault="00D27363" w:rsidP="004C1742">
            <w:pPr>
              <w:spacing w:before="120"/>
              <w:rPr>
                <w:rStyle w:val="CharacterStyle2"/>
                <w:rFonts w:asciiTheme="minorHAnsi" w:hAnsiTheme="minorHAnsi" w:cstheme="minorHAnsi"/>
                <w:sz w:val="20"/>
                <w:szCs w:val="20"/>
              </w:rPr>
            </w:pPr>
            <w:r w:rsidRPr="00D013A3">
              <w:rPr>
                <w:rStyle w:val="CharacterStyle2"/>
                <w:rFonts w:asciiTheme="minorHAnsi" w:hAnsiTheme="minorHAnsi" w:cstheme="minorHAnsi"/>
                <w:sz w:val="20"/>
                <w:szCs w:val="20"/>
              </w:rPr>
              <w:t xml:space="preserve">La version du BIOS et son paramétrage en usine installés sur la machine doivent être stable : UEFI, </w:t>
            </w:r>
            <w:proofErr w:type="spellStart"/>
            <w:r w:rsidRPr="00D013A3">
              <w:rPr>
                <w:rStyle w:val="CharacterStyle2"/>
                <w:rFonts w:asciiTheme="minorHAnsi" w:hAnsiTheme="minorHAnsi" w:cstheme="minorHAnsi"/>
                <w:sz w:val="20"/>
                <w:szCs w:val="20"/>
              </w:rPr>
              <w:t>SecureBooot</w:t>
            </w:r>
            <w:proofErr w:type="spellEnd"/>
            <w:r w:rsidRPr="00D013A3">
              <w:rPr>
                <w:rStyle w:val="CharacterStyle2"/>
                <w:rFonts w:asciiTheme="minorHAnsi" w:hAnsiTheme="minorHAnsi" w:cstheme="minorHAnsi"/>
                <w:sz w:val="20"/>
                <w:szCs w:val="20"/>
              </w:rPr>
              <w:t>, Auto switch et LAN/</w:t>
            </w:r>
            <w:proofErr w:type="spellStart"/>
            <w:r w:rsidRPr="00D013A3">
              <w:rPr>
                <w:rStyle w:val="CharacterStyle2"/>
                <w:rFonts w:asciiTheme="minorHAnsi" w:hAnsiTheme="minorHAnsi" w:cstheme="minorHAnsi"/>
                <w:sz w:val="20"/>
                <w:szCs w:val="20"/>
              </w:rPr>
              <w:t>WiFi</w:t>
            </w:r>
            <w:proofErr w:type="spellEnd"/>
            <w:r w:rsidRPr="00D013A3">
              <w:rPr>
                <w:rStyle w:val="CharacterStyle2"/>
                <w:rFonts w:asciiTheme="minorHAnsi" w:hAnsiTheme="minorHAnsi" w:cstheme="minorHAnsi"/>
                <w:sz w:val="20"/>
                <w:szCs w:val="20"/>
              </w:rPr>
              <w:t xml:space="preserve">, </w:t>
            </w:r>
            <w:proofErr w:type="spellStart"/>
            <w:r w:rsidRPr="00D013A3">
              <w:rPr>
                <w:rStyle w:val="CharacterStyle2"/>
                <w:rFonts w:asciiTheme="minorHAnsi" w:hAnsiTheme="minorHAnsi" w:cstheme="minorHAnsi"/>
                <w:sz w:val="20"/>
                <w:szCs w:val="20"/>
              </w:rPr>
              <w:t>MacAdress</w:t>
            </w:r>
            <w:proofErr w:type="spellEnd"/>
            <w:r w:rsidRPr="00D013A3">
              <w:rPr>
                <w:rStyle w:val="CharacterStyle2"/>
                <w:rFonts w:asciiTheme="minorHAnsi" w:hAnsiTheme="minorHAnsi" w:cstheme="minorHAnsi"/>
                <w:sz w:val="20"/>
                <w:szCs w:val="20"/>
              </w:rPr>
              <w:t xml:space="preserve"> </w:t>
            </w:r>
            <w:proofErr w:type="spellStart"/>
            <w:r w:rsidRPr="00D013A3">
              <w:rPr>
                <w:rStyle w:val="CharacterStyle2"/>
                <w:rFonts w:asciiTheme="minorHAnsi" w:hAnsiTheme="minorHAnsi" w:cstheme="minorHAnsi"/>
                <w:sz w:val="20"/>
                <w:szCs w:val="20"/>
              </w:rPr>
              <w:t>Passtrough</w:t>
            </w:r>
            <w:proofErr w:type="spellEnd"/>
            <w:r w:rsidRPr="00D013A3">
              <w:rPr>
                <w:rStyle w:val="CharacterStyle2"/>
                <w:rFonts w:asciiTheme="minorHAnsi" w:hAnsiTheme="minorHAnsi" w:cstheme="minorHAnsi"/>
                <w:sz w:val="20"/>
                <w:szCs w:val="20"/>
              </w:rPr>
              <w:t>. Le BIOS doit être paramétrable par script ainsi que sa mise à jour.</w:t>
            </w:r>
          </w:p>
          <w:p w14:paraId="70DDA3A1" w14:textId="77777777" w:rsidR="00D27363" w:rsidRPr="00D013A3" w:rsidRDefault="00D27363" w:rsidP="004C1742">
            <w:pPr>
              <w:spacing w:before="120"/>
              <w:rPr>
                <w:rStyle w:val="CharacterStyle2"/>
                <w:rFonts w:asciiTheme="minorHAnsi" w:hAnsiTheme="minorHAnsi" w:cstheme="minorHAnsi"/>
                <w:sz w:val="20"/>
                <w:szCs w:val="20"/>
              </w:rPr>
            </w:pPr>
            <w:r w:rsidRPr="00D013A3">
              <w:rPr>
                <w:rStyle w:val="CharacterStyle2"/>
                <w:rFonts w:asciiTheme="minorHAnsi" w:hAnsiTheme="minorHAnsi" w:cstheme="minorHAnsi"/>
                <w:sz w:val="20"/>
                <w:szCs w:val="20"/>
              </w:rPr>
              <w:t>Le Wake On Lan doit être activé au niveau du Bios afin de pouvoir démarrer sur le disque dur du poste mais aussi au niveau de la carte réseau</w:t>
            </w:r>
          </w:p>
          <w:p w14:paraId="01DB5B4B" w14:textId="77777777" w:rsidR="00622007" w:rsidRPr="00D013A3" w:rsidRDefault="00D27363" w:rsidP="004C1742">
            <w:pPr>
              <w:pStyle w:val="Style6"/>
              <w:kinsoku w:val="0"/>
              <w:autoSpaceDE/>
              <w:autoSpaceDN/>
              <w:spacing w:before="120" w:line="240" w:lineRule="auto"/>
              <w:ind w:left="0"/>
              <w:rPr>
                <w:rFonts w:asciiTheme="minorHAnsi" w:hAnsiTheme="minorHAnsi" w:cstheme="minorHAnsi"/>
                <w:spacing w:val="1"/>
              </w:rPr>
            </w:pPr>
            <w:r w:rsidRPr="00D013A3">
              <w:rPr>
                <w:rStyle w:val="CharacterStyle2"/>
                <w:rFonts w:asciiTheme="minorHAnsi" w:hAnsiTheme="minorHAnsi" w:cstheme="minorHAnsi"/>
                <w:sz w:val="20"/>
              </w:rPr>
              <w:t>Le BIOS doit être compatible avec la norme TCG (</w:t>
            </w:r>
            <w:proofErr w:type="spellStart"/>
            <w:r w:rsidRPr="00D013A3">
              <w:rPr>
                <w:rStyle w:val="CharacterStyle2"/>
                <w:rFonts w:asciiTheme="minorHAnsi" w:hAnsiTheme="minorHAnsi" w:cstheme="minorHAnsi"/>
                <w:sz w:val="20"/>
              </w:rPr>
              <w:t>Trusted</w:t>
            </w:r>
            <w:proofErr w:type="spellEnd"/>
            <w:r w:rsidRPr="00D013A3">
              <w:rPr>
                <w:rStyle w:val="CharacterStyle2"/>
                <w:rFonts w:asciiTheme="minorHAnsi" w:hAnsiTheme="minorHAnsi" w:cstheme="minorHAnsi"/>
                <w:sz w:val="20"/>
              </w:rPr>
              <w:t xml:space="preserve"> </w:t>
            </w:r>
            <w:proofErr w:type="spellStart"/>
            <w:r w:rsidRPr="00D013A3">
              <w:rPr>
                <w:rStyle w:val="CharacterStyle2"/>
                <w:rFonts w:asciiTheme="minorHAnsi" w:hAnsiTheme="minorHAnsi" w:cstheme="minorHAnsi"/>
                <w:sz w:val="20"/>
              </w:rPr>
              <w:t>Computing</w:t>
            </w:r>
            <w:proofErr w:type="spellEnd"/>
            <w:r w:rsidRPr="00D013A3">
              <w:rPr>
                <w:rStyle w:val="CharacterStyle2"/>
                <w:rFonts w:asciiTheme="minorHAnsi" w:hAnsiTheme="minorHAnsi" w:cstheme="minorHAnsi"/>
                <w:sz w:val="20"/>
              </w:rPr>
              <w:t xml:space="preserve"> Group dans le cadre du chiffrement BITLOCKER avec une puce TPM) en version TPM 2.0</w:t>
            </w:r>
          </w:p>
        </w:tc>
        <w:tc>
          <w:tcPr>
            <w:tcW w:w="2107" w:type="dxa"/>
          </w:tcPr>
          <w:p w14:paraId="5749ECD7" w14:textId="77777777" w:rsidR="003D5BDC" w:rsidRPr="00D013A3" w:rsidRDefault="003D5BDC" w:rsidP="004C1742">
            <w:pPr>
              <w:rPr>
                <w:rFonts w:asciiTheme="minorHAnsi" w:hAnsiTheme="minorHAnsi" w:cstheme="minorHAnsi"/>
                <w:sz w:val="20"/>
                <w:szCs w:val="20"/>
              </w:rPr>
            </w:pPr>
          </w:p>
        </w:tc>
      </w:tr>
      <w:tr w:rsidR="003D5BDC" w:rsidRPr="00D013A3" w14:paraId="7D41E119" w14:textId="77777777" w:rsidTr="0002546F">
        <w:trPr>
          <w:gridAfter w:val="1"/>
          <w:wAfter w:w="66" w:type="dxa"/>
        </w:trPr>
        <w:tc>
          <w:tcPr>
            <w:tcW w:w="2689" w:type="dxa"/>
            <w:vAlign w:val="center"/>
          </w:tcPr>
          <w:p w14:paraId="5B70C4AF"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Puce TPM</w:t>
            </w:r>
          </w:p>
        </w:tc>
        <w:tc>
          <w:tcPr>
            <w:tcW w:w="3969" w:type="dxa"/>
            <w:vAlign w:val="center"/>
          </w:tcPr>
          <w:p w14:paraId="1036476B" w14:textId="77777777" w:rsidR="00357412" w:rsidRPr="00D013A3" w:rsidRDefault="003D5BDC" w:rsidP="004C1742">
            <w:pPr>
              <w:spacing w:before="120"/>
              <w:rPr>
                <w:rFonts w:asciiTheme="minorHAnsi" w:hAnsiTheme="minorHAnsi" w:cstheme="minorHAnsi"/>
                <w:sz w:val="20"/>
                <w:szCs w:val="20"/>
                <w:lang w:val="en-US"/>
              </w:rPr>
            </w:pPr>
            <w:proofErr w:type="spellStart"/>
            <w:r w:rsidRPr="00D013A3">
              <w:rPr>
                <w:rFonts w:asciiTheme="minorHAnsi" w:hAnsiTheme="minorHAnsi" w:cstheme="minorHAnsi"/>
                <w:sz w:val="20"/>
                <w:szCs w:val="20"/>
                <w:lang w:val="en-US"/>
              </w:rPr>
              <w:t>En</w:t>
            </w:r>
            <w:proofErr w:type="spellEnd"/>
            <w:r w:rsidRPr="00D013A3">
              <w:rPr>
                <w:rFonts w:asciiTheme="minorHAnsi" w:hAnsiTheme="minorHAnsi" w:cstheme="minorHAnsi"/>
                <w:sz w:val="20"/>
                <w:szCs w:val="20"/>
                <w:lang w:val="en-US"/>
              </w:rPr>
              <w:t xml:space="preserve"> version 2.0</w:t>
            </w:r>
            <w:r w:rsidR="00127B53" w:rsidRPr="00D013A3">
              <w:rPr>
                <w:rFonts w:asciiTheme="minorHAnsi" w:hAnsiTheme="minorHAnsi" w:cstheme="minorHAnsi"/>
                <w:sz w:val="20"/>
                <w:szCs w:val="20"/>
                <w:lang w:val="en-US"/>
              </w:rPr>
              <w:t xml:space="preserve"> minimum</w:t>
            </w:r>
          </w:p>
        </w:tc>
        <w:tc>
          <w:tcPr>
            <w:tcW w:w="2107" w:type="dxa"/>
            <w:vAlign w:val="center"/>
          </w:tcPr>
          <w:p w14:paraId="0D5E7F2F" w14:textId="77777777" w:rsidR="003D5BDC" w:rsidRPr="00D013A3" w:rsidRDefault="003D5BDC" w:rsidP="004C1742">
            <w:pPr>
              <w:rPr>
                <w:rFonts w:asciiTheme="minorHAnsi" w:hAnsiTheme="minorHAnsi" w:cstheme="minorHAnsi"/>
                <w:sz w:val="20"/>
                <w:szCs w:val="20"/>
              </w:rPr>
            </w:pPr>
          </w:p>
        </w:tc>
      </w:tr>
      <w:tr w:rsidR="003D5BDC" w:rsidRPr="00D013A3" w14:paraId="16491E17" w14:textId="77777777" w:rsidTr="0002546F">
        <w:trPr>
          <w:gridAfter w:val="1"/>
          <w:wAfter w:w="66" w:type="dxa"/>
        </w:trPr>
        <w:tc>
          <w:tcPr>
            <w:tcW w:w="2689" w:type="dxa"/>
            <w:vAlign w:val="center"/>
          </w:tcPr>
          <w:p w14:paraId="636570AB"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Mémoire</w:t>
            </w:r>
          </w:p>
        </w:tc>
        <w:tc>
          <w:tcPr>
            <w:tcW w:w="3969" w:type="dxa"/>
            <w:vAlign w:val="center"/>
          </w:tcPr>
          <w:p w14:paraId="45A0423D" w14:textId="77777777" w:rsidR="00D27363" w:rsidRPr="00D013A3" w:rsidRDefault="00D27363" w:rsidP="004C1742">
            <w:pPr>
              <w:spacing w:before="120"/>
              <w:rPr>
                <w:rFonts w:asciiTheme="minorHAnsi" w:hAnsiTheme="minorHAnsi" w:cstheme="minorHAnsi"/>
                <w:sz w:val="20"/>
                <w:szCs w:val="20"/>
              </w:rPr>
            </w:pPr>
            <w:r w:rsidRPr="00D013A3">
              <w:rPr>
                <w:rFonts w:asciiTheme="minorHAnsi" w:hAnsiTheme="minorHAnsi" w:cstheme="minorHAnsi"/>
                <w:sz w:val="20"/>
                <w:szCs w:val="20"/>
              </w:rPr>
              <w:t xml:space="preserve">16 Go minimum de type </w:t>
            </w:r>
            <w:r w:rsidR="00923C6C" w:rsidRPr="00D013A3">
              <w:rPr>
                <w:rFonts w:asciiTheme="minorHAnsi" w:hAnsiTheme="minorHAnsi" w:cstheme="minorHAnsi"/>
                <w:sz w:val="20"/>
                <w:szCs w:val="20"/>
              </w:rPr>
              <w:t>DDR5 minimum en 1 barrette et évolutif à 32 Go</w:t>
            </w:r>
            <w:r w:rsidR="00BA363D" w:rsidRPr="00D013A3">
              <w:rPr>
                <w:rFonts w:asciiTheme="minorHAnsi" w:hAnsiTheme="minorHAnsi" w:cstheme="minorHAnsi"/>
                <w:sz w:val="20"/>
                <w:szCs w:val="20"/>
              </w:rPr>
              <w:t xml:space="preserve"> minimum</w:t>
            </w:r>
          </w:p>
          <w:p w14:paraId="6D382198" w14:textId="6A6E1E00" w:rsidR="003D5BDC" w:rsidRPr="00D013A3" w:rsidRDefault="00923C6C" w:rsidP="004C1742">
            <w:pPr>
              <w:spacing w:before="120"/>
              <w:rPr>
                <w:rFonts w:asciiTheme="minorHAnsi" w:hAnsiTheme="minorHAnsi" w:cstheme="minorHAnsi"/>
                <w:sz w:val="20"/>
                <w:szCs w:val="20"/>
              </w:rPr>
            </w:pPr>
            <w:r w:rsidRPr="00D013A3">
              <w:rPr>
                <w:rFonts w:asciiTheme="minorHAnsi" w:hAnsiTheme="minorHAnsi" w:cstheme="minorHAnsi"/>
                <w:b/>
                <w:sz w:val="20"/>
                <w:szCs w:val="20"/>
              </w:rPr>
              <w:t xml:space="preserve">L’extension de mémoire </w:t>
            </w:r>
            <w:r w:rsidR="0002546F">
              <w:rPr>
                <w:rFonts w:asciiTheme="minorHAnsi" w:hAnsiTheme="minorHAnsi" w:cstheme="minorHAnsi"/>
                <w:b/>
                <w:sz w:val="20"/>
                <w:szCs w:val="20"/>
              </w:rPr>
              <w:t xml:space="preserve">peut être effectué par la </w:t>
            </w:r>
            <w:proofErr w:type="spellStart"/>
            <w:r w:rsidR="0002546F">
              <w:rPr>
                <w:rFonts w:asciiTheme="minorHAnsi" w:hAnsiTheme="minorHAnsi" w:cstheme="minorHAnsi"/>
                <w:b/>
                <w:sz w:val="20"/>
                <w:szCs w:val="20"/>
              </w:rPr>
              <w:t>Cnam</w:t>
            </w:r>
            <w:proofErr w:type="spellEnd"/>
            <w:r w:rsidR="0002546F">
              <w:rPr>
                <w:rFonts w:asciiTheme="minorHAnsi" w:hAnsiTheme="minorHAnsi" w:cstheme="minorHAnsi"/>
                <w:b/>
                <w:sz w:val="20"/>
                <w:szCs w:val="20"/>
              </w:rPr>
              <w:t xml:space="preserve"> et les organismes</w:t>
            </w:r>
            <w:r w:rsidRPr="00D013A3">
              <w:rPr>
                <w:rFonts w:asciiTheme="minorHAnsi" w:hAnsiTheme="minorHAnsi" w:cstheme="minorHAnsi"/>
                <w:b/>
                <w:sz w:val="20"/>
                <w:szCs w:val="20"/>
              </w:rPr>
              <w:t xml:space="preserve"> sans remise en cause de la garantie</w:t>
            </w:r>
          </w:p>
        </w:tc>
        <w:tc>
          <w:tcPr>
            <w:tcW w:w="2107" w:type="dxa"/>
          </w:tcPr>
          <w:p w14:paraId="1D6DBF1B" w14:textId="77777777" w:rsidR="003D5BDC" w:rsidRPr="00D013A3" w:rsidRDefault="003D5BDC" w:rsidP="004C1742">
            <w:pPr>
              <w:rPr>
                <w:rFonts w:asciiTheme="minorHAnsi" w:hAnsiTheme="minorHAnsi" w:cstheme="minorHAnsi"/>
                <w:sz w:val="20"/>
                <w:szCs w:val="20"/>
              </w:rPr>
            </w:pPr>
          </w:p>
        </w:tc>
      </w:tr>
      <w:tr w:rsidR="003D5BDC" w:rsidRPr="00D013A3" w14:paraId="347DABD4" w14:textId="77777777" w:rsidTr="0002546F">
        <w:trPr>
          <w:gridAfter w:val="1"/>
          <w:wAfter w:w="66" w:type="dxa"/>
          <w:trHeight w:val="70"/>
        </w:trPr>
        <w:tc>
          <w:tcPr>
            <w:tcW w:w="2689" w:type="dxa"/>
            <w:vAlign w:val="center"/>
          </w:tcPr>
          <w:p w14:paraId="0E142370"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Vidéo</w:t>
            </w:r>
          </w:p>
        </w:tc>
        <w:tc>
          <w:tcPr>
            <w:tcW w:w="3969" w:type="dxa"/>
          </w:tcPr>
          <w:p w14:paraId="35A03350" w14:textId="77777777" w:rsidR="00C42431" w:rsidRPr="00D013A3" w:rsidRDefault="00127B53" w:rsidP="004C1742">
            <w:pPr>
              <w:pStyle w:val="Style4"/>
              <w:kinsoku w:val="0"/>
              <w:autoSpaceDE/>
              <w:autoSpaceDN/>
              <w:spacing w:before="120"/>
              <w:ind w:left="0" w:right="142" w:firstLine="0"/>
              <w:rPr>
                <w:rFonts w:asciiTheme="minorHAnsi" w:hAnsiTheme="minorHAnsi" w:cstheme="minorHAnsi"/>
              </w:rPr>
            </w:pPr>
            <w:r w:rsidRPr="00D013A3">
              <w:rPr>
                <w:rStyle w:val="CharacterStyle1"/>
                <w:rFonts w:asciiTheme="minorHAnsi" w:hAnsiTheme="minorHAnsi" w:cstheme="minorHAnsi"/>
                <w:spacing w:val="-3"/>
              </w:rPr>
              <w:t>Le contrôleur vidéo doit satisfaire la prise en charge de DirectX 12 ou supérieur.</w:t>
            </w:r>
          </w:p>
        </w:tc>
        <w:tc>
          <w:tcPr>
            <w:tcW w:w="2107" w:type="dxa"/>
          </w:tcPr>
          <w:p w14:paraId="5DDD63AB" w14:textId="77777777" w:rsidR="003D5BDC" w:rsidRPr="00D013A3" w:rsidRDefault="003D5BDC" w:rsidP="004C1742">
            <w:pPr>
              <w:rPr>
                <w:rFonts w:asciiTheme="minorHAnsi" w:hAnsiTheme="minorHAnsi" w:cstheme="minorHAnsi"/>
                <w:sz w:val="20"/>
                <w:szCs w:val="20"/>
              </w:rPr>
            </w:pPr>
          </w:p>
          <w:p w14:paraId="11458EA3" w14:textId="77777777" w:rsidR="003D5BDC" w:rsidRPr="00D013A3" w:rsidRDefault="003D5BDC" w:rsidP="004C1742">
            <w:pPr>
              <w:rPr>
                <w:rFonts w:asciiTheme="minorHAnsi" w:hAnsiTheme="minorHAnsi" w:cstheme="minorHAnsi"/>
                <w:sz w:val="20"/>
                <w:szCs w:val="20"/>
              </w:rPr>
            </w:pPr>
          </w:p>
        </w:tc>
      </w:tr>
      <w:tr w:rsidR="003D5BDC" w:rsidRPr="00D013A3" w14:paraId="025CFEEF" w14:textId="77777777" w:rsidTr="0002546F">
        <w:trPr>
          <w:gridAfter w:val="1"/>
          <w:wAfter w:w="66" w:type="dxa"/>
        </w:trPr>
        <w:tc>
          <w:tcPr>
            <w:tcW w:w="2689" w:type="dxa"/>
            <w:vAlign w:val="center"/>
          </w:tcPr>
          <w:p w14:paraId="5435A8B9"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Ecran</w:t>
            </w:r>
          </w:p>
          <w:p w14:paraId="2996B0B4" w14:textId="77777777" w:rsidR="003D5BDC" w:rsidRPr="00D013A3" w:rsidRDefault="003D5BDC" w:rsidP="004C1742">
            <w:pPr>
              <w:rPr>
                <w:rFonts w:asciiTheme="minorHAnsi" w:hAnsiTheme="minorHAnsi" w:cstheme="minorHAnsi"/>
                <w:i/>
                <w:sz w:val="20"/>
                <w:szCs w:val="20"/>
              </w:rPr>
            </w:pPr>
          </w:p>
        </w:tc>
        <w:tc>
          <w:tcPr>
            <w:tcW w:w="3969" w:type="dxa"/>
          </w:tcPr>
          <w:p w14:paraId="1505A7A9" w14:textId="77777777" w:rsidR="003D5BDC" w:rsidRPr="00D013A3" w:rsidRDefault="003D5BDC" w:rsidP="004C1742">
            <w:pPr>
              <w:tabs>
                <w:tab w:val="num" w:pos="720"/>
              </w:tabs>
              <w:spacing w:before="120"/>
              <w:rPr>
                <w:rStyle w:val="CharacterStyle1"/>
                <w:rFonts w:asciiTheme="minorHAnsi" w:hAnsiTheme="minorHAnsi" w:cstheme="minorHAnsi"/>
                <w:szCs w:val="20"/>
              </w:rPr>
            </w:pPr>
            <w:r w:rsidRPr="00D013A3">
              <w:rPr>
                <w:rFonts w:asciiTheme="minorHAnsi" w:hAnsiTheme="minorHAnsi" w:cstheme="minorHAnsi"/>
                <w:spacing w:val="3"/>
                <w:sz w:val="20"/>
                <w:szCs w:val="20"/>
              </w:rPr>
              <w:t xml:space="preserve">La diagonale de l'écran doit </w:t>
            </w:r>
            <w:r w:rsidR="00B6104B" w:rsidRPr="00D013A3">
              <w:rPr>
                <w:rFonts w:asciiTheme="minorHAnsi" w:hAnsiTheme="minorHAnsi" w:cstheme="minorHAnsi"/>
                <w:spacing w:val="3"/>
                <w:sz w:val="20"/>
                <w:szCs w:val="20"/>
              </w:rPr>
              <w:t>être à minima 1</w:t>
            </w:r>
            <w:r w:rsidR="00BA363D" w:rsidRPr="00D013A3">
              <w:rPr>
                <w:rFonts w:asciiTheme="minorHAnsi" w:hAnsiTheme="minorHAnsi" w:cstheme="minorHAnsi"/>
                <w:spacing w:val="3"/>
                <w:sz w:val="20"/>
                <w:szCs w:val="20"/>
              </w:rPr>
              <w:t>4</w:t>
            </w:r>
            <w:r w:rsidRPr="00D013A3">
              <w:rPr>
                <w:rFonts w:asciiTheme="minorHAnsi" w:hAnsiTheme="minorHAnsi" w:cstheme="minorHAnsi"/>
                <w:spacing w:val="3"/>
                <w:sz w:val="20"/>
                <w:szCs w:val="20"/>
              </w:rPr>
              <w:t xml:space="preserve"> pouces</w:t>
            </w:r>
            <w:r w:rsidR="00622007" w:rsidRPr="00D013A3">
              <w:rPr>
                <w:rFonts w:asciiTheme="minorHAnsi" w:hAnsiTheme="minorHAnsi" w:cstheme="minorHAnsi"/>
                <w:spacing w:val="3"/>
                <w:sz w:val="20"/>
                <w:szCs w:val="20"/>
              </w:rPr>
              <w:t xml:space="preserve"> </w:t>
            </w:r>
            <w:r w:rsidR="00622007" w:rsidRPr="00D013A3">
              <w:rPr>
                <w:rFonts w:asciiTheme="minorHAnsi" w:hAnsiTheme="minorHAnsi" w:cstheme="minorHAnsi"/>
                <w:b/>
                <w:spacing w:val="3"/>
                <w:sz w:val="20"/>
                <w:szCs w:val="20"/>
              </w:rPr>
              <w:t>tactiles</w:t>
            </w:r>
            <w:r w:rsidRPr="00D013A3">
              <w:rPr>
                <w:rFonts w:asciiTheme="minorHAnsi" w:hAnsiTheme="minorHAnsi" w:cstheme="minorHAnsi"/>
                <w:spacing w:val="3"/>
                <w:sz w:val="20"/>
                <w:szCs w:val="20"/>
              </w:rPr>
              <w:t xml:space="preserve">. </w:t>
            </w:r>
            <w:r w:rsidRPr="00D013A3">
              <w:rPr>
                <w:rStyle w:val="CharacterStyle1"/>
                <w:rFonts w:asciiTheme="minorHAnsi" w:hAnsiTheme="minorHAnsi" w:cstheme="minorHAnsi"/>
                <w:szCs w:val="20"/>
              </w:rPr>
              <w:t>L'écran doit être conforme à la norme ISO 13406-2 classe II ou équivalent</w:t>
            </w:r>
            <w:r w:rsidR="00622007" w:rsidRPr="00D013A3">
              <w:rPr>
                <w:rStyle w:val="CharacterStyle1"/>
                <w:rFonts w:asciiTheme="minorHAnsi" w:hAnsiTheme="minorHAnsi" w:cstheme="minorHAnsi"/>
                <w:szCs w:val="20"/>
              </w:rPr>
              <w:t xml:space="preserve"> avec une ouverture à 360° et désactivation du clavier en mode tablette</w:t>
            </w:r>
            <w:r w:rsidRPr="00D013A3">
              <w:rPr>
                <w:rStyle w:val="CharacterStyle1"/>
                <w:rFonts w:asciiTheme="minorHAnsi" w:hAnsiTheme="minorHAnsi" w:cstheme="minorHAnsi"/>
                <w:szCs w:val="20"/>
              </w:rPr>
              <w:t>.</w:t>
            </w:r>
          </w:p>
          <w:p w14:paraId="14FDAFB3" w14:textId="77777777" w:rsidR="003D5BDC" w:rsidRPr="00D013A3" w:rsidRDefault="003D5BDC" w:rsidP="004C1742">
            <w:pPr>
              <w:pStyle w:val="Style6"/>
              <w:tabs>
                <w:tab w:val="left" w:pos="284"/>
                <w:tab w:val="left" w:pos="709"/>
              </w:tabs>
              <w:kinsoku w:val="0"/>
              <w:autoSpaceDE/>
              <w:autoSpaceDN/>
              <w:spacing w:before="120" w:line="240" w:lineRule="auto"/>
              <w:ind w:left="0"/>
              <w:rPr>
                <w:rStyle w:val="CharacterStyle1"/>
                <w:rFonts w:asciiTheme="minorHAnsi" w:hAnsiTheme="minorHAnsi" w:cstheme="minorHAnsi"/>
              </w:rPr>
            </w:pPr>
            <w:r w:rsidRPr="00D013A3">
              <w:rPr>
                <w:rStyle w:val="CharacterStyle1"/>
                <w:rFonts w:asciiTheme="minorHAnsi" w:hAnsiTheme="minorHAnsi" w:cstheme="minorHAnsi"/>
              </w:rPr>
              <w:t>Doivent être précisés :</w:t>
            </w:r>
          </w:p>
          <w:p w14:paraId="634A2D6F" w14:textId="77777777" w:rsidR="003D5BDC" w:rsidRPr="00D013A3" w:rsidRDefault="003D5BDC"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z w:val="20"/>
                <w:szCs w:val="20"/>
              </w:rPr>
              <w:t>La luminance</w:t>
            </w:r>
          </w:p>
          <w:p w14:paraId="2FBDD923" w14:textId="77777777" w:rsidR="003D5BDC" w:rsidRPr="00D013A3" w:rsidRDefault="003D5BDC"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pacing w:val="6"/>
                <w:sz w:val="20"/>
                <w:szCs w:val="20"/>
              </w:rPr>
              <w:t xml:space="preserve">Le type et le nombre de défauts, par million de pixels, tolérés, et, requis </w:t>
            </w:r>
            <w:r w:rsidRPr="00D013A3">
              <w:rPr>
                <w:rFonts w:asciiTheme="minorHAnsi" w:hAnsiTheme="minorHAnsi" w:cstheme="minorHAnsi"/>
                <w:spacing w:val="6"/>
                <w:sz w:val="20"/>
                <w:szCs w:val="20"/>
              </w:rPr>
              <w:lastRenderedPageBreak/>
              <w:t xml:space="preserve">pour </w:t>
            </w:r>
            <w:r w:rsidRPr="00D013A3">
              <w:rPr>
                <w:rFonts w:asciiTheme="minorHAnsi" w:hAnsiTheme="minorHAnsi" w:cstheme="minorHAnsi"/>
                <w:sz w:val="20"/>
                <w:szCs w:val="20"/>
              </w:rPr>
              <w:t>échange.</w:t>
            </w:r>
          </w:p>
          <w:p w14:paraId="213FD714" w14:textId="77777777" w:rsidR="003D5BDC" w:rsidRPr="00D013A3" w:rsidRDefault="003D5BDC"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z w:val="20"/>
                <w:szCs w:val="20"/>
              </w:rPr>
              <w:t>La fréquence d’affichage</w:t>
            </w:r>
          </w:p>
          <w:p w14:paraId="292AD90F" w14:textId="77777777" w:rsidR="003D5BDC" w:rsidRPr="00D013A3" w:rsidRDefault="00127B53" w:rsidP="004C1742">
            <w:pPr>
              <w:pStyle w:val="Paragraphedeliste"/>
              <w:numPr>
                <w:ilvl w:val="0"/>
                <w:numId w:val="3"/>
              </w:numPr>
              <w:spacing w:before="120"/>
              <w:ind w:left="194" w:firstLine="0"/>
              <w:rPr>
                <w:rFonts w:asciiTheme="minorHAnsi" w:hAnsiTheme="minorHAnsi" w:cstheme="minorHAnsi"/>
                <w:sz w:val="20"/>
                <w:szCs w:val="20"/>
              </w:rPr>
            </w:pPr>
            <w:r w:rsidRPr="00D013A3">
              <w:rPr>
                <w:rFonts w:asciiTheme="minorHAnsi" w:hAnsiTheme="minorHAnsi" w:cstheme="minorHAnsi"/>
                <w:sz w:val="20"/>
                <w:szCs w:val="20"/>
              </w:rPr>
              <w:t xml:space="preserve">Technologie </w:t>
            </w:r>
            <w:r w:rsidR="003D5BDC" w:rsidRPr="00D013A3">
              <w:rPr>
                <w:rFonts w:asciiTheme="minorHAnsi" w:hAnsiTheme="minorHAnsi" w:cstheme="minorHAnsi"/>
                <w:sz w:val="20"/>
                <w:szCs w:val="20"/>
              </w:rPr>
              <w:t>d’affichage (LCD standard, LCD à LED…)</w:t>
            </w:r>
          </w:p>
          <w:p w14:paraId="6BD5D02A" w14:textId="77777777" w:rsidR="003D5BDC" w:rsidRPr="00D013A3" w:rsidRDefault="003D5BDC" w:rsidP="004C1742">
            <w:pPr>
              <w:pStyle w:val="Paragraphedeliste"/>
              <w:numPr>
                <w:ilvl w:val="0"/>
                <w:numId w:val="3"/>
              </w:numPr>
              <w:spacing w:before="120"/>
              <w:ind w:left="179" w:firstLine="0"/>
              <w:rPr>
                <w:rFonts w:asciiTheme="minorHAnsi" w:hAnsiTheme="minorHAnsi" w:cstheme="minorHAnsi"/>
                <w:sz w:val="20"/>
                <w:szCs w:val="20"/>
              </w:rPr>
            </w:pPr>
            <w:r w:rsidRPr="00D013A3">
              <w:rPr>
                <w:rFonts w:asciiTheme="minorHAnsi" w:hAnsiTheme="minorHAnsi" w:cstheme="minorHAnsi"/>
                <w:sz w:val="20"/>
                <w:szCs w:val="20"/>
              </w:rPr>
              <w:t>Résolution</w:t>
            </w:r>
            <w:r w:rsidR="00B6104B" w:rsidRPr="00D013A3">
              <w:rPr>
                <w:rFonts w:asciiTheme="minorHAnsi" w:hAnsiTheme="minorHAnsi" w:cstheme="minorHAnsi"/>
                <w:sz w:val="20"/>
                <w:szCs w:val="20"/>
              </w:rPr>
              <w:t xml:space="preserve"> Full HD</w:t>
            </w:r>
            <w:r w:rsidR="00127B53" w:rsidRPr="00D013A3">
              <w:rPr>
                <w:rFonts w:asciiTheme="minorHAnsi" w:hAnsiTheme="minorHAnsi" w:cstheme="minorHAnsi"/>
                <w:sz w:val="20"/>
                <w:szCs w:val="20"/>
              </w:rPr>
              <w:t xml:space="preserve"> minimum</w:t>
            </w:r>
          </w:p>
        </w:tc>
        <w:tc>
          <w:tcPr>
            <w:tcW w:w="2107" w:type="dxa"/>
          </w:tcPr>
          <w:p w14:paraId="049FD28C" w14:textId="77777777" w:rsidR="003D5BDC" w:rsidRPr="00D013A3" w:rsidRDefault="003D5BDC" w:rsidP="004C1742">
            <w:pPr>
              <w:rPr>
                <w:rFonts w:asciiTheme="minorHAnsi" w:hAnsiTheme="minorHAnsi" w:cstheme="minorHAnsi"/>
                <w:sz w:val="20"/>
                <w:szCs w:val="20"/>
              </w:rPr>
            </w:pPr>
          </w:p>
        </w:tc>
      </w:tr>
      <w:tr w:rsidR="003D5BDC" w:rsidRPr="00D013A3" w14:paraId="15D900D3" w14:textId="77777777" w:rsidTr="0002546F">
        <w:trPr>
          <w:gridAfter w:val="1"/>
          <w:wAfter w:w="66" w:type="dxa"/>
        </w:trPr>
        <w:tc>
          <w:tcPr>
            <w:tcW w:w="2689" w:type="dxa"/>
            <w:vAlign w:val="center"/>
          </w:tcPr>
          <w:p w14:paraId="44ACC189"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Clavier</w:t>
            </w:r>
          </w:p>
        </w:tc>
        <w:tc>
          <w:tcPr>
            <w:tcW w:w="3969" w:type="dxa"/>
          </w:tcPr>
          <w:p w14:paraId="32896CC7" w14:textId="77777777" w:rsidR="003D5BDC" w:rsidRPr="00D013A3" w:rsidRDefault="00FB7138" w:rsidP="004C1742">
            <w:pPr>
              <w:rPr>
                <w:rFonts w:asciiTheme="minorHAnsi" w:hAnsiTheme="minorHAnsi" w:cstheme="minorHAnsi"/>
                <w:sz w:val="20"/>
                <w:szCs w:val="20"/>
              </w:rPr>
            </w:pPr>
            <w:r w:rsidRPr="00D013A3">
              <w:rPr>
                <w:rFonts w:asciiTheme="minorHAnsi" w:hAnsiTheme="minorHAnsi" w:cstheme="minorHAnsi"/>
                <w:sz w:val="20"/>
                <w:szCs w:val="20"/>
              </w:rPr>
              <w:t>Le clavier doit inclure</w:t>
            </w:r>
            <w:r w:rsidR="003D5BDC" w:rsidRPr="00D013A3">
              <w:rPr>
                <w:rFonts w:asciiTheme="minorHAnsi" w:hAnsiTheme="minorHAnsi" w:cstheme="minorHAnsi"/>
                <w:sz w:val="20"/>
                <w:szCs w:val="20"/>
              </w:rPr>
              <w:t xml:space="preserve"> des touches de fonction.</w:t>
            </w:r>
          </w:p>
          <w:p w14:paraId="5D1EEE20" w14:textId="77777777" w:rsidR="00923C6C" w:rsidRPr="00D013A3" w:rsidRDefault="00923C6C" w:rsidP="004C1742">
            <w:pPr>
              <w:rPr>
                <w:rFonts w:asciiTheme="minorHAnsi" w:hAnsiTheme="minorHAnsi" w:cstheme="minorHAnsi"/>
                <w:spacing w:val="3"/>
                <w:sz w:val="20"/>
                <w:szCs w:val="20"/>
              </w:rPr>
            </w:pPr>
            <w:r w:rsidRPr="00D013A3">
              <w:rPr>
                <w:rFonts w:asciiTheme="minorHAnsi" w:hAnsiTheme="minorHAnsi" w:cstheme="minorHAnsi"/>
                <w:sz w:val="20"/>
                <w:szCs w:val="20"/>
              </w:rPr>
              <w:t xml:space="preserve">Le Clavier doit pouvoir </w:t>
            </w:r>
            <w:proofErr w:type="spellStart"/>
            <w:r w:rsidRPr="00D013A3">
              <w:rPr>
                <w:rFonts w:asciiTheme="minorHAnsi" w:hAnsiTheme="minorHAnsi" w:cstheme="minorHAnsi"/>
                <w:sz w:val="20"/>
                <w:szCs w:val="20"/>
              </w:rPr>
              <w:t>etre</w:t>
            </w:r>
            <w:proofErr w:type="spellEnd"/>
            <w:r w:rsidRPr="00D013A3">
              <w:rPr>
                <w:rFonts w:asciiTheme="minorHAnsi" w:hAnsiTheme="minorHAnsi" w:cstheme="minorHAnsi"/>
                <w:sz w:val="20"/>
                <w:szCs w:val="20"/>
              </w:rPr>
              <w:t xml:space="preserve"> changé par le client sans remise en cause de la garantie</w:t>
            </w:r>
          </w:p>
        </w:tc>
        <w:tc>
          <w:tcPr>
            <w:tcW w:w="2107" w:type="dxa"/>
          </w:tcPr>
          <w:p w14:paraId="06A227AE" w14:textId="77777777" w:rsidR="003D5BDC" w:rsidRPr="00D013A3" w:rsidRDefault="003D5BDC" w:rsidP="004C1742">
            <w:pPr>
              <w:rPr>
                <w:rFonts w:asciiTheme="minorHAnsi" w:hAnsiTheme="minorHAnsi" w:cstheme="minorHAnsi"/>
                <w:sz w:val="20"/>
                <w:szCs w:val="20"/>
              </w:rPr>
            </w:pPr>
          </w:p>
        </w:tc>
      </w:tr>
      <w:tr w:rsidR="003D5BDC" w:rsidRPr="00D013A3" w14:paraId="08996013" w14:textId="77777777" w:rsidTr="0002546F">
        <w:trPr>
          <w:gridAfter w:val="1"/>
          <w:wAfter w:w="66" w:type="dxa"/>
        </w:trPr>
        <w:tc>
          <w:tcPr>
            <w:tcW w:w="2689" w:type="dxa"/>
            <w:vAlign w:val="center"/>
          </w:tcPr>
          <w:p w14:paraId="4101647C"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Disque dur</w:t>
            </w:r>
          </w:p>
        </w:tc>
        <w:tc>
          <w:tcPr>
            <w:tcW w:w="3969" w:type="dxa"/>
            <w:shd w:val="clear" w:color="auto" w:fill="auto"/>
          </w:tcPr>
          <w:p w14:paraId="6D78CDF9" w14:textId="77777777" w:rsidR="003D5BDC" w:rsidRPr="00D013A3" w:rsidRDefault="00D27363" w:rsidP="004C1742">
            <w:pPr>
              <w:tabs>
                <w:tab w:val="num" w:pos="175"/>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Disque dur SSD </w:t>
            </w:r>
            <w:proofErr w:type="spellStart"/>
            <w:r w:rsidRPr="00D013A3">
              <w:rPr>
                <w:rFonts w:asciiTheme="minorHAnsi" w:hAnsiTheme="minorHAnsi" w:cstheme="minorHAnsi"/>
                <w:spacing w:val="3"/>
                <w:sz w:val="20"/>
                <w:szCs w:val="20"/>
              </w:rPr>
              <w:t>NVMe</w:t>
            </w:r>
            <w:proofErr w:type="spellEnd"/>
            <w:r w:rsidRPr="00D013A3">
              <w:rPr>
                <w:rFonts w:asciiTheme="minorHAnsi" w:hAnsiTheme="minorHAnsi" w:cstheme="minorHAnsi"/>
                <w:spacing w:val="3"/>
                <w:sz w:val="20"/>
                <w:szCs w:val="20"/>
              </w:rPr>
              <w:t xml:space="preserve"> de 256 Go minimum.</w:t>
            </w:r>
          </w:p>
        </w:tc>
        <w:tc>
          <w:tcPr>
            <w:tcW w:w="2107" w:type="dxa"/>
          </w:tcPr>
          <w:p w14:paraId="4E82BCFF" w14:textId="77777777" w:rsidR="003D5BDC" w:rsidRPr="00D013A3" w:rsidRDefault="003D5BDC" w:rsidP="004C1742">
            <w:pPr>
              <w:rPr>
                <w:rFonts w:asciiTheme="minorHAnsi" w:hAnsiTheme="minorHAnsi" w:cstheme="minorHAnsi"/>
                <w:sz w:val="20"/>
                <w:szCs w:val="20"/>
              </w:rPr>
            </w:pPr>
          </w:p>
        </w:tc>
      </w:tr>
      <w:tr w:rsidR="003D5BDC" w:rsidRPr="00D013A3" w14:paraId="542925E2" w14:textId="77777777" w:rsidTr="0002546F">
        <w:trPr>
          <w:gridAfter w:val="1"/>
          <w:wAfter w:w="66" w:type="dxa"/>
        </w:trPr>
        <w:tc>
          <w:tcPr>
            <w:tcW w:w="2689" w:type="dxa"/>
            <w:vAlign w:val="center"/>
          </w:tcPr>
          <w:p w14:paraId="7F077FC8"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Carte son</w:t>
            </w:r>
          </w:p>
        </w:tc>
        <w:tc>
          <w:tcPr>
            <w:tcW w:w="3969" w:type="dxa"/>
          </w:tcPr>
          <w:p w14:paraId="5DBE156A" w14:textId="77777777" w:rsidR="003D5BDC" w:rsidRPr="00D013A3" w:rsidRDefault="003D5BDC" w:rsidP="004C1742">
            <w:pPr>
              <w:spacing w:before="120"/>
              <w:rPr>
                <w:rFonts w:asciiTheme="minorHAnsi" w:hAnsiTheme="minorHAnsi" w:cstheme="minorHAnsi"/>
                <w:spacing w:val="3"/>
                <w:sz w:val="20"/>
                <w:szCs w:val="20"/>
              </w:rPr>
            </w:pPr>
            <w:r w:rsidRPr="00D013A3">
              <w:rPr>
                <w:rFonts w:asciiTheme="minorHAnsi" w:hAnsiTheme="minorHAnsi" w:cstheme="minorHAnsi"/>
                <w:spacing w:val="-5"/>
                <w:sz w:val="20"/>
                <w:szCs w:val="20"/>
              </w:rPr>
              <w:t xml:space="preserve">Le contrôleur son doit être intégré sur carte mère. Des hauts parleurs </w:t>
            </w:r>
            <w:r w:rsidR="00127B53" w:rsidRPr="00D013A3">
              <w:rPr>
                <w:rFonts w:asciiTheme="minorHAnsi" w:hAnsiTheme="minorHAnsi" w:cstheme="minorHAnsi"/>
                <w:spacing w:val="-5"/>
                <w:sz w:val="20"/>
                <w:szCs w:val="20"/>
              </w:rPr>
              <w:t xml:space="preserve">et microphone </w:t>
            </w:r>
            <w:r w:rsidRPr="00D013A3">
              <w:rPr>
                <w:rFonts w:asciiTheme="minorHAnsi" w:hAnsiTheme="minorHAnsi" w:cstheme="minorHAnsi"/>
                <w:spacing w:val="-5"/>
                <w:sz w:val="20"/>
                <w:szCs w:val="20"/>
              </w:rPr>
              <w:t>doivent être intégrés dans la machine.</w:t>
            </w:r>
          </w:p>
        </w:tc>
        <w:tc>
          <w:tcPr>
            <w:tcW w:w="2107" w:type="dxa"/>
          </w:tcPr>
          <w:p w14:paraId="604863CA" w14:textId="77777777" w:rsidR="003D5BDC" w:rsidRPr="00D013A3" w:rsidRDefault="003D5BDC" w:rsidP="004C1742">
            <w:pPr>
              <w:rPr>
                <w:rFonts w:asciiTheme="minorHAnsi" w:hAnsiTheme="minorHAnsi" w:cstheme="minorHAnsi"/>
                <w:sz w:val="20"/>
                <w:szCs w:val="20"/>
              </w:rPr>
            </w:pPr>
          </w:p>
        </w:tc>
      </w:tr>
      <w:tr w:rsidR="00E955D1" w:rsidRPr="00D013A3" w14:paraId="48DC3535" w14:textId="77777777" w:rsidTr="0002546F">
        <w:trPr>
          <w:gridAfter w:val="1"/>
          <w:wAfter w:w="66" w:type="dxa"/>
          <w:trHeight w:val="3979"/>
        </w:trPr>
        <w:tc>
          <w:tcPr>
            <w:tcW w:w="2689" w:type="dxa"/>
            <w:vAlign w:val="center"/>
          </w:tcPr>
          <w:p w14:paraId="499F1F59" w14:textId="77777777" w:rsidR="00E955D1" w:rsidRPr="00D013A3" w:rsidRDefault="00E955D1" w:rsidP="004C1742">
            <w:pPr>
              <w:rPr>
                <w:rFonts w:asciiTheme="minorHAnsi" w:hAnsiTheme="minorHAnsi" w:cstheme="minorHAnsi"/>
                <w:sz w:val="20"/>
                <w:szCs w:val="20"/>
              </w:rPr>
            </w:pPr>
            <w:r w:rsidRPr="00D013A3">
              <w:rPr>
                <w:rFonts w:asciiTheme="minorHAnsi" w:hAnsiTheme="minorHAnsi" w:cstheme="minorHAnsi"/>
                <w:sz w:val="20"/>
                <w:szCs w:val="20"/>
              </w:rPr>
              <w:t>Connectique</w:t>
            </w:r>
            <w:r w:rsidR="00537C25" w:rsidRPr="00D013A3">
              <w:rPr>
                <w:rFonts w:asciiTheme="minorHAnsi" w:hAnsiTheme="minorHAnsi" w:cstheme="minorHAnsi"/>
                <w:sz w:val="20"/>
                <w:szCs w:val="20"/>
              </w:rPr>
              <w:t xml:space="preserve"> native </w:t>
            </w:r>
            <w:r w:rsidR="00277E0B" w:rsidRPr="00D013A3">
              <w:rPr>
                <w:rFonts w:asciiTheme="minorHAnsi" w:hAnsiTheme="minorHAnsi" w:cstheme="minorHAnsi"/>
                <w:sz w:val="20"/>
                <w:szCs w:val="20"/>
              </w:rPr>
              <w:t xml:space="preserve">à </w:t>
            </w:r>
            <w:r w:rsidR="00923C6C" w:rsidRPr="00D013A3">
              <w:rPr>
                <w:rFonts w:asciiTheme="minorHAnsi" w:hAnsiTheme="minorHAnsi" w:cstheme="minorHAnsi"/>
                <w:sz w:val="20"/>
                <w:szCs w:val="20"/>
              </w:rPr>
              <w:t>l’ordinateur</w:t>
            </w:r>
          </w:p>
        </w:tc>
        <w:tc>
          <w:tcPr>
            <w:tcW w:w="3969" w:type="dxa"/>
          </w:tcPr>
          <w:p w14:paraId="788287C6" w14:textId="77777777" w:rsidR="00E955D1" w:rsidRPr="00D013A3" w:rsidRDefault="00E955D1"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w:t>
            </w:r>
            <w:r w:rsidR="00C11BAE" w:rsidRPr="00D013A3">
              <w:rPr>
                <w:rFonts w:asciiTheme="minorHAnsi" w:hAnsiTheme="minorHAnsi" w:cstheme="minorHAnsi"/>
                <w:spacing w:val="3"/>
                <w:sz w:val="20"/>
                <w:szCs w:val="20"/>
              </w:rPr>
              <w:t xml:space="preserve"> </w:t>
            </w:r>
            <w:r w:rsidR="00E109D3" w:rsidRPr="00D013A3">
              <w:rPr>
                <w:rFonts w:asciiTheme="minorHAnsi" w:hAnsiTheme="minorHAnsi" w:cstheme="minorHAnsi"/>
                <w:spacing w:val="3"/>
                <w:sz w:val="20"/>
                <w:szCs w:val="20"/>
              </w:rPr>
              <w:t>2</w:t>
            </w:r>
            <w:r w:rsidRPr="00D013A3">
              <w:rPr>
                <w:rFonts w:asciiTheme="minorHAnsi" w:hAnsiTheme="minorHAnsi" w:cstheme="minorHAnsi"/>
                <w:spacing w:val="3"/>
                <w:sz w:val="20"/>
                <w:szCs w:val="20"/>
              </w:rPr>
              <w:t xml:space="preserve"> ports USB</w:t>
            </w:r>
            <w:r w:rsidR="00E109D3" w:rsidRPr="00D013A3">
              <w:rPr>
                <w:rFonts w:asciiTheme="minorHAnsi" w:hAnsiTheme="minorHAnsi" w:cstheme="minorHAnsi"/>
                <w:spacing w:val="3"/>
                <w:sz w:val="20"/>
                <w:szCs w:val="20"/>
              </w:rPr>
              <w:t xml:space="preserve"> </w:t>
            </w:r>
            <w:r w:rsidR="00C11BAE" w:rsidRPr="00D013A3">
              <w:rPr>
                <w:rFonts w:asciiTheme="minorHAnsi" w:hAnsiTheme="minorHAnsi" w:cstheme="minorHAnsi"/>
                <w:spacing w:val="3"/>
                <w:sz w:val="20"/>
                <w:szCs w:val="20"/>
              </w:rPr>
              <w:t>3.0 minimum</w:t>
            </w:r>
          </w:p>
          <w:p w14:paraId="429FAD17" w14:textId="77777777" w:rsidR="00C11BAE" w:rsidRPr="00D013A3" w:rsidRDefault="00C11BAE"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 au minimum 1 port USB-C dernière génération prenant en charge l’alimentation du portable et 1 port USB-C </w:t>
            </w:r>
            <w:proofErr w:type="spellStart"/>
            <w:r w:rsidRPr="00D013A3">
              <w:rPr>
                <w:rFonts w:asciiTheme="minorHAnsi" w:hAnsiTheme="minorHAnsi" w:cstheme="minorHAnsi"/>
                <w:spacing w:val="3"/>
                <w:sz w:val="20"/>
                <w:szCs w:val="20"/>
              </w:rPr>
              <w:t>Thunderbolt</w:t>
            </w:r>
            <w:proofErr w:type="spellEnd"/>
            <w:r w:rsidRPr="00D013A3">
              <w:rPr>
                <w:rFonts w:asciiTheme="minorHAnsi" w:hAnsiTheme="minorHAnsi" w:cstheme="minorHAnsi"/>
                <w:spacing w:val="3"/>
                <w:sz w:val="20"/>
                <w:szCs w:val="20"/>
              </w:rPr>
              <w:t xml:space="preserve"> 4</w:t>
            </w:r>
          </w:p>
          <w:p w14:paraId="02C0366F" w14:textId="77777777" w:rsidR="00E955D1" w:rsidRPr="00D013A3" w:rsidRDefault="00E955D1" w:rsidP="004C1742">
            <w:pPr>
              <w:tabs>
                <w:tab w:val="num" w:pos="720"/>
              </w:tabs>
              <w:spacing w:before="120"/>
              <w:rPr>
                <w:rStyle w:val="CharacterStyle1"/>
                <w:rFonts w:asciiTheme="minorHAnsi" w:hAnsiTheme="minorHAnsi" w:cstheme="minorHAnsi"/>
                <w:spacing w:val="5"/>
                <w:szCs w:val="20"/>
              </w:rPr>
            </w:pPr>
            <w:r w:rsidRPr="00D013A3">
              <w:rPr>
                <w:rFonts w:asciiTheme="minorHAnsi" w:hAnsiTheme="minorHAnsi" w:cstheme="minorHAnsi"/>
                <w:spacing w:val="3"/>
                <w:sz w:val="20"/>
                <w:szCs w:val="20"/>
              </w:rPr>
              <w:t xml:space="preserve">-1 port vidéo pour connexion d’un moniteur externe. Il peut être </w:t>
            </w:r>
            <w:r w:rsidRPr="00D013A3">
              <w:rPr>
                <w:rStyle w:val="CharacterStyle1"/>
                <w:rFonts w:asciiTheme="minorHAnsi" w:hAnsiTheme="minorHAnsi" w:cstheme="minorHAnsi"/>
                <w:spacing w:val="5"/>
                <w:szCs w:val="20"/>
              </w:rPr>
              <w:t>HDMI ou Display Port</w:t>
            </w:r>
            <w:r w:rsidR="006D633F" w:rsidRPr="00D013A3">
              <w:rPr>
                <w:rStyle w:val="CharacterStyle1"/>
                <w:rFonts w:asciiTheme="minorHAnsi" w:hAnsiTheme="minorHAnsi" w:cstheme="minorHAnsi"/>
                <w:spacing w:val="5"/>
                <w:szCs w:val="20"/>
              </w:rPr>
              <w:t xml:space="preserve"> (</w:t>
            </w:r>
            <w:r w:rsidR="00AC6586" w:rsidRPr="00D013A3">
              <w:rPr>
                <w:rStyle w:val="CharacterStyle1"/>
                <w:rFonts w:asciiTheme="minorHAnsi" w:hAnsiTheme="minorHAnsi" w:cstheme="minorHAnsi"/>
                <w:spacing w:val="5"/>
                <w:szCs w:val="20"/>
              </w:rPr>
              <w:t xml:space="preserve">1 adaptateur HDMI doit être fourni systématiquement avec chaque </w:t>
            </w:r>
            <w:proofErr w:type="gramStart"/>
            <w:r w:rsidR="00923C6C" w:rsidRPr="00D013A3">
              <w:rPr>
                <w:rFonts w:asciiTheme="minorHAnsi" w:hAnsiTheme="minorHAnsi" w:cstheme="minorHAnsi"/>
                <w:sz w:val="20"/>
                <w:szCs w:val="20"/>
              </w:rPr>
              <w:t>ordinateur</w:t>
            </w:r>
            <w:r w:rsidR="006F1078" w:rsidRPr="00D013A3">
              <w:rPr>
                <w:rStyle w:val="CharacterStyle1"/>
                <w:rFonts w:asciiTheme="minorHAnsi" w:hAnsiTheme="minorHAnsi" w:cstheme="minorHAnsi"/>
                <w:spacing w:val="5"/>
                <w:szCs w:val="20"/>
              </w:rPr>
              <w:t xml:space="preserve"> </w:t>
            </w:r>
            <w:r w:rsidR="00AC6586" w:rsidRPr="00D013A3">
              <w:rPr>
                <w:rStyle w:val="CharacterStyle1"/>
                <w:rFonts w:asciiTheme="minorHAnsi" w:hAnsiTheme="minorHAnsi" w:cstheme="minorHAnsi"/>
                <w:spacing w:val="5"/>
                <w:szCs w:val="20"/>
              </w:rPr>
              <w:t xml:space="preserve"> commandé</w:t>
            </w:r>
            <w:proofErr w:type="gramEnd"/>
            <w:r w:rsidR="006D633F" w:rsidRPr="00D013A3">
              <w:rPr>
                <w:rStyle w:val="CharacterStyle1"/>
                <w:rFonts w:asciiTheme="minorHAnsi" w:hAnsiTheme="minorHAnsi" w:cstheme="minorHAnsi"/>
                <w:spacing w:val="5"/>
                <w:szCs w:val="20"/>
              </w:rPr>
              <w:t>)</w:t>
            </w:r>
            <w:r w:rsidRPr="00D013A3">
              <w:rPr>
                <w:rStyle w:val="CharacterStyle1"/>
                <w:rFonts w:asciiTheme="minorHAnsi" w:hAnsiTheme="minorHAnsi" w:cstheme="minorHAnsi"/>
                <w:spacing w:val="5"/>
                <w:szCs w:val="20"/>
              </w:rPr>
              <w:t>. Les modalités de connexion au port vidéo seront évaluées</w:t>
            </w:r>
          </w:p>
          <w:p w14:paraId="27B8CDFD" w14:textId="7AB937C9" w:rsidR="00357412" w:rsidRPr="00D013A3" w:rsidRDefault="00E955D1"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 </w:t>
            </w:r>
            <w:r w:rsidR="0030778A" w:rsidRPr="00D013A3">
              <w:rPr>
                <w:rFonts w:asciiTheme="minorHAnsi" w:hAnsiTheme="minorHAnsi" w:cstheme="minorHAnsi"/>
                <w:spacing w:val="3"/>
                <w:sz w:val="20"/>
                <w:szCs w:val="20"/>
              </w:rPr>
              <w:t>-</w:t>
            </w:r>
            <w:r w:rsidRPr="00D013A3">
              <w:rPr>
                <w:rFonts w:asciiTheme="minorHAnsi" w:hAnsiTheme="minorHAnsi" w:cstheme="minorHAnsi"/>
                <w:spacing w:val="3"/>
                <w:sz w:val="20"/>
                <w:szCs w:val="20"/>
              </w:rPr>
              <w:t>1 port RJ 45 (</w:t>
            </w:r>
            <w:r w:rsidR="00BA363D" w:rsidRPr="00D013A3">
              <w:rPr>
                <w:rFonts w:asciiTheme="minorHAnsi" w:hAnsiTheme="minorHAnsi" w:cstheme="minorHAnsi"/>
                <w:spacing w:val="3"/>
                <w:sz w:val="20"/>
                <w:szCs w:val="20"/>
              </w:rPr>
              <w:t>facultatif</w:t>
            </w:r>
            <w:r w:rsidR="008001C6">
              <w:rPr>
                <w:rFonts w:asciiTheme="minorHAnsi" w:hAnsiTheme="minorHAnsi" w:cstheme="minorHAnsi"/>
                <w:spacing w:val="3"/>
                <w:sz w:val="20"/>
                <w:szCs w:val="20"/>
              </w:rPr>
              <w:t>)</w:t>
            </w:r>
          </w:p>
          <w:p w14:paraId="77C32B36" w14:textId="77777777" w:rsidR="00127B53" w:rsidRPr="00D013A3" w:rsidRDefault="00127B53"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- 1 lecteur de carte à puce</w:t>
            </w:r>
            <w:r w:rsidRPr="00D013A3">
              <w:rPr>
                <w:rFonts w:asciiTheme="minorHAnsi" w:hAnsiTheme="minorHAnsi" w:cstheme="minorHAnsi"/>
                <w:spacing w:val="-2"/>
                <w:sz w:val="20"/>
                <w:szCs w:val="20"/>
              </w:rPr>
              <w:t xml:space="preserve"> intégré </w:t>
            </w:r>
            <w:proofErr w:type="gramStart"/>
            <w:r w:rsidRPr="00D013A3">
              <w:rPr>
                <w:rFonts w:asciiTheme="minorHAnsi" w:hAnsiTheme="minorHAnsi" w:cstheme="minorHAnsi"/>
                <w:spacing w:val="-2"/>
                <w:sz w:val="20"/>
                <w:szCs w:val="20"/>
              </w:rPr>
              <w:t xml:space="preserve">au  </w:t>
            </w:r>
            <w:r w:rsidRPr="00D013A3">
              <w:rPr>
                <w:rFonts w:asciiTheme="minorHAnsi" w:hAnsiTheme="minorHAnsi" w:cstheme="minorHAnsi"/>
                <w:sz w:val="20"/>
                <w:szCs w:val="20"/>
              </w:rPr>
              <w:t>l’ordinateur</w:t>
            </w:r>
            <w:proofErr w:type="gramEnd"/>
            <w:r w:rsidRPr="00D013A3">
              <w:rPr>
                <w:rFonts w:asciiTheme="minorHAnsi" w:hAnsiTheme="minorHAnsi" w:cstheme="minorHAnsi"/>
                <w:spacing w:val="-2"/>
                <w:sz w:val="20"/>
                <w:szCs w:val="20"/>
              </w:rPr>
              <w:t xml:space="preserve">  Portable. pour  carte conforme aux normes ISO / IEC 7816- 1/2/3.</w:t>
            </w:r>
          </w:p>
        </w:tc>
        <w:tc>
          <w:tcPr>
            <w:tcW w:w="2107" w:type="dxa"/>
          </w:tcPr>
          <w:p w14:paraId="155DC1B0" w14:textId="77777777" w:rsidR="00E955D1" w:rsidRPr="00D013A3" w:rsidRDefault="00E955D1" w:rsidP="004C1742">
            <w:pPr>
              <w:rPr>
                <w:rFonts w:asciiTheme="minorHAnsi" w:hAnsiTheme="minorHAnsi" w:cstheme="minorHAnsi"/>
                <w:sz w:val="20"/>
                <w:szCs w:val="20"/>
              </w:rPr>
            </w:pPr>
          </w:p>
        </w:tc>
      </w:tr>
      <w:tr w:rsidR="003D5BDC" w:rsidRPr="00D013A3" w14:paraId="28228139" w14:textId="77777777" w:rsidTr="0002546F">
        <w:trPr>
          <w:gridAfter w:val="1"/>
          <w:wAfter w:w="66" w:type="dxa"/>
          <w:trHeight w:val="70"/>
        </w:trPr>
        <w:tc>
          <w:tcPr>
            <w:tcW w:w="2689" w:type="dxa"/>
            <w:vAlign w:val="center"/>
          </w:tcPr>
          <w:p w14:paraId="42F21BE7" w14:textId="77777777" w:rsidR="003D5BDC" w:rsidRPr="00D013A3" w:rsidRDefault="003D5BDC" w:rsidP="004C1742">
            <w:pPr>
              <w:rPr>
                <w:rFonts w:asciiTheme="minorHAnsi" w:hAnsiTheme="minorHAnsi" w:cstheme="minorHAnsi"/>
                <w:sz w:val="20"/>
                <w:szCs w:val="20"/>
              </w:rPr>
            </w:pPr>
          </w:p>
          <w:p w14:paraId="5D254B1A"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Autonomie</w:t>
            </w:r>
          </w:p>
          <w:p w14:paraId="7ABF0AA5" w14:textId="77777777" w:rsidR="003D5BDC" w:rsidRPr="00D013A3" w:rsidRDefault="003D5BDC" w:rsidP="004C1742">
            <w:pPr>
              <w:rPr>
                <w:rFonts w:asciiTheme="minorHAnsi" w:hAnsiTheme="minorHAnsi" w:cstheme="minorHAnsi"/>
                <w:i/>
                <w:sz w:val="20"/>
                <w:szCs w:val="20"/>
              </w:rPr>
            </w:pPr>
          </w:p>
        </w:tc>
        <w:tc>
          <w:tcPr>
            <w:tcW w:w="3969" w:type="dxa"/>
          </w:tcPr>
          <w:p w14:paraId="0E0852DB" w14:textId="77777777" w:rsidR="00127B53" w:rsidRPr="00D013A3" w:rsidRDefault="003D5BDC"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 xml:space="preserve">4 heures minimum avec la batterie d’origine (fournir les résultats du </w:t>
            </w:r>
            <w:proofErr w:type="spellStart"/>
            <w:r w:rsidRPr="00D013A3">
              <w:rPr>
                <w:rFonts w:asciiTheme="minorHAnsi" w:hAnsiTheme="minorHAnsi" w:cstheme="minorHAnsi"/>
                <w:spacing w:val="3"/>
                <w:sz w:val="20"/>
                <w:szCs w:val="20"/>
              </w:rPr>
              <w:t>bench</w:t>
            </w:r>
            <w:proofErr w:type="spellEnd"/>
            <w:r w:rsidR="00072652" w:rsidRPr="00D013A3">
              <w:rPr>
                <w:rFonts w:asciiTheme="minorHAnsi" w:hAnsiTheme="minorHAnsi" w:cstheme="minorHAnsi"/>
                <w:spacing w:val="3"/>
                <w:sz w:val="20"/>
                <w:szCs w:val="20"/>
              </w:rPr>
              <w:t xml:space="preserve"> </w:t>
            </w:r>
            <w:r w:rsidR="00923C6C" w:rsidRPr="00D013A3">
              <w:rPr>
                <w:rFonts w:asciiTheme="minorHAnsi" w:hAnsiTheme="minorHAnsi" w:cstheme="minorHAnsi"/>
                <w:spacing w:val="3"/>
                <w:sz w:val="20"/>
                <w:szCs w:val="20"/>
              </w:rPr>
              <w:t xml:space="preserve">PC </w:t>
            </w:r>
            <w:r w:rsidR="007F67DA" w:rsidRPr="00D013A3">
              <w:rPr>
                <w:rFonts w:asciiTheme="minorHAnsi" w:hAnsiTheme="minorHAnsi" w:cstheme="minorHAnsi"/>
                <w:spacing w:val="3"/>
                <w:sz w:val="20"/>
                <w:szCs w:val="20"/>
              </w:rPr>
              <w:t xml:space="preserve">MARK 10 </w:t>
            </w:r>
            <w:r w:rsidR="007F67DA" w:rsidRPr="00D013A3">
              <w:rPr>
                <w:rFonts w:asciiTheme="minorHAnsi" w:hAnsiTheme="minorHAnsi" w:cstheme="minorHAnsi"/>
                <w:sz w:val="20"/>
                <w:szCs w:val="20"/>
              </w:rPr>
              <w:t xml:space="preserve">Scenario </w:t>
            </w:r>
            <w:proofErr w:type="spellStart"/>
            <w:r w:rsidR="007F67DA" w:rsidRPr="00D013A3">
              <w:rPr>
                <w:rFonts w:asciiTheme="minorHAnsi" w:hAnsiTheme="minorHAnsi" w:cstheme="minorHAnsi"/>
                <w:sz w:val="20"/>
                <w:szCs w:val="20"/>
              </w:rPr>
              <w:t>ModernOfficeBatteryLife</w:t>
            </w:r>
            <w:proofErr w:type="spellEnd"/>
            <w:r w:rsidR="00072652" w:rsidRPr="00D013A3">
              <w:rPr>
                <w:rFonts w:asciiTheme="minorHAnsi" w:hAnsiTheme="minorHAnsi" w:cstheme="minorHAnsi"/>
                <w:spacing w:val="3"/>
                <w:sz w:val="20"/>
                <w:szCs w:val="20"/>
              </w:rPr>
              <w:t>)</w:t>
            </w:r>
            <w:r w:rsidR="00127B53" w:rsidRPr="00D013A3">
              <w:rPr>
                <w:rFonts w:asciiTheme="minorHAnsi" w:hAnsiTheme="minorHAnsi" w:cstheme="minorHAnsi"/>
                <w:spacing w:val="3"/>
                <w:sz w:val="20"/>
                <w:szCs w:val="20"/>
              </w:rPr>
              <w:t>.</w:t>
            </w:r>
          </w:p>
          <w:p w14:paraId="705F5939" w14:textId="77777777" w:rsidR="003D5BDC" w:rsidRPr="00D013A3" w:rsidRDefault="003D5BDC" w:rsidP="004C1742">
            <w:pPr>
              <w:tabs>
                <w:tab w:val="num" w:pos="720"/>
              </w:tabs>
              <w:spacing w:before="120"/>
              <w:rPr>
                <w:rFonts w:asciiTheme="minorHAnsi" w:hAnsiTheme="minorHAnsi" w:cstheme="minorHAnsi"/>
                <w:spacing w:val="3"/>
                <w:sz w:val="20"/>
                <w:szCs w:val="20"/>
              </w:rPr>
            </w:pPr>
            <w:r w:rsidRPr="00D013A3">
              <w:rPr>
                <w:rFonts w:asciiTheme="minorHAnsi" w:hAnsiTheme="minorHAnsi" w:cstheme="minorHAnsi"/>
                <w:spacing w:val="3"/>
                <w:sz w:val="20"/>
                <w:szCs w:val="20"/>
              </w:rPr>
              <w:t>Un chargeur de batterie doit être livré avec la machine. La durée de charge doit être précisée</w:t>
            </w:r>
            <w:r w:rsidR="00AC6586" w:rsidRPr="00D013A3">
              <w:rPr>
                <w:rFonts w:asciiTheme="minorHAnsi" w:hAnsiTheme="minorHAnsi" w:cstheme="minorHAnsi"/>
                <w:spacing w:val="3"/>
                <w:sz w:val="20"/>
                <w:szCs w:val="20"/>
              </w:rPr>
              <w:t>.</w:t>
            </w:r>
          </w:p>
        </w:tc>
        <w:tc>
          <w:tcPr>
            <w:tcW w:w="2107" w:type="dxa"/>
          </w:tcPr>
          <w:p w14:paraId="14EECC5B" w14:textId="77777777" w:rsidR="003D5BDC" w:rsidRPr="00D013A3" w:rsidRDefault="003D5BDC" w:rsidP="004C1742">
            <w:pPr>
              <w:rPr>
                <w:rFonts w:asciiTheme="minorHAnsi" w:hAnsiTheme="minorHAnsi" w:cstheme="minorHAnsi"/>
                <w:sz w:val="20"/>
                <w:szCs w:val="20"/>
              </w:rPr>
            </w:pPr>
          </w:p>
        </w:tc>
      </w:tr>
      <w:tr w:rsidR="003D5BDC" w:rsidRPr="00D013A3" w14:paraId="7D4FA5E5" w14:textId="77777777" w:rsidTr="0002546F">
        <w:trPr>
          <w:gridAfter w:val="1"/>
          <w:wAfter w:w="66" w:type="dxa"/>
        </w:trPr>
        <w:tc>
          <w:tcPr>
            <w:tcW w:w="2689" w:type="dxa"/>
            <w:vAlign w:val="center"/>
          </w:tcPr>
          <w:p w14:paraId="4EC42A18" w14:textId="77777777" w:rsidR="003D5BDC" w:rsidRPr="00D013A3" w:rsidRDefault="008C74D2" w:rsidP="004C1742">
            <w:pPr>
              <w:rPr>
                <w:rFonts w:asciiTheme="minorHAnsi" w:hAnsiTheme="minorHAnsi" w:cstheme="minorHAnsi"/>
                <w:sz w:val="20"/>
                <w:szCs w:val="20"/>
              </w:rPr>
            </w:pPr>
            <w:r w:rsidRPr="00D013A3">
              <w:rPr>
                <w:rFonts w:asciiTheme="minorHAnsi" w:hAnsiTheme="minorHAnsi" w:cstheme="minorHAnsi"/>
                <w:sz w:val="20"/>
                <w:szCs w:val="20"/>
              </w:rPr>
              <w:t>Poids</w:t>
            </w:r>
          </w:p>
          <w:p w14:paraId="568FB202" w14:textId="77777777" w:rsidR="003D5BDC" w:rsidRPr="00D013A3" w:rsidRDefault="003D5BDC" w:rsidP="004C1742">
            <w:pPr>
              <w:rPr>
                <w:rFonts w:asciiTheme="minorHAnsi" w:hAnsiTheme="minorHAnsi" w:cstheme="minorHAnsi"/>
                <w:i/>
                <w:sz w:val="20"/>
                <w:szCs w:val="20"/>
              </w:rPr>
            </w:pPr>
          </w:p>
        </w:tc>
        <w:tc>
          <w:tcPr>
            <w:tcW w:w="3969" w:type="dxa"/>
          </w:tcPr>
          <w:p w14:paraId="61ACE804" w14:textId="77777777" w:rsidR="003D5BDC" w:rsidRPr="00D013A3" w:rsidRDefault="003D5BDC" w:rsidP="004C1742">
            <w:pPr>
              <w:spacing w:before="120"/>
              <w:ind w:right="144"/>
              <w:rPr>
                <w:rFonts w:asciiTheme="minorHAnsi" w:hAnsiTheme="minorHAnsi" w:cstheme="minorHAnsi"/>
                <w:sz w:val="20"/>
                <w:szCs w:val="20"/>
              </w:rPr>
            </w:pPr>
            <w:r w:rsidRPr="00D013A3">
              <w:rPr>
                <w:rFonts w:asciiTheme="minorHAnsi" w:hAnsiTheme="minorHAnsi" w:cstheme="minorHAnsi"/>
                <w:sz w:val="20"/>
                <w:szCs w:val="20"/>
              </w:rPr>
              <w:t xml:space="preserve">Le poids de la machine (batterie et les éléments intégrés en standard inclus) ne doit pas excéder </w:t>
            </w:r>
            <w:r w:rsidR="00B6104B" w:rsidRPr="00D013A3">
              <w:rPr>
                <w:rFonts w:asciiTheme="minorHAnsi" w:hAnsiTheme="minorHAnsi" w:cstheme="minorHAnsi"/>
                <w:sz w:val="20"/>
                <w:szCs w:val="20"/>
              </w:rPr>
              <w:t>1.</w:t>
            </w:r>
            <w:r w:rsidR="00BA363D" w:rsidRPr="00D013A3">
              <w:rPr>
                <w:rFonts w:asciiTheme="minorHAnsi" w:hAnsiTheme="minorHAnsi" w:cstheme="minorHAnsi"/>
                <w:sz w:val="20"/>
                <w:szCs w:val="20"/>
              </w:rPr>
              <w:t xml:space="preserve">5 </w:t>
            </w:r>
            <w:r w:rsidRPr="00D013A3">
              <w:rPr>
                <w:rFonts w:asciiTheme="minorHAnsi" w:hAnsiTheme="minorHAnsi" w:cstheme="minorHAnsi"/>
                <w:sz w:val="20"/>
                <w:szCs w:val="20"/>
              </w:rPr>
              <w:t>Kg.</w:t>
            </w:r>
          </w:p>
          <w:p w14:paraId="414DD3DE" w14:textId="77777777" w:rsidR="003D5BDC" w:rsidRPr="00D013A3" w:rsidRDefault="003D5BDC" w:rsidP="004C1742">
            <w:pPr>
              <w:spacing w:before="120"/>
              <w:ind w:right="144"/>
              <w:rPr>
                <w:rFonts w:asciiTheme="minorHAnsi" w:hAnsiTheme="minorHAnsi" w:cstheme="minorHAnsi"/>
                <w:spacing w:val="3"/>
                <w:sz w:val="20"/>
                <w:szCs w:val="20"/>
              </w:rPr>
            </w:pPr>
            <w:r w:rsidRPr="00D013A3">
              <w:rPr>
                <w:rFonts w:asciiTheme="minorHAnsi" w:hAnsiTheme="minorHAnsi" w:cstheme="minorHAnsi"/>
                <w:sz w:val="20"/>
                <w:szCs w:val="20"/>
              </w:rPr>
              <w:t>Le matériel pesé comprend la batterie et les éléments intégrés en standard.</w:t>
            </w:r>
          </w:p>
        </w:tc>
        <w:tc>
          <w:tcPr>
            <w:tcW w:w="2107" w:type="dxa"/>
          </w:tcPr>
          <w:p w14:paraId="61C5D37F" w14:textId="77777777" w:rsidR="003D5BDC" w:rsidRPr="00D013A3" w:rsidRDefault="003D5BDC" w:rsidP="004C1742">
            <w:pPr>
              <w:rPr>
                <w:rFonts w:asciiTheme="minorHAnsi" w:hAnsiTheme="minorHAnsi" w:cstheme="minorHAnsi"/>
                <w:sz w:val="20"/>
                <w:szCs w:val="20"/>
              </w:rPr>
            </w:pPr>
          </w:p>
        </w:tc>
      </w:tr>
      <w:tr w:rsidR="00127B53" w:rsidRPr="00D013A3" w14:paraId="719A713B" w14:textId="77777777" w:rsidTr="0002546F">
        <w:trPr>
          <w:gridAfter w:val="1"/>
          <w:wAfter w:w="66" w:type="dxa"/>
        </w:trPr>
        <w:tc>
          <w:tcPr>
            <w:tcW w:w="2689" w:type="dxa"/>
            <w:vAlign w:val="center"/>
          </w:tcPr>
          <w:p w14:paraId="739C3E92" w14:textId="77777777" w:rsidR="00127B53" w:rsidRPr="00D013A3" w:rsidRDefault="00127B53" w:rsidP="004C1742">
            <w:pPr>
              <w:rPr>
                <w:rFonts w:asciiTheme="minorHAnsi" w:hAnsiTheme="minorHAnsi" w:cstheme="minorHAnsi"/>
                <w:sz w:val="20"/>
                <w:szCs w:val="20"/>
              </w:rPr>
            </w:pPr>
            <w:r w:rsidRPr="00D013A3">
              <w:rPr>
                <w:rFonts w:asciiTheme="minorHAnsi" w:hAnsiTheme="minorHAnsi" w:cstheme="minorHAnsi"/>
                <w:sz w:val="20"/>
                <w:szCs w:val="20"/>
              </w:rPr>
              <w:t>Station d’accueil Universelle</w:t>
            </w:r>
          </w:p>
        </w:tc>
        <w:tc>
          <w:tcPr>
            <w:tcW w:w="3969" w:type="dxa"/>
          </w:tcPr>
          <w:p w14:paraId="4C1954F5" w14:textId="0DD5CCA6" w:rsidR="00127B53" w:rsidRPr="00D013A3" w:rsidRDefault="00127B53" w:rsidP="004C1742">
            <w:pPr>
              <w:spacing w:before="120"/>
              <w:ind w:right="142"/>
              <w:rPr>
                <w:rFonts w:asciiTheme="minorHAnsi" w:hAnsiTheme="minorHAnsi" w:cstheme="minorHAnsi"/>
                <w:spacing w:val="1"/>
                <w:sz w:val="20"/>
                <w:szCs w:val="20"/>
              </w:rPr>
            </w:pPr>
            <w:r w:rsidRPr="00D013A3">
              <w:rPr>
                <w:rFonts w:asciiTheme="minorHAnsi" w:hAnsiTheme="minorHAnsi" w:cstheme="minorHAnsi"/>
                <w:spacing w:val="1"/>
                <w:sz w:val="20"/>
                <w:szCs w:val="20"/>
              </w:rPr>
              <w:t xml:space="preserve">Le matériel proposé doit permettre à n’importe quel </w:t>
            </w:r>
            <w:r w:rsidR="003D6A29">
              <w:rPr>
                <w:rFonts w:asciiTheme="minorHAnsi" w:hAnsiTheme="minorHAnsi" w:cstheme="minorHAnsi"/>
                <w:spacing w:val="1"/>
                <w:sz w:val="20"/>
                <w:szCs w:val="20"/>
              </w:rPr>
              <w:t xml:space="preserve">ordinateur </w:t>
            </w:r>
            <w:r w:rsidRPr="00D013A3">
              <w:rPr>
                <w:rFonts w:asciiTheme="minorHAnsi" w:hAnsiTheme="minorHAnsi" w:cstheme="minorHAnsi"/>
                <w:spacing w:val="1"/>
                <w:sz w:val="20"/>
                <w:szCs w:val="20"/>
              </w:rPr>
              <w:t>portable</w:t>
            </w:r>
            <w:r w:rsidR="003D6A29">
              <w:rPr>
                <w:rFonts w:asciiTheme="minorHAnsi" w:hAnsiTheme="minorHAnsi" w:cstheme="minorHAnsi"/>
                <w:spacing w:val="1"/>
                <w:sz w:val="20"/>
                <w:szCs w:val="20"/>
              </w:rPr>
              <w:t xml:space="preserve">, </w:t>
            </w:r>
            <w:r w:rsidRPr="00D013A3">
              <w:rPr>
                <w:rFonts w:asciiTheme="minorHAnsi" w:hAnsiTheme="minorHAnsi" w:cstheme="minorHAnsi"/>
                <w:spacing w:val="1"/>
                <w:sz w:val="20"/>
                <w:szCs w:val="20"/>
              </w:rPr>
              <w:t>de marque identique à la station d’accueil ou non, d’exploiter les fonctionnalités suivantes :</w:t>
            </w:r>
          </w:p>
          <w:p w14:paraId="02DD26D4" w14:textId="77777777" w:rsidR="00127B53" w:rsidRPr="00D013A3" w:rsidRDefault="00127B53" w:rsidP="004C1742">
            <w:pPr>
              <w:spacing w:before="120"/>
              <w:ind w:right="142"/>
              <w:rPr>
                <w:rFonts w:asciiTheme="minorHAnsi" w:hAnsiTheme="minorHAnsi" w:cstheme="minorHAnsi"/>
                <w:spacing w:val="1"/>
                <w:sz w:val="20"/>
                <w:szCs w:val="20"/>
              </w:rPr>
            </w:pPr>
            <w:r w:rsidRPr="00D013A3">
              <w:rPr>
                <w:rFonts w:asciiTheme="minorHAnsi" w:hAnsiTheme="minorHAnsi" w:cstheme="minorHAnsi"/>
                <w:spacing w:val="1"/>
                <w:sz w:val="20"/>
                <w:szCs w:val="20"/>
              </w:rPr>
              <w:t xml:space="preserve">- 1 port de charge USB-C </w:t>
            </w:r>
            <w:r w:rsidRPr="00D013A3">
              <w:rPr>
                <w:rFonts w:asciiTheme="minorHAnsi" w:hAnsiTheme="minorHAnsi" w:cstheme="minorHAnsi"/>
                <w:sz w:val="20"/>
                <w:szCs w:val="20"/>
              </w:rPr>
              <w:t xml:space="preserve">respectant impérativement la fourniture de l’énergie de charge et de fonctionnement à </w:t>
            </w:r>
            <w:proofErr w:type="gramStart"/>
            <w:r w:rsidRPr="00D013A3">
              <w:rPr>
                <w:rFonts w:asciiTheme="minorHAnsi" w:hAnsiTheme="minorHAnsi" w:cstheme="minorHAnsi"/>
                <w:sz w:val="20"/>
                <w:szCs w:val="20"/>
              </w:rPr>
              <w:t>l’ordinateur  portable</w:t>
            </w:r>
            <w:proofErr w:type="gramEnd"/>
            <w:r w:rsidRPr="00D013A3">
              <w:rPr>
                <w:rFonts w:asciiTheme="minorHAnsi" w:hAnsiTheme="minorHAnsi" w:cstheme="minorHAnsi"/>
                <w:sz w:val="20"/>
                <w:szCs w:val="20"/>
              </w:rPr>
              <w:t xml:space="preserve"> avec une puissance minimale </w:t>
            </w:r>
            <w:proofErr w:type="spellStart"/>
            <w:r w:rsidRPr="00D013A3">
              <w:rPr>
                <w:rFonts w:asciiTheme="minorHAnsi" w:hAnsiTheme="minorHAnsi" w:cstheme="minorHAnsi"/>
                <w:sz w:val="20"/>
                <w:szCs w:val="20"/>
              </w:rPr>
              <w:t>nécéssaire</w:t>
            </w:r>
            <w:proofErr w:type="spellEnd"/>
            <w:r w:rsidRPr="00D013A3">
              <w:rPr>
                <w:rFonts w:asciiTheme="minorHAnsi" w:hAnsiTheme="minorHAnsi" w:cstheme="minorHAnsi"/>
                <w:sz w:val="20"/>
                <w:szCs w:val="20"/>
              </w:rPr>
              <w:t xml:space="preserve"> pour assurer cette </w:t>
            </w:r>
            <w:r w:rsidRPr="00D013A3">
              <w:rPr>
                <w:rFonts w:asciiTheme="minorHAnsi" w:hAnsiTheme="minorHAnsi" w:cstheme="minorHAnsi"/>
                <w:sz w:val="20"/>
                <w:szCs w:val="20"/>
              </w:rPr>
              <w:lastRenderedPageBreak/>
              <w:t>charge.</w:t>
            </w:r>
            <w:r w:rsidRPr="00D013A3">
              <w:rPr>
                <w:rFonts w:asciiTheme="minorHAnsi" w:hAnsiTheme="minorHAnsi" w:cstheme="minorHAnsi"/>
                <w:spacing w:val="1"/>
                <w:sz w:val="20"/>
                <w:szCs w:val="20"/>
              </w:rPr>
              <w:t xml:space="preserve"> </w:t>
            </w:r>
          </w:p>
          <w:p w14:paraId="79275519" w14:textId="77777777" w:rsidR="00127B53" w:rsidRPr="00D013A3" w:rsidRDefault="00127B53" w:rsidP="004C1742">
            <w:pPr>
              <w:spacing w:before="120"/>
              <w:ind w:right="142"/>
              <w:rPr>
                <w:rFonts w:asciiTheme="minorHAnsi" w:hAnsiTheme="minorHAnsi" w:cstheme="minorHAnsi"/>
                <w:spacing w:val="1"/>
                <w:sz w:val="20"/>
                <w:szCs w:val="20"/>
              </w:rPr>
            </w:pPr>
            <w:r w:rsidRPr="00D013A3">
              <w:rPr>
                <w:rFonts w:asciiTheme="minorHAnsi" w:hAnsiTheme="minorHAnsi" w:cstheme="minorHAnsi"/>
                <w:spacing w:val="1"/>
                <w:sz w:val="20"/>
                <w:szCs w:val="20"/>
              </w:rPr>
              <w:t xml:space="preserve">- 1 port ETHERNET RJ 45 répliquant l’adresse MAC de </w:t>
            </w:r>
            <w:proofErr w:type="gramStart"/>
            <w:r w:rsidRPr="00D013A3">
              <w:rPr>
                <w:rFonts w:asciiTheme="minorHAnsi" w:hAnsiTheme="minorHAnsi" w:cstheme="minorHAnsi"/>
                <w:spacing w:val="1"/>
                <w:sz w:val="20"/>
                <w:szCs w:val="20"/>
              </w:rPr>
              <w:t>l’ordinateur  portable</w:t>
            </w:r>
            <w:proofErr w:type="gramEnd"/>
            <w:r w:rsidRPr="00D013A3">
              <w:rPr>
                <w:rFonts w:asciiTheme="minorHAnsi" w:hAnsiTheme="minorHAnsi" w:cstheme="minorHAnsi"/>
                <w:spacing w:val="1"/>
                <w:sz w:val="20"/>
                <w:szCs w:val="20"/>
              </w:rPr>
              <w:t xml:space="preserve"> (MAC </w:t>
            </w:r>
            <w:proofErr w:type="spellStart"/>
            <w:r w:rsidRPr="00D013A3">
              <w:rPr>
                <w:rFonts w:asciiTheme="minorHAnsi" w:hAnsiTheme="minorHAnsi" w:cstheme="minorHAnsi"/>
                <w:spacing w:val="1"/>
                <w:sz w:val="20"/>
                <w:szCs w:val="20"/>
              </w:rPr>
              <w:t>Address</w:t>
            </w:r>
            <w:proofErr w:type="spellEnd"/>
            <w:r w:rsidRPr="00D013A3">
              <w:rPr>
                <w:rFonts w:asciiTheme="minorHAnsi" w:hAnsiTheme="minorHAnsi" w:cstheme="minorHAnsi"/>
                <w:spacing w:val="1"/>
                <w:sz w:val="20"/>
                <w:szCs w:val="20"/>
              </w:rPr>
              <w:t xml:space="preserve"> </w:t>
            </w:r>
            <w:proofErr w:type="spellStart"/>
            <w:r w:rsidRPr="00D013A3">
              <w:rPr>
                <w:rFonts w:asciiTheme="minorHAnsi" w:hAnsiTheme="minorHAnsi" w:cstheme="minorHAnsi"/>
                <w:spacing w:val="1"/>
                <w:sz w:val="20"/>
                <w:szCs w:val="20"/>
              </w:rPr>
              <w:t>Pass</w:t>
            </w:r>
            <w:proofErr w:type="spellEnd"/>
            <w:r w:rsidRPr="00D013A3">
              <w:rPr>
                <w:rFonts w:asciiTheme="minorHAnsi" w:hAnsiTheme="minorHAnsi" w:cstheme="minorHAnsi"/>
                <w:spacing w:val="1"/>
                <w:sz w:val="20"/>
                <w:szCs w:val="20"/>
              </w:rPr>
              <w:t xml:space="preserve"> </w:t>
            </w:r>
            <w:proofErr w:type="spellStart"/>
            <w:r w:rsidRPr="00D013A3">
              <w:rPr>
                <w:rFonts w:asciiTheme="minorHAnsi" w:hAnsiTheme="minorHAnsi" w:cstheme="minorHAnsi"/>
                <w:spacing w:val="1"/>
                <w:sz w:val="20"/>
                <w:szCs w:val="20"/>
              </w:rPr>
              <w:t>Trough</w:t>
            </w:r>
            <w:proofErr w:type="spellEnd"/>
            <w:r w:rsidRPr="00D013A3">
              <w:rPr>
                <w:rFonts w:asciiTheme="minorHAnsi" w:hAnsiTheme="minorHAnsi" w:cstheme="minorHAnsi"/>
                <w:spacing w:val="1"/>
                <w:sz w:val="20"/>
                <w:szCs w:val="20"/>
              </w:rPr>
              <w:t xml:space="preserve"> )</w:t>
            </w:r>
          </w:p>
          <w:p w14:paraId="74F8A83A" w14:textId="77777777" w:rsidR="00127B53" w:rsidRPr="00D013A3" w:rsidRDefault="00127B53" w:rsidP="004C1742">
            <w:pPr>
              <w:spacing w:before="120"/>
              <w:ind w:right="142"/>
              <w:rPr>
                <w:rFonts w:asciiTheme="minorHAnsi" w:hAnsiTheme="minorHAnsi" w:cstheme="minorHAnsi"/>
                <w:spacing w:val="1"/>
                <w:sz w:val="20"/>
                <w:szCs w:val="20"/>
              </w:rPr>
            </w:pPr>
            <w:r w:rsidRPr="00D013A3">
              <w:rPr>
                <w:rFonts w:asciiTheme="minorHAnsi" w:hAnsiTheme="minorHAnsi" w:cstheme="minorHAnsi"/>
                <w:spacing w:val="1"/>
                <w:sz w:val="20"/>
                <w:szCs w:val="20"/>
              </w:rPr>
              <w:t>- 3 ports USB 3.0 minimum</w:t>
            </w:r>
          </w:p>
          <w:p w14:paraId="025AAB7D" w14:textId="77777777" w:rsidR="00127B53" w:rsidRPr="00D013A3" w:rsidRDefault="00127B53" w:rsidP="004C1742">
            <w:pPr>
              <w:spacing w:before="120"/>
              <w:ind w:right="142"/>
              <w:rPr>
                <w:rFonts w:asciiTheme="minorHAnsi" w:hAnsiTheme="minorHAnsi" w:cstheme="minorHAnsi"/>
                <w:sz w:val="20"/>
                <w:szCs w:val="20"/>
              </w:rPr>
            </w:pPr>
            <w:r w:rsidRPr="00D013A3">
              <w:rPr>
                <w:rFonts w:asciiTheme="minorHAnsi" w:hAnsiTheme="minorHAnsi" w:cstheme="minorHAnsi"/>
                <w:spacing w:val="1"/>
                <w:sz w:val="20"/>
                <w:szCs w:val="20"/>
              </w:rPr>
              <w:t>-</w:t>
            </w:r>
            <w:r w:rsidRPr="00D013A3">
              <w:rPr>
                <w:rFonts w:asciiTheme="minorHAnsi" w:hAnsiTheme="minorHAnsi" w:cstheme="minorHAnsi"/>
                <w:b/>
                <w:bCs/>
                <w:spacing w:val="1"/>
                <w:w w:val="105"/>
                <w:sz w:val="20"/>
                <w:szCs w:val="20"/>
              </w:rPr>
              <w:t xml:space="preserve"> </w:t>
            </w:r>
            <w:r w:rsidRPr="00D013A3">
              <w:rPr>
                <w:rFonts w:asciiTheme="minorHAnsi" w:hAnsiTheme="minorHAnsi" w:cstheme="minorHAnsi"/>
                <w:sz w:val="20"/>
                <w:szCs w:val="20"/>
              </w:rPr>
              <w:t xml:space="preserve">2 ports vidéo HDMI ou </w:t>
            </w:r>
            <w:proofErr w:type="spellStart"/>
            <w:r w:rsidRPr="00D013A3">
              <w:rPr>
                <w:rFonts w:asciiTheme="minorHAnsi" w:hAnsiTheme="minorHAnsi" w:cstheme="minorHAnsi"/>
                <w:sz w:val="20"/>
                <w:szCs w:val="20"/>
              </w:rPr>
              <w:t>DisPlay</w:t>
            </w:r>
            <w:proofErr w:type="spellEnd"/>
            <w:r w:rsidRPr="00D013A3">
              <w:rPr>
                <w:rFonts w:asciiTheme="minorHAnsi" w:hAnsiTheme="minorHAnsi" w:cstheme="minorHAnsi"/>
                <w:sz w:val="20"/>
                <w:szCs w:val="20"/>
              </w:rPr>
              <w:t xml:space="preserve"> Port (</w:t>
            </w:r>
            <w:r w:rsidRPr="00D013A3">
              <w:rPr>
                <w:rStyle w:val="CharacterStyle1"/>
                <w:rFonts w:asciiTheme="minorHAnsi" w:hAnsiTheme="minorHAnsi" w:cstheme="minorHAnsi"/>
                <w:spacing w:val="5"/>
                <w:szCs w:val="20"/>
              </w:rPr>
              <w:t xml:space="preserve">1 adaptateur HDMI est à fournir systématiquement avec </w:t>
            </w:r>
            <w:proofErr w:type="gramStart"/>
            <w:r w:rsidRPr="00D013A3">
              <w:rPr>
                <w:rStyle w:val="CharacterStyle1"/>
                <w:rFonts w:asciiTheme="minorHAnsi" w:hAnsiTheme="minorHAnsi" w:cstheme="minorHAnsi"/>
                <w:spacing w:val="5"/>
                <w:szCs w:val="20"/>
              </w:rPr>
              <w:t xml:space="preserve">chaque  </w:t>
            </w:r>
            <w:r w:rsidRPr="00D013A3">
              <w:rPr>
                <w:rFonts w:asciiTheme="minorHAnsi" w:hAnsiTheme="minorHAnsi" w:cstheme="minorHAnsi"/>
                <w:sz w:val="20"/>
                <w:szCs w:val="20"/>
              </w:rPr>
              <w:t>l’ordinateur</w:t>
            </w:r>
            <w:proofErr w:type="gramEnd"/>
            <w:r w:rsidRPr="00D013A3">
              <w:rPr>
                <w:rStyle w:val="CharacterStyle1"/>
                <w:rFonts w:asciiTheme="minorHAnsi" w:hAnsiTheme="minorHAnsi" w:cstheme="minorHAnsi"/>
                <w:spacing w:val="5"/>
                <w:szCs w:val="20"/>
              </w:rPr>
              <w:t xml:space="preserve">  commandé</w:t>
            </w:r>
            <w:r w:rsidRPr="00D013A3">
              <w:rPr>
                <w:rFonts w:asciiTheme="minorHAnsi" w:hAnsiTheme="minorHAnsi" w:cstheme="minorHAnsi"/>
                <w:sz w:val="20"/>
                <w:szCs w:val="20"/>
              </w:rPr>
              <w:t>),</w:t>
            </w:r>
          </w:p>
          <w:p w14:paraId="6B719BF8" w14:textId="77777777" w:rsidR="00127B53" w:rsidRPr="00D013A3" w:rsidRDefault="00127B53"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- 1 port audio,</w:t>
            </w:r>
          </w:p>
          <w:p w14:paraId="007976D4" w14:textId="77777777" w:rsidR="00127B53" w:rsidRPr="00D013A3" w:rsidRDefault="00127B53"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 xml:space="preserve">- 1 port USB-C minimum. </w:t>
            </w:r>
          </w:p>
          <w:p w14:paraId="4ED065A0" w14:textId="20B704E6" w:rsidR="00127B53" w:rsidRPr="00D013A3" w:rsidRDefault="00127B53"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 xml:space="preserve">La station d’accueil doit permettre l’industrialisation de la mise à jour à distance et le réveil de </w:t>
            </w:r>
            <w:proofErr w:type="gramStart"/>
            <w:r w:rsidRPr="00D013A3">
              <w:rPr>
                <w:rFonts w:asciiTheme="minorHAnsi" w:hAnsiTheme="minorHAnsi" w:cstheme="minorHAnsi"/>
                <w:sz w:val="20"/>
                <w:szCs w:val="20"/>
              </w:rPr>
              <w:t>l’ordinateur  à</w:t>
            </w:r>
            <w:proofErr w:type="gramEnd"/>
            <w:r w:rsidRPr="00D013A3">
              <w:rPr>
                <w:rFonts w:asciiTheme="minorHAnsi" w:hAnsiTheme="minorHAnsi" w:cstheme="minorHAnsi"/>
                <w:sz w:val="20"/>
                <w:szCs w:val="20"/>
              </w:rPr>
              <w:t xml:space="preserve"> distance (Wake On LAN) et la gestion du double écran.</w:t>
            </w:r>
          </w:p>
          <w:p w14:paraId="2BD79753" w14:textId="77777777" w:rsidR="00127B53" w:rsidRPr="00D013A3" w:rsidRDefault="00127B53" w:rsidP="004C1742">
            <w:pPr>
              <w:spacing w:before="120"/>
              <w:ind w:right="142"/>
              <w:rPr>
                <w:rFonts w:asciiTheme="minorHAnsi" w:hAnsiTheme="minorHAnsi" w:cstheme="minorHAnsi"/>
                <w:sz w:val="20"/>
                <w:szCs w:val="20"/>
              </w:rPr>
            </w:pPr>
            <w:r w:rsidRPr="00D013A3">
              <w:rPr>
                <w:rFonts w:asciiTheme="minorHAnsi" w:hAnsiTheme="minorHAnsi" w:cstheme="minorHAnsi"/>
                <w:sz w:val="20"/>
                <w:szCs w:val="20"/>
              </w:rPr>
              <w:t>Elle ne doit pas présenter d’adresse MAC autre que celle du portable</w:t>
            </w:r>
          </w:p>
        </w:tc>
        <w:tc>
          <w:tcPr>
            <w:tcW w:w="2107" w:type="dxa"/>
          </w:tcPr>
          <w:p w14:paraId="08D5152F" w14:textId="77777777" w:rsidR="00127B53" w:rsidRPr="00D013A3" w:rsidRDefault="00127B53" w:rsidP="004C1742">
            <w:pPr>
              <w:rPr>
                <w:rFonts w:asciiTheme="minorHAnsi" w:hAnsiTheme="minorHAnsi" w:cstheme="minorHAnsi"/>
                <w:sz w:val="20"/>
                <w:szCs w:val="20"/>
              </w:rPr>
            </w:pPr>
          </w:p>
        </w:tc>
      </w:tr>
      <w:tr w:rsidR="00E955D1" w:rsidRPr="00D013A3" w14:paraId="57950C91" w14:textId="77777777" w:rsidTr="0002546F">
        <w:trPr>
          <w:gridAfter w:val="1"/>
          <w:wAfter w:w="66" w:type="dxa"/>
        </w:trPr>
        <w:tc>
          <w:tcPr>
            <w:tcW w:w="2689" w:type="dxa"/>
            <w:vAlign w:val="center"/>
          </w:tcPr>
          <w:p w14:paraId="4CF6D760" w14:textId="77777777" w:rsidR="00537C25" w:rsidRPr="00D013A3" w:rsidRDefault="00E955D1" w:rsidP="004C1742">
            <w:pPr>
              <w:rPr>
                <w:rFonts w:asciiTheme="minorHAnsi" w:hAnsiTheme="minorHAnsi" w:cstheme="minorHAnsi"/>
                <w:sz w:val="20"/>
                <w:szCs w:val="20"/>
              </w:rPr>
            </w:pPr>
            <w:r w:rsidRPr="00D013A3">
              <w:rPr>
                <w:rFonts w:asciiTheme="minorHAnsi" w:hAnsiTheme="minorHAnsi" w:cstheme="minorHAnsi"/>
                <w:sz w:val="20"/>
                <w:szCs w:val="20"/>
              </w:rPr>
              <w:t xml:space="preserve">Connexion Ethernet </w:t>
            </w:r>
            <w:r w:rsidR="00537C25" w:rsidRPr="00D013A3">
              <w:rPr>
                <w:rFonts w:asciiTheme="minorHAnsi" w:hAnsiTheme="minorHAnsi" w:cstheme="minorHAnsi"/>
                <w:sz w:val="20"/>
                <w:szCs w:val="20"/>
              </w:rPr>
              <w:t>native a</w:t>
            </w:r>
            <w:r w:rsidR="00923C6C" w:rsidRPr="00D013A3">
              <w:rPr>
                <w:rFonts w:asciiTheme="minorHAnsi" w:hAnsiTheme="minorHAnsi" w:cstheme="minorHAnsi"/>
                <w:sz w:val="20"/>
                <w:szCs w:val="20"/>
              </w:rPr>
              <w:t xml:space="preserve"> l’ordinateur</w:t>
            </w:r>
            <w:r w:rsidR="006F1078" w:rsidRPr="00D013A3">
              <w:rPr>
                <w:rFonts w:asciiTheme="minorHAnsi" w:hAnsiTheme="minorHAnsi" w:cstheme="minorHAnsi"/>
                <w:sz w:val="20"/>
                <w:szCs w:val="20"/>
              </w:rPr>
              <w:t xml:space="preserve">  </w:t>
            </w:r>
          </w:p>
          <w:p w14:paraId="34B149EE" w14:textId="77777777" w:rsidR="00E955D1" w:rsidRPr="00D013A3" w:rsidRDefault="00E955D1" w:rsidP="004C1742">
            <w:pPr>
              <w:rPr>
                <w:rFonts w:asciiTheme="minorHAnsi" w:hAnsiTheme="minorHAnsi" w:cstheme="minorHAnsi"/>
                <w:sz w:val="20"/>
                <w:szCs w:val="20"/>
              </w:rPr>
            </w:pPr>
          </w:p>
        </w:tc>
        <w:tc>
          <w:tcPr>
            <w:tcW w:w="3969" w:type="dxa"/>
          </w:tcPr>
          <w:p w14:paraId="106DF0F4" w14:textId="77777777" w:rsidR="00B95A20" w:rsidRPr="00D013A3" w:rsidRDefault="00B95A20" w:rsidP="004C1742">
            <w:pPr>
              <w:pStyle w:val="Style6"/>
              <w:kinsoku w:val="0"/>
              <w:autoSpaceDE/>
              <w:autoSpaceDN/>
              <w:spacing w:before="120" w:line="240" w:lineRule="auto"/>
              <w:ind w:left="0" w:right="144"/>
              <w:rPr>
                <w:rStyle w:val="CharacterStyle1"/>
                <w:rFonts w:asciiTheme="minorHAnsi" w:hAnsiTheme="minorHAnsi" w:cstheme="minorHAnsi"/>
                <w:spacing w:val="7"/>
              </w:rPr>
            </w:pPr>
            <w:r w:rsidRPr="00D013A3">
              <w:rPr>
                <w:rStyle w:val="CharacterStyle1"/>
                <w:rFonts w:asciiTheme="minorHAnsi" w:hAnsiTheme="minorHAnsi" w:cstheme="minorHAnsi"/>
                <w:spacing w:val="7"/>
              </w:rPr>
              <w:t>La connexion Ethernet native a</w:t>
            </w:r>
            <w:r w:rsidR="00923C6C" w:rsidRPr="00D013A3">
              <w:rPr>
                <w:rStyle w:val="CharacterStyle1"/>
                <w:rFonts w:asciiTheme="minorHAnsi" w:hAnsiTheme="minorHAnsi" w:cstheme="minorHAnsi"/>
                <w:spacing w:val="7"/>
              </w:rPr>
              <w:t xml:space="preserve"> </w:t>
            </w:r>
            <w:r w:rsidR="00923C6C" w:rsidRPr="00D013A3">
              <w:rPr>
                <w:rFonts w:asciiTheme="minorHAnsi" w:hAnsiTheme="minorHAnsi" w:cstheme="minorHAnsi"/>
              </w:rPr>
              <w:t>l’ordinateur</w:t>
            </w:r>
            <w:r w:rsidR="006F1078" w:rsidRPr="00D013A3">
              <w:rPr>
                <w:rStyle w:val="CharacterStyle1"/>
                <w:rFonts w:asciiTheme="minorHAnsi" w:hAnsiTheme="minorHAnsi" w:cstheme="minorHAnsi"/>
                <w:spacing w:val="7"/>
              </w:rPr>
              <w:t xml:space="preserve">  </w:t>
            </w:r>
            <w:r w:rsidRPr="00D013A3">
              <w:rPr>
                <w:rStyle w:val="CharacterStyle1"/>
                <w:rFonts w:asciiTheme="minorHAnsi" w:hAnsiTheme="minorHAnsi" w:cstheme="minorHAnsi"/>
                <w:spacing w:val="7"/>
              </w:rPr>
              <w:t xml:space="preserve"> </w:t>
            </w:r>
            <w:r w:rsidR="00127B53" w:rsidRPr="00D013A3">
              <w:rPr>
                <w:rStyle w:val="CharacterStyle1"/>
                <w:rFonts w:asciiTheme="minorHAnsi" w:hAnsiTheme="minorHAnsi" w:cstheme="minorHAnsi"/>
                <w:spacing w:val="7"/>
              </w:rPr>
              <w:t>est facultative</w:t>
            </w:r>
            <w:r w:rsidRPr="00D013A3">
              <w:rPr>
                <w:rStyle w:val="CharacterStyle1"/>
                <w:rFonts w:asciiTheme="minorHAnsi" w:hAnsiTheme="minorHAnsi" w:cstheme="minorHAnsi"/>
                <w:spacing w:val="7"/>
              </w:rPr>
              <w:t>, mais si proposée, elle devra impérativement satisfaire les caractéristiques suivantes:</w:t>
            </w:r>
          </w:p>
          <w:p w14:paraId="64C16AAC" w14:textId="77777777" w:rsidR="00E955D1" w:rsidRPr="00D013A3" w:rsidRDefault="00E955D1" w:rsidP="004C1742">
            <w:pPr>
              <w:pStyle w:val="Style6"/>
              <w:kinsoku w:val="0"/>
              <w:autoSpaceDE/>
              <w:autoSpaceDN/>
              <w:spacing w:before="120" w:line="240" w:lineRule="auto"/>
              <w:ind w:left="0" w:right="144"/>
              <w:rPr>
                <w:rStyle w:val="CharacterStyle1"/>
                <w:rFonts w:asciiTheme="minorHAnsi" w:hAnsiTheme="minorHAnsi" w:cstheme="minorHAnsi"/>
              </w:rPr>
            </w:pPr>
            <w:r w:rsidRPr="00D013A3">
              <w:rPr>
                <w:rStyle w:val="CharacterStyle1"/>
                <w:rFonts w:asciiTheme="minorHAnsi" w:hAnsiTheme="minorHAnsi" w:cstheme="minorHAnsi"/>
                <w:spacing w:val="7"/>
              </w:rPr>
              <w:t>ETHERNET 100 BT et/ou 1000 BT</w:t>
            </w:r>
            <w:r w:rsidRPr="00D013A3">
              <w:rPr>
                <w:rStyle w:val="CharacterStyle1"/>
                <w:rFonts w:asciiTheme="minorHAnsi" w:hAnsiTheme="minorHAnsi" w:cstheme="minorHAnsi"/>
              </w:rPr>
              <w:t>, intégrée à la carte mère.</w:t>
            </w:r>
          </w:p>
          <w:p w14:paraId="6B2644DD" w14:textId="77777777" w:rsidR="00E955D1" w:rsidRPr="00D013A3" w:rsidRDefault="00E955D1" w:rsidP="004C1742">
            <w:pPr>
              <w:pStyle w:val="Style6"/>
              <w:kinsoku w:val="0"/>
              <w:autoSpaceDE/>
              <w:autoSpaceDN/>
              <w:spacing w:before="120" w:line="240" w:lineRule="auto"/>
              <w:ind w:left="0"/>
              <w:rPr>
                <w:rStyle w:val="CharacterStyle1"/>
                <w:rFonts w:asciiTheme="minorHAnsi" w:hAnsiTheme="minorHAnsi" w:cstheme="minorHAnsi"/>
                <w:spacing w:val="-1"/>
              </w:rPr>
            </w:pPr>
            <w:r w:rsidRPr="00D013A3">
              <w:rPr>
                <w:rStyle w:val="CharacterStyle1"/>
                <w:rFonts w:asciiTheme="minorHAnsi" w:hAnsiTheme="minorHAnsi" w:cstheme="minorHAnsi"/>
                <w:spacing w:val="-1"/>
              </w:rPr>
              <w:t>La connectique doit être de type RJ45.</w:t>
            </w:r>
          </w:p>
          <w:p w14:paraId="362CC035" w14:textId="77777777" w:rsidR="00E955D1" w:rsidRPr="00D013A3" w:rsidRDefault="00FB68A8" w:rsidP="004C1742">
            <w:pPr>
              <w:pStyle w:val="Style6"/>
              <w:kinsoku w:val="0"/>
              <w:autoSpaceDE/>
              <w:autoSpaceDN/>
              <w:spacing w:before="120" w:line="240" w:lineRule="auto"/>
              <w:ind w:left="0"/>
              <w:rPr>
                <w:rFonts w:asciiTheme="minorHAnsi" w:hAnsiTheme="minorHAnsi" w:cstheme="minorHAnsi"/>
              </w:rPr>
            </w:pPr>
            <w:r w:rsidRPr="00D013A3">
              <w:rPr>
                <w:rStyle w:val="CharacterStyle2"/>
                <w:rFonts w:asciiTheme="minorHAnsi" w:hAnsiTheme="minorHAnsi" w:cstheme="minorHAnsi"/>
                <w:spacing w:val="1"/>
                <w:sz w:val="20"/>
              </w:rPr>
              <w:t>Le Wake On LAN</w:t>
            </w:r>
            <w:r w:rsidR="00E955D1" w:rsidRPr="00D013A3">
              <w:rPr>
                <w:rStyle w:val="CharacterStyle2"/>
                <w:rFonts w:asciiTheme="minorHAnsi" w:hAnsiTheme="minorHAnsi" w:cstheme="minorHAnsi"/>
                <w:spacing w:val="1"/>
                <w:sz w:val="20"/>
              </w:rPr>
              <w:t xml:space="preserve"> doit être activé au niveau de la carte réseau.</w:t>
            </w:r>
          </w:p>
        </w:tc>
        <w:tc>
          <w:tcPr>
            <w:tcW w:w="2107" w:type="dxa"/>
          </w:tcPr>
          <w:p w14:paraId="6DD676B6" w14:textId="77777777" w:rsidR="00E955D1" w:rsidRPr="00D013A3" w:rsidRDefault="00E955D1" w:rsidP="004C1742">
            <w:pPr>
              <w:rPr>
                <w:rFonts w:asciiTheme="minorHAnsi" w:hAnsiTheme="minorHAnsi" w:cstheme="minorHAnsi"/>
                <w:sz w:val="20"/>
                <w:szCs w:val="20"/>
              </w:rPr>
            </w:pPr>
          </w:p>
        </w:tc>
      </w:tr>
      <w:tr w:rsidR="00B2525D" w:rsidRPr="00D013A3" w14:paraId="6177A250" w14:textId="77777777" w:rsidTr="0002546F">
        <w:tc>
          <w:tcPr>
            <w:tcW w:w="2689" w:type="dxa"/>
            <w:vAlign w:val="center"/>
          </w:tcPr>
          <w:p w14:paraId="0C0FF89C" w14:textId="77777777" w:rsidR="00B2525D" w:rsidRPr="00D013A3" w:rsidRDefault="00B2525D" w:rsidP="004C1742">
            <w:pPr>
              <w:rPr>
                <w:rFonts w:asciiTheme="minorHAnsi" w:hAnsiTheme="minorHAnsi" w:cstheme="minorHAnsi"/>
                <w:sz w:val="20"/>
                <w:szCs w:val="20"/>
              </w:rPr>
            </w:pPr>
            <w:r w:rsidRPr="00D013A3">
              <w:rPr>
                <w:rFonts w:asciiTheme="minorHAnsi" w:hAnsiTheme="minorHAnsi" w:cstheme="minorHAnsi"/>
                <w:sz w:val="20"/>
                <w:szCs w:val="20"/>
              </w:rPr>
              <w:t>Lecteur de carte à puce ou module sans-contact</w:t>
            </w:r>
          </w:p>
        </w:tc>
        <w:tc>
          <w:tcPr>
            <w:tcW w:w="3969" w:type="dxa"/>
          </w:tcPr>
          <w:p w14:paraId="5BC13BA8" w14:textId="77777777" w:rsidR="00B2525D" w:rsidRPr="00D013A3" w:rsidRDefault="00B2525D" w:rsidP="004C1742">
            <w:pPr>
              <w:spacing w:before="120"/>
              <w:ind w:right="72"/>
              <w:rPr>
                <w:rFonts w:asciiTheme="minorHAnsi" w:hAnsiTheme="minorHAnsi" w:cstheme="minorHAnsi"/>
                <w:spacing w:val="-2"/>
                <w:sz w:val="20"/>
                <w:szCs w:val="20"/>
              </w:rPr>
            </w:pPr>
            <w:r w:rsidRPr="00D013A3">
              <w:rPr>
                <w:rFonts w:asciiTheme="minorHAnsi" w:hAnsiTheme="minorHAnsi" w:cstheme="minorHAnsi"/>
                <w:spacing w:val="-2"/>
                <w:sz w:val="20"/>
                <w:szCs w:val="20"/>
              </w:rPr>
              <w:t xml:space="preserve">Un lecteur de carte à puce intégré à </w:t>
            </w:r>
            <w:r w:rsidRPr="00D013A3">
              <w:rPr>
                <w:rFonts w:asciiTheme="minorHAnsi" w:hAnsiTheme="minorHAnsi" w:cstheme="minorHAnsi"/>
                <w:sz w:val="20"/>
                <w:szCs w:val="20"/>
              </w:rPr>
              <w:t>l’</w:t>
            </w:r>
            <w:proofErr w:type="spellStart"/>
            <w:r w:rsidRPr="00D013A3">
              <w:rPr>
                <w:rFonts w:asciiTheme="minorHAnsi" w:hAnsiTheme="minorHAnsi" w:cstheme="minorHAnsi"/>
                <w:sz w:val="20"/>
                <w:szCs w:val="20"/>
              </w:rPr>
              <w:t>ordinateur</w:t>
            </w:r>
            <w:r w:rsidRPr="00D013A3">
              <w:rPr>
                <w:rFonts w:asciiTheme="minorHAnsi" w:hAnsiTheme="minorHAnsi" w:cstheme="minorHAnsi"/>
                <w:spacing w:val="-2"/>
                <w:sz w:val="20"/>
                <w:szCs w:val="20"/>
              </w:rPr>
              <w:t>Portable</w:t>
            </w:r>
            <w:proofErr w:type="spellEnd"/>
            <w:r w:rsidRPr="00D013A3">
              <w:rPr>
                <w:rFonts w:asciiTheme="minorHAnsi" w:hAnsiTheme="minorHAnsi" w:cstheme="minorHAnsi"/>
                <w:spacing w:val="-2"/>
                <w:sz w:val="20"/>
                <w:szCs w:val="20"/>
              </w:rPr>
              <w:t xml:space="preserve">. Il s’agit d’un lecteur de carte à micros circuit (sécurité) conforme aux normes ISO / IEC 7816- 1/2/3. </w:t>
            </w:r>
          </w:p>
          <w:p w14:paraId="1F1A84B5" w14:textId="77777777" w:rsidR="00B2525D" w:rsidRPr="00D013A3" w:rsidRDefault="00B2525D" w:rsidP="004C1742">
            <w:pPr>
              <w:spacing w:before="120"/>
              <w:ind w:right="72"/>
              <w:rPr>
                <w:rFonts w:asciiTheme="minorHAnsi" w:hAnsiTheme="minorHAnsi" w:cstheme="minorHAnsi"/>
                <w:sz w:val="20"/>
                <w:szCs w:val="20"/>
              </w:rPr>
            </w:pPr>
            <w:r w:rsidRPr="00D013A3">
              <w:rPr>
                <w:rFonts w:asciiTheme="minorHAnsi" w:hAnsiTheme="minorHAnsi" w:cstheme="minorHAnsi"/>
                <w:spacing w:val="-2"/>
                <w:sz w:val="20"/>
                <w:szCs w:val="20"/>
              </w:rPr>
              <w:t xml:space="preserve">A défaut de lecteur de carte à puce, l’ordinateur potable hybride devra comporter un lecteur NFC compatible </w:t>
            </w:r>
            <w:proofErr w:type="spellStart"/>
            <w:r w:rsidRPr="00D013A3">
              <w:rPr>
                <w:rFonts w:asciiTheme="minorHAnsi" w:hAnsiTheme="minorHAnsi" w:cstheme="minorHAnsi"/>
                <w:spacing w:val="-2"/>
                <w:sz w:val="20"/>
                <w:szCs w:val="20"/>
              </w:rPr>
              <w:t>Mifare</w:t>
            </w:r>
            <w:proofErr w:type="spellEnd"/>
            <w:r w:rsidRPr="00D013A3">
              <w:rPr>
                <w:rFonts w:asciiTheme="minorHAnsi" w:hAnsiTheme="minorHAnsi" w:cstheme="minorHAnsi"/>
                <w:spacing w:val="-2"/>
                <w:sz w:val="20"/>
                <w:szCs w:val="20"/>
              </w:rPr>
              <w:t xml:space="preserve"> </w:t>
            </w:r>
            <w:proofErr w:type="spellStart"/>
            <w:r w:rsidRPr="00D013A3">
              <w:rPr>
                <w:rFonts w:asciiTheme="minorHAnsi" w:hAnsiTheme="minorHAnsi" w:cstheme="minorHAnsi"/>
                <w:spacing w:val="-2"/>
                <w:sz w:val="20"/>
                <w:szCs w:val="20"/>
              </w:rPr>
              <w:t>Desfire</w:t>
            </w:r>
            <w:proofErr w:type="spellEnd"/>
            <w:r w:rsidRPr="00D013A3">
              <w:rPr>
                <w:rFonts w:asciiTheme="minorHAnsi" w:hAnsiTheme="minorHAnsi" w:cstheme="minorHAnsi"/>
                <w:spacing w:val="-2"/>
                <w:sz w:val="20"/>
                <w:szCs w:val="20"/>
              </w:rPr>
              <w:t xml:space="preserve"> EV2 minimum.</w:t>
            </w:r>
          </w:p>
        </w:tc>
        <w:tc>
          <w:tcPr>
            <w:tcW w:w="2173" w:type="dxa"/>
            <w:gridSpan w:val="2"/>
          </w:tcPr>
          <w:p w14:paraId="5761E413" w14:textId="77777777" w:rsidR="00B2525D" w:rsidRPr="00D013A3" w:rsidRDefault="00B2525D" w:rsidP="004C1742">
            <w:pPr>
              <w:rPr>
                <w:rFonts w:asciiTheme="minorHAnsi" w:hAnsiTheme="minorHAnsi" w:cstheme="minorHAnsi"/>
                <w:sz w:val="20"/>
                <w:szCs w:val="20"/>
              </w:rPr>
            </w:pPr>
          </w:p>
        </w:tc>
      </w:tr>
      <w:tr w:rsidR="003D5BDC" w:rsidRPr="00D013A3" w14:paraId="5815599B" w14:textId="77777777" w:rsidTr="0002546F">
        <w:trPr>
          <w:gridAfter w:val="1"/>
          <w:wAfter w:w="66" w:type="dxa"/>
        </w:trPr>
        <w:tc>
          <w:tcPr>
            <w:tcW w:w="2689" w:type="dxa"/>
            <w:vAlign w:val="center"/>
          </w:tcPr>
          <w:p w14:paraId="459AC91A"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Connexion WIFI</w:t>
            </w:r>
          </w:p>
        </w:tc>
        <w:tc>
          <w:tcPr>
            <w:tcW w:w="3969" w:type="dxa"/>
          </w:tcPr>
          <w:p w14:paraId="5E21D5D1" w14:textId="77777777" w:rsidR="003D5BDC" w:rsidRPr="00D013A3" w:rsidRDefault="00C11BAE" w:rsidP="004C1742">
            <w:pPr>
              <w:spacing w:before="120"/>
              <w:ind w:right="144"/>
              <w:rPr>
                <w:rFonts w:asciiTheme="minorHAnsi" w:hAnsiTheme="minorHAnsi" w:cstheme="minorHAnsi"/>
                <w:sz w:val="20"/>
                <w:szCs w:val="20"/>
              </w:rPr>
            </w:pPr>
            <w:r w:rsidRPr="00D013A3">
              <w:rPr>
                <w:rFonts w:asciiTheme="minorHAnsi" w:hAnsiTheme="minorHAnsi" w:cstheme="minorHAnsi"/>
                <w:sz w:val="20"/>
                <w:szCs w:val="20"/>
              </w:rPr>
              <w:t xml:space="preserve">En standard respectant la norme 802.11 g - n - </w:t>
            </w:r>
            <w:proofErr w:type="spellStart"/>
            <w:r w:rsidRPr="00D013A3">
              <w:rPr>
                <w:rFonts w:asciiTheme="minorHAnsi" w:hAnsiTheme="minorHAnsi" w:cstheme="minorHAnsi"/>
                <w:sz w:val="20"/>
                <w:szCs w:val="20"/>
              </w:rPr>
              <w:t>ac</w:t>
            </w:r>
            <w:proofErr w:type="spellEnd"/>
            <w:r w:rsidRPr="00D013A3">
              <w:rPr>
                <w:rFonts w:asciiTheme="minorHAnsi" w:hAnsiTheme="minorHAnsi" w:cstheme="minorHAnsi"/>
                <w:sz w:val="20"/>
                <w:szCs w:val="20"/>
              </w:rPr>
              <w:t xml:space="preserve"> </w:t>
            </w:r>
            <w:r w:rsidR="00923C6C" w:rsidRPr="00D013A3">
              <w:rPr>
                <w:rFonts w:asciiTheme="minorHAnsi" w:hAnsiTheme="minorHAnsi" w:cstheme="minorHAnsi"/>
                <w:sz w:val="20"/>
                <w:szCs w:val="20"/>
              </w:rPr>
              <w:t>–</w:t>
            </w:r>
            <w:r w:rsidRPr="00D013A3">
              <w:rPr>
                <w:rFonts w:asciiTheme="minorHAnsi" w:hAnsiTheme="minorHAnsi" w:cstheme="minorHAnsi"/>
                <w:sz w:val="20"/>
                <w:szCs w:val="20"/>
              </w:rPr>
              <w:t xml:space="preserve"> </w:t>
            </w:r>
            <w:proofErr w:type="spellStart"/>
            <w:r w:rsidRPr="00D013A3">
              <w:rPr>
                <w:rFonts w:asciiTheme="minorHAnsi" w:hAnsiTheme="minorHAnsi" w:cstheme="minorHAnsi"/>
                <w:sz w:val="20"/>
                <w:szCs w:val="20"/>
              </w:rPr>
              <w:t>ax</w:t>
            </w:r>
            <w:proofErr w:type="spellEnd"/>
            <w:r w:rsidR="00923C6C" w:rsidRPr="00D013A3">
              <w:rPr>
                <w:rFonts w:asciiTheme="minorHAnsi" w:hAnsiTheme="minorHAnsi" w:cstheme="minorHAnsi"/>
                <w:sz w:val="20"/>
                <w:szCs w:val="20"/>
              </w:rPr>
              <w:t xml:space="preserve">, </w:t>
            </w:r>
            <w:r w:rsidR="00127B53" w:rsidRPr="00D013A3">
              <w:rPr>
                <w:rFonts w:asciiTheme="minorHAnsi" w:hAnsiTheme="minorHAnsi" w:cstheme="minorHAnsi"/>
                <w:sz w:val="20"/>
                <w:szCs w:val="20"/>
              </w:rPr>
              <w:t xml:space="preserve">version </w:t>
            </w:r>
            <w:r w:rsidR="00923C6C" w:rsidRPr="00D013A3">
              <w:rPr>
                <w:rFonts w:asciiTheme="minorHAnsi" w:hAnsiTheme="minorHAnsi" w:cstheme="minorHAnsi"/>
                <w:sz w:val="20"/>
                <w:szCs w:val="20"/>
              </w:rPr>
              <w:t>6 minimum</w:t>
            </w:r>
          </w:p>
        </w:tc>
        <w:tc>
          <w:tcPr>
            <w:tcW w:w="2107" w:type="dxa"/>
          </w:tcPr>
          <w:p w14:paraId="531497EE" w14:textId="77777777" w:rsidR="003D5BDC" w:rsidRPr="00D013A3" w:rsidRDefault="003D5BDC" w:rsidP="004C1742">
            <w:pPr>
              <w:rPr>
                <w:rFonts w:asciiTheme="minorHAnsi" w:hAnsiTheme="minorHAnsi" w:cstheme="minorHAnsi"/>
                <w:sz w:val="20"/>
                <w:szCs w:val="20"/>
              </w:rPr>
            </w:pPr>
          </w:p>
        </w:tc>
      </w:tr>
      <w:tr w:rsidR="00277E0B" w:rsidRPr="00D013A3" w14:paraId="737F2784" w14:textId="77777777" w:rsidTr="0002546F">
        <w:trPr>
          <w:gridAfter w:val="1"/>
          <w:wAfter w:w="66" w:type="dxa"/>
        </w:trPr>
        <w:tc>
          <w:tcPr>
            <w:tcW w:w="2689" w:type="dxa"/>
            <w:vAlign w:val="center"/>
          </w:tcPr>
          <w:p w14:paraId="461B6879" w14:textId="77777777" w:rsidR="00035244" w:rsidRPr="00D013A3" w:rsidRDefault="00035244" w:rsidP="004C1742">
            <w:pPr>
              <w:rPr>
                <w:rFonts w:asciiTheme="minorHAnsi" w:hAnsiTheme="minorHAnsi" w:cstheme="minorHAnsi"/>
                <w:sz w:val="20"/>
                <w:szCs w:val="20"/>
              </w:rPr>
            </w:pPr>
            <w:r w:rsidRPr="00D013A3">
              <w:rPr>
                <w:rFonts w:asciiTheme="minorHAnsi" w:hAnsiTheme="minorHAnsi" w:cstheme="minorHAnsi"/>
                <w:sz w:val="20"/>
                <w:szCs w:val="20"/>
              </w:rPr>
              <w:t>Connexion Bluetooth</w:t>
            </w:r>
          </w:p>
        </w:tc>
        <w:tc>
          <w:tcPr>
            <w:tcW w:w="3969" w:type="dxa"/>
          </w:tcPr>
          <w:p w14:paraId="2483C9A4" w14:textId="77777777" w:rsidR="00035244" w:rsidRPr="00D013A3" w:rsidRDefault="00D216BC" w:rsidP="004C1742">
            <w:pPr>
              <w:spacing w:before="120"/>
              <w:ind w:right="289"/>
              <w:rPr>
                <w:rFonts w:asciiTheme="minorHAnsi" w:hAnsiTheme="minorHAnsi" w:cstheme="minorHAnsi"/>
                <w:sz w:val="20"/>
                <w:szCs w:val="20"/>
              </w:rPr>
            </w:pPr>
            <w:r w:rsidRPr="00D013A3">
              <w:rPr>
                <w:rFonts w:asciiTheme="minorHAnsi" w:hAnsiTheme="minorHAnsi" w:cstheme="minorHAnsi"/>
                <w:sz w:val="20"/>
                <w:szCs w:val="20"/>
              </w:rPr>
              <w:t xml:space="preserve"> Bluetooth version 5.</w:t>
            </w:r>
            <w:r w:rsidR="00F27948" w:rsidRPr="00D013A3">
              <w:rPr>
                <w:rFonts w:asciiTheme="minorHAnsi" w:hAnsiTheme="minorHAnsi" w:cstheme="minorHAnsi"/>
                <w:sz w:val="20"/>
                <w:szCs w:val="20"/>
              </w:rPr>
              <w:t>2</w:t>
            </w:r>
            <w:r w:rsidRPr="00D013A3">
              <w:rPr>
                <w:rFonts w:asciiTheme="minorHAnsi" w:hAnsiTheme="minorHAnsi" w:cstheme="minorHAnsi"/>
                <w:sz w:val="20"/>
                <w:szCs w:val="20"/>
              </w:rPr>
              <w:t xml:space="preserve"> minimum</w:t>
            </w:r>
          </w:p>
        </w:tc>
        <w:tc>
          <w:tcPr>
            <w:tcW w:w="2107" w:type="dxa"/>
          </w:tcPr>
          <w:p w14:paraId="6EDB70B1" w14:textId="77777777" w:rsidR="00035244" w:rsidRPr="00D013A3" w:rsidRDefault="00035244" w:rsidP="004C1742">
            <w:pPr>
              <w:rPr>
                <w:rFonts w:asciiTheme="minorHAnsi" w:hAnsiTheme="minorHAnsi" w:cstheme="minorHAnsi"/>
                <w:sz w:val="20"/>
                <w:szCs w:val="20"/>
              </w:rPr>
            </w:pPr>
          </w:p>
        </w:tc>
      </w:tr>
      <w:tr w:rsidR="003D5BDC" w:rsidRPr="00D013A3" w14:paraId="06AB0D42" w14:textId="77777777" w:rsidTr="0002546F">
        <w:trPr>
          <w:gridAfter w:val="1"/>
          <w:wAfter w:w="66" w:type="dxa"/>
        </w:trPr>
        <w:tc>
          <w:tcPr>
            <w:tcW w:w="2689" w:type="dxa"/>
            <w:vAlign w:val="center"/>
          </w:tcPr>
          <w:p w14:paraId="701BDE79"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Webcam</w:t>
            </w:r>
          </w:p>
        </w:tc>
        <w:tc>
          <w:tcPr>
            <w:tcW w:w="3969" w:type="dxa"/>
          </w:tcPr>
          <w:p w14:paraId="7832BAF8" w14:textId="77777777" w:rsidR="003D5BDC" w:rsidRPr="00D013A3" w:rsidRDefault="00C11BAE" w:rsidP="004C1742">
            <w:pPr>
              <w:spacing w:before="120"/>
              <w:ind w:right="289"/>
              <w:rPr>
                <w:rFonts w:asciiTheme="minorHAnsi" w:hAnsiTheme="minorHAnsi" w:cstheme="minorHAnsi"/>
                <w:sz w:val="20"/>
                <w:szCs w:val="20"/>
              </w:rPr>
            </w:pPr>
            <w:r w:rsidRPr="00D013A3">
              <w:rPr>
                <w:rFonts w:asciiTheme="minorHAnsi" w:hAnsiTheme="minorHAnsi" w:cstheme="minorHAnsi"/>
                <w:sz w:val="20"/>
                <w:szCs w:val="20"/>
              </w:rPr>
              <w:t>La machine doit être équipée en standard d’une webcam intégrée avec cache</w:t>
            </w:r>
            <w:r w:rsidR="00127B53" w:rsidRPr="00D013A3">
              <w:rPr>
                <w:rFonts w:asciiTheme="minorHAnsi" w:hAnsiTheme="minorHAnsi" w:cstheme="minorHAnsi"/>
                <w:sz w:val="20"/>
                <w:szCs w:val="20"/>
              </w:rPr>
              <w:t xml:space="preserve"> de confidentialité</w:t>
            </w:r>
          </w:p>
        </w:tc>
        <w:tc>
          <w:tcPr>
            <w:tcW w:w="2107" w:type="dxa"/>
          </w:tcPr>
          <w:p w14:paraId="4D3BB567" w14:textId="77777777" w:rsidR="003D5BDC" w:rsidRPr="00D013A3" w:rsidRDefault="003D5BDC" w:rsidP="004C1742">
            <w:pPr>
              <w:rPr>
                <w:rFonts w:asciiTheme="minorHAnsi" w:hAnsiTheme="minorHAnsi" w:cstheme="minorHAnsi"/>
                <w:sz w:val="20"/>
                <w:szCs w:val="20"/>
              </w:rPr>
            </w:pPr>
          </w:p>
        </w:tc>
      </w:tr>
      <w:tr w:rsidR="003D5BDC" w:rsidRPr="00D013A3" w14:paraId="057CC337" w14:textId="77777777" w:rsidTr="0002546F">
        <w:trPr>
          <w:gridAfter w:val="1"/>
          <w:wAfter w:w="66" w:type="dxa"/>
        </w:trPr>
        <w:tc>
          <w:tcPr>
            <w:tcW w:w="2689" w:type="dxa"/>
            <w:vAlign w:val="center"/>
          </w:tcPr>
          <w:p w14:paraId="6B285279"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Solution Anti vol</w:t>
            </w:r>
          </w:p>
        </w:tc>
        <w:tc>
          <w:tcPr>
            <w:tcW w:w="3969" w:type="dxa"/>
          </w:tcPr>
          <w:p w14:paraId="04F0E053" w14:textId="77777777" w:rsidR="003D5BDC" w:rsidRPr="00D013A3" w:rsidRDefault="003D5BDC" w:rsidP="004C1742">
            <w:pPr>
              <w:spacing w:before="120"/>
              <w:ind w:right="144"/>
              <w:rPr>
                <w:rFonts w:asciiTheme="minorHAnsi" w:hAnsiTheme="minorHAnsi" w:cstheme="minorHAnsi"/>
                <w:sz w:val="20"/>
                <w:szCs w:val="20"/>
              </w:rPr>
            </w:pPr>
            <w:r w:rsidRPr="00D013A3">
              <w:rPr>
                <w:rFonts w:asciiTheme="minorHAnsi" w:hAnsiTheme="minorHAnsi" w:cstheme="minorHAnsi"/>
                <w:spacing w:val="2"/>
                <w:sz w:val="20"/>
                <w:szCs w:val="20"/>
              </w:rPr>
              <w:t>Le matériel proposé doit présenter un dispositif anti vol (emplacement pour câble)</w:t>
            </w:r>
            <w:r w:rsidRPr="00D013A3">
              <w:rPr>
                <w:rFonts w:asciiTheme="minorHAnsi" w:hAnsiTheme="minorHAnsi" w:cstheme="minorHAnsi"/>
                <w:sz w:val="20"/>
                <w:szCs w:val="20"/>
              </w:rPr>
              <w:t>.</w:t>
            </w:r>
          </w:p>
        </w:tc>
        <w:tc>
          <w:tcPr>
            <w:tcW w:w="2107" w:type="dxa"/>
          </w:tcPr>
          <w:p w14:paraId="27DA8714" w14:textId="77777777" w:rsidR="003D5BDC" w:rsidRPr="00D013A3" w:rsidRDefault="003D5BDC" w:rsidP="004C1742">
            <w:pPr>
              <w:rPr>
                <w:rFonts w:asciiTheme="minorHAnsi" w:hAnsiTheme="minorHAnsi" w:cstheme="minorHAnsi"/>
                <w:sz w:val="20"/>
                <w:szCs w:val="20"/>
              </w:rPr>
            </w:pPr>
          </w:p>
        </w:tc>
      </w:tr>
      <w:tr w:rsidR="003D5BDC" w:rsidRPr="00D013A3" w14:paraId="162012D4" w14:textId="77777777" w:rsidTr="0002546F">
        <w:trPr>
          <w:gridAfter w:val="1"/>
          <w:wAfter w:w="66" w:type="dxa"/>
        </w:trPr>
        <w:tc>
          <w:tcPr>
            <w:tcW w:w="2689" w:type="dxa"/>
            <w:vAlign w:val="center"/>
          </w:tcPr>
          <w:p w14:paraId="1E59CA42"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t>Consommation électrique</w:t>
            </w:r>
          </w:p>
        </w:tc>
        <w:tc>
          <w:tcPr>
            <w:tcW w:w="3969" w:type="dxa"/>
          </w:tcPr>
          <w:p w14:paraId="75B0FF12" w14:textId="77777777" w:rsidR="003D5BDC" w:rsidRPr="00D013A3" w:rsidRDefault="003D5BDC" w:rsidP="004C1742">
            <w:pPr>
              <w:spacing w:before="120"/>
              <w:ind w:right="72"/>
              <w:rPr>
                <w:rFonts w:asciiTheme="minorHAnsi" w:hAnsiTheme="minorHAnsi" w:cstheme="minorHAnsi"/>
                <w:spacing w:val="-2"/>
                <w:sz w:val="20"/>
                <w:szCs w:val="20"/>
              </w:rPr>
            </w:pPr>
            <w:r w:rsidRPr="00D013A3">
              <w:rPr>
                <w:rFonts w:asciiTheme="minorHAnsi" w:hAnsiTheme="minorHAnsi" w:cstheme="minorHAnsi"/>
                <w:sz w:val="20"/>
                <w:szCs w:val="20"/>
              </w:rPr>
              <w:t xml:space="preserve">Valeur TEC </w:t>
            </w:r>
            <w:r w:rsidR="00420FFD" w:rsidRPr="00D013A3">
              <w:rPr>
                <w:rFonts w:asciiTheme="minorHAnsi" w:hAnsiTheme="minorHAnsi" w:cstheme="minorHAnsi"/>
                <w:sz w:val="20"/>
                <w:szCs w:val="20"/>
              </w:rPr>
              <w:t>à fournir</w:t>
            </w:r>
          </w:p>
        </w:tc>
        <w:tc>
          <w:tcPr>
            <w:tcW w:w="2107" w:type="dxa"/>
          </w:tcPr>
          <w:p w14:paraId="22363F1D" w14:textId="77777777" w:rsidR="003D5BDC" w:rsidRPr="00D013A3" w:rsidRDefault="003D5BDC" w:rsidP="004C1742">
            <w:pPr>
              <w:rPr>
                <w:rFonts w:asciiTheme="minorHAnsi" w:hAnsiTheme="minorHAnsi" w:cstheme="minorHAnsi"/>
                <w:sz w:val="20"/>
                <w:szCs w:val="20"/>
              </w:rPr>
            </w:pPr>
          </w:p>
        </w:tc>
      </w:tr>
      <w:tr w:rsidR="003D5BDC" w:rsidRPr="00D013A3" w14:paraId="291596E6" w14:textId="77777777" w:rsidTr="0002546F">
        <w:trPr>
          <w:gridAfter w:val="1"/>
          <w:wAfter w:w="66" w:type="dxa"/>
        </w:trPr>
        <w:tc>
          <w:tcPr>
            <w:tcW w:w="2689" w:type="dxa"/>
            <w:vAlign w:val="center"/>
          </w:tcPr>
          <w:p w14:paraId="677F19F1" w14:textId="77777777" w:rsidR="003D5BDC" w:rsidRPr="00D013A3" w:rsidRDefault="003D5BDC" w:rsidP="004C1742">
            <w:pPr>
              <w:rPr>
                <w:rFonts w:asciiTheme="minorHAnsi" w:hAnsiTheme="minorHAnsi" w:cstheme="minorHAnsi"/>
                <w:sz w:val="20"/>
                <w:szCs w:val="20"/>
              </w:rPr>
            </w:pPr>
            <w:r w:rsidRPr="00D013A3">
              <w:rPr>
                <w:rFonts w:asciiTheme="minorHAnsi" w:hAnsiTheme="minorHAnsi" w:cstheme="minorHAnsi"/>
                <w:sz w:val="20"/>
                <w:szCs w:val="20"/>
              </w:rPr>
              <w:lastRenderedPageBreak/>
              <w:t xml:space="preserve">Bruit </w:t>
            </w:r>
          </w:p>
        </w:tc>
        <w:tc>
          <w:tcPr>
            <w:tcW w:w="3969" w:type="dxa"/>
          </w:tcPr>
          <w:p w14:paraId="121324F8" w14:textId="77777777" w:rsidR="00127B53" w:rsidRPr="00D013A3" w:rsidRDefault="00127B53" w:rsidP="004C1742">
            <w:pPr>
              <w:jc w:val="both"/>
              <w:rPr>
                <w:rFonts w:asciiTheme="minorHAnsi" w:hAnsiTheme="minorHAnsi" w:cstheme="minorHAnsi"/>
                <w:sz w:val="20"/>
                <w:szCs w:val="20"/>
              </w:rPr>
            </w:pPr>
            <w:r w:rsidRPr="00D013A3">
              <w:rPr>
                <w:rFonts w:asciiTheme="minorHAnsi" w:hAnsiTheme="minorHAnsi" w:cstheme="minorHAnsi"/>
                <w:sz w:val="20"/>
                <w:szCs w:val="20"/>
              </w:rPr>
              <w:t>Le niveau de bruit (en décibels) doit être précisé et ne doit pas dépasser le seuil défini par la norme ISO 9296, à savoir (fournir le justificatif) :</w:t>
            </w:r>
          </w:p>
          <w:p w14:paraId="037DFF96" w14:textId="77777777" w:rsidR="00127B53" w:rsidRPr="00D013A3" w:rsidRDefault="00127B53" w:rsidP="004C1742">
            <w:pPr>
              <w:jc w:val="both"/>
              <w:rPr>
                <w:rFonts w:asciiTheme="minorHAnsi" w:hAnsiTheme="minorHAnsi" w:cstheme="minorHAnsi"/>
                <w:sz w:val="20"/>
                <w:szCs w:val="20"/>
              </w:rPr>
            </w:pPr>
            <w:r w:rsidRPr="00D013A3">
              <w:rPr>
                <w:rFonts w:asciiTheme="minorHAnsi" w:hAnsiTheme="minorHAnsi" w:cstheme="minorHAnsi"/>
                <w:sz w:val="20"/>
                <w:szCs w:val="20"/>
              </w:rPr>
              <w:t> 20dB (A) en mode veille</w:t>
            </w:r>
          </w:p>
          <w:p w14:paraId="13C2C788" w14:textId="77777777" w:rsidR="00127B53" w:rsidRPr="00D013A3" w:rsidRDefault="00127B53" w:rsidP="004C1742">
            <w:pPr>
              <w:jc w:val="both"/>
              <w:rPr>
                <w:rFonts w:asciiTheme="minorHAnsi" w:hAnsiTheme="minorHAnsi" w:cstheme="minorHAnsi"/>
                <w:sz w:val="20"/>
                <w:szCs w:val="20"/>
              </w:rPr>
            </w:pPr>
            <w:r w:rsidRPr="00D013A3">
              <w:rPr>
                <w:rFonts w:asciiTheme="minorHAnsi" w:hAnsiTheme="minorHAnsi" w:cstheme="minorHAnsi"/>
                <w:sz w:val="20"/>
                <w:szCs w:val="20"/>
              </w:rPr>
              <w:t xml:space="preserve"> 35dB (A) en fonctionnement standard </w:t>
            </w:r>
          </w:p>
          <w:p w14:paraId="326D5C10" w14:textId="77777777" w:rsidR="003D5BDC" w:rsidRPr="00D013A3" w:rsidRDefault="00127B53" w:rsidP="004C1742">
            <w:pPr>
              <w:pStyle w:val="Paragraphedeliste"/>
              <w:spacing w:before="120"/>
              <w:ind w:left="288"/>
              <w:rPr>
                <w:rFonts w:asciiTheme="minorHAnsi" w:hAnsiTheme="minorHAnsi" w:cstheme="minorHAnsi"/>
                <w:spacing w:val="-2"/>
                <w:sz w:val="20"/>
                <w:szCs w:val="20"/>
              </w:rPr>
            </w:pPr>
            <w:r w:rsidRPr="00D013A3">
              <w:rPr>
                <w:rFonts w:asciiTheme="minorHAnsi" w:hAnsiTheme="minorHAnsi" w:cstheme="minorHAnsi"/>
                <w:sz w:val="20"/>
                <w:szCs w:val="20"/>
              </w:rPr>
              <w:t></w:t>
            </w:r>
            <w:r w:rsidRPr="00D013A3">
              <w:rPr>
                <w:rFonts w:asciiTheme="minorHAnsi" w:hAnsiTheme="minorHAnsi" w:cstheme="minorHAnsi"/>
                <w:sz w:val="20"/>
                <w:szCs w:val="20"/>
              </w:rPr>
              <w:tab/>
              <w:t>45db (A) au maximum en utilisation intensive</w:t>
            </w:r>
          </w:p>
        </w:tc>
        <w:tc>
          <w:tcPr>
            <w:tcW w:w="2107" w:type="dxa"/>
          </w:tcPr>
          <w:p w14:paraId="2871995F" w14:textId="77777777" w:rsidR="003D5BDC" w:rsidRPr="00D013A3" w:rsidRDefault="003D5BDC" w:rsidP="004C1742">
            <w:pPr>
              <w:rPr>
                <w:rFonts w:asciiTheme="minorHAnsi" w:hAnsiTheme="minorHAnsi" w:cstheme="minorHAnsi"/>
                <w:sz w:val="20"/>
                <w:szCs w:val="20"/>
              </w:rPr>
            </w:pPr>
          </w:p>
        </w:tc>
      </w:tr>
      <w:tr w:rsidR="00C11BAE" w:rsidRPr="00D013A3" w14:paraId="59B0BD70" w14:textId="77777777" w:rsidTr="0002546F">
        <w:trPr>
          <w:gridAfter w:val="1"/>
          <w:wAfter w:w="66" w:type="dxa"/>
        </w:trPr>
        <w:tc>
          <w:tcPr>
            <w:tcW w:w="2689" w:type="dxa"/>
          </w:tcPr>
          <w:p w14:paraId="3C4AB0AC" w14:textId="77777777" w:rsidR="00C11BAE" w:rsidRPr="00D013A3" w:rsidRDefault="00C11BAE" w:rsidP="004C1742">
            <w:pPr>
              <w:rPr>
                <w:rFonts w:asciiTheme="minorHAnsi" w:hAnsiTheme="minorHAnsi" w:cstheme="minorHAnsi"/>
                <w:sz w:val="20"/>
                <w:szCs w:val="20"/>
              </w:rPr>
            </w:pPr>
            <w:r w:rsidRPr="00D013A3">
              <w:rPr>
                <w:rFonts w:asciiTheme="minorHAnsi" w:hAnsiTheme="minorHAnsi" w:cstheme="minorHAnsi"/>
                <w:sz w:val="20"/>
                <w:szCs w:val="20"/>
              </w:rPr>
              <w:t xml:space="preserve">Indice de </w:t>
            </w:r>
            <w:proofErr w:type="spellStart"/>
            <w:r w:rsidRPr="00D013A3">
              <w:rPr>
                <w:rFonts w:asciiTheme="minorHAnsi" w:hAnsiTheme="minorHAnsi" w:cstheme="minorHAnsi"/>
                <w:sz w:val="20"/>
                <w:szCs w:val="20"/>
              </w:rPr>
              <w:t>réparabilité</w:t>
            </w:r>
            <w:proofErr w:type="spellEnd"/>
          </w:p>
        </w:tc>
        <w:tc>
          <w:tcPr>
            <w:tcW w:w="3969" w:type="dxa"/>
          </w:tcPr>
          <w:p w14:paraId="18689C64" w14:textId="77777777" w:rsidR="00C11BAE" w:rsidRPr="00D013A3" w:rsidRDefault="00C11BAE" w:rsidP="004C1742">
            <w:pPr>
              <w:jc w:val="both"/>
              <w:rPr>
                <w:rFonts w:asciiTheme="minorHAnsi" w:hAnsiTheme="minorHAnsi" w:cstheme="minorHAnsi"/>
                <w:sz w:val="20"/>
                <w:szCs w:val="20"/>
              </w:rPr>
            </w:pPr>
            <w:r w:rsidRPr="00D013A3">
              <w:rPr>
                <w:rFonts w:asciiTheme="minorHAnsi" w:hAnsiTheme="minorHAnsi" w:cstheme="minorHAnsi"/>
                <w:sz w:val="20"/>
                <w:szCs w:val="20"/>
              </w:rPr>
              <w:t>Valeur à fournir</w:t>
            </w:r>
          </w:p>
        </w:tc>
        <w:tc>
          <w:tcPr>
            <w:tcW w:w="2107" w:type="dxa"/>
          </w:tcPr>
          <w:p w14:paraId="00445D02" w14:textId="77777777" w:rsidR="00C11BAE" w:rsidRPr="00D013A3" w:rsidRDefault="00C11BAE" w:rsidP="004C1742">
            <w:pPr>
              <w:rPr>
                <w:rFonts w:asciiTheme="minorHAnsi" w:hAnsiTheme="minorHAnsi" w:cstheme="minorHAnsi"/>
                <w:sz w:val="20"/>
                <w:szCs w:val="20"/>
              </w:rPr>
            </w:pPr>
          </w:p>
        </w:tc>
      </w:tr>
      <w:tr w:rsidR="00C11BAE" w:rsidRPr="00D013A3" w14:paraId="41A588EA" w14:textId="77777777" w:rsidTr="0002546F">
        <w:trPr>
          <w:gridAfter w:val="1"/>
          <w:wAfter w:w="66" w:type="dxa"/>
        </w:trPr>
        <w:tc>
          <w:tcPr>
            <w:tcW w:w="2689" w:type="dxa"/>
          </w:tcPr>
          <w:p w14:paraId="6C6055DE" w14:textId="0CED3857" w:rsidR="00C11BAE" w:rsidRPr="00D013A3" w:rsidRDefault="008001C6" w:rsidP="004C1742">
            <w:pPr>
              <w:rPr>
                <w:rFonts w:asciiTheme="minorHAnsi" w:hAnsiTheme="minorHAnsi" w:cstheme="minorHAnsi"/>
                <w:sz w:val="20"/>
                <w:szCs w:val="20"/>
              </w:rPr>
            </w:pPr>
            <w:r>
              <w:rPr>
                <w:rFonts w:asciiTheme="minorHAnsi" w:hAnsiTheme="minorHAnsi" w:cstheme="minorHAnsi"/>
                <w:sz w:val="20"/>
                <w:szCs w:val="20"/>
              </w:rPr>
              <w:t xml:space="preserve">Empreinte carbone : </w:t>
            </w:r>
            <w:r w:rsidR="00C11BAE" w:rsidRPr="00D013A3">
              <w:rPr>
                <w:rFonts w:asciiTheme="minorHAnsi" w:hAnsiTheme="minorHAnsi" w:cstheme="minorHAnsi"/>
                <w:sz w:val="20"/>
                <w:szCs w:val="20"/>
              </w:rPr>
              <w:t xml:space="preserve">Indice </w:t>
            </w:r>
            <w:r w:rsidR="00D216BC" w:rsidRPr="00D013A3">
              <w:rPr>
                <w:rFonts w:asciiTheme="minorHAnsi" w:hAnsiTheme="minorHAnsi" w:cstheme="minorHAnsi"/>
                <w:sz w:val="20"/>
                <w:szCs w:val="20"/>
              </w:rPr>
              <w:t>PC</w:t>
            </w:r>
            <w:r w:rsidR="00C11BAE" w:rsidRPr="00D013A3">
              <w:rPr>
                <w:rFonts w:asciiTheme="minorHAnsi" w:hAnsiTheme="minorHAnsi" w:cstheme="minorHAnsi"/>
                <w:sz w:val="20"/>
                <w:szCs w:val="20"/>
              </w:rPr>
              <w:t>F</w:t>
            </w:r>
          </w:p>
        </w:tc>
        <w:tc>
          <w:tcPr>
            <w:tcW w:w="3969" w:type="dxa"/>
          </w:tcPr>
          <w:p w14:paraId="46CB0841" w14:textId="77777777" w:rsidR="00C11BAE" w:rsidRPr="00D013A3" w:rsidRDefault="00C11BAE" w:rsidP="004C1742">
            <w:pPr>
              <w:jc w:val="both"/>
              <w:rPr>
                <w:rFonts w:asciiTheme="minorHAnsi" w:hAnsiTheme="minorHAnsi" w:cstheme="minorHAnsi"/>
                <w:sz w:val="20"/>
                <w:szCs w:val="20"/>
              </w:rPr>
            </w:pPr>
            <w:r w:rsidRPr="00D013A3">
              <w:rPr>
                <w:rFonts w:asciiTheme="minorHAnsi" w:hAnsiTheme="minorHAnsi" w:cstheme="minorHAnsi"/>
                <w:sz w:val="20"/>
                <w:szCs w:val="20"/>
              </w:rPr>
              <w:t>Valeur à fournir</w:t>
            </w:r>
          </w:p>
          <w:p w14:paraId="760880F3" w14:textId="77777777" w:rsidR="00127B53" w:rsidRPr="00D013A3" w:rsidRDefault="00127B53" w:rsidP="004C1742">
            <w:pPr>
              <w:jc w:val="both"/>
              <w:rPr>
                <w:rFonts w:asciiTheme="minorHAnsi" w:hAnsiTheme="minorHAnsi" w:cstheme="minorHAnsi"/>
                <w:sz w:val="20"/>
                <w:szCs w:val="20"/>
              </w:rPr>
            </w:pPr>
            <w:r w:rsidRPr="00D013A3">
              <w:rPr>
                <w:rFonts w:asciiTheme="minorHAnsi" w:hAnsiTheme="minorHAnsi" w:cstheme="minorHAnsi"/>
                <w:sz w:val="20"/>
                <w:szCs w:val="20"/>
              </w:rPr>
              <w:t xml:space="preserve">+ infos du data modèle </w:t>
            </w:r>
            <w:proofErr w:type="spellStart"/>
            <w:r w:rsidRPr="00D013A3">
              <w:rPr>
                <w:rFonts w:asciiTheme="minorHAnsi" w:hAnsiTheme="minorHAnsi" w:cstheme="minorHAnsi"/>
                <w:sz w:val="20"/>
                <w:szCs w:val="20"/>
              </w:rPr>
              <w:t>sopht</w:t>
            </w:r>
            <w:proofErr w:type="spellEnd"/>
          </w:p>
        </w:tc>
        <w:tc>
          <w:tcPr>
            <w:tcW w:w="2107" w:type="dxa"/>
          </w:tcPr>
          <w:p w14:paraId="3F47D43A" w14:textId="77777777" w:rsidR="00C11BAE" w:rsidRPr="00D013A3" w:rsidRDefault="00C11BAE" w:rsidP="004C1742">
            <w:pPr>
              <w:rPr>
                <w:rFonts w:asciiTheme="minorHAnsi" w:hAnsiTheme="minorHAnsi" w:cstheme="minorHAnsi"/>
                <w:sz w:val="20"/>
                <w:szCs w:val="20"/>
              </w:rPr>
            </w:pPr>
          </w:p>
        </w:tc>
      </w:tr>
    </w:tbl>
    <w:p w14:paraId="06825CAB" w14:textId="77777777" w:rsidR="003D5BDC" w:rsidRPr="00D013A3" w:rsidRDefault="003D5BDC" w:rsidP="004C1742">
      <w:pPr>
        <w:spacing w:before="120"/>
        <w:rPr>
          <w:rFonts w:asciiTheme="minorHAnsi" w:hAnsiTheme="minorHAnsi" w:cstheme="minorHAnsi"/>
          <w:sz w:val="20"/>
          <w:szCs w:val="20"/>
        </w:rPr>
      </w:pPr>
    </w:p>
    <w:p w14:paraId="5229AF90" w14:textId="77777777" w:rsidR="006E319F" w:rsidRPr="00D013A3" w:rsidRDefault="006E319F" w:rsidP="004C1742">
      <w:pPr>
        <w:rPr>
          <w:rFonts w:asciiTheme="minorHAnsi" w:hAnsiTheme="minorHAnsi" w:cstheme="minorHAnsi"/>
          <w:i/>
          <w:sz w:val="20"/>
          <w:szCs w:val="20"/>
        </w:rPr>
      </w:pPr>
    </w:p>
    <w:p w14:paraId="2440FDEE" w14:textId="77777777" w:rsidR="00BA34A1" w:rsidRPr="00D013A3" w:rsidRDefault="00BA34A1" w:rsidP="004C1742">
      <w:pPr>
        <w:spacing w:before="120"/>
        <w:rPr>
          <w:rFonts w:asciiTheme="minorHAnsi" w:hAnsiTheme="minorHAnsi" w:cstheme="minorHAnsi"/>
          <w:sz w:val="20"/>
          <w:szCs w:val="20"/>
        </w:rPr>
      </w:pPr>
    </w:p>
    <w:sectPr w:rsidR="00BA34A1" w:rsidRPr="00D013A3" w:rsidSect="00556B8B">
      <w:footerReference w:type="default" r:id="rId19"/>
      <w:pgSz w:w="11918" w:h="16854"/>
      <w:pgMar w:top="1560" w:right="1417" w:bottom="1417"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C3EB5" w14:textId="77777777" w:rsidR="007049E8" w:rsidRDefault="007049E8" w:rsidP="00891249">
      <w:r>
        <w:separator/>
      </w:r>
    </w:p>
  </w:endnote>
  <w:endnote w:type="continuationSeparator" w:id="0">
    <w:p w14:paraId="70217FD3" w14:textId="77777777" w:rsidR="007049E8" w:rsidRDefault="007049E8" w:rsidP="00891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31036" w14:textId="77777777" w:rsidR="007049E8" w:rsidRDefault="007049E8" w:rsidP="007E531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14:paraId="2E61A223" w14:textId="77777777" w:rsidR="007049E8" w:rsidRDefault="007049E8" w:rsidP="00B92CD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AEC70" w14:textId="77777777" w:rsidR="007049E8" w:rsidRDefault="007049E8" w:rsidP="00B92CD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2A0D7635" w14:textId="77777777" w:rsidR="007049E8" w:rsidRPr="008F6406" w:rsidRDefault="007049E8" w:rsidP="00B92CD7">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942702"/>
      <w:docPartObj>
        <w:docPartGallery w:val="Page Numbers (Bottom of Page)"/>
        <w:docPartUnique/>
      </w:docPartObj>
    </w:sdtPr>
    <w:sdtEndPr/>
    <w:sdtContent>
      <w:sdt>
        <w:sdtPr>
          <w:id w:val="-1335768527"/>
          <w:docPartObj>
            <w:docPartGallery w:val="Page Numbers (Top of Page)"/>
            <w:docPartUnique/>
          </w:docPartObj>
        </w:sdtPr>
        <w:sdtEndPr/>
        <w:sdtContent>
          <w:p w14:paraId="01C40532" w14:textId="41A63CA7" w:rsidR="007049E8" w:rsidRDefault="007049E8">
            <w:pPr>
              <w:pStyle w:val="Pieddepage"/>
              <w:jc w:val="right"/>
            </w:pPr>
            <w:r w:rsidRPr="00A75930">
              <w:rPr>
                <w:sz w:val="16"/>
                <w:szCs w:val="16"/>
              </w:rPr>
              <w:t xml:space="preserve">Page </w:t>
            </w:r>
            <w:r w:rsidRPr="00A75930">
              <w:rPr>
                <w:b/>
                <w:bCs/>
                <w:sz w:val="16"/>
                <w:szCs w:val="16"/>
              </w:rPr>
              <w:fldChar w:fldCharType="begin"/>
            </w:r>
            <w:r w:rsidRPr="00A75930">
              <w:rPr>
                <w:b/>
                <w:bCs/>
                <w:sz w:val="16"/>
                <w:szCs w:val="16"/>
              </w:rPr>
              <w:instrText>PAGE</w:instrText>
            </w:r>
            <w:r w:rsidRPr="00A75930">
              <w:rPr>
                <w:b/>
                <w:bCs/>
                <w:sz w:val="16"/>
                <w:szCs w:val="16"/>
              </w:rPr>
              <w:fldChar w:fldCharType="separate"/>
            </w:r>
            <w:r w:rsidR="000530A7">
              <w:rPr>
                <w:b/>
                <w:bCs/>
                <w:noProof/>
                <w:sz w:val="16"/>
                <w:szCs w:val="16"/>
              </w:rPr>
              <w:t>1</w:t>
            </w:r>
            <w:r w:rsidRPr="00A75930">
              <w:rPr>
                <w:b/>
                <w:bCs/>
                <w:sz w:val="16"/>
                <w:szCs w:val="16"/>
              </w:rPr>
              <w:fldChar w:fldCharType="end"/>
            </w:r>
            <w:r w:rsidRPr="00A75930">
              <w:rPr>
                <w:sz w:val="16"/>
                <w:szCs w:val="16"/>
              </w:rPr>
              <w:t xml:space="preserve"> sur </w:t>
            </w:r>
            <w:r w:rsidRPr="00A75930">
              <w:rPr>
                <w:b/>
                <w:bCs/>
                <w:sz w:val="16"/>
                <w:szCs w:val="16"/>
              </w:rPr>
              <w:fldChar w:fldCharType="begin"/>
            </w:r>
            <w:r w:rsidRPr="00A75930">
              <w:rPr>
                <w:b/>
                <w:bCs/>
                <w:sz w:val="16"/>
                <w:szCs w:val="16"/>
              </w:rPr>
              <w:instrText>NUMPAGES</w:instrText>
            </w:r>
            <w:r w:rsidRPr="00A75930">
              <w:rPr>
                <w:b/>
                <w:bCs/>
                <w:sz w:val="16"/>
                <w:szCs w:val="16"/>
              </w:rPr>
              <w:fldChar w:fldCharType="separate"/>
            </w:r>
            <w:r w:rsidR="000530A7">
              <w:rPr>
                <w:b/>
                <w:bCs/>
                <w:noProof/>
                <w:sz w:val="16"/>
                <w:szCs w:val="16"/>
              </w:rPr>
              <w:t>21</w:t>
            </w:r>
            <w:r w:rsidRPr="00A75930">
              <w:rPr>
                <w:b/>
                <w:bCs/>
                <w:sz w:val="16"/>
                <w:szCs w:val="16"/>
              </w:rPr>
              <w:fldChar w:fldCharType="end"/>
            </w:r>
          </w:p>
        </w:sdtContent>
      </w:sdt>
    </w:sdtContent>
  </w:sdt>
  <w:p w14:paraId="5807F633" w14:textId="77777777" w:rsidR="007049E8" w:rsidRDefault="007049E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15920"/>
      <w:docPartObj>
        <w:docPartGallery w:val="Page Numbers (Bottom of Page)"/>
        <w:docPartUnique/>
      </w:docPartObj>
    </w:sdtPr>
    <w:sdtEndPr>
      <w:rPr>
        <w:rFonts w:asciiTheme="minorHAnsi" w:hAnsiTheme="minorHAnsi" w:cstheme="minorHAnsi"/>
      </w:rPr>
    </w:sdtEndPr>
    <w:sdtContent>
      <w:sdt>
        <w:sdtPr>
          <w:id w:val="860082579"/>
          <w:docPartObj>
            <w:docPartGallery w:val="Page Numbers (Top of Page)"/>
            <w:docPartUnique/>
          </w:docPartObj>
        </w:sdtPr>
        <w:sdtEndPr>
          <w:rPr>
            <w:rFonts w:asciiTheme="minorHAnsi" w:hAnsiTheme="minorHAnsi" w:cstheme="minorHAnsi"/>
          </w:rPr>
        </w:sdtEndPr>
        <w:sdtContent>
          <w:p w14:paraId="08C520CC" w14:textId="369DCDFF" w:rsidR="007049E8" w:rsidRPr="00C42431" w:rsidRDefault="007049E8" w:rsidP="00C42431">
            <w:pPr>
              <w:pStyle w:val="Pieddepage"/>
              <w:jc w:val="right"/>
              <w:rPr>
                <w:rFonts w:asciiTheme="minorHAnsi" w:hAnsiTheme="minorHAnsi" w:cstheme="minorHAnsi"/>
              </w:rPr>
            </w:pPr>
            <w:r w:rsidRPr="00C42431">
              <w:rPr>
                <w:rFonts w:asciiTheme="minorHAnsi" w:hAnsiTheme="minorHAnsi" w:cstheme="minorHAnsi"/>
                <w:sz w:val="16"/>
                <w:szCs w:val="16"/>
              </w:rPr>
              <w:t xml:space="preserve">Page </w:t>
            </w:r>
            <w:r w:rsidRPr="00C42431">
              <w:rPr>
                <w:rFonts w:asciiTheme="minorHAnsi" w:hAnsiTheme="minorHAnsi" w:cstheme="minorHAnsi"/>
                <w:b/>
                <w:bCs/>
                <w:sz w:val="16"/>
                <w:szCs w:val="16"/>
              </w:rPr>
              <w:fldChar w:fldCharType="begin"/>
            </w:r>
            <w:r w:rsidRPr="00C42431">
              <w:rPr>
                <w:rFonts w:asciiTheme="minorHAnsi" w:hAnsiTheme="minorHAnsi" w:cstheme="minorHAnsi"/>
                <w:b/>
                <w:bCs/>
                <w:sz w:val="16"/>
                <w:szCs w:val="16"/>
              </w:rPr>
              <w:instrText>PAGE</w:instrText>
            </w:r>
            <w:r w:rsidRPr="00C42431">
              <w:rPr>
                <w:rFonts w:asciiTheme="minorHAnsi" w:hAnsiTheme="minorHAnsi" w:cstheme="minorHAnsi"/>
                <w:b/>
                <w:bCs/>
                <w:sz w:val="16"/>
                <w:szCs w:val="16"/>
              </w:rPr>
              <w:fldChar w:fldCharType="separate"/>
            </w:r>
            <w:r w:rsidR="000530A7">
              <w:rPr>
                <w:rFonts w:asciiTheme="minorHAnsi" w:hAnsiTheme="minorHAnsi" w:cstheme="minorHAnsi"/>
                <w:b/>
                <w:bCs/>
                <w:noProof/>
                <w:sz w:val="16"/>
                <w:szCs w:val="16"/>
              </w:rPr>
              <w:t>3</w:t>
            </w:r>
            <w:r w:rsidRPr="00C42431">
              <w:rPr>
                <w:rFonts w:asciiTheme="minorHAnsi" w:hAnsiTheme="minorHAnsi" w:cstheme="minorHAnsi"/>
                <w:b/>
                <w:bCs/>
                <w:sz w:val="16"/>
                <w:szCs w:val="16"/>
              </w:rPr>
              <w:fldChar w:fldCharType="end"/>
            </w:r>
            <w:r w:rsidRPr="00C42431">
              <w:rPr>
                <w:rFonts w:asciiTheme="minorHAnsi" w:hAnsiTheme="minorHAnsi" w:cstheme="minorHAnsi"/>
                <w:sz w:val="16"/>
                <w:szCs w:val="16"/>
              </w:rPr>
              <w:t xml:space="preserve"> sur </w:t>
            </w:r>
            <w:r w:rsidRPr="00C42431">
              <w:rPr>
                <w:rFonts w:asciiTheme="minorHAnsi" w:hAnsiTheme="minorHAnsi" w:cstheme="minorHAnsi"/>
                <w:b/>
                <w:bCs/>
                <w:sz w:val="16"/>
                <w:szCs w:val="16"/>
              </w:rPr>
              <w:fldChar w:fldCharType="begin"/>
            </w:r>
            <w:r w:rsidRPr="00C42431">
              <w:rPr>
                <w:rFonts w:asciiTheme="minorHAnsi" w:hAnsiTheme="minorHAnsi" w:cstheme="minorHAnsi"/>
                <w:b/>
                <w:bCs/>
                <w:sz w:val="16"/>
                <w:szCs w:val="16"/>
              </w:rPr>
              <w:instrText>NUMPAGES</w:instrText>
            </w:r>
            <w:r w:rsidRPr="00C42431">
              <w:rPr>
                <w:rFonts w:asciiTheme="minorHAnsi" w:hAnsiTheme="minorHAnsi" w:cstheme="minorHAnsi"/>
                <w:b/>
                <w:bCs/>
                <w:sz w:val="16"/>
                <w:szCs w:val="16"/>
              </w:rPr>
              <w:fldChar w:fldCharType="separate"/>
            </w:r>
            <w:r w:rsidR="000530A7">
              <w:rPr>
                <w:rFonts w:asciiTheme="minorHAnsi" w:hAnsiTheme="minorHAnsi" w:cstheme="minorHAnsi"/>
                <w:b/>
                <w:bCs/>
                <w:noProof/>
                <w:sz w:val="16"/>
                <w:szCs w:val="16"/>
              </w:rPr>
              <w:t>21</w:t>
            </w:r>
            <w:r w:rsidRPr="00C42431">
              <w:rPr>
                <w:rFonts w:asciiTheme="minorHAnsi" w:hAnsiTheme="minorHAnsi"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34B42" w14:textId="77777777" w:rsidR="007049E8" w:rsidRDefault="007049E8" w:rsidP="00891249">
      <w:r>
        <w:separator/>
      </w:r>
    </w:p>
  </w:footnote>
  <w:footnote w:type="continuationSeparator" w:id="0">
    <w:p w14:paraId="613EF97C" w14:textId="77777777" w:rsidR="007049E8" w:rsidRDefault="007049E8" w:rsidP="008912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6" w:space="0" w:color="0000FF"/>
        <w:left w:val="single" w:sz="6" w:space="0" w:color="0000FF"/>
        <w:bottom w:val="single" w:sz="6" w:space="0" w:color="0000FF"/>
        <w:right w:val="single" w:sz="6" w:space="0" w:color="0000FF"/>
        <w:insideH w:val="single" w:sz="6" w:space="0" w:color="808080"/>
        <w:insideV w:val="single" w:sz="6" w:space="0" w:color="808080"/>
      </w:tblBorders>
      <w:tblLayout w:type="fixed"/>
      <w:tblCellMar>
        <w:left w:w="70" w:type="dxa"/>
        <w:right w:w="70" w:type="dxa"/>
      </w:tblCellMar>
      <w:tblLook w:val="0000" w:firstRow="0" w:lastRow="0" w:firstColumn="0" w:lastColumn="0" w:noHBand="0" w:noVBand="0"/>
    </w:tblPr>
    <w:tblGrid>
      <w:gridCol w:w="2034"/>
      <w:gridCol w:w="6618"/>
    </w:tblGrid>
    <w:tr w:rsidR="007049E8" w:rsidRPr="005F326D" w14:paraId="237D2584" w14:textId="77777777">
      <w:trPr>
        <w:cantSplit/>
        <w:trHeight w:val="432"/>
        <w:jc w:val="center"/>
      </w:trPr>
      <w:tc>
        <w:tcPr>
          <w:tcW w:w="2034" w:type="dxa"/>
          <w:tcBorders>
            <w:top w:val="single" w:sz="4" w:space="0" w:color="auto"/>
            <w:left w:val="single" w:sz="4" w:space="0" w:color="auto"/>
            <w:bottom w:val="single" w:sz="4" w:space="0" w:color="auto"/>
            <w:right w:val="single" w:sz="4" w:space="0" w:color="auto"/>
          </w:tcBorders>
          <w:vAlign w:val="center"/>
        </w:tcPr>
        <w:p w14:paraId="1E0F5584" w14:textId="77777777" w:rsidR="007049E8" w:rsidRPr="003900B2" w:rsidRDefault="007049E8" w:rsidP="00F42E74">
          <w:pPr>
            <w:spacing w:before="60"/>
            <w:jc w:val="center"/>
            <w:rPr>
              <w:rFonts w:asciiTheme="minorHAnsi" w:hAnsiTheme="minorHAnsi" w:cstheme="minorHAnsi"/>
              <w:sz w:val="20"/>
            </w:rPr>
          </w:pPr>
          <w:r w:rsidRPr="003900B2">
            <w:rPr>
              <w:rFonts w:asciiTheme="minorHAnsi" w:hAnsiTheme="minorHAnsi" w:cstheme="minorHAnsi"/>
              <w:sz w:val="20"/>
            </w:rPr>
            <w:t>DDSI/DSRM/DA</w:t>
          </w:r>
          <w:r>
            <w:rPr>
              <w:rFonts w:asciiTheme="minorHAnsi" w:hAnsiTheme="minorHAnsi" w:cstheme="minorHAnsi"/>
              <w:sz w:val="20"/>
            </w:rPr>
            <w:t>T</w:t>
          </w:r>
          <w:r w:rsidRPr="003900B2">
            <w:rPr>
              <w:rFonts w:asciiTheme="minorHAnsi" w:hAnsiTheme="minorHAnsi" w:cstheme="minorHAnsi"/>
              <w:sz w:val="20"/>
            </w:rPr>
            <w:t>IE</w:t>
          </w:r>
        </w:p>
      </w:tc>
      <w:tc>
        <w:tcPr>
          <w:tcW w:w="6618" w:type="dxa"/>
          <w:tcBorders>
            <w:top w:val="single" w:sz="4" w:space="0" w:color="auto"/>
            <w:left w:val="single" w:sz="4" w:space="0" w:color="auto"/>
            <w:bottom w:val="single" w:sz="4" w:space="0" w:color="auto"/>
            <w:right w:val="single" w:sz="4" w:space="0" w:color="auto"/>
          </w:tcBorders>
          <w:vAlign w:val="center"/>
        </w:tcPr>
        <w:p w14:paraId="4D507AA0" w14:textId="77777777" w:rsidR="007049E8" w:rsidRPr="002823ED" w:rsidRDefault="007049E8" w:rsidP="001C6F4F">
          <w:pPr>
            <w:spacing w:before="60"/>
            <w:jc w:val="center"/>
            <w:rPr>
              <w:rFonts w:asciiTheme="minorHAnsi" w:hAnsiTheme="minorHAnsi" w:cstheme="minorHAnsi"/>
              <w:b/>
              <w:lang w:val="en-US"/>
            </w:rPr>
          </w:pPr>
          <w:r w:rsidRPr="003900B2">
            <w:rPr>
              <w:rFonts w:asciiTheme="minorHAnsi" w:hAnsiTheme="minorHAnsi" w:cstheme="minorHAnsi"/>
              <w:b/>
              <w:lang w:val="en-US"/>
            </w:rPr>
            <w:t>C</w:t>
          </w:r>
          <w:r w:rsidRPr="0098470D">
            <w:rPr>
              <w:rFonts w:asciiTheme="minorHAnsi" w:hAnsiTheme="minorHAnsi" w:cstheme="minorHAnsi"/>
              <w:b/>
              <w:lang w:val="en-US"/>
            </w:rPr>
            <w:t>CTP</w:t>
          </w:r>
          <w:r w:rsidRPr="003900B2">
            <w:rPr>
              <w:rFonts w:asciiTheme="minorHAnsi" w:hAnsiTheme="minorHAnsi" w:cstheme="minorHAnsi"/>
              <w:b/>
              <w:lang w:val="en-US"/>
            </w:rPr>
            <w:t xml:space="preserve"> N° </w:t>
          </w:r>
          <w:r>
            <w:rPr>
              <w:rFonts w:asciiTheme="minorHAnsi" w:hAnsiTheme="minorHAnsi" w:cstheme="minorHAnsi"/>
              <w:b/>
              <w:bCs/>
              <w:lang w:val="en-US"/>
            </w:rPr>
            <w:t>AC.2025.1996</w:t>
          </w:r>
        </w:p>
      </w:tc>
    </w:tr>
  </w:tbl>
  <w:p w14:paraId="1315072E" w14:textId="77777777" w:rsidR="007049E8" w:rsidRPr="0098470D" w:rsidRDefault="007049E8">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62875"/>
    <w:multiLevelType w:val="singleLevel"/>
    <w:tmpl w:val="102CBC89"/>
    <w:lvl w:ilvl="0">
      <w:numFmt w:val="bullet"/>
      <w:lvlText w:val="·"/>
      <w:lvlJc w:val="left"/>
      <w:pPr>
        <w:tabs>
          <w:tab w:val="num" w:pos="568"/>
        </w:tabs>
        <w:ind w:left="928" w:hanging="360"/>
      </w:pPr>
      <w:rPr>
        <w:rFonts w:ascii="Symbol" w:hAnsi="Symbol"/>
        <w:snapToGrid/>
        <w:spacing w:val="2"/>
        <w:sz w:val="20"/>
      </w:rPr>
    </w:lvl>
  </w:abstractNum>
  <w:abstractNum w:abstractNumId="1" w15:restartNumberingAfterBreak="0">
    <w:nsid w:val="0CE2691D"/>
    <w:multiLevelType w:val="hybridMultilevel"/>
    <w:tmpl w:val="2F982636"/>
    <w:lvl w:ilvl="0" w:tplc="276EE950">
      <w:numFmt w:val="bullet"/>
      <w:lvlText w:val=""/>
      <w:lvlJc w:val="left"/>
      <w:pPr>
        <w:ind w:left="1920" w:hanging="360"/>
      </w:pPr>
      <w:rPr>
        <w:rFonts w:ascii="Wingdings" w:eastAsia="Times New Roman" w:hAnsi="Wingdings" w:cstheme="minorHAnsi" w:hint="default"/>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abstractNum w:abstractNumId="2" w15:restartNumberingAfterBreak="0">
    <w:nsid w:val="10D31D13"/>
    <w:multiLevelType w:val="hybridMultilevel"/>
    <w:tmpl w:val="1A407CAE"/>
    <w:lvl w:ilvl="0" w:tplc="040C000B">
      <w:start w:val="1"/>
      <w:numFmt w:val="bullet"/>
      <w:lvlText w:val=""/>
      <w:lvlJc w:val="left"/>
      <w:pPr>
        <w:ind w:left="1920" w:hanging="360"/>
      </w:pPr>
      <w:rPr>
        <w:rFonts w:ascii="Wingdings" w:hAnsi="Wingdings" w:hint="default"/>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abstractNum w:abstractNumId="3" w15:restartNumberingAfterBreak="0">
    <w:nsid w:val="15E7046D"/>
    <w:multiLevelType w:val="hybridMultilevel"/>
    <w:tmpl w:val="87AEC416"/>
    <w:lvl w:ilvl="0" w:tplc="F79A620A">
      <w:numFmt w:val="bullet"/>
      <w:lvlText w:val=""/>
      <w:lvlJc w:val="left"/>
      <w:pPr>
        <w:ind w:left="1920" w:hanging="360"/>
      </w:pPr>
      <w:rPr>
        <w:rFonts w:ascii="Wingdings" w:eastAsia="Times New Roman" w:hAnsi="Wingdings" w:cs="Arial" w:hint="default"/>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abstractNum w:abstractNumId="4" w15:restartNumberingAfterBreak="0">
    <w:nsid w:val="188F4BC7"/>
    <w:multiLevelType w:val="hybridMultilevel"/>
    <w:tmpl w:val="B114C3D4"/>
    <w:lvl w:ilvl="0" w:tplc="398AB7F2">
      <w:start w:val="1"/>
      <w:numFmt w:val="upperLetter"/>
      <w:lvlText w:val="%1)"/>
      <w:lvlJc w:val="left"/>
      <w:pPr>
        <w:ind w:left="720" w:hanging="360"/>
      </w:pPr>
      <w:rPr>
        <w:rFonts w:hint="default"/>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18358D2"/>
    <w:multiLevelType w:val="hybridMultilevel"/>
    <w:tmpl w:val="66C60FFC"/>
    <w:lvl w:ilvl="0" w:tplc="040C000B">
      <w:start w:val="1"/>
      <w:numFmt w:val="bullet"/>
      <w:lvlText w:val=""/>
      <w:lvlJc w:val="left"/>
      <w:pPr>
        <w:ind w:left="2280" w:hanging="360"/>
      </w:pPr>
      <w:rPr>
        <w:rFonts w:ascii="Wingdings" w:hAnsi="Wingdings"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6" w15:restartNumberingAfterBreak="0">
    <w:nsid w:val="24713A8F"/>
    <w:multiLevelType w:val="hybridMultilevel"/>
    <w:tmpl w:val="634AA16E"/>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267B00C4"/>
    <w:multiLevelType w:val="hybridMultilevel"/>
    <w:tmpl w:val="07F8F4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DF7773"/>
    <w:multiLevelType w:val="hybridMultilevel"/>
    <w:tmpl w:val="7A00C1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122381"/>
    <w:multiLevelType w:val="hybridMultilevel"/>
    <w:tmpl w:val="6F9887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DB403D"/>
    <w:multiLevelType w:val="hybridMultilevel"/>
    <w:tmpl w:val="46BE4D2C"/>
    <w:lvl w:ilvl="0" w:tplc="13783AF4">
      <w:start w:val="1"/>
      <w:numFmt w:val="bullet"/>
      <w:lvlText w:val=""/>
      <w:lvlJc w:val="left"/>
      <w:pPr>
        <w:ind w:left="840" w:hanging="360"/>
      </w:pPr>
      <w:rPr>
        <w:rFonts w:ascii="Symbol" w:hAnsi="Symbol" w:hint="default"/>
        <w:color w:val="auto"/>
      </w:rPr>
    </w:lvl>
    <w:lvl w:ilvl="1" w:tplc="040C0003">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1" w15:restartNumberingAfterBreak="0">
    <w:nsid w:val="2F8E0F8B"/>
    <w:multiLevelType w:val="hybridMultilevel"/>
    <w:tmpl w:val="9BF20004"/>
    <w:lvl w:ilvl="0" w:tplc="D02809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B46348"/>
    <w:multiLevelType w:val="hybridMultilevel"/>
    <w:tmpl w:val="DE726D70"/>
    <w:lvl w:ilvl="0" w:tplc="040C000B">
      <w:start w:val="1"/>
      <w:numFmt w:val="bullet"/>
      <w:lvlText w:val=""/>
      <w:lvlJc w:val="left"/>
      <w:pPr>
        <w:ind w:left="1920" w:hanging="360"/>
      </w:pPr>
      <w:rPr>
        <w:rFonts w:ascii="Wingdings" w:hAnsi="Wingdings" w:hint="default"/>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abstractNum w:abstractNumId="13" w15:restartNumberingAfterBreak="0">
    <w:nsid w:val="501206B5"/>
    <w:multiLevelType w:val="multilevel"/>
    <w:tmpl w:val="109C6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8771EA"/>
    <w:multiLevelType w:val="multilevel"/>
    <w:tmpl w:val="D3BC9160"/>
    <w:lvl w:ilvl="0">
      <w:start w:val="1"/>
      <w:numFmt w:val="decimal"/>
      <w:lvlText w:val="%1"/>
      <w:lvlJc w:val="left"/>
      <w:pPr>
        <w:tabs>
          <w:tab w:val="num" w:pos="390"/>
        </w:tabs>
        <w:ind w:left="390" w:hanging="390"/>
      </w:pPr>
      <w:rPr>
        <w:rFonts w:hint="default"/>
      </w:rPr>
    </w:lvl>
    <w:lvl w:ilvl="1">
      <w:start w:val="1"/>
      <w:numFmt w:val="decimal"/>
      <w:lvlText w:val="%1.%2 - "/>
      <w:lvlJc w:val="left"/>
      <w:pPr>
        <w:tabs>
          <w:tab w:val="num" w:pos="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59A438C"/>
    <w:multiLevelType w:val="hybridMultilevel"/>
    <w:tmpl w:val="33D006AA"/>
    <w:lvl w:ilvl="0" w:tplc="87F8BF5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8614452"/>
    <w:multiLevelType w:val="multilevel"/>
    <w:tmpl w:val="9352405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114BE0"/>
    <w:multiLevelType w:val="hybridMultilevel"/>
    <w:tmpl w:val="26B0918C"/>
    <w:lvl w:ilvl="0" w:tplc="040C000B">
      <w:start w:val="1"/>
      <w:numFmt w:val="bullet"/>
      <w:lvlText w:val=""/>
      <w:lvlJc w:val="left"/>
      <w:pPr>
        <w:ind w:left="2280" w:hanging="360"/>
      </w:pPr>
      <w:rPr>
        <w:rFonts w:ascii="Wingdings" w:hAnsi="Wingdings"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18" w15:restartNumberingAfterBreak="0">
    <w:nsid w:val="6BB12F7C"/>
    <w:multiLevelType w:val="hybridMultilevel"/>
    <w:tmpl w:val="E37EE776"/>
    <w:lvl w:ilvl="0" w:tplc="87F8BF58">
      <w:numFmt w:val="bullet"/>
      <w:lvlText w:val="-"/>
      <w:lvlJc w:val="left"/>
      <w:pPr>
        <w:ind w:left="1500" w:hanging="360"/>
      </w:pPr>
      <w:rPr>
        <w:rFonts w:ascii="Arial" w:eastAsia="Times New Roman" w:hAnsi="Arial" w:cs="Aria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19" w15:restartNumberingAfterBreak="0">
    <w:nsid w:val="7D031D7C"/>
    <w:multiLevelType w:val="hybridMultilevel"/>
    <w:tmpl w:val="C9BCE5DC"/>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3E52E4"/>
    <w:multiLevelType w:val="hybridMultilevel"/>
    <w:tmpl w:val="BA5AB53E"/>
    <w:lvl w:ilvl="0" w:tplc="5648859C">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3"/>
  </w:num>
  <w:num w:numId="4">
    <w:abstractNumId w:val="10"/>
  </w:num>
  <w:num w:numId="5">
    <w:abstractNumId w:val="15"/>
  </w:num>
  <w:num w:numId="6">
    <w:abstractNumId w:val="19"/>
  </w:num>
  <w:num w:numId="7">
    <w:abstractNumId w:val="4"/>
  </w:num>
  <w:num w:numId="8">
    <w:abstractNumId w:val="7"/>
  </w:num>
  <w:num w:numId="9">
    <w:abstractNumId w:val="18"/>
  </w:num>
  <w:num w:numId="10">
    <w:abstractNumId w:val="13"/>
  </w:num>
  <w:num w:numId="11">
    <w:abstractNumId w:val="2"/>
  </w:num>
  <w:num w:numId="12">
    <w:abstractNumId w:val="6"/>
  </w:num>
  <w:num w:numId="13">
    <w:abstractNumId w:val="12"/>
  </w:num>
  <w:num w:numId="14">
    <w:abstractNumId w:val="8"/>
  </w:num>
  <w:num w:numId="15">
    <w:abstractNumId w:val="20"/>
  </w:num>
  <w:num w:numId="16">
    <w:abstractNumId w:val="11"/>
  </w:num>
  <w:num w:numId="17">
    <w:abstractNumId w:val="5"/>
  </w:num>
  <w:num w:numId="18">
    <w:abstractNumId w:val="1"/>
  </w:num>
  <w:num w:numId="19">
    <w:abstractNumId w:val="17"/>
  </w:num>
  <w:num w:numId="20">
    <w:abstractNumId w:val="16"/>
  </w:num>
  <w:num w:numId="21">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ctiveWritingStyle w:appName="MSWord" w:lang="fr-FR" w:vendorID="64" w:dllVersion="131078" w:nlCheck="1" w:checkStyle="0"/>
  <w:activeWritingStyle w:appName="MSWord" w:lang="en-US" w:vendorID="64" w:dllVersion="131078" w:nlCheck="1" w:checkStyle="0"/>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E96"/>
    <w:rsid w:val="00001509"/>
    <w:rsid w:val="0000163B"/>
    <w:rsid w:val="0000225F"/>
    <w:rsid w:val="000061C3"/>
    <w:rsid w:val="00007A0C"/>
    <w:rsid w:val="000112AD"/>
    <w:rsid w:val="000124DC"/>
    <w:rsid w:val="00016177"/>
    <w:rsid w:val="00021345"/>
    <w:rsid w:val="00024916"/>
    <w:rsid w:val="0002546F"/>
    <w:rsid w:val="0002577B"/>
    <w:rsid w:val="0002618A"/>
    <w:rsid w:val="0002760B"/>
    <w:rsid w:val="00027BCD"/>
    <w:rsid w:val="00027DCF"/>
    <w:rsid w:val="000321D6"/>
    <w:rsid w:val="0003221C"/>
    <w:rsid w:val="00033746"/>
    <w:rsid w:val="00034735"/>
    <w:rsid w:val="00035244"/>
    <w:rsid w:val="00037A54"/>
    <w:rsid w:val="00037DF4"/>
    <w:rsid w:val="00041875"/>
    <w:rsid w:val="0004198D"/>
    <w:rsid w:val="00043D09"/>
    <w:rsid w:val="000501E0"/>
    <w:rsid w:val="00050FA5"/>
    <w:rsid w:val="0005249C"/>
    <w:rsid w:val="000530A7"/>
    <w:rsid w:val="000530BF"/>
    <w:rsid w:val="000532E4"/>
    <w:rsid w:val="00054152"/>
    <w:rsid w:val="00054972"/>
    <w:rsid w:val="000558BE"/>
    <w:rsid w:val="000562D7"/>
    <w:rsid w:val="000569F9"/>
    <w:rsid w:val="00057125"/>
    <w:rsid w:val="0005778E"/>
    <w:rsid w:val="00057855"/>
    <w:rsid w:val="00057EA8"/>
    <w:rsid w:val="00060526"/>
    <w:rsid w:val="000606AF"/>
    <w:rsid w:val="00061145"/>
    <w:rsid w:val="0006554F"/>
    <w:rsid w:val="0006642D"/>
    <w:rsid w:val="000710FE"/>
    <w:rsid w:val="00071891"/>
    <w:rsid w:val="000720DB"/>
    <w:rsid w:val="00072652"/>
    <w:rsid w:val="00072884"/>
    <w:rsid w:val="000730CF"/>
    <w:rsid w:val="00073ECA"/>
    <w:rsid w:val="0008396B"/>
    <w:rsid w:val="00084C3D"/>
    <w:rsid w:val="000859DB"/>
    <w:rsid w:val="00085C99"/>
    <w:rsid w:val="0008754A"/>
    <w:rsid w:val="0009078D"/>
    <w:rsid w:val="0009113C"/>
    <w:rsid w:val="00093CE5"/>
    <w:rsid w:val="00093D7C"/>
    <w:rsid w:val="000A0A28"/>
    <w:rsid w:val="000A0F2C"/>
    <w:rsid w:val="000A360A"/>
    <w:rsid w:val="000A3879"/>
    <w:rsid w:val="000A3D2A"/>
    <w:rsid w:val="000A408A"/>
    <w:rsid w:val="000A59C4"/>
    <w:rsid w:val="000A7F27"/>
    <w:rsid w:val="000B1014"/>
    <w:rsid w:val="000B216E"/>
    <w:rsid w:val="000B3E42"/>
    <w:rsid w:val="000B3F85"/>
    <w:rsid w:val="000B43C6"/>
    <w:rsid w:val="000B7A6A"/>
    <w:rsid w:val="000C0544"/>
    <w:rsid w:val="000C1204"/>
    <w:rsid w:val="000C1EBA"/>
    <w:rsid w:val="000C27A4"/>
    <w:rsid w:val="000C5A30"/>
    <w:rsid w:val="000C662A"/>
    <w:rsid w:val="000D1E95"/>
    <w:rsid w:val="000D200C"/>
    <w:rsid w:val="000D4997"/>
    <w:rsid w:val="000D766A"/>
    <w:rsid w:val="000E17B0"/>
    <w:rsid w:val="000E2633"/>
    <w:rsid w:val="000E5F7D"/>
    <w:rsid w:val="000E606C"/>
    <w:rsid w:val="000E7B01"/>
    <w:rsid w:val="000F02E8"/>
    <w:rsid w:val="000F212F"/>
    <w:rsid w:val="000F2D05"/>
    <w:rsid w:val="000F31D5"/>
    <w:rsid w:val="000F35DA"/>
    <w:rsid w:val="000F3E8B"/>
    <w:rsid w:val="000F4AFC"/>
    <w:rsid w:val="000F50E1"/>
    <w:rsid w:val="000F6879"/>
    <w:rsid w:val="00101715"/>
    <w:rsid w:val="00104062"/>
    <w:rsid w:val="0010574C"/>
    <w:rsid w:val="0010597C"/>
    <w:rsid w:val="00106D88"/>
    <w:rsid w:val="00107041"/>
    <w:rsid w:val="001075EC"/>
    <w:rsid w:val="001116C1"/>
    <w:rsid w:val="0011307B"/>
    <w:rsid w:val="00114BF7"/>
    <w:rsid w:val="00116E6A"/>
    <w:rsid w:val="00120C31"/>
    <w:rsid w:val="00121FF6"/>
    <w:rsid w:val="00122AA6"/>
    <w:rsid w:val="00123184"/>
    <w:rsid w:val="00126097"/>
    <w:rsid w:val="00126491"/>
    <w:rsid w:val="00127B53"/>
    <w:rsid w:val="00127CD5"/>
    <w:rsid w:val="00133E58"/>
    <w:rsid w:val="00134368"/>
    <w:rsid w:val="0013445E"/>
    <w:rsid w:val="00134C75"/>
    <w:rsid w:val="00134F1D"/>
    <w:rsid w:val="001352C9"/>
    <w:rsid w:val="00137672"/>
    <w:rsid w:val="00141577"/>
    <w:rsid w:val="0014349F"/>
    <w:rsid w:val="001438AE"/>
    <w:rsid w:val="001458C7"/>
    <w:rsid w:val="00145914"/>
    <w:rsid w:val="001461FD"/>
    <w:rsid w:val="00153FF6"/>
    <w:rsid w:val="001542FD"/>
    <w:rsid w:val="001546FB"/>
    <w:rsid w:val="0015487C"/>
    <w:rsid w:val="0015563C"/>
    <w:rsid w:val="00157D77"/>
    <w:rsid w:val="00164983"/>
    <w:rsid w:val="00164E4B"/>
    <w:rsid w:val="00166D6B"/>
    <w:rsid w:val="00170562"/>
    <w:rsid w:val="0017344C"/>
    <w:rsid w:val="00173BAA"/>
    <w:rsid w:val="001758F8"/>
    <w:rsid w:val="00180F97"/>
    <w:rsid w:val="001810E2"/>
    <w:rsid w:val="00181C45"/>
    <w:rsid w:val="0018516C"/>
    <w:rsid w:val="0019184E"/>
    <w:rsid w:val="0019467C"/>
    <w:rsid w:val="00196622"/>
    <w:rsid w:val="00196B1B"/>
    <w:rsid w:val="001A0D5B"/>
    <w:rsid w:val="001A2178"/>
    <w:rsid w:val="001A255F"/>
    <w:rsid w:val="001A343C"/>
    <w:rsid w:val="001A4625"/>
    <w:rsid w:val="001A7238"/>
    <w:rsid w:val="001B25BC"/>
    <w:rsid w:val="001B3588"/>
    <w:rsid w:val="001B4791"/>
    <w:rsid w:val="001B70E2"/>
    <w:rsid w:val="001B773C"/>
    <w:rsid w:val="001C009E"/>
    <w:rsid w:val="001C247B"/>
    <w:rsid w:val="001C3277"/>
    <w:rsid w:val="001C4602"/>
    <w:rsid w:val="001C6F4F"/>
    <w:rsid w:val="001C78AD"/>
    <w:rsid w:val="001C79C6"/>
    <w:rsid w:val="001D030A"/>
    <w:rsid w:val="001D0E60"/>
    <w:rsid w:val="001D366A"/>
    <w:rsid w:val="001D4BEA"/>
    <w:rsid w:val="001D5683"/>
    <w:rsid w:val="001D6AC1"/>
    <w:rsid w:val="001D7295"/>
    <w:rsid w:val="001E3EE7"/>
    <w:rsid w:val="001E421E"/>
    <w:rsid w:val="001E4A36"/>
    <w:rsid w:val="001E5939"/>
    <w:rsid w:val="001F5298"/>
    <w:rsid w:val="001F579F"/>
    <w:rsid w:val="001F5B49"/>
    <w:rsid w:val="001F6802"/>
    <w:rsid w:val="001F79D7"/>
    <w:rsid w:val="002017D8"/>
    <w:rsid w:val="00201D1C"/>
    <w:rsid w:val="002021E8"/>
    <w:rsid w:val="00202C62"/>
    <w:rsid w:val="00204407"/>
    <w:rsid w:val="00205BE6"/>
    <w:rsid w:val="00206BEB"/>
    <w:rsid w:val="002130FD"/>
    <w:rsid w:val="00214272"/>
    <w:rsid w:val="0021428D"/>
    <w:rsid w:val="00216642"/>
    <w:rsid w:val="002173C5"/>
    <w:rsid w:val="00217707"/>
    <w:rsid w:val="002178E9"/>
    <w:rsid w:val="00220E99"/>
    <w:rsid w:val="00224EB3"/>
    <w:rsid w:val="00226574"/>
    <w:rsid w:val="002275D8"/>
    <w:rsid w:val="00230E85"/>
    <w:rsid w:val="00231A6E"/>
    <w:rsid w:val="00232DC5"/>
    <w:rsid w:val="002349FC"/>
    <w:rsid w:val="00236CB1"/>
    <w:rsid w:val="00241CF0"/>
    <w:rsid w:val="00242003"/>
    <w:rsid w:val="002434F4"/>
    <w:rsid w:val="00243520"/>
    <w:rsid w:val="00250784"/>
    <w:rsid w:val="00250D1E"/>
    <w:rsid w:val="0025369D"/>
    <w:rsid w:val="00254DE9"/>
    <w:rsid w:val="002569B5"/>
    <w:rsid w:val="00260F3B"/>
    <w:rsid w:val="002613BF"/>
    <w:rsid w:val="0026347F"/>
    <w:rsid w:val="00264911"/>
    <w:rsid w:val="0026492E"/>
    <w:rsid w:val="002650EF"/>
    <w:rsid w:val="00267779"/>
    <w:rsid w:val="00271B8E"/>
    <w:rsid w:val="00273252"/>
    <w:rsid w:val="00273EF9"/>
    <w:rsid w:val="00277E0B"/>
    <w:rsid w:val="00280437"/>
    <w:rsid w:val="002823ED"/>
    <w:rsid w:val="00282BCD"/>
    <w:rsid w:val="00282C38"/>
    <w:rsid w:val="00284389"/>
    <w:rsid w:val="002844E4"/>
    <w:rsid w:val="00284E73"/>
    <w:rsid w:val="00286E4B"/>
    <w:rsid w:val="00287E4D"/>
    <w:rsid w:val="00292355"/>
    <w:rsid w:val="0029403D"/>
    <w:rsid w:val="00297125"/>
    <w:rsid w:val="00297FE7"/>
    <w:rsid w:val="002A0D30"/>
    <w:rsid w:val="002A1338"/>
    <w:rsid w:val="002A2A3B"/>
    <w:rsid w:val="002A3235"/>
    <w:rsid w:val="002A38AA"/>
    <w:rsid w:val="002A3FD7"/>
    <w:rsid w:val="002A44C6"/>
    <w:rsid w:val="002A4D6F"/>
    <w:rsid w:val="002A4DB4"/>
    <w:rsid w:val="002A5675"/>
    <w:rsid w:val="002A636C"/>
    <w:rsid w:val="002A6889"/>
    <w:rsid w:val="002B4A19"/>
    <w:rsid w:val="002B6996"/>
    <w:rsid w:val="002B7E29"/>
    <w:rsid w:val="002C3EAD"/>
    <w:rsid w:val="002C3EAE"/>
    <w:rsid w:val="002C517A"/>
    <w:rsid w:val="002C59D7"/>
    <w:rsid w:val="002D219F"/>
    <w:rsid w:val="002D3DC9"/>
    <w:rsid w:val="002D4816"/>
    <w:rsid w:val="002D48D2"/>
    <w:rsid w:val="002D6666"/>
    <w:rsid w:val="002E0E07"/>
    <w:rsid w:val="002E133B"/>
    <w:rsid w:val="002E224E"/>
    <w:rsid w:val="002E6313"/>
    <w:rsid w:val="002E6F95"/>
    <w:rsid w:val="002E6FA7"/>
    <w:rsid w:val="002E79EA"/>
    <w:rsid w:val="002F1042"/>
    <w:rsid w:val="002F12E1"/>
    <w:rsid w:val="002F37F1"/>
    <w:rsid w:val="002F43C4"/>
    <w:rsid w:val="002F4467"/>
    <w:rsid w:val="002F77B6"/>
    <w:rsid w:val="0030065A"/>
    <w:rsid w:val="003016B9"/>
    <w:rsid w:val="00302255"/>
    <w:rsid w:val="00303778"/>
    <w:rsid w:val="003048B2"/>
    <w:rsid w:val="003075DC"/>
    <w:rsid w:val="0030778A"/>
    <w:rsid w:val="0031373D"/>
    <w:rsid w:val="00314B93"/>
    <w:rsid w:val="00315F1D"/>
    <w:rsid w:val="0031615F"/>
    <w:rsid w:val="003161A4"/>
    <w:rsid w:val="003178E6"/>
    <w:rsid w:val="003200E3"/>
    <w:rsid w:val="00323DA8"/>
    <w:rsid w:val="003245BC"/>
    <w:rsid w:val="00327AB8"/>
    <w:rsid w:val="00334957"/>
    <w:rsid w:val="0033617B"/>
    <w:rsid w:val="003366BA"/>
    <w:rsid w:val="00336A5A"/>
    <w:rsid w:val="00336E3E"/>
    <w:rsid w:val="00337162"/>
    <w:rsid w:val="00342C50"/>
    <w:rsid w:val="00343004"/>
    <w:rsid w:val="00343164"/>
    <w:rsid w:val="00344A7D"/>
    <w:rsid w:val="0034568C"/>
    <w:rsid w:val="00345AB2"/>
    <w:rsid w:val="0034738D"/>
    <w:rsid w:val="00350AEA"/>
    <w:rsid w:val="00352034"/>
    <w:rsid w:val="003525DF"/>
    <w:rsid w:val="003539B3"/>
    <w:rsid w:val="00355368"/>
    <w:rsid w:val="003556A0"/>
    <w:rsid w:val="00357412"/>
    <w:rsid w:val="00362CBD"/>
    <w:rsid w:val="0036300E"/>
    <w:rsid w:val="00363A9A"/>
    <w:rsid w:val="00363E98"/>
    <w:rsid w:val="00365AB5"/>
    <w:rsid w:val="0036771F"/>
    <w:rsid w:val="003711BD"/>
    <w:rsid w:val="003723A7"/>
    <w:rsid w:val="003739A6"/>
    <w:rsid w:val="00375EDC"/>
    <w:rsid w:val="0037665D"/>
    <w:rsid w:val="00377AA4"/>
    <w:rsid w:val="0038294C"/>
    <w:rsid w:val="003875AA"/>
    <w:rsid w:val="003900B2"/>
    <w:rsid w:val="0039037D"/>
    <w:rsid w:val="0039313F"/>
    <w:rsid w:val="00393667"/>
    <w:rsid w:val="00395BA2"/>
    <w:rsid w:val="0039639F"/>
    <w:rsid w:val="003979EF"/>
    <w:rsid w:val="003A0AD9"/>
    <w:rsid w:val="003A328F"/>
    <w:rsid w:val="003A3E40"/>
    <w:rsid w:val="003A5326"/>
    <w:rsid w:val="003A5E3C"/>
    <w:rsid w:val="003A772A"/>
    <w:rsid w:val="003B034D"/>
    <w:rsid w:val="003B3D08"/>
    <w:rsid w:val="003B4C87"/>
    <w:rsid w:val="003B64B1"/>
    <w:rsid w:val="003C0312"/>
    <w:rsid w:val="003C0332"/>
    <w:rsid w:val="003C04A1"/>
    <w:rsid w:val="003C11F5"/>
    <w:rsid w:val="003C167F"/>
    <w:rsid w:val="003C19CB"/>
    <w:rsid w:val="003C56BD"/>
    <w:rsid w:val="003C5E36"/>
    <w:rsid w:val="003C6623"/>
    <w:rsid w:val="003C7006"/>
    <w:rsid w:val="003C7081"/>
    <w:rsid w:val="003C7A0A"/>
    <w:rsid w:val="003D060A"/>
    <w:rsid w:val="003D1BE4"/>
    <w:rsid w:val="003D2F33"/>
    <w:rsid w:val="003D3008"/>
    <w:rsid w:val="003D4334"/>
    <w:rsid w:val="003D5943"/>
    <w:rsid w:val="003D5AA8"/>
    <w:rsid w:val="003D5AE8"/>
    <w:rsid w:val="003D5BDC"/>
    <w:rsid w:val="003D678D"/>
    <w:rsid w:val="003D6A29"/>
    <w:rsid w:val="003D6B23"/>
    <w:rsid w:val="003D7231"/>
    <w:rsid w:val="003D72D4"/>
    <w:rsid w:val="003E0BED"/>
    <w:rsid w:val="003F3660"/>
    <w:rsid w:val="003F4066"/>
    <w:rsid w:val="003F6A4E"/>
    <w:rsid w:val="003F7977"/>
    <w:rsid w:val="004008F7"/>
    <w:rsid w:val="00400CE4"/>
    <w:rsid w:val="00401544"/>
    <w:rsid w:val="00402AC8"/>
    <w:rsid w:val="004034C5"/>
    <w:rsid w:val="00404197"/>
    <w:rsid w:val="0040796C"/>
    <w:rsid w:val="00410091"/>
    <w:rsid w:val="00411FCB"/>
    <w:rsid w:val="00412F88"/>
    <w:rsid w:val="00415BA5"/>
    <w:rsid w:val="00416179"/>
    <w:rsid w:val="00416959"/>
    <w:rsid w:val="00417DAA"/>
    <w:rsid w:val="00420796"/>
    <w:rsid w:val="00420FFD"/>
    <w:rsid w:val="00421F2E"/>
    <w:rsid w:val="00422431"/>
    <w:rsid w:val="004232D0"/>
    <w:rsid w:val="00425EA3"/>
    <w:rsid w:val="004267B2"/>
    <w:rsid w:val="00426B61"/>
    <w:rsid w:val="00426C77"/>
    <w:rsid w:val="00427BA0"/>
    <w:rsid w:val="00427C34"/>
    <w:rsid w:val="00427C69"/>
    <w:rsid w:val="004318C7"/>
    <w:rsid w:val="00433A34"/>
    <w:rsid w:val="00433EFF"/>
    <w:rsid w:val="0043666E"/>
    <w:rsid w:val="00437103"/>
    <w:rsid w:val="004377C7"/>
    <w:rsid w:val="004410BC"/>
    <w:rsid w:val="004416C4"/>
    <w:rsid w:val="004432AB"/>
    <w:rsid w:val="0044410C"/>
    <w:rsid w:val="00445985"/>
    <w:rsid w:val="004472B9"/>
    <w:rsid w:val="004476F6"/>
    <w:rsid w:val="00447F7C"/>
    <w:rsid w:val="004514EA"/>
    <w:rsid w:val="0045171B"/>
    <w:rsid w:val="00451C09"/>
    <w:rsid w:val="00452C9D"/>
    <w:rsid w:val="0045367D"/>
    <w:rsid w:val="00454523"/>
    <w:rsid w:val="00456594"/>
    <w:rsid w:val="004565B4"/>
    <w:rsid w:val="00456F3F"/>
    <w:rsid w:val="004570C2"/>
    <w:rsid w:val="004606A7"/>
    <w:rsid w:val="00461854"/>
    <w:rsid w:val="00466181"/>
    <w:rsid w:val="00467962"/>
    <w:rsid w:val="00467C53"/>
    <w:rsid w:val="0047029C"/>
    <w:rsid w:val="0047137C"/>
    <w:rsid w:val="00474414"/>
    <w:rsid w:val="00474F4B"/>
    <w:rsid w:val="004762E3"/>
    <w:rsid w:val="00477FB5"/>
    <w:rsid w:val="00480114"/>
    <w:rsid w:val="00480D58"/>
    <w:rsid w:val="00480D5D"/>
    <w:rsid w:val="00481409"/>
    <w:rsid w:val="00482155"/>
    <w:rsid w:val="0048446E"/>
    <w:rsid w:val="00485BB2"/>
    <w:rsid w:val="004866D7"/>
    <w:rsid w:val="00490386"/>
    <w:rsid w:val="00490713"/>
    <w:rsid w:val="00490DA0"/>
    <w:rsid w:val="0049195A"/>
    <w:rsid w:val="00492182"/>
    <w:rsid w:val="0049238C"/>
    <w:rsid w:val="00493820"/>
    <w:rsid w:val="00493B9D"/>
    <w:rsid w:val="00496AB2"/>
    <w:rsid w:val="00497E82"/>
    <w:rsid w:val="004A5939"/>
    <w:rsid w:val="004A594B"/>
    <w:rsid w:val="004A62AF"/>
    <w:rsid w:val="004B1309"/>
    <w:rsid w:val="004B2318"/>
    <w:rsid w:val="004B2FB2"/>
    <w:rsid w:val="004B319B"/>
    <w:rsid w:val="004B3BD5"/>
    <w:rsid w:val="004B40D4"/>
    <w:rsid w:val="004B66BC"/>
    <w:rsid w:val="004B74DD"/>
    <w:rsid w:val="004C04AC"/>
    <w:rsid w:val="004C1742"/>
    <w:rsid w:val="004C1E96"/>
    <w:rsid w:val="004C2C79"/>
    <w:rsid w:val="004C3B54"/>
    <w:rsid w:val="004C5B55"/>
    <w:rsid w:val="004C77EB"/>
    <w:rsid w:val="004D0F30"/>
    <w:rsid w:val="004D1BE8"/>
    <w:rsid w:val="004D2CAE"/>
    <w:rsid w:val="004D4915"/>
    <w:rsid w:val="004D4AB0"/>
    <w:rsid w:val="004D7BCB"/>
    <w:rsid w:val="004E1A10"/>
    <w:rsid w:val="004E6382"/>
    <w:rsid w:val="004E75B2"/>
    <w:rsid w:val="004F0033"/>
    <w:rsid w:val="004F432E"/>
    <w:rsid w:val="004F49B8"/>
    <w:rsid w:val="004F514A"/>
    <w:rsid w:val="004F6355"/>
    <w:rsid w:val="004F7200"/>
    <w:rsid w:val="004F788C"/>
    <w:rsid w:val="00500CCF"/>
    <w:rsid w:val="0050138D"/>
    <w:rsid w:val="00504A14"/>
    <w:rsid w:val="005104C0"/>
    <w:rsid w:val="00511342"/>
    <w:rsid w:val="005114DE"/>
    <w:rsid w:val="005121D9"/>
    <w:rsid w:val="00512A8E"/>
    <w:rsid w:val="005144BC"/>
    <w:rsid w:val="00516754"/>
    <w:rsid w:val="00516B5A"/>
    <w:rsid w:val="00520294"/>
    <w:rsid w:val="00521F4C"/>
    <w:rsid w:val="00523D48"/>
    <w:rsid w:val="00527E6B"/>
    <w:rsid w:val="0053010F"/>
    <w:rsid w:val="005326FB"/>
    <w:rsid w:val="00533CE4"/>
    <w:rsid w:val="00536BF5"/>
    <w:rsid w:val="00537C25"/>
    <w:rsid w:val="005400CC"/>
    <w:rsid w:val="00540AE8"/>
    <w:rsid w:val="00541490"/>
    <w:rsid w:val="0054533F"/>
    <w:rsid w:val="00547BDA"/>
    <w:rsid w:val="005501D0"/>
    <w:rsid w:val="00550DCC"/>
    <w:rsid w:val="00550FC3"/>
    <w:rsid w:val="005537A6"/>
    <w:rsid w:val="00556B8B"/>
    <w:rsid w:val="005607F7"/>
    <w:rsid w:val="00561549"/>
    <w:rsid w:val="0056255D"/>
    <w:rsid w:val="00567C8B"/>
    <w:rsid w:val="00571910"/>
    <w:rsid w:val="00571AE1"/>
    <w:rsid w:val="0057312E"/>
    <w:rsid w:val="00574736"/>
    <w:rsid w:val="0057485A"/>
    <w:rsid w:val="00575977"/>
    <w:rsid w:val="0057631C"/>
    <w:rsid w:val="0058001B"/>
    <w:rsid w:val="00580091"/>
    <w:rsid w:val="00580803"/>
    <w:rsid w:val="00580E9D"/>
    <w:rsid w:val="0058362D"/>
    <w:rsid w:val="00590663"/>
    <w:rsid w:val="00590BA7"/>
    <w:rsid w:val="00593050"/>
    <w:rsid w:val="00593137"/>
    <w:rsid w:val="005940B4"/>
    <w:rsid w:val="005960BB"/>
    <w:rsid w:val="005A066F"/>
    <w:rsid w:val="005A1D25"/>
    <w:rsid w:val="005A3A86"/>
    <w:rsid w:val="005A4010"/>
    <w:rsid w:val="005A41F8"/>
    <w:rsid w:val="005A482A"/>
    <w:rsid w:val="005A5181"/>
    <w:rsid w:val="005A5770"/>
    <w:rsid w:val="005A5781"/>
    <w:rsid w:val="005B0405"/>
    <w:rsid w:val="005B0E68"/>
    <w:rsid w:val="005B15E8"/>
    <w:rsid w:val="005B2D37"/>
    <w:rsid w:val="005B39C9"/>
    <w:rsid w:val="005B4246"/>
    <w:rsid w:val="005B61FF"/>
    <w:rsid w:val="005B79B9"/>
    <w:rsid w:val="005C108B"/>
    <w:rsid w:val="005C17A3"/>
    <w:rsid w:val="005C2193"/>
    <w:rsid w:val="005C4F69"/>
    <w:rsid w:val="005C71FC"/>
    <w:rsid w:val="005D14BA"/>
    <w:rsid w:val="005D1BF1"/>
    <w:rsid w:val="005D2EE7"/>
    <w:rsid w:val="005E0578"/>
    <w:rsid w:val="005E0DCA"/>
    <w:rsid w:val="005E0DFD"/>
    <w:rsid w:val="005E0E8A"/>
    <w:rsid w:val="005E1651"/>
    <w:rsid w:val="005E59CE"/>
    <w:rsid w:val="005F001F"/>
    <w:rsid w:val="005F06AC"/>
    <w:rsid w:val="005F1966"/>
    <w:rsid w:val="005F1E80"/>
    <w:rsid w:val="005F326D"/>
    <w:rsid w:val="005F525F"/>
    <w:rsid w:val="005F6BB7"/>
    <w:rsid w:val="005F7301"/>
    <w:rsid w:val="005F798B"/>
    <w:rsid w:val="006035FB"/>
    <w:rsid w:val="00606686"/>
    <w:rsid w:val="00606A28"/>
    <w:rsid w:val="006124B5"/>
    <w:rsid w:val="00613D1E"/>
    <w:rsid w:val="00614CED"/>
    <w:rsid w:val="00617BB5"/>
    <w:rsid w:val="00622007"/>
    <w:rsid w:val="00622814"/>
    <w:rsid w:val="0062482F"/>
    <w:rsid w:val="00624B1F"/>
    <w:rsid w:val="00624CE1"/>
    <w:rsid w:val="00625779"/>
    <w:rsid w:val="00625DAD"/>
    <w:rsid w:val="0062612E"/>
    <w:rsid w:val="00627D83"/>
    <w:rsid w:val="00633D63"/>
    <w:rsid w:val="00634181"/>
    <w:rsid w:val="00634207"/>
    <w:rsid w:val="0063472B"/>
    <w:rsid w:val="006361AD"/>
    <w:rsid w:val="00637DCB"/>
    <w:rsid w:val="00640F48"/>
    <w:rsid w:val="00643C1D"/>
    <w:rsid w:val="00644619"/>
    <w:rsid w:val="00644EE9"/>
    <w:rsid w:val="00651EC5"/>
    <w:rsid w:val="00654AA3"/>
    <w:rsid w:val="0065778A"/>
    <w:rsid w:val="006621CA"/>
    <w:rsid w:val="00662D4D"/>
    <w:rsid w:val="006635EC"/>
    <w:rsid w:val="0066427F"/>
    <w:rsid w:val="0066442A"/>
    <w:rsid w:val="00664DBC"/>
    <w:rsid w:val="0066624E"/>
    <w:rsid w:val="0066644D"/>
    <w:rsid w:val="00666AAE"/>
    <w:rsid w:val="00667CE3"/>
    <w:rsid w:val="00673F1E"/>
    <w:rsid w:val="00673FF9"/>
    <w:rsid w:val="006741DC"/>
    <w:rsid w:val="006749A8"/>
    <w:rsid w:val="00676200"/>
    <w:rsid w:val="00682A47"/>
    <w:rsid w:val="0068327D"/>
    <w:rsid w:val="006849C3"/>
    <w:rsid w:val="00684BF7"/>
    <w:rsid w:val="00684D4F"/>
    <w:rsid w:val="00684DE9"/>
    <w:rsid w:val="00685602"/>
    <w:rsid w:val="0068596C"/>
    <w:rsid w:val="006870DE"/>
    <w:rsid w:val="006877E7"/>
    <w:rsid w:val="00687A01"/>
    <w:rsid w:val="0069179E"/>
    <w:rsid w:val="006923B4"/>
    <w:rsid w:val="006934D0"/>
    <w:rsid w:val="00694698"/>
    <w:rsid w:val="00695DFD"/>
    <w:rsid w:val="00696527"/>
    <w:rsid w:val="006A65D4"/>
    <w:rsid w:val="006A699A"/>
    <w:rsid w:val="006A72E0"/>
    <w:rsid w:val="006B0DDE"/>
    <w:rsid w:val="006B1A4D"/>
    <w:rsid w:val="006B3633"/>
    <w:rsid w:val="006B4D71"/>
    <w:rsid w:val="006B680B"/>
    <w:rsid w:val="006B7DCC"/>
    <w:rsid w:val="006C0499"/>
    <w:rsid w:val="006C1E57"/>
    <w:rsid w:val="006C3B1B"/>
    <w:rsid w:val="006C56F3"/>
    <w:rsid w:val="006C5D36"/>
    <w:rsid w:val="006C7420"/>
    <w:rsid w:val="006D00FF"/>
    <w:rsid w:val="006D057D"/>
    <w:rsid w:val="006D12DA"/>
    <w:rsid w:val="006D1BE6"/>
    <w:rsid w:val="006D2014"/>
    <w:rsid w:val="006D33A1"/>
    <w:rsid w:val="006D5869"/>
    <w:rsid w:val="006D5E1A"/>
    <w:rsid w:val="006D633F"/>
    <w:rsid w:val="006D6C01"/>
    <w:rsid w:val="006D6CE7"/>
    <w:rsid w:val="006D79A7"/>
    <w:rsid w:val="006E0FA9"/>
    <w:rsid w:val="006E1B6A"/>
    <w:rsid w:val="006E2222"/>
    <w:rsid w:val="006E319F"/>
    <w:rsid w:val="006E4173"/>
    <w:rsid w:val="006E5F0D"/>
    <w:rsid w:val="006E6D5D"/>
    <w:rsid w:val="006E781B"/>
    <w:rsid w:val="006F1078"/>
    <w:rsid w:val="006F13B3"/>
    <w:rsid w:val="006F1E5F"/>
    <w:rsid w:val="006F24EF"/>
    <w:rsid w:val="006F3E51"/>
    <w:rsid w:val="006F48DD"/>
    <w:rsid w:val="006F5F22"/>
    <w:rsid w:val="006F7012"/>
    <w:rsid w:val="006F7F0A"/>
    <w:rsid w:val="007006F4"/>
    <w:rsid w:val="007010BE"/>
    <w:rsid w:val="00704606"/>
    <w:rsid w:val="007049E8"/>
    <w:rsid w:val="00704BE3"/>
    <w:rsid w:val="00706E64"/>
    <w:rsid w:val="0071240B"/>
    <w:rsid w:val="00715734"/>
    <w:rsid w:val="00715CAF"/>
    <w:rsid w:val="007165AD"/>
    <w:rsid w:val="007166A7"/>
    <w:rsid w:val="00720555"/>
    <w:rsid w:val="007255E8"/>
    <w:rsid w:val="0072641B"/>
    <w:rsid w:val="00726A30"/>
    <w:rsid w:val="00730830"/>
    <w:rsid w:val="00731408"/>
    <w:rsid w:val="007326C2"/>
    <w:rsid w:val="0073560C"/>
    <w:rsid w:val="00735F88"/>
    <w:rsid w:val="00736F42"/>
    <w:rsid w:val="0073741F"/>
    <w:rsid w:val="00746248"/>
    <w:rsid w:val="007540BE"/>
    <w:rsid w:val="007543DC"/>
    <w:rsid w:val="00756DF9"/>
    <w:rsid w:val="00762A6A"/>
    <w:rsid w:val="0076678A"/>
    <w:rsid w:val="007667B9"/>
    <w:rsid w:val="007703DA"/>
    <w:rsid w:val="007736E2"/>
    <w:rsid w:val="00781E41"/>
    <w:rsid w:val="007828AA"/>
    <w:rsid w:val="0078387C"/>
    <w:rsid w:val="007846B8"/>
    <w:rsid w:val="00784760"/>
    <w:rsid w:val="00784C8D"/>
    <w:rsid w:val="00784E98"/>
    <w:rsid w:val="0078592C"/>
    <w:rsid w:val="00786DEA"/>
    <w:rsid w:val="00790C7C"/>
    <w:rsid w:val="00791E48"/>
    <w:rsid w:val="00792331"/>
    <w:rsid w:val="00793C22"/>
    <w:rsid w:val="00793EC6"/>
    <w:rsid w:val="007973FE"/>
    <w:rsid w:val="0079778A"/>
    <w:rsid w:val="007A1F8D"/>
    <w:rsid w:val="007A45FF"/>
    <w:rsid w:val="007A544D"/>
    <w:rsid w:val="007A5607"/>
    <w:rsid w:val="007B012E"/>
    <w:rsid w:val="007B03E9"/>
    <w:rsid w:val="007B0B43"/>
    <w:rsid w:val="007B10C3"/>
    <w:rsid w:val="007B1115"/>
    <w:rsid w:val="007B2380"/>
    <w:rsid w:val="007B3093"/>
    <w:rsid w:val="007B3C62"/>
    <w:rsid w:val="007B474B"/>
    <w:rsid w:val="007B65A6"/>
    <w:rsid w:val="007C2629"/>
    <w:rsid w:val="007C346F"/>
    <w:rsid w:val="007C7F81"/>
    <w:rsid w:val="007D012E"/>
    <w:rsid w:val="007D0575"/>
    <w:rsid w:val="007D192E"/>
    <w:rsid w:val="007D1E33"/>
    <w:rsid w:val="007D284C"/>
    <w:rsid w:val="007D3AA4"/>
    <w:rsid w:val="007D3D33"/>
    <w:rsid w:val="007D3DBA"/>
    <w:rsid w:val="007D433C"/>
    <w:rsid w:val="007D613F"/>
    <w:rsid w:val="007E382C"/>
    <w:rsid w:val="007E49AA"/>
    <w:rsid w:val="007E4AD8"/>
    <w:rsid w:val="007E531C"/>
    <w:rsid w:val="007F0592"/>
    <w:rsid w:val="007F1481"/>
    <w:rsid w:val="007F1FBF"/>
    <w:rsid w:val="007F293C"/>
    <w:rsid w:val="007F3FD3"/>
    <w:rsid w:val="007F4293"/>
    <w:rsid w:val="007F67DA"/>
    <w:rsid w:val="007F6C1F"/>
    <w:rsid w:val="007F7995"/>
    <w:rsid w:val="007F7A8E"/>
    <w:rsid w:val="008001C6"/>
    <w:rsid w:val="00801B43"/>
    <w:rsid w:val="008043B1"/>
    <w:rsid w:val="008063A5"/>
    <w:rsid w:val="00807132"/>
    <w:rsid w:val="00810EA8"/>
    <w:rsid w:val="0081357E"/>
    <w:rsid w:val="0081504D"/>
    <w:rsid w:val="0081573E"/>
    <w:rsid w:val="008170DB"/>
    <w:rsid w:val="0081761F"/>
    <w:rsid w:val="00817C64"/>
    <w:rsid w:val="00821C8D"/>
    <w:rsid w:val="00823E27"/>
    <w:rsid w:val="008307CD"/>
    <w:rsid w:val="00840FC0"/>
    <w:rsid w:val="00843EB0"/>
    <w:rsid w:val="00845112"/>
    <w:rsid w:val="00845FE7"/>
    <w:rsid w:val="0084626E"/>
    <w:rsid w:val="008506FC"/>
    <w:rsid w:val="0085185E"/>
    <w:rsid w:val="008541C5"/>
    <w:rsid w:val="008566AC"/>
    <w:rsid w:val="00857923"/>
    <w:rsid w:val="008615B4"/>
    <w:rsid w:val="008641AA"/>
    <w:rsid w:val="00865EE9"/>
    <w:rsid w:val="0086778D"/>
    <w:rsid w:val="0086786E"/>
    <w:rsid w:val="00874C4C"/>
    <w:rsid w:val="0087545E"/>
    <w:rsid w:val="00877412"/>
    <w:rsid w:val="008833C9"/>
    <w:rsid w:val="00885445"/>
    <w:rsid w:val="00885F88"/>
    <w:rsid w:val="00890040"/>
    <w:rsid w:val="00891148"/>
    <w:rsid w:val="00891249"/>
    <w:rsid w:val="00891A09"/>
    <w:rsid w:val="008927CE"/>
    <w:rsid w:val="0089312A"/>
    <w:rsid w:val="00893D9C"/>
    <w:rsid w:val="00896FD8"/>
    <w:rsid w:val="008976BF"/>
    <w:rsid w:val="008A1E8C"/>
    <w:rsid w:val="008A205C"/>
    <w:rsid w:val="008A4585"/>
    <w:rsid w:val="008A573B"/>
    <w:rsid w:val="008B027B"/>
    <w:rsid w:val="008B26B8"/>
    <w:rsid w:val="008B2F08"/>
    <w:rsid w:val="008B5338"/>
    <w:rsid w:val="008C091E"/>
    <w:rsid w:val="008C30D0"/>
    <w:rsid w:val="008C31C3"/>
    <w:rsid w:val="008C3454"/>
    <w:rsid w:val="008C74D2"/>
    <w:rsid w:val="008C7C0F"/>
    <w:rsid w:val="008C7CA0"/>
    <w:rsid w:val="008D0664"/>
    <w:rsid w:val="008D0E09"/>
    <w:rsid w:val="008D18EC"/>
    <w:rsid w:val="008D1D0F"/>
    <w:rsid w:val="008D213B"/>
    <w:rsid w:val="008D2663"/>
    <w:rsid w:val="008D32DE"/>
    <w:rsid w:val="008D3651"/>
    <w:rsid w:val="008D397B"/>
    <w:rsid w:val="008D66DA"/>
    <w:rsid w:val="008D741B"/>
    <w:rsid w:val="008E32BE"/>
    <w:rsid w:val="008E4063"/>
    <w:rsid w:val="008F0188"/>
    <w:rsid w:val="008F378D"/>
    <w:rsid w:val="008F7E35"/>
    <w:rsid w:val="00901D25"/>
    <w:rsid w:val="00902060"/>
    <w:rsid w:val="00902138"/>
    <w:rsid w:val="009026CE"/>
    <w:rsid w:val="00903696"/>
    <w:rsid w:val="009066AB"/>
    <w:rsid w:val="0090714D"/>
    <w:rsid w:val="009071E6"/>
    <w:rsid w:val="0091059E"/>
    <w:rsid w:val="009116B5"/>
    <w:rsid w:val="009139C5"/>
    <w:rsid w:val="00920DEE"/>
    <w:rsid w:val="00923C6C"/>
    <w:rsid w:val="00923F25"/>
    <w:rsid w:val="00926039"/>
    <w:rsid w:val="00926544"/>
    <w:rsid w:val="00926ACB"/>
    <w:rsid w:val="00927132"/>
    <w:rsid w:val="00927213"/>
    <w:rsid w:val="00932464"/>
    <w:rsid w:val="009400D8"/>
    <w:rsid w:val="0094028F"/>
    <w:rsid w:val="009402A8"/>
    <w:rsid w:val="00941CFF"/>
    <w:rsid w:val="009421A6"/>
    <w:rsid w:val="00944924"/>
    <w:rsid w:val="0094557E"/>
    <w:rsid w:val="00947E3E"/>
    <w:rsid w:val="009507E9"/>
    <w:rsid w:val="00952A88"/>
    <w:rsid w:val="009536D6"/>
    <w:rsid w:val="009539C8"/>
    <w:rsid w:val="0095439A"/>
    <w:rsid w:val="0095669D"/>
    <w:rsid w:val="00957683"/>
    <w:rsid w:val="009577D7"/>
    <w:rsid w:val="00957C40"/>
    <w:rsid w:val="00961D6B"/>
    <w:rsid w:val="0096200E"/>
    <w:rsid w:val="009625BE"/>
    <w:rsid w:val="009636EB"/>
    <w:rsid w:val="00963721"/>
    <w:rsid w:val="00963761"/>
    <w:rsid w:val="00963DB3"/>
    <w:rsid w:val="0096584E"/>
    <w:rsid w:val="00965EFC"/>
    <w:rsid w:val="009679D7"/>
    <w:rsid w:val="00970724"/>
    <w:rsid w:val="0097085D"/>
    <w:rsid w:val="00975EB5"/>
    <w:rsid w:val="009774B8"/>
    <w:rsid w:val="00977D05"/>
    <w:rsid w:val="009805F8"/>
    <w:rsid w:val="00980634"/>
    <w:rsid w:val="00982D88"/>
    <w:rsid w:val="0098470D"/>
    <w:rsid w:val="009862AA"/>
    <w:rsid w:val="00990792"/>
    <w:rsid w:val="0099221D"/>
    <w:rsid w:val="00993E96"/>
    <w:rsid w:val="00996557"/>
    <w:rsid w:val="009A3117"/>
    <w:rsid w:val="009A4972"/>
    <w:rsid w:val="009A4CC5"/>
    <w:rsid w:val="009A58D9"/>
    <w:rsid w:val="009A72EC"/>
    <w:rsid w:val="009B1A6E"/>
    <w:rsid w:val="009B4034"/>
    <w:rsid w:val="009B5306"/>
    <w:rsid w:val="009C0272"/>
    <w:rsid w:val="009C704D"/>
    <w:rsid w:val="009C7FDE"/>
    <w:rsid w:val="009D0B61"/>
    <w:rsid w:val="009D257C"/>
    <w:rsid w:val="009D4DF8"/>
    <w:rsid w:val="009D7A3F"/>
    <w:rsid w:val="009E0BBA"/>
    <w:rsid w:val="009E1254"/>
    <w:rsid w:val="009E339C"/>
    <w:rsid w:val="009E3952"/>
    <w:rsid w:val="009E4A8E"/>
    <w:rsid w:val="009F1162"/>
    <w:rsid w:val="009F1694"/>
    <w:rsid w:val="009F1737"/>
    <w:rsid w:val="009F5288"/>
    <w:rsid w:val="009F5621"/>
    <w:rsid w:val="009F666B"/>
    <w:rsid w:val="009F67FC"/>
    <w:rsid w:val="009F731A"/>
    <w:rsid w:val="00A005DB"/>
    <w:rsid w:val="00A01C73"/>
    <w:rsid w:val="00A038DA"/>
    <w:rsid w:val="00A0422D"/>
    <w:rsid w:val="00A05618"/>
    <w:rsid w:val="00A05E7B"/>
    <w:rsid w:val="00A07B03"/>
    <w:rsid w:val="00A10AB2"/>
    <w:rsid w:val="00A11DF1"/>
    <w:rsid w:val="00A11FF1"/>
    <w:rsid w:val="00A14F74"/>
    <w:rsid w:val="00A16925"/>
    <w:rsid w:val="00A16AC2"/>
    <w:rsid w:val="00A16C10"/>
    <w:rsid w:val="00A16DF5"/>
    <w:rsid w:val="00A21064"/>
    <w:rsid w:val="00A22413"/>
    <w:rsid w:val="00A235F7"/>
    <w:rsid w:val="00A2383F"/>
    <w:rsid w:val="00A24A96"/>
    <w:rsid w:val="00A2516F"/>
    <w:rsid w:val="00A3032E"/>
    <w:rsid w:val="00A3148B"/>
    <w:rsid w:val="00A31840"/>
    <w:rsid w:val="00A321F6"/>
    <w:rsid w:val="00A322E5"/>
    <w:rsid w:val="00A35374"/>
    <w:rsid w:val="00A37D35"/>
    <w:rsid w:val="00A40F68"/>
    <w:rsid w:val="00A4510C"/>
    <w:rsid w:val="00A51401"/>
    <w:rsid w:val="00A5532A"/>
    <w:rsid w:val="00A55E78"/>
    <w:rsid w:val="00A5646D"/>
    <w:rsid w:val="00A567AD"/>
    <w:rsid w:val="00A60490"/>
    <w:rsid w:val="00A606C3"/>
    <w:rsid w:val="00A61316"/>
    <w:rsid w:val="00A61539"/>
    <w:rsid w:val="00A630DE"/>
    <w:rsid w:val="00A66667"/>
    <w:rsid w:val="00A6706B"/>
    <w:rsid w:val="00A675AE"/>
    <w:rsid w:val="00A73546"/>
    <w:rsid w:val="00A7547A"/>
    <w:rsid w:val="00A75930"/>
    <w:rsid w:val="00A764FF"/>
    <w:rsid w:val="00A777C3"/>
    <w:rsid w:val="00A819C4"/>
    <w:rsid w:val="00A82584"/>
    <w:rsid w:val="00A83756"/>
    <w:rsid w:val="00A85A2B"/>
    <w:rsid w:val="00A85D8D"/>
    <w:rsid w:val="00A9190A"/>
    <w:rsid w:val="00A9205E"/>
    <w:rsid w:val="00A93379"/>
    <w:rsid w:val="00A935C0"/>
    <w:rsid w:val="00A93D0F"/>
    <w:rsid w:val="00A94733"/>
    <w:rsid w:val="00AA00B4"/>
    <w:rsid w:val="00AA3F6F"/>
    <w:rsid w:val="00AA70ED"/>
    <w:rsid w:val="00AA7B69"/>
    <w:rsid w:val="00AB184A"/>
    <w:rsid w:val="00AB2D54"/>
    <w:rsid w:val="00AB31D4"/>
    <w:rsid w:val="00AC3443"/>
    <w:rsid w:val="00AC6586"/>
    <w:rsid w:val="00AC7C55"/>
    <w:rsid w:val="00AD0563"/>
    <w:rsid w:val="00AD2007"/>
    <w:rsid w:val="00AD334D"/>
    <w:rsid w:val="00AD37AD"/>
    <w:rsid w:val="00AD4DEC"/>
    <w:rsid w:val="00AD682B"/>
    <w:rsid w:val="00AE170C"/>
    <w:rsid w:val="00AE1C22"/>
    <w:rsid w:val="00AE2C0A"/>
    <w:rsid w:val="00AE634F"/>
    <w:rsid w:val="00AF3FF3"/>
    <w:rsid w:val="00AF5ECC"/>
    <w:rsid w:val="00AF61AA"/>
    <w:rsid w:val="00AF65F5"/>
    <w:rsid w:val="00AF7CAC"/>
    <w:rsid w:val="00B01D33"/>
    <w:rsid w:val="00B04511"/>
    <w:rsid w:val="00B061E2"/>
    <w:rsid w:val="00B0674A"/>
    <w:rsid w:val="00B07B17"/>
    <w:rsid w:val="00B10118"/>
    <w:rsid w:val="00B13F63"/>
    <w:rsid w:val="00B151BE"/>
    <w:rsid w:val="00B17931"/>
    <w:rsid w:val="00B179D9"/>
    <w:rsid w:val="00B2142F"/>
    <w:rsid w:val="00B219F7"/>
    <w:rsid w:val="00B2442D"/>
    <w:rsid w:val="00B2525D"/>
    <w:rsid w:val="00B253E7"/>
    <w:rsid w:val="00B30BF3"/>
    <w:rsid w:val="00B31CF4"/>
    <w:rsid w:val="00B32E72"/>
    <w:rsid w:val="00B35CCE"/>
    <w:rsid w:val="00B35F75"/>
    <w:rsid w:val="00B36B0B"/>
    <w:rsid w:val="00B36B95"/>
    <w:rsid w:val="00B4272C"/>
    <w:rsid w:val="00B453F1"/>
    <w:rsid w:val="00B4564B"/>
    <w:rsid w:val="00B4598A"/>
    <w:rsid w:val="00B56710"/>
    <w:rsid w:val="00B56D3E"/>
    <w:rsid w:val="00B57360"/>
    <w:rsid w:val="00B60ADD"/>
    <w:rsid w:val="00B6104B"/>
    <w:rsid w:val="00B6150C"/>
    <w:rsid w:val="00B65198"/>
    <w:rsid w:val="00B66352"/>
    <w:rsid w:val="00B66915"/>
    <w:rsid w:val="00B66A48"/>
    <w:rsid w:val="00B672BA"/>
    <w:rsid w:val="00B71AEB"/>
    <w:rsid w:val="00B72593"/>
    <w:rsid w:val="00B73CC0"/>
    <w:rsid w:val="00B81FEA"/>
    <w:rsid w:val="00B84BB2"/>
    <w:rsid w:val="00B8665E"/>
    <w:rsid w:val="00B90FF4"/>
    <w:rsid w:val="00B922DC"/>
    <w:rsid w:val="00B924BB"/>
    <w:rsid w:val="00B9251B"/>
    <w:rsid w:val="00B9286F"/>
    <w:rsid w:val="00B92CD7"/>
    <w:rsid w:val="00B92E04"/>
    <w:rsid w:val="00B94750"/>
    <w:rsid w:val="00B95A20"/>
    <w:rsid w:val="00B95C0A"/>
    <w:rsid w:val="00B96B34"/>
    <w:rsid w:val="00B97926"/>
    <w:rsid w:val="00BA0BC2"/>
    <w:rsid w:val="00BA0E65"/>
    <w:rsid w:val="00BA11A0"/>
    <w:rsid w:val="00BA334E"/>
    <w:rsid w:val="00BA34A1"/>
    <w:rsid w:val="00BA363D"/>
    <w:rsid w:val="00BA4A04"/>
    <w:rsid w:val="00BA5FC0"/>
    <w:rsid w:val="00BA6EB0"/>
    <w:rsid w:val="00BA75C7"/>
    <w:rsid w:val="00BA78BC"/>
    <w:rsid w:val="00BB0EAE"/>
    <w:rsid w:val="00BB166D"/>
    <w:rsid w:val="00BB205A"/>
    <w:rsid w:val="00BB2519"/>
    <w:rsid w:val="00BB3316"/>
    <w:rsid w:val="00BB45E6"/>
    <w:rsid w:val="00BB5663"/>
    <w:rsid w:val="00BB57D9"/>
    <w:rsid w:val="00BB62DE"/>
    <w:rsid w:val="00BC1BEB"/>
    <w:rsid w:val="00BC1E81"/>
    <w:rsid w:val="00BC1F09"/>
    <w:rsid w:val="00BC23A0"/>
    <w:rsid w:val="00BC33D8"/>
    <w:rsid w:val="00BC3536"/>
    <w:rsid w:val="00BC47B5"/>
    <w:rsid w:val="00BC7A33"/>
    <w:rsid w:val="00BD06C7"/>
    <w:rsid w:val="00BD29B7"/>
    <w:rsid w:val="00BD335B"/>
    <w:rsid w:val="00BD6D66"/>
    <w:rsid w:val="00BD7661"/>
    <w:rsid w:val="00BE0308"/>
    <w:rsid w:val="00BE0670"/>
    <w:rsid w:val="00BE16B0"/>
    <w:rsid w:val="00BE396F"/>
    <w:rsid w:val="00BE54DD"/>
    <w:rsid w:val="00BE634E"/>
    <w:rsid w:val="00BF01D2"/>
    <w:rsid w:val="00BF15D9"/>
    <w:rsid w:val="00BF2F04"/>
    <w:rsid w:val="00BF2FB3"/>
    <w:rsid w:val="00BF319B"/>
    <w:rsid w:val="00BF652F"/>
    <w:rsid w:val="00BF7D46"/>
    <w:rsid w:val="00C03567"/>
    <w:rsid w:val="00C065AF"/>
    <w:rsid w:val="00C11BAE"/>
    <w:rsid w:val="00C1272D"/>
    <w:rsid w:val="00C13A3E"/>
    <w:rsid w:val="00C1699D"/>
    <w:rsid w:val="00C17A95"/>
    <w:rsid w:val="00C21341"/>
    <w:rsid w:val="00C21DE7"/>
    <w:rsid w:val="00C2219C"/>
    <w:rsid w:val="00C22BF5"/>
    <w:rsid w:val="00C245E2"/>
    <w:rsid w:val="00C2498B"/>
    <w:rsid w:val="00C31DF5"/>
    <w:rsid w:val="00C32E1A"/>
    <w:rsid w:val="00C33BB5"/>
    <w:rsid w:val="00C33F06"/>
    <w:rsid w:val="00C33FFF"/>
    <w:rsid w:val="00C35F2F"/>
    <w:rsid w:val="00C37267"/>
    <w:rsid w:val="00C42431"/>
    <w:rsid w:val="00C4278A"/>
    <w:rsid w:val="00C436B7"/>
    <w:rsid w:val="00C43D51"/>
    <w:rsid w:val="00C453F5"/>
    <w:rsid w:val="00C45C53"/>
    <w:rsid w:val="00C4792B"/>
    <w:rsid w:val="00C512A6"/>
    <w:rsid w:val="00C5360A"/>
    <w:rsid w:val="00C663DC"/>
    <w:rsid w:val="00C676BC"/>
    <w:rsid w:val="00C7119F"/>
    <w:rsid w:val="00C7122C"/>
    <w:rsid w:val="00C712DC"/>
    <w:rsid w:val="00C71A76"/>
    <w:rsid w:val="00C75641"/>
    <w:rsid w:val="00C75658"/>
    <w:rsid w:val="00C76C85"/>
    <w:rsid w:val="00C775E3"/>
    <w:rsid w:val="00C777BD"/>
    <w:rsid w:val="00C8276A"/>
    <w:rsid w:val="00C8456B"/>
    <w:rsid w:val="00C86521"/>
    <w:rsid w:val="00C93796"/>
    <w:rsid w:val="00C93AFC"/>
    <w:rsid w:val="00C93C0D"/>
    <w:rsid w:val="00CA03D3"/>
    <w:rsid w:val="00CA0759"/>
    <w:rsid w:val="00CA4431"/>
    <w:rsid w:val="00CA52C3"/>
    <w:rsid w:val="00CA6A5D"/>
    <w:rsid w:val="00CA6DC8"/>
    <w:rsid w:val="00CA70C0"/>
    <w:rsid w:val="00CA74C8"/>
    <w:rsid w:val="00CA7639"/>
    <w:rsid w:val="00CA7836"/>
    <w:rsid w:val="00CA7D23"/>
    <w:rsid w:val="00CB2071"/>
    <w:rsid w:val="00CB243E"/>
    <w:rsid w:val="00CB2C5D"/>
    <w:rsid w:val="00CB4046"/>
    <w:rsid w:val="00CB4763"/>
    <w:rsid w:val="00CB4C5F"/>
    <w:rsid w:val="00CC2C12"/>
    <w:rsid w:val="00CC4F7B"/>
    <w:rsid w:val="00CC5FC9"/>
    <w:rsid w:val="00CC66D7"/>
    <w:rsid w:val="00CD3B28"/>
    <w:rsid w:val="00CD4570"/>
    <w:rsid w:val="00CD4CA7"/>
    <w:rsid w:val="00CD5CA0"/>
    <w:rsid w:val="00CD6AF0"/>
    <w:rsid w:val="00CD70B9"/>
    <w:rsid w:val="00CE018F"/>
    <w:rsid w:val="00CE0AD6"/>
    <w:rsid w:val="00CE247F"/>
    <w:rsid w:val="00CE3619"/>
    <w:rsid w:val="00CE42D9"/>
    <w:rsid w:val="00CE6225"/>
    <w:rsid w:val="00CE6ABF"/>
    <w:rsid w:val="00CE7A35"/>
    <w:rsid w:val="00CE7ECB"/>
    <w:rsid w:val="00CF032C"/>
    <w:rsid w:val="00CF05C7"/>
    <w:rsid w:val="00CF20EC"/>
    <w:rsid w:val="00CF2B9A"/>
    <w:rsid w:val="00CF3207"/>
    <w:rsid w:val="00CF3320"/>
    <w:rsid w:val="00D013A3"/>
    <w:rsid w:val="00D045BD"/>
    <w:rsid w:val="00D05C6F"/>
    <w:rsid w:val="00D05E95"/>
    <w:rsid w:val="00D06A74"/>
    <w:rsid w:val="00D07716"/>
    <w:rsid w:val="00D10942"/>
    <w:rsid w:val="00D10B67"/>
    <w:rsid w:val="00D12348"/>
    <w:rsid w:val="00D13D1D"/>
    <w:rsid w:val="00D158A6"/>
    <w:rsid w:val="00D1712F"/>
    <w:rsid w:val="00D1768D"/>
    <w:rsid w:val="00D17864"/>
    <w:rsid w:val="00D216BC"/>
    <w:rsid w:val="00D22927"/>
    <w:rsid w:val="00D24B73"/>
    <w:rsid w:val="00D26421"/>
    <w:rsid w:val="00D272AF"/>
    <w:rsid w:val="00D27363"/>
    <w:rsid w:val="00D27C19"/>
    <w:rsid w:val="00D31BB6"/>
    <w:rsid w:val="00D3339B"/>
    <w:rsid w:val="00D36DA9"/>
    <w:rsid w:val="00D377DC"/>
    <w:rsid w:val="00D37FB0"/>
    <w:rsid w:val="00D44907"/>
    <w:rsid w:val="00D46D1C"/>
    <w:rsid w:val="00D46D49"/>
    <w:rsid w:val="00D46E9D"/>
    <w:rsid w:val="00D5176F"/>
    <w:rsid w:val="00D524B6"/>
    <w:rsid w:val="00D52D41"/>
    <w:rsid w:val="00D5616B"/>
    <w:rsid w:val="00D5691E"/>
    <w:rsid w:val="00D57305"/>
    <w:rsid w:val="00D6045F"/>
    <w:rsid w:val="00D605A7"/>
    <w:rsid w:val="00D62246"/>
    <w:rsid w:val="00D627E7"/>
    <w:rsid w:val="00D63678"/>
    <w:rsid w:val="00D63E6A"/>
    <w:rsid w:val="00D64ECB"/>
    <w:rsid w:val="00D710CE"/>
    <w:rsid w:val="00D74A1C"/>
    <w:rsid w:val="00D76189"/>
    <w:rsid w:val="00D8024F"/>
    <w:rsid w:val="00D840F6"/>
    <w:rsid w:val="00D8577B"/>
    <w:rsid w:val="00D857B4"/>
    <w:rsid w:val="00D875BF"/>
    <w:rsid w:val="00D90589"/>
    <w:rsid w:val="00D9329F"/>
    <w:rsid w:val="00D943AC"/>
    <w:rsid w:val="00D950FF"/>
    <w:rsid w:val="00D958DC"/>
    <w:rsid w:val="00DA0E44"/>
    <w:rsid w:val="00DA4996"/>
    <w:rsid w:val="00DA4D89"/>
    <w:rsid w:val="00DB0A9A"/>
    <w:rsid w:val="00DB3864"/>
    <w:rsid w:val="00DB6EC2"/>
    <w:rsid w:val="00DC1F14"/>
    <w:rsid w:val="00DC231B"/>
    <w:rsid w:val="00DC35C4"/>
    <w:rsid w:val="00DC3CAC"/>
    <w:rsid w:val="00DC6A00"/>
    <w:rsid w:val="00DC7A5B"/>
    <w:rsid w:val="00DD4399"/>
    <w:rsid w:val="00DD5070"/>
    <w:rsid w:val="00DE0E50"/>
    <w:rsid w:val="00DE49C2"/>
    <w:rsid w:val="00DE508F"/>
    <w:rsid w:val="00DE592B"/>
    <w:rsid w:val="00DF1CC9"/>
    <w:rsid w:val="00DF2641"/>
    <w:rsid w:val="00E000CB"/>
    <w:rsid w:val="00E016E1"/>
    <w:rsid w:val="00E01BE5"/>
    <w:rsid w:val="00E03683"/>
    <w:rsid w:val="00E0472D"/>
    <w:rsid w:val="00E0509F"/>
    <w:rsid w:val="00E06348"/>
    <w:rsid w:val="00E06877"/>
    <w:rsid w:val="00E109D3"/>
    <w:rsid w:val="00E11979"/>
    <w:rsid w:val="00E13E68"/>
    <w:rsid w:val="00E14411"/>
    <w:rsid w:val="00E20266"/>
    <w:rsid w:val="00E20AAE"/>
    <w:rsid w:val="00E244E5"/>
    <w:rsid w:val="00E2490E"/>
    <w:rsid w:val="00E24F17"/>
    <w:rsid w:val="00E25370"/>
    <w:rsid w:val="00E2573B"/>
    <w:rsid w:val="00E26EEE"/>
    <w:rsid w:val="00E2724A"/>
    <w:rsid w:val="00E3116B"/>
    <w:rsid w:val="00E32146"/>
    <w:rsid w:val="00E33381"/>
    <w:rsid w:val="00E34A44"/>
    <w:rsid w:val="00E367F9"/>
    <w:rsid w:val="00E42041"/>
    <w:rsid w:val="00E42A3C"/>
    <w:rsid w:val="00E464CA"/>
    <w:rsid w:val="00E50D0F"/>
    <w:rsid w:val="00E51CC2"/>
    <w:rsid w:val="00E5353F"/>
    <w:rsid w:val="00E5385B"/>
    <w:rsid w:val="00E54BC9"/>
    <w:rsid w:val="00E5503D"/>
    <w:rsid w:val="00E55C37"/>
    <w:rsid w:val="00E56EF3"/>
    <w:rsid w:val="00E667C9"/>
    <w:rsid w:val="00E668E4"/>
    <w:rsid w:val="00E6695B"/>
    <w:rsid w:val="00E678E1"/>
    <w:rsid w:val="00E71BE4"/>
    <w:rsid w:val="00E72102"/>
    <w:rsid w:val="00E74C19"/>
    <w:rsid w:val="00E74C1C"/>
    <w:rsid w:val="00E74FF2"/>
    <w:rsid w:val="00E772E4"/>
    <w:rsid w:val="00E77585"/>
    <w:rsid w:val="00E8016B"/>
    <w:rsid w:val="00E8073D"/>
    <w:rsid w:val="00E86AE0"/>
    <w:rsid w:val="00E94BEE"/>
    <w:rsid w:val="00E955D1"/>
    <w:rsid w:val="00E967F0"/>
    <w:rsid w:val="00E96E77"/>
    <w:rsid w:val="00E97F0D"/>
    <w:rsid w:val="00EA37FA"/>
    <w:rsid w:val="00EA573B"/>
    <w:rsid w:val="00EA6251"/>
    <w:rsid w:val="00EA6FD7"/>
    <w:rsid w:val="00EB2DA1"/>
    <w:rsid w:val="00EB4F5E"/>
    <w:rsid w:val="00EB5D6E"/>
    <w:rsid w:val="00EB7A3D"/>
    <w:rsid w:val="00EB7CB4"/>
    <w:rsid w:val="00EC1A62"/>
    <w:rsid w:val="00EC1F84"/>
    <w:rsid w:val="00EC2C88"/>
    <w:rsid w:val="00EC63F9"/>
    <w:rsid w:val="00EC7794"/>
    <w:rsid w:val="00EC7B1E"/>
    <w:rsid w:val="00ED0961"/>
    <w:rsid w:val="00ED43BD"/>
    <w:rsid w:val="00ED4F48"/>
    <w:rsid w:val="00ED5875"/>
    <w:rsid w:val="00EE054B"/>
    <w:rsid w:val="00EE314D"/>
    <w:rsid w:val="00EE4471"/>
    <w:rsid w:val="00EE54C2"/>
    <w:rsid w:val="00EE557D"/>
    <w:rsid w:val="00EE6489"/>
    <w:rsid w:val="00EF1D29"/>
    <w:rsid w:val="00EF1F2D"/>
    <w:rsid w:val="00EF247C"/>
    <w:rsid w:val="00EF3E96"/>
    <w:rsid w:val="00EF4E81"/>
    <w:rsid w:val="00EF641E"/>
    <w:rsid w:val="00F0057D"/>
    <w:rsid w:val="00F00C62"/>
    <w:rsid w:val="00F0135B"/>
    <w:rsid w:val="00F01BEE"/>
    <w:rsid w:val="00F03191"/>
    <w:rsid w:val="00F06637"/>
    <w:rsid w:val="00F06B2F"/>
    <w:rsid w:val="00F14F72"/>
    <w:rsid w:val="00F1616C"/>
    <w:rsid w:val="00F170F4"/>
    <w:rsid w:val="00F172DB"/>
    <w:rsid w:val="00F2132C"/>
    <w:rsid w:val="00F21F07"/>
    <w:rsid w:val="00F220CA"/>
    <w:rsid w:val="00F22377"/>
    <w:rsid w:val="00F23A02"/>
    <w:rsid w:val="00F24FBC"/>
    <w:rsid w:val="00F26AFD"/>
    <w:rsid w:val="00F27863"/>
    <w:rsid w:val="00F27948"/>
    <w:rsid w:val="00F31508"/>
    <w:rsid w:val="00F325E5"/>
    <w:rsid w:val="00F34339"/>
    <w:rsid w:val="00F352B3"/>
    <w:rsid w:val="00F353EE"/>
    <w:rsid w:val="00F3600E"/>
    <w:rsid w:val="00F42388"/>
    <w:rsid w:val="00F42E74"/>
    <w:rsid w:val="00F4316D"/>
    <w:rsid w:val="00F43230"/>
    <w:rsid w:val="00F43256"/>
    <w:rsid w:val="00F46692"/>
    <w:rsid w:val="00F52990"/>
    <w:rsid w:val="00F5355B"/>
    <w:rsid w:val="00F538A8"/>
    <w:rsid w:val="00F5455A"/>
    <w:rsid w:val="00F54680"/>
    <w:rsid w:val="00F54D3D"/>
    <w:rsid w:val="00F5677B"/>
    <w:rsid w:val="00F7225B"/>
    <w:rsid w:val="00F76CD7"/>
    <w:rsid w:val="00F76DCA"/>
    <w:rsid w:val="00F76E64"/>
    <w:rsid w:val="00F80681"/>
    <w:rsid w:val="00F806D8"/>
    <w:rsid w:val="00F81628"/>
    <w:rsid w:val="00F863EB"/>
    <w:rsid w:val="00F8680B"/>
    <w:rsid w:val="00F908ED"/>
    <w:rsid w:val="00F91FD9"/>
    <w:rsid w:val="00F92714"/>
    <w:rsid w:val="00F92834"/>
    <w:rsid w:val="00FA0940"/>
    <w:rsid w:val="00FA147C"/>
    <w:rsid w:val="00FA36E7"/>
    <w:rsid w:val="00FA3D7A"/>
    <w:rsid w:val="00FA5C02"/>
    <w:rsid w:val="00FA6C50"/>
    <w:rsid w:val="00FB0A41"/>
    <w:rsid w:val="00FB190E"/>
    <w:rsid w:val="00FB2E09"/>
    <w:rsid w:val="00FB4B60"/>
    <w:rsid w:val="00FB68A8"/>
    <w:rsid w:val="00FB7138"/>
    <w:rsid w:val="00FB7CC1"/>
    <w:rsid w:val="00FC02C0"/>
    <w:rsid w:val="00FC057E"/>
    <w:rsid w:val="00FC10F1"/>
    <w:rsid w:val="00FC312F"/>
    <w:rsid w:val="00FC3DBF"/>
    <w:rsid w:val="00FD05BA"/>
    <w:rsid w:val="00FD26C5"/>
    <w:rsid w:val="00FD2BDD"/>
    <w:rsid w:val="00FD35B2"/>
    <w:rsid w:val="00FD39CF"/>
    <w:rsid w:val="00FD43AA"/>
    <w:rsid w:val="00FD59B0"/>
    <w:rsid w:val="00FD5CD7"/>
    <w:rsid w:val="00FE045A"/>
    <w:rsid w:val="00FE1A78"/>
    <w:rsid w:val="00FE4D11"/>
    <w:rsid w:val="00FE5AAC"/>
    <w:rsid w:val="00FE7290"/>
    <w:rsid w:val="00FE72A5"/>
    <w:rsid w:val="00FE7B25"/>
    <w:rsid w:val="00FE7E19"/>
    <w:rsid w:val="00FF080B"/>
    <w:rsid w:val="00FF2025"/>
    <w:rsid w:val="00FF4038"/>
    <w:rsid w:val="00FF4B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CE8A9F0"/>
  <w15:docId w15:val="{6379647E-AA5F-45D6-B0E0-3E94C6190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25D"/>
    <w:pPr>
      <w:widowControl w:val="0"/>
      <w:kinsoku w:val="0"/>
    </w:pPr>
    <w:rPr>
      <w:rFonts w:ascii="Times New Roman" w:hAnsi="Times New Roman" w:cs="Times New Roman"/>
      <w:sz w:val="24"/>
      <w:szCs w:val="24"/>
    </w:rPr>
  </w:style>
  <w:style w:type="paragraph" w:styleId="Titre1">
    <w:name w:val="heading 1"/>
    <w:basedOn w:val="Normal"/>
    <w:next w:val="Normal"/>
    <w:link w:val="Titre1Car"/>
    <w:uiPriority w:val="9"/>
    <w:qFormat/>
    <w:rsid w:val="005B0405"/>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qFormat/>
    <w:rsid w:val="00027DCF"/>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qFormat/>
    <w:rsid w:val="001F79D7"/>
    <w:pPr>
      <w:keepNext/>
      <w:spacing w:before="240" w:after="60"/>
      <w:outlineLvl w:val="2"/>
    </w:pPr>
    <w:rPr>
      <w:rFonts w:ascii="Cambria" w:hAnsi="Cambria"/>
      <w:b/>
      <w:bCs/>
      <w:sz w:val="26"/>
      <w:szCs w:val="26"/>
    </w:rPr>
  </w:style>
  <w:style w:type="paragraph" w:styleId="Titre4">
    <w:name w:val="heading 4"/>
    <w:basedOn w:val="Normal"/>
    <w:next w:val="Normal"/>
    <w:qFormat/>
    <w:rsid w:val="001F79D7"/>
    <w:pPr>
      <w:keepNext/>
      <w:tabs>
        <w:tab w:val="num" w:pos="864"/>
      </w:tabs>
      <w:spacing w:before="240" w:after="60"/>
      <w:ind w:left="864" w:hanging="864"/>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 2"/>
    <w:basedOn w:val="Normal"/>
    <w:uiPriority w:val="99"/>
    <w:rsid w:val="00EC7794"/>
    <w:pPr>
      <w:kinsoku/>
      <w:autoSpaceDE w:val="0"/>
      <w:autoSpaceDN w:val="0"/>
      <w:spacing w:before="36" w:line="199" w:lineRule="auto"/>
      <w:ind w:left="2664"/>
    </w:pPr>
    <w:rPr>
      <w:rFonts w:ascii="Arial" w:hAnsi="Arial" w:cs="Arial"/>
      <w:sz w:val="20"/>
      <w:szCs w:val="20"/>
    </w:rPr>
  </w:style>
  <w:style w:type="paragraph" w:customStyle="1" w:styleId="Style1">
    <w:name w:val="Style 1"/>
    <w:basedOn w:val="Normal"/>
    <w:uiPriority w:val="99"/>
    <w:rsid w:val="00EC7794"/>
    <w:pPr>
      <w:kinsoku/>
      <w:autoSpaceDE w:val="0"/>
      <w:autoSpaceDN w:val="0"/>
      <w:adjustRightInd w:val="0"/>
    </w:pPr>
  </w:style>
  <w:style w:type="paragraph" w:customStyle="1" w:styleId="Style6">
    <w:name w:val="Style 6"/>
    <w:basedOn w:val="Normal"/>
    <w:rsid w:val="00EC7794"/>
    <w:pPr>
      <w:kinsoku/>
      <w:autoSpaceDE w:val="0"/>
      <w:autoSpaceDN w:val="0"/>
      <w:spacing w:before="36" w:line="199" w:lineRule="auto"/>
      <w:ind w:left="144"/>
    </w:pPr>
    <w:rPr>
      <w:rFonts w:ascii="Arial" w:hAnsi="Arial" w:cs="Arial"/>
      <w:sz w:val="20"/>
      <w:szCs w:val="20"/>
    </w:rPr>
  </w:style>
  <w:style w:type="paragraph" w:customStyle="1" w:styleId="Style4">
    <w:name w:val="Style 4"/>
    <w:basedOn w:val="Normal"/>
    <w:uiPriority w:val="99"/>
    <w:rsid w:val="00EC7794"/>
    <w:pPr>
      <w:kinsoku/>
      <w:autoSpaceDE w:val="0"/>
      <w:autoSpaceDN w:val="0"/>
      <w:spacing w:before="216"/>
      <w:ind w:left="648" w:right="144" w:hanging="288"/>
    </w:pPr>
    <w:rPr>
      <w:rFonts w:ascii="Arial" w:hAnsi="Arial" w:cs="Arial"/>
      <w:sz w:val="20"/>
      <w:szCs w:val="20"/>
    </w:rPr>
  </w:style>
  <w:style w:type="paragraph" w:customStyle="1" w:styleId="Style10">
    <w:name w:val="Style 10"/>
    <w:basedOn w:val="Normal"/>
    <w:uiPriority w:val="99"/>
    <w:rsid w:val="00EC7794"/>
    <w:pPr>
      <w:kinsoku/>
      <w:autoSpaceDE w:val="0"/>
      <w:autoSpaceDN w:val="0"/>
      <w:spacing w:before="36" w:line="206" w:lineRule="auto"/>
      <w:ind w:left="1368"/>
    </w:pPr>
    <w:rPr>
      <w:rFonts w:ascii="Arial" w:hAnsi="Arial" w:cs="Arial"/>
      <w:sz w:val="20"/>
      <w:szCs w:val="20"/>
    </w:rPr>
  </w:style>
  <w:style w:type="paragraph" w:customStyle="1" w:styleId="Style11">
    <w:name w:val="Style 11"/>
    <w:basedOn w:val="Normal"/>
    <w:uiPriority w:val="99"/>
    <w:rsid w:val="00EC7794"/>
    <w:pPr>
      <w:kinsoku/>
      <w:autoSpaceDE w:val="0"/>
      <w:autoSpaceDN w:val="0"/>
      <w:spacing w:before="216"/>
      <w:ind w:left="72" w:right="144"/>
      <w:jc w:val="both"/>
    </w:pPr>
    <w:rPr>
      <w:rFonts w:ascii="Arial" w:hAnsi="Arial" w:cs="Arial"/>
      <w:sz w:val="20"/>
      <w:szCs w:val="20"/>
    </w:rPr>
  </w:style>
  <w:style w:type="paragraph" w:customStyle="1" w:styleId="Style16">
    <w:name w:val="Style 16"/>
    <w:basedOn w:val="Normal"/>
    <w:uiPriority w:val="99"/>
    <w:rsid w:val="00EC7794"/>
    <w:pPr>
      <w:kinsoku/>
      <w:autoSpaceDE w:val="0"/>
      <w:autoSpaceDN w:val="0"/>
      <w:spacing w:after="13824"/>
      <w:jc w:val="center"/>
    </w:pPr>
    <w:rPr>
      <w:rFonts w:ascii="Arial" w:hAnsi="Arial" w:cs="Arial"/>
      <w:b/>
      <w:bCs/>
      <w:sz w:val="6"/>
      <w:szCs w:val="6"/>
    </w:rPr>
  </w:style>
  <w:style w:type="paragraph" w:customStyle="1" w:styleId="Style17">
    <w:name w:val="Style 17"/>
    <w:basedOn w:val="Normal"/>
    <w:uiPriority w:val="99"/>
    <w:rsid w:val="00EC7794"/>
    <w:pPr>
      <w:kinsoku/>
      <w:autoSpaceDE w:val="0"/>
      <w:autoSpaceDN w:val="0"/>
      <w:spacing w:before="36" w:after="36" w:line="206" w:lineRule="auto"/>
    </w:pPr>
    <w:rPr>
      <w:rFonts w:ascii="Arial" w:hAnsi="Arial" w:cs="Arial"/>
      <w:sz w:val="20"/>
      <w:szCs w:val="20"/>
      <w:u w:val="single"/>
    </w:rPr>
  </w:style>
  <w:style w:type="paragraph" w:customStyle="1" w:styleId="Style18">
    <w:name w:val="Style 18"/>
    <w:basedOn w:val="Normal"/>
    <w:uiPriority w:val="99"/>
    <w:rsid w:val="00EC7794"/>
    <w:pPr>
      <w:kinsoku/>
      <w:autoSpaceDE w:val="0"/>
      <w:autoSpaceDN w:val="0"/>
      <w:spacing w:before="72" w:line="196" w:lineRule="auto"/>
      <w:jc w:val="center"/>
    </w:pPr>
    <w:rPr>
      <w:rFonts w:ascii="Tahoma" w:hAnsi="Tahoma" w:cs="Tahoma"/>
      <w:sz w:val="20"/>
      <w:szCs w:val="20"/>
    </w:rPr>
  </w:style>
  <w:style w:type="paragraph" w:customStyle="1" w:styleId="Style19">
    <w:name w:val="Style 19"/>
    <w:basedOn w:val="Normal"/>
    <w:uiPriority w:val="99"/>
    <w:rsid w:val="00EC7794"/>
    <w:pPr>
      <w:kinsoku/>
      <w:autoSpaceDE w:val="0"/>
      <w:autoSpaceDN w:val="0"/>
      <w:ind w:left="216"/>
    </w:pPr>
    <w:rPr>
      <w:rFonts w:ascii="Arial" w:hAnsi="Arial" w:cs="Arial"/>
      <w:sz w:val="6"/>
      <w:szCs w:val="6"/>
    </w:rPr>
  </w:style>
  <w:style w:type="paragraph" w:customStyle="1" w:styleId="Style20">
    <w:name w:val="Style 20"/>
    <w:basedOn w:val="Normal"/>
    <w:uiPriority w:val="99"/>
    <w:rsid w:val="00EC7794"/>
    <w:pPr>
      <w:kinsoku/>
      <w:autoSpaceDE w:val="0"/>
      <w:autoSpaceDN w:val="0"/>
      <w:spacing w:line="184" w:lineRule="auto"/>
    </w:pPr>
    <w:rPr>
      <w:sz w:val="21"/>
      <w:szCs w:val="21"/>
    </w:rPr>
  </w:style>
  <w:style w:type="paragraph" w:customStyle="1" w:styleId="Style21">
    <w:name w:val="Style 21"/>
    <w:basedOn w:val="Normal"/>
    <w:uiPriority w:val="99"/>
    <w:rsid w:val="00EC7794"/>
    <w:pPr>
      <w:kinsoku/>
      <w:autoSpaceDE w:val="0"/>
      <w:autoSpaceDN w:val="0"/>
      <w:spacing w:before="108"/>
      <w:ind w:left="1296"/>
    </w:pPr>
    <w:rPr>
      <w:rFonts w:ascii="Arial" w:hAnsi="Arial" w:cs="Arial"/>
      <w:sz w:val="6"/>
      <w:szCs w:val="6"/>
    </w:rPr>
  </w:style>
  <w:style w:type="character" w:customStyle="1" w:styleId="CharacterStyle1">
    <w:name w:val="Character Style 1"/>
    <w:uiPriority w:val="99"/>
    <w:rsid w:val="00EC7794"/>
    <w:rPr>
      <w:rFonts w:ascii="Arial" w:hAnsi="Arial"/>
      <w:sz w:val="20"/>
    </w:rPr>
  </w:style>
  <w:style w:type="character" w:customStyle="1" w:styleId="CharacterStyle3">
    <w:name w:val="Character Style 3"/>
    <w:uiPriority w:val="99"/>
    <w:rsid w:val="00EC7794"/>
    <w:rPr>
      <w:sz w:val="21"/>
    </w:rPr>
  </w:style>
  <w:style w:type="character" w:customStyle="1" w:styleId="CharacterStyle4">
    <w:name w:val="Character Style 4"/>
    <w:uiPriority w:val="99"/>
    <w:rsid w:val="00EC7794"/>
    <w:rPr>
      <w:rFonts w:ascii="Arial" w:hAnsi="Arial"/>
      <w:b/>
      <w:sz w:val="6"/>
    </w:rPr>
  </w:style>
  <w:style w:type="character" w:customStyle="1" w:styleId="CharacterStyle5">
    <w:name w:val="Character Style 5"/>
    <w:uiPriority w:val="99"/>
    <w:rsid w:val="00EC7794"/>
    <w:rPr>
      <w:rFonts w:ascii="Arial" w:hAnsi="Arial"/>
      <w:sz w:val="20"/>
      <w:u w:val="single"/>
    </w:rPr>
  </w:style>
  <w:style w:type="character" w:customStyle="1" w:styleId="CharacterStyle6">
    <w:name w:val="Character Style 6"/>
    <w:uiPriority w:val="99"/>
    <w:rsid w:val="00EC7794"/>
    <w:rPr>
      <w:rFonts w:ascii="Tahoma" w:hAnsi="Tahoma"/>
      <w:sz w:val="20"/>
    </w:rPr>
  </w:style>
  <w:style w:type="character" w:customStyle="1" w:styleId="CharacterStyle2">
    <w:name w:val="Character Style 2"/>
    <w:rsid w:val="00EC7794"/>
    <w:rPr>
      <w:rFonts w:ascii="Arial" w:hAnsi="Arial"/>
      <w:sz w:val="6"/>
    </w:rPr>
  </w:style>
  <w:style w:type="paragraph" w:styleId="En-tte">
    <w:name w:val="header"/>
    <w:basedOn w:val="Normal"/>
    <w:link w:val="En-tteCar"/>
    <w:uiPriority w:val="99"/>
    <w:unhideWhenUsed/>
    <w:rsid w:val="00891249"/>
    <w:pPr>
      <w:tabs>
        <w:tab w:val="center" w:pos="4536"/>
        <w:tab w:val="right" w:pos="9072"/>
      </w:tabs>
    </w:pPr>
  </w:style>
  <w:style w:type="character" w:customStyle="1" w:styleId="En-tteCar">
    <w:name w:val="En-tête Car"/>
    <w:link w:val="En-tte"/>
    <w:uiPriority w:val="99"/>
    <w:locked/>
    <w:rsid w:val="00891249"/>
    <w:rPr>
      <w:rFonts w:ascii="Times New Roman" w:hAnsi="Times New Roman" w:cs="Times New Roman"/>
      <w:sz w:val="24"/>
      <w:szCs w:val="24"/>
    </w:rPr>
  </w:style>
  <w:style w:type="paragraph" w:styleId="Pieddepage">
    <w:name w:val="footer"/>
    <w:basedOn w:val="Normal"/>
    <w:link w:val="PieddepageCar"/>
    <w:uiPriority w:val="99"/>
    <w:unhideWhenUsed/>
    <w:rsid w:val="00891249"/>
    <w:pPr>
      <w:tabs>
        <w:tab w:val="center" w:pos="4536"/>
        <w:tab w:val="right" w:pos="9072"/>
      </w:tabs>
    </w:pPr>
  </w:style>
  <w:style w:type="character" w:customStyle="1" w:styleId="PieddepageCar">
    <w:name w:val="Pied de page Car"/>
    <w:link w:val="Pieddepage"/>
    <w:uiPriority w:val="99"/>
    <w:locked/>
    <w:rsid w:val="00891249"/>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91249"/>
    <w:rPr>
      <w:rFonts w:ascii="Tahoma" w:hAnsi="Tahoma" w:cs="Tahoma"/>
      <w:sz w:val="16"/>
      <w:szCs w:val="16"/>
    </w:rPr>
  </w:style>
  <w:style w:type="character" w:customStyle="1" w:styleId="TextedebullesCar">
    <w:name w:val="Texte de bulles Car"/>
    <w:link w:val="Textedebulles"/>
    <w:uiPriority w:val="99"/>
    <w:semiHidden/>
    <w:locked/>
    <w:rsid w:val="00891249"/>
    <w:rPr>
      <w:rFonts w:ascii="Tahoma" w:hAnsi="Tahoma" w:cs="Tahoma"/>
      <w:sz w:val="16"/>
      <w:szCs w:val="16"/>
    </w:rPr>
  </w:style>
  <w:style w:type="character" w:styleId="Lienhypertexte">
    <w:name w:val="Hyperlink"/>
    <w:uiPriority w:val="99"/>
    <w:unhideWhenUsed/>
    <w:rsid w:val="007E382C"/>
    <w:rPr>
      <w:color w:val="0000FF"/>
      <w:u w:val="single"/>
    </w:rPr>
  </w:style>
  <w:style w:type="paragraph" w:styleId="PrformatHTML">
    <w:name w:val="HTML Preformatted"/>
    <w:basedOn w:val="Normal"/>
    <w:link w:val="PrformatHTMLCar"/>
    <w:unhideWhenUsed/>
    <w:rsid w:val="00CE018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hAnsi="Courier New" w:cs="Courier New"/>
      <w:sz w:val="20"/>
      <w:szCs w:val="20"/>
    </w:rPr>
  </w:style>
  <w:style w:type="character" w:customStyle="1" w:styleId="PrformatHTMLCar">
    <w:name w:val="Préformaté HTML Car"/>
    <w:link w:val="PrformatHTML"/>
    <w:rsid w:val="00CE018F"/>
    <w:rPr>
      <w:rFonts w:ascii="Courier New" w:hAnsi="Courier New" w:cs="Courier New"/>
    </w:rPr>
  </w:style>
  <w:style w:type="character" w:styleId="Numrodepage">
    <w:name w:val="page number"/>
    <w:basedOn w:val="Policepardfaut"/>
    <w:rsid w:val="003075DC"/>
  </w:style>
  <w:style w:type="paragraph" w:styleId="TM1">
    <w:name w:val="toc 1"/>
    <w:basedOn w:val="Normal"/>
    <w:next w:val="Normal"/>
    <w:autoRedefine/>
    <w:uiPriority w:val="39"/>
    <w:rsid w:val="00057855"/>
    <w:pPr>
      <w:tabs>
        <w:tab w:val="left" w:pos="1134"/>
        <w:tab w:val="right" w:pos="9072"/>
      </w:tabs>
      <w:spacing w:before="120" w:after="120"/>
      <w:ind w:right="12"/>
    </w:pPr>
    <w:rPr>
      <w:rFonts w:ascii="Calibri" w:hAnsi="Calibri" w:cs="Calibri"/>
      <w:b/>
      <w:bCs/>
      <w:noProof/>
      <w:sz w:val="20"/>
      <w:szCs w:val="20"/>
    </w:rPr>
  </w:style>
  <w:style w:type="paragraph" w:styleId="TM2">
    <w:name w:val="toc 2"/>
    <w:basedOn w:val="Normal"/>
    <w:next w:val="Normal"/>
    <w:autoRedefine/>
    <w:uiPriority w:val="39"/>
    <w:rsid w:val="00057855"/>
    <w:pPr>
      <w:tabs>
        <w:tab w:val="right" w:pos="9074"/>
      </w:tabs>
      <w:spacing w:before="120"/>
      <w:ind w:left="240"/>
    </w:pPr>
    <w:rPr>
      <w:rFonts w:ascii="Arial" w:hAnsi="Arial" w:cs="Arial"/>
      <w:b/>
      <w:i/>
      <w:iCs/>
      <w:caps/>
      <w:noProof/>
      <w:sz w:val="20"/>
      <w:szCs w:val="20"/>
    </w:rPr>
  </w:style>
  <w:style w:type="character" w:customStyle="1" w:styleId="Titre1Car">
    <w:name w:val="Titre 1 Car"/>
    <w:link w:val="Titre1"/>
    <w:uiPriority w:val="9"/>
    <w:rsid w:val="005B0405"/>
    <w:rPr>
      <w:rFonts w:ascii="Cambria" w:eastAsia="Times New Roman" w:hAnsi="Cambria" w:cs="Times New Roman"/>
      <w:b/>
      <w:bCs/>
      <w:kern w:val="32"/>
      <w:sz w:val="32"/>
      <w:szCs w:val="32"/>
    </w:rPr>
  </w:style>
  <w:style w:type="paragraph" w:styleId="Sous-titre">
    <w:name w:val="Subtitle"/>
    <w:basedOn w:val="Normal"/>
    <w:next w:val="Normal"/>
    <w:link w:val="Sous-titreCar"/>
    <w:uiPriority w:val="11"/>
    <w:qFormat/>
    <w:rsid w:val="005B0405"/>
    <w:pPr>
      <w:spacing w:after="60"/>
      <w:jc w:val="center"/>
      <w:outlineLvl w:val="1"/>
    </w:pPr>
    <w:rPr>
      <w:rFonts w:ascii="Cambria" w:hAnsi="Cambria"/>
    </w:rPr>
  </w:style>
  <w:style w:type="character" w:customStyle="1" w:styleId="Sous-titreCar">
    <w:name w:val="Sous-titre Car"/>
    <w:link w:val="Sous-titre"/>
    <w:uiPriority w:val="11"/>
    <w:rsid w:val="005B0405"/>
    <w:rPr>
      <w:rFonts w:ascii="Cambria" w:eastAsia="Times New Roman" w:hAnsi="Cambria" w:cs="Times New Roman"/>
      <w:sz w:val="24"/>
      <w:szCs w:val="24"/>
    </w:rPr>
  </w:style>
  <w:style w:type="character" w:customStyle="1" w:styleId="Titre2Car">
    <w:name w:val="Titre 2 Car"/>
    <w:link w:val="Titre2"/>
    <w:uiPriority w:val="9"/>
    <w:rsid w:val="00027DCF"/>
    <w:rPr>
      <w:rFonts w:ascii="Cambria" w:hAnsi="Cambria"/>
      <w:b/>
      <w:bCs/>
      <w:i/>
      <w:iCs/>
      <w:sz w:val="28"/>
      <w:szCs w:val="28"/>
      <w:lang w:val="fr-FR" w:eastAsia="fr-FR" w:bidi="ar-SA"/>
    </w:rPr>
  </w:style>
  <w:style w:type="paragraph" w:styleId="Sansinterligne">
    <w:name w:val="No Spacing"/>
    <w:link w:val="SansinterligneCar"/>
    <w:uiPriority w:val="1"/>
    <w:qFormat/>
    <w:rsid w:val="00F80681"/>
    <w:pPr>
      <w:widowControl w:val="0"/>
      <w:kinsoku w:val="0"/>
    </w:pPr>
    <w:rPr>
      <w:rFonts w:ascii="Times New Roman" w:hAnsi="Times New Roman" w:cs="Times New Roman"/>
      <w:sz w:val="24"/>
      <w:szCs w:val="24"/>
    </w:rPr>
  </w:style>
  <w:style w:type="character" w:customStyle="1" w:styleId="SansinterligneCar">
    <w:name w:val="Sans interligne Car"/>
    <w:link w:val="Sansinterligne"/>
    <w:uiPriority w:val="1"/>
    <w:rsid w:val="00F80681"/>
    <w:rPr>
      <w:rFonts w:ascii="Times New Roman" w:hAnsi="Times New Roman" w:cs="Times New Roman"/>
      <w:sz w:val="24"/>
      <w:szCs w:val="24"/>
    </w:rPr>
  </w:style>
  <w:style w:type="character" w:styleId="Accentuation">
    <w:name w:val="Emphasis"/>
    <w:uiPriority w:val="20"/>
    <w:qFormat/>
    <w:rsid w:val="00F80681"/>
    <w:rPr>
      <w:i/>
      <w:iCs/>
    </w:rPr>
  </w:style>
  <w:style w:type="paragraph" w:styleId="TM3">
    <w:name w:val="toc 3"/>
    <w:basedOn w:val="Normal"/>
    <w:next w:val="Normal"/>
    <w:autoRedefine/>
    <w:uiPriority w:val="39"/>
    <w:unhideWhenUsed/>
    <w:rsid w:val="00F80681"/>
    <w:pPr>
      <w:ind w:left="480"/>
    </w:pPr>
    <w:rPr>
      <w:rFonts w:ascii="Calibri" w:hAnsi="Calibri" w:cs="Calibri"/>
      <w:sz w:val="20"/>
      <w:szCs w:val="20"/>
    </w:rPr>
  </w:style>
  <w:style w:type="paragraph" w:styleId="TM4">
    <w:name w:val="toc 4"/>
    <w:basedOn w:val="Normal"/>
    <w:next w:val="Normal"/>
    <w:autoRedefine/>
    <w:uiPriority w:val="39"/>
    <w:unhideWhenUsed/>
    <w:rsid w:val="00F80681"/>
    <w:pPr>
      <w:ind w:left="720"/>
    </w:pPr>
    <w:rPr>
      <w:rFonts w:ascii="Calibri" w:hAnsi="Calibri" w:cs="Calibri"/>
      <w:sz w:val="20"/>
      <w:szCs w:val="20"/>
    </w:rPr>
  </w:style>
  <w:style w:type="paragraph" w:styleId="TM5">
    <w:name w:val="toc 5"/>
    <w:basedOn w:val="Normal"/>
    <w:next w:val="Normal"/>
    <w:autoRedefine/>
    <w:uiPriority w:val="39"/>
    <w:unhideWhenUsed/>
    <w:rsid w:val="00F80681"/>
    <w:pPr>
      <w:ind w:left="960"/>
    </w:pPr>
    <w:rPr>
      <w:rFonts w:ascii="Calibri" w:hAnsi="Calibri" w:cs="Calibri"/>
      <w:sz w:val="20"/>
      <w:szCs w:val="20"/>
    </w:rPr>
  </w:style>
  <w:style w:type="paragraph" w:styleId="TM6">
    <w:name w:val="toc 6"/>
    <w:basedOn w:val="Normal"/>
    <w:next w:val="Normal"/>
    <w:autoRedefine/>
    <w:uiPriority w:val="39"/>
    <w:unhideWhenUsed/>
    <w:rsid w:val="00F80681"/>
    <w:pPr>
      <w:ind w:left="1200"/>
    </w:pPr>
    <w:rPr>
      <w:rFonts w:ascii="Calibri" w:hAnsi="Calibri" w:cs="Calibri"/>
      <w:sz w:val="20"/>
      <w:szCs w:val="20"/>
    </w:rPr>
  </w:style>
  <w:style w:type="paragraph" w:styleId="TM7">
    <w:name w:val="toc 7"/>
    <w:basedOn w:val="Normal"/>
    <w:next w:val="Normal"/>
    <w:autoRedefine/>
    <w:uiPriority w:val="39"/>
    <w:unhideWhenUsed/>
    <w:rsid w:val="00F80681"/>
    <w:pPr>
      <w:ind w:left="1440"/>
    </w:pPr>
    <w:rPr>
      <w:rFonts w:ascii="Calibri" w:hAnsi="Calibri" w:cs="Calibri"/>
      <w:sz w:val="20"/>
      <w:szCs w:val="20"/>
    </w:rPr>
  </w:style>
  <w:style w:type="paragraph" w:styleId="TM8">
    <w:name w:val="toc 8"/>
    <w:basedOn w:val="Normal"/>
    <w:next w:val="Normal"/>
    <w:autoRedefine/>
    <w:uiPriority w:val="39"/>
    <w:unhideWhenUsed/>
    <w:rsid w:val="00F80681"/>
    <w:pPr>
      <w:ind w:left="1680"/>
    </w:pPr>
    <w:rPr>
      <w:rFonts w:ascii="Calibri" w:hAnsi="Calibri" w:cs="Calibri"/>
      <w:sz w:val="20"/>
      <w:szCs w:val="20"/>
    </w:rPr>
  </w:style>
  <w:style w:type="paragraph" w:styleId="TM9">
    <w:name w:val="toc 9"/>
    <w:basedOn w:val="Normal"/>
    <w:next w:val="Normal"/>
    <w:autoRedefine/>
    <w:uiPriority w:val="39"/>
    <w:unhideWhenUsed/>
    <w:rsid w:val="00F80681"/>
    <w:pPr>
      <w:ind w:left="1920"/>
    </w:pPr>
    <w:rPr>
      <w:rFonts w:ascii="Calibri" w:hAnsi="Calibri" w:cs="Calibri"/>
      <w:sz w:val="20"/>
      <w:szCs w:val="20"/>
    </w:rPr>
  </w:style>
  <w:style w:type="paragraph" w:styleId="En-ttedetabledesmatires">
    <w:name w:val="TOC Heading"/>
    <w:basedOn w:val="Titre1"/>
    <w:next w:val="Normal"/>
    <w:uiPriority w:val="39"/>
    <w:qFormat/>
    <w:rsid w:val="00F80681"/>
    <w:pPr>
      <w:keepLines/>
      <w:widowControl/>
      <w:kinsoku/>
      <w:spacing w:before="480" w:after="0" w:line="276" w:lineRule="auto"/>
      <w:outlineLvl w:val="9"/>
    </w:pPr>
    <w:rPr>
      <w:color w:val="365F91"/>
      <w:kern w:val="0"/>
      <w:sz w:val="28"/>
      <w:szCs w:val="28"/>
    </w:rPr>
  </w:style>
  <w:style w:type="character" w:styleId="Marquedecommentaire">
    <w:name w:val="annotation reference"/>
    <w:uiPriority w:val="99"/>
    <w:semiHidden/>
    <w:rsid w:val="00952A88"/>
    <w:rPr>
      <w:sz w:val="16"/>
      <w:szCs w:val="16"/>
    </w:rPr>
  </w:style>
  <w:style w:type="paragraph" w:styleId="Commentaire">
    <w:name w:val="annotation text"/>
    <w:basedOn w:val="Normal"/>
    <w:link w:val="CommentaireCar"/>
    <w:uiPriority w:val="99"/>
    <w:rsid w:val="00952A88"/>
    <w:rPr>
      <w:sz w:val="20"/>
      <w:szCs w:val="20"/>
    </w:rPr>
  </w:style>
  <w:style w:type="paragraph" w:styleId="Objetducommentaire">
    <w:name w:val="annotation subject"/>
    <w:basedOn w:val="Commentaire"/>
    <w:next w:val="Commentaire"/>
    <w:semiHidden/>
    <w:rsid w:val="00952A88"/>
    <w:rPr>
      <w:b/>
      <w:bCs/>
    </w:rPr>
  </w:style>
  <w:style w:type="paragraph" w:customStyle="1" w:styleId="Chapitre">
    <w:name w:val="Chapitre"/>
    <w:basedOn w:val="Style6"/>
    <w:rsid w:val="001F79D7"/>
    <w:pPr>
      <w:pBdr>
        <w:top w:val="single" w:sz="4" w:space="1" w:color="auto"/>
        <w:left w:val="single" w:sz="4" w:space="4" w:color="auto"/>
        <w:bottom w:val="single" w:sz="4" w:space="1" w:color="auto"/>
        <w:right w:val="single" w:sz="4" w:space="4" w:color="auto"/>
      </w:pBdr>
      <w:shd w:val="clear" w:color="auto" w:fill="FFFF99"/>
      <w:kinsoku w:val="0"/>
      <w:autoSpaceDE/>
      <w:autoSpaceDN/>
      <w:spacing w:before="120" w:line="240" w:lineRule="auto"/>
      <w:ind w:left="0" w:right="215"/>
      <w:jc w:val="center"/>
      <w:outlineLvl w:val="0"/>
    </w:pPr>
    <w:rPr>
      <w:sz w:val="28"/>
      <w:szCs w:val="28"/>
    </w:rPr>
  </w:style>
  <w:style w:type="table" w:styleId="Grilledutableau">
    <w:name w:val="Table Grid"/>
    <w:basedOn w:val="TableauNormal"/>
    <w:rsid w:val="006C56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basedOn w:val="Normal"/>
    <w:rsid w:val="00634181"/>
    <w:pPr>
      <w:widowControl/>
      <w:kinsoku/>
      <w:spacing w:after="160" w:line="240" w:lineRule="exact"/>
    </w:pPr>
    <w:rPr>
      <w:rFonts w:ascii="Verdana" w:hAnsi="Verdana" w:cs="Verdana"/>
      <w:sz w:val="20"/>
      <w:szCs w:val="20"/>
      <w:lang w:val="en-US" w:eastAsia="en-US"/>
    </w:rPr>
  </w:style>
  <w:style w:type="paragraph" w:customStyle="1" w:styleId="CarCar">
    <w:name w:val="Car Car"/>
    <w:basedOn w:val="Normal"/>
    <w:uiPriority w:val="99"/>
    <w:rsid w:val="00BC3536"/>
    <w:pPr>
      <w:widowControl/>
      <w:kinsoku/>
      <w:spacing w:after="160" w:line="240" w:lineRule="exact"/>
    </w:pPr>
    <w:rPr>
      <w:rFonts w:ascii="Verdana" w:hAnsi="Verdana" w:cs="Verdana"/>
      <w:sz w:val="20"/>
      <w:szCs w:val="20"/>
      <w:lang w:val="en-US" w:eastAsia="en-US"/>
    </w:rPr>
  </w:style>
  <w:style w:type="paragraph" w:styleId="Paragraphedeliste">
    <w:name w:val="List Paragraph"/>
    <w:basedOn w:val="Normal"/>
    <w:uiPriority w:val="34"/>
    <w:qFormat/>
    <w:rsid w:val="00F34339"/>
    <w:pPr>
      <w:ind w:left="720"/>
      <w:contextualSpacing/>
    </w:pPr>
  </w:style>
  <w:style w:type="paragraph" w:styleId="Rvision">
    <w:name w:val="Revision"/>
    <w:hidden/>
    <w:uiPriority w:val="99"/>
    <w:semiHidden/>
    <w:rsid w:val="00CA0759"/>
    <w:rPr>
      <w:rFonts w:ascii="Times New Roman" w:hAnsi="Times New Roman" w:cs="Times New Roman"/>
      <w:sz w:val="24"/>
      <w:szCs w:val="24"/>
    </w:rPr>
  </w:style>
  <w:style w:type="character" w:customStyle="1" w:styleId="CommentaireCar">
    <w:name w:val="Commentaire Car"/>
    <w:basedOn w:val="Policepardfaut"/>
    <w:link w:val="Commentaire"/>
    <w:uiPriority w:val="99"/>
    <w:rsid w:val="00416959"/>
    <w:rPr>
      <w:rFonts w:ascii="Times New Roman" w:hAnsi="Times New Roman" w:cs="Times New Roman"/>
    </w:rPr>
  </w:style>
  <w:style w:type="character" w:customStyle="1" w:styleId="Titre3Car">
    <w:name w:val="Titre 3 Car"/>
    <w:link w:val="Titre3"/>
    <w:uiPriority w:val="9"/>
    <w:rsid w:val="00B92E04"/>
    <w:rPr>
      <w:rFonts w:ascii="Cambria" w:hAnsi="Cambria" w:cs="Times New Roman"/>
      <w:b/>
      <w:bCs/>
      <w:sz w:val="26"/>
      <w:szCs w:val="26"/>
    </w:rPr>
  </w:style>
  <w:style w:type="character" w:customStyle="1" w:styleId="hgkelc">
    <w:name w:val="hgkelc"/>
    <w:basedOn w:val="Policepardfaut"/>
    <w:rsid w:val="0008396B"/>
  </w:style>
  <w:style w:type="character" w:styleId="lev">
    <w:name w:val="Strong"/>
    <w:basedOn w:val="Policepardfaut"/>
    <w:uiPriority w:val="22"/>
    <w:qFormat/>
    <w:rsid w:val="004B1309"/>
    <w:rPr>
      <w:b/>
      <w:bCs/>
    </w:rPr>
  </w:style>
  <w:style w:type="character" w:styleId="Lienhypertextesuivivisit">
    <w:name w:val="FollowedHyperlink"/>
    <w:basedOn w:val="Policepardfaut"/>
    <w:uiPriority w:val="99"/>
    <w:semiHidden/>
    <w:unhideWhenUsed/>
    <w:rsid w:val="003371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3096">
      <w:bodyDiv w:val="1"/>
      <w:marLeft w:val="0"/>
      <w:marRight w:val="0"/>
      <w:marTop w:val="0"/>
      <w:marBottom w:val="0"/>
      <w:divBdr>
        <w:top w:val="none" w:sz="0" w:space="0" w:color="auto"/>
        <w:left w:val="none" w:sz="0" w:space="0" w:color="auto"/>
        <w:bottom w:val="none" w:sz="0" w:space="0" w:color="auto"/>
        <w:right w:val="none" w:sz="0" w:space="0" w:color="auto"/>
      </w:divBdr>
    </w:div>
    <w:div w:id="234823482">
      <w:bodyDiv w:val="1"/>
      <w:marLeft w:val="0"/>
      <w:marRight w:val="0"/>
      <w:marTop w:val="0"/>
      <w:marBottom w:val="0"/>
      <w:divBdr>
        <w:top w:val="none" w:sz="0" w:space="0" w:color="auto"/>
        <w:left w:val="none" w:sz="0" w:space="0" w:color="auto"/>
        <w:bottom w:val="none" w:sz="0" w:space="0" w:color="auto"/>
        <w:right w:val="none" w:sz="0" w:space="0" w:color="auto"/>
      </w:divBdr>
    </w:div>
    <w:div w:id="263271716">
      <w:bodyDiv w:val="1"/>
      <w:marLeft w:val="0"/>
      <w:marRight w:val="0"/>
      <w:marTop w:val="0"/>
      <w:marBottom w:val="0"/>
      <w:divBdr>
        <w:top w:val="none" w:sz="0" w:space="0" w:color="auto"/>
        <w:left w:val="none" w:sz="0" w:space="0" w:color="auto"/>
        <w:bottom w:val="none" w:sz="0" w:space="0" w:color="auto"/>
        <w:right w:val="none" w:sz="0" w:space="0" w:color="auto"/>
      </w:divBdr>
    </w:div>
    <w:div w:id="310476740">
      <w:bodyDiv w:val="1"/>
      <w:marLeft w:val="0"/>
      <w:marRight w:val="0"/>
      <w:marTop w:val="0"/>
      <w:marBottom w:val="0"/>
      <w:divBdr>
        <w:top w:val="none" w:sz="0" w:space="0" w:color="auto"/>
        <w:left w:val="none" w:sz="0" w:space="0" w:color="auto"/>
        <w:bottom w:val="none" w:sz="0" w:space="0" w:color="auto"/>
        <w:right w:val="none" w:sz="0" w:space="0" w:color="auto"/>
      </w:divBdr>
    </w:div>
    <w:div w:id="720862592">
      <w:bodyDiv w:val="1"/>
      <w:marLeft w:val="0"/>
      <w:marRight w:val="0"/>
      <w:marTop w:val="0"/>
      <w:marBottom w:val="0"/>
      <w:divBdr>
        <w:top w:val="none" w:sz="0" w:space="0" w:color="auto"/>
        <w:left w:val="none" w:sz="0" w:space="0" w:color="auto"/>
        <w:bottom w:val="none" w:sz="0" w:space="0" w:color="auto"/>
        <w:right w:val="none" w:sz="0" w:space="0" w:color="auto"/>
      </w:divBdr>
    </w:div>
    <w:div w:id="867793277">
      <w:bodyDiv w:val="1"/>
      <w:marLeft w:val="0"/>
      <w:marRight w:val="0"/>
      <w:marTop w:val="0"/>
      <w:marBottom w:val="0"/>
      <w:divBdr>
        <w:top w:val="none" w:sz="0" w:space="0" w:color="auto"/>
        <w:left w:val="none" w:sz="0" w:space="0" w:color="auto"/>
        <w:bottom w:val="none" w:sz="0" w:space="0" w:color="auto"/>
        <w:right w:val="none" w:sz="0" w:space="0" w:color="auto"/>
      </w:divBdr>
    </w:div>
    <w:div w:id="1516309664">
      <w:bodyDiv w:val="1"/>
      <w:marLeft w:val="0"/>
      <w:marRight w:val="0"/>
      <w:marTop w:val="0"/>
      <w:marBottom w:val="0"/>
      <w:divBdr>
        <w:top w:val="none" w:sz="0" w:space="0" w:color="auto"/>
        <w:left w:val="none" w:sz="0" w:space="0" w:color="auto"/>
        <w:bottom w:val="none" w:sz="0" w:space="0" w:color="auto"/>
        <w:right w:val="none" w:sz="0" w:space="0" w:color="auto"/>
      </w:divBdr>
    </w:div>
    <w:div w:id="1573739830">
      <w:bodyDiv w:val="1"/>
      <w:marLeft w:val="0"/>
      <w:marRight w:val="0"/>
      <w:marTop w:val="0"/>
      <w:marBottom w:val="0"/>
      <w:divBdr>
        <w:top w:val="none" w:sz="0" w:space="0" w:color="auto"/>
        <w:left w:val="none" w:sz="0" w:space="0" w:color="auto"/>
        <w:bottom w:val="none" w:sz="0" w:space="0" w:color="auto"/>
        <w:right w:val="none" w:sz="0" w:space="0" w:color="auto"/>
      </w:divBdr>
    </w:div>
    <w:div w:id="1938438938">
      <w:bodyDiv w:val="1"/>
      <w:marLeft w:val="0"/>
      <w:marRight w:val="0"/>
      <w:marTop w:val="0"/>
      <w:marBottom w:val="0"/>
      <w:divBdr>
        <w:top w:val="none" w:sz="0" w:space="0" w:color="auto"/>
        <w:left w:val="none" w:sz="0" w:space="0" w:color="auto"/>
        <w:bottom w:val="none" w:sz="0" w:space="0" w:color="auto"/>
        <w:right w:val="none" w:sz="0" w:space="0" w:color="auto"/>
      </w:divBdr>
    </w:div>
    <w:div w:id="1954239303">
      <w:bodyDiv w:val="1"/>
      <w:marLeft w:val="0"/>
      <w:marRight w:val="0"/>
      <w:marTop w:val="0"/>
      <w:marBottom w:val="0"/>
      <w:divBdr>
        <w:top w:val="none" w:sz="0" w:space="0" w:color="auto"/>
        <w:left w:val="none" w:sz="0" w:space="0" w:color="auto"/>
        <w:bottom w:val="none" w:sz="0" w:space="0" w:color="auto"/>
        <w:right w:val="none" w:sz="0" w:space="0" w:color="auto"/>
      </w:divBdr>
    </w:div>
    <w:div w:id="2024089400">
      <w:bodyDiv w:val="1"/>
      <w:marLeft w:val="0"/>
      <w:marRight w:val="0"/>
      <w:marTop w:val="0"/>
      <w:marBottom w:val="0"/>
      <w:divBdr>
        <w:top w:val="none" w:sz="0" w:space="0" w:color="auto"/>
        <w:left w:val="none" w:sz="0" w:space="0" w:color="auto"/>
        <w:bottom w:val="none" w:sz="0" w:space="0" w:color="auto"/>
        <w:right w:val="none" w:sz="0" w:space="0" w:color="auto"/>
      </w:divBdr>
    </w:div>
    <w:div w:id="212680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learn.microsoft.com/fr-fr/autopilot/oem-registratio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opht.notion.site/CSV-Import-Inventaire-Mat-riel-144eb7e7075846c5bcc9b53e4bdd938a" TargetMode="External"/><Relationship Id="rId2" Type="http://schemas.openxmlformats.org/officeDocument/2006/relationships/customXml" Target="../customXml/item2.xml"/><Relationship Id="rId16" Type="http://schemas.openxmlformats.org/officeDocument/2006/relationships/hyperlink" Target="https://learn.microsoft.com/fr-fr/autopilot/autopilot-device-guidelin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A5A5A5"/>
          </a:solidFill>
          <a:miter lim="800000"/>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0C5F265DC95A4D93839EFDDD06B2AF" ma:contentTypeVersion="1" ma:contentTypeDescription="Crée un document." ma:contentTypeScope="" ma:versionID="79822ece65becf10d6fdb1130650effd">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DDBDF-D724-429A-A2DF-F3A3F8121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6FEDD1-F5E3-4282-9A64-B68D6443012F}">
  <ds:schemaRefs>
    <ds:schemaRef ds:uri="http://schemas.microsoft.com/sharepoint/v4"/>
    <ds:schemaRef ds:uri="http://purl.org/dc/terms/"/>
    <ds:schemaRef ds:uri="http://schemas.microsoft.com/office/2006/documentManagement/types"/>
    <ds:schemaRef ds:uri="http://www.w3.org/XML/1998/namespace"/>
    <ds:schemaRef ds:uri="http://schemas.microsoft.com/office/infopath/2007/PartnerControls"/>
    <ds:schemaRef ds:uri="http://purl.org/dc/elements/1.1/"/>
    <ds:schemaRef ds:uri="http://purl.org/dc/dcmityp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DA330E40-2154-4837-985D-E77F140AAB31}">
  <ds:schemaRefs>
    <ds:schemaRef ds:uri="http://schemas.microsoft.com/sharepoint/v3/contenttype/forms"/>
  </ds:schemaRefs>
</ds:datastoreItem>
</file>

<file path=customXml/itemProps4.xml><?xml version="1.0" encoding="utf-8"?>
<ds:datastoreItem xmlns:ds="http://schemas.openxmlformats.org/officeDocument/2006/customXml" ds:itemID="{1FE26AE9-63A6-4436-A813-540925F0B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5898</Words>
  <Characters>33605</Characters>
  <Application>Microsoft Office Word</Application>
  <DocSecurity>0</DocSecurity>
  <Lines>280</Lines>
  <Paragraphs>78</Paragraphs>
  <ScaleCrop>false</ScaleCrop>
  <HeadingPairs>
    <vt:vector size="2" baseType="variant">
      <vt:variant>
        <vt:lpstr>Titre</vt:lpstr>
      </vt:variant>
      <vt:variant>
        <vt:i4>1</vt:i4>
      </vt:variant>
    </vt:vector>
  </HeadingPairs>
  <TitlesOfParts>
    <vt:vector size="1" baseType="lpstr">
      <vt:lpstr>CAISSE NATIONALE D’ASSURANCE MALADIE DES</vt:lpstr>
    </vt:vector>
  </TitlesOfParts>
  <Company>CNAMTS</Company>
  <LinksUpToDate>false</LinksUpToDate>
  <CharactersWithSpaces>39425</CharactersWithSpaces>
  <SharedDoc>false</SharedDoc>
  <HLinks>
    <vt:vector size="240" baseType="variant">
      <vt:variant>
        <vt:i4>7733256</vt:i4>
      </vt:variant>
      <vt:variant>
        <vt:i4>234</vt:i4>
      </vt:variant>
      <vt:variant>
        <vt:i4>0</vt:i4>
      </vt:variant>
      <vt:variant>
        <vt:i4>5</vt:i4>
      </vt:variant>
      <vt:variant>
        <vt:lpwstr>mailto:franck.gadin@cnamts.fr</vt:lpwstr>
      </vt:variant>
      <vt:variant>
        <vt:lpwstr/>
      </vt:variant>
      <vt:variant>
        <vt:i4>7536653</vt:i4>
      </vt:variant>
      <vt:variant>
        <vt:i4>231</vt:i4>
      </vt:variant>
      <vt:variant>
        <vt:i4>0</vt:i4>
      </vt:variant>
      <vt:variant>
        <vt:i4>5</vt:i4>
      </vt:variant>
      <vt:variant>
        <vt:lpwstr>mailto:marc.durville@cnamts.fr</vt:lpwstr>
      </vt:variant>
      <vt:variant>
        <vt:lpwstr/>
      </vt:variant>
      <vt:variant>
        <vt:i4>1703985</vt:i4>
      </vt:variant>
      <vt:variant>
        <vt:i4>224</vt:i4>
      </vt:variant>
      <vt:variant>
        <vt:i4>0</vt:i4>
      </vt:variant>
      <vt:variant>
        <vt:i4>5</vt:i4>
      </vt:variant>
      <vt:variant>
        <vt:lpwstr/>
      </vt:variant>
      <vt:variant>
        <vt:lpwstr>_Toc331432086</vt:lpwstr>
      </vt:variant>
      <vt:variant>
        <vt:i4>1703985</vt:i4>
      </vt:variant>
      <vt:variant>
        <vt:i4>218</vt:i4>
      </vt:variant>
      <vt:variant>
        <vt:i4>0</vt:i4>
      </vt:variant>
      <vt:variant>
        <vt:i4>5</vt:i4>
      </vt:variant>
      <vt:variant>
        <vt:lpwstr/>
      </vt:variant>
      <vt:variant>
        <vt:lpwstr>_Toc331432085</vt:lpwstr>
      </vt:variant>
      <vt:variant>
        <vt:i4>1703985</vt:i4>
      </vt:variant>
      <vt:variant>
        <vt:i4>212</vt:i4>
      </vt:variant>
      <vt:variant>
        <vt:i4>0</vt:i4>
      </vt:variant>
      <vt:variant>
        <vt:i4>5</vt:i4>
      </vt:variant>
      <vt:variant>
        <vt:lpwstr/>
      </vt:variant>
      <vt:variant>
        <vt:lpwstr>_Toc331432084</vt:lpwstr>
      </vt:variant>
      <vt:variant>
        <vt:i4>1703985</vt:i4>
      </vt:variant>
      <vt:variant>
        <vt:i4>206</vt:i4>
      </vt:variant>
      <vt:variant>
        <vt:i4>0</vt:i4>
      </vt:variant>
      <vt:variant>
        <vt:i4>5</vt:i4>
      </vt:variant>
      <vt:variant>
        <vt:lpwstr/>
      </vt:variant>
      <vt:variant>
        <vt:lpwstr>_Toc331432083</vt:lpwstr>
      </vt:variant>
      <vt:variant>
        <vt:i4>1703985</vt:i4>
      </vt:variant>
      <vt:variant>
        <vt:i4>200</vt:i4>
      </vt:variant>
      <vt:variant>
        <vt:i4>0</vt:i4>
      </vt:variant>
      <vt:variant>
        <vt:i4>5</vt:i4>
      </vt:variant>
      <vt:variant>
        <vt:lpwstr/>
      </vt:variant>
      <vt:variant>
        <vt:lpwstr>_Toc331432082</vt:lpwstr>
      </vt:variant>
      <vt:variant>
        <vt:i4>1703985</vt:i4>
      </vt:variant>
      <vt:variant>
        <vt:i4>194</vt:i4>
      </vt:variant>
      <vt:variant>
        <vt:i4>0</vt:i4>
      </vt:variant>
      <vt:variant>
        <vt:i4>5</vt:i4>
      </vt:variant>
      <vt:variant>
        <vt:lpwstr/>
      </vt:variant>
      <vt:variant>
        <vt:lpwstr>_Toc331432081</vt:lpwstr>
      </vt:variant>
      <vt:variant>
        <vt:i4>1703985</vt:i4>
      </vt:variant>
      <vt:variant>
        <vt:i4>188</vt:i4>
      </vt:variant>
      <vt:variant>
        <vt:i4>0</vt:i4>
      </vt:variant>
      <vt:variant>
        <vt:i4>5</vt:i4>
      </vt:variant>
      <vt:variant>
        <vt:lpwstr/>
      </vt:variant>
      <vt:variant>
        <vt:lpwstr>_Toc331432080</vt:lpwstr>
      </vt:variant>
      <vt:variant>
        <vt:i4>1376305</vt:i4>
      </vt:variant>
      <vt:variant>
        <vt:i4>182</vt:i4>
      </vt:variant>
      <vt:variant>
        <vt:i4>0</vt:i4>
      </vt:variant>
      <vt:variant>
        <vt:i4>5</vt:i4>
      </vt:variant>
      <vt:variant>
        <vt:lpwstr/>
      </vt:variant>
      <vt:variant>
        <vt:lpwstr>_Toc331432079</vt:lpwstr>
      </vt:variant>
      <vt:variant>
        <vt:i4>1376305</vt:i4>
      </vt:variant>
      <vt:variant>
        <vt:i4>176</vt:i4>
      </vt:variant>
      <vt:variant>
        <vt:i4>0</vt:i4>
      </vt:variant>
      <vt:variant>
        <vt:i4>5</vt:i4>
      </vt:variant>
      <vt:variant>
        <vt:lpwstr/>
      </vt:variant>
      <vt:variant>
        <vt:lpwstr>_Toc331432078</vt:lpwstr>
      </vt:variant>
      <vt:variant>
        <vt:i4>1376305</vt:i4>
      </vt:variant>
      <vt:variant>
        <vt:i4>170</vt:i4>
      </vt:variant>
      <vt:variant>
        <vt:i4>0</vt:i4>
      </vt:variant>
      <vt:variant>
        <vt:i4>5</vt:i4>
      </vt:variant>
      <vt:variant>
        <vt:lpwstr/>
      </vt:variant>
      <vt:variant>
        <vt:lpwstr>_Toc331432077</vt:lpwstr>
      </vt:variant>
      <vt:variant>
        <vt:i4>1376305</vt:i4>
      </vt:variant>
      <vt:variant>
        <vt:i4>164</vt:i4>
      </vt:variant>
      <vt:variant>
        <vt:i4>0</vt:i4>
      </vt:variant>
      <vt:variant>
        <vt:i4>5</vt:i4>
      </vt:variant>
      <vt:variant>
        <vt:lpwstr/>
      </vt:variant>
      <vt:variant>
        <vt:lpwstr>_Toc331432076</vt:lpwstr>
      </vt:variant>
      <vt:variant>
        <vt:i4>1376305</vt:i4>
      </vt:variant>
      <vt:variant>
        <vt:i4>158</vt:i4>
      </vt:variant>
      <vt:variant>
        <vt:i4>0</vt:i4>
      </vt:variant>
      <vt:variant>
        <vt:i4>5</vt:i4>
      </vt:variant>
      <vt:variant>
        <vt:lpwstr/>
      </vt:variant>
      <vt:variant>
        <vt:lpwstr>_Toc331432075</vt:lpwstr>
      </vt:variant>
      <vt:variant>
        <vt:i4>1376305</vt:i4>
      </vt:variant>
      <vt:variant>
        <vt:i4>152</vt:i4>
      </vt:variant>
      <vt:variant>
        <vt:i4>0</vt:i4>
      </vt:variant>
      <vt:variant>
        <vt:i4>5</vt:i4>
      </vt:variant>
      <vt:variant>
        <vt:lpwstr/>
      </vt:variant>
      <vt:variant>
        <vt:lpwstr>_Toc331432074</vt:lpwstr>
      </vt:variant>
      <vt:variant>
        <vt:i4>1376305</vt:i4>
      </vt:variant>
      <vt:variant>
        <vt:i4>146</vt:i4>
      </vt:variant>
      <vt:variant>
        <vt:i4>0</vt:i4>
      </vt:variant>
      <vt:variant>
        <vt:i4>5</vt:i4>
      </vt:variant>
      <vt:variant>
        <vt:lpwstr/>
      </vt:variant>
      <vt:variant>
        <vt:lpwstr>_Toc331432073</vt:lpwstr>
      </vt:variant>
      <vt:variant>
        <vt:i4>1376305</vt:i4>
      </vt:variant>
      <vt:variant>
        <vt:i4>140</vt:i4>
      </vt:variant>
      <vt:variant>
        <vt:i4>0</vt:i4>
      </vt:variant>
      <vt:variant>
        <vt:i4>5</vt:i4>
      </vt:variant>
      <vt:variant>
        <vt:lpwstr/>
      </vt:variant>
      <vt:variant>
        <vt:lpwstr>_Toc331432072</vt:lpwstr>
      </vt:variant>
      <vt:variant>
        <vt:i4>1376305</vt:i4>
      </vt:variant>
      <vt:variant>
        <vt:i4>134</vt:i4>
      </vt:variant>
      <vt:variant>
        <vt:i4>0</vt:i4>
      </vt:variant>
      <vt:variant>
        <vt:i4>5</vt:i4>
      </vt:variant>
      <vt:variant>
        <vt:lpwstr/>
      </vt:variant>
      <vt:variant>
        <vt:lpwstr>_Toc331432071</vt:lpwstr>
      </vt:variant>
      <vt:variant>
        <vt:i4>1376305</vt:i4>
      </vt:variant>
      <vt:variant>
        <vt:i4>128</vt:i4>
      </vt:variant>
      <vt:variant>
        <vt:i4>0</vt:i4>
      </vt:variant>
      <vt:variant>
        <vt:i4>5</vt:i4>
      </vt:variant>
      <vt:variant>
        <vt:lpwstr/>
      </vt:variant>
      <vt:variant>
        <vt:lpwstr>_Toc331432070</vt:lpwstr>
      </vt:variant>
      <vt:variant>
        <vt:i4>1310769</vt:i4>
      </vt:variant>
      <vt:variant>
        <vt:i4>122</vt:i4>
      </vt:variant>
      <vt:variant>
        <vt:i4>0</vt:i4>
      </vt:variant>
      <vt:variant>
        <vt:i4>5</vt:i4>
      </vt:variant>
      <vt:variant>
        <vt:lpwstr/>
      </vt:variant>
      <vt:variant>
        <vt:lpwstr>_Toc331432069</vt:lpwstr>
      </vt:variant>
      <vt:variant>
        <vt:i4>1310769</vt:i4>
      </vt:variant>
      <vt:variant>
        <vt:i4>116</vt:i4>
      </vt:variant>
      <vt:variant>
        <vt:i4>0</vt:i4>
      </vt:variant>
      <vt:variant>
        <vt:i4>5</vt:i4>
      </vt:variant>
      <vt:variant>
        <vt:lpwstr/>
      </vt:variant>
      <vt:variant>
        <vt:lpwstr>_Toc331432068</vt:lpwstr>
      </vt:variant>
      <vt:variant>
        <vt:i4>1310769</vt:i4>
      </vt:variant>
      <vt:variant>
        <vt:i4>110</vt:i4>
      </vt:variant>
      <vt:variant>
        <vt:i4>0</vt:i4>
      </vt:variant>
      <vt:variant>
        <vt:i4>5</vt:i4>
      </vt:variant>
      <vt:variant>
        <vt:lpwstr/>
      </vt:variant>
      <vt:variant>
        <vt:lpwstr>_Toc331432067</vt:lpwstr>
      </vt:variant>
      <vt:variant>
        <vt:i4>1310769</vt:i4>
      </vt:variant>
      <vt:variant>
        <vt:i4>104</vt:i4>
      </vt:variant>
      <vt:variant>
        <vt:i4>0</vt:i4>
      </vt:variant>
      <vt:variant>
        <vt:i4>5</vt:i4>
      </vt:variant>
      <vt:variant>
        <vt:lpwstr/>
      </vt:variant>
      <vt:variant>
        <vt:lpwstr>_Toc331432066</vt:lpwstr>
      </vt:variant>
      <vt:variant>
        <vt:i4>1310769</vt:i4>
      </vt:variant>
      <vt:variant>
        <vt:i4>98</vt:i4>
      </vt:variant>
      <vt:variant>
        <vt:i4>0</vt:i4>
      </vt:variant>
      <vt:variant>
        <vt:i4>5</vt:i4>
      </vt:variant>
      <vt:variant>
        <vt:lpwstr/>
      </vt:variant>
      <vt:variant>
        <vt:lpwstr>_Toc331432065</vt:lpwstr>
      </vt:variant>
      <vt:variant>
        <vt:i4>1310769</vt:i4>
      </vt:variant>
      <vt:variant>
        <vt:i4>92</vt:i4>
      </vt:variant>
      <vt:variant>
        <vt:i4>0</vt:i4>
      </vt:variant>
      <vt:variant>
        <vt:i4>5</vt:i4>
      </vt:variant>
      <vt:variant>
        <vt:lpwstr/>
      </vt:variant>
      <vt:variant>
        <vt:lpwstr>_Toc331432064</vt:lpwstr>
      </vt:variant>
      <vt:variant>
        <vt:i4>1310769</vt:i4>
      </vt:variant>
      <vt:variant>
        <vt:i4>86</vt:i4>
      </vt:variant>
      <vt:variant>
        <vt:i4>0</vt:i4>
      </vt:variant>
      <vt:variant>
        <vt:i4>5</vt:i4>
      </vt:variant>
      <vt:variant>
        <vt:lpwstr/>
      </vt:variant>
      <vt:variant>
        <vt:lpwstr>_Toc331432063</vt:lpwstr>
      </vt:variant>
      <vt:variant>
        <vt:i4>1310769</vt:i4>
      </vt:variant>
      <vt:variant>
        <vt:i4>80</vt:i4>
      </vt:variant>
      <vt:variant>
        <vt:i4>0</vt:i4>
      </vt:variant>
      <vt:variant>
        <vt:i4>5</vt:i4>
      </vt:variant>
      <vt:variant>
        <vt:lpwstr/>
      </vt:variant>
      <vt:variant>
        <vt:lpwstr>_Toc331432062</vt:lpwstr>
      </vt:variant>
      <vt:variant>
        <vt:i4>1310769</vt:i4>
      </vt:variant>
      <vt:variant>
        <vt:i4>74</vt:i4>
      </vt:variant>
      <vt:variant>
        <vt:i4>0</vt:i4>
      </vt:variant>
      <vt:variant>
        <vt:i4>5</vt:i4>
      </vt:variant>
      <vt:variant>
        <vt:lpwstr/>
      </vt:variant>
      <vt:variant>
        <vt:lpwstr>_Toc331432061</vt:lpwstr>
      </vt:variant>
      <vt:variant>
        <vt:i4>1310769</vt:i4>
      </vt:variant>
      <vt:variant>
        <vt:i4>68</vt:i4>
      </vt:variant>
      <vt:variant>
        <vt:i4>0</vt:i4>
      </vt:variant>
      <vt:variant>
        <vt:i4>5</vt:i4>
      </vt:variant>
      <vt:variant>
        <vt:lpwstr/>
      </vt:variant>
      <vt:variant>
        <vt:lpwstr>_Toc331432060</vt:lpwstr>
      </vt:variant>
      <vt:variant>
        <vt:i4>1507377</vt:i4>
      </vt:variant>
      <vt:variant>
        <vt:i4>62</vt:i4>
      </vt:variant>
      <vt:variant>
        <vt:i4>0</vt:i4>
      </vt:variant>
      <vt:variant>
        <vt:i4>5</vt:i4>
      </vt:variant>
      <vt:variant>
        <vt:lpwstr/>
      </vt:variant>
      <vt:variant>
        <vt:lpwstr>_Toc331432059</vt:lpwstr>
      </vt:variant>
      <vt:variant>
        <vt:i4>1507377</vt:i4>
      </vt:variant>
      <vt:variant>
        <vt:i4>56</vt:i4>
      </vt:variant>
      <vt:variant>
        <vt:i4>0</vt:i4>
      </vt:variant>
      <vt:variant>
        <vt:i4>5</vt:i4>
      </vt:variant>
      <vt:variant>
        <vt:lpwstr/>
      </vt:variant>
      <vt:variant>
        <vt:lpwstr>_Toc331432058</vt:lpwstr>
      </vt:variant>
      <vt:variant>
        <vt:i4>1507377</vt:i4>
      </vt:variant>
      <vt:variant>
        <vt:i4>50</vt:i4>
      </vt:variant>
      <vt:variant>
        <vt:i4>0</vt:i4>
      </vt:variant>
      <vt:variant>
        <vt:i4>5</vt:i4>
      </vt:variant>
      <vt:variant>
        <vt:lpwstr/>
      </vt:variant>
      <vt:variant>
        <vt:lpwstr>_Toc331432057</vt:lpwstr>
      </vt:variant>
      <vt:variant>
        <vt:i4>1507377</vt:i4>
      </vt:variant>
      <vt:variant>
        <vt:i4>44</vt:i4>
      </vt:variant>
      <vt:variant>
        <vt:i4>0</vt:i4>
      </vt:variant>
      <vt:variant>
        <vt:i4>5</vt:i4>
      </vt:variant>
      <vt:variant>
        <vt:lpwstr/>
      </vt:variant>
      <vt:variant>
        <vt:lpwstr>_Toc331432056</vt:lpwstr>
      </vt:variant>
      <vt:variant>
        <vt:i4>1507377</vt:i4>
      </vt:variant>
      <vt:variant>
        <vt:i4>38</vt:i4>
      </vt:variant>
      <vt:variant>
        <vt:i4>0</vt:i4>
      </vt:variant>
      <vt:variant>
        <vt:i4>5</vt:i4>
      </vt:variant>
      <vt:variant>
        <vt:lpwstr/>
      </vt:variant>
      <vt:variant>
        <vt:lpwstr>_Toc331432055</vt:lpwstr>
      </vt:variant>
      <vt:variant>
        <vt:i4>1507377</vt:i4>
      </vt:variant>
      <vt:variant>
        <vt:i4>32</vt:i4>
      </vt:variant>
      <vt:variant>
        <vt:i4>0</vt:i4>
      </vt:variant>
      <vt:variant>
        <vt:i4>5</vt:i4>
      </vt:variant>
      <vt:variant>
        <vt:lpwstr/>
      </vt:variant>
      <vt:variant>
        <vt:lpwstr>_Toc331432054</vt:lpwstr>
      </vt:variant>
      <vt:variant>
        <vt:i4>1507377</vt:i4>
      </vt:variant>
      <vt:variant>
        <vt:i4>26</vt:i4>
      </vt:variant>
      <vt:variant>
        <vt:i4>0</vt:i4>
      </vt:variant>
      <vt:variant>
        <vt:i4>5</vt:i4>
      </vt:variant>
      <vt:variant>
        <vt:lpwstr/>
      </vt:variant>
      <vt:variant>
        <vt:lpwstr>_Toc331432053</vt:lpwstr>
      </vt:variant>
      <vt:variant>
        <vt:i4>1507377</vt:i4>
      </vt:variant>
      <vt:variant>
        <vt:i4>20</vt:i4>
      </vt:variant>
      <vt:variant>
        <vt:i4>0</vt:i4>
      </vt:variant>
      <vt:variant>
        <vt:i4>5</vt:i4>
      </vt:variant>
      <vt:variant>
        <vt:lpwstr/>
      </vt:variant>
      <vt:variant>
        <vt:lpwstr>_Toc331432052</vt:lpwstr>
      </vt:variant>
      <vt:variant>
        <vt:i4>1507377</vt:i4>
      </vt:variant>
      <vt:variant>
        <vt:i4>14</vt:i4>
      </vt:variant>
      <vt:variant>
        <vt:i4>0</vt:i4>
      </vt:variant>
      <vt:variant>
        <vt:i4>5</vt:i4>
      </vt:variant>
      <vt:variant>
        <vt:lpwstr/>
      </vt:variant>
      <vt:variant>
        <vt:lpwstr>_Toc331432051</vt:lpwstr>
      </vt:variant>
      <vt:variant>
        <vt:i4>1507377</vt:i4>
      </vt:variant>
      <vt:variant>
        <vt:i4>8</vt:i4>
      </vt:variant>
      <vt:variant>
        <vt:i4>0</vt:i4>
      </vt:variant>
      <vt:variant>
        <vt:i4>5</vt:i4>
      </vt:variant>
      <vt:variant>
        <vt:lpwstr/>
      </vt:variant>
      <vt:variant>
        <vt:lpwstr>_Toc331432050</vt:lpwstr>
      </vt:variant>
      <vt:variant>
        <vt:i4>1441841</vt:i4>
      </vt:variant>
      <vt:variant>
        <vt:i4>2</vt:i4>
      </vt:variant>
      <vt:variant>
        <vt:i4>0</vt:i4>
      </vt:variant>
      <vt:variant>
        <vt:i4>5</vt:i4>
      </vt:variant>
      <vt:variant>
        <vt:lpwstr/>
      </vt:variant>
      <vt:variant>
        <vt:lpwstr>_Toc331432049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NATIONALE D’ASSURANCE MALADIE DES</dc:title>
  <dc:creator>vigeannel</dc:creator>
  <cp:lastModifiedBy>CRUCERU COSMINA MARIA (CNAM / Paris)</cp:lastModifiedBy>
  <cp:revision>6</cp:revision>
  <cp:lastPrinted>2021-10-04T09:42:00Z</cp:lastPrinted>
  <dcterms:created xsi:type="dcterms:W3CDTF">2025-02-12T15:55:00Z</dcterms:created>
  <dcterms:modified xsi:type="dcterms:W3CDTF">2025-02-17T14:12:00Z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0x010100650C5F265DC95A4D93839EFDDD06B2AF</vt:lpwstr>
  </property>
</Properties>
</file>