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36177" w14:textId="347477A3" w:rsidR="00084DA9" w:rsidRPr="00FA5339" w:rsidRDefault="00084DA9" w:rsidP="00084DA9">
      <w:pPr>
        <w:jc w:val="right"/>
        <w:rPr>
          <w:rFonts w:cstheme="minorHAnsi"/>
          <w:b/>
          <w:szCs w:val="26"/>
        </w:rPr>
      </w:pPr>
      <w:r w:rsidRPr="00FA5339">
        <w:rPr>
          <w:rFonts w:cstheme="minorHAnsi"/>
          <w:b/>
          <w:szCs w:val="26"/>
        </w:rPr>
        <w:t>Service du commissariat des armées</w:t>
      </w:r>
    </w:p>
    <w:p w14:paraId="0BCEE4E1" w14:textId="5321C055" w:rsidR="00084DA9" w:rsidRPr="00FA5339" w:rsidRDefault="00084DA9" w:rsidP="00084DA9">
      <w:pPr>
        <w:jc w:val="right"/>
        <w:rPr>
          <w:rFonts w:cstheme="minorHAnsi"/>
          <w:b/>
          <w:szCs w:val="26"/>
        </w:rPr>
      </w:pPr>
      <w:r w:rsidRPr="00FA5339">
        <w:rPr>
          <w:rFonts w:cstheme="minorHAnsi"/>
          <w:b/>
          <w:szCs w:val="26"/>
        </w:rPr>
        <w:t xml:space="preserve">Plate-forme commissariat </w:t>
      </w:r>
      <w:r>
        <w:rPr>
          <w:rFonts w:cstheme="minorHAnsi"/>
          <w:b/>
          <w:szCs w:val="26"/>
        </w:rPr>
        <w:t>P</w:t>
      </w:r>
      <w:r w:rsidRPr="00FA5339">
        <w:rPr>
          <w:rFonts w:cstheme="minorHAnsi"/>
          <w:b/>
          <w:szCs w:val="26"/>
        </w:rPr>
        <w:t>aris</w:t>
      </w: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14:paraId="4A207363" w14:textId="77777777" w:rsidTr="00084DA9">
        <w:tc>
          <w:tcPr>
            <w:tcW w:w="10419" w:type="dxa"/>
            <w:shd w:val="clear" w:color="auto" w:fill="auto"/>
          </w:tcPr>
          <w:p w14:paraId="1B2F4CA1" w14:textId="50DC5572" w:rsidR="00084DA9" w:rsidRPr="001A782A" w:rsidRDefault="00EF29B3" w:rsidP="00084DA9">
            <w:pPr>
              <w:pStyle w:val="Pieddepage"/>
              <w:tabs>
                <w:tab w:val="clear" w:pos="4536"/>
                <w:tab w:val="clear" w:pos="9072"/>
              </w:tabs>
              <w:jc w:val="center"/>
              <w:rPr>
                <w:rFonts w:cstheme="minorHAnsi"/>
                <w:szCs w:val="26"/>
              </w:rPr>
            </w:pPr>
            <w:r>
              <w:rPr>
                <w:rFonts w:cstheme="minorHAnsi"/>
                <w:noProof/>
                <w:szCs w:val="26"/>
              </w:rPr>
              <w:drawing>
                <wp:anchor distT="0" distB="0" distL="114300" distR="114300" simplePos="0" relativeHeight="251658240" behindDoc="0" locked="0" layoutInCell="1" allowOverlap="1" wp14:anchorId="7D09146E" wp14:editId="6C1D053A">
                  <wp:simplePos x="0" y="0"/>
                  <wp:positionH relativeFrom="column">
                    <wp:posOffset>35273</wp:posOffset>
                  </wp:positionH>
                  <wp:positionV relativeFrom="paragraph">
                    <wp:posOffset>-675113</wp:posOffset>
                  </wp:positionV>
                  <wp:extent cx="1310640" cy="1170305"/>
                  <wp:effectExtent l="0" t="0" r="381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0640" cy="1170305"/>
                          </a:xfrm>
                          <a:prstGeom prst="rect">
                            <a:avLst/>
                          </a:prstGeom>
                          <a:noFill/>
                        </pic:spPr>
                      </pic:pic>
                    </a:graphicData>
                  </a:graphic>
                  <wp14:sizeRelH relativeFrom="page">
                    <wp14:pctWidth>0</wp14:pctWidth>
                  </wp14:sizeRelH>
                  <wp14:sizeRelV relativeFrom="page">
                    <wp14:pctHeight>0</wp14:pctHeight>
                  </wp14:sizeRelV>
                </wp:anchor>
              </w:drawing>
            </w:r>
          </w:p>
          <w:p w14:paraId="009B7B82" w14:textId="77777777" w:rsidR="00084DA9" w:rsidRDefault="00084DA9" w:rsidP="00084DA9">
            <w:pPr>
              <w:pStyle w:val="Pieddepage"/>
              <w:tabs>
                <w:tab w:val="clear" w:pos="4536"/>
                <w:tab w:val="clear" w:pos="9072"/>
              </w:tabs>
              <w:jc w:val="center"/>
              <w:rPr>
                <w:rFonts w:cstheme="minorHAnsi"/>
                <w:szCs w:val="26"/>
              </w:rPr>
            </w:pPr>
          </w:p>
          <w:p w14:paraId="67DDD47C" w14:textId="77777777" w:rsidR="00084DA9" w:rsidRDefault="00084DA9" w:rsidP="00084DA9">
            <w:pPr>
              <w:pStyle w:val="Pieddepage"/>
              <w:tabs>
                <w:tab w:val="clear" w:pos="4536"/>
                <w:tab w:val="clear" w:pos="9072"/>
              </w:tabs>
              <w:jc w:val="center"/>
              <w:rPr>
                <w:rFonts w:cstheme="minorHAnsi"/>
                <w:szCs w:val="26"/>
              </w:rPr>
            </w:pPr>
          </w:p>
          <w:p w14:paraId="212CAE1E" w14:textId="77777777" w:rsidR="00084DA9" w:rsidRPr="001A782A" w:rsidRDefault="00084DA9" w:rsidP="00084DA9">
            <w:pPr>
              <w:pStyle w:val="Pieddepage"/>
              <w:tabs>
                <w:tab w:val="clear" w:pos="4536"/>
                <w:tab w:val="clear" w:pos="9072"/>
              </w:tabs>
              <w:jc w:val="center"/>
              <w:rPr>
                <w:rFonts w:cstheme="minorHAnsi"/>
                <w:szCs w:val="26"/>
              </w:rPr>
            </w:pPr>
          </w:p>
        </w:tc>
      </w:tr>
    </w:tbl>
    <w:p w14:paraId="318C629C" w14:textId="77777777" w:rsidR="00C62D55" w:rsidRPr="007533C3" w:rsidRDefault="00C62D55" w:rsidP="007568CB">
      <w:pPr>
        <w:jc w:val="center"/>
        <w:rPr>
          <w:rFonts w:cstheme="minorHAnsi"/>
          <w:b/>
          <w:sz w:val="36"/>
          <w:szCs w:val="28"/>
        </w:rPr>
      </w:pPr>
    </w:p>
    <w:p w14:paraId="1B1AA422" w14:textId="404860B0" w:rsidR="007568CB" w:rsidRDefault="007568CB" w:rsidP="007568CB">
      <w:pPr>
        <w:jc w:val="center"/>
        <w:rPr>
          <w:rFonts w:cstheme="minorHAnsi"/>
          <w:b/>
          <w:sz w:val="32"/>
          <w:szCs w:val="28"/>
        </w:rPr>
      </w:pPr>
    </w:p>
    <w:p w14:paraId="33B21DF9" w14:textId="77777777"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14:paraId="3179B51D" w14:textId="77777777" w:rsidTr="007568CB">
        <w:tc>
          <w:tcPr>
            <w:tcW w:w="10195" w:type="dxa"/>
          </w:tcPr>
          <w:p w14:paraId="2ADB1321" w14:textId="77777777" w:rsidR="007568CB" w:rsidRPr="007568CB" w:rsidRDefault="007568CB" w:rsidP="007568CB">
            <w:pPr>
              <w:spacing w:before="120" w:after="120"/>
              <w:jc w:val="center"/>
              <w:rPr>
                <w:rFonts w:cstheme="minorHAnsi"/>
                <w:b/>
                <w:szCs w:val="26"/>
              </w:rPr>
            </w:pPr>
            <w:r w:rsidRPr="007568CB">
              <w:rPr>
                <w:rFonts w:cstheme="minorHAnsi"/>
                <w:b/>
                <w:sz w:val="36"/>
                <w:szCs w:val="26"/>
              </w:rPr>
              <w:t>CADRE-RÉPONSES</w:t>
            </w:r>
          </w:p>
        </w:tc>
      </w:tr>
    </w:tbl>
    <w:p w14:paraId="10EAC564" w14:textId="77777777" w:rsidR="007568CB" w:rsidRDefault="007568CB" w:rsidP="007568CB">
      <w:pPr>
        <w:jc w:val="center"/>
        <w:rPr>
          <w:rFonts w:cstheme="minorHAnsi"/>
          <w:b/>
          <w:sz w:val="32"/>
          <w:szCs w:val="28"/>
        </w:rPr>
      </w:pPr>
    </w:p>
    <w:p w14:paraId="23387FEC" w14:textId="1F4B216E" w:rsidR="007568CB" w:rsidRDefault="007568CB" w:rsidP="007568CB">
      <w:pPr>
        <w:jc w:val="center"/>
        <w:rPr>
          <w:rFonts w:cstheme="minorHAnsi"/>
          <w:b/>
          <w:sz w:val="32"/>
          <w:szCs w:val="28"/>
        </w:rPr>
      </w:pPr>
      <w:r w:rsidRPr="00C62D55">
        <w:rPr>
          <w:rFonts w:cstheme="minorHAnsi"/>
          <w:b/>
          <w:sz w:val="32"/>
          <w:szCs w:val="28"/>
        </w:rPr>
        <w:t>OFFRE DE LA SOCIÉTÉ :</w:t>
      </w:r>
    </w:p>
    <w:p w14:paraId="204E435E" w14:textId="2EEFC13D" w:rsidR="007568CB" w:rsidRDefault="00F97B31"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776957009" w:edGrp="everyone"/>
          <w:r w:rsidR="007568CB">
            <w:rPr>
              <w:rFonts w:cstheme="minorHAnsi"/>
              <w:b/>
              <w:szCs w:val="26"/>
            </w:rPr>
            <w:t>……………………………………….</w:t>
          </w:r>
          <w:permEnd w:id="776957009"/>
        </w:sdtContent>
      </w:sdt>
    </w:p>
    <w:p w14:paraId="3ED51C0C" w14:textId="77777777" w:rsidR="007568CB" w:rsidRDefault="007568CB" w:rsidP="007568CB">
      <w:pPr>
        <w:jc w:val="center"/>
        <w:rPr>
          <w:rFonts w:cstheme="minorHAnsi"/>
          <w:b/>
          <w:sz w:val="32"/>
          <w:szCs w:val="32"/>
        </w:rPr>
      </w:pPr>
    </w:p>
    <w:p w14:paraId="4A3D473B" w14:textId="77777777"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14:paraId="5C107F23" w14:textId="77777777" w:rsidTr="007568CB">
        <w:trPr>
          <w:trHeight w:val="1741"/>
        </w:trPr>
        <w:tc>
          <w:tcPr>
            <w:tcW w:w="10206" w:type="dxa"/>
            <w:shd w:val="clear" w:color="auto" w:fill="C9C9C9" w:themeFill="accent3" w:themeFillTint="99"/>
            <w:vAlign w:val="center"/>
          </w:tcPr>
          <w:p w14:paraId="3C981A05" w14:textId="77777777" w:rsidR="007533C3" w:rsidRDefault="007533C3" w:rsidP="007533C3">
            <w:pPr>
              <w:jc w:val="center"/>
              <w:rPr>
                <w:rFonts w:cstheme="minorHAnsi"/>
                <w:b/>
                <w:szCs w:val="26"/>
              </w:rPr>
            </w:pPr>
          </w:p>
          <w:p w14:paraId="610E7310" w14:textId="4EA8282B" w:rsidR="007533C3" w:rsidRDefault="007533C3" w:rsidP="007533C3">
            <w:pPr>
              <w:jc w:val="center"/>
              <w:rPr>
                <w:rFonts w:cstheme="minorHAnsi"/>
                <w:b/>
                <w:szCs w:val="26"/>
              </w:rPr>
            </w:pPr>
            <w:r w:rsidRPr="003D2B13">
              <w:rPr>
                <w:rFonts w:cstheme="minorHAnsi"/>
                <w:b/>
                <w:szCs w:val="26"/>
              </w:rPr>
              <w:t>DAF_</w:t>
            </w:r>
            <w:sdt>
              <w:sdtPr>
                <w:rPr>
                  <w:rFonts w:cstheme="minorHAnsi"/>
                  <w:b/>
                  <w:szCs w:val="26"/>
                </w:rPr>
                <w:id w:val="-1574417289"/>
                <w:placeholder>
                  <w:docPart w:val="D320A90159D443CC9E232641A6FC3CB8"/>
                </w:placeholder>
                <w:text/>
              </w:sdtPr>
              <w:sdtEndPr/>
              <w:sdtContent>
                <w:r w:rsidR="00EF788E">
                  <w:rPr>
                    <w:rFonts w:cstheme="minorHAnsi"/>
                    <w:b/>
                    <w:szCs w:val="26"/>
                  </w:rPr>
                  <w:t>2024_001398</w:t>
                </w:r>
              </w:sdtContent>
            </w:sdt>
            <w:r w:rsidRPr="003D2B13">
              <w:rPr>
                <w:rFonts w:cstheme="minorHAnsi"/>
                <w:b/>
                <w:szCs w:val="26"/>
              </w:rPr>
              <w:t xml:space="preserve"> </w:t>
            </w:r>
          </w:p>
          <w:p w14:paraId="09E9AB02" w14:textId="4B898337" w:rsidR="007568CB" w:rsidRDefault="007533C3" w:rsidP="007568CB">
            <w:pPr>
              <w:spacing w:before="120"/>
              <w:ind w:right="-108"/>
              <w:jc w:val="center"/>
              <w:rPr>
                <w:rFonts w:cstheme="minorHAnsi"/>
                <w:i/>
                <w:color w:val="808080"/>
                <w:szCs w:val="26"/>
              </w:rPr>
            </w:pPr>
            <w:r>
              <w:rPr>
                <w:rFonts w:cstheme="minorHAnsi"/>
                <w:b/>
                <w:szCs w:val="26"/>
              </w:rPr>
              <w:t>Objet du marché</w:t>
            </w:r>
            <w:r w:rsidR="00327E3B">
              <w:rPr>
                <w:rFonts w:cstheme="minorHAnsi"/>
                <w:b/>
                <w:szCs w:val="26"/>
              </w:rPr>
              <w:t xml:space="preserve"> public</w:t>
            </w:r>
            <w:r w:rsidRPr="007533C3">
              <w:rPr>
                <w:rFonts w:cstheme="minorHAnsi"/>
                <w:b/>
                <w:szCs w:val="26"/>
              </w:rPr>
              <w:t> :</w:t>
            </w:r>
            <w:r w:rsidR="00270479" w:rsidRPr="00A73085">
              <w:rPr>
                <w:rFonts w:cstheme="minorHAnsi"/>
                <w:i/>
                <w:color w:val="808080"/>
                <w:szCs w:val="26"/>
              </w:rPr>
              <w:t xml:space="preserve"> </w:t>
            </w:r>
          </w:p>
          <w:p w14:paraId="6305440D" w14:textId="062BBD34" w:rsidR="007533C3" w:rsidRPr="003D2B13" w:rsidRDefault="007533C3" w:rsidP="00EF788E">
            <w:pPr>
              <w:spacing w:after="120"/>
              <w:ind w:right="-108"/>
              <w:jc w:val="center"/>
              <w:rPr>
                <w:rFonts w:cstheme="minorHAnsi"/>
                <w:b/>
                <w:szCs w:val="26"/>
              </w:rPr>
            </w:pPr>
            <w:r>
              <w:rPr>
                <w:rFonts w:cstheme="minorHAnsi"/>
                <w:b/>
                <w:szCs w:val="26"/>
              </w:rPr>
              <w:t xml:space="preserve"> </w:t>
            </w:r>
            <w:sdt>
              <w:sdtPr>
                <w:rPr>
                  <w:rFonts w:ascii="Calibri" w:hAnsi="Calibri" w:cs="Calibri"/>
                  <w:b/>
                  <w:bCs/>
                  <w:szCs w:val="26"/>
                </w:rPr>
                <w:id w:val="-2089303881"/>
                <w:placeholder>
                  <w:docPart w:val="1A3AD43A8F664988BAC5949CC69C944C"/>
                </w:placeholder>
                <w:text/>
              </w:sdtPr>
              <w:sdtEndPr/>
              <w:sdtContent>
                <w:r w:rsidR="00EF788E" w:rsidRPr="00EF788E">
                  <w:rPr>
                    <w:rFonts w:ascii="Calibri" w:hAnsi="Calibri" w:cs="Calibri"/>
                    <w:b/>
                    <w:bCs/>
                    <w:szCs w:val="26"/>
                  </w:rPr>
                  <w:t>Acquisition et maintenance d'une solution polyvalente de découpe à plat au profit du Pôle Graphique de Paris et fourniture des consommables associés</w:t>
                </w:r>
              </w:sdtContent>
            </w:sdt>
            <w:r w:rsidR="00270479">
              <w:rPr>
                <w:rFonts w:cstheme="minorHAnsi"/>
                <w:b/>
                <w:szCs w:val="26"/>
              </w:rPr>
              <w:t xml:space="preserve"> </w:t>
            </w:r>
          </w:p>
        </w:tc>
      </w:tr>
    </w:tbl>
    <w:p w14:paraId="47F35AB7" w14:textId="77777777" w:rsidR="00A917AF" w:rsidRPr="003D2B13" w:rsidRDefault="00A917AF" w:rsidP="004F7B5B">
      <w:pPr>
        <w:rPr>
          <w:rFonts w:cstheme="minorHAnsi"/>
          <w:szCs w:val="26"/>
        </w:rPr>
      </w:pPr>
    </w:p>
    <w:p w14:paraId="26C927D5" w14:textId="79409E91"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marché</w:t>
      </w:r>
      <w:r w:rsidR="00327E3B">
        <w:rPr>
          <w:rFonts w:cstheme="minorHAnsi"/>
          <w:b/>
          <w:szCs w:val="26"/>
        </w:rPr>
        <w:t xml:space="preserve"> public</w:t>
      </w:r>
      <w:r>
        <w:rPr>
          <w:rFonts w:cstheme="minorHAnsi"/>
          <w:b/>
          <w:szCs w:val="26"/>
        </w:rPr>
        <w:t xml:space="preserve"> ci-dessus.</w:t>
      </w:r>
    </w:p>
    <w:p w14:paraId="62B91788" w14:textId="67A9B962" w:rsidR="0017322A" w:rsidRDefault="0017322A" w:rsidP="007568CB">
      <w:pPr>
        <w:rPr>
          <w:rFonts w:cstheme="minorHAnsi"/>
          <w:b/>
          <w:szCs w:val="26"/>
        </w:rPr>
      </w:pPr>
    </w:p>
    <w:p w14:paraId="7539C601" w14:textId="37CDE003" w:rsidR="0017322A" w:rsidRPr="0017322A" w:rsidRDefault="0017322A" w:rsidP="007568CB">
      <w:pPr>
        <w:rPr>
          <w:rFonts w:cstheme="minorHAnsi"/>
          <w:szCs w:val="26"/>
        </w:rPr>
      </w:pPr>
      <w:r w:rsidRPr="0017322A">
        <w:rPr>
          <w:rFonts w:cstheme="minorHAnsi"/>
          <w:szCs w:val="26"/>
        </w:rPr>
        <w:t>Il est complété le cas échéant des réponses de la société aux demandes de précision sur son offre.</w:t>
      </w:r>
    </w:p>
    <w:p w14:paraId="7E7DF9EA" w14:textId="7B844A93" w:rsidR="007568CB" w:rsidRDefault="007568CB" w:rsidP="004F7B5B">
      <w:pPr>
        <w:rPr>
          <w:rFonts w:cstheme="minorHAnsi"/>
          <w:szCs w:val="26"/>
        </w:rPr>
      </w:pPr>
    </w:p>
    <w:p w14:paraId="7E5BA10E" w14:textId="77777777" w:rsidR="007568CB" w:rsidRPr="007568CB" w:rsidRDefault="007568CB" w:rsidP="004F7B5B">
      <w:pPr>
        <w:rPr>
          <w:rFonts w:cstheme="minorHAnsi"/>
          <w:szCs w:val="26"/>
        </w:rPr>
        <w:sectPr w:rsidR="007568CB" w:rsidRPr="007568CB" w:rsidSect="00814AEC">
          <w:footerReference w:type="default" r:id="rId10"/>
          <w:headerReference w:type="first" r:id="rId11"/>
          <w:pgSz w:w="11907" w:h="16840" w:code="9"/>
          <w:pgMar w:top="1134" w:right="851" w:bottom="709" w:left="851" w:header="284" w:footer="115" w:gutter="0"/>
          <w:cols w:space="720"/>
          <w:docGrid w:linePitch="299"/>
        </w:sectPr>
      </w:pPr>
    </w:p>
    <w:p w14:paraId="5EFC8D42" w14:textId="032E167D" w:rsidR="00A73085" w:rsidRDefault="00EA33B6" w:rsidP="00EA33B6">
      <w:pPr>
        <w:rPr>
          <w:rFonts w:cstheme="minorHAnsi"/>
          <w:szCs w:val="26"/>
        </w:rPr>
      </w:pPr>
      <w:r>
        <w:rPr>
          <w:rFonts w:cstheme="minorHAnsi"/>
          <w:szCs w:val="26"/>
        </w:rPr>
        <w:lastRenderedPageBreak/>
        <w:t>Le</w:t>
      </w:r>
      <w:r w:rsidR="00270479">
        <w:rPr>
          <w:rFonts w:cstheme="minorHAnsi"/>
          <w:szCs w:val="26"/>
        </w:rPr>
        <w:t xml:space="preserve"> présent</w:t>
      </w:r>
      <w:r w:rsidRPr="00EA33B6">
        <w:rPr>
          <w:rFonts w:cstheme="minorHAnsi"/>
          <w:szCs w:val="26"/>
        </w:rPr>
        <w:t xml:space="preserve"> cadre-réponses doit</w:t>
      </w:r>
      <w:r>
        <w:rPr>
          <w:rFonts w:cstheme="minorHAnsi"/>
          <w:szCs w:val="26"/>
        </w:rPr>
        <w:t xml:space="preserve"> </w:t>
      </w:r>
      <w:r w:rsidRPr="00EA33B6">
        <w:rPr>
          <w:rFonts w:cstheme="minorHAnsi"/>
          <w:szCs w:val="26"/>
        </w:rPr>
        <w:t xml:space="preserve">impérativement </w:t>
      </w:r>
      <w:r>
        <w:rPr>
          <w:rFonts w:cstheme="minorHAnsi"/>
          <w:szCs w:val="26"/>
        </w:rPr>
        <w:t>être</w:t>
      </w:r>
      <w:r w:rsidRPr="00EA33B6">
        <w:rPr>
          <w:rFonts w:cstheme="minorHAnsi"/>
          <w:szCs w:val="26"/>
        </w:rPr>
        <w:t xml:space="preserve"> </w:t>
      </w:r>
      <w:r w:rsidRPr="00EA33B6">
        <w:rPr>
          <w:rFonts w:cstheme="minorHAnsi"/>
          <w:b/>
          <w:szCs w:val="26"/>
        </w:rPr>
        <w:t>intégralement complété</w:t>
      </w:r>
      <w:r w:rsidRPr="00EA33B6">
        <w:rPr>
          <w:rFonts w:cstheme="minorHAnsi"/>
          <w:szCs w:val="26"/>
        </w:rPr>
        <w:t xml:space="preserve"> par chaque candidat </w:t>
      </w:r>
      <w:r w:rsidR="00270479">
        <w:rPr>
          <w:rFonts w:cstheme="minorHAnsi"/>
          <w:szCs w:val="26"/>
        </w:rPr>
        <w:t xml:space="preserve">pour le marché auquel il soumissionne </w:t>
      </w:r>
      <w:r w:rsidRPr="00EA33B6">
        <w:rPr>
          <w:rFonts w:cstheme="minorHAnsi"/>
          <w:szCs w:val="26"/>
        </w:rPr>
        <w:t xml:space="preserve">sous peine de rejet de son offre. </w:t>
      </w:r>
    </w:p>
    <w:p w14:paraId="67F8F961" w14:textId="77777777" w:rsidR="00A73085" w:rsidRDefault="00A73085" w:rsidP="00EA33B6">
      <w:pPr>
        <w:rPr>
          <w:rFonts w:cstheme="minorHAnsi"/>
          <w:szCs w:val="26"/>
        </w:rPr>
      </w:pPr>
    </w:p>
    <w:p w14:paraId="42090FDF" w14:textId="1DE97E4E" w:rsidR="00EA33B6" w:rsidRDefault="00A73085" w:rsidP="00EA33B6">
      <w:pPr>
        <w:rPr>
          <w:rFonts w:cstheme="minorHAnsi"/>
          <w:szCs w:val="26"/>
        </w:rPr>
      </w:pPr>
      <w:r>
        <w:rPr>
          <w:rFonts w:cstheme="minorHAnsi"/>
          <w:szCs w:val="26"/>
        </w:rPr>
        <w:t xml:space="preserve">Il se </w:t>
      </w:r>
      <w:r w:rsidRPr="00C72F48">
        <w:rPr>
          <w:rFonts w:cstheme="minorHAnsi"/>
          <w:szCs w:val="26"/>
        </w:rPr>
        <w:t xml:space="preserve">décompose en </w:t>
      </w:r>
      <w:r w:rsidR="00C72F48" w:rsidRPr="00C72F48">
        <w:rPr>
          <w:rFonts w:cstheme="minorHAnsi"/>
          <w:szCs w:val="26"/>
        </w:rPr>
        <w:t>II</w:t>
      </w:r>
      <w:r w:rsidRPr="00C72F48">
        <w:rPr>
          <w:rFonts w:cstheme="minorHAnsi"/>
          <w:szCs w:val="26"/>
        </w:rPr>
        <w:t xml:space="preserve"> paragraphes :</w:t>
      </w:r>
    </w:p>
    <w:p w14:paraId="1180B6A8" w14:textId="77777777" w:rsidR="00A73085" w:rsidRDefault="00A73085" w:rsidP="00A73085">
      <w:pPr>
        <w:rPr>
          <w:rFonts w:cstheme="minorHAnsi"/>
          <w:szCs w:val="26"/>
        </w:rPr>
      </w:pPr>
    </w:p>
    <w:p w14:paraId="12C17654" w14:textId="2410B726" w:rsidR="00A73085" w:rsidRPr="00420EC7" w:rsidRDefault="00A73085" w:rsidP="004E54A6">
      <w:pPr>
        <w:pStyle w:val="Paragraphedeliste"/>
        <w:numPr>
          <w:ilvl w:val="0"/>
          <w:numId w:val="2"/>
        </w:numPr>
        <w:rPr>
          <w:rFonts w:cstheme="minorHAnsi"/>
          <w:szCs w:val="26"/>
        </w:rPr>
      </w:pPr>
      <w:r w:rsidRPr="00420EC7">
        <w:rPr>
          <w:rFonts w:cstheme="minorHAnsi"/>
          <w:szCs w:val="26"/>
        </w:rPr>
        <w:t>Le paragraphe I intitulé « Éléments demandés au titre des critères d’attribution » porte sur les éléments de réponse valorisés au titre de l’analyse des offres</w:t>
      </w:r>
      <w:r w:rsidR="004014ED" w:rsidRPr="00420EC7">
        <w:rPr>
          <w:rFonts w:cstheme="minorHAnsi"/>
          <w:szCs w:val="26"/>
        </w:rPr>
        <w:t xml:space="preserve"> pour les critères d’attribution autres que le critère prix</w:t>
      </w:r>
      <w:r w:rsidRPr="00420EC7">
        <w:rPr>
          <w:rFonts w:cstheme="minorHAnsi"/>
          <w:szCs w:val="26"/>
        </w:rPr>
        <w:t>.</w:t>
      </w:r>
    </w:p>
    <w:p w14:paraId="70494A52" w14:textId="129467CA" w:rsidR="00A73085" w:rsidRPr="00420EC7" w:rsidRDefault="00420EC7" w:rsidP="00CA0455">
      <w:pPr>
        <w:pStyle w:val="Paragraphedeliste"/>
        <w:numPr>
          <w:ilvl w:val="0"/>
          <w:numId w:val="2"/>
        </w:numPr>
        <w:rPr>
          <w:rFonts w:cstheme="minorHAnsi"/>
          <w:szCs w:val="26"/>
        </w:rPr>
      </w:pPr>
      <w:r w:rsidRPr="00420EC7">
        <w:rPr>
          <w:rFonts w:cstheme="minorHAnsi"/>
          <w:szCs w:val="26"/>
        </w:rPr>
        <w:t>Le paragraphe I</w:t>
      </w:r>
      <w:r w:rsidR="00A73085" w:rsidRPr="00420EC7">
        <w:rPr>
          <w:rFonts w:cstheme="minorHAnsi"/>
          <w:szCs w:val="26"/>
        </w:rPr>
        <w:t>I intitulé « Éléments demandés à titre d’information » porte sur d’autres éléments que l’acheteur demande à titre d’information</w:t>
      </w:r>
      <w:r w:rsidR="00A73085" w:rsidRPr="00420EC7">
        <w:rPr>
          <w:rFonts w:cstheme="minorHAnsi"/>
          <w:i/>
          <w:color w:val="548DD4"/>
          <w:szCs w:val="26"/>
        </w:rPr>
        <w:t>.</w:t>
      </w:r>
      <w:r w:rsidR="00A73085" w:rsidRPr="00420EC7">
        <w:rPr>
          <w:rFonts w:cstheme="minorHAnsi"/>
          <w:i/>
          <w:color w:val="808080"/>
          <w:szCs w:val="26"/>
        </w:rPr>
        <w:t xml:space="preserve"> </w:t>
      </w:r>
    </w:p>
    <w:p w14:paraId="7FE1380B" w14:textId="52B0761E" w:rsidR="00EA33B6" w:rsidRDefault="00EA33B6" w:rsidP="00EA33B6">
      <w:pPr>
        <w:spacing w:line="240" w:lineRule="exact"/>
        <w:rPr>
          <w:rFonts w:ascii="Calibri" w:hAnsi="Calibri" w:cs="Calibri"/>
          <w:bCs/>
          <w:szCs w:val="26"/>
        </w:rPr>
      </w:pPr>
    </w:p>
    <w:p w14:paraId="56B049D8" w14:textId="0A7A7539" w:rsidR="00270479" w:rsidRPr="00270479" w:rsidRDefault="00270479" w:rsidP="00EA33B6">
      <w:pPr>
        <w:spacing w:line="240" w:lineRule="exact"/>
        <w:rPr>
          <w:rFonts w:ascii="Calibri" w:hAnsi="Calibri" w:cs="Calibri"/>
          <w:bCs/>
          <w:szCs w:val="26"/>
          <w:u w:val="single"/>
        </w:rPr>
      </w:pPr>
      <w:r w:rsidRPr="00270479">
        <w:rPr>
          <w:rFonts w:ascii="Calibri" w:hAnsi="Calibri" w:cs="Calibri"/>
          <w:bCs/>
          <w:szCs w:val="26"/>
          <w:u w:val="single"/>
        </w:rPr>
        <w:t>Consignes particulières</w:t>
      </w:r>
      <w:r>
        <w:rPr>
          <w:rFonts w:ascii="Calibri" w:hAnsi="Calibri" w:cs="Calibri"/>
          <w:bCs/>
          <w:szCs w:val="26"/>
          <w:u w:val="single"/>
        </w:rPr>
        <w:t> :</w:t>
      </w:r>
    </w:p>
    <w:p w14:paraId="53FBF4C9" w14:textId="77777777" w:rsidR="00270479" w:rsidRPr="004B75FA" w:rsidRDefault="00270479" w:rsidP="00EA33B6">
      <w:pPr>
        <w:spacing w:line="240" w:lineRule="exact"/>
        <w:rPr>
          <w:rFonts w:ascii="Calibri" w:hAnsi="Calibri" w:cs="Calibri"/>
          <w:bCs/>
          <w:szCs w:val="26"/>
        </w:rPr>
      </w:pPr>
    </w:p>
    <w:p w14:paraId="7E30084F" w14:textId="5C6597D7" w:rsidR="00EA33B6" w:rsidRPr="00EA33B6" w:rsidRDefault="00A73085" w:rsidP="0023798F">
      <w:pPr>
        <w:spacing w:after="120"/>
        <w:rPr>
          <w:rFonts w:ascii="Calibri" w:hAnsi="Calibri" w:cs="Calibri"/>
          <w:b/>
          <w:szCs w:val="26"/>
        </w:rPr>
      </w:pPr>
      <w:r>
        <w:rPr>
          <w:rFonts w:ascii="Calibri" w:hAnsi="Calibri" w:cs="Calibri"/>
          <w:b/>
          <w:szCs w:val="26"/>
        </w:rPr>
        <w:t>Les informations d’ordre général ne concernant pas spécifiquement les prestations demandées n</w:t>
      </w:r>
      <w:r w:rsidR="00EA33B6" w:rsidRPr="00EA33B6">
        <w:rPr>
          <w:rFonts w:ascii="Calibri" w:hAnsi="Calibri" w:cs="Calibri"/>
          <w:b/>
          <w:szCs w:val="26"/>
        </w:rPr>
        <w:t>e doivent pas être intégré</w:t>
      </w:r>
      <w:r w:rsidR="00C354F7">
        <w:rPr>
          <w:rFonts w:ascii="Calibri" w:hAnsi="Calibri" w:cs="Calibri"/>
          <w:b/>
          <w:szCs w:val="26"/>
        </w:rPr>
        <w:t>e</w:t>
      </w:r>
      <w:r w:rsidR="00EA33B6" w:rsidRPr="00EA33B6">
        <w:rPr>
          <w:rFonts w:ascii="Calibri" w:hAnsi="Calibri" w:cs="Calibri"/>
          <w:b/>
          <w:szCs w:val="26"/>
        </w:rPr>
        <w:t>s dans ce cadre-réponses</w:t>
      </w:r>
      <w:r>
        <w:rPr>
          <w:rFonts w:ascii="Calibri" w:hAnsi="Calibri" w:cs="Calibri"/>
          <w:b/>
          <w:szCs w:val="26"/>
        </w:rPr>
        <w:t>.</w:t>
      </w:r>
    </w:p>
    <w:p w14:paraId="1059F873" w14:textId="77777777" w:rsidR="00EA33B6" w:rsidRPr="00EA33B6" w:rsidRDefault="00EA33B6" w:rsidP="0023798F">
      <w:pPr>
        <w:rPr>
          <w:rFonts w:ascii="Calibri" w:hAnsi="Calibri" w:cs="Calibri"/>
          <w:bCs/>
          <w:szCs w:val="26"/>
        </w:rPr>
      </w:pPr>
    </w:p>
    <w:p w14:paraId="2B0A8950" w14:textId="0040F499" w:rsidR="00EA33B6" w:rsidRPr="00A73085" w:rsidRDefault="00EA33B6" w:rsidP="0023798F">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14:paraId="56023AE9" w14:textId="77777777" w:rsidR="00EA33B6" w:rsidRDefault="00EA33B6" w:rsidP="0023798F">
      <w:pPr>
        <w:rPr>
          <w:rFonts w:cstheme="minorHAnsi"/>
          <w:szCs w:val="26"/>
        </w:rPr>
      </w:pPr>
    </w:p>
    <w:p w14:paraId="14D665C4" w14:textId="77777777" w:rsidR="00EA33B6" w:rsidRDefault="00EA33B6" w:rsidP="00EA33B6">
      <w:pPr>
        <w:rPr>
          <w:rFonts w:cstheme="minorHAnsi"/>
          <w:szCs w:val="26"/>
        </w:rPr>
      </w:pPr>
      <w:r>
        <w:rPr>
          <w:rFonts w:cstheme="minorHAnsi"/>
          <w:szCs w:val="26"/>
        </w:rPr>
        <w:t xml:space="preserve">Pour rappel : </w:t>
      </w:r>
    </w:p>
    <w:p w14:paraId="000AC1E3" w14:textId="17D8C5F1" w:rsidR="00EA33B6" w:rsidRPr="00270479" w:rsidRDefault="00EA33B6" w:rsidP="004E54A6">
      <w:pPr>
        <w:pStyle w:val="Paragraphedeliste"/>
        <w:numPr>
          <w:ilvl w:val="0"/>
          <w:numId w:val="1"/>
        </w:numPr>
        <w:rPr>
          <w:rFonts w:cstheme="minorHAnsi"/>
          <w:szCs w:val="26"/>
        </w:rPr>
      </w:pPr>
      <w:r w:rsidRPr="00EA33B6">
        <w:rPr>
          <w:rFonts w:cstheme="minorHAnsi"/>
          <w:szCs w:val="26"/>
        </w:rPr>
        <w:t xml:space="preserve">le </w:t>
      </w:r>
      <w:r w:rsidRPr="00270479">
        <w:rPr>
          <w:rFonts w:cstheme="minorHAnsi"/>
          <w:szCs w:val="26"/>
        </w:rPr>
        <w:t xml:space="preserve">candidat ne peut </w:t>
      </w:r>
      <w:r w:rsidR="00A73085" w:rsidRPr="00270479">
        <w:rPr>
          <w:rFonts w:cstheme="minorHAnsi"/>
          <w:szCs w:val="26"/>
        </w:rPr>
        <w:t xml:space="preserve">ni </w:t>
      </w:r>
      <w:r w:rsidRPr="00270479">
        <w:rPr>
          <w:rFonts w:cstheme="minorHAnsi"/>
          <w:szCs w:val="26"/>
        </w:rPr>
        <w:t>modifier</w:t>
      </w:r>
      <w:r w:rsidR="00A73085" w:rsidRPr="00270479">
        <w:rPr>
          <w:rFonts w:cstheme="minorHAnsi"/>
          <w:szCs w:val="26"/>
        </w:rPr>
        <w:t xml:space="preserve"> ce document</w:t>
      </w:r>
      <w:r w:rsidRPr="00270479">
        <w:rPr>
          <w:rFonts w:cstheme="minorHAnsi"/>
          <w:szCs w:val="26"/>
        </w:rPr>
        <w:t xml:space="preserve"> ni y formuler des réserves relatives aux documents de marché </w:t>
      </w:r>
      <w:r w:rsidR="00A73085" w:rsidRPr="00270479">
        <w:rPr>
          <w:rFonts w:cstheme="minorHAnsi"/>
          <w:szCs w:val="26"/>
        </w:rPr>
        <w:t xml:space="preserve">(article </w:t>
      </w:r>
      <w:r w:rsidR="00C72F48">
        <w:rPr>
          <w:rFonts w:cstheme="minorHAnsi"/>
          <w:szCs w:val="26"/>
        </w:rPr>
        <w:t>3.3.</w:t>
      </w:r>
      <w:r w:rsidR="00327E3B">
        <w:rPr>
          <w:rFonts w:cstheme="minorHAnsi"/>
          <w:szCs w:val="26"/>
        </w:rPr>
        <w:t>3</w:t>
      </w:r>
      <w:r w:rsidR="00A73085" w:rsidRPr="00270479">
        <w:rPr>
          <w:rFonts w:cstheme="minorHAnsi"/>
          <w:szCs w:val="26"/>
        </w:rPr>
        <w:t xml:space="preserve"> du règlement de la consultation)</w:t>
      </w:r>
      <w:r w:rsidRPr="00270479">
        <w:rPr>
          <w:rFonts w:cstheme="minorHAnsi"/>
          <w:szCs w:val="26"/>
        </w:rPr>
        <w:t>;</w:t>
      </w:r>
    </w:p>
    <w:p w14:paraId="37BCBEFD" w14:textId="7BE6A823" w:rsidR="00EA33B6" w:rsidRPr="00270479" w:rsidRDefault="00EA33B6" w:rsidP="004E54A6">
      <w:pPr>
        <w:pStyle w:val="Paragraphedeliste"/>
        <w:numPr>
          <w:ilvl w:val="0"/>
          <w:numId w:val="1"/>
        </w:numPr>
        <w:rPr>
          <w:rFonts w:cstheme="minorHAnsi"/>
          <w:szCs w:val="26"/>
        </w:rPr>
      </w:pPr>
      <w:r w:rsidRPr="00270479">
        <w:rPr>
          <w:rFonts w:cstheme="minorHAnsi"/>
          <w:szCs w:val="26"/>
        </w:rPr>
        <w:t>l’offre décrite dans le présent document doit impérativement satisfaire aux exigences minimales mentionnées dans les documents de marché</w:t>
      </w:r>
      <w:r w:rsidR="00A73085" w:rsidRPr="00270479">
        <w:rPr>
          <w:rFonts w:cstheme="minorHAnsi"/>
          <w:szCs w:val="26"/>
        </w:rPr>
        <w:t xml:space="preserve"> (article </w:t>
      </w:r>
      <w:r w:rsidR="00C72F48">
        <w:rPr>
          <w:rFonts w:cstheme="minorHAnsi"/>
          <w:szCs w:val="26"/>
        </w:rPr>
        <w:t>5.1</w:t>
      </w:r>
      <w:r w:rsidR="00A73085" w:rsidRPr="00270479">
        <w:rPr>
          <w:rFonts w:cstheme="minorHAnsi"/>
          <w:szCs w:val="26"/>
        </w:rPr>
        <w:t xml:space="preserve"> du règlement de la consultation)</w:t>
      </w:r>
      <w:r w:rsidRPr="00270479">
        <w:rPr>
          <w:rFonts w:cstheme="minorHAnsi"/>
          <w:szCs w:val="26"/>
        </w:rPr>
        <w:t xml:space="preserve">. </w:t>
      </w:r>
    </w:p>
    <w:p w14:paraId="5EF7B91D" w14:textId="77777777" w:rsidR="00EA33B6" w:rsidRPr="00270479" w:rsidRDefault="00EA33B6" w:rsidP="00EA33B6">
      <w:pPr>
        <w:ind w:left="360"/>
        <w:rPr>
          <w:rFonts w:cstheme="minorHAnsi"/>
          <w:szCs w:val="26"/>
        </w:rPr>
      </w:pPr>
    </w:p>
    <w:p w14:paraId="150D4636" w14:textId="6716E3E2" w:rsidR="00270479" w:rsidRDefault="00EA33B6" w:rsidP="00EA33B6">
      <w:pPr>
        <w:rPr>
          <w:rFonts w:cstheme="minorHAnsi"/>
          <w:szCs w:val="26"/>
        </w:rPr>
        <w:sectPr w:rsidR="00270479" w:rsidSect="00814AEC">
          <w:pgSz w:w="11907" w:h="16840" w:code="9"/>
          <w:pgMar w:top="1134" w:right="851" w:bottom="709" w:left="851" w:header="284" w:footer="115" w:gutter="0"/>
          <w:cols w:space="720"/>
          <w:docGrid w:linePitch="299"/>
        </w:sectPr>
      </w:pPr>
      <w:r w:rsidRPr="00270479">
        <w:rPr>
          <w:rFonts w:cstheme="minorHAnsi"/>
          <w:szCs w:val="26"/>
        </w:rPr>
        <w:t>Dans le cas contraire, l’offre</w:t>
      </w:r>
      <w:r w:rsidR="00A73085" w:rsidRPr="00270479">
        <w:rPr>
          <w:rFonts w:cstheme="minorHAnsi"/>
          <w:szCs w:val="26"/>
        </w:rPr>
        <w:t xml:space="preserve"> de la société</w:t>
      </w:r>
      <w:r w:rsidR="00126D73">
        <w:rPr>
          <w:rFonts w:cstheme="minorHAnsi"/>
          <w:szCs w:val="26"/>
        </w:rPr>
        <w:t xml:space="preserve"> est déclarée irrégulière</w:t>
      </w:r>
    </w:p>
    <w:p w14:paraId="1BF70CDC" w14:textId="2F8A8793" w:rsidR="00270479" w:rsidRPr="00270479" w:rsidRDefault="00270479" w:rsidP="00270479">
      <w:pPr>
        <w:pStyle w:val="Titre1"/>
      </w:pPr>
      <w:r w:rsidRPr="00270479">
        <w:lastRenderedPageBreak/>
        <w:t xml:space="preserve">Éléments demandés au titre </w:t>
      </w:r>
      <w:r>
        <w:t>des critères d’attribution</w:t>
      </w:r>
    </w:p>
    <w:p w14:paraId="6FB50BF7" w14:textId="77777777" w:rsidR="00270479" w:rsidRPr="00270479" w:rsidRDefault="00270479" w:rsidP="00270479">
      <w:pPr>
        <w:rPr>
          <w:rFonts w:cstheme="minorHAnsi"/>
          <w:szCs w:val="26"/>
        </w:rPr>
      </w:pPr>
    </w:p>
    <w:p w14:paraId="17B8D6C6" w14:textId="1168F3E9" w:rsidR="004014ED" w:rsidRPr="00F97B31" w:rsidRDefault="004014ED" w:rsidP="004014ED">
      <w:pPr>
        <w:rPr>
          <w:rFonts w:cstheme="minorHAnsi"/>
          <w:szCs w:val="26"/>
        </w:rPr>
      </w:pPr>
      <w:r w:rsidRPr="004014ED">
        <w:rPr>
          <w:rFonts w:cstheme="minorHAnsi"/>
          <w:szCs w:val="26"/>
        </w:rPr>
        <w:t xml:space="preserve">Les modalités concernant l’évaluation des critères </w:t>
      </w:r>
      <w:r w:rsidRPr="00184D02">
        <w:rPr>
          <w:rFonts w:cstheme="minorHAnsi"/>
          <w:szCs w:val="26"/>
        </w:rPr>
        <w:t xml:space="preserve">et sous-critères sont définies à l’article </w:t>
      </w:r>
      <w:r w:rsidR="00184D02" w:rsidRPr="00184D02">
        <w:rPr>
          <w:rFonts w:cstheme="minorHAnsi"/>
          <w:szCs w:val="26"/>
        </w:rPr>
        <w:t>5.3</w:t>
      </w:r>
      <w:r w:rsidRPr="00184D02">
        <w:rPr>
          <w:rFonts w:cstheme="minorHAnsi"/>
          <w:szCs w:val="26"/>
        </w:rPr>
        <w:t xml:space="preserve"> du règlement de la consultation DAF_</w:t>
      </w:r>
      <w:sdt>
        <w:sdtPr>
          <w:rPr>
            <w:rFonts w:cstheme="minorHAnsi"/>
            <w:szCs w:val="26"/>
          </w:rPr>
          <w:id w:val="-1092702568"/>
          <w:placeholder>
            <w:docPart w:val="B418727E2A0E475EB296CD8AE5DC3073"/>
          </w:placeholder>
          <w:text/>
        </w:sdtPr>
        <w:sdtEndPr/>
        <w:sdtContent>
          <w:r w:rsidR="00420EC7" w:rsidRPr="00184D02">
            <w:rPr>
              <w:rFonts w:cstheme="minorHAnsi"/>
              <w:szCs w:val="26"/>
            </w:rPr>
            <w:t>2024_001398</w:t>
          </w:r>
        </w:sdtContent>
      </w:sdt>
      <w:r w:rsidRPr="00184D02">
        <w:rPr>
          <w:rFonts w:cstheme="minorHAnsi"/>
          <w:szCs w:val="26"/>
        </w:rPr>
        <w:t>.</w:t>
      </w:r>
    </w:p>
    <w:p w14:paraId="4428C131" w14:textId="2894C86A" w:rsidR="004014ED" w:rsidRPr="00F97B31" w:rsidRDefault="004014ED" w:rsidP="004014ED">
      <w:pPr>
        <w:rPr>
          <w:rFonts w:cstheme="minorHAnsi"/>
          <w:szCs w:val="26"/>
        </w:rPr>
      </w:pPr>
    </w:p>
    <w:p w14:paraId="4576D95F" w14:textId="7EDEBC56" w:rsidR="004014ED" w:rsidRPr="00F97B31" w:rsidRDefault="004014ED" w:rsidP="004014ED">
      <w:pPr>
        <w:rPr>
          <w:rFonts w:cstheme="minorHAnsi"/>
          <w:szCs w:val="26"/>
        </w:rPr>
      </w:pPr>
      <w:r w:rsidRPr="00F97B31">
        <w:rPr>
          <w:rFonts w:cstheme="minorHAnsi"/>
          <w:szCs w:val="26"/>
        </w:rPr>
        <w:t>Le candidat doit impérativement compléter tous les tableaux du présent paragraphe pour pouvoir être noté</w:t>
      </w:r>
      <w:r w:rsidR="006A6847" w:rsidRPr="00F97B31">
        <w:rPr>
          <w:rFonts w:cstheme="minorHAnsi"/>
          <w:szCs w:val="26"/>
        </w:rPr>
        <w:t xml:space="preserve"> et classé</w:t>
      </w:r>
      <w:r w:rsidRPr="00F97B31">
        <w:rPr>
          <w:rFonts w:cstheme="minorHAnsi"/>
          <w:szCs w:val="26"/>
        </w:rPr>
        <w:t>.</w:t>
      </w:r>
    </w:p>
    <w:p w14:paraId="6DAD01F8" w14:textId="77777777" w:rsidR="004014ED" w:rsidRPr="00F97B31" w:rsidRDefault="004014ED" w:rsidP="004014ED">
      <w:pPr>
        <w:rPr>
          <w:rFonts w:cstheme="minorHAnsi"/>
          <w:szCs w:val="26"/>
        </w:rPr>
      </w:pPr>
    </w:p>
    <w:p w14:paraId="338CCB70" w14:textId="4AEC3CDF" w:rsidR="007568CB" w:rsidRPr="00F97B31" w:rsidRDefault="004014ED" w:rsidP="004014ED">
      <w:pPr>
        <w:pStyle w:val="Titre2"/>
      </w:pPr>
      <w:r w:rsidRPr="00F97B31">
        <w:t xml:space="preserve">Critère </w:t>
      </w:r>
      <w:bookmarkStart w:id="0" w:name="_GoBack"/>
      <w:bookmarkEnd w:id="0"/>
      <w:r w:rsidRPr="00F97B31">
        <w:t>« </w:t>
      </w:r>
      <w:r w:rsidR="00F116DC" w:rsidRPr="00F97B31">
        <w:t>Valeur technique</w:t>
      </w:r>
      <w:r w:rsidRPr="00F97B31">
        <w:t> »</w:t>
      </w:r>
      <w:r w:rsidR="003919EE" w:rsidRPr="00F97B31">
        <w:t xml:space="preserve"> (</w:t>
      </w:r>
      <w:r w:rsidR="00C33E18" w:rsidRPr="00F97B31">
        <w:t>5</w:t>
      </w:r>
      <w:r w:rsidR="00F116DC" w:rsidRPr="00F97B31">
        <w:t>5</w:t>
      </w:r>
      <w:r w:rsidR="003919EE" w:rsidRPr="00F97B31">
        <w:t>%)</w:t>
      </w:r>
    </w:p>
    <w:p w14:paraId="265A3507" w14:textId="59F296EB" w:rsidR="004014ED" w:rsidRPr="00F97B31" w:rsidRDefault="004014ED" w:rsidP="004014ED">
      <w:pPr>
        <w:pStyle w:val="Titre3"/>
      </w:pPr>
      <w:r w:rsidRPr="00F97B31">
        <w:lastRenderedPageBreak/>
        <w:t xml:space="preserve">Sous-critère 1 : </w:t>
      </w:r>
      <w:r w:rsidR="00C33E18" w:rsidRPr="00F97B31">
        <w:rPr>
          <w:rFonts w:cstheme="minorHAnsi"/>
          <w:szCs w:val="26"/>
        </w:rPr>
        <w:t>Exigences fonctionnelles</w:t>
      </w:r>
      <w:r w:rsidR="00C33E18" w:rsidRPr="00F97B31">
        <w:t xml:space="preserve"> </w:t>
      </w:r>
      <w:r w:rsidR="003919EE" w:rsidRPr="00F97B31">
        <w:t>(</w:t>
      </w:r>
      <w:r w:rsidR="00C33E18" w:rsidRPr="00F97B31">
        <w:t>8</w:t>
      </w:r>
      <w:r w:rsidR="00F116DC" w:rsidRPr="00F97B31">
        <w:t>0</w:t>
      </w:r>
      <w:r w:rsidR="003919EE" w:rsidRPr="00F97B31">
        <w:t xml:space="preserve"> points)</w:t>
      </w:r>
    </w:p>
    <w:p w14:paraId="3EBBFD8C" w14:textId="646E1746" w:rsidR="00BE3C74" w:rsidRPr="00F97B31" w:rsidRDefault="00BE3C74" w:rsidP="00BE3C74">
      <w:pPr>
        <w:pStyle w:val="Paragraphedeliste"/>
        <w:keepNext/>
        <w:ind w:left="720"/>
        <w:rPr>
          <w:rFonts w:cstheme="minorHAnsi"/>
          <w:szCs w:val="26"/>
          <w:highlight w:val="yellow"/>
        </w:rPr>
      </w:pPr>
    </w:p>
    <w:p w14:paraId="00F0C131" w14:textId="407B7DC0" w:rsidR="00BE3C74" w:rsidRPr="00F97B31" w:rsidRDefault="00BE3C74" w:rsidP="00BE3C74">
      <w:pPr>
        <w:pStyle w:val="Paragraphedeliste"/>
        <w:keepNext/>
        <w:numPr>
          <w:ilvl w:val="1"/>
          <w:numId w:val="15"/>
        </w:numPr>
        <w:rPr>
          <w:rFonts w:cstheme="minorHAnsi"/>
          <w:szCs w:val="26"/>
        </w:rPr>
      </w:pPr>
      <w:r w:rsidRPr="00F97B31">
        <w:rPr>
          <w:rFonts w:cstheme="minorHAnsi"/>
          <w:szCs w:val="26"/>
        </w:rPr>
        <w:t>Surface de travail utile</w:t>
      </w:r>
    </w:p>
    <w:p w14:paraId="6FDFBFD9" w14:textId="77777777" w:rsidR="00BE3C74" w:rsidRPr="00F97B31" w:rsidRDefault="00BE3C74" w:rsidP="00BE3C74">
      <w:pPr>
        <w:keepNext/>
        <w:rPr>
          <w:rFonts w:cstheme="minorHAnsi"/>
          <w:szCs w:val="26"/>
        </w:rPr>
      </w:pPr>
    </w:p>
    <w:p w14:paraId="40E246F7" w14:textId="4B603A6E" w:rsidR="004F77FE" w:rsidRPr="00F97B31" w:rsidRDefault="00BE3C74" w:rsidP="00BE3C74">
      <w:pPr>
        <w:keepNext/>
        <w:rPr>
          <w:rFonts w:cstheme="minorHAnsi"/>
          <w:szCs w:val="26"/>
        </w:rPr>
      </w:pPr>
      <w:r w:rsidRPr="00F97B31">
        <w:rPr>
          <w:rFonts w:cstheme="minorHAnsi"/>
          <w:szCs w:val="26"/>
        </w:rPr>
        <w:t xml:space="preserve">Il est demandé au </w:t>
      </w:r>
      <w:r w:rsidR="00406215" w:rsidRPr="00F97B31">
        <w:rPr>
          <w:rFonts w:cstheme="minorHAnsi"/>
          <w:szCs w:val="26"/>
        </w:rPr>
        <w:t>candidat d’indiquer</w:t>
      </w:r>
      <w:r w:rsidR="004F77FE" w:rsidRPr="00F97B31">
        <w:rPr>
          <w:rFonts w:cstheme="minorHAnsi"/>
          <w:szCs w:val="26"/>
        </w:rPr>
        <w:t xml:space="preserve"> les dimensions exactes de la surface utile de travail du matériel proposé, en précisant sa largeur et sa longueur. </w:t>
      </w:r>
      <w:r w:rsidR="00406215" w:rsidRPr="00F97B31">
        <w:rPr>
          <w:rFonts w:cstheme="minorHAnsi"/>
          <w:szCs w:val="26"/>
        </w:rPr>
        <w:t>Ces</w:t>
      </w:r>
      <w:r w:rsidR="00B1374C" w:rsidRPr="00F97B31">
        <w:rPr>
          <w:rFonts w:cstheme="minorHAnsi"/>
          <w:szCs w:val="26"/>
        </w:rPr>
        <w:t xml:space="preserve"> dimensions </w:t>
      </w:r>
      <w:r w:rsidR="00406215" w:rsidRPr="00F97B31">
        <w:rPr>
          <w:rFonts w:cstheme="minorHAnsi"/>
          <w:szCs w:val="26"/>
        </w:rPr>
        <w:t>doivent être supérieures ou égales à</w:t>
      </w:r>
      <w:r w:rsidR="00B1374C" w:rsidRPr="00F97B31">
        <w:rPr>
          <w:rFonts w:cstheme="minorHAnsi"/>
          <w:szCs w:val="26"/>
        </w:rPr>
        <w:t xml:space="preserve"> 1600 mm de largeur et 2500 mm de longueur</w:t>
      </w:r>
      <w:r w:rsidR="00406215" w:rsidRPr="00F97B31">
        <w:rPr>
          <w:rFonts w:cstheme="minorHAnsi"/>
          <w:szCs w:val="26"/>
        </w:rPr>
        <w:t>, conformément à l’article 12.1.4 du CCP.</w:t>
      </w:r>
    </w:p>
    <w:p w14:paraId="11B37835" w14:textId="77777777" w:rsidR="00B1374C" w:rsidRPr="00F97B31" w:rsidRDefault="00B1374C" w:rsidP="00BE3C74">
      <w:pPr>
        <w:keepNext/>
        <w:rPr>
          <w:rFonts w:cstheme="minorHAnsi"/>
          <w:szCs w:val="26"/>
        </w:rPr>
      </w:pPr>
    </w:p>
    <w:p w14:paraId="48D1A63B" w14:textId="77777777" w:rsidR="00BE3C74" w:rsidRPr="00F97B31" w:rsidRDefault="00BE3C74" w:rsidP="00BE3C74">
      <w:pPr>
        <w:keepNext/>
        <w:rPr>
          <w:rFonts w:cstheme="minorHAnsi"/>
          <w:b/>
          <w:szCs w:val="26"/>
        </w:rPr>
      </w:pPr>
      <w:r w:rsidRPr="00F97B31">
        <w:rPr>
          <w:rFonts w:cstheme="minorHAnsi"/>
          <w:b/>
          <w:szCs w:val="26"/>
        </w:rPr>
        <w:t>Réponse du candidat (sur 10 points</w:t>
      </w:r>
      <w:r w:rsidRPr="00F97B31">
        <w:rPr>
          <w:rFonts w:cstheme="minorHAnsi"/>
          <w:szCs w:val="26"/>
        </w:rPr>
        <w:t xml:space="preserve">) </w:t>
      </w:r>
      <w:r w:rsidRPr="00F97B31">
        <w:rPr>
          <w:rFonts w:cstheme="minorHAnsi"/>
          <w:b/>
          <w:szCs w:val="26"/>
        </w:rPr>
        <w:t>:</w:t>
      </w:r>
    </w:p>
    <w:tbl>
      <w:tblPr>
        <w:tblStyle w:val="Grilledutableau"/>
        <w:tblW w:w="0" w:type="auto"/>
        <w:tblLook w:val="04A0" w:firstRow="1" w:lastRow="0" w:firstColumn="1" w:lastColumn="0" w:noHBand="0" w:noVBand="1"/>
      </w:tblPr>
      <w:tblGrid>
        <w:gridCol w:w="14762"/>
      </w:tblGrid>
      <w:tr w:rsidR="00BE3C74" w:rsidRPr="00F97B31" w14:paraId="79C3C273" w14:textId="77777777" w:rsidTr="006A7F8C">
        <w:trPr>
          <w:trHeight w:val="1730"/>
        </w:trPr>
        <w:tc>
          <w:tcPr>
            <w:tcW w:w="14762" w:type="dxa"/>
          </w:tcPr>
          <w:p w14:paraId="2DE30857" w14:textId="77777777" w:rsidR="00BE3C74" w:rsidRPr="00F97B31" w:rsidRDefault="00BE3C74" w:rsidP="0015445B">
            <w:pPr>
              <w:keepNext/>
              <w:rPr>
                <w:rFonts w:cstheme="minorHAnsi"/>
                <w:szCs w:val="26"/>
              </w:rPr>
            </w:pPr>
            <w:permStart w:id="1217535643" w:edGrp="everyone"/>
            <w:r w:rsidRPr="00F97B31">
              <w:rPr>
                <w:rFonts w:cstheme="minorHAnsi"/>
                <w:szCs w:val="26"/>
              </w:rPr>
              <w:t xml:space="preserve"> </w:t>
            </w:r>
            <w:permEnd w:id="1217535643"/>
          </w:p>
        </w:tc>
      </w:tr>
    </w:tbl>
    <w:p w14:paraId="239D27E7" w14:textId="02DC21FB" w:rsidR="0098490B" w:rsidRPr="00F97B31" w:rsidRDefault="0098490B" w:rsidP="0098490B">
      <w:pPr>
        <w:keepNext/>
        <w:rPr>
          <w:rFonts w:cstheme="minorHAnsi"/>
          <w:szCs w:val="26"/>
        </w:rPr>
      </w:pPr>
    </w:p>
    <w:p w14:paraId="3EE79B54" w14:textId="2ABCBF2E" w:rsidR="0098490B" w:rsidRPr="00F97B31" w:rsidRDefault="00BE3C74" w:rsidP="00BE3C74">
      <w:pPr>
        <w:pStyle w:val="Paragraphedeliste"/>
        <w:keepNext/>
        <w:numPr>
          <w:ilvl w:val="1"/>
          <w:numId w:val="15"/>
        </w:numPr>
        <w:rPr>
          <w:rFonts w:cstheme="minorHAnsi"/>
          <w:szCs w:val="26"/>
        </w:rPr>
      </w:pPr>
      <w:r w:rsidRPr="00F97B31">
        <w:rPr>
          <w:rFonts w:cstheme="minorHAnsi"/>
          <w:szCs w:val="26"/>
        </w:rPr>
        <w:t>Épaisseur des médias </w:t>
      </w:r>
    </w:p>
    <w:p w14:paraId="7D6F99A3" w14:textId="573EC53E" w:rsidR="00BE3C74" w:rsidRPr="00F97B31" w:rsidRDefault="00BE3C74" w:rsidP="00BE3C74">
      <w:pPr>
        <w:keepNext/>
        <w:rPr>
          <w:rFonts w:cstheme="minorHAnsi"/>
          <w:szCs w:val="26"/>
        </w:rPr>
      </w:pPr>
    </w:p>
    <w:p w14:paraId="18D9D469" w14:textId="26A8FE3A" w:rsidR="00B60FCB" w:rsidRPr="00F97B31" w:rsidRDefault="00BE3C74" w:rsidP="00BE3C74">
      <w:pPr>
        <w:keepNext/>
        <w:rPr>
          <w:rFonts w:cstheme="minorHAnsi"/>
          <w:szCs w:val="26"/>
        </w:rPr>
      </w:pPr>
      <w:r w:rsidRPr="00F97B31">
        <w:rPr>
          <w:rFonts w:cstheme="minorHAnsi"/>
          <w:szCs w:val="26"/>
        </w:rPr>
        <w:t xml:space="preserve">Il est demandé au candidat de présenter </w:t>
      </w:r>
      <w:r w:rsidR="004F77FE" w:rsidRPr="00F97B31">
        <w:rPr>
          <w:rFonts w:cstheme="minorHAnsi"/>
          <w:szCs w:val="26"/>
        </w:rPr>
        <w:t>une liste exha</w:t>
      </w:r>
      <w:r w:rsidR="00B60FCB" w:rsidRPr="00F97B31">
        <w:rPr>
          <w:rFonts w:cstheme="minorHAnsi"/>
          <w:szCs w:val="26"/>
        </w:rPr>
        <w:t>ustive des supports exploitables et des typologies d’usinage possibles pour chaque support donné. Il convient de préciser pour chaque support sa dénomination précise, sa matière et l’épaisseur maximale tolérée pour son usinage.</w:t>
      </w:r>
    </w:p>
    <w:p w14:paraId="19CF94DE" w14:textId="65EB8F00" w:rsidR="00BE3C74" w:rsidRPr="00F97B31" w:rsidRDefault="00B60FCB" w:rsidP="00BE3C74">
      <w:pPr>
        <w:keepNext/>
        <w:rPr>
          <w:rFonts w:cstheme="minorHAnsi"/>
          <w:szCs w:val="26"/>
        </w:rPr>
      </w:pPr>
      <w:r w:rsidRPr="00F97B31">
        <w:rPr>
          <w:rFonts w:cstheme="minorHAnsi"/>
          <w:szCs w:val="26"/>
        </w:rPr>
        <w:t xml:space="preserve">  </w:t>
      </w:r>
    </w:p>
    <w:p w14:paraId="4B8EB814" w14:textId="77777777" w:rsidR="00BE3C74" w:rsidRPr="00F97B31" w:rsidRDefault="00BE3C74" w:rsidP="00BE3C74">
      <w:pPr>
        <w:keepNext/>
        <w:rPr>
          <w:rFonts w:cstheme="minorHAnsi"/>
          <w:b/>
          <w:szCs w:val="26"/>
        </w:rPr>
      </w:pPr>
      <w:r w:rsidRPr="00F97B31">
        <w:rPr>
          <w:rFonts w:cstheme="minorHAnsi"/>
          <w:b/>
          <w:szCs w:val="26"/>
        </w:rPr>
        <w:t>Réponse du candidat (sur 10 points</w:t>
      </w:r>
      <w:r w:rsidRPr="00F97B31">
        <w:rPr>
          <w:rFonts w:cstheme="minorHAnsi"/>
          <w:szCs w:val="26"/>
        </w:rPr>
        <w:t xml:space="preserve">) </w:t>
      </w:r>
      <w:r w:rsidRPr="00F97B31">
        <w:rPr>
          <w:rFonts w:cstheme="minorHAnsi"/>
          <w:b/>
          <w:szCs w:val="26"/>
        </w:rPr>
        <w:t>:</w:t>
      </w:r>
    </w:p>
    <w:tbl>
      <w:tblPr>
        <w:tblStyle w:val="Grilledutableau"/>
        <w:tblW w:w="0" w:type="auto"/>
        <w:tblLook w:val="04A0" w:firstRow="1" w:lastRow="0" w:firstColumn="1" w:lastColumn="0" w:noHBand="0" w:noVBand="1"/>
      </w:tblPr>
      <w:tblGrid>
        <w:gridCol w:w="14595"/>
      </w:tblGrid>
      <w:tr w:rsidR="00BE3C74" w:rsidRPr="00F97B31" w14:paraId="42CF8BE7" w14:textId="77777777" w:rsidTr="00BE3C74">
        <w:trPr>
          <w:trHeight w:val="2280"/>
        </w:trPr>
        <w:tc>
          <w:tcPr>
            <w:tcW w:w="14595" w:type="dxa"/>
          </w:tcPr>
          <w:p w14:paraId="3D38B048" w14:textId="77777777" w:rsidR="00BE3C74" w:rsidRPr="00F97B31" w:rsidRDefault="00BE3C74" w:rsidP="0015445B">
            <w:pPr>
              <w:keepNext/>
              <w:rPr>
                <w:rFonts w:cstheme="minorHAnsi"/>
                <w:szCs w:val="26"/>
              </w:rPr>
            </w:pPr>
            <w:permStart w:id="1276716796" w:edGrp="everyone"/>
            <w:r w:rsidRPr="00F97B31">
              <w:rPr>
                <w:rFonts w:cstheme="minorHAnsi"/>
                <w:szCs w:val="26"/>
              </w:rPr>
              <w:t xml:space="preserve"> </w:t>
            </w:r>
            <w:permEnd w:id="1276716796"/>
          </w:p>
        </w:tc>
      </w:tr>
    </w:tbl>
    <w:p w14:paraId="1E21B417" w14:textId="77777777" w:rsidR="00BE3C74" w:rsidRPr="00F97B31" w:rsidRDefault="00BE3C74" w:rsidP="00BE3C74">
      <w:pPr>
        <w:keepNext/>
        <w:rPr>
          <w:rFonts w:cstheme="minorHAnsi"/>
          <w:szCs w:val="26"/>
        </w:rPr>
      </w:pPr>
    </w:p>
    <w:p w14:paraId="6D5460E3" w14:textId="77777777" w:rsidR="0098490B" w:rsidRPr="00F97B31" w:rsidRDefault="0098490B" w:rsidP="0098490B">
      <w:pPr>
        <w:pStyle w:val="Paragraphedeliste"/>
        <w:rPr>
          <w:rFonts w:cstheme="minorHAnsi"/>
          <w:szCs w:val="26"/>
        </w:rPr>
      </w:pPr>
    </w:p>
    <w:p w14:paraId="049F6A04" w14:textId="77777777" w:rsidR="0098490B" w:rsidRPr="00F97B31" w:rsidRDefault="0098490B" w:rsidP="0098490B">
      <w:pPr>
        <w:keepNext/>
        <w:rPr>
          <w:rFonts w:cstheme="minorHAnsi"/>
          <w:szCs w:val="26"/>
        </w:rPr>
      </w:pPr>
    </w:p>
    <w:p w14:paraId="12DB86C3" w14:textId="3C292746" w:rsidR="0098490B" w:rsidRPr="00F97B31" w:rsidRDefault="00BE3C74" w:rsidP="00BE3C74">
      <w:pPr>
        <w:pStyle w:val="Paragraphedeliste"/>
        <w:keepNext/>
        <w:numPr>
          <w:ilvl w:val="1"/>
          <w:numId w:val="15"/>
        </w:numPr>
        <w:rPr>
          <w:rFonts w:cstheme="minorHAnsi"/>
          <w:szCs w:val="26"/>
        </w:rPr>
      </w:pPr>
      <w:r w:rsidRPr="00F97B31">
        <w:rPr>
          <w:rFonts w:cstheme="minorHAnsi"/>
          <w:szCs w:val="26"/>
        </w:rPr>
        <w:t>Poids des médias</w:t>
      </w:r>
    </w:p>
    <w:p w14:paraId="6E174D08" w14:textId="608728B7" w:rsidR="0098490B" w:rsidRPr="00F97B31" w:rsidRDefault="0098490B" w:rsidP="0098490B">
      <w:pPr>
        <w:keepNext/>
        <w:rPr>
          <w:rFonts w:cstheme="minorHAnsi"/>
          <w:szCs w:val="26"/>
        </w:rPr>
      </w:pPr>
    </w:p>
    <w:p w14:paraId="6A849F97" w14:textId="1C3824CE" w:rsidR="00BE3C74" w:rsidRPr="00F97B31" w:rsidRDefault="00BE3C74" w:rsidP="00BE3C74">
      <w:pPr>
        <w:keepNext/>
        <w:rPr>
          <w:rFonts w:cstheme="minorHAnsi"/>
          <w:szCs w:val="26"/>
        </w:rPr>
      </w:pPr>
      <w:r w:rsidRPr="00F97B31">
        <w:rPr>
          <w:rFonts w:cstheme="minorHAnsi"/>
          <w:szCs w:val="26"/>
        </w:rPr>
        <w:t xml:space="preserve">Il est demandé au candidat de présenter </w:t>
      </w:r>
      <w:r w:rsidR="00B60FCB" w:rsidRPr="00F97B31">
        <w:rPr>
          <w:rFonts w:cstheme="minorHAnsi"/>
          <w:szCs w:val="26"/>
        </w:rPr>
        <w:t>un matériel en mesure de réaliser l’usinage de supports rigides dont le poids au mètre carré doit pouvoir atteindre 20kg / m</w:t>
      </w:r>
      <w:r w:rsidR="00406215" w:rsidRPr="00F97B31">
        <w:rPr>
          <w:rFonts w:cstheme="minorHAnsi"/>
          <w:szCs w:val="26"/>
          <w:vertAlign w:val="superscript"/>
        </w:rPr>
        <w:t>2,</w:t>
      </w:r>
      <w:r w:rsidR="00406215" w:rsidRPr="00F97B31">
        <w:rPr>
          <w:rFonts w:cstheme="minorHAnsi"/>
          <w:szCs w:val="26"/>
        </w:rPr>
        <w:t xml:space="preserve"> conformément à l’article 12.1.4 du CCP.</w:t>
      </w:r>
      <w:r w:rsidR="00B60FCB" w:rsidRPr="00F97B31">
        <w:rPr>
          <w:rFonts w:cstheme="minorHAnsi"/>
          <w:szCs w:val="26"/>
        </w:rPr>
        <w:t xml:space="preserve">  </w:t>
      </w:r>
    </w:p>
    <w:p w14:paraId="20849FF8" w14:textId="77777777" w:rsidR="00B60FCB" w:rsidRPr="00F97B31" w:rsidRDefault="00B60FCB" w:rsidP="00BE3C74">
      <w:pPr>
        <w:keepNext/>
        <w:rPr>
          <w:rFonts w:cstheme="minorHAnsi"/>
          <w:szCs w:val="26"/>
        </w:rPr>
      </w:pPr>
    </w:p>
    <w:p w14:paraId="7CEB414A" w14:textId="77777777" w:rsidR="00BE3C74" w:rsidRPr="00F97B31" w:rsidRDefault="00BE3C74" w:rsidP="00BE3C74">
      <w:pPr>
        <w:keepNext/>
        <w:rPr>
          <w:rFonts w:cstheme="minorHAnsi"/>
          <w:b/>
          <w:szCs w:val="26"/>
        </w:rPr>
      </w:pPr>
      <w:r w:rsidRPr="00F97B31">
        <w:rPr>
          <w:rFonts w:cstheme="minorHAnsi"/>
          <w:b/>
          <w:szCs w:val="26"/>
        </w:rPr>
        <w:t>Réponse du candidat (sur 10 points</w:t>
      </w:r>
      <w:r w:rsidRPr="00F97B31">
        <w:rPr>
          <w:rFonts w:cstheme="minorHAnsi"/>
          <w:szCs w:val="26"/>
        </w:rPr>
        <w:t xml:space="preserve">) </w:t>
      </w:r>
      <w:r w:rsidRPr="00F97B31">
        <w:rPr>
          <w:rFonts w:cstheme="minorHAnsi"/>
          <w:b/>
          <w:szCs w:val="26"/>
        </w:rPr>
        <w:t>:</w:t>
      </w:r>
    </w:p>
    <w:tbl>
      <w:tblPr>
        <w:tblStyle w:val="Grilledutableau"/>
        <w:tblW w:w="15323" w:type="dxa"/>
        <w:tblLook w:val="04A0" w:firstRow="1" w:lastRow="0" w:firstColumn="1" w:lastColumn="0" w:noHBand="0" w:noVBand="1"/>
      </w:tblPr>
      <w:tblGrid>
        <w:gridCol w:w="15323"/>
      </w:tblGrid>
      <w:tr w:rsidR="00BE3C74" w:rsidRPr="00F97B31" w14:paraId="46164289" w14:textId="77777777" w:rsidTr="00BE3C74">
        <w:trPr>
          <w:trHeight w:val="1813"/>
        </w:trPr>
        <w:tc>
          <w:tcPr>
            <w:tcW w:w="15323" w:type="dxa"/>
          </w:tcPr>
          <w:p w14:paraId="6834A120" w14:textId="544F5C5A" w:rsidR="00BE3C74" w:rsidRPr="00F97B31" w:rsidRDefault="00BE3C74" w:rsidP="0015445B">
            <w:pPr>
              <w:keepNext/>
              <w:rPr>
                <w:rFonts w:cstheme="minorHAnsi"/>
                <w:szCs w:val="26"/>
              </w:rPr>
            </w:pPr>
            <w:permStart w:id="1856274076" w:edGrp="everyone"/>
            <w:r w:rsidRPr="00F97B31">
              <w:rPr>
                <w:rFonts w:cstheme="minorHAnsi"/>
                <w:szCs w:val="26"/>
              </w:rPr>
              <w:t xml:space="preserve"> </w:t>
            </w:r>
            <w:permEnd w:id="1856274076"/>
          </w:p>
        </w:tc>
      </w:tr>
    </w:tbl>
    <w:p w14:paraId="3C31E03A" w14:textId="3906ADCE" w:rsidR="00BE3C74" w:rsidRPr="00F97B31" w:rsidRDefault="00BE3C74" w:rsidP="0098490B">
      <w:pPr>
        <w:keepNext/>
        <w:rPr>
          <w:rFonts w:cstheme="minorHAnsi"/>
          <w:szCs w:val="26"/>
        </w:rPr>
      </w:pPr>
    </w:p>
    <w:p w14:paraId="5046841D" w14:textId="77777777" w:rsidR="00BE3C74" w:rsidRPr="00F97B31" w:rsidRDefault="00BE3C74" w:rsidP="0098490B">
      <w:pPr>
        <w:keepNext/>
        <w:rPr>
          <w:rFonts w:cstheme="minorHAnsi"/>
          <w:szCs w:val="26"/>
        </w:rPr>
      </w:pPr>
    </w:p>
    <w:p w14:paraId="36B7BFCC" w14:textId="516CA237" w:rsidR="0098490B" w:rsidRPr="00F97B31" w:rsidRDefault="00BE3C74" w:rsidP="00BE3C74">
      <w:pPr>
        <w:pStyle w:val="Paragraphedeliste"/>
        <w:keepNext/>
        <w:numPr>
          <w:ilvl w:val="1"/>
          <w:numId w:val="15"/>
        </w:numPr>
        <w:rPr>
          <w:rFonts w:cstheme="minorHAnsi"/>
          <w:szCs w:val="26"/>
        </w:rPr>
      </w:pPr>
      <w:r w:rsidRPr="00F97B31">
        <w:rPr>
          <w:rFonts w:cstheme="minorHAnsi"/>
          <w:szCs w:val="26"/>
        </w:rPr>
        <w:t>Répétabilité</w:t>
      </w:r>
    </w:p>
    <w:p w14:paraId="5A752D0F" w14:textId="18FC1BA9" w:rsidR="00BE3C74" w:rsidRPr="00F97B31" w:rsidRDefault="00BE3C74" w:rsidP="00BE3C74">
      <w:pPr>
        <w:rPr>
          <w:rFonts w:cstheme="minorHAnsi"/>
          <w:szCs w:val="26"/>
        </w:rPr>
      </w:pPr>
    </w:p>
    <w:p w14:paraId="2BAF6D21" w14:textId="77B7B49E" w:rsidR="00BE3C74" w:rsidRPr="00F97B31" w:rsidRDefault="00BE3C74" w:rsidP="00BE3C74">
      <w:pPr>
        <w:keepNext/>
        <w:rPr>
          <w:rFonts w:cstheme="minorHAnsi"/>
          <w:szCs w:val="26"/>
        </w:rPr>
      </w:pPr>
      <w:r w:rsidRPr="00F97B31">
        <w:rPr>
          <w:rFonts w:cstheme="minorHAnsi"/>
          <w:szCs w:val="26"/>
        </w:rPr>
        <w:t xml:space="preserve">Il est demandé au candidat </w:t>
      </w:r>
      <w:r w:rsidR="00F74FDD" w:rsidRPr="00F97B31">
        <w:rPr>
          <w:rFonts w:cstheme="minorHAnsi"/>
          <w:szCs w:val="26"/>
        </w:rPr>
        <w:t>d’indiquer en millimètres la</w:t>
      </w:r>
      <w:r w:rsidR="00B60FCB" w:rsidRPr="00F97B31">
        <w:rPr>
          <w:rFonts w:cstheme="minorHAnsi"/>
          <w:szCs w:val="26"/>
        </w:rPr>
        <w:t xml:space="preserve"> capacité de répétabilité </w:t>
      </w:r>
      <w:r w:rsidR="00F74FDD" w:rsidRPr="00F97B31">
        <w:rPr>
          <w:rFonts w:cstheme="minorHAnsi"/>
          <w:szCs w:val="26"/>
        </w:rPr>
        <w:t>des travaux de tracé et de découpe.</w:t>
      </w:r>
    </w:p>
    <w:p w14:paraId="160EF695" w14:textId="77777777" w:rsidR="00406215" w:rsidRPr="00F97B31" w:rsidRDefault="00F74FDD" w:rsidP="00BE3C74">
      <w:pPr>
        <w:keepNext/>
        <w:rPr>
          <w:rFonts w:cstheme="minorHAnsi"/>
          <w:szCs w:val="26"/>
        </w:rPr>
      </w:pPr>
      <w:r w:rsidRPr="00F97B31">
        <w:rPr>
          <w:rFonts w:cstheme="minorHAnsi"/>
          <w:szCs w:val="26"/>
        </w:rPr>
        <w:t>Il est attendu une répétabilité n’excédant pas 0.08 mm</w:t>
      </w:r>
      <w:r w:rsidR="00406215" w:rsidRPr="00F97B31">
        <w:rPr>
          <w:rFonts w:cstheme="minorHAnsi"/>
          <w:szCs w:val="26"/>
        </w:rPr>
        <w:t>, conformément à l’article 12.1.4 du CCP.</w:t>
      </w:r>
    </w:p>
    <w:p w14:paraId="52CD2462" w14:textId="275251AB" w:rsidR="00F74FDD" w:rsidRPr="00F97B31" w:rsidRDefault="00731BEF" w:rsidP="00BE3C74">
      <w:pPr>
        <w:keepNext/>
        <w:rPr>
          <w:rFonts w:cstheme="minorHAnsi"/>
          <w:i/>
          <w:szCs w:val="26"/>
        </w:rPr>
      </w:pPr>
      <w:r w:rsidRPr="00F97B31">
        <w:rPr>
          <w:rFonts w:cstheme="minorHAnsi"/>
          <w:i/>
          <w:szCs w:val="26"/>
        </w:rPr>
        <w:t>Si les mesures diffè</w:t>
      </w:r>
      <w:r w:rsidR="00F74FDD" w:rsidRPr="00F97B31">
        <w:rPr>
          <w:rFonts w:cstheme="minorHAnsi"/>
          <w:i/>
          <w:szCs w:val="26"/>
        </w:rPr>
        <w:t>rent d’une technique à l’autre, il convient de spécifier chacune des mesures.</w:t>
      </w:r>
    </w:p>
    <w:p w14:paraId="7D4D939D" w14:textId="77777777" w:rsidR="00F74FDD" w:rsidRPr="00F97B31" w:rsidRDefault="00F74FDD" w:rsidP="00BE3C74">
      <w:pPr>
        <w:keepNext/>
        <w:rPr>
          <w:rFonts w:cstheme="minorHAnsi"/>
          <w:szCs w:val="26"/>
        </w:rPr>
      </w:pPr>
    </w:p>
    <w:p w14:paraId="03FA64E8" w14:textId="1199A7AE" w:rsidR="00BE3C74" w:rsidRPr="00F97B31" w:rsidRDefault="00BE3C74" w:rsidP="00BE3C74">
      <w:pPr>
        <w:keepNext/>
        <w:rPr>
          <w:rFonts w:cstheme="minorHAnsi"/>
          <w:b/>
          <w:szCs w:val="26"/>
        </w:rPr>
      </w:pPr>
      <w:r w:rsidRPr="00F97B31">
        <w:rPr>
          <w:rFonts w:cstheme="minorHAnsi"/>
          <w:b/>
          <w:szCs w:val="26"/>
        </w:rPr>
        <w:t>Réponse du candidat (sur 20 points</w:t>
      </w:r>
      <w:r w:rsidRPr="00F97B31">
        <w:rPr>
          <w:rFonts w:cstheme="minorHAnsi"/>
          <w:szCs w:val="26"/>
        </w:rPr>
        <w:t xml:space="preserve">) </w:t>
      </w:r>
      <w:r w:rsidRPr="00F97B31">
        <w:rPr>
          <w:rFonts w:cstheme="minorHAnsi"/>
          <w:b/>
          <w:szCs w:val="26"/>
        </w:rPr>
        <w:t>:</w:t>
      </w:r>
    </w:p>
    <w:tbl>
      <w:tblPr>
        <w:tblStyle w:val="Grilledutableau"/>
        <w:tblW w:w="15867" w:type="dxa"/>
        <w:tblLook w:val="04A0" w:firstRow="1" w:lastRow="0" w:firstColumn="1" w:lastColumn="0" w:noHBand="0" w:noVBand="1"/>
      </w:tblPr>
      <w:tblGrid>
        <w:gridCol w:w="15867"/>
      </w:tblGrid>
      <w:tr w:rsidR="00BE3C74" w:rsidRPr="00F97B31" w14:paraId="1E50A538" w14:textId="77777777" w:rsidTr="00BE3C74">
        <w:trPr>
          <w:trHeight w:val="2281"/>
        </w:trPr>
        <w:tc>
          <w:tcPr>
            <w:tcW w:w="15867" w:type="dxa"/>
          </w:tcPr>
          <w:p w14:paraId="37FDCA8F" w14:textId="77777777" w:rsidR="00BE3C74" w:rsidRPr="00F97B31" w:rsidRDefault="00BE3C74" w:rsidP="0015445B">
            <w:pPr>
              <w:keepNext/>
              <w:rPr>
                <w:rFonts w:cstheme="minorHAnsi"/>
                <w:szCs w:val="26"/>
              </w:rPr>
            </w:pPr>
            <w:permStart w:id="1389102452" w:edGrp="everyone"/>
            <w:r w:rsidRPr="00F97B31">
              <w:rPr>
                <w:rFonts w:cstheme="minorHAnsi"/>
                <w:szCs w:val="26"/>
              </w:rPr>
              <w:t xml:space="preserve"> </w:t>
            </w:r>
            <w:permEnd w:id="1389102452"/>
          </w:p>
        </w:tc>
      </w:tr>
    </w:tbl>
    <w:p w14:paraId="1ABDED2D" w14:textId="77777777" w:rsidR="00BE3C74" w:rsidRPr="00F97B31" w:rsidRDefault="00BE3C74" w:rsidP="00BE3C74">
      <w:pPr>
        <w:rPr>
          <w:rFonts w:cstheme="minorHAnsi"/>
          <w:szCs w:val="26"/>
        </w:rPr>
      </w:pPr>
    </w:p>
    <w:p w14:paraId="054ECAA0" w14:textId="77777777" w:rsidR="0098490B" w:rsidRPr="00F97B31" w:rsidRDefault="0098490B" w:rsidP="0098490B">
      <w:pPr>
        <w:keepNext/>
        <w:rPr>
          <w:rFonts w:cstheme="minorHAnsi"/>
          <w:szCs w:val="26"/>
        </w:rPr>
      </w:pPr>
    </w:p>
    <w:p w14:paraId="6FFBCB9C" w14:textId="3E375160" w:rsidR="0098490B" w:rsidRPr="00F97B31" w:rsidRDefault="00BE3C74" w:rsidP="00BE3C74">
      <w:pPr>
        <w:pStyle w:val="Paragraphedeliste"/>
        <w:keepNext/>
        <w:numPr>
          <w:ilvl w:val="1"/>
          <w:numId w:val="15"/>
        </w:numPr>
        <w:rPr>
          <w:rFonts w:cstheme="minorHAnsi"/>
          <w:szCs w:val="26"/>
        </w:rPr>
      </w:pPr>
      <w:r w:rsidRPr="00F97B31">
        <w:rPr>
          <w:rFonts w:cstheme="minorHAnsi"/>
          <w:szCs w:val="26"/>
        </w:rPr>
        <w:t>Précision</w:t>
      </w:r>
    </w:p>
    <w:p w14:paraId="6B71534D" w14:textId="6FFFF057" w:rsidR="0098490B" w:rsidRPr="00F97B31" w:rsidRDefault="0098490B" w:rsidP="0098490B">
      <w:pPr>
        <w:keepNext/>
        <w:rPr>
          <w:rFonts w:cstheme="minorHAnsi"/>
          <w:szCs w:val="26"/>
        </w:rPr>
      </w:pPr>
    </w:p>
    <w:p w14:paraId="5F003569" w14:textId="27E66875" w:rsidR="00BE3C74" w:rsidRPr="00F97B31" w:rsidRDefault="00BE3C74" w:rsidP="00BE3C74">
      <w:pPr>
        <w:keepNext/>
        <w:rPr>
          <w:rFonts w:cstheme="minorHAnsi"/>
          <w:szCs w:val="26"/>
        </w:rPr>
      </w:pPr>
      <w:r w:rsidRPr="00F97B31">
        <w:rPr>
          <w:rFonts w:cstheme="minorHAnsi"/>
          <w:szCs w:val="26"/>
        </w:rPr>
        <w:t xml:space="preserve">Il est demandé au candidat </w:t>
      </w:r>
      <w:r w:rsidR="00F74FDD" w:rsidRPr="00F97B31">
        <w:rPr>
          <w:rFonts w:cstheme="minorHAnsi"/>
          <w:szCs w:val="26"/>
        </w:rPr>
        <w:t xml:space="preserve">d’indiquer en millimètres la précision de tracé et de découpe. </w:t>
      </w:r>
    </w:p>
    <w:p w14:paraId="1CDFF1D1" w14:textId="496FB2B9" w:rsidR="00C146C6" w:rsidRPr="00F97B31" w:rsidRDefault="00F74FDD" w:rsidP="00BE3C74">
      <w:pPr>
        <w:keepNext/>
        <w:rPr>
          <w:rFonts w:cstheme="minorHAnsi"/>
          <w:szCs w:val="26"/>
        </w:rPr>
      </w:pPr>
      <w:r w:rsidRPr="00F97B31">
        <w:rPr>
          <w:rFonts w:cstheme="minorHAnsi"/>
          <w:szCs w:val="26"/>
        </w:rPr>
        <w:t xml:space="preserve">Il est attendu une précision n’excédant </w:t>
      </w:r>
      <w:r w:rsidR="00C146C6" w:rsidRPr="00F97B31">
        <w:rPr>
          <w:rFonts w:cstheme="minorHAnsi"/>
          <w:szCs w:val="26"/>
        </w:rPr>
        <w:t>pas 0.5 mm, conformément à l’article 12.1.4 du CCP.</w:t>
      </w:r>
    </w:p>
    <w:p w14:paraId="4CAFBED9" w14:textId="0C2C5C5C" w:rsidR="00F74FDD" w:rsidRPr="00F97B31" w:rsidRDefault="00731BEF" w:rsidP="00BE3C74">
      <w:pPr>
        <w:keepNext/>
        <w:rPr>
          <w:rFonts w:cstheme="minorHAnsi"/>
          <w:i/>
          <w:szCs w:val="26"/>
        </w:rPr>
      </w:pPr>
      <w:r w:rsidRPr="00F97B31">
        <w:rPr>
          <w:rFonts w:cstheme="minorHAnsi"/>
          <w:i/>
          <w:szCs w:val="26"/>
        </w:rPr>
        <w:t>Si les mesures diffè</w:t>
      </w:r>
      <w:r w:rsidR="00F74FDD" w:rsidRPr="00F97B31">
        <w:rPr>
          <w:rFonts w:cstheme="minorHAnsi"/>
          <w:i/>
          <w:szCs w:val="26"/>
        </w:rPr>
        <w:t>rent d’une technique à l’autre, il convient de spécifier chacune des mesures.</w:t>
      </w:r>
    </w:p>
    <w:p w14:paraId="6A1D2356" w14:textId="77777777" w:rsidR="00F74FDD" w:rsidRPr="00F97B31" w:rsidRDefault="00F74FDD" w:rsidP="00BE3C74">
      <w:pPr>
        <w:keepNext/>
        <w:rPr>
          <w:rFonts w:cstheme="minorHAnsi"/>
          <w:szCs w:val="26"/>
        </w:rPr>
      </w:pPr>
    </w:p>
    <w:p w14:paraId="260DD7A9" w14:textId="17A46CCE" w:rsidR="00BE3C74" w:rsidRPr="00F97B31" w:rsidRDefault="00BE3C74" w:rsidP="00BE3C74">
      <w:pPr>
        <w:keepNext/>
        <w:rPr>
          <w:rFonts w:cstheme="minorHAnsi"/>
          <w:b/>
          <w:szCs w:val="26"/>
        </w:rPr>
      </w:pPr>
      <w:r w:rsidRPr="00F97B31">
        <w:rPr>
          <w:rFonts w:cstheme="minorHAnsi"/>
          <w:b/>
          <w:szCs w:val="26"/>
        </w:rPr>
        <w:t>Réponse du candidat (sur 20 points</w:t>
      </w:r>
      <w:r w:rsidRPr="00F97B31">
        <w:rPr>
          <w:rFonts w:cstheme="minorHAnsi"/>
          <w:szCs w:val="26"/>
        </w:rPr>
        <w:t xml:space="preserve">) </w:t>
      </w:r>
      <w:r w:rsidRPr="00F97B31">
        <w:rPr>
          <w:rFonts w:cstheme="minorHAnsi"/>
          <w:b/>
          <w:szCs w:val="26"/>
        </w:rPr>
        <w:t>:</w:t>
      </w:r>
    </w:p>
    <w:tbl>
      <w:tblPr>
        <w:tblStyle w:val="Grilledutableau"/>
        <w:tblW w:w="0" w:type="auto"/>
        <w:tblLook w:val="04A0" w:firstRow="1" w:lastRow="0" w:firstColumn="1" w:lastColumn="0" w:noHBand="0" w:noVBand="1"/>
      </w:tblPr>
      <w:tblGrid>
        <w:gridCol w:w="14931"/>
      </w:tblGrid>
      <w:tr w:rsidR="00BE3C74" w:rsidRPr="00F97B31" w14:paraId="20E81DC0" w14:textId="77777777" w:rsidTr="00BE3C74">
        <w:trPr>
          <w:trHeight w:val="1645"/>
        </w:trPr>
        <w:tc>
          <w:tcPr>
            <w:tcW w:w="14931" w:type="dxa"/>
          </w:tcPr>
          <w:p w14:paraId="7C17320D" w14:textId="77777777" w:rsidR="00BE3C74" w:rsidRPr="00F97B31" w:rsidRDefault="00BE3C74" w:rsidP="0015445B">
            <w:pPr>
              <w:keepNext/>
              <w:rPr>
                <w:rFonts w:cstheme="minorHAnsi"/>
                <w:szCs w:val="26"/>
              </w:rPr>
            </w:pPr>
            <w:permStart w:id="614093232" w:edGrp="everyone"/>
            <w:r w:rsidRPr="00F97B31">
              <w:rPr>
                <w:rFonts w:cstheme="minorHAnsi"/>
                <w:szCs w:val="26"/>
              </w:rPr>
              <w:t xml:space="preserve"> </w:t>
            </w:r>
            <w:permEnd w:id="614093232"/>
          </w:p>
        </w:tc>
      </w:tr>
    </w:tbl>
    <w:p w14:paraId="48B41DB6" w14:textId="682EE811" w:rsidR="00BE3C74" w:rsidRPr="00F97B31" w:rsidRDefault="00BE3C74" w:rsidP="0098490B">
      <w:pPr>
        <w:keepNext/>
        <w:rPr>
          <w:rFonts w:cstheme="minorHAnsi"/>
          <w:szCs w:val="26"/>
        </w:rPr>
      </w:pPr>
    </w:p>
    <w:p w14:paraId="6A89B342" w14:textId="77777777" w:rsidR="00BE3C74" w:rsidRPr="00F97B31" w:rsidRDefault="00BE3C74" w:rsidP="0098490B">
      <w:pPr>
        <w:keepNext/>
        <w:rPr>
          <w:rFonts w:cstheme="minorHAnsi"/>
          <w:szCs w:val="26"/>
        </w:rPr>
      </w:pPr>
    </w:p>
    <w:p w14:paraId="3ECF2CC2" w14:textId="6DB71EAD" w:rsidR="0098490B" w:rsidRPr="00F97B31" w:rsidRDefault="00BE3C74" w:rsidP="00BE3C74">
      <w:pPr>
        <w:pStyle w:val="Paragraphedeliste"/>
        <w:keepNext/>
        <w:numPr>
          <w:ilvl w:val="1"/>
          <w:numId w:val="15"/>
        </w:numPr>
        <w:rPr>
          <w:rFonts w:cstheme="minorHAnsi"/>
          <w:szCs w:val="26"/>
        </w:rPr>
      </w:pPr>
      <w:r w:rsidRPr="00F97B31">
        <w:rPr>
          <w:rFonts w:cstheme="minorHAnsi"/>
          <w:szCs w:val="26"/>
        </w:rPr>
        <w:t>Nombre de logiciels fourni avec la solution</w:t>
      </w:r>
    </w:p>
    <w:p w14:paraId="01F86DCC" w14:textId="77777777" w:rsidR="00F5613F" w:rsidRPr="00F97B31" w:rsidRDefault="00F5613F" w:rsidP="004014ED">
      <w:pPr>
        <w:keepNext/>
        <w:rPr>
          <w:rFonts w:cstheme="minorHAnsi"/>
          <w:szCs w:val="26"/>
        </w:rPr>
      </w:pPr>
    </w:p>
    <w:p w14:paraId="689F9041" w14:textId="654AFE0F" w:rsidR="004014ED" w:rsidRPr="00F97B31" w:rsidRDefault="004014ED" w:rsidP="004014ED">
      <w:pPr>
        <w:keepNext/>
        <w:rPr>
          <w:rFonts w:cstheme="minorHAnsi"/>
          <w:szCs w:val="26"/>
        </w:rPr>
      </w:pPr>
      <w:r w:rsidRPr="00F97B31">
        <w:rPr>
          <w:rFonts w:cstheme="minorHAnsi"/>
          <w:szCs w:val="26"/>
        </w:rPr>
        <w:t xml:space="preserve">Il est demandé au candidat de </w:t>
      </w:r>
      <w:r w:rsidR="00BE3C74" w:rsidRPr="00F97B31">
        <w:rPr>
          <w:rFonts w:cstheme="minorHAnsi"/>
          <w:szCs w:val="26"/>
        </w:rPr>
        <w:t>présenter le nombre exact de logiciel fourni avec la solution.</w:t>
      </w:r>
    </w:p>
    <w:p w14:paraId="32014009" w14:textId="2F64DF61" w:rsidR="004014ED" w:rsidRPr="00F97B31" w:rsidRDefault="004014ED" w:rsidP="004014ED">
      <w:pPr>
        <w:keepNext/>
        <w:rPr>
          <w:rFonts w:cstheme="minorHAnsi"/>
          <w:b/>
          <w:szCs w:val="26"/>
        </w:rPr>
      </w:pPr>
      <w:r w:rsidRPr="00F97B31">
        <w:rPr>
          <w:rFonts w:cstheme="minorHAnsi"/>
          <w:b/>
          <w:szCs w:val="26"/>
        </w:rPr>
        <w:t xml:space="preserve">Réponse du candidat </w:t>
      </w:r>
      <w:r w:rsidR="00F84A1D" w:rsidRPr="00F97B31">
        <w:rPr>
          <w:rFonts w:cstheme="minorHAnsi"/>
          <w:b/>
          <w:szCs w:val="26"/>
        </w:rPr>
        <w:t xml:space="preserve">(sur </w:t>
      </w:r>
      <w:r w:rsidR="00420EC7" w:rsidRPr="00F97B31">
        <w:rPr>
          <w:rFonts w:cstheme="minorHAnsi"/>
          <w:b/>
          <w:szCs w:val="26"/>
        </w:rPr>
        <w:t>10</w:t>
      </w:r>
      <w:r w:rsidR="00F84A1D" w:rsidRPr="00F97B31">
        <w:rPr>
          <w:rFonts w:cstheme="minorHAnsi"/>
          <w:b/>
          <w:szCs w:val="26"/>
        </w:rPr>
        <w:t xml:space="preserve"> points</w:t>
      </w:r>
      <w:r w:rsidR="00F84A1D" w:rsidRPr="00F97B31">
        <w:rPr>
          <w:rFonts w:cstheme="minorHAnsi"/>
          <w:szCs w:val="26"/>
        </w:rPr>
        <w:t xml:space="preserve">) </w:t>
      </w:r>
      <w:r w:rsidRPr="00F97B31">
        <w:rPr>
          <w:rFonts w:cstheme="minorHAnsi"/>
          <w:b/>
          <w:szCs w:val="26"/>
        </w:rPr>
        <w:t>:</w:t>
      </w:r>
    </w:p>
    <w:tbl>
      <w:tblPr>
        <w:tblStyle w:val="Grilledutableau"/>
        <w:tblW w:w="15061" w:type="dxa"/>
        <w:tblLook w:val="04A0" w:firstRow="1" w:lastRow="0" w:firstColumn="1" w:lastColumn="0" w:noHBand="0" w:noVBand="1"/>
      </w:tblPr>
      <w:tblGrid>
        <w:gridCol w:w="15061"/>
      </w:tblGrid>
      <w:tr w:rsidR="004014ED" w:rsidRPr="00F97B31" w14:paraId="76B3F11F" w14:textId="77777777" w:rsidTr="00BE3C74">
        <w:trPr>
          <w:trHeight w:val="2822"/>
        </w:trPr>
        <w:tc>
          <w:tcPr>
            <w:tcW w:w="15061" w:type="dxa"/>
          </w:tcPr>
          <w:p w14:paraId="75025CED" w14:textId="180C7E7E" w:rsidR="004014ED" w:rsidRPr="00F97B31" w:rsidRDefault="004E54A6" w:rsidP="004014ED">
            <w:pPr>
              <w:keepNext/>
              <w:rPr>
                <w:rFonts w:cstheme="minorHAnsi"/>
                <w:szCs w:val="26"/>
              </w:rPr>
            </w:pPr>
            <w:permStart w:id="400953455" w:edGrp="everyone"/>
            <w:r w:rsidRPr="00F97B31">
              <w:rPr>
                <w:rFonts w:cstheme="minorHAnsi"/>
                <w:szCs w:val="26"/>
              </w:rPr>
              <w:t xml:space="preserve"> </w:t>
            </w:r>
            <w:permEnd w:id="400953455"/>
          </w:p>
        </w:tc>
      </w:tr>
    </w:tbl>
    <w:p w14:paraId="70362A5F" w14:textId="3241D96A" w:rsidR="004014ED" w:rsidRPr="00F97B31" w:rsidRDefault="004014ED" w:rsidP="004014ED">
      <w:pPr>
        <w:rPr>
          <w:rFonts w:cstheme="minorHAnsi"/>
          <w:szCs w:val="26"/>
        </w:rPr>
      </w:pPr>
    </w:p>
    <w:p w14:paraId="55EECE1E" w14:textId="77777777" w:rsidR="0070244C" w:rsidRPr="00F97B31" w:rsidRDefault="0070244C" w:rsidP="0070244C">
      <w:pPr>
        <w:rPr>
          <w:rFonts w:cstheme="minorHAnsi"/>
          <w:szCs w:val="26"/>
        </w:rPr>
      </w:pPr>
    </w:p>
    <w:p w14:paraId="233E76E6" w14:textId="77777777" w:rsidR="0070244C" w:rsidRPr="00F97B31" w:rsidRDefault="0070244C" w:rsidP="004014ED">
      <w:pPr>
        <w:rPr>
          <w:rFonts w:cstheme="minorHAnsi"/>
          <w:szCs w:val="26"/>
        </w:rPr>
      </w:pPr>
    </w:p>
    <w:p w14:paraId="6CAD6CEC" w14:textId="294234BF" w:rsidR="004014ED" w:rsidRPr="00F97B31" w:rsidRDefault="004014ED" w:rsidP="004014ED">
      <w:pPr>
        <w:pStyle w:val="Titre3"/>
      </w:pPr>
      <w:r w:rsidRPr="00F97B31">
        <w:lastRenderedPageBreak/>
        <w:t xml:space="preserve">Sous-critère 2 : </w:t>
      </w:r>
      <w:r w:rsidR="00C33E18" w:rsidRPr="00F97B31">
        <w:rPr>
          <w:rFonts w:cstheme="minorHAnsi"/>
          <w:szCs w:val="26"/>
        </w:rPr>
        <w:t>Durée de l’extension de garantie de la solution polyvalente de découpe</w:t>
      </w:r>
      <w:r w:rsidR="00C33E18" w:rsidRPr="00F97B31">
        <w:t xml:space="preserve"> </w:t>
      </w:r>
      <w:r w:rsidR="003919EE" w:rsidRPr="00F97B31">
        <w:t>(</w:t>
      </w:r>
      <w:r w:rsidR="00C33E18" w:rsidRPr="00F97B31">
        <w:t>1</w:t>
      </w:r>
      <w:r w:rsidR="00F116DC" w:rsidRPr="00F97B31">
        <w:t>0</w:t>
      </w:r>
      <w:r w:rsidR="003919EE" w:rsidRPr="00F97B31">
        <w:t xml:space="preserve"> points)</w:t>
      </w:r>
    </w:p>
    <w:p w14:paraId="54388DE0" w14:textId="77777777" w:rsidR="004014ED" w:rsidRPr="00F97B31" w:rsidRDefault="004014ED" w:rsidP="004014ED">
      <w:pPr>
        <w:keepNext/>
        <w:rPr>
          <w:rFonts w:cstheme="minorHAnsi"/>
          <w:szCs w:val="26"/>
        </w:rPr>
      </w:pPr>
    </w:p>
    <w:p w14:paraId="4FE296A6" w14:textId="0DB0DB39" w:rsidR="00BE3C74" w:rsidRPr="00F97B31" w:rsidRDefault="00BE3C74" w:rsidP="00BE3C74">
      <w:pPr>
        <w:keepNext/>
        <w:rPr>
          <w:rFonts w:cstheme="minorHAnsi"/>
          <w:szCs w:val="26"/>
        </w:rPr>
      </w:pPr>
      <w:r w:rsidRPr="00F97B31">
        <w:rPr>
          <w:rFonts w:cstheme="minorHAnsi"/>
          <w:szCs w:val="26"/>
        </w:rPr>
        <w:t xml:space="preserve">Il est demandé au candidat de présenter la durée de garantie qu’il offre sur le </w:t>
      </w:r>
      <w:r w:rsidR="00A4030C" w:rsidRPr="00F97B31">
        <w:rPr>
          <w:rFonts w:cstheme="minorHAnsi"/>
          <w:szCs w:val="26"/>
        </w:rPr>
        <w:t>matériel</w:t>
      </w:r>
      <w:r w:rsidRPr="00F97B31">
        <w:rPr>
          <w:rFonts w:cstheme="minorHAnsi"/>
          <w:szCs w:val="26"/>
        </w:rPr>
        <w:t xml:space="preserve"> proposé en mois.</w:t>
      </w:r>
    </w:p>
    <w:p w14:paraId="42BA3333" w14:textId="77777777" w:rsidR="00BE3C74" w:rsidRPr="00F97B31" w:rsidRDefault="00BE3C74" w:rsidP="00BE3C74">
      <w:pPr>
        <w:keepNext/>
        <w:rPr>
          <w:rFonts w:cstheme="minorHAnsi"/>
          <w:b/>
          <w:szCs w:val="26"/>
        </w:rPr>
      </w:pPr>
      <w:r w:rsidRPr="00F97B31">
        <w:rPr>
          <w:rFonts w:cstheme="minorHAnsi"/>
          <w:b/>
          <w:i/>
          <w:szCs w:val="26"/>
          <w:u w:val="single"/>
        </w:rPr>
        <w:t>La durée doit être supérieure ou égale à 12 mois, conformément à l’article 8 du CCP</w:t>
      </w:r>
      <w:r w:rsidRPr="00F97B31">
        <w:rPr>
          <w:rFonts w:cstheme="minorHAnsi"/>
          <w:b/>
          <w:szCs w:val="26"/>
        </w:rPr>
        <w:t>.</w:t>
      </w:r>
    </w:p>
    <w:p w14:paraId="399CE559" w14:textId="77777777" w:rsidR="00C146C6" w:rsidRPr="00F97B31" w:rsidRDefault="00C146C6" w:rsidP="00BE3C74">
      <w:pPr>
        <w:keepNext/>
        <w:rPr>
          <w:rFonts w:cstheme="minorHAnsi"/>
          <w:b/>
          <w:szCs w:val="26"/>
        </w:rPr>
      </w:pPr>
    </w:p>
    <w:p w14:paraId="7C4AFDA5" w14:textId="74D20F2B" w:rsidR="00BE3C74" w:rsidRPr="00F97B31" w:rsidRDefault="00BE3C74" w:rsidP="00BE3C74">
      <w:pPr>
        <w:keepNext/>
        <w:rPr>
          <w:rFonts w:cstheme="minorHAnsi"/>
          <w:b/>
          <w:szCs w:val="26"/>
        </w:rPr>
      </w:pPr>
      <w:r w:rsidRPr="00F97B31">
        <w:rPr>
          <w:rFonts w:cstheme="minorHAnsi"/>
          <w:b/>
          <w:szCs w:val="26"/>
        </w:rPr>
        <w:t xml:space="preserve">Réponse du candidat </w:t>
      </w:r>
      <w:r w:rsidRPr="00F97B31">
        <w:rPr>
          <w:rFonts w:cstheme="minorHAnsi"/>
          <w:szCs w:val="26"/>
        </w:rPr>
        <w:t xml:space="preserve">(sur </w:t>
      </w:r>
      <w:r w:rsidRPr="00F97B31">
        <w:rPr>
          <w:rFonts w:cstheme="minorHAnsi"/>
          <w:b/>
          <w:szCs w:val="26"/>
        </w:rPr>
        <w:t>10 points</w:t>
      </w:r>
      <w:r w:rsidRPr="00F97B31">
        <w:rPr>
          <w:rFonts w:cstheme="minorHAnsi"/>
          <w:szCs w:val="26"/>
        </w:rPr>
        <w:t xml:space="preserve">) </w:t>
      </w:r>
      <w:r w:rsidRPr="00F97B31">
        <w:rPr>
          <w:rFonts w:cstheme="minorHAnsi"/>
          <w:b/>
          <w:szCs w:val="26"/>
        </w:rPr>
        <w:t>:</w:t>
      </w:r>
    </w:p>
    <w:tbl>
      <w:tblPr>
        <w:tblStyle w:val="Grilledutableau"/>
        <w:tblW w:w="15036" w:type="dxa"/>
        <w:tblLook w:val="04A0" w:firstRow="1" w:lastRow="0" w:firstColumn="1" w:lastColumn="0" w:noHBand="0" w:noVBand="1"/>
      </w:tblPr>
      <w:tblGrid>
        <w:gridCol w:w="15036"/>
      </w:tblGrid>
      <w:tr w:rsidR="00BE3C74" w:rsidRPr="00F97B31" w14:paraId="74ACD047" w14:textId="77777777" w:rsidTr="00330CEF">
        <w:trPr>
          <w:trHeight w:val="2752"/>
        </w:trPr>
        <w:tc>
          <w:tcPr>
            <w:tcW w:w="15036" w:type="dxa"/>
          </w:tcPr>
          <w:p w14:paraId="621C59C5" w14:textId="77777777" w:rsidR="00BE3C74" w:rsidRPr="00F97B31" w:rsidRDefault="00BE3C74" w:rsidP="0015445B">
            <w:pPr>
              <w:keepNext/>
              <w:rPr>
                <w:rFonts w:cstheme="minorHAnsi"/>
                <w:szCs w:val="26"/>
              </w:rPr>
            </w:pPr>
            <w:permStart w:id="101005158" w:edGrp="everyone"/>
            <w:r w:rsidRPr="00F97B31">
              <w:rPr>
                <w:rFonts w:cstheme="minorHAnsi"/>
                <w:szCs w:val="26"/>
              </w:rPr>
              <w:t xml:space="preserve"> </w:t>
            </w:r>
            <w:permEnd w:id="101005158"/>
          </w:p>
        </w:tc>
      </w:tr>
    </w:tbl>
    <w:p w14:paraId="7B6A9020" w14:textId="57F77D4D" w:rsidR="00BE3C74" w:rsidRPr="00F97B31" w:rsidRDefault="00BE3C74" w:rsidP="006364F3">
      <w:pPr>
        <w:keepNext/>
        <w:rPr>
          <w:rFonts w:cstheme="minorHAnsi"/>
          <w:i/>
          <w:szCs w:val="26"/>
          <w:highlight w:val="yellow"/>
        </w:rPr>
      </w:pPr>
    </w:p>
    <w:p w14:paraId="4C8ECEE9" w14:textId="77777777" w:rsidR="00BE3C74" w:rsidRPr="00F97B31" w:rsidRDefault="00BE3C74" w:rsidP="006364F3">
      <w:pPr>
        <w:keepNext/>
        <w:rPr>
          <w:rFonts w:cstheme="minorHAnsi"/>
          <w:i/>
          <w:szCs w:val="26"/>
          <w:highlight w:val="yellow"/>
        </w:rPr>
      </w:pPr>
    </w:p>
    <w:p w14:paraId="6C9F5951" w14:textId="77777777" w:rsidR="00BE3C74" w:rsidRPr="00F97B31" w:rsidRDefault="00BE3C74" w:rsidP="006364F3">
      <w:pPr>
        <w:keepNext/>
        <w:rPr>
          <w:rFonts w:cstheme="minorHAnsi"/>
          <w:i/>
          <w:szCs w:val="26"/>
          <w:highlight w:val="yellow"/>
        </w:rPr>
      </w:pPr>
    </w:p>
    <w:p w14:paraId="07790C33" w14:textId="3F86BB93" w:rsidR="00F116DC" w:rsidRPr="00F97B31" w:rsidRDefault="00F116DC">
      <w:pPr>
        <w:jc w:val="left"/>
        <w:rPr>
          <w:rFonts w:cstheme="minorHAnsi"/>
          <w:szCs w:val="26"/>
        </w:rPr>
      </w:pPr>
      <w:r w:rsidRPr="00F97B31">
        <w:rPr>
          <w:rFonts w:cstheme="minorHAnsi"/>
          <w:szCs w:val="26"/>
        </w:rPr>
        <w:br w:type="page"/>
      </w:r>
    </w:p>
    <w:p w14:paraId="4555D197" w14:textId="2D5A15CD" w:rsidR="00F116DC" w:rsidRPr="00F97B31" w:rsidRDefault="00F116DC" w:rsidP="00F116DC">
      <w:pPr>
        <w:pStyle w:val="Titre3"/>
      </w:pPr>
      <w:r w:rsidRPr="00F97B31">
        <w:lastRenderedPageBreak/>
        <w:t xml:space="preserve">Sous-critère 3 : </w:t>
      </w:r>
      <w:r w:rsidR="00C33E18" w:rsidRPr="00F97B31">
        <w:rPr>
          <w:rFonts w:cstheme="minorHAnsi"/>
          <w:szCs w:val="26"/>
        </w:rPr>
        <w:t>: Équipe dédiée à la prestation</w:t>
      </w:r>
      <w:r w:rsidR="00C33E18" w:rsidRPr="00F97B31">
        <w:t xml:space="preserve"> </w:t>
      </w:r>
      <w:r w:rsidRPr="00F97B31">
        <w:t>(</w:t>
      </w:r>
      <w:r w:rsidR="004371C7" w:rsidRPr="00F97B31">
        <w:t>3</w:t>
      </w:r>
      <w:r w:rsidR="00126D73" w:rsidRPr="00F97B31">
        <w:t>0</w:t>
      </w:r>
      <w:r w:rsidRPr="00F97B31">
        <w:t xml:space="preserve"> points)</w:t>
      </w:r>
    </w:p>
    <w:p w14:paraId="08565DA8" w14:textId="77777777" w:rsidR="00F116DC" w:rsidRPr="00F97B31" w:rsidRDefault="00F116DC" w:rsidP="00330CEF">
      <w:pPr>
        <w:keepNext/>
        <w:rPr>
          <w:rFonts w:cstheme="minorHAnsi"/>
          <w:i/>
          <w:szCs w:val="26"/>
        </w:rPr>
      </w:pPr>
    </w:p>
    <w:p w14:paraId="3B047D5D" w14:textId="5E66F7B9" w:rsidR="00330CEF" w:rsidRPr="00F97B31" w:rsidRDefault="00330CEF" w:rsidP="00330CEF">
      <w:pPr>
        <w:pStyle w:val="Paragraphedeliste"/>
        <w:keepNext/>
        <w:numPr>
          <w:ilvl w:val="1"/>
          <w:numId w:val="17"/>
        </w:numPr>
        <w:rPr>
          <w:rFonts w:cstheme="minorHAnsi"/>
          <w:i/>
          <w:szCs w:val="26"/>
        </w:rPr>
      </w:pPr>
      <w:r w:rsidRPr="00F97B31">
        <w:rPr>
          <w:rFonts w:cstheme="minorHAnsi"/>
          <w:i/>
          <w:szCs w:val="26"/>
        </w:rPr>
        <w:t>Expérience du technicien titulaire dédié à l'exécution des prestations</w:t>
      </w:r>
    </w:p>
    <w:p w14:paraId="364A38B2" w14:textId="77777777" w:rsidR="00330CEF" w:rsidRPr="00F97B31" w:rsidRDefault="00330CEF" w:rsidP="00330CEF">
      <w:pPr>
        <w:keepNext/>
        <w:rPr>
          <w:rFonts w:cstheme="minorHAnsi"/>
          <w:szCs w:val="26"/>
        </w:rPr>
      </w:pPr>
      <w:r w:rsidRPr="00F97B31">
        <w:rPr>
          <w:rFonts w:cstheme="minorHAnsi"/>
          <w:szCs w:val="26"/>
        </w:rPr>
        <w:t>Il est demandé au candidat de présenter les expériences professionnelles et qualifications, en rapport avec l’objet du marché public, du technicien titulaire affecté au marché public.</w:t>
      </w:r>
    </w:p>
    <w:p w14:paraId="586DCB52" w14:textId="77777777" w:rsidR="00330CEF" w:rsidRPr="00F97B31" w:rsidRDefault="00330CEF" w:rsidP="00330CEF">
      <w:pPr>
        <w:keepNext/>
        <w:rPr>
          <w:rFonts w:cstheme="minorHAnsi"/>
          <w:szCs w:val="26"/>
        </w:rPr>
      </w:pPr>
      <w:r w:rsidRPr="00F97B31">
        <w:rPr>
          <w:rFonts w:cstheme="minorHAnsi"/>
          <w:szCs w:val="26"/>
        </w:rPr>
        <w:t xml:space="preserve">Il conviendra de veiller à bien préciser la durée des expériences, en nombre d'années. </w:t>
      </w:r>
    </w:p>
    <w:p w14:paraId="071DEDA5" w14:textId="77777777" w:rsidR="00330CEF" w:rsidRPr="00F97B31" w:rsidRDefault="00330CEF" w:rsidP="00330CEF">
      <w:pPr>
        <w:keepNext/>
        <w:rPr>
          <w:rFonts w:cstheme="minorHAnsi"/>
          <w:b/>
          <w:i/>
          <w:szCs w:val="26"/>
          <w:u w:val="single"/>
        </w:rPr>
      </w:pPr>
      <w:r w:rsidRPr="00F97B31">
        <w:rPr>
          <w:rFonts w:cstheme="minorHAnsi"/>
          <w:b/>
          <w:i/>
          <w:szCs w:val="26"/>
          <w:u w:val="single"/>
        </w:rPr>
        <w:t xml:space="preserve">Le candidat doit transmettre, à l’appui de sa réponse, le CV du technicien titulaire. </w:t>
      </w:r>
    </w:p>
    <w:p w14:paraId="22329927" w14:textId="77777777" w:rsidR="00330CEF" w:rsidRPr="00F97B31" w:rsidRDefault="00330CEF" w:rsidP="00330CEF">
      <w:pPr>
        <w:keepNext/>
        <w:rPr>
          <w:rFonts w:cstheme="minorHAnsi"/>
          <w:szCs w:val="26"/>
        </w:rPr>
      </w:pPr>
    </w:p>
    <w:p w14:paraId="0A2A2837" w14:textId="77777777" w:rsidR="00330CEF" w:rsidRPr="00F97B31" w:rsidRDefault="00330CEF" w:rsidP="00330CEF">
      <w:pPr>
        <w:keepNext/>
        <w:rPr>
          <w:rFonts w:cstheme="minorHAnsi"/>
          <w:b/>
          <w:szCs w:val="26"/>
        </w:rPr>
      </w:pPr>
      <w:r w:rsidRPr="00F97B31">
        <w:rPr>
          <w:rFonts w:cstheme="minorHAnsi"/>
          <w:b/>
          <w:szCs w:val="26"/>
        </w:rPr>
        <w:t>Réponse du candidat (sur 20 points</w:t>
      </w:r>
      <w:r w:rsidRPr="00F97B31">
        <w:rPr>
          <w:rFonts w:cstheme="minorHAnsi"/>
          <w:szCs w:val="26"/>
        </w:rPr>
        <w:t xml:space="preserve">) </w:t>
      </w:r>
      <w:r w:rsidRPr="00F97B31">
        <w:rPr>
          <w:rFonts w:cstheme="minorHAnsi"/>
          <w:b/>
          <w:szCs w:val="26"/>
        </w:rPr>
        <w:t>:</w:t>
      </w:r>
    </w:p>
    <w:tbl>
      <w:tblPr>
        <w:tblStyle w:val="Grilledutableau"/>
        <w:tblW w:w="15160" w:type="dxa"/>
        <w:tblLook w:val="04A0" w:firstRow="1" w:lastRow="0" w:firstColumn="1" w:lastColumn="0" w:noHBand="0" w:noVBand="1"/>
      </w:tblPr>
      <w:tblGrid>
        <w:gridCol w:w="15160"/>
      </w:tblGrid>
      <w:tr w:rsidR="00330CEF" w:rsidRPr="00F97B31" w14:paraId="00E4C663" w14:textId="77777777" w:rsidTr="0015445B">
        <w:trPr>
          <w:trHeight w:val="5058"/>
        </w:trPr>
        <w:tc>
          <w:tcPr>
            <w:tcW w:w="15160" w:type="dxa"/>
          </w:tcPr>
          <w:p w14:paraId="0E557E8E" w14:textId="77777777" w:rsidR="00330CEF" w:rsidRPr="00F97B31" w:rsidRDefault="00330CEF" w:rsidP="0015445B">
            <w:pPr>
              <w:keepNext/>
              <w:rPr>
                <w:rFonts w:cstheme="minorHAnsi"/>
                <w:szCs w:val="26"/>
              </w:rPr>
            </w:pPr>
            <w:permStart w:id="269504530" w:edGrp="everyone"/>
            <w:r w:rsidRPr="00F97B31">
              <w:rPr>
                <w:rFonts w:cstheme="minorHAnsi"/>
                <w:szCs w:val="26"/>
              </w:rPr>
              <w:t xml:space="preserve"> </w:t>
            </w:r>
            <w:permEnd w:id="269504530"/>
          </w:p>
        </w:tc>
      </w:tr>
    </w:tbl>
    <w:p w14:paraId="639B6B4D" w14:textId="77777777" w:rsidR="00330CEF" w:rsidRPr="00F97B31" w:rsidRDefault="00330CEF" w:rsidP="00330CEF">
      <w:pPr>
        <w:keepNext/>
        <w:rPr>
          <w:rFonts w:cstheme="minorHAnsi"/>
          <w:szCs w:val="26"/>
        </w:rPr>
      </w:pPr>
    </w:p>
    <w:p w14:paraId="5C7050AC" w14:textId="77777777" w:rsidR="00330CEF" w:rsidRPr="00F97B31" w:rsidRDefault="00330CEF" w:rsidP="00330CEF">
      <w:pPr>
        <w:jc w:val="left"/>
        <w:rPr>
          <w:rFonts w:cstheme="minorHAnsi"/>
          <w:i/>
          <w:szCs w:val="26"/>
        </w:rPr>
      </w:pPr>
      <w:r w:rsidRPr="00F97B31">
        <w:rPr>
          <w:rFonts w:cstheme="minorHAnsi"/>
          <w:i/>
          <w:szCs w:val="26"/>
        </w:rPr>
        <w:br w:type="page"/>
      </w:r>
    </w:p>
    <w:p w14:paraId="5BD3CAC6" w14:textId="730707F3" w:rsidR="00330CEF" w:rsidRPr="00F97B31" w:rsidRDefault="00330CEF" w:rsidP="00330CEF">
      <w:pPr>
        <w:pStyle w:val="Paragraphedeliste"/>
        <w:keepNext/>
        <w:numPr>
          <w:ilvl w:val="1"/>
          <w:numId w:val="16"/>
        </w:numPr>
        <w:rPr>
          <w:rFonts w:cstheme="minorHAnsi"/>
          <w:i/>
          <w:szCs w:val="26"/>
        </w:rPr>
      </w:pPr>
      <w:r w:rsidRPr="00F97B31">
        <w:rPr>
          <w:rFonts w:cstheme="minorHAnsi"/>
          <w:i/>
          <w:szCs w:val="26"/>
        </w:rPr>
        <w:lastRenderedPageBreak/>
        <w:t>Quantité et expérience des techniciens suppléants dédiés à l'exécution des prestations de suppléants dédiés à la maintenance des presses offset</w:t>
      </w:r>
    </w:p>
    <w:p w14:paraId="6716E42C" w14:textId="77777777" w:rsidR="00330CEF" w:rsidRPr="00F97B31" w:rsidRDefault="00330CEF" w:rsidP="00330CEF">
      <w:pPr>
        <w:pStyle w:val="Paragraphedeliste"/>
        <w:keepNext/>
        <w:ind w:left="720"/>
        <w:rPr>
          <w:rFonts w:cstheme="minorHAnsi"/>
          <w:szCs w:val="26"/>
        </w:rPr>
      </w:pPr>
    </w:p>
    <w:p w14:paraId="743C4871" w14:textId="77777777" w:rsidR="00330CEF" w:rsidRPr="00F97B31" w:rsidRDefault="00330CEF" w:rsidP="00330CEF">
      <w:pPr>
        <w:keepNext/>
        <w:rPr>
          <w:rFonts w:cstheme="minorHAnsi"/>
          <w:szCs w:val="26"/>
        </w:rPr>
      </w:pPr>
      <w:r w:rsidRPr="00F97B31">
        <w:rPr>
          <w:rFonts w:cstheme="minorHAnsi"/>
          <w:szCs w:val="26"/>
        </w:rPr>
        <w:t xml:space="preserve">Il est demandé au candidat de </w:t>
      </w:r>
      <w:r w:rsidRPr="00F97B31">
        <w:t xml:space="preserve">spécifier le nombre de techniciens suppléants en capacité d’intervenir sur le matériel, en cas d'absence du technicien titulaire. Le candidat doit également </w:t>
      </w:r>
      <w:r w:rsidRPr="00F97B31">
        <w:rPr>
          <w:rFonts w:cstheme="minorHAnsi"/>
          <w:szCs w:val="26"/>
        </w:rPr>
        <w:t>présenter les expériences professionnelles et qualifications, en rapport avec l’objet du marché public, des techniciens suppléants.</w:t>
      </w:r>
    </w:p>
    <w:p w14:paraId="47B41CCC" w14:textId="77777777" w:rsidR="00330CEF" w:rsidRPr="00F97B31" w:rsidRDefault="00330CEF" w:rsidP="00330CEF">
      <w:pPr>
        <w:keepNext/>
        <w:rPr>
          <w:rFonts w:cstheme="minorHAnsi"/>
          <w:szCs w:val="26"/>
        </w:rPr>
      </w:pPr>
      <w:r w:rsidRPr="00F97B31">
        <w:rPr>
          <w:rFonts w:cstheme="minorHAnsi"/>
          <w:szCs w:val="26"/>
        </w:rPr>
        <w:t xml:space="preserve">Il conviendra de veiller à bien préciser la durée des expériences, en nombre d'années. </w:t>
      </w:r>
    </w:p>
    <w:p w14:paraId="63C1A0CA" w14:textId="77777777" w:rsidR="00330CEF" w:rsidRPr="00F97B31" w:rsidRDefault="00330CEF" w:rsidP="00330CEF">
      <w:pPr>
        <w:keepNext/>
        <w:rPr>
          <w:rFonts w:cstheme="minorHAnsi"/>
          <w:b/>
          <w:i/>
          <w:szCs w:val="26"/>
          <w:u w:val="single"/>
        </w:rPr>
      </w:pPr>
      <w:r w:rsidRPr="00F97B31">
        <w:rPr>
          <w:rFonts w:cstheme="minorHAnsi"/>
          <w:b/>
          <w:i/>
          <w:szCs w:val="26"/>
          <w:u w:val="single"/>
        </w:rPr>
        <w:t xml:space="preserve">Le candidat doit transmettre, à l’appui de sa réponse, le ou les CV de chaque suppléant. </w:t>
      </w:r>
    </w:p>
    <w:p w14:paraId="164247B1" w14:textId="77777777" w:rsidR="00330CEF" w:rsidRPr="00F97B31" w:rsidRDefault="00330CEF" w:rsidP="00330CEF">
      <w:pPr>
        <w:keepNext/>
        <w:rPr>
          <w:rFonts w:cstheme="minorHAnsi"/>
          <w:szCs w:val="26"/>
        </w:rPr>
      </w:pPr>
    </w:p>
    <w:p w14:paraId="2E210346" w14:textId="77777777" w:rsidR="00330CEF" w:rsidRPr="00F97B31" w:rsidRDefault="00330CEF" w:rsidP="00330CEF">
      <w:pPr>
        <w:keepNext/>
        <w:rPr>
          <w:rFonts w:cstheme="minorHAnsi"/>
          <w:b/>
          <w:szCs w:val="26"/>
        </w:rPr>
      </w:pPr>
      <w:r w:rsidRPr="00F97B31">
        <w:rPr>
          <w:rFonts w:cstheme="minorHAnsi"/>
          <w:b/>
          <w:szCs w:val="26"/>
        </w:rPr>
        <w:t>Réponse du candidat (sur 10 points</w:t>
      </w:r>
      <w:r w:rsidRPr="00F97B31">
        <w:rPr>
          <w:rFonts w:cstheme="minorHAnsi"/>
          <w:szCs w:val="26"/>
        </w:rPr>
        <w:t xml:space="preserve">) </w:t>
      </w:r>
      <w:r w:rsidRPr="00F97B31">
        <w:rPr>
          <w:rFonts w:cstheme="minorHAnsi"/>
          <w:b/>
          <w:szCs w:val="26"/>
        </w:rPr>
        <w:t>:</w:t>
      </w:r>
    </w:p>
    <w:tbl>
      <w:tblPr>
        <w:tblStyle w:val="Grilledutableau"/>
        <w:tblW w:w="15095" w:type="dxa"/>
        <w:tblLook w:val="04A0" w:firstRow="1" w:lastRow="0" w:firstColumn="1" w:lastColumn="0" w:noHBand="0" w:noVBand="1"/>
      </w:tblPr>
      <w:tblGrid>
        <w:gridCol w:w="15095"/>
      </w:tblGrid>
      <w:tr w:rsidR="00330CEF" w:rsidRPr="00F97B31" w14:paraId="3C78EBEE" w14:textId="77777777" w:rsidTr="00330CEF">
        <w:trPr>
          <w:trHeight w:val="4465"/>
        </w:trPr>
        <w:tc>
          <w:tcPr>
            <w:tcW w:w="15095" w:type="dxa"/>
          </w:tcPr>
          <w:p w14:paraId="438766A0" w14:textId="77777777" w:rsidR="00330CEF" w:rsidRPr="00F97B31" w:rsidRDefault="00330CEF" w:rsidP="0015445B">
            <w:pPr>
              <w:keepNext/>
              <w:rPr>
                <w:rFonts w:cstheme="minorHAnsi"/>
                <w:szCs w:val="26"/>
              </w:rPr>
            </w:pPr>
            <w:permStart w:id="605058473" w:edGrp="everyone"/>
            <w:r w:rsidRPr="00F97B31">
              <w:rPr>
                <w:rFonts w:cstheme="minorHAnsi"/>
                <w:szCs w:val="26"/>
              </w:rPr>
              <w:t xml:space="preserve"> </w:t>
            </w:r>
            <w:permEnd w:id="605058473"/>
          </w:p>
        </w:tc>
      </w:tr>
    </w:tbl>
    <w:p w14:paraId="2C20E15F" w14:textId="77777777" w:rsidR="00236177" w:rsidRPr="00F97B31" w:rsidRDefault="00236177" w:rsidP="00236177">
      <w:pPr>
        <w:jc w:val="left"/>
      </w:pPr>
    </w:p>
    <w:p w14:paraId="3794E002" w14:textId="77777777" w:rsidR="00236177" w:rsidRPr="00F97B31" w:rsidRDefault="00236177" w:rsidP="00B60AC6">
      <w:pPr>
        <w:keepNext/>
        <w:rPr>
          <w:rFonts w:ascii="Calibri" w:hAnsi="Calibri" w:cs="Calibri"/>
          <w:i/>
          <w:szCs w:val="26"/>
          <w:u w:val="single"/>
        </w:rPr>
      </w:pPr>
    </w:p>
    <w:p w14:paraId="5D8B032E" w14:textId="77777777" w:rsidR="00B60AC6" w:rsidRPr="00F97B31" w:rsidRDefault="00B60AC6" w:rsidP="00B60AC6">
      <w:pPr>
        <w:keepNext/>
        <w:rPr>
          <w:rFonts w:ascii="Calibri" w:hAnsi="Calibri" w:cs="Calibri"/>
          <w:i/>
          <w:szCs w:val="26"/>
        </w:rPr>
      </w:pPr>
    </w:p>
    <w:p w14:paraId="2ED6BB30" w14:textId="30918C22" w:rsidR="004014ED" w:rsidRPr="00F97B31" w:rsidRDefault="004014ED" w:rsidP="00F54E12">
      <w:pPr>
        <w:keepNext/>
        <w:rPr>
          <w:rFonts w:cstheme="minorHAnsi"/>
          <w:szCs w:val="26"/>
        </w:rPr>
      </w:pPr>
    </w:p>
    <w:p w14:paraId="6F1B6380" w14:textId="2237458D" w:rsidR="00C33E18" w:rsidRPr="00F97B31" w:rsidRDefault="00023044" w:rsidP="00C33E18">
      <w:pPr>
        <w:pStyle w:val="Titre1"/>
        <w:numPr>
          <w:ilvl w:val="0"/>
          <w:numId w:val="0"/>
        </w:numPr>
      </w:pPr>
      <w:r w:rsidRPr="00F97B31">
        <w:br w:type="page"/>
      </w:r>
    </w:p>
    <w:p w14:paraId="08C514EC" w14:textId="118009B9" w:rsidR="00C33E18" w:rsidRPr="00F97B31" w:rsidRDefault="00C33E18" w:rsidP="00C33E18">
      <w:pPr>
        <w:pStyle w:val="Titre3"/>
      </w:pPr>
      <w:r w:rsidRPr="00F97B31">
        <w:lastRenderedPageBreak/>
        <w:t xml:space="preserve">Sous-critère 4 : </w:t>
      </w:r>
      <w:r w:rsidRPr="00F97B31">
        <w:rPr>
          <w:rFonts w:cstheme="minorHAnsi"/>
          <w:szCs w:val="26"/>
        </w:rPr>
        <w:t>réactivité du fournisseur</w:t>
      </w:r>
      <w:r w:rsidRPr="00F97B31">
        <w:t xml:space="preserve"> (</w:t>
      </w:r>
      <w:r w:rsidR="00330CEF" w:rsidRPr="00F97B31">
        <w:t>4</w:t>
      </w:r>
      <w:r w:rsidRPr="00F97B31">
        <w:t>0 points)</w:t>
      </w:r>
    </w:p>
    <w:p w14:paraId="52C17385" w14:textId="77777777" w:rsidR="00236177" w:rsidRPr="00F97B31" w:rsidRDefault="00236177" w:rsidP="00236177">
      <w:pPr>
        <w:keepNext/>
        <w:rPr>
          <w:rFonts w:ascii="Calibri" w:hAnsi="Calibri" w:cs="Calibri"/>
          <w:i/>
          <w:szCs w:val="26"/>
          <w:u w:val="single"/>
        </w:rPr>
      </w:pPr>
      <w:r w:rsidRPr="00F97B31">
        <w:rPr>
          <w:i/>
          <w:u w:val="single"/>
        </w:rPr>
        <w:t>Les délais annoncés par le candidat doivent correspondre à une valeur numérique unique</w:t>
      </w:r>
      <w:r w:rsidRPr="00F97B31">
        <w:rPr>
          <w:rFonts w:ascii="Calibri" w:hAnsi="Calibri" w:cs="Calibri"/>
          <w:i/>
          <w:szCs w:val="26"/>
          <w:u w:val="single"/>
        </w:rPr>
        <w:t>. Les propositions de plages horaires ne sont pas acceptées.</w:t>
      </w:r>
    </w:p>
    <w:p w14:paraId="35FBC6D2" w14:textId="77777777" w:rsidR="00236177" w:rsidRPr="00F97B31" w:rsidRDefault="00236177" w:rsidP="00C33E18">
      <w:pPr>
        <w:keepNext/>
        <w:rPr>
          <w:rFonts w:cstheme="minorHAnsi"/>
          <w:szCs w:val="26"/>
        </w:rPr>
      </w:pPr>
    </w:p>
    <w:p w14:paraId="410969A6" w14:textId="630C4C36" w:rsidR="00236177" w:rsidRPr="00F97B31" w:rsidRDefault="009E0F16" w:rsidP="00236177">
      <w:pPr>
        <w:keepNext/>
        <w:rPr>
          <w:rFonts w:cstheme="minorHAnsi"/>
          <w:b/>
          <w:szCs w:val="26"/>
        </w:rPr>
      </w:pPr>
      <w:r w:rsidRPr="00F97B31">
        <w:rPr>
          <w:rFonts w:ascii="Calibri" w:hAnsi="Calibri" w:cs="Calibri"/>
          <w:i/>
          <w:szCs w:val="26"/>
        </w:rPr>
        <w:t>4</w:t>
      </w:r>
      <w:r w:rsidR="00236177" w:rsidRPr="00F97B31">
        <w:rPr>
          <w:rFonts w:ascii="Calibri" w:hAnsi="Calibri" w:cs="Calibri"/>
          <w:i/>
          <w:szCs w:val="26"/>
        </w:rPr>
        <w:t>.1. Délai de remise en ordre de marche</w:t>
      </w:r>
      <w:r w:rsidR="00330CEF" w:rsidRPr="00F97B31">
        <w:rPr>
          <w:rFonts w:ascii="Calibri" w:hAnsi="Calibri" w:cs="Calibri"/>
          <w:i/>
          <w:szCs w:val="26"/>
        </w:rPr>
        <w:t xml:space="preserve"> dans l'hypothèse de la disponibilité de la pièce de rechange</w:t>
      </w:r>
    </w:p>
    <w:p w14:paraId="2126D182" w14:textId="77777777" w:rsidR="00236177" w:rsidRPr="00F97B31" w:rsidRDefault="00236177" w:rsidP="00236177">
      <w:pPr>
        <w:keepNext/>
        <w:rPr>
          <w:rFonts w:cstheme="minorHAnsi"/>
          <w:b/>
          <w:szCs w:val="26"/>
        </w:rPr>
      </w:pPr>
    </w:p>
    <w:p w14:paraId="694037A6" w14:textId="6BE27332" w:rsidR="00236177" w:rsidRPr="00F97B31" w:rsidRDefault="00236177" w:rsidP="00236177">
      <w:pPr>
        <w:keepNext/>
        <w:rPr>
          <w:rFonts w:cstheme="minorHAnsi"/>
          <w:b/>
          <w:szCs w:val="26"/>
        </w:rPr>
      </w:pPr>
      <w:r w:rsidRPr="00F97B31">
        <w:rPr>
          <w:rFonts w:cstheme="minorHAnsi"/>
          <w:b/>
          <w:szCs w:val="26"/>
        </w:rPr>
        <w:t xml:space="preserve">Réponse du </w:t>
      </w:r>
      <w:r w:rsidR="00945DA2" w:rsidRPr="00F97B31">
        <w:rPr>
          <w:rFonts w:cstheme="minorHAnsi"/>
          <w:b/>
          <w:szCs w:val="26"/>
        </w:rPr>
        <w:t>candidat :</w:t>
      </w:r>
    </w:p>
    <w:tbl>
      <w:tblPr>
        <w:tblStyle w:val="Grilledutableau"/>
        <w:tblW w:w="0" w:type="auto"/>
        <w:tblLook w:val="04A0" w:firstRow="1" w:lastRow="0" w:firstColumn="1" w:lastColumn="0" w:noHBand="0" w:noVBand="1"/>
      </w:tblPr>
      <w:tblGrid>
        <w:gridCol w:w="7493"/>
        <w:gridCol w:w="7494"/>
      </w:tblGrid>
      <w:tr w:rsidR="00F97B31" w:rsidRPr="00F97B31" w14:paraId="0D9F41C0" w14:textId="77777777" w:rsidTr="0015445B">
        <w:trPr>
          <w:trHeight w:val="397"/>
        </w:trPr>
        <w:tc>
          <w:tcPr>
            <w:tcW w:w="7493" w:type="dxa"/>
            <w:vAlign w:val="center"/>
          </w:tcPr>
          <w:p w14:paraId="5FA3C9D3" w14:textId="77777777" w:rsidR="00236177" w:rsidRPr="00F97B31" w:rsidRDefault="00236177" w:rsidP="0015445B">
            <w:pPr>
              <w:jc w:val="center"/>
              <w:rPr>
                <w:rFonts w:cstheme="minorHAnsi"/>
                <w:szCs w:val="26"/>
              </w:rPr>
            </w:pPr>
            <w:r w:rsidRPr="00F97B31">
              <w:rPr>
                <w:rFonts w:cstheme="minorHAnsi"/>
                <w:szCs w:val="26"/>
              </w:rPr>
              <w:t>Descriptif des attendus</w:t>
            </w:r>
          </w:p>
        </w:tc>
        <w:tc>
          <w:tcPr>
            <w:tcW w:w="7494" w:type="dxa"/>
            <w:vAlign w:val="center"/>
          </w:tcPr>
          <w:p w14:paraId="29827A6C" w14:textId="77777777" w:rsidR="00236177" w:rsidRPr="00F97B31" w:rsidRDefault="00236177" w:rsidP="0015445B">
            <w:pPr>
              <w:jc w:val="center"/>
              <w:rPr>
                <w:rFonts w:cstheme="minorHAnsi"/>
                <w:szCs w:val="26"/>
              </w:rPr>
            </w:pPr>
            <w:r w:rsidRPr="00F97B31">
              <w:rPr>
                <w:rFonts w:cstheme="minorHAnsi"/>
                <w:szCs w:val="26"/>
              </w:rPr>
              <w:t xml:space="preserve">Réponse du candidat (sur </w:t>
            </w:r>
            <w:r w:rsidRPr="00F97B31">
              <w:rPr>
                <w:rFonts w:cstheme="minorHAnsi"/>
                <w:b/>
                <w:szCs w:val="26"/>
              </w:rPr>
              <w:t>10 points</w:t>
            </w:r>
            <w:r w:rsidRPr="00F97B31">
              <w:rPr>
                <w:rFonts w:cstheme="minorHAnsi"/>
                <w:szCs w:val="26"/>
              </w:rPr>
              <w:t>)</w:t>
            </w:r>
          </w:p>
        </w:tc>
      </w:tr>
      <w:tr w:rsidR="00236177" w:rsidRPr="00F97B31" w14:paraId="1EEB32F5" w14:textId="77777777" w:rsidTr="00322D0C">
        <w:trPr>
          <w:trHeight w:val="1291"/>
        </w:trPr>
        <w:tc>
          <w:tcPr>
            <w:tcW w:w="7493" w:type="dxa"/>
          </w:tcPr>
          <w:p w14:paraId="31AA254A" w14:textId="77777777" w:rsidR="00236177" w:rsidRPr="00F97B31" w:rsidRDefault="00236177" w:rsidP="0015445B">
            <w:pPr>
              <w:rPr>
                <w:rFonts w:cstheme="minorHAnsi"/>
                <w:szCs w:val="26"/>
              </w:rPr>
            </w:pPr>
            <w:r w:rsidRPr="00F97B31">
              <w:rPr>
                <w:rFonts w:cstheme="minorHAnsi"/>
                <w:szCs w:val="26"/>
              </w:rPr>
              <w:t>Le candidat doit spécifier son délai de remise en ordre de marche.</w:t>
            </w:r>
          </w:p>
          <w:p w14:paraId="676546BF" w14:textId="77777777" w:rsidR="00236177" w:rsidRPr="00F97B31" w:rsidRDefault="00236177" w:rsidP="0015445B">
            <w:pPr>
              <w:rPr>
                <w:rFonts w:cstheme="minorHAnsi"/>
                <w:szCs w:val="26"/>
              </w:rPr>
            </w:pPr>
          </w:p>
          <w:p w14:paraId="3357F670" w14:textId="5D368935" w:rsidR="00236177" w:rsidRPr="00F97B31" w:rsidRDefault="00236177" w:rsidP="0015445B">
            <w:pPr>
              <w:rPr>
                <w:rFonts w:cstheme="minorHAnsi"/>
                <w:szCs w:val="26"/>
              </w:rPr>
            </w:pPr>
            <w:r w:rsidRPr="00F97B31">
              <w:rPr>
                <w:rFonts w:cstheme="minorHAnsi"/>
                <w:szCs w:val="26"/>
              </w:rPr>
              <w:t xml:space="preserve">Ce dernier correspond au temps écoulé entre la notification du bon de commande </w:t>
            </w:r>
            <w:r w:rsidR="0019774B" w:rsidRPr="00F97B31">
              <w:rPr>
                <w:rFonts w:cstheme="minorHAnsi"/>
                <w:szCs w:val="26"/>
              </w:rPr>
              <w:t xml:space="preserve">ou l’acceptation du devis </w:t>
            </w:r>
            <w:r w:rsidRPr="00F97B31">
              <w:rPr>
                <w:rFonts w:cstheme="minorHAnsi"/>
                <w:szCs w:val="26"/>
              </w:rPr>
              <w:t xml:space="preserve">et la remise en état définitif du matériel. </w:t>
            </w:r>
          </w:p>
          <w:p w14:paraId="5095F37D" w14:textId="77777777" w:rsidR="00236177" w:rsidRPr="00F97B31" w:rsidRDefault="00236177" w:rsidP="0015445B">
            <w:pPr>
              <w:rPr>
                <w:rFonts w:cstheme="minorHAnsi"/>
                <w:szCs w:val="26"/>
              </w:rPr>
            </w:pPr>
          </w:p>
          <w:p w14:paraId="23AAE338" w14:textId="77777777" w:rsidR="00236177" w:rsidRPr="00F97B31" w:rsidRDefault="00236177" w:rsidP="0015445B">
            <w:pPr>
              <w:rPr>
                <w:rFonts w:cstheme="minorHAnsi"/>
                <w:b/>
                <w:i/>
                <w:szCs w:val="26"/>
                <w:u w:val="single"/>
              </w:rPr>
            </w:pPr>
            <w:r w:rsidRPr="00F97B31">
              <w:rPr>
                <w:rFonts w:cstheme="minorHAnsi"/>
                <w:b/>
                <w:i/>
                <w:sz w:val="24"/>
                <w:szCs w:val="26"/>
                <w:u w:val="single"/>
              </w:rPr>
              <w:t>Ce délai ne doit pas excéder 3 jours ouvrés à compter de la notification du bon de commande, conformément à l'article 13.2.3 du CCP.</w:t>
            </w:r>
          </w:p>
        </w:tc>
        <w:tc>
          <w:tcPr>
            <w:tcW w:w="7494" w:type="dxa"/>
          </w:tcPr>
          <w:p w14:paraId="6DDBA8E4" w14:textId="13F0E7EA" w:rsidR="00236177" w:rsidRPr="00F97B31" w:rsidRDefault="00236177" w:rsidP="0015445B">
            <w:pPr>
              <w:rPr>
                <w:rFonts w:cstheme="minorHAnsi"/>
                <w:szCs w:val="26"/>
              </w:rPr>
            </w:pPr>
            <w:r w:rsidRPr="00F97B31">
              <w:rPr>
                <w:rFonts w:cstheme="minorHAnsi"/>
                <w:szCs w:val="26"/>
              </w:rPr>
              <w:t>Délai (en jour</w:t>
            </w:r>
            <w:r w:rsidR="00945DA2" w:rsidRPr="00F97B31">
              <w:rPr>
                <w:rFonts w:cstheme="minorHAnsi"/>
                <w:szCs w:val="26"/>
              </w:rPr>
              <w:t>s ouvrés</w:t>
            </w:r>
            <w:r w:rsidRPr="00F97B31">
              <w:rPr>
                <w:rFonts w:cstheme="minorHAnsi"/>
                <w:szCs w:val="26"/>
              </w:rPr>
              <w:t xml:space="preserve">) :   </w:t>
            </w:r>
            <w:permStart w:id="1408966983" w:edGrp="everyone"/>
            <w:r w:rsidRPr="00F97B31">
              <w:rPr>
                <w:rFonts w:cstheme="minorHAnsi"/>
                <w:szCs w:val="26"/>
              </w:rPr>
              <w:t xml:space="preserve"> </w:t>
            </w:r>
            <w:permEnd w:id="1408966983"/>
            <w:r w:rsidRPr="00F97B31">
              <w:rPr>
                <w:rFonts w:cstheme="minorHAnsi"/>
                <w:szCs w:val="26"/>
              </w:rPr>
              <w:t xml:space="preserve">  </w:t>
            </w:r>
          </w:p>
        </w:tc>
      </w:tr>
    </w:tbl>
    <w:p w14:paraId="400EABDC" w14:textId="77777777" w:rsidR="00236177" w:rsidRPr="00F97B31" w:rsidRDefault="00236177" w:rsidP="00236177">
      <w:pPr>
        <w:rPr>
          <w:rFonts w:cstheme="minorHAnsi"/>
          <w:szCs w:val="26"/>
        </w:rPr>
      </w:pPr>
    </w:p>
    <w:p w14:paraId="0DE3DC02" w14:textId="77777777" w:rsidR="00236177" w:rsidRPr="00F97B31" w:rsidRDefault="00236177" w:rsidP="00236177">
      <w:pPr>
        <w:keepNext/>
        <w:rPr>
          <w:rFonts w:ascii="Calibri" w:hAnsi="Calibri" w:cs="Calibri"/>
          <w:i/>
          <w:szCs w:val="26"/>
        </w:rPr>
      </w:pPr>
    </w:p>
    <w:p w14:paraId="797BFE55" w14:textId="7B294845" w:rsidR="00236177" w:rsidRPr="00F97B31" w:rsidRDefault="009E0F16" w:rsidP="00236177">
      <w:pPr>
        <w:keepNext/>
        <w:rPr>
          <w:rFonts w:ascii="Calibri" w:hAnsi="Calibri" w:cs="Calibri"/>
          <w:i/>
          <w:szCs w:val="26"/>
        </w:rPr>
      </w:pPr>
      <w:r w:rsidRPr="00F97B31">
        <w:rPr>
          <w:rFonts w:ascii="Calibri" w:hAnsi="Calibri" w:cs="Calibri"/>
          <w:i/>
          <w:szCs w:val="26"/>
        </w:rPr>
        <w:t>4</w:t>
      </w:r>
      <w:r w:rsidR="00236177" w:rsidRPr="00F97B31">
        <w:rPr>
          <w:rFonts w:ascii="Calibri" w:hAnsi="Calibri" w:cs="Calibri"/>
          <w:i/>
          <w:szCs w:val="26"/>
        </w:rPr>
        <w:t>.2. Délai d’assistance technique</w:t>
      </w:r>
    </w:p>
    <w:p w14:paraId="24D8F945" w14:textId="77777777" w:rsidR="00236177" w:rsidRPr="00F97B31" w:rsidRDefault="00236177" w:rsidP="00236177">
      <w:pPr>
        <w:rPr>
          <w:rFonts w:cstheme="minorHAnsi"/>
          <w:szCs w:val="26"/>
        </w:rPr>
      </w:pPr>
    </w:p>
    <w:p w14:paraId="32DF7F3E" w14:textId="696A3149" w:rsidR="00236177" w:rsidRPr="00F97B31" w:rsidRDefault="00236177" w:rsidP="00236177">
      <w:pPr>
        <w:keepNext/>
        <w:rPr>
          <w:rFonts w:cstheme="minorHAnsi"/>
          <w:b/>
          <w:szCs w:val="26"/>
        </w:rPr>
      </w:pPr>
      <w:r w:rsidRPr="00F97B31">
        <w:rPr>
          <w:rFonts w:cstheme="minorHAnsi"/>
          <w:b/>
          <w:szCs w:val="26"/>
        </w:rPr>
        <w:t xml:space="preserve">Réponse du </w:t>
      </w:r>
      <w:r w:rsidR="00945DA2" w:rsidRPr="00F97B31">
        <w:rPr>
          <w:rFonts w:cstheme="minorHAnsi"/>
          <w:b/>
          <w:szCs w:val="26"/>
        </w:rPr>
        <w:t>candidat :</w:t>
      </w:r>
    </w:p>
    <w:tbl>
      <w:tblPr>
        <w:tblStyle w:val="Grilledutableau"/>
        <w:tblW w:w="0" w:type="auto"/>
        <w:tblLook w:val="04A0" w:firstRow="1" w:lastRow="0" w:firstColumn="1" w:lastColumn="0" w:noHBand="0" w:noVBand="1"/>
      </w:tblPr>
      <w:tblGrid>
        <w:gridCol w:w="7493"/>
        <w:gridCol w:w="7494"/>
      </w:tblGrid>
      <w:tr w:rsidR="00F97B31" w:rsidRPr="00F97B31" w14:paraId="068F1082" w14:textId="77777777" w:rsidTr="0015445B">
        <w:trPr>
          <w:trHeight w:val="397"/>
        </w:trPr>
        <w:tc>
          <w:tcPr>
            <w:tcW w:w="7493" w:type="dxa"/>
            <w:vAlign w:val="center"/>
          </w:tcPr>
          <w:p w14:paraId="432149AF" w14:textId="77777777" w:rsidR="00236177" w:rsidRPr="00F97B31" w:rsidRDefault="00236177" w:rsidP="0015445B">
            <w:pPr>
              <w:jc w:val="center"/>
              <w:rPr>
                <w:rFonts w:cstheme="minorHAnsi"/>
                <w:szCs w:val="26"/>
              </w:rPr>
            </w:pPr>
            <w:r w:rsidRPr="00F97B31">
              <w:rPr>
                <w:rFonts w:cstheme="minorHAnsi"/>
                <w:szCs w:val="26"/>
              </w:rPr>
              <w:t>Descriptif des attendus</w:t>
            </w:r>
          </w:p>
        </w:tc>
        <w:tc>
          <w:tcPr>
            <w:tcW w:w="7494" w:type="dxa"/>
            <w:vAlign w:val="center"/>
          </w:tcPr>
          <w:p w14:paraId="6F14A872" w14:textId="77777777" w:rsidR="00236177" w:rsidRPr="00F97B31" w:rsidRDefault="00236177" w:rsidP="0015445B">
            <w:pPr>
              <w:jc w:val="center"/>
              <w:rPr>
                <w:rFonts w:cstheme="minorHAnsi"/>
                <w:szCs w:val="26"/>
              </w:rPr>
            </w:pPr>
            <w:r w:rsidRPr="00F97B31">
              <w:rPr>
                <w:rFonts w:cstheme="minorHAnsi"/>
                <w:szCs w:val="26"/>
              </w:rPr>
              <w:t xml:space="preserve">Réponse du candidat (sur </w:t>
            </w:r>
            <w:r w:rsidRPr="00F97B31">
              <w:rPr>
                <w:rFonts w:cstheme="minorHAnsi"/>
                <w:b/>
                <w:szCs w:val="26"/>
              </w:rPr>
              <w:t>10 points</w:t>
            </w:r>
            <w:r w:rsidRPr="00F97B31">
              <w:rPr>
                <w:rFonts w:cstheme="minorHAnsi"/>
                <w:szCs w:val="26"/>
              </w:rPr>
              <w:t>)</w:t>
            </w:r>
          </w:p>
        </w:tc>
      </w:tr>
      <w:tr w:rsidR="00F97B31" w:rsidRPr="00F97B31" w14:paraId="5E667806" w14:textId="77777777" w:rsidTr="0015445B">
        <w:trPr>
          <w:trHeight w:val="1832"/>
        </w:trPr>
        <w:tc>
          <w:tcPr>
            <w:tcW w:w="7493" w:type="dxa"/>
          </w:tcPr>
          <w:p w14:paraId="3978FEB4" w14:textId="77777777" w:rsidR="00236177" w:rsidRPr="00F97B31" w:rsidRDefault="00236177" w:rsidP="0015445B">
            <w:pPr>
              <w:rPr>
                <w:rFonts w:cstheme="minorHAnsi"/>
                <w:szCs w:val="26"/>
              </w:rPr>
            </w:pPr>
            <w:r w:rsidRPr="00F97B31">
              <w:rPr>
                <w:rFonts w:cstheme="minorHAnsi"/>
                <w:szCs w:val="26"/>
              </w:rPr>
              <w:t>Le candidat doit spécifier son délai d’assistance technique.</w:t>
            </w:r>
          </w:p>
          <w:p w14:paraId="71D0110F" w14:textId="77777777" w:rsidR="00236177" w:rsidRPr="00F97B31" w:rsidRDefault="00236177" w:rsidP="0015445B">
            <w:pPr>
              <w:rPr>
                <w:rFonts w:cstheme="minorHAnsi"/>
                <w:szCs w:val="26"/>
              </w:rPr>
            </w:pPr>
          </w:p>
          <w:p w14:paraId="562B6C33" w14:textId="77777777" w:rsidR="00236177" w:rsidRPr="00F97B31" w:rsidRDefault="00236177" w:rsidP="0015445B">
            <w:pPr>
              <w:rPr>
                <w:rFonts w:cstheme="minorHAnsi"/>
                <w:szCs w:val="26"/>
              </w:rPr>
            </w:pPr>
            <w:r w:rsidRPr="00F97B31">
              <w:rPr>
                <w:rFonts w:cstheme="minorHAnsi"/>
                <w:szCs w:val="26"/>
              </w:rPr>
              <w:t xml:space="preserve">Ce dernier correspond au temps écoulé entre le signalement de la panne et le contact avec un technicien. </w:t>
            </w:r>
          </w:p>
          <w:p w14:paraId="5AE2D530" w14:textId="77777777" w:rsidR="00236177" w:rsidRPr="00F97B31" w:rsidRDefault="00236177" w:rsidP="0015445B">
            <w:pPr>
              <w:rPr>
                <w:rFonts w:cstheme="minorHAnsi"/>
                <w:szCs w:val="26"/>
              </w:rPr>
            </w:pPr>
          </w:p>
          <w:p w14:paraId="4B198B85" w14:textId="77777777" w:rsidR="00236177" w:rsidRPr="00F97B31" w:rsidRDefault="00236177" w:rsidP="0015445B">
            <w:pPr>
              <w:rPr>
                <w:rFonts w:cstheme="minorHAnsi"/>
                <w:b/>
                <w:szCs w:val="26"/>
              </w:rPr>
            </w:pPr>
            <w:r w:rsidRPr="00F97B31">
              <w:rPr>
                <w:rFonts w:cstheme="minorHAnsi"/>
                <w:b/>
                <w:i/>
                <w:sz w:val="24"/>
                <w:szCs w:val="26"/>
                <w:u w:val="single"/>
              </w:rPr>
              <w:t>Ce délai ne doit pas excéder 4 heures ouvrées à compter de la notification du bon de commande, conformément à l'article 7.1 du CCP.</w:t>
            </w:r>
          </w:p>
        </w:tc>
        <w:tc>
          <w:tcPr>
            <w:tcW w:w="7494" w:type="dxa"/>
          </w:tcPr>
          <w:p w14:paraId="2E0A5B8A" w14:textId="452FF293" w:rsidR="00236177" w:rsidRPr="00F97B31" w:rsidRDefault="00236177" w:rsidP="0015445B">
            <w:pPr>
              <w:rPr>
                <w:rFonts w:cstheme="minorHAnsi"/>
                <w:szCs w:val="26"/>
              </w:rPr>
            </w:pPr>
            <w:r w:rsidRPr="00F97B31">
              <w:rPr>
                <w:rFonts w:cstheme="minorHAnsi"/>
                <w:szCs w:val="26"/>
              </w:rPr>
              <w:t>Délai (en heure</w:t>
            </w:r>
            <w:r w:rsidR="00945DA2" w:rsidRPr="00F97B31">
              <w:rPr>
                <w:rFonts w:cstheme="minorHAnsi"/>
                <w:szCs w:val="26"/>
              </w:rPr>
              <w:t>s</w:t>
            </w:r>
            <w:r w:rsidRPr="00F97B31">
              <w:rPr>
                <w:rFonts w:cstheme="minorHAnsi"/>
                <w:szCs w:val="26"/>
              </w:rPr>
              <w:t xml:space="preserve"> ouvrées) :    </w:t>
            </w:r>
            <w:permStart w:id="439490955" w:edGrp="everyone"/>
            <w:r w:rsidRPr="00F97B31">
              <w:rPr>
                <w:rFonts w:cstheme="minorHAnsi"/>
                <w:szCs w:val="26"/>
              </w:rPr>
              <w:t xml:space="preserve"> </w:t>
            </w:r>
            <w:permEnd w:id="439490955"/>
            <w:r w:rsidRPr="00F97B31">
              <w:rPr>
                <w:rFonts w:cstheme="minorHAnsi"/>
                <w:szCs w:val="26"/>
              </w:rPr>
              <w:t xml:space="preserve">    </w:t>
            </w:r>
          </w:p>
        </w:tc>
      </w:tr>
    </w:tbl>
    <w:p w14:paraId="1C17758B" w14:textId="5C5065C5" w:rsidR="00236177" w:rsidRPr="00F97B31" w:rsidRDefault="009E0F16" w:rsidP="00236177">
      <w:pPr>
        <w:keepNext/>
        <w:rPr>
          <w:rFonts w:ascii="Calibri" w:hAnsi="Calibri" w:cs="Calibri"/>
          <w:i/>
          <w:szCs w:val="26"/>
        </w:rPr>
      </w:pPr>
      <w:r w:rsidRPr="00F97B31">
        <w:rPr>
          <w:rFonts w:ascii="Calibri" w:hAnsi="Calibri" w:cs="Calibri"/>
          <w:i/>
          <w:szCs w:val="26"/>
        </w:rPr>
        <w:t>4</w:t>
      </w:r>
      <w:r w:rsidR="00236177" w:rsidRPr="00F97B31">
        <w:rPr>
          <w:rFonts w:ascii="Calibri" w:hAnsi="Calibri" w:cs="Calibri"/>
          <w:i/>
          <w:szCs w:val="26"/>
        </w:rPr>
        <w:t>.3. Délai de livraison des consommables</w:t>
      </w:r>
    </w:p>
    <w:p w14:paraId="4B051689" w14:textId="77777777" w:rsidR="00236177" w:rsidRPr="00F97B31" w:rsidRDefault="00236177" w:rsidP="00236177">
      <w:pPr>
        <w:keepNext/>
        <w:rPr>
          <w:rFonts w:cstheme="minorHAnsi"/>
          <w:b/>
          <w:szCs w:val="26"/>
        </w:rPr>
      </w:pPr>
    </w:p>
    <w:p w14:paraId="1D3E52B9" w14:textId="29F19B8E" w:rsidR="00236177" w:rsidRPr="00F97B31" w:rsidRDefault="00236177" w:rsidP="00236177">
      <w:pPr>
        <w:keepNext/>
        <w:rPr>
          <w:rFonts w:cstheme="minorHAnsi"/>
          <w:b/>
          <w:szCs w:val="26"/>
        </w:rPr>
      </w:pPr>
      <w:r w:rsidRPr="00F97B31">
        <w:rPr>
          <w:rFonts w:cstheme="minorHAnsi"/>
          <w:b/>
          <w:szCs w:val="26"/>
        </w:rPr>
        <w:t xml:space="preserve">Réponse du </w:t>
      </w:r>
      <w:r w:rsidR="00945DA2" w:rsidRPr="00F97B31">
        <w:rPr>
          <w:rFonts w:cstheme="minorHAnsi"/>
          <w:b/>
          <w:szCs w:val="26"/>
        </w:rPr>
        <w:t>candidat :</w:t>
      </w:r>
    </w:p>
    <w:tbl>
      <w:tblPr>
        <w:tblStyle w:val="Grilledutableau"/>
        <w:tblW w:w="15285" w:type="dxa"/>
        <w:tblLook w:val="04A0" w:firstRow="1" w:lastRow="0" w:firstColumn="1" w:lastColumn="0" w:noHBand="0" w:noVBand="1"/>
      </w:tblPr>
      <w:tblGrid>
        <w:gridCol w:w="7642"/>
        <w:gridCol w:w="7643"/>
      </w:tblGrid>
      <w:tr w:rsidR="00F97B31" w:rsidRPr="00F97B31" w14:paraId="096516DA" w14:textId="77777777" w:rsidTr="0015445B">
        <w:trPr>
          <w:trHeight w:val="417"/>
        </w:trPr>
        <w:tc>
          <w:tcPr>
            <w:tcW w:w="7642" w:type="dxa"/>
            <w:vAlign w:val="center"/>
          </w:tcPr>
          <w:p w14:paraId="7AF84B96" w14:textId="77777777" w:rsidR="00236177" w:rsidRPr="00F97B31" w:rsidRDefault="00236177" w:rsidP="0015445B">
            <w:pPr>
              <w:jc w:val="center"/>
              <w:rPr>
                <w:rFonts w:cstheme="minorHAnsi"/>
                <w:szCs w:val="26"/>
              </w:rPr>
            </w:pPr>
            <w:r w:rsidRPr="00F97B31">
              <w:rPr>
                <w:rFonts w:cstheme="minorHAnsi"/>
                <w:szCs w:val="26"/>
              </w:rPr>
              <w:t>Descriptif des attendus</w:t>
            </w:r>
          </w:p>
        </w:tc>
        <w:tc>
          <w:tcPr>
            <w:tcW w:w="7643" w:type="dxa"/>
            <w:vAlign w:val="center"/>
          </w:tcPr>
          <w:p w14:paraId="2278A52B" w14:textId="77777777" w:rsidR="00236177" w:rsidRPr="00F97B31" w:rsidRDefault="00236177" w:rsidP="0015445B">
            <w:pPr>
              <w:jc w:val="center"/>
              <w:rPr>
                <w:rFonts w:cstheme="minorHAnsi"/>
                <w:szCs w:val="26"/>
              </w:rPr>
            </w:pPr>
            <w:r w:rsidRPr="00F97B31">
              <w:rPr>
                <w:rFonts w:cstheme="minorHAnsi"/>
                <w:szCs w:val="26"/>
              </w:rPr>
              <w:t xml:space="preserve">Réponse du candidat (sur </w:t>
            </w:r>
            <w:r w:rsidRPr="00F97B31">
              <w:rPr>
                <w:rFonts w:cstheme="minorHAnsi"/>
                <w:b/>
                <w:szCs w:val="26"/>
              </w:rPr>
              <w:t>10 points</w:t>
            </w:r>
            <w:r w:rsidRPr="00F97B31">
              <w:rPr>
                <w:rFonts w:cstheme="minorHAnsi"/>
                <w:szCs w:val="26"/>
              </w:rPr>
              <w:t>)</w:t>
            </w:r>
          </w:p>
        </w:tc>
      </w:tr>
      <w:tr w:rsidR="00236177" w:rsidRPr="00F97B31" w14:paraId="6E73193B" w14:textId="77777777" w:rsidTr="0015445B">
        <w:trPr>
          <w:trHeight w:val="1766"/>
        </w:trPr>
        <w:tc>
          <w:tcPr>
            <w:tcW w:w="7642" w:type="dxa"/>
          </w:tcPr>
          <w:p w14:paraId="062A4D77" w14:textId="77777777" w:rsidR="00236177" w:rsidRPr="00F97B31" w:rsidRDefault="00236177" w:rsidP="0015445B">
            <w:pPr>
              <w:rPr>
                <w:rFonts w:cstheme="minorHAnsi"/>
                <w:szCs w:val="26"/>
              </w:rPr>
            </w:pPr>
            <w:r w:rsidRPr="00F97B31">
              <w:rPr>
                <w:rFonts w:cstheme="minorHAnsi"/>
                <w:szCs w:val="26"/>
              </w:rPr>
              <w:t>Le candidat doit spécifier son délai de livraison.</w:t>
            </w:r>
          </w:p>
          <w:p w14:paraId="1FEA7E69" w14:textId="77777777" w:rsidR="00236177" w:rsidRPr="00F97B31" w:rsidRDefault="00236177" w:rsidP="0015445B">
            <w:pPr>
              <w:rPr>
                <w:rFonts w:cstheme="minorHAnsi"/>
                <w:szCs w:val="26"/>
              </w:rPr>
            </w:pPr>
          </w:p>
          <w:p w14:paraId="0200541F" w14:textId="77777777" w:rsidR="00236177" w:rsidRPr="00F97B31" w:rsidRDefault="00236177" w:rsidP="0015445B">
            <w:pPr>
              <w:rPr>
                <w:rFonts w:cstheme="minorHAnsi"/>
                <w:szCs w:val="26"/>
              </w:rPr>
            </w:pPr>
          </w:p>
          <w:p w14:paraId="61A7D1CC" w14:textId="77777777" w:rsidR="00236177" w:rsidRPr="00F97B31" w:rsidRDefault="00236177" w:rsidP="0015445B">
            <w:pPr>
              <w:rPr>
                <w:rFonts w:cstheme="minorHAnsi"/>
                <w:b/>
                <w:i/>
                <w:szCs w:val="26"/>
                <w:u w:val="single"/>
              </w:rPr>
            </w:pPr>
            <w:r w:rsidRPr="00F97B31">
              <w:rPr>
                <w:rFonts w:cstheme="minorHAnsi"/>
                <w:b/>
                <w:i/>
                <w:sz w:val="24"/>
                <w:szCs w:val="26"/>
                <w:u w:val="single"/>
              </w:rPr>
              <w:t>Ce délai ne doit pas excéder 5 jours ouvrés à compter de la notification du bon de commande, conformément à l'article 13.2.4 du CCP.</w:t>
            </w:r>
          </w:p>
        </w:tc>
        <w:tc>
          <w:tcPr>
            <w:tcW w:w="7643" w:type="dxa"/>
          </w:tcPr>
          <w:p w14:paraId="7E286336" w14:textId="77777777" w:rsidR="00236177" w:rsidRPr="00F97B31" w:rsidRDefault="00236177" w:rsidP="0015445B">
            <w:pPr>
              <w:rPr>
                <w:rFonts w:cstheme="minorHAnsi"/>
                <w:szCs w:val="26"/>
              </w:rPr>
            </w:pPr>
            <w:r w:rsidRPr="00F97B31">
              <w:rPr>
                <w:rFonts w:cstheme="minorHAnsi"/>
                <w:szCs w:val="26"/>
              </w:rPr>
              <w:t xml:space="preserve">Délai (en jours ouvrés) :   </w:t>
            </w:r>
            <w:permStart w:id="1574120222" w:edGrp="everyone"/>
            <w:r w:rsidRPr="00F97B31">
              <w:rPr>
                <w:rFonts w:cstheme="minorHAnsi"/>
                <w:szCs w:val="26"/>
              </w:rPr>
              <w:t xml:space="preserve"> </w:t>
            </w:r>
            <w:permEnd w:id="1574120222"/>
            <w:r w:rsidRPr="00F97B31">
              <w:rPr>
                <w:rFonts w:cstheme="minorHAnsi"/>
                <w:szCs w:val="26"/>
              </w:rPr>
              <w:t xml:space="preserve">  </w:t>
            </w:r>
          </w:p>
        </w:tc>
      </w:tr>
    </w:tbl>
    <w:p w14:paraId="5AFF3FA4" w14:textId="77777777" w:rsidR="00236177" w:rsidRPr="00F97B31" w:rsidRDefault="00236177" w:rsidP="00C33E18">
      <w:pPr>
        <w:keepNext/>
        <w:rPr>
          <w:rFonts w:cstheme="minorHAnsi"/>
          <w:szCs w:val="26"/>
          <w:highlight w:val="yellow"/>
        </w:rPr>
      </w:pPr>
    </w:p>
    <w:p w14:paraId="4E138325" w14:textId="00CFD422" w:rsidR="00330CEF" w:rsidRPr="00F97B31" w:rsidRDefault="009E0F16" w:rsidP="00330CEF">
      <w:pPr>
        <w:keepNext/>
        <w:rPr>
          <w:rFonts w:cstheme="minorHAnsi"/>
          <w:b/>
          <w:szCs w:val="26"/>
        </w:rPr>
      </w:pPr>
      <w:r w:rsidRPr="00F97B31">
        <w:rPr>
          <w:rFonts w:ascii="Calibri" w:hAnsi="Calibri" w:cs="Calibri"/>
          <w:i/>
          <w:szCs w:val="26"/>
        </w:rPr>
        <w:t>4</w:t>
      </w:r>
      <w:r w:rsidR="00330CEF" w:rsidRPr="00F97B31">
        <w:rPr>
          <w:rFonts w:ascii="Calibri" w:hAnsi="Calibri" w:cs="Calibri"/>
          <w:i/>
          <w:szCs w:val="26"/>
        </w:rPr>
        <w:t>.4. Délai de remise en ordre de marche quelle que soit l’origine de la panne</w:t>
      </w:r>
    </w:p>
    <w:p w14:paraId="5D9B0798" w14:textId="34E96EDA" w:rsidR="00330CEF" w:rsidRPr="00F97B31" w:rsidRDefault="00330CEF" w:rsidP="00330CEF">
      <w:pPr>
        <w:keepNext/>
        <w:rPr>
          <w:rFonts w:ascii="Calibri" w:hAnsi="Calibri" w:cs="Calibri"/>
          <w:i/>
          <w:szCs w:val="26"/>
        </w:rPr>
      </w:pPr>
      <w:r w:rsidRPr="00F97B31">
        <w:rPr>
          <w:rFonts w:cstheme="minorHAnsi"/>
          <w:b/>
          <w:szCs w:val="26"/>
        </w:rPr>
        <w:t xml:space="preserve">Réponse du </w:t>
      </w:r>
      <w:r w:rsidR="00945DA2" w:rsidRPr="00F97B31">
        <w:rPr>
          <w:rFonts w:cstheme="minorHAnsi"/>
          <w:b/>
          <w:szCs w:val="26"/>
        </w:rPr>
        <w:t>candidat :</w:t>
      </w:r>
    </w:p>
    <w:tbl>
      <w:tblPr>
        <w:tblStyle w:val="Grilledutableau"/>
        <w:tblW w:w="0" w:type="auto"/>
        <w:tblLook w:val="04A0" w:firstRow="1" w:lastRow="0" w:firstColumn="1" w:lastColumn="0" w:noHBand="0" w:noVBand="1"/>
      </w:tblPr>
      <w:tblGrid>
        <w:gridCol w:w="7493"/>
        <w:gridCol w:w="7494"/>
      </w:tblGrid>
      <w:tr w:rsidR="00F97B31" w:rsidRPr="00F97B31" w14:paraId="00A7B7A1" w14:textId="77777777" w:rsidTr="0015445B">
        <w:trPr>
          <w:trHeight w:val="397"/>
        </w:trPr>
        <w:tc>
          <w:tcPr>
            <w:tcW w:w="7493" w:type="dxa"/>
            <w:vAlign w:val="center"/>
          </w:tcPr>
          <w:p w14:paraId="1F7F344D" w14:textId="77777777" w:rsidR="00330CEF" w:rsidRPr="00F97B31" w:rsidRDefault="00330CEF" w:rsidP="0015445B">
            <w:pPr>
              <w:jc w:val="center"/>
              <w:rPr>
                <w:rFonts w:cstheme="minorHAnsi"/>
                <w:szCs w:val="26"/>
              </w:rPr>
            </w:pPr>
            <w:r w:rsidRPr="00F97B31">
              <w:rPr>
                <w:rFonts w:cstheme="minorHAnsi"/>
                <w:szCs w:val="26"/>
              </w:rPr>
              <w:t>Descriptif des attendus</w:t>
            </w:r>
          </w:p>
        </w:tc>
        <w:tc>
          <w:tcPr>
            <w:tcW w:w="7494" w:type="dxa"/>
            <w:vAlign w:val="center"/>
          </w:tcPr>
          <w:p w14:paraId="6E063EE5" w14:textId="77777777" w:rsidR="00330CEF" w:rsidRPr="00F97B31" w:rsidRDefault="00330CEF" w:rsidP="0015445B">
            <w:pPr>
              <w:jc w:val="center"/>
              <w:rPr>
                <w:rFonts w:cstheme="minorHAnsi"/>
                <w:szCs w:val="26"/>
              </w:rPr>
            </w:pPr>
            <w:r w:rsidRPr="00F97B31">
              <w:rPr>
                <w:rFonts w:cstheme="minorHAnsi"/>
                <w:szCs w:val="26"/>
              </w:rPr>
              <w:t xml:space="preserve">Réponse du candidat (sur </w:t>
            </w:r>
            <w:r w:rsidRPr="00F97B31">
              <w:rPr>
                <w:rFonts w:cstheme="minorHAnsi"/>
                <w:b/>
                <w:szCs w:val="26"/>
              </w:rPr>
              <w:t>10 points</w:t>
            </w:r>
            <w:r w:rsidRPr="00F97B31">
              <w:rPr>
                <w:rFonts w:cstheme="minorHAnsi"/>
                <w:szCs w:val="26"/>
              </w:rPr>
              <w:t>)</w:t>
            </w:r>
          </w:p>
        </w:tc>
      </w:tr>
      <w:tr w:rsidR="00330CEF" w:rsidRPr="00F97B31" w14:paraId="31EC13E8" w14:textId="77777777" w:rsidTr="0015445B">
        <w:trPr>
          <w:trHeight w:val="1127"/>
        </w:trPr>
        <w:tc>
          <w:tcPr>
            <w:tcW w:w="7493" w:type="dxa"/>
          </w:tcPr>
          <w:p w14:paraId="3D3C4646" w14:textId="77777777" w:rsidR="00330CEF" w:rsidRPr="00F97B31" w:rsidRDefault="00330CEF" w:rsidP="0015445B">
            <w:pPr>
              <w:rPr>
                <w:rFonts w:cstheme="minorHAnsi"/>
                <w:szCs w:val="26"/>
              </w:rPr>
            </w:pPr>
            <w:r w:rsidRPr="00F97B31">
              <w:rPr>
                <w:rFonts w:cstheme="minorHAnsi"/>
                <w:szCs w:val="26"/>
              </w:rPr>
              <w:t>Le candidat doit spécifier son délai de remise en ordre de marche.</w:t>
            </w:r>
          </w:p>
          <w:p w14:paraId="4C60BA68" w14:textId="77777777" w:rsidR="00330CEF" w:rsidRPr="00F97B31" w:rsidRDefault="00330CEF" w:rsidP="0015445B">
            <w:pPr>
              <w:rPr>
                <w:rFonts w:cstheme="minorHAnsi"/>
                <w:szCs w:val="26"/>
              </w:rPr>
            </w:pPr>
          </w:p>
          <w:p w14:paraId="35DBF7F5" w14:textId="77777777" w:rsidR="00330CEF" w:rsidRPr="00F97B31" w:rsidRDefault="00330CEF" w:rsidP="0015445B">
            <w:pPr>
              <w:rPr>
                <w:rFonts w:cstheme="minorHAnsi"/>
                <w:szCs w:val="26"/>
              </w:rPr>
            </w:pPr>
            <w:r w:rsidRPr="00F97B31">
              <w:rPr>
                <w:rFonts w:cstheme="minorHAnsi"/>
                <w:szCs w:val="26"/>
              </w:rPr>
              <w:t xml:space="preserve">Ce dernier correspond au temps écoulé entre la notification du bon de commande et la remise en état définitif du matériel. </w:t>
            </w:r>
          </w:p>
          <w:p w14:paraId="4BE9D9D1" w14:textId="093249CA" w:rsidR="00330CEF" w:rsidRPr="00F97B31" w:rsidRDefault="00330CEF" w:rsidP="0015445B">
            <w:pPr>
              <w:rPr>
                <w:rFonts w:cstheme="minorHAnsi"/>
                <w:b/>
                <w:i/>
                <w:szCs w:val="26"/>
                <w:u w:val="single"/>
              </w:rPr>
            </w:pPr>
          </w:p>
        </w:tc>
        <w:tc>
          <w:tcPr>
            <w:tcW w:w="7494" w:type="dxa"/>
          </w:tcPr>
          <w:p w14:paraId="6556118C" w14:textId="5565329E" w:rsidR="00330CEF" w:rsidRPr="00F97B31" w:rsidRDefault="00330CEF" w:rsidP="0015445B">
            <w:pPr>
              <w:rPr>
                <w:rFonts w:cstheme="minorHAnsi"/>
                <w:szCs w:val="26"/>
              </w:rPr>
            </w:pPr>
            <w:r w:rsidRPr="00F97B31">
              <w:rPr>
                <w:rFonts w:cstheme="minorHAnsi"/>
                <w:szCs w:val="26"/>
              </w:rPr>
              <w:t>Délai (en jour</w:t>
            </w:r>
            <w:r w:rsidR="00945DA2" w:rsidRPr="00F97B31">
              <w:rPr>
                <w:rFonts w:cstheme="minorHAnsi"/>
                <w:szCs w:val="26"/>
              </w:rPr>
              <w:t>s ouvrés</w:t>
            </w:r>
            <w:r w:rsidRPr="00F97B31">
              <w:rPr>
                <w:rFonts w:cstheme="minorHAnsi"/>
                <w:szCs w:val="26"/>
              </w:rPr>
              <w:t xml:space="preserve">) :   </w:t>
            </w:r>
            <w:permStart w:id="768225997" w:edGrp="everyone"/>
            <w:r w:rsidRPr="00F97B31">
              <w:rPr>
                <w:rFonts w:cstheme="minorHAnsi"/>
                <w:szCs w:val="26"/>
              </w:rPr>
              <w:t xml:space="preserve"> </w:t>
            </w:r>
            <w:permEnd w:id="768225997"/>
            <w:r w:rsidRPr="00F97B31">
              <w:rPr>
                <w:rFonts w:cstheme="minorHAnsi"/>
                <w:szCs w:val="26"/>
              </w:rPr>
              <w:t xml:space="preserve">  </w:t>
            </w:r>
          </w:p>
        </w:tc>
      </w:tr>
    </w:tbl>
    <w:p w14:paraId="072B1295" w14:textId="77777777" w:rsidR="00236177" w:rsidRPr="00F97B31" w:rsidRDefault="00236177" w:rsidP="00C33E18">
      <w:pPr>
        <w:keepNext/>
        <w:rPr>
          <w:rFonts w:cstheme="minorHAnsi"/>
          <w:szCs w:val="26"/>
          <w:highlight w:val="yellow"/>
        </w:rPr>
      </w:pPr>
    </w:p>
    <w:p w14:paraId="592D0EEC" w14:textId="77777777" w:rsidR="00C33E18" w:rsidRPr="00F97B31" w:rsidRDefault="00C33E18" w:rsidP="00C33E18">
      <w:pPr>
        <w:rPr>
          <w:rFonts w:cstheme="minorHAnsi"/>
          <w:szCs w:val="26"/>
        </w:rPr>
      </w:pPr>
    </w:p>
    <w:p w14:paraId="30A264B1" w14:textId="77777777" w:rsidR="00C33E18" w:rsidRPr="00F97B31" w:rsidRDefault="00C33E18" w:rsidP="00C33E18">
      <w:pPr>
        <w:jc w:val="left"/>
      </w:pPr>
    </w:p>
    <w:p w14:paraId="60FD9A23" w14:textId="77777777" w:rsidR="00C33E18" w:rsidRPr="00F97B31" w:rsidRDefault="00C33E18" w:rsidP="00C33E18">
      <w:pPr>
        <w:jc w:val="left"/>
        <w:rPr>
          <w:b/>
          <w:szCs w:val="22"/>
        </w:rPr>
      </w:pPr>
    </w:p>
    <w:p w14:paraId="19CD0822" w14:textId="77777777" w:rsidR="00236177" w:rsidRPr="00F97B31" w:rsidRDefault="00236177" w:rsidP="00EF29B3">
      <w:pPr>
        <w:pStyle w:val="Titre3"/>
      </w:pPr>
      <w:r w:rsidRPr="00F97B31">
        <w:t>Sous-critère 5 : Complétude du catalogue de consommables (20 points)</w:t>
      </w:r>
    </w:p>
    <w:p w14:paraId="747CAA5E" w14:textId="77777777" w:rsidR="004C0B77" w:rsidRPr="00F97B31" w:rsidRDefault="004C0B77" w:rsidP="00236177">
      <w:pPr>
        <w:keepNext/>
        <w:rPr>
          <w:rFonts w:cstheme="minorHAnsi"/>
          <w:szCs w:val="26"/>
        </w:rPr>
      </w:pPr>
    </w:p>
    <w:p w14:paraId="4EED8225" w14:textId="79CD12B0" w:rsidR="004C0B77" w:rsidRPr="00F97B31" w:rsidRDefault="004C0B77" w:rsidP="004C0B77">
      <w:pPr>
        <w:keepNext/>
        <w:rPr>
          <w:rFonts w:cstheme="minorHAnsi"/>
          <w:szCs w:val="26"/>
        </w:rPr>
      </w:pPr>
      <w:r w:rsidRPr="00F97B31">
        <w:rPr>
          <w:rFonts w:cstheme="minorHAnsi"/>
          <w:szCs w:val="26"/>
        </w:rPr>
        <w:t xml:space="preserve">La liste des consommables nécessaires au fonctionnement de la solution polyvalente de découpe est fournie à l’administration sous forme de catalogue. Il en est de même pour les évolutions susceptibles d’être installées sur la </w:t>
      </w:r>
      <w:r w:rsidR="00C146C6" w:rsidRPr="00F97B31">
        <w:rPr>
          <w:rFonts w:cstheme="minorHAnsi"/>
          <w:szCs w:val="26"/>
        </w:rPr>
        <w:t>solution polyvalente de découpe (article 13.2.4 du CCP)</w:t>
      </w:r>
    </w:p>
    <w:p w14:paraId="146EFFB9" w14:textId="7A0E6C46" w:rsidR="004C0B77" w:rsidRPr="00F97B31" w:rsidRDefault="004C0B77" w:rsidP="004C0B77">
      <w:pPr>
        <w:keepNext/>
        <w:rPr>
          <w:rFonts w:cstheme="minorHAnsi"/>
          <w:szCs w:val="26"/>
        </w:rPr>
      </w:pPr>
      <w:r w:rsidRPr="00F97B31">
        <w:rPr>
          <w:rFonts w:cstheme="minorHAnsi"/>
          <w:szCs w:val="26"/>
        </w:rPr>
        <w:t>Il est attendu un catalogue comprenant la liste la plus exhaustive de consommables, pièces et outillages.</w:t>
      </w:r>
    </w:p>
    <w:p w14:paraId="31297557" w14:textId="316C4C38" w:rsidR="00236177" w:rsidRPr="00F97B31" w:rsidRDefault="00236177" w:rsidP="00236177">
      <w:pPr>
        <w:keepNext/>
        <w:rPr>
          <w:rFonts w:cstheme="minorHAnsi"/>
          <w:b/>
          <w:szCs w:val="26"/>
          <w:highlight w:val="yellow"/>
        </w:rPr>
      </w:pPr>
    </w:p>
    <w:p w14:paraId="336D37C8" w14:textId="77777777" w:rsidR="00023044" w:rsidRPr="00F97B31" w:rsidRDefault="00023044">
      <w:pPr>
        <w:jc w:val="left"/>
        <w:rPr>
          <w:b/>
          <w:szCs w:val="22"/>
        </w:rPr>
      </w:pPr>
    </w:p>
    <w:p w14:paraId="49D5BB32" w14:textId="633DF41A" w:rsidR="004014ED" w:rsidRPr="00F97B31" w:rsidRDefault="004014ED" w:rsidP="004014ED">
      <w:pPr>
        <w:pStyle w:val="Titre2"/>
        <w:keepNext/>
      </w:pPr>
      <w:r w:rsidRPr="00F97B31">
        <w:lastRenderedPageBreak/>
        <w:t>Critère « </w:t>
      </w:r>
      <w:r w:rsidR="00126D73" w:rsidRPr="00F97B31">
        <w:t>Environnemental</w:t>
      </w:r>
      <w:r w:rsidRPr="00F97B31">
        <w:t> »</w:t>
      </w:r>
      <w:r w:rsidR="003919EE" w:rsidRPr="00F97B31">
        <w:t xml:space="preserve"> (</w:t>
      </w:r>
      <w:r w:rsidR="00126D73" w:rsidRPr="00F97B31">
        <w:t>5</w:t>
      </w:r>
      <w:r w:rsidR="003919EE" w:rsidRPr="00F97B31">
        <w:t>%)</w:t>
      </w:r>
    </w:p>
    <w:p w14:paraId="0A5BD433" w14:textId="326A2F40" w:rsidR="00023044" w:rsidRPr="00F97B31" w:rsidRDefault="00023044" w:rsidP="00023044">
      <w:pPr>
        <w:pStyle w:val="Titre3"/>
      </w:pPr>
      <w:r w:rsidRPr="00F97B31">
        <w:t xml:space="preserve">Sous-critère 1 : </w:t>
      </w:r>
      <w:r w:rsidR="00236177" w:rsidRPr="00F97B31">
        <w:rPr>
          <w:rFonts w:cstheme="minorHAnsi"/>
          <w:b w:val="0"/>
          <w:szCs w:val="26"/>
        </w:rPr>
        <w:t>Pollution sonore et environnement de travail</w:t>
      </w:r>
      <w:r w:rsidR="00236177" w:rsidRPr="00F97B31">
        <w:t xml:space="preserve"> </w:t>
      </w:r>
      <w:r w:rsidRPr="00F97B31">
        <w:t>(</w:t>
      </w:r>
      <w:r w:rsidR="00236177" w:rsidRPr="00F97B31">
        <w:t>1</w:t>
      </w:r>
      <w:r w:rsidRPr="00F97B31">
        <w:t>0 points)</w:t>
      </w:r>
    </w:p>
    <w:p w14:paraId="13916851" w14:textId="5EDBFFD8" w:rsidR="004014ED" w:rsidRPr="00F97B31" w:rsidRDefault="004014ED" w:rsidP="004014ED">
      <w:pPr>
        <w:keepNext/>
        <w:rPr>
          <w:rFonts w:cstheme="minorHAnsi"/>
          <w:szCs w:val="26"/>
        </w:rPr>
      </w:pPr>
    </w:p>
    <w:p w14:paraId="1F5F934B" w14:textId="52F8F7C3" w:rsidR="004014ED" w:rsidRPr="00F97B31" w:rsidRDefault="00023044" w:rsidP="004014ED">
      <w:pPr>
        <w:keepNext/>
        <w:rPr>
          <w:rFonts w:cstheme="minorHAnsi"/>
          <w:szCs w:val="26"/>
        </w:rPr>
      </w:pPr>
      <w:r w:rsidRPr="00F97B31">
        <w:rPr>
          <w:rFonts w:cstheme="minorHAnsi"/>
          <w:szCs w:val="26"/>
        </w:rPr>
        <w:t xml:space="preserve">Il est demandé au candidat de </w:t>
      </w:r>
      <w:r w:rsidR="00322D0C" w:rsidRPr="00F97B31">
        <w:rPr>
          <w:rFonts w:cstheme="minorHAnsi"/>
          <w:szCs w:val="26"/>
        </w:rPr>
        <w:t>donner le niveau sonore exact en production haute qualité. Ce niveau doit être inférieur à 70dB tel qu’indiqué dans l’article 12.1.3 du CCP</w:t>
      </w:r>
      <w:r w:rsidR="004E4553" w:rsidRPr="00F97B31">
        <w:rPr>
          <w:rFonts w:cstheme="minorHAnsi"/>
          <w:szCs w:val="26"/>
        </w:rPr>
        <w:t>.</w:t>
      </w:r>
    </w:p>
    <w:p w14:paraId="30A25AB8" w14:textId="26741F62" w:rsidR="004014ED" w:rsidRPr="00F97B31" w:rsidRDefault="004014ED" w:rsidP="004014ED">
      <w:pPr>
        <w:keepNext/>
        <w:rPr>
          <w:rFonts w:cstheme="minorHAnsi"/>
          <w:b/>
          <w:szCs w:val="26"/>
        </w:rPr>
      </w:pPr>
      <w:r w:rsidRPr="00F97B31">
        <w:rPr>
          <w:rFonts w:cstheme="minorHAnsi"/>
          <w:b/>
          <w:szCs w:val="26"/>
        </w:rPr>
        <w:t>Réponse du candidat</w:t>
      </w:r>
      <w:r w:rsidR="00F84A1D" w:rsidRPr="00F97B31">
        <w:rPr>
          <w:rFonts w:cstheme="minorHAnsi"/>
          <w:b/>
          <w:szCs w:val="26"/>
        </w:rPr>
        <w:t xml:space="preserve"> (sur </w:t>
      </w:r>
      <w:r w:rsidR="00322D0C" w:rsidRPr="00F97B31">
        <w:rPr>
          <w:rFonts w:cstheme="minorHAnsi"/>
          <w:b/>
          <w:szCs w:val="26"/>
        </w:rPr>
        <w:t>1</w:t>
      </w:r>
      <w:r w:rsidR="00126D73" w:rsidRPr="00F97B31">
        <w:rPr>
          <w:rFonts w:cstheme="minorHAnsi"/>
          <w:b/>
          <w:szCs w:val="26"/>
        </w:rPr>
        <w:t>0</w:t>
      </w:r>
      <w:r w:rsidR="00F84A1D" w:rsidRPr="00F97B31">
        <w:rPr>
          <w:rFonts w:cstheme="minorHAnsi"/>
          <w:b/>
          <w:szCs w:val="26"/>
        </w:rPr>
        <w:t xml:space="preserve"> points</w:t>
      </w:r>
      <w:r w:rsidR="00F84A1D" w:rsidRPr="00F97B31">
        <w:rPr>
          <w:rFonts w:cstheme="minorHAnsi"/>
          <w:szCs w:val="26"/>
        </w:rPr>
        <w:t>)</w:t>
      </w:r>
      <w:r w:rsidRPr="00F97B31">
        <w:rPr>
          <w:rFonts w:cstheme="minorHAnsi"/>
          <w:b/>
          <w:szCs w:val="26"/>
        </w:rPr>
        <w:t xml:space="preserve"> :</w:t>
      </w:r>
    </w:p>
    <w:tbl>
      <w:tblPr>
        <w:tblStyle w:val="Grilledutableau"/>
        <w:tblW w:w="0" w:type="auto"/>
        <w:tblLook w:val="04A0" w:firstRow="1" w:lastRow="0" w:firstColumn="1" w:lastColumn="0" w:noHBand="0" w:noVBand="1"/>
      </w:tblPr>
      <w:tblGrid>
        <w:gridCol w:w="14987"/>
      </w:tblGrid>
      <w:tr w:rsidR="004014ED" w:rsidRPr="00F97B31" w14:paraId="2B168DC2" w14:textId="77777777" w:rsidTr="00002424">
        <w:trPr>
          <w:trHeight w:val="3963"/>
        </w:trPr>
        <w:tc>
          <w:tcPr>
            <w:tcW w:w="14987" w:type="dxa"/>
          </w:tcPr>
          <w:p w14:paraId="5F7F20B4" w14:textId="69FDEAF3" w:rsidR="004014ED" w:rsidRPr="00F97B31" w:rsidRDefault="004E54A6" w:rsidP="004014ED">
            <w:pPr>
              <w:keepNext/>
              <w:rPr>
                <w:rFonts w:cstheme="minorHAnsi"/>
                <w:szCs w:val="26"/>
              </w:rPr>
            </w:pPr>
            <w:permStart w:id="1513309687" w:edGrp="everyone"/>
            <w:r w:rsidRPr="00F97B31">
              <w:rPr>
                <w:rFonts w:cstheme="minorHAnsi"/>
                <w:szCs w:val="26"/>
              </w:rPr>
              <w:t xml:space="preserve"> </w:t>
            </w:r>
            <w:permEnd w:id="1513309687"/>
          </w:p>
        </w:tc>
      </w:tr>
    </w:tbl>
    <w:p w14:paraId="1B490254" w14:textId="1691C51C" w:rsidR="004014ED" w:rsidRPr="00F97B31" w:rsidRDefault="004014ED" w:rsidP="004014ED">
      <w:pPr>
        <w:rPr>
          <w:rFonts w:cstheme="minorHAnsi"/>
          <w:szCs w:val="26"/>
        </w:rPr>
      </w:pPr>
    </w:p>
    <w:p w14:paraId="44143294" w14:textId="4885E999" w:rsidR="00023044" w:rsidRPr="00F97B31" w:rsidRDefault="00023044" w:rsidP="00023044">
      <w:pPr>
        <w:pStyle w:val="Titre3"/>
      </w:pPr>
      <w:r w:rsidRPr="00F97B31">
        <w:lastRenderedPageBreak/>
        <w:t xml:space="preserve">Sous-critère 2 : </w:t>
      </w:r>
      <w:r w:rsidR="00236177" w:rsidRPr="00F97B31">
        <w:rPr>
          <w:rFonts w:cstheme="minorHAnsi"/>
          <w:b w:val="0"/>
          <w:szCs w:val="26"/>
        </w:rPr>
        <w:t>Impact environnemental</w:t>
      </w:r>
      <w:r w:rsidR="00236177" w:rsidRPr="00F97B31">
        <w:t xml:space="preserve"> (2</w:t>
      </w:r>
      <w:r w:rsidRPr="00F97B31">
        <w:t>0 points)</w:t>
      </w:r>
    </w:p>
    <w:p w14:paraId="144B2D14" w14:textId="77777777" w:rsidR="00023044" w:rsidRPr="00F97B31" w:rsidRDefault="00023044" w:rsidP="0070244C">
      <w:pPr>
        <w:keepNext/>
        <w:rPr>
          <w:rFonts w:cstheme="minorHAnsi"/>
          <w:szCs w:val="26"/>
        </w:rPr>
      </w:pPr>
    </w:p>
    <w:p w14:paraId="0E2D4383" w14:textId="51BE956C" w:rsidR="0070244C" w:rsidRPr="00F97B31" w:rsidRDefault="00023044" w:rsidP="0070244C">
      <w:pPr>
        <w:keepNext/>
        <w:rPr>
          <w:rFonts w:cstheme="minorHAnsi"/>
          <w:szCs w:val="26"/>
        </w:rPr>
      </w:pPr>
      <w:r w:rsidRPr="00F97B31">
        <w:rPr>
          <w:rFonts w:cstheme="minorHAnsi"/>
          <w:szCs w:val="26"/>
        </w:rPr>
        <w:t xml:space="preserve">Il est demandé au candidat de présenter </w:t>
      </w:r>
      <w:r w:rsidR="00322D0C" w:rsidRPr="00F97B31">
        <w:rPr>
          <w:rFonts w:cstheme="minorHAnsi"/>
          <w:szCs w:val="26"/>
        </w:rPr>
        <w:t xml:space="preserve">préciser la provenance et </w:t>
      </w:r>
      <w:r w:rsidR="004E4553" w:rsidRPr="00F97B31">
        <w:rPr>
          <w:rFonts w:cstheme="minorHAnsi"/>
          <w:szCs w:val="26"/>
        </w:rPr>
        <w:t>le kilométrage</w:t>
      </w:r>
      <w:r w:rsidR="00322D0C" w:rsidRPr="00F97B31">
        <w:rPr>
          <w:rFonts w:cstheme="minorHAnsi"/>
          <w:szCs w:val="26"/>
        </w:rPr>
        <w:t xml:space="preserve"> des pièces de rechange figurant au BPU</w:t>
      </w:r>
      <w:r w:rsidR="004E4553" w:rsidRPr="00F97B31">
        <w:rPr>
          <w:rFonts w:cstheme="minorHAnsi"/>
          <w:szCs w:val="26"/>
        </w:rPr>
        <w:t>.</w:t>
      </w:r>
    </w:p>
    <w:p w14:paraId="7983BE58" w14:textId="745A50BB" w:rsidR="0070244C" w:rsidRPr="00F97B31" w:rsidRDefault="0070244C" w:rsidP="0070244C">
      <w:pPr>
        <w:keepNext/>
        <w:rPr>
          <w:rFonts w:cstheme="minorHAnsi"/>
          <w:b/>
          <w:szCs w:val="26"/>
        </w:rPr>
      </w:pPr>
      <w:r w:rsidRPr="00F97B31">
        <w:rPr>
          <w:rFonts w:cstheme="minorHAnsi"/>
          <w:b/>
          <w:szCs w:val="26"/>
        </w:rPr>
        <w:t>Réponse du candidat</w:t>
      </w:r>
      <w:r w:rsidR="00F84A1D" w:rsidRPr="00F97B31">
        <w:rPr>
          <w:rFonts w:cstheme="minorHAnsi"/>
          <w:b/>
          <w:szCs w:val="26"/>
        </w:rPr>
        <w:t xml:space="preserve"> (sur </w:t>
      </w:r>
      <w:r w:rsidR="00322D0C" w:rsidRPr="00F97B31">
        <w:rPr>
          <w:rFonts w:cstheme="minorHAnsi"/>
          <w:b/>
          <w:szCs w:val="26"/>
        </w:rPr>
        <w:t>2</w:t>
      </w:r>
      <w:r w:rsidR="00126D73" w:rsidRPr="00F97B31">
        <w:rPr>
          <w:rFonts w:cstheme="minorHAnsi"/>
          <w:b/>
          <w:szCs w:val="26"/>
        </w:rPr>
        <w:t>0</w:t>
      </w:r>
      <w:r w:rsidR="00F84A1D" w:rsidRPr="00F97B31">
        <w:rPr>
          <w:rFonts w:cstheme="minorHAnsi"/>
          <w:b/>
          <w:szCs w:val="26"/>
        </w:rPr>
        <w:t xml:space="preserve"> points</w:t>
      </w:r>
      <w:r w:rsidR="00F84A1D" w:rsidRPr="00F97B31">
        <w:rPr>
          <w:rFonts w:cstheme="minorHAnsi"/>
          <w:szCs w:val="26"/>
        </w:rPr>
        <w:t xml:space="preserve">) </w:t>
      </w:r>
      <w:r w:rsidRPr="00F97B31">
        <w:rPr>
          <w:rFonts w:cstheme="minorHAnsi"/>
          <w:b/>
          <w:szCs w:val="26"/>
        </w:rPr>
        <w:t>:</w:t>
      </w:r>
    </w:p>
    <w:tbl>
      <w:tblPr>
        <w:tblStyle w:val="Grilledutableau"/>
        <w:tblW w:w="0" w:type="auto"/>
        <w:tblLook w:val="04A0" w:firstRow="1" w:lastRow="0" w:firstColumn="1" w:lastColumn="0" w:noHBand="0" w:noVBand="1"/>
      </w:tblPr>
      <w:tblGrid>
        <w:gridCol w:w="14987"/>
      </w:tblGrid>
      <w:tr w:rsidR="0070244C" w:rsidRPr="00F97B31" w14:paraId="450B20B1" w14:textId="77777777" w:rsidTr="009F4317">
        <w:trPr>
          <w:trHeight w:val="3963"/>
        </w:trPr>
        <w:tc>
          <w:tcPr>
            <w:tcW w:w="14987" w:type="dxa"/>
          </w:tcPr>
          <w:p w14:paraId="4E2A3A4B" w14:textId="41DCAC7F" w:rsidR="0070244C" w:rsidRPr="00F97B31" w:rsidRDefault="0070244C" w:rsidP="009F4317">
            <w:pPr>
              <w:keepNext/>
              <w:rPr>
                <w:rFonts w:cstheme="minorHAnsi"/>
                <w:szCs w:val="26"/>
              </w:rPr>
            </w:pPr>
            <w:permStart w:id="1743274450" w:edGrp="everyone"/>
            <w:r w:rsidRPr="00F97B31">
              <w:rPr>
                <w:rFonts w:cstheme="minorHAnsi"/>
                <w:szCs w:val="26"/>
              </w:rPr>
              <w:t xml:space="preserve"> </w:t>
            </w:r>
            <w:permEnd w:id="1743274450"/>
          </w:p>
        </w:tc>
      </w:tr>
    </w:tbl>
    <w:p w14:paraId="56F21126" w14:textId="20F412E9" w:rsidR="0070244C" w:rsidRPr="00F97B31" w:rsidRDefault="0070244C" w:rsidP="0070244C">
      <w:pPr>
        <w:rPr>
          <w:rFonts w:cstheme="minorHAnsi"/>
          <w:szCs w:val="26"/>
        </w:rPr>
      </w:pPr>
    </w:p>
    <w:p w14:paraId="4E8631B6" w14:textId="17A6286A" w:rsidR="00236177" w:rsidRPr="00F97B31" w:rsidRDefault="00236177" w:rsidP="0070244C">
      <w:pPr>
        <w:rPr>
          <w:rFonts w:cstheme="minorHAnsi"/>
          <w:szCs w:val="26"/>
        </w:rPr>
      </w:pPr>
    </w:p>
    <w:p w14:paraId="5C6921A7" w14:textId="0D675492" w:rsidR="00236177" w:rsidRPr="00F97B31" w:rsidRDefault="00236177" w:rsidP="0070244C">
      <w:pPr>
        <w:rPr>
          <w:rFonts w:cstheme="minorHAnsi"/>
          <w:szCs w:val="26"/>
        </w:rPr>
      </w:pPr>
    </w:p>
    <w:p w14:paraId="580FB2A5" w14:textId="3D9A6B29" w:rsidR="00236177" w:rsidRPr="00F97B31" w:rsidRDefault="00236177" w:rsidP="00236177">
      <w:pPr>
        <w:pStyle w:val="Titre3"/>
      </w:pPr>
      <w:r w:rsidRPr="00F97B31">
        <w:lastRenderedPageBreak/>
        <w:t>Sous-critère 3 : Mesures environnementales (10 points)</w:t>
      </w:r>
    </w:p>
    <w:p w14:paraId="6D45365C" w14:textId="77777777" w:rsidR="00236177" w:rsidRPr="00F97B31" w:rsidRDefault="00236177" w:rsidP="00236177">
      <w:pPr>
        <w:keepNext/>
        <w:rPr>
          <w:rFonts w:cstheme="minorHAnsi"/>
          <w:szCs w:val="26"/>
        </w:rPr>
      </w:pPr>
    </w:p>
    <w:p w14:paraId="13436022" w14:textId="77777777" w:rsidR="00236177" w:rsidRPr="00F97B31" w:rsidRDefault="00236177" w:rsidP="00236177">
      <w:pPr>
        <w:keepNext/>
        <w:rPr>
          <w:rFonts w:cstheme="minorHAnsi"/>
          <w:szCs w:val="26"/>
        </w:rPr>
      </w:pPr>
      <w:r w:rsidRPr="00F97B31">
        <w:rPr>
          <w:rFonts w:cstheme="minorHAnsi"/>
          <w:szCs w:val="26"/>
        </w:rPr>
        <w:t>Il est demandé au candidat de présenter les actions pertinentes mises en place par la société dans le cadre de la réalisation des prestations du marché public. Par action pertinente, l'administration entend une initiative en faveur de l'environnement qui dépasse les exigences réglementaires et/ou contractuelles.</w:t>
      </w:r>
    </w:p>
    <w:p w14:paraId="1ACBC3CF" w14:textId="77777777" w:rsidR="00236177" w:rsidRPr="00F97B31" w:rsidRDefault="00236177" w:rsidP="00236177">
      <w:pPr>
        <w:keepNext/>
        <w:rPr>
          <w:rFonts w:cstheme="minorHAnsi"/>
          <w:szCs w:val="26"/>
        </w:rPr>
      </w:pPr>
    </w:p>
    <w:p w14:paraId="16238C4E" w14:textId="77777777" w:rsidR="00236177" w:rsidRPr="00F97B31" w:rsidRDefault="00236177" w:rsidP="00236177">
      <w:pPr>
        <w:keepNext/>
        <w:rPr>
          <w:rFonts w:cstheme="minorHAnsi"/>
          <w:b/>
          <w:szCs w:val="26"/>
        </w:rPr>
      </w:pPr>
      <w:r w:rsidRPr="00F97B31">
        <w:rPr>
          <w:rFonts w:cstheme="minorHAnsi"/>
          <w:b/>
          <w:szCs w:val="26"/>
        </w:rPr>
        <w:t>Réponse du candidat</w:t>
      </w:r>
      <w:r w:rsidRPr="00F97B31">
        <w:rPr>
          <w:rFonts w:cstheme="minorHAnsi"/>
          <w:szCs w:val="26"/>
        </w:rPr>
        <w:t xml:space="preserve"> </w:t>
      </w:r>
      <w:r w:rsidRPr="00F97B31">
        <w:rPr>
          <w:rFonts w:cstheme="minorHAnsi"/>
          <w:b/>
          <w:szCs w:val="26"/>
        </w:rPr>
        <w:t>(sur 10 points</w:t>
      </w:r>
      <w:r w:rsidRPr="00F97B31">
        <w:rPr>
          <w:rFonts w:cstheme="minorHAnsi"/>
          <w:szCs w:val="26"/>
        </w:rPr>
        <w:t xml:space="preserve">) </w:t>
      </w:r>
      <w:r w:rsidRPr="00F97B31">
        <w:rPr>
          <w:rFonts w:cstheme="minorHAnsi"/>
          <w:b/>
          <w:szCs w:val="26"/>
        </w:rPr>
        <w:t>:</w:t>
      </w:r>
    </w:p>
    <w:tbl>
      <w:tblPr>
        <w:tblStyle w:val="Grilledutableau"/>
        <w:tblW w:w="0" w:type="auto"/>
        <w:tblLook w:val="04A0" w:firstRow="1" w:lastRow="0" w:firstColumn="1" w:lastColumn="0" w:noHBand="0" w:noVBand="1"/>
      </w:tblPr>
      <w:tblGrid>
        <w:gridCol w:w="14987"/>
      </w:tblGrid>
      <w:tr w:rsidR="00236177" w:rsidRPr="00F97B31" w14:paraId="298577A1" w14:textId="77777777" w:rsidTr="0015445B">
        <w:trPr>
          <w:trHeight w:val="3963"/>
        </w:trPr>
        <w:tc>
          <w:tcPr>
            <w:tcW w:w="14987" w:type="dxa"/>
          </w:tcPr>
          <w:p w14:paraId="6CCA5756" w14:textId="6764EC03" w:rsidR="00236177" w:rsidRPr="00F97B31" w:rsidRDefault="00236177" w:rsidP="0015445B">
            <w:pPr>
              <w:keepNext/>
              <w:rPr>
                <w:rFonts w:cstheme="minorHAnsi"/>
                <w:szCs w:val="26"/>
              </w:rPr>
            </w:pPr>
            <w:permStart w:id="261383054" w:edGrp="everyone"/>
            <w:r w:rsidRPr="00F97B31">
              <w:rPr>
                <w:rFonts w:cstheme="minorHAnsi"/>
                <w:szCs w:val="26"/>
              </w:rPr>
              <w:t xml:space="preserve"> </w:t>
            </w:r>
            <w:ins w:id="1" w:author="LARGANGE Anne Laure Apprenti" w:date="2025-06-18T09:46:00Z">
              <w:r w:rsidR="00F97B31" w:rsidRPr="00F97B31">
                <w:rPr>
                  <w:rFonts w:cstheme="minorHAnsi"/>
                  <w:szCs w:val="26"/>
                </w:rPr>
                <w:t xml:space="preserve"> </w:t>
              </w:r>
            </w:ins>
            <w:permEnd w:id="261383054"/>
          </w:p>
        </w:tc>
      </w:tr>
    </w:tbl>
    <w:p w14:paraId="50241D16" w14:textId="23B275F6" w:rsidR="00236177" w:rsidRPr="00F97B31" w:rsidRDefault="00236177" w:rsidP="0070244C">
      <w:pPr>
        <w:rPr>
          <w:rFonts w:cstheme="minorHAnsi"/>
          <w:szCs w:val="26"/>
        </w:rPr>
      </w:pPr>
    </w:p>
    <w:p w14:paraId="106433CA" w14:textId="09ED8840" w:rsidR="00236177" w:rsidRPr="00F97B31" w:rsidRDefault="00236177" w:rsidP="0070244C">
      <w:pPr>
        <w:rPr>
          <w:rFonts w:cstheme="minorHAnsi"/>
          <w:szCs w:val="26"/>
        </w:rPr>
      </w:pPr>
    </w:p>
    <w:p w14:paraId="7890BF50" w14:textId="77777777" w:rsidR="00236177" w:rsidRPr="00F97B31" w:rsidRDefault="00236177" w:rsidP="0070244C">
      <w:pPr>
        <w:rPr>
          <w:rFonts w:cstheme="minorHAnsi"/>
          <w:szCs w:val="26"/>
        </w:rPr>
      </w:pPr>
    </w:p>
    <w:p w14:paraId="71438016" w14:textId="77777777" w:rsidR="0070244C" w:rsidRPr="00F97B31" w:rsidRDefault="0070244C" w:rsidP="004014ED">
      <w:pPr>
        <w:rPr>
          <w:rFonts w:cstheme="minorHAnsi"/>
          <w:szCs w:val="26"/>
        </w:rPr>
      </w:pPr>
    </w:p>
    <w:p w14:paraId="0A236576" w14:textId="77777777" w:rsidR="004014ED" w:rsidRPr="00F97B31" w:rsidRDefault="004014ED" w:rsidP="004F7B5B">
      <w:pPr>
        <w:rPr>
          <w:rFonts w:cstheme="minorHAnsi"/>
          <w:szCs w:val="26"/>
        </w:rPr>
        <w:sectPr w:rsidR="004014ED" w:rsidRPr="00F97B31" w:rsidSect="00270479">
          <w:pgSz w:w="16840" w:h="11907" w:orient="landscape" w:code="9"/>
          <w:pgMar w:top="851" w:right="1134" w:bottom="851" w:left="709" w:header="284" w:footer="115" w:gutter="0"/>
          <w:cols w:space="720"/>
          <w:docGrid w:linePitch="354"/>
        </w:sectPr>
      </w:pPr>
    </w:p>
    <w:p w14:paraId="5C8685D6" w14:textId="5BB0AC27" w:rsidR="00270479" w:rsidRPr="00F97B31" w:rsidRDefault="00270479" w:rsidP="004014ED">
      <w:pPr>
        <w:pStyle w:val="Titre1"/>
        <w:keepNext/>
      </w:pPr>
      <w:r w:rsidRPr="00F97B31">
        <w:lastRenderedPageBreak/>
        <w:t>Éléments demandés à titre d’information</w:t>
      </w:r>
    </w:p>
    <w:p w14:paraId="2FC94CB1" w14:textId="2669F07B" w:rsidR="00270479" w:rsidRPr="00F97B31" w:rsidRDefault="00270479" w:rsidP="004014ED">
      <w:pPr>
        <w:keepNext/>
        <w:rPr>
          <w:rFonts w:cstheme="minorHAnsi"/>
          <w:szCs w:val="26"/>
        </w:rPr>
      </w:pPr>
    </w:p>
    <w:p w14:paraId="0860F93B" w14:textId="4D9DB686" w:rsidR="004708E4" w:rsidRPr="00F97B31" w:rsidRDefault="004708E4" w:rsidP="004708E4">
      <w:pPr>
        <w:pStyle w:val="Titre3"/>
      </w:pPr>
      <w:r w:rsidRPr="00F97B31">
        <w:t>Liste des équipements de protection individuelle (EPI)</w:t>
      </w:r>
    </w:p>
    <w:p w14:paraId="38D2C079" w14:textId="77777777" w:rsidR="001B06B1" w:rsidRPr="00F97B31" w:rsidRDefault="001B06B1" w:rsidP="004014ED">
      <w:pPr>
        <w:keepNext/>
        <w:rPr>
          <w:rFonts w:cstheme="minorHAnsi"/>
          <w:szCs w:val="26"/>
        </w:rPr>
      </w:pPr>
    </w:p>
    <w:p w14:paraId="25DD0D5B" w14:textId="0839038D" w:rsidR="00270479" w:rsidRPr="00F97B31" w:rsidRDefault="00270479" w:rsidP="004014ED">
      <w:pPr>
        <w:keepNext/>
        <w:rPr>
          <w:rFonts w:cstheme="minorHAnsi"/>
          <w:szCs w:val="26"/>
        </w:rPr>
      </w:pPr>
      <w:r w:rsidRPr="00F97B31">
        <w:rPr>
          <w:rFonts w:cstheme="minorHAnsi"/>
          <w:szCs w:val="26"/>
        </w:rPr>
        <w:t xml:space="preserve">Il est demandé au candidat de </w:t>
      </w:r>
      <w:r w:rsidR="004014ED" w:rsidRPr="00F97B31">
        <w:rPr>
          <w:rFonts w:cstheme="minorHAnsi"/>
          <w:szCs w:val="26"/>
        </w:rPr>
        <w:t>préciser</w:t>
      </w:r>
      <w:r w:rsidR="004E54A6" w:rsidRPr="00F97B31">
        <w:rPr>
          <w:rFonts w:cstheme="minorHAnsi"/>
          <w:szCs w:val="26"/>
        </w:rPr>
        <w:t xml:space="preserve"> à titre d’information</w:t>
      </w:r>
      <w:r w:rsidRPr="00F97B31">
        <w:rPr>
          <w:rFonts w:cstheme="minorHAnsi"/>
          <w:szCs w:val="26"/>
        </w:rPr>
        <w:t xml:space="preserve"> </w:t>
      </w:r>
      <w:r w:rsidR="004708E4" w:rsidRPr="00F97B31">
        <w:rPr>
          <w:rFonts w:cstheme="minorHAnsi"/>
          <w:szCs w:val="26"/>
        </w:rPr>
        <w:t>lister les équipements de protection (EPI) nécessaires à l’utilisation et la maintenance p</w:t>
      </w:r>
      <w:r w:rsidR="00A36F37" w:rsidRPr="00F97B31">
        <w:rPr>
          <w:rFonts w:cstheme="minorHAnsi"/>
          <w:szCs w:val="26"/>
        </w:rPr>
        <w:t>a</w:t>
      </w:r>
      <w:r w:rsidR="004708E4" w:rsidRPr="00F97B31">
        <w:rPr>
          <w:rFonts w:cstheme="minorHAnsi"/>
          <w:szCs w:val="26"/>
        </w:rPr>
        <w:t>r les opérateurs du Pôle graphique de Paris pour l’ensemble des matériels mis en service dans le cadre du marché</w:t>
      </w:r>
      <w:r w:rsidR="00327E3B" w:rsidRPr="00F97B31">
        <w:rPr>
          <w:rFonts w:cstheme="minorHAnsi"/>
          <w:szCs w:val="26"/>
        </w:rPr>
        <w:t xml:space="preserve"> public</w:t>
      </w:r>
      <w:r w:rsidR="004708E4" w:rsidRPr="00F97B31">
        <w:rPr>
          <w:rFonts w:cstheme="minorHAnsi"/>
          <w:szCs w:val="26"/>
        </w:rPr>
        <w:t>.</w:t>
      </w:r>
    </w:p>
    <w:p w14:paraId="3D10A0B1" w14:textId="1AA0A046" w:rsidR="00270479" w:rsidRPr="00F97B31" w:rsidRDefault="004014ED" w:rsidP="004014ED">
      <w:pPr>
        <w:keepNext/>
        <w:rPr>
          <w:rFonts w:cstheme="minorHAnsi"/>
          <w:b/>
          <w:szCs w:val="26"/>
        </w:rPr>
      </w:pPr>
      <w:r w:rsidRPr="00F97B31">
        <w:rPr>
          <w:rFonts w:cstheme="minorHAnsi"/>
          <w:b/>
          <w:szCs w:val="26"/>
        </w:rPr>
        <w:t>Réponse du candidat :</w:t>
      </w:r>
    </w:p>
    <w:tbl>
      <w:tblPr>
        <w:tblStyle w:val="Grilledutableau"/>
        <w:tblW w:w="0" w:type="auto"/>
        <w:tblLook w:val="04A0" w:firstRow="1" w:lastRow="0" w:firstColumn="1" w:lastColumn="0" w:noHBand="0" w:noVBand="1"/>
      </w:tblPr>
      <w:tblGrid>
        <w:gridCol w:w="14987"/>
      </w:tblGrid>
      <w:tr w:rsidR="00F97B31" w:rsidRPr="00F97B31" w14:paraId="2FCCC80D" w14:textId="77777777" w:rsidTr="004014ED">
        <w:trPr>
          <w:trHeight w:val="3963"/>
        </w:trPr>
        <w:tc>
          <w:tcPr>
            <w:tcW w:w="14987" w:type="dxa"/>
          </w:tcPr>
          <w:p w14:paraId="392A88BF" w14:textId="077930CC" w:rsidR="00270479" w:rsidRPr="00F97B31" w:rsidRDefault="004E54A6" w:rsidP="004014ED">
            <w:pPr>
              <w:keepNext/>
              <w:rPr>
                <w:rFonts w:cstheme="minorHAnsi"/>
                <w:szCs w:val="26"/>
              </w:rPr>
            </w:pPr>
            <w:permStart w:id="1251808672" w:edGrp="everyone"/>
            <w:r w:rsidRPr="00F97B31">
              <w:rPr>
                <w:rFonts w:cstheme="minorHAnsi"/>
                <w:szCs w:val="26"/>
              </w:rPr>
              <w:t xml:space="preserve"> </w:t>
            </w:r>
            <w:permEnd w:id="1251808672"/>
          </w:p>
        </w:tc>
      </w:tr>
    </w:tbl>
    <w:p w14:paraId="1294BF83" w14:textId="77777777" w:rsidR="00270479" w:rsidRPr="00270479" w:rsidRDefault="00270479" w:rsidP="004014ED">
      <w:pPr>
        <w:keepNext/>
        <w:rPr>
          <w:rFonts w:cstheme="minorHAnsi"/>
          <w:szCs w:val="26"/>
        </w:rPr>
      </w:pPr>
    </w:p>
    <w:p w14:paraId="0955E63E" w14:textId="20912E0A" w:rsidR="00AA0037" w:rsidRPr="00420EC7" w:rsidRDefault="00AA0037" w:rsidP="00AA0037">
      <w:pPr>
        <w:pStyle w:val="Titre3"/>
      </w:pPr>
      <w:r>
        <w:t>Données technique en annexe du mémoire technique</w:t>
      </w:r>
    </w:p>
    <w:p w14:paraId="6786B46F" w14:textId="77777777" w:rsidR="00AA0037" w:rsidRDefault="00AA0037" w:rsidP="00175E1F">
      <w:pPr>
        <w:pStyle w:val="Corpsdetexte"/>
        <w:rPr>
          <w:highlight w:val="yellow"/>
        </w:rPr>
      </w:pPr>
    </w:p>
    <w:p w14:paraId="2C562E1B" w14:textId="3B73E0E0" w:rsidR="00270479" w:rsidRPr="00AA0037" w:rsidRDefault="00175E1F" w:rsidP="00AA0037">
      <w:pPr>
        <w:keepNext/>
        <w:rPr>
          <w:rFonts w:cstheme="minorHAnsi"/>
          <w:szCs w:val="26"/>
        </w:rPr>
      </w:pPr>
      <w:r w:rsidRPr="00AA0037">
        <w:rPr>
          <w:rFonts w:cstheme="minorHAnsi"/>
          <w:szCs w:val="26"/>
        </w:rPr>
        <w:t>La solution polyvalente de découpe inclut l’ensemble des raccordements électriques des éléments du système à tous réseaux (câbles, fiches, etc…).</w:t>
      </w:r>
    </w:p>
    <w:p w14:paraId="40218D74" w14:textId="77777777" w:rsidR="00175E1F" w:rsidRPr="00B721DD" w:rsidRDefault="00175E1F" w:rsidP="00AA0037">
      <w:pPr>
        <w:keepNext/>
        <w:rPr>
          <w:rFonts w:cstheme="minorHAnsi"/>
          <w:b/>
          <w:i/>
          <w:color w:val="FF0000"/>
          <w:szCs w:val="26"/>
        </w:rPr>
      </w:pPr>
      <w:r w:rsidRPr="00B721DD">
        <w:rPr>
          <w:rFonts w:cstheme="minorHAnsi"/>
          <w:i/>
          <w:color w:val="FF0000"/>
          <w:szCs w:val="26"/>
        </w:rPr>
        <w:t>En cas de fiche électrique particulière de type prise tri-phasée</w:t>
      </w:r>
      <w:r w:rsidRPr="00B721DD">
        <w:rPr>
          <w:rFonts w:cstheme="minorHAnsi"/>
          <w:b/>
          <w:i/>
          <w:color w:val="FF0000"/>
          <w:szCs w:val="26"/>
        </w:rPr>
        <w:t>, le titulaire fournit les données techniques en annexe du mémoire technique.</w:t>
      </w:r>
    </w:p>
    <w:p w14:paraId="013397AE" w14:textId="77777777" w:rsidR="00270479" w:rsidRPr="00270479" w:rsidRDefault="00270479" w:rsidP="00270479">
      <w:pPr>
        <w:rPr>
          <w:rFonts w:cstheme="minorHAnsi"/>
          <w:szCs w:val="26"/>
        </w:rPr>
      </w:pPr>
    </w:p>
    <w:p w14:paraId="696FE847" w14:textId="543D60E6" w:rsidR="007568CB" w:rsidRPr="00270479" w:rsidRDefault="007568CB" w:rsidP="004F7B5B">
      <w:pPr>
        <w:rPr>
          <w:rFonts w:cstheme="minorHAnsi"/>
          <w:szCs w:val="26"/>
        </w:rPr>
      </w:pPr>
    </w:p>
    <w:sectPr w:rsidR="007568CB" w:rsidRPr="00270479"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E83EF5" w14:textId="77777777" w:rsidR="006E3B85" w:rsidRDefault="006E3B85">
      <w:r>
        <w:separator/>
      </w:r>
    </w:p>
    <w:p w14:paraId="0FC40C5B" w14:textId="77777777" w:rsidR="006E3B85" w:rsidRDefault="006E3B85"/>
    <w:p w14:paraId="6F1AC03E" w14:textId="77777777" w:rsidR="006E3B85" w:rsidRDefault="006E3B85" w:rsidP="00832825"/>
  </w:endnote>
  <w:endnote w:type="continuationSeparator" w:id="0">
    <w:p w14:paraId="7D269181" w14:textId="77777777" w:rsidR="006E3B85" w:rsidRDefault="006E3B85">
      <w:r>
        <w:continuationSeparator/>
      </w:r>
    </w:p>
    <w:p w14:paraId="4BA8F554" w14:textId="77777777" w:rsidR="006E3B85" w:rsidRDefault="006E3B85"/>
    <w:p w14:paraId="2BD86DE9" w14:textId="77777777" w:rsidR="006E3B85" w:rsidRDefault="006E3B85" w:rsidP="00832825"/>
  </w:endnote>
  <w:endnote w:type="continuationNotice" w:id="1">
    <w:p w14:paraId="17B3B55B" w14:textId="77777777" w:rsidR="006E3B85" w:rsidRDefault="006E3B85"/>
    <w:p w14:paraId="6441210C" w14:textId="77777777" w:rsidR="006E3B85" w:rsidRDefault="006E3B85"/>
    <w:p w14:paraId="319DC405" w14:textId="77777777" w:rsidR="006E3B85" w:rsidRDefault="006E3B85"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E7057" w14:textId="77777777" w:rsidR="007533C3" w:rsidRPr="00737482" w:rsidRDefault="007533C3" w:rsidP="00A80B52">
    <w:pPr>
      <w:spacing w:line="276" w:lineRule="auto"/>
      <w:ind w:left="-284"/>
      <w:jc w:val="right"/>
      <w:outlineLvl w:val="0"/>
      <w:rPr>
        <w:sz w:val="12"/>
        <w:szCs w:val="10"/>
      </w:rPr>
    </w:pPr>
  </w:p>
  <w:p w14:paraId="2306B67C" w14:textId="1750BC4D" w:rsidR="00D053A3" w:rsidRPr="00FD0AFE" w:rsidRDefault="00D053A3" w:rsidP="00D053A3">
    <w:pPr>
      <w:pStyle w:val="En-tte"/>
      <w:tabs>
        <w:tab w:val="clear" w:pos="9071"/>
      </w:tabs>
      <w:spacing w:line="240" w:lineRule="exact"/>
      <w:jc w:val="right"/>
      <w:rPr>
        <w:rFonts w:cstheme="minorHAnsi"/>
        <w:sz w:val="18"/>
        <w:szCs w:val="16"/>
      </w:rPr>
    </w:pPr>
    <w:r w:rsidRPr="00FD0AFE">
      <w:rPr>
        <w:rFonts w:cstheme="minorHAnsi"/>
        <w:sz w:val="18"/>
        <w:szCs w:val="16"/>
      </w:rPr>
      <w:t>DAF_</w:t>
    </w:r>
    <w:sdt>
      <w:sdtPr>
        <w:rPr>
          <w:rFonts w:cstheme="minorHAnsi"/>
          <w:sz w:val="18"/>
          <w:szCs w:val="16"/>
        </w:rPr>
        <w:id w:val="633756915"/>
        <w:placeholder>
          <w:docPart w:val="9C943EBFA39540388E331EAE9EE99EB4"/>
        </w:placeholder>
        <w:text/>
      </w:sdtPr>
      <w:sdtEndPr/>
      <w:sdtContent>
        <w:r w:rsidR="00EF788E">
          <w:rPr>
            <w:rFonts w:cstheme="minorHAnsi"/>
            <w:sz w:val="18"/>
            <w:szCs w:val="16"/>
          </w:rPr>
          <w:t>2024_001398</w:t>
        </w:r>
      </w:sdtContent>
    </w:sdt>
  </w:p>
  <w:p w14:paraId="53938B63" w14:textId="586E8EE3" w:rsidR="00D053A3" w:rsidRPr="00FD0AFE" w:rsidRDefault="00D053A3"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F97B31">
      <w:rPr>
        <w:rStyle w:val="Numrodepage"/>
        <w:rFonts w:asciiTheme="minorHAnsi" w:hAnsiTheme="minorHAnsi" w:cstheme="minorHAnsi"/>
        <w:noProof/>
        <w:sz w:val="18"/>
        <w:szCs w:val="16"/>
        <w:lang w:val="fr-FR"/>
      </w:rPr>
      <w:t>2</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F97B31">
      <w:rPr>
        <w:rStyle w:val="Numrodepage"/>
        <w:rFonts w:asciiTheme="minorHAnsi" w:hAnsiTheme="minorHAnsi" w:cstheme="minorHAnsi"/>
        <w:noProof/>
        <w:sz w:val="18"/>
        <w:szCs w:val="16"/>
        <w:lang w:val="fr-FR"/>
      </w:rPr>
      <w:t>15</w:t>
    </w:r>
    <w:r w:rsidRPr="00FD0AFE">
      <w:rPr>
        <w:rStyle w:val="Numrodepage"/>
        <w:rFonts w:asciiTheme="minorHAnsi" w:hAnsiTheme="minorHAnsi" w:cstheme="minorHAnsi"/>
        <w:sz w:val="18"/>
        <w:szCs w:val="16"/>
      </w:rPr>
      <w:fldChar w:fldCharType="end"/>
    </w:r>
  </w:p>
  <w:p w14:paraId="69E87C70" w14:textId="77777777" w:rsidR="007533C3" w:rsidRPr="005B6AEB" w:rsidRDefault="007533C3"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0268E" w14:textId="77777777" w:rsidR="006E3B85" w:rsidRDefault="006E3B85">
      <w:r>
        <w:separator/>
      </w:r>
    </w:p>
    <w:p w14:paraId="3453E8AF" w14:textId="77777777" w:rsidR="006E3B85" w:rsidRDefault="006E3B85"/>
    <w:p w14:paraId="121245E9" w14:textId="77777777" w:rsidR="006E3B85" w:rsidRDefault="006E3B85" w:rsidP="00832825"/>
  </w:footnote>
  <w:footnote w:type="continuationSeparator" w:id="0">
    <w:p w14:paraId="38E0DE7B" w14:textId="77777777" w:rsidR="006E3B85" w:rsidRDefault="006E3B85">
      <w:r>
        <w:continuationSeparator/>
      </w:r>
    </w:p>
    <w:p w14:paraId="25C3EA7A" w14:textId="77777777" w:rsidR="006E3B85" w:rsidRDefault="006E3B85"/>
    <w:p w14:paraId="68072355" w14:textId="77777777" w:rsidR="006E3B85" w:rsidRDefault="006E3B85" w:rsidP="00832825"/>
  </w:footnote>
  <w:footnote w:type="continuationNotice" w:id="1">
    <w:p w14:paraId="53B2A944" w14:textId="77777777" w:rsidR="006E3B85" w:rsidRDefault="006E3B85"/>
    <w:p w14:paraId="08148653" w14:textId="77777777" w:rsidR="006E3B85" w:rsidRDefault="006E3B85"/>
    <w:p w14:paraId="1671D1DB" w14:textId="77777777" w:rsidR="006E3B85" w:rsidRDefault="006E3B85"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4C9F6" w14:textId="390DE42D" w:rsidR="007533C3" w:rsidRPr="007C7D4F" w:rsidRDefault="007533C3"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14:paraId="3514AE58" w14:textId="234A9183" w:rsidR="007533C3" w:rsidRPr="007C7D4F" w:rsidRDefault="007533C3"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14:paraId="09C07421" w14:textId="77777777" w:rsidR="007533C3" w:rsidRDefault="007533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344C41"/>
    <w:multiLevelType w:val="multilevel"/>
    <w:tmpl w:val="40A6AE4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EE97505"/>
    <w:multiLevelType w:val="multilevel"/>
    <w:tmpl w:val="0B5ADA8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4E6B69"/>
    <w:multiLevelType w:val="multilevel"/>
    <w:tmpl w:val="40A6AE4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7B56A6D"/>
    <w:multiLevelType w:val="multilevel"/>
    <w:tmpl w:val="366415E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D40B80"/>
    <w:multiLevelType w:val="multilevel"/>
    <w:tmpl w:val="40A6AE4E"/>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E737668"/>
    <w:multiLevelType w:val="multilevel"/>
    <w:tmpl w:val="8ADA73A0"/>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F1B213A"/>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8" w15:restartNumberingAfterBreak="0">
    <w:nsid w:val="5BCF6D5C"/>
    <w:multiLevelType w:val="multilevel"/>
    <w:tmpl w:val="5E4ACD5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FC80CA3"/>
    <w:multiLevelType w:val="multilevel"/>
    <w:tmpl w:val="EB5CB7E6"/>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0"/>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8"/>
  </w:num>
  <w:num w:numId="15">
    <w:abstractNumId w:val="2"/>
  </w:num>
  <w:num w:numId="16">
    <w:abstractNumId w:val="10"/>
  </w:num>
  <w:num w:numId="17">
    <w:abstractNumId w:val="6"/>
  </w:num>
  <w:num w:numId="18">
    <w:abstractNumId w:val="7"/>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RGANGE Anne Laure Apprenti">
    <w15:presenceInfo w15:providerId="None" w15:userId="LARGANGE Anne Laure Apprent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nl-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i7I/P/iIFZeVnxCb7yG7jfPVIlGUmvB1VVGd51733G4WP4kzRHgPwAII3wKmkdNxP2+3tFzoYnaMyEeyw26bg==" w:salt="f5g8jNrzlSSs60MbBdCDZw=="/>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13AF4"/>
    <w:rsid w:val="000144C3"/>
    <w:rsid w:val="0001469D"/>
    <w:rsid w:val="00015EE1"/>
    <w:rsid w:val="00023044"/>
    <w:rsid w:val="00024CA9"/>
    <w:rsid w:val="000300F6"/>
    <w:rsid w:val="00032B1C"/>
    <w:rsid w:val="000339E4"/>
    <w:rsid w:val="00037960"/>
    <w:rsid w:val="00041440"/>
    <w:rsid w:val="000434E9"/>
    <w:rsid w:val="00043B3B"/>
    <w:rsid w:val="00043D8F"/>
    <w:rsid w:val="00050D28"/>
    <w:rsid w:val="0005101F"/>
    <w:rsid w:val="00054887"/>
    <w:rsid w:val="00055A84"/>
    <w:rsid w:val="000604D8"/>
    <w:rsid w:val="000632F8"/>
    <w:rsid w:val="00065229"/>
    <w:rsid w:val="000655BB"/>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4F2B"/>
    <w:rsid w:val="000A5124"/>
    <w:rsid w:val="000A71AE"/>
    <w:rsid w:val="000A73D8"/>
    <w:rsid w:val="000A7C35"/>
    <w:rsid w:val="000B0315"/>
    <w:rsid w:val="000B0B83"/>
    <w:rsid w:val="000B1B67"/>
    <w:rsid w:val="000B2B41"/>
    <w:rsid w:val="000B31B6"/>
    <w:rsid w:val="000B6575"/>
    <w:rsid w:val="000B66A2"/>
    <w:rsid w:val="000B7E1E"/>
    <w:rsid w:val="000C040E"/>
    <w:rsid w:val="000C1971"/>
    <w:rsid w:val="000C341B"/>
    <w:rsid w:val="000C7B71"/>
    <w:rsid w:val="000D3469"/>
    <w:rsid w:val="000D3808"/>
    <w:rsid w:val="000D48DF"/>
    <w:rsid w:val="000D5713"/>
    <w:rsid w:val="000D66EF"/>
    <w:rsid w:val="000D7716"/>
    <w:rsid w:val="000D7A4B"/>
    <w:rsid w:val="000D7CE1"/>
    <w:rsid w:val="000E3178"/>
    <w:rsid w:val="000E3795"/>
    <w:rsid w:val="000E3AE0"/>
    <w:rsid w:val="000E4330"/>
    <w:rsid w:val="000E59C8"/>
    <w:rsid w:val="000E614E"/>
    <w:rsid w:val="000E69DD"/>
    <w:rsid w:val="000F1931"/>
    <w:rsid w:val="000F7DC1"/>
    <w:rsid w:val="0010267F"/>
    <w:rsid w:val="0010351E"/>
    <w:rsid w:val="0010363D"/>
    <w:rsid w:val="0010543F"/>
    <w:rsid w:val="001077DF"/>
    <w:rsid w:val="001079A6"/>
    <w:rsid w:val="001106F8"/>
    <w:rsid w:val="00111D91"/>
    <w:rsid w:val="00114077"/>
    <w:rsid w:val="00116E3C"/>
    <w:rsid w:val="00121104"/>
    <w:rsid w:val="001239E8"/>
    <w:rsid w:val="00124759"/>
    <w:rsid w:val="00126D73"/>
    <w:rsid w:val="00126FB5"/>
    <w:rsid w:val="00130431"/>
    <w:rsid w:val="00130AD9"/>
    <w:rsid w:val="00131747"/>
    <w:rsid w:val="0013259D"/>
    <w:rsid w:val="0013368C"/>
    <w:rsid w:val="00133AA3"/>
    <w:rsid w:val="00133E06"/>
    <w:rsid w:val="0013442E"/>
    <w:rsid w:val="0013489F"/>
    <w:rsid w:val="0014406E"/>
    <w:rsid w:val="00145430"/>
    <w:rsid w:val="001455FB"/>
    <w:rsid w:val="0014736C"/>
    <w:rsid w:val="00150182"/>
    <w:rsid w:val="00150909"/>
    <w:rsid w:val="0015151F"/>
    <w:rsid w:val="00152C1C"/>
    <w:rsid w:val="00156392"/>
    <w:rsid w:val="001573E4"/>
    <w:rsid w:val="00162D88"/>
    <w:rsid w:val="0016337F"/>
    <w:rsid w:val="00163C93"/>
    <w:rsid w:val="00163FAC"/>
    <w:rsid w:val="0016520D"/>
    <w:rsid w:val="00166A51"/>
    <w:rsid w:val="00173096"/>
    <w:rsid w:val="0017322A"/>
    <w:rsid w:val="00174428"/>
    <w:rsid w:val="001758C9"/>
    <w:rsid w:val="00175D11"/>
    <w:rsid w:val="00175E1F"/>
    <w:rsid w:val="00176458"/>
    <w:rsid w:val="001771C2"/>
    <w:rsid w:val="00180F8F"/>
    <w:rsid w:val="001843C3"/>
    <w:rsid w:val="001847DD"/>
    <w:rsid w:val="00184D02"/>
    <w:rsid w:val="00185337"/>
    <w:rsid w:val="0018731C"/>
    <w:rsid w:val="00187505"/>
    <w:rsid w:val="00194EFA"/>
    <w:rsid w:val="00196644"/>
    <w:rsid w:val="00196BB7"/>
    <w:rsid w:val="0019774B"/>
    <w:rsid w:val="001A07A2"/>
    <w:rsid w:val="001A0F4B"/>
    <w:rsid w:val="001A26B5"/>
    <w:rsid w:val="001A2F3E"/>
    <w:rsid w:val="001A36A5"/>
    <w:rsid w:val="001A517D"/>
    <w:rsid w:val="001A636A"/>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4298"/>
    <w:rsid w:val="001E42C7"/>
    <w:rsid w:val="001E52C0"/>
    <w:rsid w:val="001E5A68"/>
    <w:rsid w:val="001E64B9"/>
    <w:rsid w:val="001E6A40"/>
    <w:rsid w:val="001E70E8"/>
    <w:rsid w:val="001F35E5"/>
    <w:rsid w:val="001F37A6"/>
    <w:rsid w:val="001F3C60"/>
    <w:rsid w:val="001F5D52"/>
    <w:rsid w:val="001F7221"/>
    <w:rsid w:val="002020C4"/>
    <w:rsid w:val="0020554A"/>
    <w:rsid w:val="00207E54"/>
    <w:rsid w:val="002100C2"/>
    <w:rsid w:val="002102DD"/>
    <w:rsid w:val="00211ACA"/>
    <w:rsid w:val="00220AB9"/>
    <w:rsid w:val="00223DA3"/>
    <w:rsid w:val="0022418C"/>
    <w:rsid w:val="00224664"/>
    <w:rsid w:val="002253F2"/>
    <w:rsid w:val="002348EA"/>
    <w:rsid w:val="00236177"/>
    <w:rsid w:val="0023798F"/>
    <w:rsid w:val="00240704"/>
    <w:rsid w:val="00241334"/>
    <w:rsid w:val="0024201A"/>
    <w:rsid w:val="00242CC9"/>
    <w:rsid w:val="00251EE4"/>
    <w:rsid w:val="002520DE"/>
    <w:rsid w:val="002532A3"/>
    <w:rsid w:val="00253D3D"/>
    <w:rsid w:val="00254DB4"/>
    <w:rsid w:val="00256689"/>
    <w:rsid w:val="002602E5"/>
    <w:rsid w:val="00261245"/>
    <w:rsid w:val="00264E8D"/>
    <w:rsid w:val="00265AF4"/>
    <w:rsid w:val="00270479"/>
    <w:rsid w:val="002713BD"/>
    <w:rsid w:val="00271EF6"/>
    <w:rsid w:val="002731F6"/>
    <w:rsid w:val="00276681"/>
    <w:rsid w:val="002778AF"/>
    <w:rsid w:val="00283854"/>
    <w:rsid w:val="00285A29"/>
    <w:rsid w:val="00286608"/>
    <w:rsid w:val="00287AAA"/>
    <w:rsid w:val="002906FF"/>
    <w:rsid w:val="0029241D"/>
    <w:rsid w:val="002946C2"/>
    <w:rsid w:val="002A0CC6"/>
    <w:rsid w:val="002A23E9"/>
    <w:rsid w:val="002A24BE"/>
    <w:rsid w:val="002A2D2A"/>
    <w:rsid w:val="002A4882"/>
    <w:rsid w:val="002A5213"/>
    <w:rsid w:val="002A6B5F"/>
    <w:rsid w:val="002B0B17"/>
    <w:rsid w:val="002B0D2D"/>
    <w:rsid w:val="002B2255"/>
    <w:rsid w:val="002B32A3"/>
    <w:rsid w:val="002B4E38"/>
    <w:rsid w:val="002B62DA"/>
    <w:rsid w:val="002B7D76"/>
    <w:rsid w:val="002C6237"/>
    <w:rsid w:val="002D2524"/>
    <w:rsid w:val="002D4322"/>
    <w:rsid w:val="002D5858"/>
    <w:rsid w:val="002D63E5"/>
    <w:rsid w:val="002E0479"/>
    <w:rsid w:val="002E15B3"/>
    <w:rsid w:val="002E349C"/>
    <w:rsid w:val="002E5661"/>
    <w:rsid w:val="002E5759"/>
    <w:rsid w:val="002E7C55"/>
    <w:rsid w:val="002F01E3"/>
    <w:rsid w:val="002F10EA"/>
    <w:rsid w:val="002F170D"/>
    <w:rsid w:val="002F2168"/>
    <w:rsid w:val="002F3127"/>
    <w:rsid w:val="002F553D"/>
    <w:rsid w:val="002F5AB0"/>
    <w:rsid w:val="002F6815"/>
    <w:rsid w:val="003066BF"/>
    <w:rsid w:val="0030778B"/>
    <w:rsid w:val="00311274"/>
    <w:rsid w:val="00312061"/>
    <w:rsid w:val="00312211"/>
    <w:rsid w:val="003130AC"/>
    <w:rsid w:val="003154DD"/>
    <w:rsid w:val="00315FA7"/>
    <w:rsid w:val="0031750A"/>
    <w:rsid w:val="00317BE3"/>
    <w:rsid w:val="003223BF"/>
    <w:rsid w:val="00322D0C"/>
    <w:rsid w:val="00322F4C"/>
    <w:rsid w:val="00324D18"/>
    <w:rsid w:val="0032610F"/>
    <w:rsid w:val="00327576"/>
    <w:rsid w:val="0032766F"/>
    <w:rsid w:val="00327E3B"/>
    <w:rsid w:val="00330311"/>
    <w:rsid w:val="0033061C"/>
    <w:rsid w:val="00330CEF"/>
    <w:rsid w:val="00331CBD"/>
    <w:rsid w:val="00335323"/>
    <w:rsid w:val="00345C6C"/>
    <w:rsid w:val="00346543"/>
    <w:rsid w:val="00346F52"/>
    <w:rsid w:val="00350045"/>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7052"/>
    <w:rsid w:val="00385BE2"/>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70DB"/>
    <w:rsid w:val="003C26E4"/>
    <w:rsid w:val="003C7C6D"/>
    <w:rsid w:val="003D2B13"/>
    <w:rsid w:val="003D2C0F"/>
    <w:rsid w:val="003D33C4"/>
    <w:rsid w:val="003D5658"/>
    <w:rsid w:val="003D6AD4"/>
    <w:rsid w:val="003E0B89"/>
    <w:rsid w:val="003E1FE3"/>
    <w:rsid w:val="003E2DC8"/>
    <w:rsid w:val="003E3181"/>
    <w:rsid w:val="003E40F8"/>
    <w:rsid w:val="003E4F97"/>
    <w:rsid w:val="003E6C85"/>
    <w:rsid w:val="003E7EC0"/>
    <w:rsid w:val="003F2836"/>
    <w:rsid w:val="003F48A0"/>
    <w:rsid w:val="003F797D"/>
    <w:rsid w:val="004014ED"/>
    <w:rsid w:val="0040225F"/>
    <w:rsid w:val="00404C96"/>
    <w:rsid w:val="00406215"/>
    <w:rsid w:val="00406C83"/>
    <w:rsid w:val="00410535"/>
    <w:rsid w:val="004107ED"/>
    <w:rsid w:val="00413994"/>
    <w:rsid w:val="004143DE"/>
    <w:rsid w:val="004167C5"/>
    <w:rsid w:val="00417293"/>
    <w:rsid w:val="00417BE0"/>
    <w:rsid w:val="00420EC7"/>
    <w:rsid w:val="00421F46"/>
    <w:rsid w:val="00421FAF"/>
    <w:rsid w:val="004241B6"/>
    <w:rsid w:val="0042437B"/>
    <w:rsid w:val="00425947"/>
    <w:rsid w:val="00427888"/>
    <w:rsid w:val="00435AB9"/>
    <w:rsid w:val="00436835"/>
    <w:rsid w:val="004371C7"/>
    <w:rsid w:val="0043799F"/>
    <w:rsid w:val="00442502"/>
    <w:rsid w:val="00442763"/>
    <w:rsid w:val="00442EEC"/>
    <w:rsid w:val="004449E0"/>
    <w:rsid w:val="004515CC"/>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08E4"/>
    <w:rsid w:val="004743E8"/>
    <w:rsid w:val="004820F2"/>
    <w:rsid w:val="00484A38"/>
    <w:rsid w:val="00485B80"/>
    <w:rsid w:val="00487044"/>
    <w:rsid w:val="00490250"/>
    <w:rsid w:val="0049027E"/>
    <w:rsid w:val="00490FE7"/>
    <w:rsid w:val="00491D7D"/>
    <w:rsid w:val="00492820"/>
    <w:rsid w:val="00493A1D"/>
    <w:rsid w:val="00494A57"/>
    <w:rsid w:val="004968F6"/>
    <w:rsid w:val="004A19E7"/>
    <w:rsid w:val="004A1E74"/>
    <w:rsid w:val="004A2BF2"/>
    <w:rsid w:val="004A3C4B"/>
    <w:rsid w:val="004A4468"/>
    <w:rsid w:val="004A7E28"/>
    <w:rsid w:val="004B0939"/>
    <w:rsid w:val="004B2E32"/>
    <w:rsid w:val="004B4BB3"/>
    <w:rsid w:val="004B542F"/>
    <w:rsid w:val="004B6B8E"/>
    <w:rsid w:val="004B6C45"/>
    <w:rsid w:val="004C0B77"/>
    <w:rsid w:val="004C26B5"/>
    <w:rsid w:val="004C37ED"/>
    <w:rsid w:val="004C3F80"/>
    <w:rsid w:val="004C42B6"/>
    <w:rsid w:val="004C5201"/>
    <w:rsid w:val="004C611E"/>
    <w:rsid w:val="004D2A11"/>
    <w:rsid w:val="004D7C04"/>
    <w:rsid w:val="004E4553"/>
    <w:rsid w:val="004E4E8D"/>
    <w:rsid w:val="004E54A6"/>
    <w:rsid w:val="004E64C7"/>
    <w:rsid w:val="004E78EC"/>
    <w:rsid w:val="004F02A0"/>
    <w:rsid w:val="004F1495"/>
    <w:rsid w:val="004F2043"/>
    <w:rsid w:val="004F2139"/>
    <w:rsid w:val="004F342C"/>
    <w:rsid w:val="004F4388"/>
    <w:rsid w:val="004F67FB"/>
    <w:rsid w:val="004F6D8C"/>
    <w:rsid w:val="004F77FE"/>
    <w:rsid w:val="004F7B5B"/>
    <w:rsid w:val="0050159A"/>
    <w:rsid w:val="0050280A"/>
    <w:rsid w:val="0050298B"/>
    <w:rsid w:val="005036EE"/>
    <w:rsid w:val="00503EAD"/>
    <w:rsid w:val="005116B0"/>
    <w:rsid w:val="0051196F"/>
    <w:rsid w:val="00513838"/>
    <w:rsid w:val="00515E7F"/>
    <w:rsid w:val="00516E76"/>
    <w:rsid w:val="00517F22"/>
    <w:rsid w:val="00522CA1"/>
    <w:rsid w:val="00523E0F"/>
    <w:rsid w:val="00524FCD"/>
    <w:rsid w:val="00527117"/>
    <w:rsid w:val="00527928"/>
    <w:rsid w:val="005320E6"/>
    <w:rsid w:val="00534502"/>
    <w:rsid w:val="00534F21"/>
    <w:rsid w:val="00536A1F"/>
    <w:rsid w:val="00541752"/>
    <w:rsid w:val="005424DD"/>
    <w:rsid w:val="00546727"/>
    <w:rsid w:val="00547B6D"/>
    <w:rsid w:val="00550897"/>
    <w:rsid w:val="005508FD"/>
    <w:rsid w:val="005570A3"/>
    <w:rsid w:val="00557F5E"/>
    <w:rsid w:val="00561E59"/>
    <w:rsid w:val="00561EEA"/>
    <w:rsid w:val="00562322"/>
    <w:rsid w:val="00564B53"/>
    <w:rsid w:val="00564B80"/>
    <w:rsid w:val="00564C67"/>
    <w:rsid w:val="00566192"/>
    <w:rsid w:val="00567B92"/>
    <w:rsid w:val="005708EF"/>
    <w:rsid w:val="00571E2D"/>
    <w:rsid w:val="005768D5"/>
    <w:rsid w:val="00577FB4"/>
    <w:rsid w:val="005804D1"/>
    <w:rsid w:val="00581037"/>
    <w:rsid w:val="00581412"/>
    <w:rsid w:val="00581559"/>
    <w:rsid w:val="0058548B"/>
    <w:rsid w:val="00587834"/>
    <w:rsid w:val="00587D7A"/>
    <w:rsid w:val="00590D5B"/>
    <w:rsid w:val="00591F68"/>
    <w:rsid w:val="00593714"/>
    <w:rsid w:val="0059383B"/>
    <w:rsid w:val="0059437E"/>
    <w:rsid w:val="00595640"/>
    <w:rsid w:val="0059676A"/>
    <w:rsid w:val="005A47BC"/>
    <w:rsid w:val="005A52A4"/>
    <w:rsid w:val="005A6303"/>
    <w:rsid w:val="005A6499"/>
    <w:rsid w:val="005A7209"/>
    <w:rsid w:val="005A775B"/>
    <w:rsid w:val="005B2D09"/>
    <w:rsid w:val="005B2F05"/>
    <w:rsid w:val="005B621D"/>
    <w:rsid w:val="005B6AEB"/>
    <w:rsid w:val="005C0668"/>
    <w:rsid w:val="005C3E00"/>
    <w:rsid w:val="005C7947"/>
    <w:rsid w:val="005C7DA7"/>
    <w:rsid w:val="005D07C3"/>
    <w:rsid w:val="005D0B75"/>
    <w:rsid w:val="005D105C"/>
    <w:rsid w:val="005D2187"/>
    <w:rsid w:val="005D4D45"/>
    <w:rsid w:val="005D6FC4"/>
    <w:rsid w:val="005D78FF"/>
    <w:rsid w:val="005E15E9"/>
    <w:rsid w:val="005E7A90"/>
    <w:rsid w:val="005F7F9C"/>
    <w:rsid w:val="00600BD1"/>
    <w:rsid w:val="006033EB"/>
    <w:rsid w:val="0060454F"/>
    <w:rsid w:val="0060582C"/>
    <w:rsid w:val="00612395"/>
    <w:rsid w:val="006135ED"/>
    <w:rsid w:val="00614592"/>
    <w:rsid w:val="00615DB0"/>
    <w:rsid w:val="00615DE7"/>
    <w:rsid w:val="00616704"/>
    <w:rsid w:val="006174B2"/>
    <w:rsid w:val="0061750C"/>
    <w:rsid w:val="00621CF9"/>
    <w:rsid w:val="0062442C"/>
    <w:rsid w:val="006278EB"/>
    <w:rsid w:val="00632556"/>
    <w:rsid w:val="00633CFF"/>
    <w:rsid w:val="00633EF7"/>
    <w:rsid w:val="00633FE2"/>
    <w:rsid w:val="0063483C"/>
    <w:rsid w:val="00634F89"/>
    <w:rsid w:val="00635993"/>
    <w:rsid w:val="00635B29"/>
    <w:rsid w:val="006364F3"/>
    <w:rsid w:val="00640EF1"/>
    <w:rsid w:val="00641097"/>
    <w:rsid w:val="00641C65"/>
    <w:rsid w:val="00641CB5"/>
    <w:rsid w:val="00642788"/>
    <w:rsid w:val="00643E79"/>
    <w:rsid w:val="006448CF"/>
    <w:rsid w:val="00644B42"/>
    <w:rsid w:val="006467EB"/>
    <w:rsid w:val="006507F5"/>
    <w:rsid w:val="00653D9D"/>
    <w:rsid w:val="006548B5"/>
    <w:rsid w:val="0065544F"/>
    <w:rsid w:val="0066138B"/>
    <w:rsid w:val="00661F6C"/>
    <w:rsid w:val="00662F54"/>
    <w:rsid w:val="0066354D"/>
    <w:rsid w:val="00665FDA"/>
    <w:rsid w:val="006703B0"/>
    <w:rsid w:val="00670BC4"/>
    <w:rsid w:val="00670C81"/>
    <w:rsid w:val="00672B4C"/>
    <w:rsid w:val="00674353"/>
    <w:rsid w:val="006745A2"/>
    <w:rsid w:val="00674D64"/>
    <w:rsid w:val="00675307"/>
    <w:rsid w:val="006829C8"/>
    <w:rsid w:val="00685560"/>
    <w:rsid w:val="0068557A"/>
    <w:rsid w:val="00687273"/>
    <w:rsid w:val="00687C2A"/>
    <w:rsid w:val="00690CDF"/>
    <w:rsid w:val="00695776"/>
    <w:rsid w:val="00695E5C"/>
    <w:rsid w:val="00696687"/>
    <w:rsid w:val="00696B9B"/>
    <w:rsid w:val="00696E93"/>
    <w:rsid w:val="006A0120"/>
    <w:rsid w:val="006A1258"/>
    <w:rsid w:val="006A1541"/>
    <w:rsid w:val="006A2B0B"/>
    <w:rsid w:val="006A2D60"/>
    <w:rsid w:val="006A3A1A"/>
    <w:rsid w:val="006A3E0E"/>
    <w:rsid w:val="006A65E1"/>
    <w:rsid w:val="006A6847"/>
    <w:rsid w:val="006A73B2"/>
    <w:rsid w:val="006A7F8C"/>
    <w:rsid w:val="006B415B"/>
    <w:rsid w:val="006B7C80"/>
    <w:rsid w:val="006C1020"/>
    <w:rsid w:val="006C1630"/>
    <w:rsid w:val="006C7A01"/>
    <w:rsid w:val="006C7F19"/>
    <w:rsid w:val="006D2276"/>
    <w:rsid w:val="006D7B57"/>
    <w:rsid w:val="006E3B85"/>
    <w:rsid w:val="006E3E95"/>
    <w:rsid w:val="006E4E1D"/>
    <w:rsid w:val="006E6019"/>
    <w:rsid w:val="006E701C"/>
    <w:rsid w:val="006E79D0"/>
    <w:rsid w:val="006F2A8A"/>
    <w:rsid w:val="006F3A55"/>
    <w:rsid w:val="006F5217"/>
    <w:rsid w:val="006F5661"/>
    <w:rsid w:val="0070102F"/>
    <w:rsid w:val="0070244C"/>
    <w:rsid w:val="00703920"/>
    <w:rsid w:val="0070441C"/>
    <w:rsid w:val="00717CFD"/>
    <w:rsid w:val="0072126D"/>
    <w:rsid w:val="007242CC"/>
    <w:rsid w:val="00725E51"/>
    <w:rsid w:val="007261CF"/>
    <w:rsid w:val="007273C2"/>
    <w:rsid w:val="00727486"/>
    <w:rsid w:val="007279A5"/>
    <w:rsid w:val="007279B7"/>
    <w:rsid w:val="0073043C"/>
    <w:rsid w:val="0073064B"/>
    <w:rsid w:val="007315CE"/>
    <w:rsid w:val="00731BEF"/>
    <w:rsid w:val="00733FE8"/>
    <w:rsid w:val="00734550"/>
    <w:rsid w:val="00734A3E"/>
    <w:rsid w:val="0073683B"/>
    <w:rsid w:val="00737482"/>
    <w:rsid w:val="00737638"/>
    <w:rsid w:val="0073768A"/>
    <w:rsid w:val="00737E4D"/>
    <w:rsid w:val="00740978"/>
    <w:rsid w:val="00741A05"/>
    <w:rsid w:val="007445B4"/>
    <w:rsid w:val="0074648F"/>
    <w:rsid w:val="00746BC0"/>
    <w:rsid w:val="00747861"/>
    <w:rsid w:val="00747A8E"/>
    <w:rsid w:val="007533C3"/>
    <w:rsid w:val="00755BD0"/>
    <w:rsid w:val="007568CB"/>
    <w:rsid w:val="00756982"/>
    <w:rsid w:val="007577FF"/>
    <w:rsid w:val="00761A19"/>
    <w:rsid w:val="00762A9A"/>
    <w:rsid w:val="007646E8"/>
    <w:rsid w:val="007740D1"/>
    <w:rsid w:val="007747E8"/>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580D"/>
    <w:rsid w:val="00795D93"/>
    <w:rsid w:val="0079626B"/>
    <w:rsid w:val="00796E27"/>
    <w:rsid w:val="007A0C16"/>
    <w:rsid w:val="007A325A"/>
    <w:rsid w:val="007A7DD2"/>
    <w:rsid w:val="007B011D"/>
    <w:rsid w:val="007B1278"/>
    <w:rsid w:val="007B29BD"/>
    <w:rsid w:val="007B3965"/>
    <w:rsid w:val="007B742E"/>
    <w:rsid w:val="007C0445"/>
    <w:rsid w:val="007C05B5"/>
    <w:rsid w:val="007C1DA2"/>
    <w:rsid w:val="007C2709"/>
    <w:rsid w:val="007C3AA9"/>
    <w:rsid w:val="007C4737"/>
    <w:rsid w:val="007C7AED"/>
    <w:rsid w:val="007C7D4F"/>
    <w:rsid w:val="007D29D6"/>
    <w:rsid w:val="007D5D62"/>
    <w:rsid w:val="007D696E"/>
    <w:rsid w:val="007E1888"/>
    <w:rsid w:val="007E2D19"/>
    <w:rsid w:val="007E3E67"/>
    <w:rsid w:val="007E6F17"/>
    <w:rsid w:val="007F01C2"/>
    <w:rsid w:val="007F0A09"/>
    <w:rsid w:val="007F1A7F"/>
    <w:rsid w:val="007F20A1"/>
    <w:rsid w:val="007F610C"/>
    <w:rsid w:val="007F6ACD"/>
    <w:rsid w:val="007F6E2F"/>
    <w:rsid w:val="008001E4"/>
    <w:rsid w:val="00800D53"/>
    <w:rsid w:val="008011EF"/>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6F2F"/>
    <w:rsid w:val="00832825"/>
    <w:rsid w:val="00833E32"/>
    <w:rsid w:val="0083439E"/>
    <w:rsid w:val="00836692"/>
    <w:rsid w:val="00837A8E"/>
    <w:rsid w:val="008405D2"/>
    <w:rsid w:val="0084323D"/>
    <w:rsid w:val="00844CA7"/>
    <w:rsid w:val="00845D2D"/>
    <w:rsid w:val="00850929"/>
    <w:rsid w:val="00851D01"/>
    <w:rsid w:val="00855F44"/>
    <w:rsid w:val="008568B4"/>
    <w:rsid w:val="008627E9"/>
    <w:rsid w:val="008632EB"/>
    <w:rsid w:val="00863944"/>
    <w:rsid w:val="00867223"/>
    <w:rsid w:val="00867E8B"/>
    <w:rsid w:val="008713B5"/>
    <w:rsid w:val="008725B1"/>
    <w:rsid w:val="00872CF2"/>
    <w:rsid w:val="00873F64"/>
    <w:rsid w:val="00874C3E"/>
    <w:rsid w:val="00875736"/>
    <w:rsid w:val="00875E01"/>
    <w:rsid w:val="00876545"/>
    <w:rsid w:val="0087685F"/>
    <w:rsid w:val="00882063"/>
    <w:rsid w:val="0088393D"/>
    <w:rsid w:val="00883DF1"/>
    <w:rsid w:val="00884825"/>
    <w:rsid w:val="008867FA"/>
    <w:rsid w:val="00891891"/>
    <w:rsid w:val="008934B6"/>
    <w:rsid w:val="00895676"/>
    <w:rsid w:val="008958E8"/>
    <w:rsid w:val="008A264F"/>
    <w:rsid w:val="008A3A52"/>
    <w:rsid w:val="008A50E6"/>
    <w:rsid w:val="008A537C"/>
    <w:rsid w:val="008A5F75"/>
    <w:rsid w:val="008B0B19"/>
    <w:rsid w:val="008B2A9E"/>
    <w:rsid w:val="008B2F1C"/>
    <w:rsid w:val="008B4A17"/>
    <w:rsid w:val="008B4F29"/>
    <w:rsid w:val="008B5FFC"/>
    <w:rsid w:val="008B64B5"/>
    <w:rsid w:val="008C64A9"/>
    <w:rsid w:val="008C6823"/>
    <w:rsid w:val="008D00A5"/>
    <w:rsid w:val="008D107D"/>
    <w:rsid w:val="008D21F8"/>
    <w:rsid w:val="008D2421"/>
    <w:rsid w:val="008D3AA0"/>
    <w:rsid w:val="008E22A4"/>
    <w:rsid w:val="008E3ACE"/>
    <w:rsid w:val="008E45B1"/>
    <w:rsid w:val="008E4B65"/>
    <w:rsid w:val="008E4CE6"/>
    <w:rsid w:val="008E6490"/>
    <w:rsid w:val="008E78BE"/>
    <w:rsid w:val="008F010B"/>
    <w:rsid w:val="008F09CD"/>
    <w:rsid w:val="008F2119"/>
    <w:rsid w:val="008F281C"/>
    <w:rsid w:val="008F299E"/>
    <w:rsid w:val="008F4CD3"/>
    <w:rsid w:val="008F5918"/>
    <w:rsid w:val="00910228"/>
    <w:rsid w:val="0091044F"/>
    <w:rsid w:val="00910D34"/>
    <w:rsid w:val="0091129F"/>
    <w:rsid w:val="009148B6"/>
    <w:rsid w:val="00914E20"/>
    <w:rsid w:val="00915BDE"/>
    <w:rsid w:val="00916259"/>
    <w:rsid w:val="009162F8"/>
    <w:rsid w:val="009175A5"/>
    <w:rsid w:val="009175F1"/>
    <w:rsid w:val="00917BAD"/>
    <w:rsid w:val="00920261"/>
    <w:rsid w:val="009241AB"/>
    <w:rsid w:val="0092536E"/>
    <w:rsid w:val="0092735D"/>
    <w:rsid w:val="0093127D"/>
    <w:rsid w:val="00931C2A"/>
    <w:rsid w:val="0093320E"/>
    <w:rsid w:val="0093494E"/>
    <w:rsid w:val="00935E26"/>
    <w:rsid w:val="00937F37"/>
    <w:rsid w:val="009419D2"/>
    <w:rsid w:val="009419DD"/>
    <w:rsid w:val="0094324C"/>
    <w:rsid w:val="009442A6"/>
    <w:rsid w:val="0094533E"/>
    <w:rsid w:val="00945DA2"/>
    <w:rsid w:val="00953B17"/>
    <w:rsid w:val="00954804"/>
    <w:rsid w:val="00955A94"/>
    <w:rsid w:val="00956C74"/>
    <w:rsid w:val="009603CC"/>
    <w:rsid w:val="009633D2"/>
    <w:rsid w:val="00965AE8"/>
    <w:rsid w:val="00965C64"/>
    <w:rsid w:val="00972001"/>
    <w:rsid w:val="009734D6"/>
    <w:rsid w:val="009751F9"/>
    <w:rsid w:val="00975235"/>
    <w:rsid w:val="00975D69"/>
    <w:rsid w:val="0097636C"/>
    <w:rsid w:val="00976EFB"/>
    <w:rsid w:val="0097797E"/>
    <w:rsid w:val="0098490B"/>
    <w:rsid w:val="00991728"/>
    <w:rsid w:val="00994849"/>
    <w:rsid w:val="00996565"/>
    <w:rsid w:val="00997342"/>
    <w:rsid w:val="00997D0A"/>
    <w:rsid w:val="00997EFC"/>
    <w:rsid w:val="009A40A5"/>
    <w:rsid w:val="009A53F2"/>
    <w:rsid w:val="009A613D"/>
    <w:rsid w:val="009A6C28"/>
    <w:rsid w:val="009B01A1"/>
    <w:rsid w:val="009B027C"/>
    <w:rsid w:val="009B0E93"/>
    <w:rsid w:val="009B2947"/>
    <w:rsid w:val="009B4D76"/>
    <w:rsid w:val="009B681E"/>
    <w:rsid w:val="009C2AF4"/>
    <w:rsid w:val="009C3113"/>
    <w:rsid w:val="009C4591"/>
    <w:rsid w:val="009C4FB5"/>
    <w:rsid w:val="009C77D3"/>
    <w:rsid w:val="009D06EE"/>
    <w:rsid w:val="009D0739"/>
    <w:rsid w:val="009D1C06"/>
    <w:rsid w:val="009D1D22"/>
    <w:rsid w:val="009D632F"/>
    <w:rsid w:val="009E089B"/>
    <w:rsid w:val="009E0F16"/>
    <w:rsid w:val="009E1F42"/>
    <w:rsid w:val="009E297F"/>
    <w:rsid w:val="009F0148"/>
    <w:rsid w:val="009F07B1"/>
    <w:rsid w:val="009F124E"/>
    <w:rsid w:val="009F2DEF"/>
    <w:rsid w:val="009F404A"/>
    <w:rsid w:val="009F4C3B"/>
    <w:rsid w:val="009F4D40"/>
    <w:rsid w:val="009F6A24"/>
    <w:rsid w:val="009F7FB1"/>
    <w:rsid w:val="00A022E6"/>
    <w:rsid w:val="00A036C7"/>
    <w:rsid w:val="00A05C42"/>
    <w:rsid w:val="00A1079B"/>
    <w:rsid w:val="00A11C5A"/>
    <w:rsid w:val="00A12D2D"/>
    <w:rsid w:val="00A130C7"/>
    <w:rsid w:val="00A13B46"/>
    <w:rsid w:val="00A20FE4"/>
    <w:rsid w:val="00A22F79"/>
    <w:rsid w:val="00A230DD"/>
    <w:rsid w:val="00A24AE2"/>
    <w:rsid w:val="00A25D32"/>
    <w:rsid w:val="00A2799A"/>
    <w:rsid w:val="00A3434E"/>
    <w:rsid w:val="00A35864"/>
    <w:rsid w:val="00A36F37"/>
    <w:rsid w:val="00A4030C"/>
    <w:rsid w:val="00A40E68"/>
    <w:rsid w:val="00A41386"/>
    <w:rsid w:val="00A42734"/>
    <w:rsid w:val="00A42BA9"/>
    <w:rsid w:val="00A42F5F"/>
    <w:rsid w:val="00A431DC"/>
    <w:rsid w:val="00A4379B"/>
    <w:rsid w:val="00A46CD2"/>
    <w:rsid w:val="00A537E2"/>
    <w:rsid w:val="00A55434"/>
    <w:rsid w:val="00A55AA6"/>
    <w:rsid w:val="00A56B7E"/>
    <w:rsid w:val="00A63504"/>
    <w:rsid w:val="00A70C97"/>
    <w:rsid w:val="00A72C03"/>
    <w:rsid w:val="00A73085"/>
    <w:rsid w:val="00A744B8"/>
    <w:rsid w:val="00A76937"/>
    <w:rsid w:val="00A802D4"/>
    <w:rsid w:val="00A80B52"/>
    <w:rsid w:val="00A8249C"/>
    <w:rsid w:val="00A84678"/>
    <w:rsid w:val="00A87036"/>
    <w:rsid w:val="00A87063"/>
    <w:rsid w:val="00A9089E"/>
    <w:rsid w:val="00A91671"/>
    <w:rsid w:val="00A917AF"/>
    <w:rsid w:val="00A93A13"/>
    <w:rsid w:val="00A949A9"/>
    <w:rsid w:val="00A951BF"/>
    <w:rsid w:val="00A96CDB"/>
    <w:rsid w:val="00A9772C"/>
    <w:rsid w:val="00AA0037"/>
    <w:rsid w:val="00AA3C65"/>
    <w:rsid w:val="00AA595D"/>
    <w:rsid w:val="00AA6BBD"/>
    <w:rsid w:val="00AB1B45"/>
    <w:rsid w:val="00AB1EB1"/>
    <w:rsid w:val="00AB30DE"/>
    <w:rsid w:val="00AC23C4"/>
    <w:rsid w:val="00AC3B00"/>
    <w:rsid w:val="00AC3B5B"/>
    <w:rsid w:val="00AE0B89"/>
    <w:rsid w:val="00AE1948"/>
    <w:rsid w:val="00AE258A"/>
    <w:rsid w:val="00AE32FC"/>
    <w:rsid w:val="00AE3A61"/>
    <w:rsid w:val="00AE4B22"/>
    <w:rsid w:val="00AE5A76"/>
    <w:rsid w:val="00AE7390"/>
    <w:rsid w:val="00AF0F83"/>
    <w:rsid w:val="00AF1691"/>
    <w:rsid w:val="00AF2783"/>
    <w:rsid w:val="00AF2BAA"/>
    <w:rsid w:val="00AF2E8A"/>
    <w:rsid w:val="00AF6632"/>
    <w:rsid w:val="00AF6747"/>
    <w:rsid w:val="00B00CE2"/>
    <w:rsid w:val="00B011A6"/>
    <w:rsid w:val="00B12DA7"/>
    <w:rsid w:val="00B1374C"/>
    <w:rsid w:val="00B141BA"/>
    <w:rsid w:val="00B20F38"/>
    <w:rsid w:val="00B217AA"/>
    <w:rsid w:val="00B2183E"/>
    <w:rsid w:val="00B24499"/>
    <w:rsid w:val="00B25B6F"/>
    <w:rsid w:val="00B27936"/>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0AC6"/>
    <w:rsid w:val="00B60FCB"/>
    <w:rsid w:val="00B62172"/>
    <w:rsid w:val="00B650A1"/>
    <w:rsid w:val="00B66CF2"/>
    <w:rsid w:val="00B675A7"/>
    <w:rsid w:val="00B721DD"/>
    <w:rsid w:val="00B7283E"/>
    <w:rsid w:val="00B72D50"/>
    <w:rsid w:val="00B7416E"/>
    <w:rsid w:val="00B74F9B"/>
    <w:rsid w:val="00B76E0D"/>
    <w:rsid w:val="00B77B62"/>
    <w:rsid w:val="00B814F2"/>
    <w:rsid w:val="00B85698"/>
    <w:rsid w:val="00B85749"/>
    <w:rsid w:val="00B85E0D"/>
    <w:rsid w:val="00B92ECF"/>
    <w:rsid w:val="00B93935"/>
    <w:rsid w:val="00B93BE4"/>
    <w:rsid w:val="00B95894"/>
    <w:rsid w:val="00B97503"/>
    <w:rsid w:val="00BA073C"/>
    <w:rsid w:val="00BA2C9A"/>
    <w:rsid w:val="00BA7968"/>
    <w:rsid w:val="00BB1658"/>
    <w:rsid w:val="00BB233E"/>
    <w:rsid w:val="00BB30B2"/>
    <w:rsid w:val="00BB6058"/>
    <w:rsid w:val="00BB7AC3"/>
    <w:rsid w:val="00BC1096"/>
    <w:rsid w:val="00BC1CBE"/>
    <w:rsid w:val="00BC1E9D"/>
    <w:rsid w:val="00BC3225"/>
    <w:rsid w:val="00BC39BD"/>
    <w:rsid w:val="00BC601E"/>
    <w:rsid w:val="00BC6BA9"/>
    <w:rsid w:val="00BD1E48"/>
    <w:rsid w:val="00BD7C0B"/>
    <w:rsid w:val="00BE17FC"/>
    <w:rsid w:val="00BE3C74"/>
    <w:rsid w:val="00BE6B7E"/>
    <w:rsid w:val="00BF1394"/>
    <w:rsid w:val="00BF456D"/>
    <w:rsid w:val="00C00D61"/>
    <w:rsid w:val="00C00D94"/>
    <w:rsid w:val="00C011E5"/>
    <w:rsid w:val="00C01655"/>
    <w:rsid w:val="00C02CC6"/>
    <w:rsid w:val="00C03998"/>
    <w:rsid w:val="00C05B0F"/>
    <w:rsid w:val="00C05BC5"/>
    <w:rsid w:val="00C066B8"/>
    <w:rsid w:val="00C068A7"/>
    <w:rsid w:val="00C06ECC"/>
    <w:rsid w:val="00C10B73"/>
    <w:rsid w:val="00C10E37"/>
    <w:rsid w:val="00C12A15"/>
    <w:rsid w:val="00C146C6"/>
    <w:rsid w:val="00C155BC"/>
    <w:rsid w:val="00C15A75"/>
    <w:rsid w:val="00C244A0"/>
    <w:rsid w:val="00C26EFC"/>
    <w:rsid w:val="00C275B5"/>
    <w:rsid w:val="00C27E09"/>
    <w:rsid w:val="00C33E18"/>
    <w:rsid w:val="00C354F7"/>
    <w:rsid w:val="00C36DB4"/>
    <w:rsid w:val="00C41430"/>
    <w:rsid w:val="00C4529E"/>
    <w:rsid w:val="00C4644F"/>
    <w:rsid w:val="00C51B2A"/>
    <w:rsid w:val="00C54D30"/>
    <w:rsid w:val="00C5549D"/>
    <w:rsid w:val="00C566C7"/>
    <w:rsid w:val="00C57050"/>
    <w:rsid w:val="00C57419"/>
    <w:rsid w:val="00C60137"/>
    <w:rsid w:val="00C61075"/>
    <w:rsid w:val="00C62D55"/>
    <w:rsid w:val="00C64C05"/>
    <w:rsid w:val="00C72F48"/>
    <w:rsid w:val="00C7310F"/>
    <w:rsid w:val="00C73F2F"/>
    <w:rsid w:val="00C80709"/>
    <w:rsid w:val="00C82265"/>
    <w:rsid w:val="00C82742"/>
    <w:rsid w:val="00C850E8"/>
    <w:rsid w:val="00C85939"/>
    <w:rsid w:val="00C913C8"/>
    <w:rsid w:val="00C91BBA"/>
    <w:rsid w:val="00C91FBF"/>
    <w:rsid w:val="00C92CC7"/>
    <w:rsid w:val="00C9788C"/>
    <w:rsid w:val="00CA03D6"/>
    <w:rsid w:val="00CA03DA"/>
    <w:rsid w:val="00CA0A6E"/>
    <w:rsid w:val="00CA200B"/>
    <w:rsid w:val="00CA3221"/>
    <w:rsid w:val="00CA32CA"/>
    <w:rsid w:val="00CA464A"/>
    <w:rsid w:val="00CA5D26"/>
    <w:rsid w:val="00CB382B"/>
    <w:rsid w:val="00CB3CA7"/>
    <w:rsid w:val="00CB413E"/>
    <w:rsid w:val="00CC116F"/>
    <w:rsid w:val="00CC3800"/>
    <w:rsid w:val="00CC3930"/>
    <w:rsid w:val="00CC52C9"/>
    <w:rsid w:val="00CC5B91"/>
    <w:rsid w:val="00CD0D00"/>
    <w:rsid w:val="00CD0EC8"/>
    <w:rsid w:val="00CD2A07"/>
    <w:rsid w:val="00CD723A"/>
    <w:rsid w:val="00CE0882"/>
    <w:rsid w:val="00CE0E70"/>
    <w:rsid w:val="00CE2AD1"/>
    <w:rsid w:val="00CE7FDC"/>
    <w:rsid w:val="00CF2DC0"/>
    <w:rsid w:val="00CF4F60"/>
    <w:rsid w:val="00CF773B"/>
    <w:rsid w:val="00D01724"/>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714F"/>
    <w:rsid w:val="00D43F64"/>
    <w:rsid w:val="00D454C2"/>
    <w:rsid w:val="00D45D82"/>
    <w:rsid w:val="00D4670E"/>
    <w:rsid w:val="00D50683"/>
    <w:rsid w:val="00D51FBC"/>
    <w:rsid w:val="00D53C90"/>
    <w:rsid w:val="00D54EE5"/>
    <w:rsid w:val="00D55DB9"/>
    <w:rsid w:val="00D566BE"/>
    <w:rsid w:val="00D5725A"/>
    <w:rsid w:val="00D6068F"/>
    <w:rsid w:val="00D608AC"/>
    <w:rsid w:val="00D60BF0"/>
    <w:rsid w:val="00D60C3F"/>
    <w:rsid w:val="00D626F7"/>
    <w:rsid w:val="00D628B3"/>
    <w:rsid w:val="00D62F72"/>
    <w:rsid w:val="00D631D4"/>
    <w:rsid w:val="00D649E3"/>
    <w:rsid w:val="00D66B7A"/>
    <w:rsid w:val="00D712D8"/>
    <w:rsid w:val="00D71E97"/>
    <w:rsid w:val="00D73F36"/>
    <w:rsid w:val="00D76143"/>
    <w:rsid w:val="00D763B5"/>
    <w:rsid w:val="00D77E71"/>
    <w:rsid w:val="00D8248B"/>
    <w:rsid w:val="00D833EA"/>
    <w:rsid w:val="00D83AE9"/>
    <w:rsid w:val="00D870D4"/>
    <w:rsid w:val="00D90B30"/>
    <w:rsid w:val="00D91634"/>
    <w:rsid w:val="00D92CF5"/>
    <w:rsid w:val="00D9503A"/>
    <w:rsid w:val="00D965CC"/>
    <w:rsid w:val="00D97C73"/>
    <w:rsid w:val="00DA1553"/>
    <w:rsid w:val="00DA3583"/>
    <w:rsid w:val="00DA5007"/>
    <w:rsid w:val="00DA6676"/>
    <w:rsid w:val="00DB1F4B"/>
    <w:rsid w:val="00DB255A"/>
    <w:rsid w:val="00DB4B97"/>
    <w:rsid w:val="00DB5BCB"/>
    <w:rsid w:val="00DB5C3C"/>
    <w:rsid w:val="00DB6669"/>
    <w:rsid w:val="00DC011C"/>
    <w:rsid w:val="00DC0173"/>
    <w:rsid w:val="00DC0723"/>
    <w:rsid w:val="00DC0A73"/>
    <w:rsid w:val="00DC26B5"/>
    <w:rsid w:val="00DC4A53"/>
    <w:rsid w:val="00DC540F"/>
    <w:rsid w:val="00DC5CD1"/>
    <w:rsid w:val="00DC66DC"/>
    <w:rsid w:val="00DD0C96"/>
    <w:rsid w:val="00DD3545"/>
    <w:rsid w:val="00DE0DB4"/>
    <w:rsid w:val="00DE1B49"/>
    <w:rsid w:val="00DE32A1"/>
    <w:rsid w:val="00DE35EC"/>
    <w:rsid w:val="00DE38EC"/>
    <w:rsid w:val="00DE45DA"/>
    <w:rsid w:val="00DE5082"/>
    <w:rsid w:val="00DF2BC3"/>
    <w:rsid w:val="00DF768D"/>
    <w:rsid w:val="00E01C07"/>
    <w:rsid w:val="00E0221A"/>
    <w:rsid w:val="00E02BDE"/>
    <w:rsid w:val="00E03F3D"/>
    <w:rsid w:val="00E05C08"/>
    <w:rsid w:val="00E0728B"/>
    <w:rsid w:val="00E07919"/>
    <w:rsid w:val="00E07A58"/>
    <w:rsid w:val="00E118EB"/>
    <w:rsid w:val="00E158E3"/>
    <w:rsid w:val="00E163F8"/>
    <w:rsid w:val="00E16FD7"/>
    <w:rsid w:val="00E17A11"/>
    <w:rsid w:val="00E202B5"/>
    <w:rsid w:val="00E23734"/>
    <w:rsid w:val="00E24969"/>
    <w:rsid w:val="00E250AE"/>
    <w:rsid w:val="00E259F3"/>
    <w:rsid w:val="00E27A4D"/>
    <w:rsid w:val="00E3004F"/>
    <w:rsid w:val="00E304A6"/>
    <w:rsid w:val="00E30A20"/>
    <w:rsid w:val="00E32275"/>
    <w:rsid w:val="00E337C0"/>
    <w:rsid w:val="00E36BDC"/>
    <w:rsid w:val="00E371F4"/>
    <w:rsid w:val="00E41DD5"/>
    <w:rsid w:val="00E4238D"/>
    <w:rsid w:val="00E42813"/>
    <w:rsid w:val="00E44A3C"/>
    <w:rsid w:val="00E45044"/>
    <w:rsid w:val="00E4554B"/>
    <w:rsid w:val="00E47598"/>
    <w:rsid w:val="00E47AD1"/>
    <w:rsid w:val="00E530AF"/>
    <w:rsid w:val="00E54731"/>
    <w:rsid w:val="00E548D5"/>
    <w:rsid w:val="00E54F0F"/>
    <w:rsid w:val="00E56A48"/>
    <w:rsid w:val="00E5705C"/>
    <w:rsid w:val="00E57B59"/>
    <w:rsid w:val="00E63640"/>
    <w:rsid w:val="00E63919"/>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A1601"/>
    <w:rsid w:val="00EA323F"/>
    <w:rsid w:val="00EA33B6"/>
    <w:rsid w:val="00EA3F69"/>
    <w:rsid w:val="00EB0421"/>
    <w:rsid w:val="00EB3EF5"/>
    <w:rsid w:val="00EB7989"/>
    <w:rsid w:val="00EC01FF"/>
    <w:rsid w:val="00EC20E2"/>
    <w:rsid w:val="00EC265B"/>
    <w:rsid w:val="00EC3C2D"/>
    <w:rsid w:val="00EC4038"/>
    <w:rsid w:val="00EC4ABC"/>
    <w:rsid w:val="00EC5A15"/>
    <w:rsid w:val="00EC5E48"/>
    <w:rsid w:val="00EC6A00"/>
    <w:rsid w:val="00EC74C1"/>
    <w:rsid w:val="00ED43DD"/>
    <w:rsid w:val="00ED657E"/>
    <w:rsid w:val="00EE0612"/>
    <w:rsid w:val="00EE34C9"/>
    <w:rsid w:val="00EE4C66"/>
    <w:rsid w:val="00EE5464"/>
    <w:rsid w:val="00EE62D8"/>
    <w:rsid w:val="00EF280F"/>
    <w:rsid w:val="00EF29B3"/>
    <w:rsid w:val="00EF2B2E"/>
    <w:rsid w:val="00EF3EE6"/>
    <w:rsid w:val="00EF4369"/>
    <w:rsid w:val="00EF64EE"/>
    <w:rsid w:val="00EF788E"/>
    <w:rsid w:val="00EF7FE5"/>
    <w:rsid w:val="00F017F7"/>
    <w:rsid w:val="00F02E0B"/>
    <w:rsid w:val="00F03DCD"/>
    <w:rsid w:val="00F05C6F"/>
    <w:rsid w:val="00F0788C"/>
    <w:rsid w:val="00F116DC"/>
    <w:rsid w:val="00F12FA6"/>
    <w:rsid w:val="00F170BC"/>
    <w:rsid w:val="00F200B5"/>
    <w:rsid w:val="00F2013A"/>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1AEF"/>
    <w:rsid w:val="00F426B7"/>
    <w:rsid w:val="00F42C23"/>
    <w:rsid w:val="00F443A8"/>
    <w:rsid w:val="00F44923"/>
    <w:rsid w:val="00F462B3"/>
    <w:rsid w:val="00F4679F"/>
    <w:rsid w:val="00F476A1"/>
    <w:rsid w:val="00F52B3C"/>
    <w:rsid w:val="00F530D5"/>
    <w:rsid w:val="00F53778"/>
    <w:rsid w:val="00F54206"/>
    <w:rsid w:val="00F54E12"/>
    <w:rsid w:val="00F5613F"/>
    <w:rsid w:val="00F6017C"/>
    <w:rsid w:val="00F601ED"/>
    <w:rsid w:val="00F60BCA"/>
    <w:rsid w:val="00F61D54"/>
    <w:rsid w:val="00F63034"/>
    <w:rsid w:val="00F64728"/>
    <w:rsid w:val="00F65845"/>
    <w:rsid w:val="00F72467"/>
    <w:rsid w:val="00F72787"/>
    <w:rsid w:val="00F749CA"/>
    <w:rsid w:val="00F74A72"/>
    <w:rsid w:val="00F74E0E"/>
    <w:rsid w:val="00F74FDD"/>
    <w:rsid w:val="00F76522"/>
    <w:rsid w:val="00F8215A"/>
    <w:rsid w:val="00F84A1D"/>
    <w:rsid w:val="00F86948"/>
    <w:rsid w:val="00F86997"/>
    <w:rsid w:val="00F87417"/>
    <w:rsid w:val="00F9184C"/>
    <w:rsid w:val="00F91F3D"/>
    <w:rsid w:val="00F923FE"/>
    <w:rsid w:val="00F94187"/>
    <w:rsid w:val="00F9671C"/>
    <w:rsid w:val="00F97B31"/>
    <w:rsid w:val="00FA19BF"/>
    <w:rsid w:val="00FA2360"/>
    <w:rsid w:val="00FA5C8E"/>
    <w:rsid w:val="00FA711E"/>
    <w:rsid w:val="00FA7F94"/>
    <w:rsid w:val="00FB1234"/>
    <w:rsid w:val="00FB24A3"/>
    <w:rsid w:val="00FB4637"/>
    <w:rsid w:val="00FB48D1"/>
    <w:rsid w:val="00FB6617"/>
    <w:rsid w:val="00FC1C61"/>
    <w:rsid w:val="00FC1FFF"/>
    <w:rsid w:val="00FD02FE"/>
    <w:rsid w:val="00FD0AFE"/>
    <w:rsid w:val="00FD1E60"/>
    <w:rsid w:val="00FD316B"/>
    <w:rsid w:val="00FD525F"/>
    <w:rsid w:val="00FD669E"/>
    <w:rsid w:val="00FE109C"/>
    <w:rsid w:val="00FE17D3"/>
    <w:rsid w:val="00FE1BCE"/>
    <w:rsid w:val="00FE45F7"/>
    <w:rsid w:val="00FE65C1"/>
    <w:rsid w:val="00FF04F6"/>
    <w:rsid w:val="00FF21BC"/>
    <w:rsid w:val="00FF3DF1"/>
    <w:rsid w:val="00FF457B"/>
    <w:rsid w:val="00FF5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EF21B30"/>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uiPriority w:val="99"/>
    <w:semiHidden/>
    <w:rPr>
      <w:rFonts w:ascii="Verdana" w:hAnsi="Verdana" w:cs="Verdana"/>
      <w:sz w:val="16"/>
      <w:szCs w:val="16"/>
      <w:lang w:val="en-US" w:eastAsia="en-US" w:bidi="ar-SA"/>
    </w:rPr>
  </w:style>
  <w:style w:type="paragraph" w:styleId="Commentaire">
    <w:name w:val="annotation text"/>
    <w:basedOn w:val="Normal"/>
    <w:link w:val="CommentaireCar"/>
    <w:uiPriority w:val="99"/>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 w:type="character" w:customStyle="1" w:styleId="CommentaireCar">
    <w:name w:val="Commentaire Car"/>
    <w:link w:val="Commentaire"/>
    <w:uiPriority w:val="99"/>
    <w:semiHidden/>
    <w:rsid w:val="008E3ACE"/>
    <w:rPr>
      <w:rFonts w:asciiTheme="minorHAnsi" w:hAnsiTheme="minorHAns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A3AD43A8F664988BAC5949CC69C944C"/>
        <w:category>
          <w:name w:val="Général"/>
          <w:gallery w:val="placeholder"/>
        </w:category>
        <w:types>
          <w:type w:val="bbPlcHdr"/>
        </w:types>
        <w:behaviors>
          <w:behavior w:val="content"/>
        </w:behaviors>
        <w:guid w:val="{34A2A2E8-C395-4239-BA55-34EA6D9A6E0A}"/>
      </w:docPartPr>
      <w:docPartBody>
        <w:p w:rsidR="00D03722" w:rsidRDefault="00D03722" w:rsidP="00D03722">
          <w:pPr>
            <w:pStyle w:val="1A3AD43A8F664988BAC5949CC69C944C4"/>
          </w:pPr>
          <w:r w:rsidRPr="003D2B13">
            <w:rPr>
              <w:rFonts w:cstheme="minorHAnsi"/>
              <w:b/>
              <w:szCs w:val="26"/>
              <w:highlight w:val="yellow"/>
            </w:rPr>
            <w:t>XXX</w:t>
          </w:r>
        </w:p>
      </w:docPartBody>
    </w:docPart>
    <w:docPart>
      <w:docPartPr>
        <w:name w:val="D320A90159D443CC9E232641A6FC3CB8"/>
        <w:category>
          <w:name w:val="Général"/>
          <w:gallery w:val="placeholder"/>
        </w:category>
        <w:types>
          <w:type w:val="bbPlcHdr"/>
        </w:types>
        <w:behaviors>
          <w:behavior w:val="content"/>
        </w:behaviors>
        <w:guid w:val="{CE7E7AC5-1532-49F6-AC47-555F9A481B6F}"/>
      </w:docPartPr>
      <w:docPartBody>
        <w:p w:rsidR="00D03722" w:rsidRDefault="00D03722" w:rsidP="00D03722">
          <w:pPr>
            <w:pStyle w:val="D320A90159D443CC9E232641A6FC3CB83"/>
          </w:pPr>
          <w:r w:rsidRPr="003D2B13">
            <w:rPr>
              <w:rFonts w:cstheme="minorHAnsi"/>
              <w:b/>
              <w:szCs w:val="26"/>
              <w:highlight w:val="yellow"/>
            </w:rPr>
            <w:t>AAAA_XXXXXX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B418727E2A0E475EB296CD8AE5DC3073"/>
        <w:category>
          <w:name w:val="Général"/>
          <w:gallery w:val="placeholder"/>
        </w:category>
        <w:types>
          <w:type w:val="bbPlcHdr"/>
        </w:types>
        <w:behaviors>
          <w:behavior w:val="content"/>
        </w:behaviors>
        <w:guid w:val="{9EA9E769-8E9F-4A87-8EB8-2592CAA93DDF}"/>
      </w:docPartPr>
      <w:docPartBody>
        <w:p w:rsidR="00F359A9" w:rsidRDefault="00D03722" w:rsidP="00D03722">
          <w:pPr>
            <w:pStyle w:val="B418727E2A0E475EB296CD8AE5DC30731"/>
          </w:pPr>
          <w:r w:rsidRPr="004014ED">
            <w:rPr>
              <w:rFonts w:cstheme="minorHAnsi"/>
              <w:szCs w:val="26"/>
              <w:highlight w:val="yellow"/>
            </w:rPr>
            <w:t>AAAA_XXXXXX</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D7FC5"/>
    <w:rsid w:val="000F7653"/>
    <w:rsid w:val="000F7FCE"/>
    <w:rsid w:val="001B6E69"/>
    <w:rsid w:val="00205E4D"/>
    <w:rsid w:val="00294169"/>
    <w:rsid w:val="00336465"/>
    <w:rsid w:val="00367DCD"/>
    <w:rsid w:val="003700DB"/>
    <w:rsid w:val="003874A4"/>
    <w:rsid w:val="0046111F"/>
    <w:rsid w:val="004A0A3B"/>
    <w:rsid w:val="004F51F8"/>
    <w:rsid w:val="00570CE4"/>
    <w:rsid w:val="0061183D"/>
    <w:rsid w:val="00637162"/>
    <w:rsid w:val="006A7A49"/>
    <w:rsid w:val="00751A9C"/>
    <w:rsid w:val="007B3279"/>
    <w:rsid w:val="007C628B"/>
    <w:rsid w:val="0083686F"/>
    <w:rsid w:val="008D3A9D"/>
    <w:rsid w:val="009128F8"/>
    <w:rsid w:val="00940175"/>
    <w:rsid w:val="00942197"/>
    <w:rsid w:val="009E58B5"/>
    <w:rsid w:val="00A92B92"/>
    <w:rsid w:val="00B31303"/>
    <w:rsid w:val="00B56B2E"/>
    <w:rsid w:val="00BD5A51"/>
    <w:rsid w:val="00BD6D01"/>
    <w:rsid w:val="00BF5596"/>
    <w:rsid w:val="00BF73B6"/>
    <w:rsid w:val="00D03722"/>
    <w:rsid w:val="00D33CB2"/>
    <w:rsid w:val="00DD31AE"/>
    <w:rsid w:val="00E337CD"/>
    <w:rsid w:val="00F359A9"/>
    <w:rsid w:val="00F65215"/>
    <w:rsid w:val="00F760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 w:type="paragraph" w:customStyle="1" w:styleId="44BC7708048B4BF6B6EFEC5DFEED5FE8">
    <w:name w:val="44BC7708048B4BF6B6EFEC5DFEED5FE8"/>
    <w:rsid w:val="003364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75AF3-5FBA-469E-864B-61C709B9F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1579</Words>
  <Characters>8567</Characters>
  <Application>Microsoft Office Word</Application>
  <DocSecurity>8</DocSecurity>
  <Lines>71</Lines>
  <Paragraphs>20</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10126</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LARGANGE Anne Laure Apprenti</cp:lastModifiedBy>
  <cp:revision>4</cp:revision>
  <cp:lastPrinted>2022-01-11T14:19:00Z</cp:lastPrinted>
  <dcterms:created xsi:type="dcterms:W3CDTF">2025-06-16T16:57:00Z</dcterms:created>
  <dcterms:modified xsi:type="dcterms:W3CDTF">2025-06-18T07:47:00Z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