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171C3E71" w:rsidR="008A7D87" w:rsidRDefault="007D0893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  <w:r w:rsidRPr="008059C1">
        <w:rPr>
          <w:rFonts w:ascii="Verdana" w:hAnsi="Verdana"/>
          <w:noProof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42874" w14:textId="1BE0B4D9" w:rsidR="00165FBD" w:rsidRDefault="00165FBD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</w:p>
    <w:p w14:paraId="16869FFB" w14:textId="45B42E09" w:rsidR="00165FBD" w:rsidRDefault="00165FBD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</w:p>
    <w:p w14:paraId="2C56DE8C" w14:textId="1BA45B15" w:rsidR="00165FBD" w:rsidRDefault="00165FBD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</w:p>
    <w:p w14:paraId="0B46ED47" w14:textId="77777777" w:rsidR="00165FBD" w:rsidRPr="008059C1" w:rsidRDefault="00165FBD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</w:p>
    <w:p w14:paraId="21D1FC2D" w14:textId="7B61B453" w:rsidR="007271D9" w:rsidRPr="008059C1" w:rsidRDefault="007271D9" w:rsidP="008059C1">
      <w:pPr>
        <w:tabs>
          <w:tab w:val="left" w:pos="3960"/>
        </w:tabs>
        <w:ind w:right="-27"/>
        <w:jc w:val="center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MARCHE PUBLIC </w:t>
      </w:r>
      <w:r w:rsidR="00335F88">
        <w:rPr>
          <w:rFonts w:ascii="Verdana" w:hAnsi="Verdana"/>
          <w:b/>
          <w:sz w:val="18"/>
        </w:rPr>
        <w:t>DE PRESTATIONS INTELLECTUELLES</w:t>
      </w:r>
    </w:p>
    <w:p w14:paraId="0FC3FFB3" w14:textId="77777777" w:rsidR="007271D9" w:rsidRPr="008059C1" w:rsidRDefault="007271D9" w:rsidP="008059C1">
      <w:pPr>
        <w:tabs>
          <w:tab w:val="left" w:pos="3960"/>
        </w:tabs>
        <w:ind w:right="-27"/>
        <w:jc w:val="center"/>
        <w:rPr>
          <w:rFonts w:ascii="Verdana" w:hAnsi="Verdana"/>
          <w:b/>
          <w:sz w:val="18"/>
        </w:rPr>
      </w:pPr>
    </w:p>
    <w:p w14:paraId="6D353617" w14:textId="77777777" w:rsidR="007271D9" w:rsidRPr="008059C1" w:rsidRDefault="007271D9" w:rsidP="008059C1">
      <w:pPr>
        <w:tabs>
          <w:tab w:val="left" w:pos="3960"/>
        </w:tabs>
        <w:ind w:right="-27"/>
        <w:jc w:val="center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ACTE D'ENGAGEMENT (A.E) – </w:t>
      </w:r>
      <w:r w:rsidRPr="008059C1">
        <w:rPr>
          <w:rFonts w:ascii="Verdana" w:hAnsi="Verdana"/>
          <w:b/>
          <w:i/>
          <w:sz w:val="18"/>
        </w:rPr>
        <w:t>Prestations traitées au forfait</w:t>
      </w:r>
    </w:p>
    <w:p w14:paraId="2D68F5CF" w14:textId="77777777" w:rsidR="007271D9" w:rsidRPr="008059C1" w:rsidRDefault="007271D9" w:rsidP="008059C1">
      <w:pPr>
        <w:tabs>
          <w:tab w:val="left" w:pos="3960"/>
        </w:tabs>
        <w:ind w:right="-27"/>
        <w:jc w:val="both"/>
        <w:rPr>
          <w:rFonts w:ascii="Verdana" w:hAnsi="Verdana"/>
          <w:b/>
          <w:sz w:val="1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5"/>
        <w:gridCol w:w="8998"/>
      </w:tblGrid>
      <w:tr w:rsidR="008059C1" w:rsidRPr="008059C1" w14:paraId="6B2841C9" w14:textId="77777777" w:rsidTr="00B0072A">
        <w:trPr>
          <w:cantSplit/>
        </w:trPr>
        <w:tc>
          <w:tcPr>
            <w:tcW w:w="925" w:type="dxa"/>
          </w:tcPr>
          <w:p w14:paraId="2EAADDF1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A</w:t>
            </w:r>
          </w:p>
        </w:tc>
        <w:tc>
          <w:tcPr>
            <w:tcW w:w="8998" w:type="dxa"/>
          </w:tcPr>
          <w:p w14:paraId="6C1134EC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Identifiants</w:t>
            </w:r>
          </w:p>
        </w:tc>
      </w:tr>
    </w:tbl>
    <w:p w14:paraId="01762694" w14:textId="27B773CF" w:rsidR="0078142B" w:rsidRDefault="0078142B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43E295DB" w14:textId="669BBB3D" w:rsidR="00945DC3" w:rsidRDefault="00945DC3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7F6AF457" w14:textId="77777777" w:rsidR="00945DC3" w:rsidRPr="008059C1" w:rsidRDefault="00945DC3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256DA1AF" w14:textId="77777777" w:rsidR="0068409B" w:rsidRDefault="007271D9" w:rsidP="008D5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OPERATION : </w:t>
      </w:r>
      <w:r w:rsidR="0068409B">
        <w:rPr>
          <w:rFonts w:ascii="Verdana" w:hAnsi="Verdana"/>
          <w:b/>
          <w:sz w:val="18"/>
        </w:rPr>
        <w:t>Etablissement public Sèvres-Cité de la Céramique</w:t>
      </w:r>
    </w:p>
    <w:p w14:paraId="3B386EC8" w14:textId="381E2620" w:rsidR="005D7E62" w:rsidRPr="008059C1" w:rsidRDefault="0068409B" w:rsidP="008D5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Cs/>
          <w:sz w:val="18"/>
        </w:rPr>
        <w:t>Construction d</w:t>
      </w:r>
      <w:r w:rsidR="003D2658">
        <w:rPr>
          <w:rFonts w:ascii="Verdana" w:hAnsi="Verdana"/>
          <w:bCs/>
          <w:sz w:val="18"/>
        </w:rPr>
        <w:t>’un nouveau bâtiment de réserve sur le site de la Manufacture de Sèvres</w:t>
      </w:r>
    </w:p>
    <w:p w14:paraId="71530F15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F971CC9" w14:textId="631DD4A5" w:rsidR="007271D9" w:rsidRPr="008059C1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OBJET DU MARCHE : </w:t>
      </w:r>
      <w:r w:rsidR="0068409B">
        <w:rPr>
          <w:rFonts w:ascii="Verdana" w:hAnsi="Verdana"/>
          <w:b/>
          <w:sz w:val="18"/>
        </w:rPr>
        <w:t>Mission de contrôle technique</w:t>
      </w:r>
    </w:p>
    <w:p w14:paraId="3337FFD8" w14:textId="77777777" w:rsidR="000F0E6E" w:rsidRPr="008059C1" w:rsidRDefault="000F0E6E" w:rsidP="008059C1">
      <w:pPr>
        <w:overflowPunct/>
        <w:autoSpaceDE/>
        <w:autoSpaceDN/>
        <w:adjustRightInd/>
        <w:ind w:right="-27"/>
        <w:jc w:val="both"/>
        <w:textAlignment w:val="auto"/>
        <w:rPr>
          <w:rFonts w:ascii="Verdana" w:hAnsi="Verdana"/>
          <w:b/>
          <w:bCs/>
          <w:sz w:val="16"/>
          <w:szCs w:val="16"/>
        </w:rPr>
      </w:pPr>
    </w:p>
    <w:p w14:paraId="78CB5AAF" w14:textId="3759A421" w:rsidR="00D75C25" w:rsidRPr="004064E6" w:rsidRDefault="00D75C25" w:rsidP="008059C1">
      <w:pPr>
        <w:tabs>
          <w:tab w:val="left" w:pos="3960"/>
        </w:tabs>
        <w:ind w:right="-27"/>
        <w:jc w:val="both"/>
        <w:rPr>
          <w:rFonts w:ascii="Verdana" w:hAnsi="Verdana"/>
          <w:sz w:val="18"/>
          <w:szCs w:val="18"/>
        </w:rPr>
      </w:pPr>
      <w:r w:rsidRPr="004064E6">
        <w:rPr>
          <w:rFonts w:ascii="Verdana" w:hAnsi="Verdana"/>
          <w:b/>
          <w:bCs/>
          <w:sz w:val="18"/>
          <w:szCs w:val="18"/>
        </w:rPr>
        <w:t xml:space="preserve">Marché </w:t>
      </w:r>
      <w:r w:rsidR="00FE5346" w:rsidRPr="004064E6">
        <w:rPr>
          <w:rFonts w:ascii="Verdana" w:hAnsi="Verdana"/>
          <w:b/>
          <w:bCs/>
          <w:sz w:val="18"/>
          <w:szCs w:val="18"/>
        </w:rPr>
        <w:t>à pr</w:t>
      </w:r>
      <w:r w:rsidRPr="004064E6">
        <w:rPr>
          <w:rFonts w:ascii="Verdana" w:hAnsi="Verdana"/>
          <w:b/>
          <w:bCs/>
          <w:sz w:val="18"/>
          <w:szCs w:val="18"/>
        </w:rPr>
        <w:t>o</w:t>
      </w:r>
      <w:r w:rsidR="00FE5346" w:rsidRPr="004064E6">
        <w:rPr>
          <w:rFonts w:ascii="Verdana" w:hAnsi="Verdana"/>
          <w:b/>
          <w:bCs/>
          <w:sz w:val="18"/>
          <w:szCs w:val="18"/>
        </w:rPr>
        <w:t>c</w:t>
      </w:r>
      <w:r w:rsidRPr="004064E6">
        <w:rPr>
          <w:rFonts w:ascii="Verdana" w:hAnsi="Verdana"/>
          <w:b/>
          <w:bCs/>
          <w:sz w:val="18"/>
          <w:szCs w:val="18"/>
        </w:rPr>
        <w:t xml:space="preserve">édure adaptée </w:t>
      </w:r>
      <w:r w:rsidRPr="004064E6">
        <w:rPr>
          <w:rFonts w:ascii="Verdana" w:hAnsi="Verdana"/>
          <w:bCs/>
          <w:sz w:val="18"/>
          <w:szCs w:val="18"/>
        </w:rPr>
        <w:t>en application de l’article L. 2123-</w:t>
      </w:r>
      <w:r w:rsidR="00CD6838" w:rsidRPr="004064E6">
        <w:rPr>
          <w:rFonts w:ascii="Verdana" w:hAnsi="Verdana"/>
          <w:bCs/>
          <w:sz w:val="18"/>
          <w:szCs w:val="18"/>
        </w:rPr>
        <w:t>1, R. 2123-1 et R. 2123-4 à R. 2123-6 du Code de la commande publique</w:t>
      </w:r>
      <w:r w:rsidR="004064E6">
        <w:rPr>
          <w:rFonts w:ascii="Verdana" w:hAnsi="Verdana"/>
          <w:bCs/>
          <w:sz w:val="18"/>
          <w:szCs w:val="18"/>
        </w:rPr>
        <w:t>.</w:t>
      </w:r>
    </w:p>
    <w:p w14:paraId="0DCE2587" w14:textId="77777777" w:rsidR="007271D9" w:rsidRPr="008059C1" w:rsidRDefault="007271D9" w:rsidP="008059C1">
      <w:pPr>
        <w:tabs>
          <w:tab w:val="left" w:pos="3960"/>
        </w:tabs>
        <w:ind w:right="-27"/>
        <w:jc w:val="both"/>
        <w:rPr>
          <w:rFonts w:ascii="Verdana" w:hAnsi="Verdana"/>
          <w:b/>
          <w:sz w:val="18"/>
        </w:rPr>
      </w:pPr>
    </w:p>
    <w:p w14:paraId="6B7753E8" w14:textId="416DFB86" w:rsidR="007271D9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sz w:val="18"/>
          <w:szCs w:val="18"/>
        </w:rPr>
      </w:pPr>
      <w:r w:rsidRPr="004064E6">
        <w:rPr>
          <w:rFonts w:ascii="Verdana" w:hAnsi="Verdana"/>
          <w:bCs/>
          <w:sz w:val="18"/>
          <w:szCs w:val="18"/>
        </w:rPr>
        <w:t xml:space="preserve">N° DU MARCHE : </w:t>
      </w:r>
      <w:r w:rsidR="0068409B">
        <w:rPr>
          <w:rFonts w:ascii="Verdana" w:hAnsi="Verdana"/>
          <w:b/>
          <w:bCs/>
          <w:i/>
          <w:iCs/>
          <w:sz w:val="18"/>
        </w:rPr>
        <w:t>(à préciser)</w:t>
      </w:r>
    </w:p>
    <w:p w14:paraId="253910BC" w14:textId="77777777" w:rsidR="00945DC3" w:rsidRPr="004064E6" w:rsidRDefault="00945DC3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Cs/>
          <w:sz w:val="18"/>
          <w:szCs w:val="18"/>
        </w:rPr>
      </w:pPr>
    </w:p>
    <w:p w14:paraId="78CDC2B0" w14:textId="575AC638" w:rsidR="007271D9" w:rsidRPr="0068409B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60"/>
        </w:tabs>
        <w:ind w:right="-27"/>
        <w:jc w:val="both"/>
        <w:rPr>
          <w:rFonts w:ascii="Verdana" w:hAnsi="Verdana"/>
          <w:b/>
          <w:bCs/>
          <w:i/>
          <w:iCs/>
          <w:sz w:val="18"/>
        </w:rPr>
      </w:pPr>
      <w:r w:rsidRPr="008059C1">
        <w:rPr>
          <w:rFonts w:ascii="Verdana" w:hAnsi="Verdana"/>
          <w:sz w:val="18"/>
        </w:rPr>
        <w:t xml:space="preserve">Montant TTC du marché en EURO : </w:t>
      </w:r>
      <w:r w:rsidR="0068409B">
        <w:rPr>
          <w:rFonts w:ascii="Verdana" w:hAnsi="Verdana"/>
          <w:b/>
          <w:bCs/>
          <w:i/>
          <w:iCs/>
          <w:sz w:val="18"/>
        </w:rPr>
        <w:t>(à préciser)</w:t>
      </w:r>
    </w:p>
    <w:p w14:paraId="56339FA9" w14:textId="77777777" w:rsidR="00945DC3" w:rsidRPr="008059C1" w:rsidRDefault="00945DC3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60"/>
        </w:tabs>
        <w:ind w:right="-27"/>
        <w:jc w:val="both"/>
        <w:rPr>
          <w:rFonts w:ascii="Verdana" w:hAnsi="Verdana"/>
          <w:sz w:val="18"/>
        </w:rPr>
      </w:pPr>
    </w:p>
    <w:p w14:paraId="08B2CA7C" w14:textId="0B34D23F" w:rsidR="007271D9" w:rsidRPr="008059C1" w:rsidRDefault="00BA1196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Code projet</w:t>
      </w:r>
      <w:r w:rsidR="007271D9" w:rsidRPr="008059C1">
        <w:rPr>
          <w:rFonts w:ascii="Verdana" w:hAnsi="Verdana"/>
          <w:sz w:val="18"/>
        </w:rPr>
        <w:t xml:space="preserve"> : </w:t>
      </w:r>
      <w:r w:rsidR="0068409B">
        <w:rPr>
          <w:rFonts w:ascii="Verdana" w:hAnsi="Verdana"/>
          <w:sz w:val="18"/>
        </w:rPr>
        <w:t>J235</w:t>
      </w:r>
    </w:p>
    <w:p w14:paraId="22B3B3BC" w14:textId="77777777" w:rsidR="007271D9" w:rsidRPr="008059C1" w:rsidRDefault="007271D9" w:rsidP="008059C1">
      <w:pPr>
        <w:tabs>
          <w:tab w:val="left" w:pos="3960"/>
        </w:tabs>
        <w:ind w:right="-27"/>
        <w:jc w:val="both"/>
        <w:rPr>
          <w:rFonts w:ascii="Verdana" w:hAnsi="Verdana"/>
          <w:sz w:val="18"/>
        </w:rPr>
      </w:pPr>
    </w:p>
    <w:p w14:paraId="0E244B8E" w14:textId="77777777" w:rsidR="00E55720" w:rsidRDefault="00E55720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</w:p>
    <w:p w14:paraId="5D75DEC0" w14:textId="50A5BF27" w:rsidR="00E55720" w:rsidRPr="00F110FB" w:rsidRDefault="007271D9" w:rsidP="00F11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60"/>
        </w:tabs>
        <w:ind w:right="-27"/>
        <w:jc w:val="both"/>
        <w:rPr>
          <w:rFonts w:ascii="Verdana" w:hAnsi="Verdana"/>
          <w:b/>
          <w:bCs/>
          <w:i/>
          <w:iCs/>
          <w:sz w:val="18"/>
        </w:rPr>
      </w:pPr>
      <w:r w:rsidRPr="008059C1">
        <w:rPr>
          <w:rFonts w:ascii="Verdana" w:hAnsi="Verdana"/>
          <w:b/>
          <w:sz w:val="18"/>
        </w:rPr>
        <w:t>TITULAIRE</w:t>
      </w:r>
      <w:r w:rsidR="0078142B" w:rsidRPr="008059C1">
        <w:rPr>
          <w:rFonts w:ascii="Verdana" w:hAnsi="Verdana"/>
          <w:b/>
          <w:sz w:val="18"/>
        </w:rPr>
        <w:t xml:space="preserve"> </w:t>
      </w:r>
      <w:r w:rsidRPr="008059C1">
        <w:rPr>
          <w:rFonts w:ascii="Verdana" w:hAnsi="Verdana"/>
          <w:b/>
          <w:sz w:val="18"/>
        </w:rPr>
        <w:t>:</w:t>
      </w:r>
      <w:r w:rsidR="00F110FB">
        <w:rPr>
          <w:rFonts w:ascii="Verdana" w:hAnsi="Verdana"/>
          <w:b/>
          <w:sz w:val="18"/>
        </w:rPr>
        <w:t xml:space="preserve"> </w:t>
      </w:r>
      <w:r w:rsidR="00F110FB">
        <w:rPr>
          <w:rFonts w:ascii="Verdana" w:hAnsi="Verdana"/>
          <w:b/>
          <w:bCs/>
          <w:i/>
          <w:iCs/>
          <w:sz w:val="18"/>
        </w:rPr>
        <w:t>(à préciser)</w:t>
      </w:r>
    </w:p>
    <w:p w14:paraId="6302F7B4" w14:textId="21734048" w:rsidR="007271D9" w:rsidRPr="008059C1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 </w:t>
      </w:r>
    </w:p>
    <w:p w14:paraId="03E5AE61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DA3307A" w14:textId="77777777" w:rsidR="00F24721" w:rsidRPr="0068409B" w:rsidRDefault="007271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bCs/>
          <w:i/>
          <w:sz w:val="18"/>
        </w:rPr>
      </w:pPr>
      <w:r w:rsidRPr="0068409B">
        <w:rPr>
          <w:rFonts w:ascii="Verdana" w:hAnsi="Verdana"/>
          <w:bCs/>
          <w:sz w:val="18"/>
        </w:rPr>
        <w:t xml:space="preserve">Maître de l'Ouvrage : </w:t>
      </w:r>
    </w:p>
    <w:p w14:paraId="0218CE27" w14:textId="5F9BE03C" w:rsidR="00251810" w:rsidRPr="0068409B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b/>
          <w:bCs/>
          <w:sz w:val="18"/>
        </w:rPr>
      </w:pPr>
      <w:r w:rsidRPr="0068409B">
        <w:rPr>
          <w:rFonts w:ascii="Verdana" w:hAnsi="Verdana"/>
          <w:b/>
          <w:bCs/>
          <w:sz w:val="18"/>
        </w:rPr>
        <w:t>La Direction Générale de la Direction Artistique (DGCA)</w:t>
      </w:r>
    </w:p>
    <w:p w14:paraId="75FAB74C" w14:textId="77777777" w:rsidR="0068409B" w:rsidRPr="0068409B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sz w:val="18"/>
        </w:rPr>
      </w:pPr>
    </w:p>
    <w:p w14:paraId="54C8ADA8" w14:textId="621F365F" w:rsidR="0068409B" w:rsidRPr="0068409B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sz w:val="18"/>
        </w:rPr>
      </w:pPr>
      <w:r w:rsidRPr="0068409B">
        <w:rPr>
          <w:rFonts w:ascii="Verdana" w:hAnsi="Verdana"/>
          <w:sz w:val="18"/>
        </w:rPr>
        <w:t>Mandataire du Maître de l’Ouvrage et Pouvoir Adjudicateur :</w:t>
      </w:r>
    </w:p>
    <w:p w14:paraId="5C1E29A1" w14:textId="543F3E45" w:rsidR="0068409B" w:rsidRPr="0068409B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b/>
          <w:bCs/>
          <w:i/>
          <w:sz w:val="18"/>
        </w:rPr>
      </w:pPr>
      <w:r w:rsidRPr="0068409B">
        <w:rPr>
          <w:rFonts w:ascii="Verdana" w:hAnsi="Verdana"/>
          <w:b/>
          <w:bCs/>
          <w:sz w:val="18"/>
        </w:rPr>
        <w:t>Opérateur du Patrimoine et des Projets Immobiliers de la Culture (OPPIC)</w:t>
      </w:r>
    </w:p>
    <w:p w14:paraId="5FBA2575" w14:textId="77777777" w:rsidR="007271D9" w:rsidRPr="0068409B" w:rsidRDefault="007271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3940"/>
        </w:tabs>
        <w:ind w:right="-27"/>
        <w:jc w:val="both"/>
        <w:rPr>
          <w:rFonts w:ascii="Verdana" w:hAnsi="Verdana"/>
          <w:b/>
          <w:i/>
          <w:sz w:val="18"/>
        </w:rPr>
      </w:pPr>
    </w:p>
    <w:p w14:paraId="01C12342" w14:textId="77777777" w:rsidR="0068409B" w:rsidRPr="0068409B" w:rsidRDefault="007271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3940"/>
        </w:tabs>
        <w:ind w:right="-27"/>
        <w:jc w:val="both"/>
        <w:rPr>
          <w:rFonts w:ascii="Verdana" w:hAnsi="Verdana"/>
          <w:bCs/>
          <w:sz w:val="18"/>
        </w:rPr>
      </w:pPr>
      <w:r w:rsidRPr="0068409B">
        <w:rPr>
          <w:rFonts w:ascii="Verdana" w:hAnsi="Verdana"/>
          <w:bCs/>
          <w:sz w:val="18"/>
        </w:rPr>
        <w:t xml:space="preserve">Ordonnateur : </w:t>
      </w:r>
    </w:p>
    <w:p w14:paraId="033BEE2C" w14:textId="3E5FF184" w:rsidR="007271D9" w:rsidRPr="0068409B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3940"/>
        </w:tabs>
        <w:ind w:right="-27"/>
        <w:jc w:val="both"/>
        <w:rPr>
          <w:rFonts w:ascii="Verdana" w:hAnsi="Verdana"/>
          <w:b/>
          <w:iCs/>
          <w:sz w:val="18"/>
        </w:rPr>
      </w:pPr>
      <w:r w:rsidRPr="0068409B">
        <w:rPr>
          <w:rFonts w:ascii="Verdana" w:hAnsi="Verdana"/>
          <w:b/>
          <w:iCs/>
          <w:sz w:val="18"/>
        </w:rPr>
        <w:t>Le Président</w:t>
      </w:r>
      <w:r w:rsidR="007271D9" w:rsidRPr="0068409B">
        <w:rPr>
          <w:rFonts w:ascii="Verdana" w:hAnsi="Verdana"/>
          <w:b/>
          <w:iCs/>
          <w:sz w:val="18"/>
        </w:rPr>
        <w:t xml:space="preserve"> de l’OPPIC</w:t>
      </w:r>
    </w:p>
    <w:p w14:paraId="2D2CBA58" w14:textId="77777777" w:rsidR="007271D9" w:rsidRPr="0068409B" w:rsidRDefault="007271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sz w:val="18"/>
        </w:rPr>
      </w:pPr>
    </w:p>
    <w:p w14:paraId="7E575ADC" w14:textId="77777777" w:rsidR="0068409B" w:rsidRPr="0068409B" w:rsidRDefault="00D037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bCs/>
          <w:sz w:val="18"/>
        </w:rPr>
      </w:pPr>
      <w:r w:rsidRPr="0068409B">
        <w:rPr>
          <w:rFonts w:ascii="Verdana" w:hAnsi="Verdana"/>
          <w:bCs/>
          <w:sz w:val="18"/>
        </w:rPr>
        <w:t xml:space="preserve">Représentant du pouvoir adjudicateur habilité à donner les renseignements nécessaires aux bénéficiaires de nantissements ou de cessions de créances : </w:t>
      </w:r>
    </w:p>
    <w:p w14:paraId="2476D58C" w14:textId="77777777" w:rsidR="0068409B" w:rsidRPr="0068409B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3940"/>
        </w:tabs>
        <w:ind w:right="-27"/>
        <w:jc w:val="both"/>
        <w:rPr>
          <w:rFonts w:ascii="Verdana" w:hAnsi="Verdana"/>
          <w:b/>
          <w:iCs/>
          <w:sz w:val="18"/>
        </w:rPr>
      </w:pPr>
      <w:r w:rsidRPr="0068409B">
        <w:rPr>
          <w:rFonts w:ascii="Verdana" w:hAnsi="Verdana"/>
          <w:b/>
          <w:iCs/>
          <w:sz w:val="18"/>
        </w:rPr>
        <w:t>Le Président de l’OPPIC</w:t>
      </w:r>
    </w:p>
    <w:p w14:paraId="11B55BEA" w14:textId="77777777" w:rsidR="00D037D9" w:rsidRPr="0068409B" w:rsidRDefault="00D037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b/>
          <w:sz w:val="18"/>
        </w:rPr>
      </w:pPr>
    </w:p>
    <w:p w14:paraId="7593E7F0" w14:textId="1E09B72E" w:rsidR="00D037D9" w:rsidRPr="0068409B" w:rsidRDefault="00D037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bCs/>
          <w:sz w:val="18"/>
        </w:rPr>
      </w:pPr>
      <w:r w:rsidRPr="0068409B">
        <w:rPr>
          <w:rFonts w:ascii="Verdana" w:hAnsi="Verdana"/>
          <w:bCs/>
          <w:sz w:val="18"/>
        </w:rPr>
        <w:t>JUSTIFICATION DE LA QUALITE DE LA PERSONNE SIGNATAIRE AU NOM DE L’OPPIC</w:t>
      </w:r>
      <w:r w:rsidR="0068409B" w:rsidRPr="0068409B">
        <w:rPr>
          <w:rFonts w:ascii="Verdana" w:hAnsi="Verdana"/>
          <w:bCs/>
          <w:sz w:val="18"/>
        </w:rPr>
        <w:t> </w:t>
      </w:r>
      <w:r w:rsidRPr="0068409B">
        <w:rPr>
          <w:rFonts w:ascii="Verdana" w:hAnsi="Verdana"/>
          <w:bCs/>
          <w:sz w:val="18"/>
        </w:rPr>
        <w:t>:</w:t>
      </w:r>
    </w:p>
    <w:p w14:paraId="20B76105" w14:textId="59FD58BD" w:rsidR="007B1B4C" w:rsidRPr="0068409B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b/>
          <w:bCs/>
          <w:sz w:val="18"/>
          <w:szCs w:val="18"/>
        </w:rPr>
      </w:pPr>
      <w:r w:rsidRPr="0068409B">
        <w:rPr>
          <w:rFonts w:ascii="Verdana" w:hAnsi="Verdana"/>
          <w:b/>
          <w:bCs/>
          <w:sz w:val="18"/>
          <w:szCs w:val="18"/>
        </w:rPr>
        <w:t>Décret du 24 mai 2023 portant nomination du Président de l’OPPIC</w:t>
      </w:r>
    </w:p>
    <w:p w14:paraId="18A31176" w14:textId="77777777" w:rsidR="00D037D9" w:rsidRPr="0068409B" w:rsidRDefault="00D037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b/>
          <w:sz w:val="18"/>
        </w:rPr>
      </w:pPr>
    </w:p>
    <w:p w14:paraId="6FC41111" w14:textId="77777777" w:rsidR="0068409B" w:rsidRPr="0068409B" w:rsidRDefault="00D037D9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bCs/>
          <w:sz w:val="18"/>
        </w:rPr>
      </w:pPr>
      <w:r w:rsidRPr="0068409B">
        <w:rPr>
          <w:rFonts w:ascii="Verdana" w:hAnsi="Verdana"/>
          <w:bCs/>
          <w:sz w:val="18"/>
        </w:rPr>
        <w:t xml:space="preserve">Comptable assignataire des paiements : </w:t>
      </w:r>
    </w:p>
    <w:p w14:paraId="42E1A440" w14:textId="08D1E6C6" w:rsidR="00D037D9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b/>
          <w:sz w:val="18"/>
        </w:rPr>
      </w:pPr>
      <w:r w:rsidRPr="0068409B">
        <w:rPr>
          <w:rFonts w:ascii="Verdana" w:hAnsi="Verdana"/>
          <w:b/>
          <w:sz w:val="18"/>
        </w:rPr>
        <w:t>L</w:t>
      </w:r>
      <w:r w:rsidR="00D037D9" w:rsidRPr="0068409B">
        <w:rPr>
          <w:rFonts w:ascii="Verdana" w:hAnsi="Verdana"/>
          <w:b/>
          <w:sz w:val="18"/>
        </w:rPr>
        <w:t>’Agent comptable de l’OPPIC, 30 rue du château des rentiers–CS 61336-75647 Paris cedex</w:t>
      </w:r>
      <w:r w:rsidRPr="0068409B">
        <w:rPr>
          <w:rFonts w:ascii="Verdana" w:hAnsi="Verdana"/>
          <w:b/>
          <w:sz w:val="18"/>
        </w:rPr>
        <w:t xml:space="preserve"> </w:t>
      </w:r>
      <w:r w:rsidR="00D037D9" w:rsidRPr="0068409B">
        <w:rPr>
          <w:rFonts w:ascii="Verdana" w:hAnsi="Verdana"/>
          <w:b/>
          <w:sz w:val="18"/>
        </w:rPr>
        <w:t>13</w:t>
      </w:r>
    </w:p>
    <w:p w14:paraId="404DAAEE" w14:textId="77777777" w:rsidR="0068409B" w:rsidRPr="008059C1" w:rsidRDefault="0068409B" w:rsidP="00684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ind w:right="-27"/>
        <w:jc w:val="both"/>
        <w:rPr>
          <w:rFonts w:ascii="Verdana" w:hAnsi="Verdana"/>
          <w:b/>
          <w:sz w:val="18"/>
        </w:rPr>
      </w:pPr>
    </w:p>
    <w:p w14:paraId="3A4530E4" w14:textId="57604C50" w:rsidR="008059C1" w:rsidRPr="008059C1" w:rsidRDefault="008059C1" w:rsidP="008059C1">
      <w:pPr>
        <w:overflowPunct/>
        <w:autoSpaceDE/>
        <w:autoSpaceDN/>
        <w:adjustRightInd/>
        <w:ind w:right="-27"/>
        <w:textAlignment w:val="auto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br w:type="page"/>
      </w:r>
    </w:p>
    <w:p w14:paraId="245C88C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4064E6" w:rsidRPr="008059C1" w14:paraId="236D9EA5" w14:textId="77777777" w:rsidTr="004064E6">
        <w:tc>
          <w:tcPr>
            <w:tcW w:w="920" w:type="dxa"/>
          </w:tcPr>
          <w:p w14:paraId="59AE9C5C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B</w:t>
            </w:r>
          </w:p>
        </w:tc>
        <w:tc>
          <w:tcPr>
            <w:tcW w:w="8799" w:type="dxa"/>
          </w:tcPr>
          <w:p w14:paraId="1AB16B49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ENGAGEMENT DU CANDIDAT</w:t>
            </w:r>
          </w:p>
        </w:tc>
      </w:tr>
    </w:tbl>
    <w:p w14:paraId="3F6BF296" w14:textId="77777777" w:rsidR="007271D9" w:rsidRPr="008059C1" w:rsidRDefault="007271D9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2B464BBF" w14:textId="77777777" w:rsidR="007271D9" w:rsidRPr="00165FBD" w:rsidRDefault="007271D9" w:rsidP="008059C1">
      <w:pPr>
        <w:ind w:right="-27"/>
        <w:jc w:val="center"/>
        <w:rPr>
          <w:rFonts w:ascii="Verdana" w:hAnsi="Verdana"/>
          <w:b/>
          <w:i/>
          <w:sz w:val="18"/>
        </w:rPr>
      </w:pPr>
      <w:r w:rsidRPr="00165FBD">
        <w:rPr>
          <w:rFonts w:ascii="Verdana" w:hAnsi="Verdana"/>
          <w:b/>
          <w:i/>
          <w:sz w:val="18"/>
        </w:rPr>
        <w:t>A remplir par le candidat, ENTREPRISE UNIQUE</w:t>
      </w:r>
    </w:p>
    <w:p w14:paraId="42D49D67" w14:textId="77777777" w:rsidR="007271D9" w:rsidRPr="00165FBD" w:rsidRDefault="007271D9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71A7490A" w14:textId="30F968BF" w:rsidR="007271D9" w:rsidRDefault="007271D9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6B342580" w14:textId="77777777" w:rsidR="00B0072A" w:rsidRPr="00165FBD" w:rsidRDefault="00B0072A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39A9EF8E" w14:textId="77777777" w:rsidR="007271D9" w:rsidRPr="008059C1" w:rsidRDefault="007271D9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  <w:r w:rsidRPr="00165FBD">
        <w:rPr>
          <w:rFonts w:ascii="Verdana" w:hAnsi="Verdana"/>
          <w:b/>
          <w:sz w:val="18"/>
          <w:u w:val="single"/>
        </w:rPr>
        <w:t xml:space="preserve">ARTICLE 1 CONTRACTANT </w:t>
      </w:r>
      <w:r w:rsidRPr="00165FBD">
        <w:rPr>
          <w:rFonts w:ascii="Verdana" w:hAnsi="Verdana"/>
          <w:sz w:val="18"/>
        </w:rPr>
        <w:t>:</w:t>
      </w:r>
    </w:p>
    <w:p w14:paraId="4757FC3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573BDD3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445F416" w14:textId="304526CB" w:rsidR="007271D9" w:rsidRPr="008059C1" w:rsidRDefault="007271D9" w:rsidP="008059C1">
      <w:pPr>
        <w:tabs>
          <w:tab w:val="left" w:pos="2977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Je soussigné (nom, prénoms) :  </w:t>
      </w:r>
      <w:r w:rsidRPr="008059C1">
        <w:rPr>
          <w:rFonts w:ascii="Verdana" w:hAnsi="Verdana"/>
          <w:sz w:val="18"/>
        </w:rPr>
        <w:tab/>
        <w:t xml:space="preserve"> </w:t>
      </w:r>
    </w:p>
    <w:p w14:paraId="5AB1BED1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FF2350F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Agissant pour mon propre compte</w:t>
      </w:r>
      <w:r w:rsidRPr="008059C1">
        <w:rPr>
          <w:rFonts w:ascii="Verdana" w:hAnsi="Verdana"/>
          <w:sz w:val="18"/>
        </w:rPr>
        <w:tab/>
        <w:t xml:space="preserve">   pour le compte de   (1)</w:t>
      </w:r>
    </w:p>
    <w:p w14:paraId="0278DD18" w14:textId="5CC77CC2" w:rsidR="007271D9" w:rsidRPr="008059C1" w:rsidRDefault="007271D9" w:rsidP="00A30EBD">
      <w:pPr>
        <w:tabs>
          <w:tab w:val="left" w:pos="3969"/>
          <w:tab w:val="left" w:pos="5860"/>
        </w:tabs>
        <w:spacing w:before="120"/>
        <w:ind w:left="20" w:right="-28"/>
        <w:jc w:val="both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</w:rPr>
        <w:t xml:space="preserve">- adresse du siège </w:t>
      </w:r>
      <w:r w:rsidR="00246FA6" w:rsidRPr="008059C1">
        <w:rPr>
          <w:rFonts w:ascii="Verdana" w:hAnsi="Verdana"/>
          <w:sz w:val="18"/>
        </w:rPr>
        <w:t>social :</w:t>
      </w:r>
      <w:r w:rsidRPr="008059C1">
        <w:rPr>
          <w:rFonts w:ascii="Verdana" w:hAnsi="Verdana"/>
          <w:sz w:val="18"/>
        </w:rPr>
        <w:t xml:space="preserve">    </w:t>
      </w:r>
    </w:p>
    <w:p w14:paraId="7F1CC4C7" w14:textId="77777777" w:rsidR="007271D9" w:rsidRPr="008059C1" w:rsidRDefault="007271D9" w:rsidP="00A30EBD">
      <w:pPr>
        <w:tabs>
          <w:tab w:val="left" w:pos="3969"/>
          <w:tab w:val="left" w:pos="5860"/>
        </w:tabs>
        <w:spacing w:before="120"/>
        <w:ind w:left="20"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N° Siret :   </w:t>
      </w:r>
      <w:r w:rsidRPr="008059C1">
        <w:rPr>
          <w:rFonts w:ascii="Verdana" w:hAnsi="Verdana"/>
          <w:sz w:val="18"/>
        </w:rPr>
        <w:tab/>
        <w:t xml:space="preserve"> </w:t>
      </w:r>
    </w:p>
    <w:p w14:paraId="189A651D" w14:textId="77777777" w:rsidR="007271D9" w:rsidRPr="008059C1" w:rsidRDefault="007271D9" w:rsidP="00A30EBD">
      <w:pPr>
        <w:tabs>
          <w:tab w:val="left" w:pos="3969"/>
        </w:tabs>
        <w:spacing w:before="120"/>
        <w:ind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Code NAF (anciennement code APE) :   </w:t>
      </w:r>
      <w:r w:rsidRPr="008059C1">
        <w:rPr>
          <w:rFonts w:ascii="Verdana" w:hAnsi="Verdana"/>
          <w:sz w:val="18"/>
        </w:rPr>
        <w:tab/>
        <w:t xml:space="preserve"> </w:t>
      </w:r>
    </w:p>
    <w:p w14:paraId="23633026" w14:textId="77777777" w:rsidR="007271D9" w:rsidRPr="008059C1" w:rsidRDefault="007271D9" w:rsidP="00A30EBD">
      <w:pPr>
        <w:tabs>
          <w:tab w:val="left" w:pos="3969"/>
        </w:tabs>
        <w:spacing w:before="120"/>
        <w:ind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Numéro de TVA intra-communautaire :   </w:t>
      </w:r>
      <w:r w:rsidRPr="008059C1">
        <w:rPr>
          <w:rFonts w:ascii="Verdana" w:hAnsi="Verdana"/>
          <w:sz w:val="18"/>
        </w:rPr>
        <w:tab/>
        <w:t xml:space="preserve"> </w:t>
      </w:r>
    </w:p>
    <w:p w14:paraId="0153E2F8" w14:textId="77777777" w:rsidR="007271D9" w:rsidRPr="008059C1" w:rsidRDefault="007271D9" w:rsidP="00A30EBD">
      <w:pPr>
        <w:tabs>
          <w:tab w:val="left" w:pos="3969"/>
          <w:tab w:val="left" w:pos="5860"/>
        </w:tabs>
        <w:spacing w:before="120"/>
        <w:ind w:left="20"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téléphone :  </w:t>
      </w:r>
      <w:r w:rsidRPr="008059C1">
        <w:rPr>
          <w:rFonts w:ascii="Verdana" w:hAnsi="Verdana"/>
          <w:sz w:val="18"/>
        </w:rPr>
        <w:tab/>
        <w:t xml:space="preserve"> </w:t>
      </w:r>
    </w:p>
    <w:p w14:paraId="76EA4E8F" w14:textId="77777777" w:rsidR="007271D9" w:rsidRPr="008059C1" w:rsidRDefault="000C6AF2" w:rsidP="00A30EBD">
      <w:pPr>
        <w:tabs>
          <w:tab w:val="left" w:pos="3969"/>
          <w:tab w:val="left" w:pos="5860"/>
        </w:tabs>
        <w:spacing w:before="120"/>
        <w:ind w:left="20"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- courriel</w:t>
      </w:r>
      <w:r w:rsidR="00A914A2" w:rsidRPr="008059C1">
        <w:rPr>
          <w:rFonts w:ascii="Verdana" w:hAnsi="Verdana"/>
          <w:sz w:val="18"/>
        </w:rPr>
        <w:t xml:space="preserve"> (</w:t>
      </w:r>
      <w:r w:rsidR="00720F9E" w:rsidRPr="008059C1">
        <w:rPr>
          <w:rFonts w:ascii="Verdana" w:hAnsi="Verdana"/>
          <w:sz w:val="18"/>
        </w:rPr>
        <w:t>du représentant légal, habilité à signer le marché)</w:t>
      </w:r>
      <w:r w:rsidR="00A914A2" w:rsidRPr="008059C1">
        <w:rPr>
          <w:rFonts w:ascii="Verdana" w:hAnsi="Verdana"/>
          <w:sz w:val="18"/>
        </w:rPr>
        <w:t xml:space="preserve"> </w:t>
      </w:r>
      <w:r w:rsidR="007271D9" w:rsidRPr="008059C1">
        <w:rPr>
          <w:rFonts w:ascii="Verdana" w:hAnsi="Verdana"/>
          <w:sz w:val="18"/>
        </w:rPr>
        <w:t xml:space="preserve">:  </w:t>
      </w:r>
      <w:r w:rsidR="007271D9" w:rsidRPr="008059C1">
        <w:rPr>
          <w:rFonts w:ascii="Verdana" w:hAnsi="Verdana"/>
          <w:sz w:val="18"/>
        </w:rPr>
        <w:tab/>
        <w:t xml:space="preserve"> </w:t>
      </w:r>
    </w:p>
    <w:p w14:paraId="15D4B3C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BB74932" w14:textId="0352461B" w:rsidR="007271D9" w:rsidRDefault="007271D9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Désigné ci-après par « le titulaire »,</w:t>
      </w:r>
    </w:p>
    <w:p w14:paraId="06581B4E" w14:textId="7D1C3A3A" w:rsidR="007232E7" w:rsidRDefault="007232E7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</w:p>
    <w:p w14:paraId="3EF2D16D" w14:textId="079D3BCF" w:rsidR="007232E7" w:rsidRPr="008059C1" w:rsidRDefault="007232E7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Après avoir pris connaissance des pièces constitutives du marchés telles qu’indiquées à l’article</w:t>
      </w:r>
      <w:r w:rsidR="007B1B4C">
        <w:rPr>
          <w:rFonts w:ascii="Verdana" w:hAnsi="Verdana"/>
          <w:sz w:val="18"/>
        </w:rPr>
        <w:t xml:space="preserve"> 2 d</w:t>
      </w:r>
      <w:r>
        <w:rPr>
          <w:rFonts w:ascii="Verdana" w:hAnsi="Verdana"/>
          <w:sz w:val="18"/>
        </w:rPr>
        <w:t xml:space="preserve">u CCAP. </w:t>
      </w:r>
    </w:p>
    <w:p w14:paraId="3223E6BE" w14:textId="77777777" w:rsidR="005A2955" w:rsidRPr="008059C1" w:rsidRDefault="005A2955" w:rsidP="008059C1">
      <w:pPr>
        <w:tabs>
          <w:tab w:val="left" w:pos="851"/>
        </w:tabs>
        <w:ind w:right="-27"/>
        <w:jc w:val="both"/>
        <w:rPr>
          <w:rFonts w:ascii="Verdana" w:hAnsi="Verdana"/>
          <w:sz w:val="18"/>
        </w:rPr>
      </w:pPr>
    </w:p>
    <w:p w14:paraId="2657D613" w14:textId="77777777" w:rsidR="002E418B" w:rsidRPr="008059C1" w:rsidRDefault="005A2955" w:rsidP="008059C1">
      <w:pPr>
        <w:tabs>
          <w:tab w:val="left" w:pos="851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et conformément à leurs clauses,</w:t>
      </w:r>
      <w:r w:rsidR="002E418B" w:rsidRPr="008059C1">
        <w:rPr>
          <w:rFonts w:ascii="Verdana" w:hAnsi="Verdana"/>
          <w:sz w:val="18"/>
        </w:rPr>
        <w:t xml:space="preserve"> </w:t>
      </w:r>
      <w:r w:rsidRPr="008059C1">
        <w:rPr>
          <w:rFonts w:ascii="Verdana" w:hAnsi="Verdana"/>
          <w:sz w:val="18"/>
        </w:rPr>
        <w:t xml:space="preserve">engage la société </w:t>
      </w:r>
      <w:r w:rsidR="002E418B" w:rsidRPr="008059C1">
        <w:rPr>
          <w:rFonts w:ascii="Verdana" w:hAnsi="Verdana"/>
          <w:sz w:val="18"/>
        </w:rPr>
        <w:t>sur la base de son offre</w:t>
      </w:r>
      <w:r w:rsidR="0082093A" w:rsidRPr="008059C1">
        <w:rPr>
          <w:rFonts w:ascii="Verdana" w:hAnsi="Verdana"/>
          <w:sz w:val="18"/>
        </w:rPr>
        <w:t xml:space="preserve"> </w:t>
      </w:r>
      <w:r w:rsidR="002E418B" w:rsidRPr="008059C1">
        <w:rPr>
          <w:rFonts w:ascii="Verdana" w:hAnsi="Verdana"/>
          <w:sz w:val="18"/>
        </w:rPr>
        <w:t>à exécuter les prestations dans les conditions définies ci-avant.</w:t>
      </w:r>
    </w:p>
    <w:p w14:paraId="12BC6295" w14:textId="77777777" w:rsidR="002E418B" w:rsidRPr="008059C1" w:rsidRDefault="002E418B" w:rsidP="008059C1">
      <w:pPr>
        <w:ind w:right="-27"/>
        <w:rPr>
          <w:rFonts w:ascii="Verdana" w:hAnsi="Verdana"/>
        </w:rPr>
      </w:pPr>
    </w:p>
    <w:p w14:paraId="601EB323" w14:textId="71F7A7F3" w:rsidR="002E418B" w:rsidRPr="008059C1" w:rsidRDefault="002E418B" w:rsidP="008059C1">
      <w:pPr>
        <w:pStyle w:val="Titre2"/>
        <w:ind w:right="-27"/>
        <w:jc w:val="both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 xml:space="preserve">Le délai de validité de mon offre est fixé à </w:t>
      </w:r>
      <w:r w:rsidR="00AF7475">
        <w:rPr>
          <w:rFonts w:ascii="Verdana" w:hAnsi="Verdana"/>
          <w:bCs/>
          <w:iCs/>
          <w:sz w:val="18"/>
          <w:szCs w:val="18"/>
        </w:rPr>
        <w:t>180</w:t>
      </w:r>
      <w:r w:rsidR="00AF7475" w:rsidRPr="008059C1">
        <w:rPr>
          <w:rFonts w:ascii="Verdana" w:hAnsi="Verdana"/>
          <w:bCs/>
          <w:iCs/>
          <w:sz w:val="18"/>
          <w:szCs w:val="18"/>
        </w:rPr>
        <w:t xml:space="preserve"> </w:t>
      </w:r>
      <w:r w:rsidRPr="008059C1">
        <w:rPr>
          <w:rFonts w:ascii="Verdana" w:hAnsi="Verdana"/>
          <w:bCs/>
          <w:iCs/>
          <w:sz w:val="18"/>
          <w:szCs w:val="18"/>
        </w:rPr>
        <w:t>jours</w:t>
      </w:r>
      <w:r w:rsidRPr="008059C1">
        <w:rPr>
          <w:rFonts w:ascii="Verdana" w:hAnsi="Verdana"/>
          <w:sz w:val="18"/>
          <w:szCs w:val="18"/>
        </w:rPr>
        <w:t xml:space="preserve"> à compter de la date limite de remise des offres.</w:t>
      </w:r>
    </w:p>
    <w:p w14:paraId="14CB2AB9" w14:textId="77777777" w:rsidR="002E418B" w:rsidRPr="008059C1" w:rsidRDefault="002E418B" w:rsidP="008059C1">
      <w:pPr>
        <w:ind w:right="-27"/>
        <w:jc w:val="both"/>
        <w:rPr>
          <w:rFonts w:ascii="Verdana" w:hAnsi="Verdana"/>
          <w:sz w:val="18"/>
        </w:rPr>
      </w:pPr>
    </w:p>
    <w:p w14:paraId="5132A8FD" w14:textId="77777777" w:rsidR="005A2955" w:rsidRPr="008059C1" w:rsidRDefault="005A2955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</w:p>
    <w:p w14:paraId="1F89CB14" w14:textId="77777777" w:rsidR="00D12CD4" w:rsidRPr="008059C1" w:rsidRDefault="005D1DB0" w:rsidP="008059C1">
      <w:pPr>
        <w:tabs>
          <w:tab w:val="left" w:pos="576"/>
        </w:tabs>
        <w:ind w:right="-27"/>
        <w:jc w:val="both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</w:rPr>
        <w:t>Le candidat</w:t>
      </w:r>
      <w:r w:rsidRPr="008059C1">
        <w:rPr>
          <w:rFonts w:ascii="Verdana" w:hAnsi="Verdana"/>
          <w:sz w:val="18"/>
          <w:szCs w:val="18"/>
        </w:rPr>
        <w:t xml:space="preserve"> </w:t>
      </w:r>
      <w:r w:rsidR="00D12CD4" w:rsidRPr="008059C1">
        <w:rPr>
          <w:rFonts w:ascii="Verdana" w:hAnsi="Verdana"/>
          <w:sz w:val="18"/>
          <w:szCs w:val="18"/>
        </w:rPr>
        <w:t>déclare sur l’honneur :</w:t>
      </w:r>
    </w:p>
    <w:p w14:paraId="04407797" w14:textId="77777777" w:rsidR="00297687" w:rsidRPr="008059C1" w:rsidRDefault="00297687" w:rsidP="008059C1">
      <w:pPr>
        <w:ind w:right="-27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Pr="008059C1" w:rsidRDefault="00297687" w:rsidP="008059C1">
      <w:pPr>
        <w:numPr>
          <w:ilvl w:val="0"/>
          <w:numId w:val="5"/>
        </w:numPr>
        <w:tabs>
          <w:tab w:val="left" w:pos="567"/>
        </w:tabs>
        <w:ind w:left="567" w:right="-27" w:hanging="56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n’entrer dans aucun des cas d’interdiction de soumissionner obligatoires prévus aux articles </w:t>
      </w:r>
      <w:r w:rsidR="00FB008E" w:rsidRPr="008059C1">
        <w:rPr>
          <w:rFonts w:ascii="Verdana" w:hAnsi="Verdana"/>
          <w:sz w:val="18"/>
        </w:rPr>
        <w:t>L. 2141-1 à L. 2141-5 et</w:t>
      </w:r>
      <w:r w:rsidR="00BD2D10" w:rsidRPr="008059C1">
        <w:rPr>
          <w:rFonts w:ascii="Verdana" w:hAnsi="Verdana"/>
          <w:sz w:val="18"/>
        </w:rPr>
        <w:t xml:space="preserve"> </w:t>
      </w:r>
      <w:r w:rsidR="00FB008E" w:rsidRPr="008059C1">
        <w:rPr>
          <w:rFonts w:ascii="Verdana" w:hAnsi="Verdana"/>
          <w:sz w:val="18"/>
        </w:rPr>
        <w:t>L 2141-7 à L. 2141-11</w:t>
      </w:r>
      <w:r w:rsidR="00BD2D10" w:rsidRPr="008059C1">
        <w:rPr>
          <w:rFonts w:ascii="Verdana" w:hAnsi="Verdana"/>
          <w:sz w:val="18"/>
        </w:rPr>
        <w:t xml:space="preserve"> </w:t>
      </w:r>
      <w:r w:rsidR="00012FE9" w:rsidRPr="008059C1">
        <w:rPr>
          <w:rFonts w:ascii="Verdana" w:hAnsi="Verdana"/>
          <w:sz w:val="18"/>
        </w:rPr>
        <w:t>du Code de la commande publique</w:t>
      </w:r>
      <w:r w:rsidRPr="008059C1">
        <w:rPr>
          <w:rFonts w:ascii="Verdana" w:hAnsi="Verdana"/>
          <w:sz w:val="18"/>
        </w:rPr>
        <w:t>.</w:t>
      </w:r>
    </w:p>
    <w:p w14:paraId="6C9D6486" w14:textId="77777777" w:rsidR="00297687" w:rsidRPr="008059C1" w:rsidRDefault="00297687" w:rsidP="008059C1">
      <w:pPr>
        <w:tabs>
          <w:tab w:val="left" w:pos="567"/>
        </w:tabs>
        <w:ind w:left="567" w:right="-27" w:hanging="567"/>
        <w:jc w:val="both"/>
        <w:rPr>
          <w:rFonts w:ascii="Verdana" w:hAnsi="Verdana"/>
          <w:sz w:val="18"/>
        </w:rPr>
      </w:pPr>
    </w:p>
    <w:p w14:paraId="72BB09FA" w14:textId="167EBC79" w:rsidR="0082093A" w:rsidRPr="008059C1" w:rsidRDefault="00297687" w:rsidP="008059C1">
      <w:pPr>
        <w:numPr>
          <w:ilvl w:val="0"/>
          <w:numId w:val="5"/>
        </w:numPr>
        <w:tabs>
          <w:tab w:val="left" w:pos="567"/>
        </w:tabs>
        <w:ind w:left="567" w:right="-27" w:hanging="56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être en règle au regard des articles </w:t>
      </w:r>
      <w:hyperlink r:id="rId10" w:history="1">
        <w:r w:rsidRPr="008059C1">
          <w:rPr>
            <w:rStyle w:val="Lienhypertexte"/>
            <w:rFonts w:ascii="Verdana" w:hAnsi="Verdana"/>
            <w:color w:val="auto"/>
            <w:sz w:val="18"/>
          </w:rPr>
          <w:t>L. 5212-1</w:t>
        </w:r>
      </w:hyperlink>
      <w:r w:rsidRPr="008059C1">
        <w:rPr>
          <w:rFonts w:ascii="Verdana" w:hAnsi="Verdana"/>
          <w:sz w:val="18"/>
        </w:rPr>
        <w:t xml:space="preserve"> à </w:t>
      </w:r>
      <w:hyperlink r:id="rId11" w:history="1">
        <w:r w:rsidRPr="008059C1">
          <w:rPr>
            <w:rStyle w:val="Lienhypertexte"/>
            <w:rFonts w:ascii="Verdana" w:hAnsi="Verdana"/>
            <w:color w:val="auto"/>
            <w:sz w:val="18"/>
          </w:rPr>
          <w:t>L. 5212-11</w:t>
        </w:r>
      </w:hyperlink>
      <w:r w:rsidRPr="008059C1">
        <w:rPr>
          <w:rFonts w:ascii="Verdana" w:hAnsi="Verdana"/>
          <w:sz w:val="18"/>
        </w:rPr>
        <w:t xml:space="preserve"> du code du travail concernant l’emploi des travailleurs handicapés.</w:t>
      </w:r>
    </w:p>
    <w:p w14:paraId="0C7AA8EB" w14:textId="77777777" w:rsidR="0082093A" w:rsidRPr="008059C1" w:rsidRDefault="0082093A" w:rsidP="008059C1">
      <w:pPr>
        <w:pStyle w:val="NormalWeb"/>
        <w:spacing w:before="120" w:after="0"/>
        <w:ind w:right="-27"/>
        <w:jc w:val="both"/>
        <w:rPr>
          <w:rFonts w:ascii="Verdana" w:hAnsi="Verdana" w:cs="Arial"/>
          <w:b/>
          <w:i/>
          <w:sz w:val="18"/>
          <w:szCs w:val="18"/>
        </w:rPr>
      </w:pPr>
    </w:p>
    <w:p w14:paraId="00C166EA" w14:textId="02E763DD" w:rsidR="007271D9" w:rsidRDefault="007271D9" w:rsidP="008059C1">
      <w:pP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br w:type="page"/>
      </w:r>
    </w:p>
    <w:p w14:paraId="78225A82" w14:textId="77777777" w:rsidR="00B0072A" w:rsidRDefault="007B1B4C" w:rsidP="007B1B4C">
      <w:pPr>
        <w:ind w:right="-27"/>
        <w:jc w:val="center"/>
        <w:rPr>
          <w:rFonts w:ascii="Verdana" w:hAnsi="Verdana"/>
          <w:b/>
          <w:bCs/>
          <w:sz w:val="18"/>
          <w:szCs w:val="18"/>
        </w:rPr>
      </w:pPr>
      <w:r w:rsidRPr="00B0072A">
        <w:rPr>
          <w:rFonts w:ascii="Verdana" w:hAnsi="Verdana"/>
          <w:b/>
          <w:bCs/>
          <w:i/>
          <w:iCs/>
          <w:sz w:val="18"/>
          <w:szCs w:val="18"/>
        </w:rPr>
        <w:lastRenderedPageBreak/>
        <w:t>A remplir par les contractants du</w:t>
      </w:r>
      <w:r w:rsidRPr="007B1B4C">
        <w:rPr>
          <w:rFonts w:ascii="Verdana" w:hAnsi="Verdana"/>
          <w:sz w:val="18"/>
          <w:szCs w:val="18"/>
        </w:rPr>
        <w:t xml:space="preserve"> </w:t>
      </w:r>
      <w:r w:rsidRPr="007B1B4C">
        <w:rPr>
          <w:rFonts w:ascii="Verdana" w:hAnsi="Verdana"/>
          <w:b/>
          <w:bCs/>
          <w:sz w:val="18"/>
          <w:szCs w:val="18"/>
        </w:rPr>
        <w:t xml:space="preserve">GROUPEMENT D'ENTREPRISES </w:t>
      </w:r>
    </w:p>
    <w:p w14:paraId="082552FA" w14:textId="782680A6" w:rsidR="007B1B4C" w:rsidRPr="007B1B4C" w:rsidRDefault="007B1B4C" w:rsidP="007B1B4C">
      <w:pPr>
        <w:ind w:right="-27"/>
        <w:jc w:val="center"/>
        <w:rPr>
          <w:rFonts w:ascii="Verdana" w:hAnsi="Verdana"/>
          <w:sz w:val="18"/>
          <w:szCs w:val="18"/>
        </w:rPr>
      </w:pPr>
      <w:r w:rsidRPr="007B1B4C">
        <w:rPr>
          <w:rFonts w:ascii="Verdana" w:hAnsi="Verdana"/>
          <w:b/>
          <w:bCs/>
          <w:sz w:val="18"/>
          <w:szCs w:val="18"/>
        </w:rPr>
        <w:t>CONJOINT / SOLIDAIRE</w:t>
      </w:r>
      <w:r w:rsidRPr="007B1B4C">
        <w:rPr>
          <w:rFonts w:ascii="Verdana" w:hAnsi="Verdana"/>
          <w:sz w:val="18"/>
          <w:szCs w:val="18"/>
        </w:rPr>
        <w:t>. (A préciser)</w:t>
      </w:r>
    </w:p>
    <w:p w14:paraId="11396434" w14:textId="1143FF6F" w:rsidR="007B1B4C" w:rsidRDefault="007B1B4C" w:rsidP="008059C1">
      <w:pPr>
        <w:ind w:right="-27"/>
        <w:jc w:val="both"/>
      </w:pPr>
    </w:p>
    <w:p w14:paraId="78AB0BD4" w14:textId="77777777" w:rsidR="00B0072A" w:rsidRDefault="00B0072A" w:rsidP="008059C1">
      <w:pPr>
        <w:ind w:right="-27"/>
        <w:jc w:val="both"/>
      </w:pPr>
    </w:p>
    <w:p w14:paraId="7FE47222" w14:textId="77777777" w:rsidR="007B1B4C" w:rsidRPr="00B0072A" w:rsidRDefault="007B1B4C" w:rsidP="00B0072A">
      <w:pPr>
        <w:tabs>
          <w:tab w:val="left" w:pos="5860"/>
        </w:tabs>
        <w:ind w:left="20" w:right="-27"/>
        <w:jc w:val="both"/>
        <w:rPr>
          <w:rFonts w:ascii="Verdana" w:hAnsi="Verdana"/>
          <w:b/>
          <w:sz w:val="18"/>
          <w:u w:val="single"/>
        </w:rPr>
      </w:pPr>
      <w:r w:rsidRPr="00B0072A">
        <w:rPr>
          <w:rFonts w:ascii="Verdana" w:hAnsi="Verdana"/>
          <w:b/>
          <w:sz w:val="18"/>
          <w:u w:val="single"/>
        </w:rPr>
        <w:t xml:space="preserve">ARTICLE 1 CONTRACTANTS : </w:t>
      </w:r>
    </w:p>
    <w:p w14:paraId="3EE68944" w14:textId="77777777" w:rsidR="007B1B4C" w:rsidRPr="006669B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22384CCB" w14:textId="77777777" w:rsidR="00B0072A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Nous soussignés, </w:t>
      </w:r>
    </w:p>
    <w:p w14:paraId="59BF19D9" w14:textId="77777777" w:rsidR="00B0072A" w:rsidRDefault="00B0072A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5C601A62" w14:textId="3CDBDD21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* Monsieur agissant en qualité de </w:t>
      </w:r>
      <w:r>
        <w:rPr>
          <w:rFonts w:ascii="Verdana" w:hAnsi="Verdana"/>
          <w:sz w:val="18"/>
          <w:szCs w:val="18"/>
        </w:rPr>
        <w:t xml:space="preserve">   </w:t>
      </w:r>
    </w:p>
    <w:p w14:paraId="51A31EF1" w14:textId="6DE11A3C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au nom et pour le compte de </w:t>
      </w:r>
    </w:p>
    <w:p w14:paraId="2C20B076" w14:textId="0E7766BD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au capital de : </w:t>
      </w:r>
    </w:p>
    <w:p w14:paraId="14E70AFB" w14:textId="2B4F1B5F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ayant son siège social à : </w:t>
      </w:r>
    </w:p>
    <w:p w14:paraId="67B3FC71" w14:textId="050A0D5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téléphone : </w:t>
      </w:r>
    </w:p>
    <w:p w14:paraId="350FDDD7" w14:textId="56993075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courriel (du représentant légal, habilité à signer le marché) : </w:t>
      </w:r>
    </w:p>
    <w:p w14:paraId="6EDEBA22" w14:textId="618B276D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N° Siret : </w:t>
      </w:r>
    </w:p>
    <w:p w14:paraId="6168A77D" w14:textId="39F9D018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Code NAF (anciennement code APE) : </w:t>
      </w:r>
    </w:p>
    <w:p w14:paraId="7EB05712" w14:textId="04547E48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Numéro de TVA intra-communautaire : </w:t>
      </w:r>
    </w:p>
    <w:p w14:paraId="56E9B8E8" w14:textId="5CB16E92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1DEBC7A9" w14:textId="77777777" w:rsidR="006F3ADD" w:rsidRDefault="006F3ADD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2002EB3D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* Monsieur agissant en qualité de </w:t>
      </w:r>
    </w:p>
    <w:p w14:paraId="08EAADB1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au nom et pour le compte de </w:t>
      </w:r>
    </w:p>
    <w:p w14:paraId="2F9072A7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au capital de : </w:t>
      </w:r>
    </w:p>
    <w:p w14:paraId="1E2CB7A3" w14:textId="795D6F98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ayant son siège social à : </w:t>
      </w:r>
    </w:p>
    <w:p w14:paraId="67148129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téléphone : </w:t>
      </w:r>
    </w:p>
    <w:p w14:paraId="52A4921B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courriel (du représentant légal, habilité à signer le marché) : </w:t>
      </w:r>
    </w:p>
    <w:p w14:paraId="0BBED912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N° Siret : </w:t>
      </w:r>
    </w:p>
    <w:p w14:paraId="17560FE7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Code NAF (anciennement code APE) : </w:t>
      </w:r>
    </w:p>
    <w:p w14:paraId="7344B584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Numéro de TVA intra-communautaire : </w:t>
      </w:r>
    </w:p>
    <w:p w14:paraId="1630B875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20445C1F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Désignés ci-après par « le titulaire », </w:t>
      </w:r>
    </w:p>
    <w:p w14:paraId="78A20FDA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4BC2AAB4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Après avoir pris connaissance des pièces constitutives du marché telles que définies à l’article 2 du CCAP, et conformément à leurs clauses, engage l’ensemble des membres du groupement sur la base de l’offre du groupement à exécuter les prestations dans les conditions définies ci-avant. </w:t>
      </w:r>
    </w:p>
    <w:p w14:paraId="6B164BA8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1D5A7B66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Chaque membre du groupement, déclare sur l’honneur : </w:t>
      </w:r>
    </w:p>
    <w:p w14:paraId="3911B7A4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6FA55C89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1) n’entrer dans aucun des cas d’interdiction de soumissionner obligatoires prévus aux articles. 2141- 1 à L. 2141-5 et L 2141-7 à L. 2141-11 du Code de la commande publique. </w:t>
      </w:r>
    </w:p>
    <w:p w14:paraId="6F3E061D" w14:textId="77777777" w:rsidR="007B1B4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</w:p>
    <w:p w14:paraId="6487F338" w14:textId="5C757A45" w:rsidR="007B1B4C" w:rsidRPr="006669BC" w:rsidRDefault="007B1B4C" w:rsidP="006669BC">
      <w:pPr>
        <w:pStyle w:val="Paragraphedeliste"/>
        <w:numPr>
          <w:ilvl w:val="0"/>
          <w:numId w:val="16"/>
        </w:num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être en règle au regard des articles L. 5212-1 à L. 5212-11 du code du travail concernant l’emploi des travailleurs handicapés. </w:t>
      </w:r>
    </w:p>
    <w:p w14:paraId="3FD954E3" w14:textId="77777777" w:rsidR="007B1B4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</w:p>
    <w:p w14:paraId="4077AD4A" w14:textId="77777777" w:rsidR="006669B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>Le délai de validité de l’offre du groupement est fixé à 1</w:t>
      </w:r>
      <w:r w:rsidR="006669BC">
        <w:rPr>
          <w:rFonts w:ascii="Verdana" w:hAnsi="Verdana"/>
          <w:sz w:val="18"/>
          <w:szCs w:val="18"/>
        </w:rPr>
        <w:t>8</w:t>
      </w:r>
      <w:r w:rsidRPr="006669BC">
        <w:rPr>
          <w:rFonts w:ascii="Verdana" w:hAnsi="Verdana"/>
          <w:sz w:val="18"/>
          <w:szCs w:val="18"/>
        </w:rPr>
        <w:t xml:space="preserve">0 jours à compter de la date limite de remise des offres. </w:t>
      </w:r>
    </w:p>
    <w:p w14:paraId="0E74F580" w14:textId="77777777" w:rsidR="006669BC" w:rsidRDefault="006669BC" w:rsidP="007B1B4C">
      <w:pPr>
        <w:ind w:right="-27"/>
        <w:jc w:val="both"/>
        <w:rPr>
          <w:rFonts w:ascii="Verdana" w:hAnsi="Verdana"/>
          <w:sz w:val="18"/>
          <w:szCs w:val="18"/>
        </w:rPr>
      </w:pPr>
    </w:p>
    <w:p w14:paraId="47E758F5" w14:textId="4A3FD902" w:rsidR="007B1B4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L'entreprise ………………………………………………… est le mandataire des entrepreneurs du groupement titulaire conjoint / solidaire. (Préciser en cas de groupement conjoint :) </w:t>
      </w:r>
    </w:p>
    <w:p w14:paraId="4016900D" w14:textId="77777777" w:rsidR="007B1B4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</w:p>
    <w:p w14:paraId="01EEC88A" w14:textId="114C8853" w:rsidR="00AF7475" w:rsidRPr="006669BC" w:rsidRDefault="007B1B4C" w:rsidP="007B1B4C">
      <w:pPr>
        <w:ind w:right="-27"/>
        <w:jc w:val="both"/>
        <w:rPr>
          <w:rFonts w:ascii="Verdana" w:hAnsi="Verdana"/>
          <w:b/>
          <w:sz w:val="18"/>
        </w:rPr>
      </w:pPr>
      <w:r w:rsidRPr="006669BC">
        <w:rPr>
          <w:rFonts w:ascii="Verdana" w:hAnsi="Verdana"/>
          <w:sz w:val="18"/>
          <w:szCs w:val="18"/>
        </w:rPr>
        <w:t>Le mandataire est solidaire de chacun des membres du groupement pour ses obligations contractuelles à l’égard du représentant du pouvoir adjudicateur pour l’exécution du marché.</w:t>
      </w:r>
    </w:p>
    <w:p w14:paraId="7D292625" w14:textId="2EA94856" w:rsidR="00AF7475" w:rsidRDefault="00AF7475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2F48DE7D" w14:textId="77777777" w:rsidR="00AF7475" w:rsidRPr="008059C1" w:rsidRDefault="00AF7475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3B16323E" w14:textId="77777777" w:rsidR="006F3ADD" w:rsidRDefault="006F3ADD">
      <w:pPr>
        <w:overflowPunct/>
        <w:autoSpaceDE/>
        <w:autoSpaceDN/>
        <w:adjustRightInd/>
        <w:textAlignment w:va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br w:type="page"/>
      </w:r>
    </w:p>
    <w:p w14:paraId="22B7BDE3" w14:textId="44F30BBD" w:rsidR="007271D9" w:rsidRPr="008059C1" w:rsidRDefault="007271D9" w:rsidP="008059C1">
      <w:pPr>
        <w:ind w:right="-27"/>
        <w:jc w:val="both"/>
        <w:rPr>
          <w:rFonts w:ascii="Verdana" w:hAnsi="Verdana"/>
          <w:sz w:val="18"/>
          <w:u w:val="single"/>
        </w:rPr>
      </w:pPr>
      <w:r w:rsidRPr="008059C1">
        <w:rPr>
          <w:rFonts w:ascii="Verdana" w:hAnsi="Verdana"/>
          <w:b/>
          <w:sz w:val="18"/>
        </w:rPr>
        <w:lastRenderedPageBreak/>
        <w:t>ARTICLE 2 -</w:t>
      </w:r>
      <w:r w:rsidRPr="008059C1">
        <w:rPr>
          <w:rFonts w:ascii="Verdana" w:hAnsi="Verdana"/>
          <w:b/>
          <w:sz w:val="18"/>
          <w:u w:val="single"/>
        </w:rPr>
        <w:t xml:space="preserve"> PRIX</w:t>
      </w:r>
    </w:p>
    <w:p w14:paraId="7DFC7282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58C1E0E5" w14:textId="0EAB56FE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Le mois d'établissement des prix est </w:t>
      </w:r>
      <w:r w:rsidRPr="00A10DC7">
        <w:rPr>
          <w:rFonts w:ascii="Verdana" w:hAnsi="Verdana"/>
          <w:sz w:val="18"/>
        </w:rPr>
        <w:t>le mois de</w:t>
      </w:r>
      <w:r w:rsidRPr="00A10DC7">
        <w:rPr>
          <w:rFonts w:ascii="Verdana" w:hAnsi="Verdana"/>
          <w:b/>
          <w:bCs/>
          <w:sz w:val="18"/>
        </w:rPr>
        <w:t xml:space="preserve"> </w:t>
      </w:r>
      <w:del w:id="0" w:author="Baudry Tom" w:date="2025-01-06T14:43:00Z" w16du:dateUtc="2025-01-06T13:43:00Z">
        <w:r w:rsidR="00A10DC7" w:rsidRPr="00A10DC7" w:rsidDel="000F1BD5">
          <w:rPr>
            <w:rFonts w:ascii="Verdana" w:hAnsi="Verdana"/>
            <w:b/>
            <w:bCs/>
            <w:sz w:val="18"/>
          </w:rPr>
          <w:delText>décembre</w:delText>
        </w:r>
        <w:r w:rsidR="00A10DC7" w:rsidDel="000F1BD5">
          <w:rPr>
            <w:rFonts w:ascii="Verdana" w:hAnsi="Verdana"/>
            <w:b/>
            <w:bCs/>
            <w:sz w:val="18"/>
          </w:rPr>
          <w:delText xml:space="preserve"> </w:delText>
        </w:r>
      </w:del>
      <w:ins w:id="1" w:author="Baudry Tom" w:date="2025-01-06T14:43:00Z" w16du:dateUtc="2025-01-06T13:43:00Z">
        <w:r w:rsidR="000F1BD5">
          <w:rPr>
            <w:rFonts w:ascii="Verdana" w:hAnsi="Verdana"/>
            <w:b/>
            <w:bCs/>
            <w:sz w:val="18"/>
          </w:rPr>
          <w:t xml:space="preserve">février </w:t>
        </w:r>
      </w:ins>
      <w:del w:id="2" w:author="Baudry Tom" w:date="2025-01-06T16:26:00Z" w16du:dateUtc="2025-01-06T15:26:00Z">
        <w:r w:rsidR="00A10DC7" w:rsidDel="00456D75">
          <w:rPr>
            <w:rFonts w:ascii="Verdana" w:hAnsi="Verdana"/>
            <w:b/>
            <w:bCs/>
            <w:sz w:val="18"/>
          </w:rPr>
          <w:delText>2024</w:delText>
        </w:r>
        <w:r w:rsidRPr="008059C1" w:rsidDel="00456D75">
          <w:rPr>
            <w:rFonts w:ascii="Verdana" w:hAnsi="Verdana"/>
            <w:sz w:val="18"/>
          </w:rPr>
          <w:delText xml:space="preserve"> </w:delText>
        </w:r>
      </w:del>
      <w:ins w:id="3" w:author="Baudry Tom" w:date="2025-01-06T16:26:00Z" w16du:dateUtc="2025-01-06T15:26:00Z">
        <w:r w:rsidR="00456D75">
          <w:rPr>
            <w:rFonts w:ascii="Verdana" w:hAnsi="Verdana"/>
            <w:b/>
            <w:bCs/>
            <w:sz w:val="18"/>
          </w:rPr>
          <w:t>2025</w:t>
        </w:r>
        <w:r w:rsidR="00456D75" w:rsidRPr="008059C1">
          <w:rPr>
            <w:rFonts w:ascii="Verdana" w:hAnsi="Verdana"/>
            <w:sz w:val="18"/>
          </w:rPr>
          <w:t xml:space="preserve"> </w:t>
        </w:r>
      </w:ins>
      <w:r w:rsidRPr="008059C1">
        <w:rPr>
          <w:rFonts w:ascii="Verdana" w:hAnsi="Verdana"/>
          <w:sz w:val="18"/>
        </w:rPr>
        <w:t>dit mois M ZERO.</w:t>
      </w:r>
    </w:p>
    <w:p w14:paraId="20DD9692" w14:textId="3A5EB271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Les modalités de variation des prix sont fixées au CCAP.</w:t>
      </w:r>
    </w:p>
    <w:p w14:paraId="6FE62FA9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CBF5151" w14:textId="346C09C5" w:rsidR="00CD26D2" w:rsidRPr="008059C1" w:rsidRDefault="007271D9" w:rsidP="008059C1">
      <w:pPr>
        <w:ind w:right="-27"/>
        <w:jc w:val="both"/>
        <w:rPr>
          <w:rFonts w:ascii="Verdana" w:hAnsi="Verdana"/>
          <w:b/>
          <w:i/>
          <w:sz w:val="18"/>
        </w:rPr>
      </w:pPr>
      <w:r w:rsidRPr="008059C1">
        <w:rPr>
          <w:rFonts w:ascii="Verdana" w:hAnsi="Verdana"/>
          <w:sz w:val="18"/>
        </w:rPr>
        <w:t xml:space="preserve">Les prestations, objet du présent marché, sont rémunérées, par application d'un prix forfaitaire </w:t>
      </w:r>
      <w:r w:rsidR="0037026D">
        <w:rPr>
          <w:rFonts w:ascii="Verdana" w:hAnsi="Verdana"/>
          <w:sz w:val="18"/>
        </w:rPr>
        <w:t xml:space="preserve">figurant </w:t>
      </w:r>
      <w:r w:rsidRPr="008059C1">
        <w:rPr>
          <w:rFonts w:ascii="Verdana" w:hAnsi="Verdana"/>
          <w:sz w:val="18"/>
        </w:rPr>
        <w:t>dans le tableau ci-après</w:t>
      </w:r>
      <w:r w:rsidR="0084356E" w:rsidRPr="008059C1">
        <w:rPr>
          <w:rFonts w:ascii="Verdana" w:hAnsi="Verdana"/>
          <w:sz w:val="18"/>
        </w:rPr>
        <w:t> :</w:t>
      </w:r>
      <w:r w:rsidR="0084356E" w:rsidRPr="008059C1">
        <w:rPr>
          <w:rFonts w:ascii="Verdana" w:hAnsi="Verdana"/>
          <w:b/>
          <w:i/>
          <w:sz w:val="18"/>
        </w:rPr>
        <w:t xml:space="preserve"> </w:t>
      </w:r>
      <w:r w:rsidR="00E50E7F" w:rsidRPr="008059C1" w:rsidDel="00E50E7F">
        <w:rPr>
          <w:rFonts w:ascii="Verdana" w:hAnsi="Verdana"/>
          <w:b/>
          <w:i/>
          <w:sz w:val="18"/>
        </w:rPr>
        <w:t xml:space="preserve"> </w:t>
      </w:r>
    </w:p>
    <w:p w14:paraId="029F7210" w14:textId="77777777" w:rsidR="00720F9E" w:rsidRPr="008059C1" w:rsidRDefault="00720F9E" w:rsidP="008059C1">
      <w:pPr>
        <w:ind w:right="-27"/>
        <w:jc w:val="both"/>
        <w:rPr>
          <w:rFonts w:ascii="Verdana" w:hAnsi="Verdana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86"/>
        <w:gridCol w:w="2268"/>
        <w:gridCol w:w="2268"/>
        <w:gridCol w:w="2529"/>
      </w:tblGrid>
      <w:tr w:rsidR="008059C1" w:rsidRPr="008059C1" w14:paraId="1624F42E" w14:textId="77777777" w:rsidTr="008D5641">
        <w:trPr>
          <w:cantSplit/>
          <w:trHeight w:val="637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Pr="008059C1" w:rsidRDefault="007271D9" w:rsidP="008059C1">
            <w:pPr>
              <w:ind w:right="-27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0481C" w14:textId="1985C785" w:rsidR="007271D9" w:rsidRPr="008059C1" w:rsidRDefault="007271D9" w:rsidP="008059C1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Montant hors</w:t>
            </w:r>
            <w:r w:rsidR="0084356E" w:rsidRPr="008059C1">
              <w:rPr>
                <w:rFonts w:ascii="Verdana" w:hAnsi="Verdana"/>
                <w:b/>
                <w:sz w:val="18"/>
              </w:rPr>
              <w:t xml:space="preserve"> </w:t>
            </w:r>
            <w:r w:rsidRPr="008059C1">
              <w:rPr>
                <w:rFonts w:ascii="Verdana" w:hAnsi="Verdana"/>
                <w:b/>
                <w:sz w:val="18"/>
              </w:rPr>
              <w:t>TVA en EURO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Pr="008059C1" w:rsidRDefault="007271D9" w:rsidP="008059C1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 xml:space="preserve">TVA à </w:t>
            </w:r>
            <w:r w:rsidR="00E91542" w:rsidRPr="008059C1">
              <w:rPr>
                <w:rFonts w:ascii="Verdana" w:hAnsi="Verdana"/>
                <w:b/>
                <w:sz w:val="18"/>
              </w:rPr>
              <w:t>20</w:t>
            </w:r>
            <w:r w:rsidRPr="008059C1">
              <w:rPr>
                <w:rFonts w:ascii="Verdana" w:hAnsi="Verdana"/>
                <w:b/>
                <w:sz w:val="18"/>
              </w:rPr>
              <w:t>%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FDB82" w14:textId="15F70920" w:rsidR="007271D9" w:rsidRPr="008059C1" w:rsidRDefault="007271D9" w:rsidP="008059C1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Total TTC en</w:t>
            </w:r>
            <w:r w:rsidR="0084356E" w:rsidRPr="008059C1">
              <w:rPr>
                <w:rFonts w:ascii="Verdana" w:hAnsi="Verdana"/>
                <w:b/>
                <w:sz w:val="18"/>
              </w:rPr>
              <w:t xml:space="preserve"> </w:t>
            </w:r>
            <w:r w:rsidRPr="008059C1">
              <w:rPr>
                <w:rFonts w:ascii="Verdana" w:hAnsi="Verdana"/>
                <w:b/>
                <w:sz w:val="18"/>
              </w:rPr>
              <w:t>EURO</w:t>
            </w:r>
          </w:p>
        </w:tc>
      </w:tr>
      <w:tr w:rsidR="004064E6" w:rsidRPr="008059C1" w14:paraId="2CAFC36C" w14:textId="77777777" w:rsidTr="008D5641">
        <w:trPr>
          <w:cantSplit/>
          <w:trHeight w:val="594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0C54B" w14:textId="5098FB84" w:rsidR="007271D9" w:rsidRPr="008059C1" w:rsidRDefault="007271D9" w:rsidP="008059C1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Montant total du marché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DA7DD" w14:textId="609C6BCF" w:rsidR="007271D9" w:rsidRPr="008059C1" w:rsidRDefault="005766A0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  <w:r w:rsidRPr="008059C1">
              <w:rPr>
                <w:rFonts w:ascii="Verdana" w:hAnsi="Verdana"/>
                <w:bCs/>
                <w:iCs/>
                <w:sz w:val="18"/>
              </w:rPr>
              <w:t>€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D860D" w14:textId="7D7EBD74" w:rsidR="007271D9" w:rsidRPr="008059C1" w:rsidRDefault="008D5641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  <w:r>
              <w:rPr>
                <w:rFonts w:ascii="Verdana" w:hAnsi="Verdana"/>
                <w:bCs/>
                <w:iCs/>
                <w:sz w:val="18"/>
              </w:rPr>
              <w:t>€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C867A" w14:textId="087EA4A3" w:rsidR="007271D9" w:rsidRPr="008059C1" w:rsidRDefault="005766A0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  <w:r w:rsidRPr="008059C1">
              <w:rPr>
                <w:rFonts w:ascii="Verdana" w:hAnsi="Verdana"/>
                <w:bCs/>
                <w:iCs/>
                <w:sz w:val="18"/>
              </w:rPr>
              <w:t>€</w:t>
            </w:r>
          </w:p>
        </w:tc>
      </w:tr>
    </w:tbl>
    <w:p w14:paraId="33252416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32E62082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Soit en toutes lettres et hors taxes :</w:t>
      </w:r>
    </w:p>
    <w:p w14:paraId="4525FE3F" w14:textId="3DF4A194" w:rsidR="00A7302C" w:rsidRDefault="00A7302C" w:rsidP="00A30EBD">
      <w:pPr>
        <w:numPr>
          <w:ilvl w:val="0"/>
          <w:numId w:val="1"/>
        </w:numPr>
        <w:spacing w:before="120"/>
        <w:ind w:left="284" w:right="-28" w:hanging="284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Montant total :</w:t>
      </w:r>
    </w:p>
    <w:p w14:paraId="6CE77A1D" w14:textId="77777777" w:rsidR="00A30EBD" w:rsidRPr="008059C1" w:rsidRDefault="00A30EBD" w:rsidP="00A30EBD">
      <w:pPr>
        <w:ind w:left="283" w:right="-27"/>
        <w:jc w:val="both"/>
        <w:rPr>
          <w:rFonts w:ascii="Verdana" w:hAnsi="Verdana"/>
          <w:sz w:val="18"/>
        </w:rPr>
      </w:pPr>
    </w:p>
    <w:p w14:paraId="1B79F676" w14:textId="77777777" w:rsidR="00A7302C" w:rsidRPr="008059C1" w:rsidRDefault="00A7302C" w:rsidP="008059C1">
      <w:pPr>
        <w:ind w:right="-27"/>
        <w:jc w:val="both"/>
        <w:rPr>
          <w:rFonts w:ascii="Verdana" w:hAnsi="Verdana"/>
          <w:i/>
          <w:sz w:val="18"/>
        </w:rPr>
      </w:pPr>
    </w:p>
    <w:p w14:paraId="1F324017" w14:textId="1C5D0D03" w:rsidR="007271D9" w:rsidRDefault="007271D9" w:rsidP="008059C1">
      <w:pPr>
        <w:ind w:right="-27"/>
        <w:jc w:val="both"/>
        <w:rPr>
          <w:rFonts w:ascii="Verdana" w:hAnsi="Verdana"/>
          <w:bCs/>
          <w:sz w:val="18"/>
        </w:rPr>
      </w:pPr>
      <w:r w:rsidRPr="008059C1">
        <w:rPr>
          <w:rFonts w:ascii="Verdana" w:hAnsi="Verdana"/>
          <w:bCs/>
          <w:sz w:val="18"/>
        </w:rPr>
        <w:t>Il est précisé que le titulaire s'engage sur un montant libellé en lettres.</w:t>
      </w:r>
    </w:p>
    <w:p w14:paraId="38C8E230" w14:textId="77777777" w:rsidR="006669BC" w:rsidRPr="008059C1" w:rsidRDefault="006669BC" w:rsidP="008059C1">
      <w:pPr>
        <w:ind w:right="-27"/>
        <w:jc w:val="both"/>
        <w:rPr>
          <w:rFonts w:ascii="Verdana" w:hAnsi="Verdana"/>
          <w:bCs/>
          <w:sz w:val="18"/>
        </w:rPr>
      </w:pPr>
    </w:p>
    <w:p w14:paraId="31417FC1" w14:textId="703072C5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La décomposition de ces prix figure dans </w:t>
      </w:r>
      <w:r w:rsidR="008D5641">
        <w:rPr>
          <w:rFonts w:ascii="Verdana" w:hAnsi="Verdana"/>
          <w:sz w:val="18"/>
        </w:rPr>
        <w:t>la DPGF</w:t>
      </w:r>
      <w:r w:rsidRPr="008059C1">
        <w:rPr>
          <w:rFonts w:ascii="Verdana" w:hAnsi="Verdana"/>
          <w:sz w:val="18"/>
        </w:rPr>
        <w:t xml:space="preserve"> jointe au présent marché.</w:t>
      </w:r>
    </w:p>
    <w:p w14:paraId="71C737C6" w14:textId="3E5D0301" w:rsidR="009476C8" w:rsidRDefault="009476C8" w:rsidP="008059C1">
      <w:pPr>
        <w:ind w:right="-27"/>
        <w:jc w:val="both"/>
        <w:rPr>
          <w:rFonts w:ascii="Verdana" w:hAnsi="Verdana"/>
          <w:sz w:val="18"/>
        </w:rPr>
      </w:pPr>
    </w:p>
    <w:p w14:paraId="114923F1" w14:textId="61885CB3" w:rsidR="00A30EBD" w:rsidRPr="006669BC" w:rsidRDefault="006669B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>Précision à l’attention des membres du groupement en cas de remise d’offre par un groupement : l’article 2 prix devra également faire apparaître le montant des prestations membre par membre.</w:t>
      </w:r>
    </w:p>
    <w:p w14:paraId="02B3A137" w14:textId="6BD3256F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E50085D" w14:textId="77777777" w:rsidR="00B0072A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673F4464" w14:textId="050F7435" w:rsidR="00B0072A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3CE9C429" w14:textId="77777777" w:rsidR="00B0072A" w:rsidRPr="008059C1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403C7F3E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 xml:space="preserve">ARTICLE 3 - </w:t>
      </w:r>
      <w:r w:rsidRPr="008059C1">
        <w:rPr>
          <w:rFonts w:ascii="Verdana" w:hAnsi="Verdana"/>
          <w:b/>
          <w:sz w:val="18"/>
          <w:u w:val="single"/>
        </w:rPr>
        <w:t>SOUS-TRAITANCE</w:t>
      </w:r>
    </w:p>
    <w:p w14:paraId="6BEA3335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2BB6640" w14:textId="77777777" w:rsidR="007271D9" w:rsidRPr="008059C1" w:rsidRDefault="007271D9" w:rsidP="008059C1">
      <w:pPr>
        <w:ind w:right="-27"/>
        <w:jc w:val="both"/>
        <w:rPr>
          <w:rFonts w:ascii="Verdana" w:hAnsi="Verdana"/>
          <w:i/>
          <w:sz w:val="18"/>
          <w:u w:val="single"/>
        </w:rPr>
      </w:pPr>
      <w:r w:rsidRPr="008059C1">
        <w:rPr>
          <w:rFonts w:ascii="Verdana" w:hAnsi="Verdana"/>
          <w:i/>
          <w:sz w:val="18"/>
          <w:u w:val="single"/>
        </w:rPr>
        <w:t>Directive pour la rédaction de cette clause</w:t>
      </w:r>
    </w:p>
    <w:p w14:paraId="3A4E719A" w14:textId="108B7C97" w:rsidR="007271D9" w:rsidRPr="008059C1" w:rsidRDefault="007271D9" w:rsidP="008059C1">
      <w:pPr>
        <w:spacing w:before="100"/>
        <w:ind w:right="-27"/>
        <w:jc w:val="both"/>
        <w:rPr>
          <w:rFonts w:ascii="Verdana" w:hAnsi="Verdana"/>
          <w:i/>
          <w:sz w:val="18"/>
        </w:rPr>
      </w:pPr>
      <w:r w:rsidRPr="008059C1">
        <w:rPr>
          <w:rFonts w:ascii="Verdana" w:hAnsi="Verdana"/>
          <w:i/>
          <w:sz w:val="18"/>
        </w:rPr>
        <w:t>- Cette clause est obligatoire (prendre a ou b, EN RAYANT LA MENTION INUTILE)</w:t>
      </w:r>
    </w:p>
    <w:p w14:paraId="6E68FE4E" w14:textId="77777777" w:rsidR="007271D9" w:rsidRPr="008059C1" w:rsidRDefault="007271D9" w:rsidP="008059C1">
      <w:pPr>
        <w:spacing w:before="100"/>
        <w:ind w:right="-27"/>
        <w:jc w:val="both"/>
        <w:rPr>
          <w:rFonts w:ascii="Verdana" w:hAnsi="Verdana"/>
          <w:i/>
          <w:sz w:val="18"/>
        </w:rPr>
      </w:pPr>
      <w:r w:rsidRPr="008059C1">
        <w:rPr>
          <w:rFonts w:ascii="Verdana" w:hAnsi="Verdana"/>
          <w:i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4F4C4AA0" w14:textId="77777777" w:rsidR="007271D9" w:rsidRPr="008059C1" w:rsidRDefault="007271D9" w:rsidP="008059C1">
      <w:pPr>
        <w:tabs>
          <w:tab w:val="left" w:pos="360"/>
        </w:tabs>
        <w:ind w:right="-27"/>
        <w:jc w:val="both"/>
        <w:rPr>
          <w:rFonts w:ascii="Verdana" w:hAnsi="Verdana"/>
          <w:sz w:val="18"/>
        </w:rPr>
      </w:pPr>
      <w:r w:rsidRPr="008D5641">
        <w:rPr>
          <w:rFonts w:ascii="Verdana" w:hAnsi="Verdana"/>
          <w:b/>
          <w:sz w:val="18"/>
        </w:rPr>
        <w:t>a)</w:t>
      </w:r>
      <w:r w:rsidRPr="008D5641">
        <w:rPr>
          <w:rFonts w:ascii="Verdana" w:hAnsi="Verdana"/>
          <w:sz w:val="18"/>
        </w:rPr>
        <w:tab/>
        <w:t xml:space="preserve">- Je n'envisage pas de </w:t>
      </w:r>
      <w:r w:rsidR="008F157F" w:rsidRPr="008D5641">
        <w:rPr>
          <w:rFonts w:ascii="Verdana" w:hAnsi="Verdana"/>
          <w:sz w:val="18"/>
        </w:rPr>
        <w:t>sous-traiter</w:t>
      </w:r>
      <w:r w:rsidRPr="008D5641">
        <w:rPr>
          <w:rFonts w:ascii="Verdana" w:hAnsi="Verdana"/>
          <w:sz w:val="18"/>
        </w:rPr>
        <w:t>.</w:t>
      </w:r>
    </w:p>
    <w:p w14:paraId="3CD7C2ED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3C5DE008" w14:textId="4185EBBF" w:rsidR="007271D9" w:rsidRPr="008059C1" w:rsidRDefault="007271D9" w:rsidP="008059C1">
      <w:pPr>
        <w:tabs>
          <w:tab w:val="left" w:pos="357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>b)</w:t>
      </w:r>
      <w:r w:rsidRPr="008059C1">
        <w:rPr>
          <w:rFonts w:ascii="Verdana" w:hAnsi="Verdana"/>
          <w:b/>
          <w:sz w:val="18"/>
        </w:rPr>
        <w:tab/>
      </w:r>
      <w:r w:rsidRPr="008059C1">
        <w:rPr>
          <w:rFonts w:ascii="Verdana" w:hAnsi="Verdana"/>
          <w:sz w:val="18"/>
        </w:rPr>
        <w:t xml:space="preserve">- </w:t>
      </w:r>
      <w:r w:rsidRPr="008059C1">
        <w:rPr>
          <w:rFonts w:ascii="Verdana" w:hAnsi="Verdana"/>
          <w:sz w:val="18"/>
        </w:rPr>
        <w:tab/>
      </w:r>
      <w:r w:rsidRPr="008059C1">
        <w:rPr>
          <w:rFonts w:ascii="Verdana" w:hAnsi="Verdana"/>
          <w:sz w:val="18"/>
          <w:u w:val="single"/>
        </w:rPr>
        <w:t>Cas d’un titulaire unique</w:t>
      </w:r>
      <w:r w:rsidRPr="008059C1">
        <w:rPr>
          <w:rFonts w:ascii="Verdana" w:hAnsi="Verdana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5766A0" w:rsidRPr="008059C1">
        <w:rPr>
          <w:rFonts w:ascii="Verdana" w:hAnsi="Verdana"/>
          <w:sz w:val="18"/>
        </w:rPr>
        <w:t xml:space="preserve"> </w:t>
      </w:r>
      <w:r w:rsidRPr="008059C1">
        <w:rPr>
          <w:rFonts w:ascii="Verdana" w:hAnsi="Verdana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55B3F481" w14:textId="49B1DAEC" w:rsidR="007271D9" w:rsidRPr="008059C1" w:rsidRDefault="007271D9" w:rsidP="008059C1">
      <w:pPr>
        <w:pStyle w:val="Corpsdetexte2"/>
        <w:ind w:right="-27" w:firstLine="709"/>
        <w:rPr>
          <w:color w:val="auto"/>
        </w:rPr>
      </w:pPr>
      <w:r w:rsidRPr="008059C1">
        <w:rPr>
          <w:color w:val="auto"/>
          <w:u w:val="single"/>
        </w:rPr>
        <w:t>Cas d’un groupement titulaire</w:t>
      </w:r>
      <w:r w:rsidRPr="008059C1">
        <w:rPr>
          <w:color w:val="auto"/>
        </w:rP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5766A0" w:rsidRPr="008059C1">
        <w:rPr>
          <w:color w:val="auto"/>
        </w:rPr>
        <w:t xml:space="preserve"> </w:t>
      </w:r>
      <w:r w:rsidRPr="008059C1">
        <w:rPr>
          <w:color w:val="auto"/>
        </w:rPr>
        <w:t>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CB0E55B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302D7FA5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 montant total des prestations que j'envisage de sous-traiter conformément à cette annexe est de :</w:t>
      </w:r>
    </w:p>
    <w:p w14:paraId="5C869F07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i/>
          <w:sz w:val="18"/>
        </w:rPr>
        <w:t>(à préciser)</w:t>
      </w:r>
      <w:r w:rsidRPr="008059C1">
        <w:rPr>
          <w:rFonts w:ascii="Verdana" w:hAnsi="Verdana"/>
          <w:i/>
          <w:sz w:val="18"/>
        </w:rPr>
        <w:tab/>
      </w:r>
      <w:r w:rsidRPr="008059C1">
        <w:rPr>
          <w:rFonts w:ascii="Verdana" w:hAnsi="Verdana"/>
          <w:sz w:val="18"/>
        </w:rPr>
        <w:t xml:space="preserve">    EURO HT.</w:t>
      </w:r>
    </w:p>
    <w:p w14:paraId="338FB153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</w:p>
    <w:p w14:paraId="2A929891" w14:textId="0DAFDBB1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E8BCCF9" w14:textId="77777777" w:rsidR="008D5641" w:rsidRPr="008059C1" w:rsidRDefault="008D5641" w:rsidP="008059C1">
      <w:pPr>
        <w:ind w:right="-27"/>
        <w:jc w:val="both"/>
        <w:rPr>
          <w:rFonts w:ascii="Verdana" w:hAnsi="Verdana"/>
          <w:sz w:val="18"/>
        </w:rPr>
      </w:pPr>
    </w:p>
    <w:p w14:paraId="4253F9FC" w14:textId="77777777" w:rsidR="00B0072A" w:rsidRDefault="00B0072A">
      <w:pPr>
        <w:overflowPunct/>
        <w:autoSpaceDE/>
        <w:autoSpaceDN/>
        <w:adjustRightInd/>
        <w:textAlignment w:va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br w:type="page"/>
      </w:r>
    </w:p>
    <w:p w14:paraId="54F3BD3A" w14:textId="5EF6EFA2" w:rsidR="007271D9" w:rsidRPr="008059C1" w:rsidRDefault="007271D9" w:rsidP="008059C1">
      <w:pP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lastRenderedPageBreak/>
        <w:t xml:space="preserve">ARTICLE 4 - </w:t>
      </w:r>
      <w:r w:rsidRPr="008059C1">
        <w:rPr>
          <w:rFonts w:ascii="Verdana" w:hAnsi="Verdana"/>
          <w:b/>
          <w:sz w:val="18"/>
          <w:u w:val="single"/>
        </w:rPr>
        <w:t>CESSION DE CREANCE</w:t>
      </w:r>
    </w:p>
    <w:p w14:paraId="16B370D1" w14:textId="77777777" w:rsidR="00DF223F" w:rsidRPr="008059C1" w:rsidRDefault="00DF223F" w:rsidP="008059C1">
      <w:pPr>
        <w:ind w:right="-27"/>
        <w:jc w:val="both"/>
        <w:rPr>
          <w:rFonts w:ascii="Verdana" w:hAnsi="Verdana"/>
          <w:b/>
          <w:i/>
          <w:sz w:val="18"/>
        </w:rPr>
      </w:pPr>
    </w:p>
    <w:p w14:paraId="7CFBC32F" w14:textId="77777777" w:rsidR="007271D9" w:rsidRPr="008059C1" w:rsidRDefault="007271D9" w:rsidP="008059C1">
      <w:pPr>
        <w:ind w:left="360" w:right="-27"/>
        <w:jc w:val="both"/>
        <w:rPr>
          <w:rFonts w:ascii="Verdana" w:hAnsi="Verdana"/>
          <w:sz w:val="18"/>
          <w:u w:val="single"/>
        </w:rPr>
      </w:pPr>
      <w:r w:rsidRPr="008059C1">
        <w:rPr>
          <w:rFonts w:ascii="Verdana" w:hAnsi="Verdana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F55A9D0" w14:textId="5EF1040C" w:rsidR="0094799B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Le montant maximal de la créance que le titulaire pourra céder est de </w:t>
      </w:r>
      <w:r w:rsidR="0094799B">
        <w:rPr>
          <w:rFonts w:ascii="Verdana" w:hAnsi="Verdana"/>
          <w:sz w:val="18"/>
        </w:rPr>
        <w:t>:</w:t>
      </w:r>
    </w:p>
    <w:p w14:paraId="5F352B0E" w14:textId="440DFCEC" w:rsidR="0094799B" w:rsidRDefault="0094799B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-              </w:t>
      </w:r>
      <w:r w:rsidR="00A30EBD">
        <w:rPr>
          <w:rFonts w:ascii="Verdana" w:hAnsi="Verdana"/>
          <w:sz w:val="18"/>
        </w:rPr>
        <w:t xml:space="preserve">    </w:t>
      </w:r>
      <w:r>
        <w:rPr>
          <w:rFonts w:ascii="Verdana" w:hAnsi="Verdana"/>
          <w:sz w:val="18"/>
        </w:rPr>
        <w:t xml:space="preserve">  €HT</w:t>
      </w:r>
    </w:p>
    <w:p w14:paraId="0007584E" w14:textId="77777777" w:rsidR="0094799B" w:rsidRDefault="0094799B" w:rsidP="008059C1">
      <w:pPr>
        <w:ind w:right="-27"/>
        <w:jc w:val="both"/>
        <w:rPr>
          <w:rFonts w:ascii="Verdana" w:hAnsi="Verdana"/>
          <w:sz w:val="18"/>
        </w:rPr>
      </w:pPr>
    </w:p>
    <w:p w14:paraId="2931665C" w14:textId="77777777" w:rsidR="0094799B" w:rsidRDefault="0094799B" w:rsidP="008059C1">
      <w:pPr>
        <w:ind w:right="-27"/>
        <w:jc w:val="both"/>
        <w:rPr>
          <w:rFonts w:ascii="Verdana" w:hAnsi="Verdana"/>
          <w:sz w:val="18"/>
        </w:rPr>
      </w:pPr>
    </w:p>
    <w:p w14:paraId="69D821C6" w14:textId="5E7F5754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en hors taxes (en lettres et en chiffres, montant forfaitaire total du marché diminué de la sous-traitance envisagée)</w:t>
      </w:r>
      <w:r w:rsidR="0094799B">
        <w:rPr>
          <w:rFonts w:ascii="Verdana" w:hAnsi="Verdana"/>
          <w:sz w:val="18"/>
        </w:rPr>
        <w:t xml:space="preserve"> :</w:t>
      </w:r>
    </w:p>
    <w:p w14:paraId="6B64EE5E" w14:textId="77777777" w:rsidR="0094799B" w:rsidRPr="008059C1" w:rsidRDefault="0094799B" w:rsidP="008059C1">
      <w:pPr>
        <w:ind w:right="-27"/>
        <w:jc w:val="both"/>
        <w:rPr>
          <w:rFonts w:ascii="Verdana" w:hAnsi="Verdana"/>
          <w:sz w:val="18"/>
        </w:rPr>
      </w:pPr>
    </w:p>
    <w:p w14:paraId="3FF30E7C" w14:textId="3FAC339C" w:rsidR="006524AB" w:rsidRPr="008059C1" w:rsidRDefault="00C77C7C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Conformément </w:t>
      </w:r>
      <w:r w:rsidR="00D87D88" w:rsidRPr="008059C1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 w:rsidRPr="008059C1">
        <w:rPr>
          <w:rFonts w:ascii="Verdana" w:hAnsi="Verdana"/>
          <w:sz w:val="18"/>
        </w:rPr>
        <w:t>e</w:t>
      </w:r>
      <w:r w:rsidRPr="008059C1">
        <w:rPr>
          <w:rFonts w:ascii="Verdana" w:hAnsi="Verdana"/>
          <w:sz w:val="18"/>
        </w:rPr>
        <w:t>t</w:t>
      </w:r>
      <w:r w:rsidR="007271D9" w:rsidRPr="008059C1">
        <w:rPr>
          <w:rFonts w:ascii="Verdana" w:hAnsi="Verdana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4676C429" w14:textId="02B4A62A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75757AC" w14:textId="77777777" w:rsidR="00B0072A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686D805E" w14:textId="77777777" w:rsidR="00A30EBD" w:rsidRPr="008059C1" w:rsidRDefault="00A30EBD" w:rsidP="008059C1">
      <w:pPr>
        <w:ind w:right="-27"/>
        <w:jc w:val="both"/>
        <w:rPr>
          <w:rFonts w:ascii="Verdana" w:hAnsi="Verdana"/>
          <w:sz w:val="18"/>
        </w:rPr>
      </w:pPr>
    </w:p>
    <w:p w14:paraId="5550364B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13FC8CC" w14:textId="77777777" w:rsidR="000A3889" w:rsidRPr="008059C1" w:rsidRDefault="000A388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 xml:space="preserve">ARTICLE 5 – </w:t>
      </w:r>
      <w:r w:rsidRPr="00EB1450">
        <w:rPr>
          <w:rFonts w:ascii="Verdana" w:hAnsi="Verdana"/>
          <w:b/>
          <w:sz w:val="18"/>
          <w:u w:val="single"/>
        </w:rPr>
        <w:t>DUREE ET DELAIS</w:t>
      </w:r>
      <w:r w:rsidRPr="00EB1450" w:rsidDel="009B6E83">
        <w:rPr>
          <w:rFonts w:ascii="Verdana" w:hAnsi="Verdana"/>
          <w:sz w:val="18"/>
          <w:u w:val="single"/>
        </w:rPr>
        <w:t xml:space="preserve"> </w:t>
      </w:r>
    </w:p>
    <w:p w14:paraId="572DA734" w14:textId="77777777" w:rsidR="000A3889" w:rsidRPr="008059C1" w:rsidRDefault="000A3889" w:rsidP="008059C1">
      <w:pPr>
        <w:ind w:right="-27"/>
        <w:jc w:val="both"/>
        <w:rPr>
          <w:rFonts w:ascii="Verdana" w:hAnsi="Verdana"/>
          <w:i/>
          <w:sz w:val="18"/>
        </w:rPr>
      </w:pPr>
    </w:p>
    <w:p w14:paraId="226D9712" w14:textId="6FEC41AC" w:rsidR="00DD6755" w:rsidRPr="00CC3505" w:rsidRDefault="000A388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Le présent marché prend effet à compter </w:t>
      </w:r>
      <w:r w:rsidRPr="00A10DC7">
        <w:rPr>
          <w:rFonts w:ascii="Verdana" w:hAnsi="Verdana"/>
          <w:sz w:val="18"/>
        </w:rPr>
        <w:t xml:space="preserve">de sa </w:t>
      </w:r>
      <w:r w:rsidRPr="00CC3505">
        <w:rPr>
          <w:rFonts w:ascii="Verdana" w:hAnsi="Verdana"/>
          <w:sz w:val="18"/>
        </w:rPr>
        <w:t>notification au titulaire</w:t>
      </w:r>
      <w:del w:id="4" w:author="Baudry Tom" w:date="2025-01-06T16:13:00Z" w16du:dateUtc="2025-01-06T15:13:00Z">
        <w:r w:rsidR="00F0579B" w:rsidRPr="00CC3505" w:rsidDel="00D75BD8">
          <w:rPr>
            <w:rFonts w:ascii="Verdana" w:hAnsi="Verdana"/>
            <w:sz w:val="18"/>
          </w:rPr>
          <w:delText xml:space="preserve"> jusqu’à l’achèvement complet des éléments de mission dans les conditions fixées </w:delText>
        </w:r>
        <w:r w:rsidR="00F0579B" w:rsidRPr="00DB49C5" w:rsidDel="00D75BD8">
          <w:rPr>
            <w:rFonts w:ascii="Verdana" w:hAnsi="Verdana"/>
            <w:sz w:val="18"/>
            <w:highlight w:val="yellow"/>
            <w:rPrChange w:id="5" w:author="Baudry Tom" w:date="2025-01-06T14:44:00Z" w16du:dateUtc="2025-01-06T13:44:00Z">
              <w:rPr>
                <w:rFonts w:ascii="Verdana" w:hAnsi="Verdana"/>
                <w:sz w:val="18"/>
              </w:rPr>
            </w:rPrChange>
          </w:rPr>
          <w:delText xml:space="preserve">à l’article </w:delText>
        </w:r>
        <w:r w:rsidR="006E3CF6" w:rsidRPr="00DB49C5" w:rsidDel="00D75BD8">
          <w:rPr>
            <w:rFonts w:ascii="Verdana" w:hAnsi="Verdana"/>
            <w:sz w:val="18"/>
            <w:highlight w:val="yellow"/>
            <w:rPrChange w:id="6" w:author="Baudry Tom" w:date="2025-01-06T14:44:00Z" w16du:dateUtc="2025-01-06T13:44:00Z">
              <w:rPr>
                <w:rFonts w:ascii="Verdana" w:hAnsi="Verdana"/>
                <w:sz w:val="18"/>
              </w:rPr>
            </w:rPrChange>
          </w:rPr>
          <w:delText>9</w:delText>
        </w:r>
        <w:r w:rsidR="00F0579B" w:rsidRPr="00DB49C5" w:rsidDel="00D75BD8">
          <w:rPr>
            <w:rFonts w:ascii="Verdana" w:hAnsi="Verdana"/>
            <w:sz w:val="18"/>
            <w:highlight w:val="yellow"/>
            <w:rPrChange w:id="7" w:author="Baudry Tom" w:date="2025-01-06T14:44:00Z" w16du:dateUtc="2025-01-06T13:44:00Z">
              <w:rPr>
                <w:rFonts w:ascii="Verdana" w:hAnsi="Verdana"/>
                <w:sz w:val="18"/>
              </w:rPr>
            </w:rPrChange>
          </w:rPr>
          <w:delText xml:space="preserve"> du </w:delText>
        </w:r>
        <w:commentRangeStart w:id="8"/>
        <w:r w:rsidR="00F0579B" w:rsidRPr="00DB49C5" w:rsidDel="00D75BD8">
          <w:rPr>
            <w:rFonts w:ascii="Verdana" w:hAnsi="Verdana"/>
            <w:sz w:val="18"/>
            <w:highlight w:val="yellow"/>
            <w:rPrChange w:id="9" w:author="Baudry Tom" w:date="2025-01-06T14:44:00Z" w16du:dateUtc="2025-01-06T13:44:00Z">
              <w:rPr>
                <w:rFonts w:ascii="Verdana" w:hAnsi="Verdana"/>
                <w:sz w:val="18"/>
              </w:rPr>
            </w:rPrChange>
          </w:rPr>
          <w:delText>CCAP</w:delText>
        </w:r>
        <w:commentRangeEnd w:id="8"/>
        <w:r w:rsidR="00B72E54" w:rsidRPr="00DB49C5" w:rsidDel="00D75BD8">
          <w:rPr>
            <w:rStyle w:val="Marquedecommentaire"/>
            <w:highlight w:val="yellow"/>
            <w:rPrChange w:id="10" w:author="Baudry Tom" w:date="2025-01-06T14:44:00Z" w16du:dateUtc="2025-01-06T13:44:00Z">
              <w:rPr>
                <w:rStyle w:val="Marquedecommentaire"/>
              </w:rPr>
            </w:rPrChange>
          </w:rPr>
          <w:commentReference w:id="8"/>
        </w:r>
        <w:r w:rsidR="00B72E54" w:rsidRPr="00DB49C5" w:rsidDel="00D75BD8">
          <w:rPr>
            <w:rFonts w:ascii="Verdana" w:hAnsi="Verdana"/>
            <w:sz w:val="18"/>
            <w:highlight w:val="yellow"/>
            <w:rPrChange w:id="11" w:author="Baudry Tom" w:date="2025-01-06T14:44:00Z" w16du:dateUtc="2025-01-06T13:44:00Z">
              <w:rPr>
                <w:rFonts w:ascii="Verdana" w:hAnsi="Verdana"/>
                <w:sz w:val="18"/>
              </w:rPr>
            </w:rPrChange>
          </w:rPr>
          <w:delText>.</w:delText>
        </w:r>
      </w:del>
      <w:ins w:id="12" w:author="Baudry Tom" w:date="2025-01-06T16:13:00Z" w16du:dateUtc="2025-01-06T15:13:00Z">
        <w:r w:rsidR="00D75BD8">
          <w:rPr>
            <w:rFonts w:ascii="Verdana" w:hAnsi="Verdana"/>
            <w:sz w:val="18"/>
          </w:rPr>
          <w:t>.</w:t>
        </w:r>
      </w:ins>
    </w:p>
    <w:p w14:paraId="47CA5A34" w14:textId="77777777" w:rsidR="0094799B" w:rsidRPr="00CC3505" w:rsidRDefault="0094799B" w:rsidP="008059C1">
      <w:pPr>
        <w:ind w:right="-27"/>
        <w:jc w:val="both"/>
        <w:rPr>
          <w:rFonts w:ascii="Verdana" w:hAnsi="Verdana"/>
          <w:sz w:val="18"/>
        </w:rPr>
      </w:pPr>
    </w:p>
    <w:p w14:paraId="4AA98326" w14:textId="3DBEC104" w:rsidR="00DD6755" w:rsidRDefault="0037026D" w:rsidP="008059C1">
      <w:pPr>
        <w:ind w:right="-27"/>
        <w:jc w:val="both"/>
        <w:rPr>
          <w:rFonts w:ascii="Verdana" w:hAnsi="Verdana"/>
          <w:sz w:val="18"/>
        </w:rPr>
      </w:pPr>
      <w:r w:rsidRPr="00CC3505">
        <w:rPr>
          <w:rFonts w:ascii="Verdana" w:hAnsi="Verdana"/>
          <w:sz w:val="18"/>
        </w:rPr>
        <w:t xml:space="preserve">A titre indicatif et sans que cela n’engage le pouvoir adjudicateur, la durée totale du marché est de </w:t>
      </w:r>
      <w:del w:id="13" w:author="Baudry Tom" w:date="2025-01-22T10:37:00Z" w16du:dateUtc="2025-01-22T09:37:00Z">
        <w:r w:rsidR="007B2B86" w:rsidRPr="00CC3505" w:rsidDel="004260C5">
          <w:rPr>
            <w:rFonts w:ascii="Verdana" w:hAnsi="Verdana"/>
            <w:sz w:val="18"/>
          </w:rPr>
          <w:delText>57</w:delText>
        </w:r>
        <w:r w:rsidRPr="00CC3505" w:rsidDel="004260C5">
          <w:rPr>
            <w:rFonts w:ascii="Verdana" w:hAnsi="Verdana"/>
            <w:sz w:val="18"/>
          </w:rPr>
          <w:delText xml:space="preserve"> </w:delText>
        </w:r>
      </w:del>
      <w:ins w:id="14" w:author="Baudry Tom" w:date="2025-01-22T10:37:00Z" w16du:dateUtc="2025-01-22T09:37:00Z">
        <w:r w:rsidR="004260C5" w:rsidRPr="00CC3505">
          <w:rPr>
            <w:rFonts w:ascii="Verdana" w:hAnsi="Verdana"/>
            <w:sz w:val="18"/>
          </w:rPr>
          <w:t>5</w:t>
        </w:r>
        <w:r w:rsidR="004260C5">
          <w:rPr>
            <w:rFonts w:ascii="Verdana" w:hAnsi="Verdana"/>
            <w:sz w:val="18"/>
          </w:rPr>
          <w:t>5</w:t>
        </w:r>
        <w:r w:rsidR="004260C5" w:rsidRPr="00CC3505">
          <w:rPr>
            <w:rFonts w:ascii="Verdana" w:hAnsi="Verdana"/>
            <w:sz w:val="18"/>
          </w:rPr>
          <w:t xml:space="preserve"> </w:t>
        </w:r>
      </w:ins>
      <w:r w:rsidRPr="00CC3505">
        <w:rPr>
          <w:rFonts w:ascii="Verdana" w:hAnsi="Verdana"/>
          <w:sz w:val="18"/>
        </w:rPr>
        <w:t>mois</w:t>
      </w:r>
      <w:r w:rsidR="005124B6" w:rsidRPr="00CC3505">
        <w:rPr>
          <w:rFonts w:ascii="Verdana" w:hAnsi="Verdana"/>
          <w:sz w:val="18"/>
        </w:rPr>
        <w:t xml:space="preserve">, </w:t>
      </w:r>
      <w:r w:rsidR="00A30EBD" w:rsidRPr="00CC3505">
        <w:rPr>
          <w:rFonts w:ascii="Verdana" w:hAnsi="Verdana"/>
          <w:sz w:val="18"/>
        </w:rPr>
        <w:t>selon le détail</w:t>
      </w:r>
      <w:r w:rsidR="000A3889" w:rsidRPr="00CC3505">
        <w:rPr>
          <w:rFonts w:ascii="Verdana" w:hAnsi="Verdana"/>
          <w:sz w:val="18"/>
        </w:rPr>
        <w:t xml:space="preserve"> </w:t>
      </w:r>
      <w:r w:rsidR="00A30EBD" w:rsidRPr="00CC3505">
        <w:rPr>
          <w:rFonts w:ascii="Verdana" w:hAnsi="Verdana"/>
          <w:sz w:val="18"/>
        </w:rPr>
        <w:t>d</w:t>
      </w:r>
      <w:r w:rsidR="000A3889" w:rsidRPr="00CC3505">
        <w:rPr>
          <w:rFonts w:ascii="Verdana" w:hAnsi="Verdana"/>
          <w:sz w:val="18"/>
        </w:rPr>
        <w:t>u calendrier prévisionnel</w:t>
      </w:r>
      <w:r w:rsidR="005124B6" w:rsidRPr="00CC3505">
        <w:rPr>
          <w:rFonts w:ascii="Verdana" w:hAnsi="Verdana"/>
          <w:sz w:val="18"/>
        </w:rPr>
        <w:t>,</w:t>
      </w:r>
      <w:r w:rsidR="000A3889" w:rsidRPr="00CC3505">
        <w:rPr>
          <w:rFonts w:ascii="Verdana" w:hAnsi="Verdana"/>
          <w:sz w:val="18"/>
        </w:rPr>
        <w:t xml:space="preserve"> </w:t>
      </w:r>
      <w:r w:rsidR="005124B6" w:rsidRPr="00CC3505">
        <w:rPr>
          <w:rFonts w:ascii="Verdana" w:hAnsi="Verdana"/>
          <w:sz w:val="18"/>
        </w:rPr>
        <w:t>études</w:t>
      </w:r>
      <w:r w:rsidR="009068BB" w:rsidRPr="00CC3505">
        <w:rPr>
          <w:rFonts w:ascii="Verdana" w:hAnsi="Verdana"/>
          <w:sz w:val="18"/>
        </w:rPr>
        <w:t>/</w:t>
      </w:r>
      <w:r w:rsidR="005124B6" w:rsidRPr="00CC3505">
        <w:rPr>
          <w:rFonts w:ascii="Verdana" w:hAnsi="Verdana"/>
          <w:sz w:val="18"/>
        </w:rPr>
        <w:t xml:space="preserve">travaux, </w:t>
      </w:r>
      <w:r w:rsidR="0094799B" w:rsidRPr="00CC3505">
        <w:rPr>
          <w:rFonts w:ascii="Verdana" w:hAnsi="Verdana"/>
          <w:sz w:val="18"/>
        </w:rPr>
        <w:t xml:space="preserve">joint en </w:t>
      </w:r>
      <w:r w:rsidR="000A3889" w:rsidRPr="00CC3505">
        <w:rPr>
          <w:rFonts w:ascii="Verdana" w:hAnsi="Verdana"/>
          <w:sz w:val="18"/>
        </w:rPr>
        <w:t xml:space="preserve">annexe </w:t>
      </w:r>
      <w:r w:rsidR="00A10DC7" w:rsidRPr="00CC3505">
        <w:rPr>
          <w:rFonts w:ascii="Verdana" w:hAnsi="Verdana"/>
          <w:sz w:val="18"/>
        </w:rPr>
        <w:t>a</w:t>
      </w:r>
      <w:r w:rsidR="0094799B" w:rsidRPr="00CC3505">
        <w:rPr>
          <w:rFonts w:ascii="Verdana" w:hAnsi="Verdana"/>
          <w:sz w:val="18"/>
        </w:rPr>
        <w:t>u</w:t>
      </w:r>
      <w:r w:rsidR="00DD6755" w:rsidRPr="00CC3505">
        <w:rPr>
          <w:rFonts w:ascii="Verdana" w:hAnsi="Verdana"/>
          <w:sz w:val="18"/>
        </w:rPr>
        <w:t xml:space="preserve"> CCAP</w:t>
      </w:r>
      <w:r w:rsidR="008059C1" w:rsidRPr="00CC3505">
        <w:rPr>
          <w:rFonts w:ascii="Verdana" w:hAnsi="Verdana"/>
          <w:sz w:val="18"/>
        </w:rPr>
        <w:t>.</w:t>
      </w:r>
    </w:p>
    <w:p w14:paraId="5AD44B74" w14:textId="1D5F932F" w:rsidR="00F0579B" w:rsidRDefault="00F0579B" w:rsidP="008059C1">
      <w:pPr>
        <w:ind w:right="-27"/>
        <w:jc w:val="both"/>
        <w:rPr>
          <w:rFonts w:ascii="Verdana" w:hAnsi="Verdana"/>
          <w:sz w:val="18"/>
        </w:rPr>
      </w:pPr>
    </w:p>
    <w:p w14:paraId="37071464" w14:textId="19491FD9" w:rsidR="00447E1A" w:rsidRDefault="00F0579B" w:rsidP="0084422F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Les délais prévisionnels de l’opération, </w:t>
      </w:r>
      <w:r w:rsidR="00447E1A">
        <w:rPr>
          <w:rFonts w:ascii="Verdana" w:hAnsi="Verdana"/>
          <w:sz w:val="18"/>
        </w:rPr>
        <w:t xml:space="preserve">sont détaillés dans le calendrier prévisionnel de l’opération joint en annexe </w:t>
      </w:r>
      <w:ins w:id="15" w:author="Baudry Tom" w:date="2025-01-06T16:13:00Z" w16du:dateUtc="2025-01-06T15:13:00Z">
        <w:r w:rsidR="00D75BD8">
          <w:rPr>
            <w:rFonts w:ascii="Verdana" w:hAnsi="Verdana"/>
            <w:sz w:val="18"/>
          </w:rPr>
          <w:t>2</w:t>
        </w:r>
      </w:ins>
      <w:del w:id="16" w:author="Baudry Tom" w:date="2025-01-06T16:13:00Z" w16du:dateUtc="2025-01-06T15:13:00Z">
        <w:r w:rsidR="00A10DC7" w:rsidDel="00D75BD8">
          <w:rPr>
            <w:rFonts w:ascii="Verdana" w:hAnsi="Verdana"/>
            <w:sz w:val="18"/>
          </w:rPr>
          <w:delText>3</w:delText>
        </w:r>
      </w:del>
      <w:r w:rsidR="00447E1A">
        <w:rPr>
          <w:rFonts w:ascii="Verdana" w:hAnsi="Verdana"/>
          <w:sz w:val="18"/>
        </w:rPr>
        <w:t xml:space="preserve"> au C</w:t>
      </w:r>
      <w:del w:id="17" w:author="Baudry Tom" w:date="2025-01-06T16:13:00Z" w16du:dateUtc="2025-01-06T15:13:00Z">
        <w:r w:rsidR="00447E1A" w:rsidDel="00D75BD8">
          <w:rPr>
            <w:rFonts w:ascii="Verdana" w:hAnsi="Verdana"/>
            <w:sz w:val="18"/>
          </w:rPr>
          <w:delText>ahier des Clauses Particulière</w:delText>
        </w:r>
      </w:del>
      <w:ins w:id="18" w:author="Baudry Tom" w:date="2025-01-06T16:13:00Z" w16du:dateUtc="2025-01-06T15:13:00Z">
        <w:r w:rsidR="00D75BD8">
          <w:rPr>
            <w:rFonts w:ascii="Verdana" w:hAnsi="Verdana"/>
            <w:sz w:val="18"/>
          </w:rPr>
          <w:t>CAP</w:t>
        </w:r>
      </w:ins>
      <w:del w:id="19" w:author="Baudry Tom" w:date="2025-01-06T16:13:00Z" w16du:dateUtc="2025-01-06T15:13:00Z">
        <w:r w:rsidR="00447E1A" w:rsidDel="00D75BD8">
          <w:rPr>
            <w:rFonts w:ascii="Verdana" w:hAnsi="Verdana"/>
            <w:sz w:val="18"/>
          </w:rPr>
          <w:delText>s</w:delText>
        </w:r>
      </w:del>
      <w:r w:rsidR="00447E1A">
        <w:rPr>
          <w:rFonts w:ascii="Verdana" w:hAnsi="Verdana"/>
          <w:sz w:val="18"/>
        </w:rPr>
        <w:t>.</w:t>
      </w:r>
    </w:p>
    <w:p w14:paraId="2ACAE89F" w14:textId="13ECB9B8" w:rsidR="00447E1A" w:rsidRDefault="00447E1A" w:rsidP="0084422F">
      <w:pPr>
        <w:ind w:right="-27"/>
        <w:jc w:val="both"/>
        <w:rPr>
          <w:rFonts w:ascii="Verdana" w:hAnsi="Verdana"/>
          <w:sz w:val="18"/>
        </w:rPr>
      </w:pPr>
    </w:p>
    <w:p w14:paraId="7B9D93D1" w14:textId="77777777" w:rsidR="00447E1A" w:rsidRDefault="00447E1A" w:rsidP="0084422F">
      <w:pPr>
        <w:ind w:right="-27"/>
        <w:jc w:val="both"/>
        <w:rPr>
          <w:rFonts w:ascii="Verdana" w:hAnsi="Verdana"/>
          <w:sz w:val="18"/>
        </w:rPr>
      </w:pPr>
    </w:p>
    <w:p w14:paraId="6685CD3A" w14:textId="77777777" w:rsidR="000A3889" w:rsidRPr="008059C1" w:rsidRDefault="000A3889" w:rsidP="008059C1">
      <w:pPr>
        <w:ind w:right="-27"/>
        <w:jc w:val="both"/>
        <w:rPr>
          <w:rFonts w:ascii="Verdana" w:hAnsi="Verdana"/>
          <w:b/>
          <w:i/>
          <w:sz w:val="18"/>
          <w:u w:val="single"/>
        </w:rPr>
      </w:pPr>
    </w:p>
    <w:p w14:paraId="2068F5B3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 xml:space="preserve">ARTICLE 6 - </w:t>
      </w:r>
      <w:r w:rsidRPr="008059C1">
        <w:rPr>
          <w:rFonts w:ascii="Verdana" w:hAnsi="Verdana"/>
          <w:b/>
          <w:sz w:val="18"/>
          <w:u w:val="single"/>
        </w:rPr>
        <w:t xml:space="preserve">PAIEMENTS </w:t>
      </w:r>
    </w:p>
    <w:p w14:paraId="75A694D6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2A8DA85" w14:textId="77777777" w:rsidR="007271D9" w:rsidRPr="008059C1" w:rsidRDefault="007271D9" w:rsidP="008059C1">
      <w:pPr>
        <w:pStyle w:val="Corpsdetexte2"/>
        <w:ind w:right="-27"/>
        <w:rPr>
          <w:color w:val="auto"/>
        </w:rPr>
      </w:pPr>
      <w:r w:rsidRPr="008059C1">
        <w:rPr>
          <w:color w:val="auto"/>
        </w:rP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Pr="008059C1" w:rsidRDefault="007271D9" w:rsidP="008059C1">
      <w:pPr>
        <w:pStyle w:val="Titre6"/>
        <w:ind w:right="-27"/>
      </w:pPr>
    </w:p>
    <w:p w14:paraId="1A2E831F" w14:textId="4C44CAE0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- du compte ouvert au nom de</w:t>
      </w:r>
      <w:r w:rsidR="00DA0F3C" w:rsidRPr="008059C1">
        <w:rPr>
          <w:rFonts w:ascii="Verdana" w:hAnsi="Verdana"/>
          <w:sz w:val="18"/>
        </w:rPr>
        <w:t xml:space="preserve"> </w:t>
      </w:r>
      <w:r w:rsidRPr="008059C1">
        <w:rPr>
          <w:rFonts w:ascii="Verdana" w:hAnsi="Verdana"/>
          <w:sz w:val="18"/>
        </w:rPr>
        <w:t xml:space="preserve">:  </w:t>
      </w:r>
      <w:r w:rsidRPr="008059C1">
        <w:rPr>
          <w:rFonts w:ascii="Verdana" w:hAnsi="Verdana"/>
          <w:sz w:val="18"/>
        </w:rPr>
        <w:tab/>
        <w:t xml:space="preserve"> (à préciser)</w:t>
      </w:r>
    </w:p>
    <w:p w14:paraId="26CD4B4E" w14:textId="49259AE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à l'établissement bancaire suivant :   </w:t>
      </w:r>
      <w:r w:rsidRPr="008059C1">
        <w:rPr>
          <w:rFonts w:ascii="Verdana" w:hAnsi="Verdana"/>
          <w:sz w:val="18"/>
        </w:rPr>
        <w:tab/>
        <w:t xml:space="preserve"> (à préciser)</w:t>
      </w:r>
    </w:p>
    <w:p w14:paraId="1405B527" w14:textId="0627E01A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- de l’agence : (à préciser)</w:t>
      </w:r>
    </w:p>
    <w:p w14:paraId="5596D011" w14:textId="2B45A085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- sous le numéro de compte : (à préciser)</w:t>
      </w:r>
    </w:p>
    <w:p w14:paraId="74C57D7C" w14:textId="111D7EBF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code établissement : (à préciser) </w:t>
      </w:r>
      <w:r w:rsidRPr="008059C1">
        <w:rPr>
          <w:rFonts w:ascii="Verdana" w:hAnsi="Verdana"/>
          <w:sz w:val="18"/>
        </w:rPr>
        <w:tab/>
        <w:t>code guichet : (à préciser)</w:t>
      </w:r>
      <w:r w:rsidRPr="008059C1">
        <w:rPr>
          <w:rFonts w:ascii="Verdana" w:hAnsi="Verdana"/>
          <w:sz w:val="18"/>
        </w:rPr>
        <w:tab/>
        <w:t>Clé RIB/RIP : (à préciser)</w:t>
      </w:r>
    </w:p>
    <w:p w14:paraId="611D5C00" w14:textId="339418DD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IBAN </w:t>
      </w:r>
    </w:p>
    <w:p w14:paraId="6B34962D" w14:textId="538AA7F5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BIC </w:t>
      </w:r>
    </w:p>
    <w:p w14:paraId="5B722CBD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- adresse exacte de l’établissement bancaire : (à préciser)</w:t>
      </w:r>
    </w:p>
    <w:p w14:paraId="462B3A2F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363E9A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Toutefois, en application de l’article </w:t>
      </w:r>
      <w:r w:rsidR="00C611BB" w:rsidRPr="008059C1">
        <w:rPr>
          <w:rFonts w:ascii="Verdana" w:hAnsi="Verdana"/>
          <w:sz w:val="18"/>
        </w:rPr>
        <w:t>L. 2193-11 du Code de la commande publique</w:t>
      </w:r>
      <w:r w:rsidR="00704F9E" w:rsidRPr="008059C1">
        <w:rPr>
          <w:rFonts w:ascii="Verdana" w:hAnsi="Verdana"/>
          <w:sz w:val="18"/>
        </w:rPr>
        <w:t xml:space="preserve">, </w:t>
      </w:r>
      <w:r w:rsidRPr="008059C1">
        <w:rPr>
          <w:rFonts w:ascii="Verdana" w:hAnsi="Verdana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7545D42B" w14:textId="4567C8BB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C5F9768" w14:textId="77777777" w:rsidR="00B0072A" w:rsidRDefault="00B0072A">
      <w:pPr>
        <w:overflowPunct/>
        <w:autoSpaceDE/>
        <w:autoSpaceDN/>
        <w:adjustRightInd/>
        <w:textAlignment w:val="auto"/>
        <w:rPr>
          <w:rFonts w:ascii="Verdana" w:hAnsi="Verdana"/>
          <w:b/>
          <w:sz w:val="18"/>
          <w:u w:val="single"/>
        </w:rPr>
      </w:pPr>
      <w:r>
        <w:rPr>
          <w:sz w:val="18"/>
        </w:rPr>
        <w:br w:type="page"/>
      </w:r>
    </w:p>
    <w:p w14:paraId="12E97D3F" w14:textId="2DEE5C81" w:rsidR="007271D9" w:rsidRPr="008059C1" w:rsidRDefault="007271D9" w:rsidP="008059C1">
      <w:pPr>
        <w:pStyle w:val="Titre7"/>
        <w:ind w:right="-27"/>
        <w:rPr>
          <w:color w:val="auto"/>
          <w:sz w:val="18"/>
        </w:rPr>
      </w:pPr>
      <w:r w:rsidRPr="00A241D4">
        <w:rPr>
          <w:color w:val="auto"/>
          <w:sz w:val="18"/>
        </w:rPr>
        <w:lastRenderedPageBreak/>
        <w:t>AVANCE</w:t>
      </w:r>
    </w:p>
    <w:p w14:paraId="246DBEF6" w14:textId="2143ABC0" w:rsidR="001F503E" w:rsidRPr="008059C1" w:rsidRDefault="001F503E" w:rsidP="00165FBD">
      <w:pPr>
        <w:ind w:right="-27"/>
        <w:jc w:val="both"/>
        <w:rPr>
          <w:rFonts w:ascii="Verdana" w:hAnsi="Verdana"/>
        </w:rPr>
      </w:pPr>
    </w:p>
    <w:p w14:paraId="75DB02D8" w14:textId="61495864" w:rsidR="001F503E" w:rsidRPr="008059C1" w:rsidRDefault="001F503E" w:rsidP="00165FBD">
      <w:pPr>
        <w:ind w:right="-27"/>
        <w:jc w:val="both"/>
        <w:rPr>
          <w:rFonts w:ascii="Verdana" w:hAnsi="Verdana" w:cs="Arial"/>
          <w:sz w:val="20"/>
        </w:rPr>
      </w:pPr>
      <w:r w:rsidRPr="008059C1">
        <w:rPr>
          <w:rFonts w:ascii="Verdana" w:hAnsi="Verdana" w:cs="Arial"/>
          <w:sz w:val="20"/>
        </w:rPr>
        <w:t>Le titulaire est- il une micro, une petite ou une moyenne entreprise au sens de la recommandation de la Commission du 6 mai 2003.</w:t>
      </w:r>
    </w:p>
    <w:p w14:paraId="05A3486B" w14:textId="31D79758" w:rsidR="001F503E" w:rsidRPr="008059C1" w:rsidRDefault="001F503E" w:rsidP="00165FBD">
      <w:pPr>
        <w:tabs>
          <w:tab w:val="left" w:pos="851"/>
        </w:tabs>
        <w:spacing w:before="120"/>
        <w:ind w:left="1135" w:right="-27" w:hanging="284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59C1">
        <w:rPr>
          <w:rFonts w:ascii="Verdana" w:hAnsi="Verdana"/>
          <w:sz w:val="18"/>
        </w:rPr>
        <w:instrText xml:space="preserve"> FORMCHECKBOX </w:instrText>
      </w:r>
      <w:r w:rsidRPr="008059C1">
        <w:rPr>
          <w:rFonts w:ascii="Verdana" w:hAnsi="Verdana"/>
          <w:sz w:val="18"/>
        </w:rPr>
      </w:r>
      <w:r w:rsidRPr="008059C1">
        <w:rPr>
          <w:rFonts w:ascii="Verdana" w:hAnsi="Verdana"/>
          <w:sz w:val="18"/>
        </w:rPr>
        <w:fldChar w:fldCharType="separate"/>
      </w:r>
      <w:r w:rsidRPr="008059C1">
        <w:rPr>
          <w:rFonts w:ascii="Verdana" w:hAnsi="Verdana"/>
          <w:sz w:val="18"/>
        </w:rPr>
        <w:fldChar w:fldCharType="end"/>
      </w:r>
      <w:r w:rsidRPr="008059C1">
        <w:rPr>
          <w:rFonts w:ascii="Verdana" w:hAnsi="Verdana"/>
          <w:sz w:val="18"/>
        </w:rPr>
        <w:t>Oui</w:t>
      </w:r>
    </w:p>
    <w:p w14:paraId="641DEC4A" w14:textId="2650E1E0" w:rsidR="001F503E" w:rsidRPr="008059C1" w:rsidRDefault="001F503E" w:rsidP="00165FBD">
      <w:pPr>
        <w:tabs>
          <w:tab w:val="left" w:pos="851"/>
        </w:tabs>
        <w:spacing w:before="120"/>
        <w:ind w:left="1135" w:right="-27" w:hanging="284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59C1">
        <w:rPr>
          <w:rFonts w:ascii="Verdana" w:hAnsi="Verdana"/>
          <w:sz w:val="18"/>
        </w:rPr>
        <w:instrText xml:space="preserve"> FORMCHECKBOX </w:instrText>
      </w:r>
      <w:r w:rsidRPr="008059C1">
        <w:rPr>
          <w:rFonts w:ascii="Verdana" w:hAnsi="Verdana"/>
          <w:sz w:val="18"/>
        </w:rPr>
      </w:r>
      <w:r w:rsidRPr="008059C1">
        <w:rPr>
          <w:rFonts w:ascii="Verdana" w:hAnsi="Verdana"/>
          <w:sz w:val="18"/>
        </w:rPr>
        <w:fldChar w:fldCharType="separate"/>
      </w:r>
      <w:r w:rsidRPr="008059C1">
        <w:rPr>
          <w:rFonts w:ascii="Verdana" w:hAnsi="Verdana"/>
          <w:sz w:val="18"/>
        </w:rPr>
        <w:fldChar w:fldCharType="end"/>
      </w:r>
      <w:r w:rsidRPr="008059C1">
        <w:rPr>
          <w:rFonts w:ascii="Verdana" w:hAnsi="Verdana"/>
          <w:sz w:val="18"/>
        </w:rPr>
        <w:t>Non</w:t>
      </w:r>
    </w:p>
    <w:p w14:paraId="14249AF3" w14:textId="77777777" w:rsidR="001F503E" w:rsidRPr="008059C1" w:rsidRDefault="001F503E" w:rsidP="00165FBD">
      <w:pPr>
        <w:ind w:right="-27"/>
        <w:jc w:val="both"/>
        <w:rPr>
          <w:rFonts w:ascii="Verdana" w:hAnsi="Verdana"/>
        </w:rPr>
      </w:pPr>
    </w:p>
    <w:p w14:paraId="227684AC" w14:textId="1DBC5B4E" w:rsidR="007271D9" w:rsidRPr="008059C1" w:rsidRDefault="007271D9" w:rsidP="00165FBD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JE (NOUS) REFUSE (REFUSONS) de percevoir l'avance prévue à l'article </w:t>
      </w:r>
      <w:r w:rsidR="00A241D4">
        <w:rPr>
          <w:rFonts w:ascii="Verdana" w:hAnsi="Verdana"/>
          <w:sz w:val="18"/>
        </w:rPr>
        <w:t>6.</w:t>
      </w:r>
      <w:ins w:id="20" w:author="Baudry Tom" w:date="2025-01-06T16:14:00Z" w16du:dateUtc="2025-01-06T15:14:00Z">
        <w:r w:rsidR="004D116C">
          <w:rPr>
            <w:rFonts w:ascii="Verdana" w:hAnsi="Verdana"/>
            <w:sz w:val="18"/>
          </w:rPr>
          <w:t>3</w:t>
        </w:r>
      </w:ins>
      <w:del w:id="21" w:author="Baudry Tom" w:date="2025-01-06T16:14:00Z" w16du:dateUtc="2025-01-06T15:14:00Z">
        <w:r w:rsidR="00A241D4" w:rsidDel="004D116C">
          <w:rPr>
            <w:rFonts w:ascii="Verdana" w:hAnsi="Verdana"/>
            <w:sz w:val="18"/>
          </w:rPr>
          <w:delText>4</w:delText>
        </w:r>
      </w:del>
      <w:r w:rsidR="00A241D4">
        <w:rPr>
          <w:rFonts w:ascii="Verdana" w:hAnsi="Verdana"/>
          <w:sz w:val="18"/>
        </w:rPr>
        <w:t xml:space="preserve">.1 </w:t>
      </w:r>
      <w:r w:rsidRPr="008059C1">
        <w:rPr>
          <w:rFonts w:ascii="Verdana" w:hAnsi="Verdana"/>
          <w:sz w:val="18"/>
        </w:rPr>
        <w:t>du CCAP.</w:t>
      </w:r>
      <w:r w:rsidR="001F503E" w:rsidRPr="008059C1">
        <w:rPr>
          <w:rFonts w:ascii="Verdana" w:hAnsi="Verdana"/>
          <w:sz w:val="18"/>
        </w:rPr>
        <w:t xml:space="preserve"> </w:t>
      </w:r>
    </w:p>
    <w:p w14:paraId="3CC23894" w14:textId="68355F2D" w:rsidR="007271D9" w:rsidRPr="008059C1" w:rsidRDefault="007271D9" w:rsidP="00165FBD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J’ (NOUS) ACCEPTE (ACCEPTONS) de percevoir l'avance prévue à l'article</w:t>
      </w:r>
      <w:r w:rsidR="00A241D4">
        <w:rPr>
          <w:rFonts w:ascii="Verdana" w:hAnsi="Verdana"/>
          <w:sz w:val="18"/>
        </w:rPr>
        <w:t xml:space="preserve"> 6.</w:t>
      </w:r>
      <w:del w:id="22" w:author="Baudry Tom" w:date="2025-01-06T16:14:00Z" w16du:dateUtc="2025-01-06T15:14:00Z">
        <w:r w:rsidR="00A241D4" w:rsidDel="004D116C">
          <w:rPr>
            <w:rFonts w:ascii="Verdana" w:hAnsi="Verdana"/>
            <w:sz w:val="18"/>
          </w:rPr>
          <w:delText>4</w:delText>
        </w:r>
      </w:del>
      <w:ins w:id="23" w:author="Baudry Tom" w:date="2025-01-06T16:14:00Z" w16du:dateUtc="2025-01-06T15:14:00Z">
        <w:r w:rsidR="004D116C">
          <w:rPr>
            <w:rFonts w:ascii="Verdana" w:hAnsi="Verdana"/>
            <w:sz w:val="18"/>
          </w:rPr>
          <w:t>3</w:t>
        </w:r>
      </w:ins>
      <w:r w:rsidR="00A241D4">
        <w:rPr>
          <w:rFonts w:ascii="Verdana" w:hAnsi="Verdana"/>
          <w:sz w:val="18"/>
        </w:rPr>
        <w:t xml:space="preserve">.1 </w:t>
      </w:r>
      <w:r w:rsidRPr="008059C1">
        <w:rPr>
          <w:rFonts w:ascii="Verdana" w:hAnsi="Verdana"/>
          <w:sz w:val="18"/>
        </w:rPr>
        <w:t>du CCAP.</w:t>
      </w:r>
    </w:p>
    <w:p w14:paraId="02014EE6" w14:textId="77777777" w:rsidR="007271D9" w:rsidRPr="008059C1" w:rsidRDefault="007271D9" w:rsidP="00165FBD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(</w:t>
      </w:r>
      <w:r w:rsidRPr="008059C1">
        <w:rPr>
          <w:rFonts w:ascii="Verdana" w:hAnsi="Verdana"/>
          <w:i/>
          <w:sz w:val="18"/>
        </w:rPr>
        <w:t>rayer la mention inutile</w:t>
      </w:r>
      <w:r w:rsidRPr="008059C1">
        <w:rPr>
          <w:rFonts w:ascii="Verdana" w:hAnsi="Verdana"/>
          <w:sz w:val="18"/>
        </w:rPr>
        <w:t>).</w:t>
      </w:r>
    </w:p>
    <w:p w14:paraId="30C41E9D" w14:textId="1BC0AB8D" w:rsidR="007271D9" w:rsidRPr="008059C1" w:rsidRDefault="007271D9" w:rsidP="00165FBD">
      <w:pPr>
        <w:ind w:right="-27"/>
        <w:jc w:val="both"/>
        <w:rPr>
          <w:rFonts w:ascii="Verdana" w:hAnsi="Verdana"/>
          <w:sz w:val="18"/>
        </w:rPr>
      </w:pPr>
    </w:p>
    <w:p w14:paraId="4981F2CD" w14:textId="04699AAA" w:rsidR="001F503E" w:rsidRPr="008059C1" w:rsidRDefault="001F503E" w:rsidP="00165FBD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 taux de l’avance est porté à 10% pour une micro, une petite ou une moyenne entreprise.</w:t>
      </w:r>
    </w:p>
    <w:p w14:paraId="625F2467" w14:textId="7704698B" w:rsidR="001F503E" w:rsidRPr="008059C1" w:rsidRDefault="001F503E" w:rsidP="00165FBD">
      <w:pPr>
        <w:ind w:right="-27"/>
        <w:jc w:val="both"/>
        <w:rPr>
          <w:rFonts w:ascii="Verdana" w:hAnsi="Verdana"/>
          <w:sz w:val="18"/>
        </w:rPr>
      </w:pPr>
    </w:p>
    <w:p w14:paraId="1179D5DF" w14:textId="77777777" w:rsidR="00A241D4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68073E0C" w14:textId="77777777" w:rsidR="00A241D4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67E48B24" w14:textId="77777777" w:rsidR="00A241D4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6ED72873" w14:textId="78E442D3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 titulaire</w:t>
      </w:r>
    </w:p>
    <w:p w14:paraId="4F37C58D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9A2A324" w14:textId="3D0A44EA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4E028D2A" w14:textId="1D90C55E" w:rsidR="00A241D4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55F06470" w14:textId="77777777" w:rsidR="00B0072A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1D26DC0F" w14:textId="77777777" w:rsidR="00A241D4" w:rsidRPr="008059C1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5F596BA6" w14:textId="1FDB59A1" w:rsidR="007271D9" w:rsidRPr="008059C1" w:rsidRDefault="00A241D4" w:rsidP="008059C1">
      <w:pPr>
        <w:ind w:right="-27"/>
        <w:jc w:val="both"/>
        <w:rPr>
          <w:rFonts w:ascii="Verdana" w:hAnsi="Verdana"/>
          <w:sz w:val="18"/>
        </w:rPr>
      </w:pPr>
      <w:r w:rsidRPr="001A76A6">
        <w:rPr>
          <w:rFonts w:ascii="Verdana" w:hAnsi="Verdana"/>
          <w:sz w:val="18"/>
        </w:rPr>
        <w:t>Signature</w:t>
      </w:r>
    </w:p>
    <w:p w14:paraId="259BDF01" w14:textId="77777777" w:rsidR="006524AB" w:rsidRPr="008059C1" w:rsidRDefault="006524AB" w:rsidP="008059C1">
      <w:pPr>
        <w:ind w:right="-27"/>
        <w:jc w:val="both"/>
        <w:rPr>
          <w:rFonts w:ascii="Verdana" w:hAnsi="Verdana"/>
          <w:sz w:val="18"/>
        </w:rPr>
      </w:pPr>
    </w:p>
    <w:p w14:paraId="67C6E561" w14:textId="42CCE810" w:rsidR="00DA0F3C" w:rsidRPr="008059C1" w:rsidRDefault="00DA0F3C" w:rsidP="008059C1">
      <w:pPr>
        <w:overflowPunct/>
        <w:autoSpaceDE/>
        <w:autoSpaceDN/>
        <w:adjustRightInd/>
        <w:ind w:right="-27"/>
        <w:textAlignment w:val="auto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br w:type="page"/>
      </w:r>
    </w:p>
    <w:p w14:paraId="49EF8481" w14:textId="77777777" w:rsidR="006524AB" w:rsidRPr="008059C1" w:rsidRDefault="006524AB" w:rsidP="008059C1">
      <w:pPr>
        <w:ind w:right="-27"/>
        <w:jc w:val="both"/>
        <w:rPr>
          <w:rFonts w:ascii="Verdana" w:hAnsi="Verdana"/>
          <w:sz w:val="18"/>
        </w:rPr>
      </w:pPr>
    </w:p>
    <w:p w14:paraId="3615696A" w14:textId="77777777" w:rsidR="007271D9" w:rsidRPr="008059C1" w:rsidRDefault="007271D9" w:rsidP="008059C1">
      <w:pPr>
        <w:tabs>
          <w:tab w:val="left" w:pos="3480"/>
        </w:tabs>
        <w:ind w:right="-27"/>
        <w:jc w:val="both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8059C1" w:rsidRPr="008059C1" w14:paraId="45ADE529" w14:textId="77777777" w:rsidTr="008059C1">
        <w:trPr>
          <w:cantSplit/>
        </w:trPr>
        <w:tc>
          <w:tcPr>
            <w:tcW w:w="920" w:type="dxa"/>
          </w:tcPr>
          <w:p w14:paraId="6E79EAB6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C</w:t>
            </w:r>
          </w:p>
        </w:tc>
        <w:tc>
          <w:tcPr>
            <w:tcW w:w="9083" w:type="dxa"/>
          </w:tcPr>
          <w:p w14:paraId="562E34D6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</w:p>
    <w:p w14:paraId="35EFAA60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</w:p>
    <w:p w14:paraId="4667EBE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Est acceptée la présente offre pour valoir acte d'engagement.</w:t>
      </w:r>
    </w:p>
    <w:p w14:paraId="1BD2049E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5FBDE0B4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262345B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Le montant final du marché s’élève donc à : </w:t>
      </w:r>
    </w:p>
    <w:p w14:paraId="5C7F4E2A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</w:p>
    <w:p w14:paraId="1AE68990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 présent acte d'engagement comporte les annexes énumérées ci-après :</w:t>
      </w:r>
    </w:p>
    <w:p w14:paraId="2F72BA10" w14:textId="66A214CB" w:rsidR="00AF7475" w:rsidRPr="008059C1" w:rsidRDefault="00AF7475" w:rsidP="0094799B">
      <w:pPr>
        <w:tabs>
          <w:tab w:val="left" w:pos="0"/>
        </w:tabs>
        <w:spacing w:before="120"/>
        <w:ind w:left="142" w:right="-28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- </w:t>
      </w:r>
      <w:r w:rsidR="006A6FDE">
        <w:rPr>
          <w:rFonts w:ascii="Verdana" w:hAnsi="Verdana" w:cs="Verdana"/>
          <w:sz w:val="18"/>
          <w:szCs w:val="18"/>
        </w:rPr>
        <w:t>A</w:t>
      </w:r>
      <w:r>
        <w:rPr>
          <w:rFonts w:ascii="Verdana" w:hAnsi="Verdana" w:cs="Verdana"/>
          <w:sz w:val="18"/>
          <w:szCs w:val="18"/>
        </w:rPr>
        <w:t xml:space="preserve">nnexe 1 : </w:t>
      </w:r>
      <w:r w:rsidR="006A6FDE">
        <w:rPr>
          <w:rFonts w:ascii="Verdana" w:hAnsi="Verdana" w:cs="Verdana"/>
          <w:sz w:val="18"/>
          <w:szCs w:val="18"/>
        </w:rPr>
        <w:t>Demande de s</w:t>
      </w:r>
      <w:r>
        <w:rPr>
          <w:rFonts w:ascii="Verdana" w:hAnsi="Verdana" w:cs="Verdana"/>
          <w:sz w:val="18"/>
          <w:szCs w:val="18"/>
        </w:rPr>
        <w:t>ous</w:t>
      </w:r>
      <w:r w:rsidR="006F3ADD">
        <w:rPr>
          <w:rFonts w:ascii="Verdana" w:hAnsi="Verdana" w:cs="Verdana"/>
          <w:sz w:val="18"/>
          <w:szCs w:val="18"/>
        </w:rPr>
        <w:t>-</w:t>
      </w:r>
      <w:r>
        <w:rPr>
          <w:rFonts w:ascii="Verdana" w:hAnsi="Verdana" w:cs="Verdana"/>
          <w:sz w:val="18"/>
          <w:szCs w:val="18"/>
        </w:rPr>
        <w:t xml:space="preserve">traitance </w:t>
      </w:r>
    </w:p>
    <w:p w14:paraId="3F37290C" w14:textId="114443FA" w:rsidR="00DD6755" w:rsidRPr="008059C1" w:rsidRDefault="00DD6755" w:rsidP="0094799B">
      <w:pPr>
        <w:numPr>
          <w:ilvl w:val="12"/>
          <w:numId w:val="0"/>
        </w:numPr>
        <w:spacing w:before="120"/>
        <w:ind w:left="142" w:right="-28"/>
        <w:jc w:val="both"/>
        <w:rPr>
          <w:rFonts w:ascii="Verdana" w:hAnsi="Verdana" w:cs="Verdana"/>
          <w:sz w:val="18"/>
          <w:szCs w:val="18"/>
        </w:rPr>
      </w:pPr>
      <w:r w:rsidRPr="008059C1">
        <w:rPr>
          <w:rFonts w:ascii="Verdana" w:hAnsi="Verdana" w:cs="Verdana"/>
          <w:sz w:val="18"/>
          <w:szCs w:val="18"/>
        </w:rPr>
        <w:t xml:space="preserve">- </w:t>
      </w:r>
      <w:r w:rsidR="006A6FDE">
        <w:rPr>
          <w:rFonts w:ascii="Verdana" w:hAnsi="Verdana" w:cs="Verdana"/>
          <w:sz w:val="18"/>
          <w:szCs w:val="18"/>
        </w:rPr>
        <w:t>A</w:t>
      </w:r>
      <w:r w:rsidRPr="008059C1">
        <w:rPr>
          <w:rFonts w:ascii="Verdana" w:hAnsi="Verdana" w:cs="Verdana"/>
          <w:sz w:val="18"/>
          <w:szCs w:val="18"/>
        </w:rPr>
        <w:t xml:space="preserve">nnexe 2 : </w:t>
      </w:r>
      <w:r w:rsidR="006A6FDE">
        <w:rPr>
          <w:rFonts w:ascii="Verdana" w:hAnsi="Verdana" w:cs="Verdana"/>
          <w:sz w:val="18"/>
          <w:szCs w:val="18"/>
        </w:rPr>
        <w:t>O</w:t>
      </w:r>
      <w:r w:rsidRPr="008059C1">
        <w:rPr>
          <w:rFonts w:ascii="Verdana" w:hAnsi="Verdana" w:cs="Verdana"/>
          <w:sz w:val="18"/>
          <w:szCs w:val="18"/>
        </w:rPr>
        <w:t>rganigramme et composition de l’équipe proposées pour la réalisation des missions,</w:t>
      </w:r>
    </w:p>
    <w:p w14:paraId="422E8CFF" w14:textId="19975B9C" w:rsidR="00DD6755" w:rsidRPr="008059C1" w:rsidRDefault="00DD6755" w:rsidP="0094799B">
      <w:pPr>
        <w:numPr>
          <w:ilvl w:val="12"/>
          <w:numId w:val="0"/>
        </w:numPr>
        <w:spacing w:before="120"/>
        <w:ind w:left="142" w:right="-28"/>
        <w:jc w:val="both"/>
        <w:rPr>
          <w:rFonts w:ascii="Verdana" w:hAnsi="Verdana" w:cs="Verdana"/>
          <w:sz w:val="18"/>
          <w:szCs w:val="18"/>
        </w:rPr>
      </w:pPr>
      <w:r w:rsidRPr="008059C1">
        <w:rPr>
          <w:rFonts w:ascii="Verdana" w:hAnsi="Verdana" w:cs="Verdana"/>
          <w:sz w:val="18"/>
          <w:szCs w:val="18"/>
        </w:rPr>
        <w:t xml:space="preserve">- </w:t>
      </w:r>
      <w:r w:rsidR="006A6FDE">
        <w:rPr>
          <w:rFonts w:ascii="Verdana" w:hAnsi="Verdana" w:cs="Verdana"/>
          <w:sz w:val="18"/>
          <w:szCs w:val="18"/>
        </w:rPr>
        <w:t>A</w:t>
      </w:r>
      <w:r w:rsidRPr="008059C1">
        <w:rPr>
          <w:rFonts w:ascii="Verdana" w:hAnsi="Verdana" w:cs="Verdana"/>
          <w:sz w:val="18"/>
          <w:szCs w:val="18"/>
        </w:rPr>
        <w:t xml:space="preserve">nnexe 3 : </w:t>
      </w:r>
      <w:r w:rsidR="006E3CF6">
        <w:rPr>
          <w:rFonts w:ascii="Verdana" w:hAnsi="Verdana" w:cs="Verdana"/>
          <w:sz w:val="18"/>
          <w:szCs w:val="18"/>
        </w:rPr>
        <w:t>Décomposition des Prix Globale et Forfaitaire (DPGF)</w:t>
      </w:r>
      <w:r w:rsidRPr="008059C1">
        <w:rPr>
          <w:rFonts w:ascii="Verdana" w:hAnsi="Verdana" w:cs="Verdana"/>
          <w:sz w:val="18"/>
          <w:szCs w:val="18"/>
        </w:rPr>
        <w:t>.</w:t>
      </w:r>
    </w:p>
    <w:p w14:paraId="2038B818" w14:textId="43DF6652" w:rsidR="007271D9" w:rsidRDefault="007271D9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6C652D34" w14:textId="008426CB" w:rsidR="00A241D4" w:rsidRDefault="00A241D4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68D0F9CF" w14:textId="340C5FA8" w:rsidR="00A241D4" w:rsidRDefault="00A241D4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59BE6CB9" w14:textId="77777777" w:rsidR="00A241D4" w:rsidRPr="008059C1" w:rsidRDefault="00A241D4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3AFB3B7F" w14:textId="77777777" w:rsidR="007271D9" w:rsidRPr="008059C1" w:rsidRDefault="007271D9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53265B9D" w14:textId="7EAAD4A0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</w:t>
      </w:r>
      <w:r w:rsidR="00501A64">
        <w:rPr>
          <w:rFonts w:ascii="Verdana" w:hAnsi="Verdana"/>
          <w:sz w:val="18"/>
        </w:rPr>
        <w:t>e</w:t>
      </w:r>
      <w:r w:rsidRPr="008059C1">
        <w:rPr>
          <w:rFonts w:ascii="Verdana" w:hAnsi="Verdana"/>
          <w:sz w:val="18"/>
        </w:rPr>
        <w:t xml:space="preserve"> représentant du pouvoir adjudicateur</w:t>
      </w:r>
    </w:p>
    <w:p w14:paraId="01958622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5B9ACEF" w14:textId="77777777" w:rsidR="00A241D4" w:rsidRDefault="007271D9" w:rsidP="008059C1">
      <w:pPr>
        <w:tabs>
          <w:tab w:val="left" w:pos="3828"/>
          <w:tab w:val="left" w:pos="5103"/>
          <w:tab w:val="left" w:pos="5529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ab/>
      </w:r>
      <w:r w:rsidRPr="008059C1">
        <w:rPr>
          <w:rFonts w:ascii="Verdana" w:hAnsi="Verdana"/>
          <w:sz w:val="18"/>
        </w:rPr>
        <w:tab/>
      </w:r>
    </w:p>
    <w:p w14:paraId="2F929D47" w14:textId="578F0B84" w:rsidR="007271D9" w:rsidRPr="008059C1" w:rsidRDefault="007271D9" w:rsidP="008059C1">
      <w:pPr>
        <w:tabs>
          <w:tab w:val="left" w:pos="3828"/>
          <w:tab w:val="left" w:pos="5103"/>
          <w:tab w:val="left" w:pos="5529"/>
        </w:tabs>
        <w:ind w:right="-27"/>
        <w:jc w:val="both"/>
        <w:rPr>
          <w:rFonts w:ascii="Verdana" w:hAnsi="Verdana"/>
          <w:b/>
          <w:i/>
          <w:sz w:val="18"/>
        </w:rPr>
      </w:pPr>
      <w:r w:rsidRPr="008059C1">
        <w:rPr>
          <w:rFonts w:ascii="Verdana" w:hAnsi="Verdana"/>
          <w:sz w:val="18"/>
        </w:rPr>
        <w:tab/>
      </w:r>
      <w:r w:rsidRPr="008059C1">
        <w:rPr>
          <w:rFonts w:ascii="Verdana" w:hAnsi="Verdana"/>
          <w:sz w:val="18"/>
        </w:rPr>
        <w:tab/>
      </w:r>
    </w:p>
    <w:p w14:paraId="26A882AA" w14:textId="77777777" w:rsidR="007271D9" w:rsidRPr="008059C1" w:rsidRDefault="007271D9" w:rsidP="008059C1">
      <w:pPr>
        <w:pStyle w:val="Corpsdetexte2"/>
        <w:ind w:left="4963" w:right="-27"/>
        <w:rPr>
          <w:b/>
          <w:i/>
          <w:color w:val="auto"/>
        </w:rPr>
      </w:pPr>
      <w:r w:rsidRPr="008059C1">
        <w:rPr>
          <w:b/>
          <w:i/>
          <w:color w:val="auto"/>
        </w:rPr>
        <w:t xml:space="preserve"> </w:t>
      </w:r>
    </w:p>
    <w:p w14:paraId="29A96D61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3D5EFDD" w14:textId="0C12AF65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Le </w:t>
      </w:r>
    </w:p>
    <w:p w14:paraId="215FD205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7408D065" w14:textId="77777777" w:rsidR="00170407" w:rsidRPr="008059C1" w:rsidRDefault="00170407" w:rsidP="008059C1">
      <w:pPr>
        <w:ind w:right="-27"/>
        <w:jc w:val="both"/>
        <w:rPr>
          <w:rFonts w:ascii="Verdana" w:hAnsi="Verdana"/>
          <w:sz w:val="18"/>
        </w:rPr>
      </w:pPr>
    </w:p>
    <w:p w14:paraId="412E773A" w14:textId="77777777" w:rsidR="00DD6755" w:rsidRPr="008059C1" w:rsidRDefault="00DD6755" w:rsidP="008059C1">
      <w:pPr>
        <w:overflowPunct/>
        <w:autoSpaceDE/>
        <w:autoSpaceDN/>
        <w:adjustRightInd/>
        <w:ind w:right="-27"/>
        <w:textAlignment w:val="auto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6A6FDE" w14:paraId="3440CE44" w14:textId="77777777" w:rsidTr="007270B6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0A99963" w14:textId="77777777" w:rsidR="006A6FDE" w:rsidRDefault="006A6FDE" w:rsidP="007270B6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6E51B1" w14:textId="77777777" w:rsidR="006A6FDE" w:rsidRDefault="006A6FDE" w:rsidP="007270B6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695F05"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6E8A05F4" w14:textId="77777777" w:rsidR="00132C72" w:rsidRPr="008059C1" w:rsidRDefault="00132C72" w:rsidP="008059C1">
      <w:pPr>
        <w:tabs>
          <w:tab w:val="left" w:pos="426"/>
        </w:tabs>
        <w:suppressAutoHyphens/>
        <w:overflowPunct/>
        <w:autoSpaceDE/>
        <w:autoSpaceDN/>
        <w:adjustRightInd/>
        <w:ind w:right="-27"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8059C1" w:rsidRDefault="00132C72" w:rsidP="008059C1">
      <w:pPr>
        <w:tabs>
          <w:tab w:val="left" w:pos="426"/>
        </w:tabs>
        <w:suppressAutoHyphens/>
        <w:overflowPunct/>
        <w:autoSpaceDE/>
        <w:autoSpaceDN/>
        <w:adjustRightInd/>
        <w:ind w:right="-27"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8059C1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58BEDC38" w:rsidR="00132C72" w:rsidRPr="008059C1" w:rsidRDefault="00132C72" w:rsidP="008059C1">
      <w:pPr>
        <w:suppressAutoHyphens/>
        <w:overflowPunct/>
        <w:autoSpaceDE/>
        <w:autoSpaceDN/>
        <w:adjustRightInd/>
        <w:ind w:right="-27"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2D134130" w14:textId="77777777" w:rsidR="00B31D25" w:rsidRPr="008059C1" w:rsidRDefault="00B31D25" w:rsidP="008059C1">
      <w:pPr>
        <w:suppressAutoHyphens/>
        <w:overflowPunct/>
        <w:autoSpaceDE/>
        <w:autoSpaceDN/>
        <w:adjustRightInd/>
        <w:ind w:right="-27"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jc w:val="center"/>
        <w:tblLook w:val="04A0" w:firstRow="1" w:lastRow="0" w:firstColumn="1" w:lastColumn="0" w:noHBand="0" w:noVBand="1"/>
      </w:tblPr>
      <w:tblGrid>
        <w:gridCol w:w="4077"/>
        <w:gridCol w:w="4111"/>
      </w:tblGrid>
      <w:tr w:rsidR="008059C1" w:rsidRPr="008059C1" w14:paraId="6AF1BF31" w14:textId="77777777" w:rsidTr="00DA0F3C">
        <w:trPr>
          <w:trHeight w:val="15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ind w:right="-27"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FBA18CB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ind w:right="-27"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="00E7018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02B652A0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ind w:right="-27"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="00E7018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</w:tr>
      <w:tr w:rsidR="008059C1" w:rsidRPr="008059C1" w14:paraId="03B15C51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650D4D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ECD207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5E0419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AF2709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5D59763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207A225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39660BF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1BA807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224B0E51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932E857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A6FDE" w:rsidRPr="008059C1" w14:paraId="7674E3FC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8A4732" w14:textId="77777777" w:rsidR="006A6FDE" w:rsidRPr="008059C1" w:rsidRDefault="006A6FDE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DA2973" w14:textId="77777777" w:rsidR="006A6FDE" w:rsidRPr="008059C1" w:rsidRDefault="006A6FDE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8059C1" w14:paraId="514F0B95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6A6FDE" w:rsidRPr="009044A3" w14:paraId="6B812068" w14:textId="77777777" w:rsidTr="007270B6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44D08F" w14:textId="77777777" w:rsidR="006A6FDE" w:rsidRDefault="006A6FDE" w:rsidP="007270B6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01CF7A" w14:textId="77777777" w:rsidR="006A6FDE" w:rsidRPr="009044A3" w:rsidRDefault="006A6FDE" w:rsidP="007270B6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 w:rsidRPr="009044A3"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6AE36CA0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31CB2E63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5ABF53F8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Signature du candidat retenu :</w:t>
      </w:r>
    </w:p>
    <w:p w14:paraId="79054049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59801FA3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Nom, prénom et qualité</w:t>
      </w:r>
    </w:p>
    <w:p w14:paraId="234A9871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du signataire (*)</w:t>
      </w:r>
      <w:r w:rsidRPr="008059C1">
        <w:rPr>
          <w:rFonts w:ascii="Verdana" w:hAnsi="Verdana"/>
          <w:sz w:val="18"/>
          <w:szCs w:val="18"/>
        </w:rPr>
        <w:tab/>
      </w:r>
    </w:p>
    <w:p w14:paraId="7FC6F3EC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ab/>
      </w:r>
      <w:r w:rsidRPr="008059C1">
        <w:rPr>
          <w:rFonts w:ascii="Verdana" w:hAnsi="Verdana"/>
          <w:sz w:val="18"/>
          <w:szCs w:val="18"/>
        </w:rPr>
        <w:tab/>
      </w:r>
    </w:p>
    <w:p w14:paraId="0E88B2E0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A</w:t>
      </w:r>
      <w:r w:rsidRPr="008059C1">
        <w:rPr>
          <w:rFonts w:ascii="Verdana" w:hAnsi="Verdana"/>
          <w:sz w:val="18"/>
          <w:szCs w:val="18"/>
        </w:rPr>
        <w:tab/>
        <w:t>, le</w:t>
      </w:r>
      <w:r w:rsidRPr="008059C1">
        <w:rPr>
          <w:rFonts w:ascii="Verdana" w:hAnsi="Verdana"/>
          <w:sz w:val="18"/>
          <w:szCs w:val="18"/>
        </w:rPr>
        <w:tab/>
      </w:r>
      <w:r w:rsidRPr="008059C1">
        <w:rPr>
          <w:rFonts w:ascii="Verdana" w:hAnsi="Verdana"/>
          <w:sz w:val="18"/>
          <w:szCs w:val="18"/>
        </w:rPr>
        <w:tab/>
      </w:r>
    </w:p>
    <w:p w14:paraId="2D4304E2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ab/>
      </w:r>
      <w:r w:rsidRPr="008059C1">
        <w:rPr>
          <w:rFonts w:ascii="Verdana" w:hAnsi="Verdana"/>
          <w:sz w:val="18"/>
          <w:szCs w:val="18"/>
        </w:rPr>
        <w:tab/>
      </w:r>
    </w:p>
    <w:p w14:paraId="7F1F0CD8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6268518B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570D3B07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319E6D36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25D07926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49C47A0D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 xml:space="preserve">A                     </w:t>
      </w:r>
      <w:r w:rsidRPr="008059C1">
        <w:rPr>
          <w:rFonts w:ascii="Verdana" w:hAnsi="Verdana"/>
          <w:sz w:val="18"/>
          <w:szCs w:val="18"/>
        </w:rPr>
        <w:tab/>
        <w:t xml:space="preserve">, le               </w:t>
      </w:r>
    </w:p>
    <w:p w14:paraId="118B16FF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1FFDF90C" w14:textId="1E74F38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L</w:t>
      </w:r>
      <w:r w:rsidR="006A6FDE">
        <w:rPr>
          <w:rFonts w:ascii="Verdana" w:hAnsi="Verdana"/>
          <w:sz w:val="18"/>
          <w:szCs w:val="18"/>
        </w:rPr>
        <w:t>e</w:t>
      </w:r>
      <w:r w:rsidRPr="008059C1">
        <w:rPr>
          <w:rFonts w:ascii="Verdana" w:hAnsi="Verdana"/>
          <w:sz w:val="18"/>
          <w:szCs w:val="18"/>
        </w:rPr>
        <w:t xml:space="preserve"> représentant du pouvoir adjudicateur </w:t>
      </w:r>
    </w:p>
    <w:p w14:paraId="6D4814FA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0159AFF0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68BF3A11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0B237AA4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6B24AA0F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271C117E" w14:textId="0036FCBD" w:rsidR="007271D9" w:rsidRPr="008059C1" w:rsidRDefault="007271D9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sectPr w:rsidR="007271D9" w:rsidRPr="008059C1">
      <w:footerReference w:type="default" r:id="rId16"/>
      <w:footerReference w:type="first" r:id="rId17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8" w:author="Bossé S" w:date="2024-12-20T15:53:00Z" w:initials="BS">
    <w:p w14:paraId="2D6D2E22" w14:textId="77777777" w:rsidR="00B72E54" w:rsidRDefault="00B72E54" w:rsidP="00B72E54">
      <w:pPr>
        <w:pStyle w:val="Commentaire"/>
      </w:pPr>
      <w:r>
        <w:rPr>
          <w:rStyle w:val="Marquedecommentaire"/>
        </w:rPr>
        <w:annotationRef/>
      </w:r>
      <w:r>
        <w:t>veirfier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D6D2E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5528E4A" w16cex:dateUtc="2024-12-20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6D2E22" w16cid:durableId="05528E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321C4" w14:textId="77777777" w:rsidR="00C613F4" w:rsidRDefault="00C613F4">
      <w:r>
        <w:separator/>
      </w:r>
    </w:p>
  </w:endnote>
  <w:endnote w:type="continuationSeparator" w:id="0">
    <w:p w14:paraId="6447455F" w14:textId="77777777" w:rsidR="00C613F4" w:rsidRDefault="00C6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85F76" w14:textId="77777777" w:rsidR="00E70185" w:rsidRPr="00196AD3" w:rsidRDefault="00E70185" w:rsidP="00E70185">
    <w:pPr>
      <w:pStyle w:val="Pieddepage"/>
      <w:widowControl w:val="0"/>
    </w:pPr>
    <w:r>
      <w:tab/>
    </w:r>
    <w:r>
      <w:tab/>
    </w:r>
  </w:p>
  <w:p w14:paraId="50932B8D" w14:textId="77777777" w:rsidR="00E70185" w:rsidRDefault="00E70185" w:rsidP="00E70185">
    <w:pPr>
      <w:pStyle w:val="Pieddepage"/>
      <w:widowControl w:val="0"/>
      <w:tabs>
        <w:tab w:val="right" w:pos="9923"/>
      </w:tabs>
      <w:rPr>
        <w:rStyle w:val="Numrodepage"/>
        <w:rFonts w:ascii="Verdana" w:hAnsi="Verdana"/>
        <w:szCs w:val="16"/>
      </w:rPr>
    </w:pPr>
    <w:r>
      <w:rPr>
        <w:rStyle w:val="Numrodepage"/>
        <w:rFonts w:ascii="Verdana" w:hAnsi="Verdana"/>
        <w:szCs w:val="16"/>
      </w:rPr>
      <w:t>Construction d’un bâtiment de réserve sur le site de la Manufacture de Sèvres</w:t>
    </w:r>
    <w:r w:rsidRPr="008C2896">
      <w:rPr>
        <w:rStyle w:val="Numrodepage"/>
        <w:rFonts w:ascii="Verdana" w:hAnsi="Verdana"/>
        <w:szCs w:val="16"/>
      </w:rPr>
      <w:tab/>
    </w:r>
  </w:p>
  <w:p w14:paraId="6468C865" w14:textId="5BE27FC0" w:rsidR="00031A0B" w:rsidRPr="00DD6755" w:rsidRDefault="00E70185" w:rsidP="00E70185">
    <w:pPr>
      <w:pStyle w:val="Pieddepage"/>
      <w:widowControl w:val="0"/>
      <w:tabs>
        <w:tab w:val="clear" w:pos="4252"/>
        <w:tab w:val="clear" w:pos="8504"/>
        <w:tab w:val="right" w:pos="9612"/>
      </w:tabs>
      <w:rPr>
        <w:rFonts w:ascii="Verdana" w:hAnsi="Verdana"/>
        <w:sz w:val="16"/>
        <w:szCs w:val="16"/>
      </w:rPr>
    </w:pPr>
    <w:r>
      <w:rPr>
        <w:rStyle w:val="Numrodepage"/>
        <w:rFonts w:ascii="Verdana" w:hAnsi="Verdana"/>
        <w:szCs w:val="16"/>
      </w:rPr>
      <w:t>AE-Mission de contrôle technique</w:t>
    </w:r>
    <w:r w:rsidR="00834EE3" w:rsidRPr="00834EE3">
      <w:rPr>
        <w:rFonts w:ascii="Verdana" w:hAnsi="Verdana"/>
        <w:sz w:val="16"/>
        <w:szCs w:val="16"/>
      </w:rPr>
      <w:tab/>
      <w:t>Page</w:t>
    </w:r>
    <w:r w:rsidR="00834EE3">
      <w:rPr>
        <w:rFonts w:ascii="Verdana" w:hAnsi="Verdana"/>
        <w:sz w:val="16"/>
        <w:szCs w:val="16"/>
      </w:rPr>
      <w:t xml:space="preserve"> </w:t>
    </w:r>
    <w:r w:rsidR="00031A0B" w:rsidRPr="00DD6755">
      <w:rPr>
        <w:rFonts w:ascii="Verdana" w:hAnsi="Verdana"/>
        <w:sz w:val="16"/>
        <w:szCs w:val="16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0A887" w14:textId="77777777" w:rsidR="00C613F4" w:rsidRDefault="00C613F4">
      <w:r>
        <w:separator/>
      </w:r>
    </w:p>
  </w:footnote>
  <w:footnote w:type="continuationSeparator" w:id="0">
    <w:p w14:paraId="73575826" w14:textId="77777777" w:rsidR="00C613F4" w:rsidRDefault="00C61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128A1"/>
    <w:multiLevelType w:val="hybridMultilevel"/>
    <w:tmpl w:val="502C1A82"/>
    <w:lvl w:ilvl="0" w:tplc="27288BA2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3864CF"/>
    <w:multiLevelType w:val="hybridMultilevel"/>
    <w:tmpl w:val="BCE2CE5E"/>
    <w:lvl w:ilvl="0" w:tplc="7386526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85584917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58062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919696">
    <w:abstractNumId w:val="2"/>
  </w:num>
  <w:num w:numId="4" w16cid:durableId="1178153329">
    <w:abstractNumId w:val="14"/>
  </w:num>
  <w:num w:numId="5" w16cid:durableId="1379667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2153594">
    <w:abstractNumId w:val="11"/>
  </w:num>
  <w:num w:numId="7" w16cid:durableId="644775607">
    <w:abstractNumId w:val="10"/>
  </w:num>
  <w:num w:numId="8" w16cid:durableId="2136605937">
    <w:abstractNumId w:val="3"/>
  </w:num>
  <w:num w:numId="9" w16cid:durableId="1529568203">
    <w:abstractNumId w:val="13"/>
  </w:num>
  <w:num w:numId="10" w16cid:durableId="1032611980">
    <w:abstractNumId w:val="4"/>
  </w:num>
  <w:num w:numId="11" w16cid:durableId="1398240232">
    <w:abstractNumId w:val="5"/>
  </w:num>
  <w:num w:numId="12" w16cid:durableId="64963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0379577">
    <w:abstractNumId w:val="7"/>
  </w:num>
  <w:num w:numId="14" w16cid:durableId="478764623">
    <w:abstractNumId w:val="8"/>
  </w:num>
  <w:num w:numId="15" w16cid:durableId="334580582">
    <w:abstractNumId w:val="6"/>
  </w:num>
  <w:num w:numId="16" w16cid:durableId="402458927">
    <w:abstractNumId w:val="12"/>
  </w:num>
  <w:num w:numId="17" w16cid:durableId="79845192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udry Tom">
    <w15:presenceInfo w15:providerId="AD" w15:userId="S::t.baudry@oppic.fr::16b8bc55-f5c4-41d1-b050-cc468ea7d720"/>
  </w15:person>
  <w15:person w15:author="Bossé S">
    <w15:presenceInfo w15:providerId="AD" w15:userId="S-1-5-21-521411760-60755805-4547331-80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82DB1"/>
    <w:rsid w:val="000910F5"/>
    <w:rsid w:val="000926F2"/>
    <w:rsid w:val="00092755"/>
    <w:rsid w:val="000948E7"/>
    <w:rsid w:val="000A222B"/>
    <w:rsid w:val="000A32CF"/>
    <w:rsid w:val="000A3889"/>
    <w:rsid w:val="000B0426"/>
    <w:rsid w:val="000B464F"/>
    <w:rsid w:val="000B555F"/>
    <w:rsid w:val="000C6AF2"/>
    <w:rsid w:val="000F0E6E"/>
    <w:rsid w:val="000F1BD5"/>
    <w:rsid w:val="000F7D21"/>
    <w:rsid w:val="00131320"/>
    <w:rsid w:val="00132C72"/>
    <w:rsid w:val="00151E23"/>
    <w:rsid w:val="0015750E"/>
    <w:rsid w:val="00163CC4"/>
    <w:rsid w:val="00165FBD"/>
    <w:rsid w:val="00170155"/>
    <w:rsid w:val="00170407"/>
    <w:rsid w:val="00182F7C"/>
    <w:rsid w:val="00186A88"/>
    <w:rsid w:val="00190F47"/>
    <w:rsid w:val="001A010B"/>
    <w:rsid w:val="001A76A6"/>
    <w:rsid w:val="001B776F"/>
    <w:rsid w:val="001B7A87"/>
    <w:rsid w:val="001C1324"/>
    <w:rsid w:val="001F3A69"/>
    <w:rsid w:val="001F503E"/>
    <w:rsid w:val="002322D5"/>
    <w:rsid w:val="00233D13"/>
    <w:rsid w:val="002349B0"/>
    <w:rsid w:val="00240070"/>
    <w:rsid w:val="00246FA6"/>
    <w:rsid w:val="00251810"/>
    <w:rsid w:val="00251964"/>
    <w:rsid w:val="00266A0C"/>
    <w:rsid w:val="00272EFA"/>
    <w:rsid w:val="00283320"/>
    <w:rsid w:val="0029502A"/>
    <w:rsid w:val="002954A5"/>
    <w:rsid w:val="00297687"/>
    <w:rsid w:val="002A0E32"/>
    <w:rsid w:val="002E418B"/>
    <w:rsid w:val="002E4CF8"/>
    <w:rsid w:val="00300CA0"/>
    <w:rsid w:val="00303D6C"/>
    <w:rsid w:val="003216E2"/>
    <w:rsid w:val="003238DD"/>
    <w:rsid w:val="00335F88"/>
    <w:rsid w:val="003373E6"/>
    <w:rsid w:val="00342E4B"/>
    <w:rsid w:val="0035214F"/>
    <w:rsid w:val="00362530"/>
    <w:rsid w:val="00362EB6"/>
    <w:rsid w:val="00364047"/>
    <w:rsid w:val="003648BD"/>
    <w:rsid w:val="003662F9"/>
    <w:rsid w:val="0037026D"/>
    <w:rsid w:val="00377385"/>
    <w:rsid w:val="0038661B"/>
    <w:rsid w:val="003A42C3"/>
    <w:rsid w:val="003B3B7B"/>
    <w:rsid w:val="003B6B6F"/>
    <w:rsid w:val="003C132A"/>
    <w:rsid w:val="003C27EB"/>
    <w:rsid w:val="003C6A34"/>
    <w:rsid w:val="003C74C6"/>
    <w:rsid w:val="003D2658"/>
    <w:rsid w:val="003E1C3B"/>
    <w:rsid w:val="003E50C5"/>
    <w:rsid w:val="003F5E87"/>
    <w:rsid w:val="003F7C5D"/>
    <w:rsid w:val="00403CFD"/>
    <w:rsid w:val="00404BE4"/>
    <w:rsid w:val="004064E6"/>
    <w:rsid w:val="00424147"/>
    <w:rsid w:val="004260C5"/>
    <w:rsid w:val="00432296"/>
    <w:rsid w:val="00447E1A"/>
    <w:rsid w:val="00456D75"/>
    <w:rsid w:val="00463E7D"/>
    <w:rsid w:val="0047024D"/>
    <w:rsid w:val="00480E3C"/>
    <w:rsid w:val="0048316B"/>
    <w:rsid w:val="00483B1E"/>
    <w:rsid w:val="004A4423"/>
    <w:rsid w:val="004A64B2"/>
    <w:rsid w:val="004A68FA"/>
    <w:rsid w:val="004D116C"/>
    <w:rsid w:val="004D2D30"/>
    <w:rsid w:val="004E7E7D"/>
    <w:rsid w:val="00501A64"/>
    <w:rsid w:val="005124B6"/>
    <w:rsid w:val="00525150"/>
    <w:rsid w:val="00527076"/>
    <w:rsid w:val="00554DB6"/>
    <w:rsid w:val="00575569"/>
    <w:rsid w:val="005766A0"/>
    <w:rsid w:val="00577036"/>
    <w:rsid w:val="00582A0C"/>
    <w:rsid w:val="005870D6"/>
    <w:rsid w:val="00593190"/>
    <w:rsid w:val="00597CD4"/>
    <w:rsid w:val="005A2955"/>
    <w:rsid w:val="005A3A42"/>
    <w:rsid w:val="005A62E8"/>
    <w:rsid w:val="005B1C3F"/>
    <w:rsid w:val="005B3778"/>
    <w:rsid w:val="005B43C5"/>
    <w:rsid w:val="005B69A9"/>
    <w:rsid w:val="005C1267"/>
    <w:rsid w:val="005C532C"/>
    <w:rsid w:val="005D1DB0"/>
    <w:rsid w:val="005D6DD7"/>
    <w:rsid w:val="005D7E62"/>
    <w:rsid w:val="005F2D4C"/>
    <w:rsid w:val="00601F70"/>
    <w:rsid w:val="00605AC3"/>
    <w:rsid w:val="006156AC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669BC"/>
    <w:rsid w:val="00672631"/>
    <w:rsid w:val="00682DC5"/>
    <w:rsid w:val="0068409B"/>
    <w:rsid w:val="00695F05"/>
    <w:rsid w:val="006A6FDE"/>
    <w:rsid w:val="006D3A04"/>
    <w:rsid w:val="006E124F"/>
    <w:rsid w:val="006E3CF6"/>
    <w:rsid w:val="006E7540"/>
    <w:rsid w:val="006F3ADD"/>
    <w:rsid w:val="00704F9E"/>
    <w:rsid w:val="0071523D"/>
    <w:rsid w:val="0071571E"/>
    <w:rsid w:val="007158B3"/>
    <w:rsid w:val="00715CD9"/>
    <w:rsid w:val="00720F9E"/>
    <w:rsid w:val="007232E7"/>
    <w:rsid w:val="007271D9"/>
    <w:rsid w:val="0073443C"/>
    <w:rsid w:val="0077253C"/>
    <w:rsid w:val="0077301A"/>
    <w:rsid w:val="00780608"/>
    <w:rsid w:val="0078142B"/>
    <w:rsid w:val="007824C5"/>
    <w:rsid w:val="00783C8D"/>
    <w:rsid w:val="00785271"/>
    <w:rsid w:val="007852B4"/>
    <w:rsid w:val="007953F7"/>
    <w:rsid w:val="007B1B4C"/>
    <w:rsid w:val="007B2B86"/>
    <w:rsid w:val="007C1404"/>
    <w:rsid w:val="007D0893"/>
    <w:rsid w:val="007D420A"/>
    <w:rsid w:val="007E756F"/>
    <w:rsid w:val="00802373"/>
    <w:rsid w:val="00802BBB"/>
    <w:rsid w:val="00803628"/>
    <w:rsid w:val="008059C1"/>
    <w:rsid w:val="00820177"/>
    <w:rsid w:val="0082093A"/>
    <w:rsid w:val="00825E8D"/>
    <w:rsid w:val="00827CB6"/>
    <w:rsid w:val="0083166B"/>
    <w:rsid w:val="00834EE3"/>
    <w:rsid w:val="0084356E"/>
    <w:rsid w:val="0084422F"/>
    <w:rsid w:val="008450F9"/>
    <w:rsid w:val="00851DE1"/>
    <w:rsid w:val="00852646"/>
    <w:rsid w:val="00854ED0"/>
    <w:rsid w:val="008566AE"/>
    <w:rsid w:val="008567CF"/>
    <w:rsid w:val="0087567C"/>
    <w:rsid w:val="00890AC8"/>
    <w:rsid w:val="008A7D87"/>
    <w:rsid w:val="008B6E3A"/>
    <w:rsid w:val="008D5641"/>
    <w:rsid w:val="008E0A1C"/>
    <w:rsid w:val="008F1472"/>
    <w:rsid w:val="008F157F"/>
    <w:rsid w:val="00903BF8"/>
    <w:rsid w:val="009068BB"/>
    <w:rsid w:val="00916E4D"/>
    <w:rsid w:val="00945DC3"/>
    <w:rsid w:val="009476C8"/>
    <w:rsid w:val="0094799B"/>
    <w:rsid w:val="00954350"/>
    <w:rsid w:val="00962E5D"/>
    <w:rsid w:val="00987C2C"/>
    <w:rsid w:val="009932A8"/>
    <w:rsid w:val="009B23B8"/>
    <w:rsid w:val="009C474C"/>
    <w:rsid w:val="009C4A5A"/>
    <w:rsid w:val="009D2ECD"/>
    <w:rsid w:val="009D303C"/>
    <w:rsid w:val="00A0781E"/>
    <w:rsid w:val="00A10DC7"/>
    <w:rsid w:val="00A15148"/>
    <w:rsid w:val="00A241D4"/>
    <w:rsid w:val="00A27501"/>
    <w:rsid w:val="00A30EBD"/>
    <w:rsid w:val="00A31C88"/>
    <w:rsid w:val="00A45411"/>
    <w:rsid w:val="00A579FE"/>
    <w:rsid w:val="00A60618"/>
    <w:rsid w:val="00A7302C"/>
    <w:rsid w:val="00A914A2"/>
    <w:rsid w:val="00A9320D"/>
    <w:rsid w:val="00AB13E4"/>
    <w:rsid w:val="00AC1C48"/>
    <w:rsid w:val="00AD2B8E"/>
    <w:rsid w:val="00AD566C"/>
    <w:rsid w:val="00AE00AE"/>
    <w:rsid w:val="00AF3D4F"/>
    <w:rsid w:val="00AF7475"/>
    <w:rsid w:val="00B0072A"/>
    <w:rsid w:val="00B01298"/>
    <w:rsid w:val="00B2504D"/>
    <w:rsid w:val="00B31D25"/>
    <w:rsid w:val="00B421BB"/>
    <w:rsid w:val="00B45CA5"/>
    <w:rsid w:val="00B45E38"/>
    <w:rsid w:val="00B520D4"/>
    <w:rsid w:val="00B72E54"/>
    <w:rsid w:val="00B80D85"/>
    <w:rsid w:val="00B8171A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E37F5"/>
    <w:rsid w:val="00C1077B"/>
    <w:rsid w:val="00C25E92"/>
    <w:rsid w:val="00C611BB"/>
    <w:rsid w:val="00C613F4"/>
    <w:rsid w:val="00C61B1C"/>
    <w:rsid w:val="00C64495"/>
    <w:rsid w:val="00C6473D"/>
    <w:rsid w:val="00C77C7C"/>
    <w:rsid w:val="00C9130A"/>
    <w:rsid w:val="00C96054"/>
    <w:rsid w:val="00CA1DE7"/>
    <w:rsid w:val="00CA6DAE"/>
    <w:rsid w:val="00CB7654"/>
    <w:rsid w:val="00CC2DBD"/>
    <w:rsid w:val="00CC3505"/>
    <w:rsid w:val="00CC59E5"/>
    <w:rsid w:val="00CD26D2"/>
    <w:rsid w:val="00CD5E0D"/>
    <w:rsid w:val="00CD6838"/>
    <w:rsid w:val="00CE4CA7"/>
    <w:rsid w:val="00CE4E3D"/>
    <w:rsid w:val="00CF26B4"/>
    <w:rsid w:val="00CF5BF6"/>
    <w:rsid w:val="00D037D9"/>
    <w:rsid w:val="00D0722F"/>
    <w:rsid w:val="00D0765B"/>
    <w:rsid w:val="00D12CD4"/>
    <w:rsid w:val="00D3375A"/>
    <w:rsid w:val="00D362EE"/>
    <w:rsid w:val="00D407A5"/>
    <w:rsid w:val="00D46687"/>
    <w:rsid w:val="00D75BD8"/>
    <w:rsid w:val="00D75C25"/>
    <w:rsid w:val="00D83DD2"/>
    <w:rsid w:val="00D87D88"/>
    <w:rsid w:val="00D90D9B"/>
    <w:rsid w:val="00D95A78"/>
    <w:rsid w:val="00DA0F3C"/>
    <w:rsid w:val="00DA781A"/>
    <w:rsid w:val="00DB49C5"/>
    <w:rsid w:val="00DC6E2A"/>
    <w:rsid w:val="00DD6755"/>
    <w:rsid w:val="00DE0A99"/>
    <w:rsid w:val="00DF223F"/>
    <w:rsid w:val="00DF2D6B"/>
    <w:rsid w:val="00E10098"/>
    <w:rsid w:val="00E25A45"/>
    <w:rsid w:val="00E30118"/>
    <w:rsid w:val="00E5082C"/>
    <w:rsid w:val="00E50E7F"/>
    <w:rsid w:val="00E5306C"/>
    <w:rsid w:val="00E55720"/>
    <w:rsid w:val="00E67BA2"/>
    <w:rsid w:val="00E70185"/>
    <w:rsid w:val="00E7584D"/>
    <w:rsid w:val="00E773E7"/>
    <w:rsid w:val="00E91542"/>
    <w:rsid w:val="00EB1450"/>
    <w:rsid w:val="00EC0408"/>
    <w:rsid w:val="00ED5974"/>
    <w:rsid w:val="00F0579B"/>
    <w:rsid w:val="00F110FB"/>
    <w:rsid w:val="00F24721"/>
    <w:rsid w:val="00F35D68"/>
    <w:rsid w:val="00F4750C"/>
    <w:rsid w:val="00F4782D"/>
    <w:rsid w:val="00F478A7"/>
    <w:rsid w:val="00F630DA"/>
    <w:rsid w:val="00F63A96"/>
    <w:rsid w:val="00F66799"/>
    <w:rsid w:val="00F66D31"/>
    <w:rsid w:val="00F811A4"/>
    <w:rsid w:val="00F83628"/>
    <w:rsid w:val="00F84B35"/>
    <w:rsid w:val="00F94FA2"/>
    <w:rsid w:val="00FA2213"/>
    <w:rsid w:val="00FA306C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eneva">
    <w:name w:val="geneva"/>
    <w:basedOn w:val="Normal"/>
    <w:rsid w:val="00E70185"/>
    <w:pPr>
      <w:tabs>
        <w:tab w:val="left" w:pos="1120"/>
        <w:tab w:val="left" w:pos="2260"/>
        <w:tab w:val="center" w:pos="4560"/>
        <w:tab w:val="decimal" w:pos="5660"/>
        <w:tab w:val="left" w:pos="6220"/>
      </w:tabs>
      <w:ind w:right="9"/>
    </w:pPr>
  </w:style>
  <w:style w:type="character" w:styleId="Numrodepage">
    <w:name w:val="page number"/>
    <w:basedOn w:val="Policepardfaut"/>
    <w:rsid w:val="00E70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1672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Baudry Tom</cp:lastModifiedBy>
  <cp:revision>23</cp:revision>
  <cp:lastPrinted>2022-05-17T13:51:00Z</cp:lastPrinted>
  <dcterms:created xsi:type="dcterms:W3CDTF">2022-06-17T08:38:00Z</dcterms:created>
  <dcterms:modified xsi:type="dcterms:W3CDTF">2025-01-22T09:37:00Z</dcterms:modified>
</cp:coreProperties>
</file>