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88E33" w14:textId="77777777" w:rsidR="00C85C09" w:rsidRPr="00711D7F" w:rsidRDefault="00F31D9A" w:rsidP="00F31D9A">
      <w:pPr>
        <w:jc w:val="center"/>
        <w:rPr>
          <w:b/>
        </w:rPr>
      </w:pPr>
      <w:r w:rsidRPr="00711D7F">
        <w:rPr>
          <w:b/>
        </w:rPr>
        <w:t>Fiche évaluation de la formation</w:t>
      </w:r>
      <w:r w:rsidR="00AF1609">
        <w:rPr>
          <w:b/>
        </w:rPr>
        <w:t xml:space="preserve"> </w:t>
      </w:r>
      <w:r w:rsidR="00B87679">
        <w:rPr>
          <w:b/>
        </w:rPr>
        <w:t>VISIOCaptures</w:t>
      </w:r>
    </w:p>
    <w:p w14:paraId="02B41B90" w14:textId="77777777" w:rsidR="00F31D9A" w:rsidRDefault="00F31D9A" w:rsidP="00F31D9A">
      <w:pPr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26"/>
      </w:tblGrid>
      <w:tr w:rsidR="00F31D9A" w14:paraId="4ACBA62F" w14:textId="77777777" w:rsidTr="00C97F31">
        <w:trPr>
          <w:trHeight w:val="558"/>
        </w:trPr>
        <w:tc>
          <w:tcPr>
            <w:tcW w:w="8926" w:type="dxa"/>
            <w:vAlign w:val="center"/>
          </w:tcPr>
          <w:p w14:paraId="52921F67" w14:textId="77777777" w:rsidR="00F31D9A" w:rsidRDefault="00F31D9A" w:rsidP="00C97F31">
            <w:r>
              <w:t>Date </w:t>
            </w:r>
            <w:r w:rsidR="00DB4887">
              <w:t xml:space="preserve">de la formation </w:t>
            </w:r>
            <w:r>
              <w:t>:</w:t>
            </w:r>
          </w:p>
        </w:tc>
      </w:tr>
      <w:tr w:rsidR="00F31D9A" w14:paraId="540DFD29" w14:textId="77777777" w:rsidTr="00C97F31">
        <w:trPr>
          <w:trHeight w:val="563"/>
        </w:trPr>
        <w:tc>
          <w:tcPr>
            <w:tcW w:w="8926" w:type="dxa"/>
            <w:vAlign w:val="center"/>
          </w:tcPr>
          <w:p w14:paraId="01B33BE9" w14:textId="77777777" w:rsidR="00F31D9A" w:rsidRDefault="00F31D9A" w:rsidP="00C97F31">
            <w:r>
              <w:t>Lieu de la formation :</w:t>
            </w:r>
          </w:p>
        </w:tc>
      </w:tr>
      <w:tr w:rsidR="00F31D9A" w14:paraId="5917B981" w14:textId="77777777" w:rsidTr="00C97F31">
        <w:trPr>
          <w:trHeight w:val="556"/>
        </w:trPr>
        <w:tc>
          <w:tcPr>
            <w:tcW w:w="8926" w:type="dxa"/>
            <w:vAlign w:val="center"/>
          </w:tcPr>
          <w:p w14:paraId="37B5EB7C" w14:textId="77777777" w:rsidR="00F31D9A" w:rsidRDefault="00F31D9A" w:rsidP="00C97F31">
            <w:r>
              <w:t>Nom du formateur :</w:t>
            </w:r>
          </w:p>
        </w:tc>
      </w:tr>
      <w:tr w:rsidR="00F31D9A" w:rsidDel="00136D14" w14:paraId="3D1248D8" w14:textId="77777777" w:rsidTr="00C97F31">
        <w:trPr>
          <w:trHeight w:val="550"/>
          <w:del w:id="0" w:author="GUILLOT Cécile" w:date="2025-02-03T16:45:00Z"/>
        </w:trPr>
        <w:tc>
          <w:tcPr>
            <w:tcW w:w="8926" w:type="dxa"/>
            <w:vAlign w:val="center"/>
          </w:tcPr>
          <w:p w14:paraId="7E34724F" w14:textId="77777777" w:rsidR="00F31D9A" w:rsidDel="00136D14" w:rsidRDefault="00F31D9A" w:rsidP="00C97F31">
            <w:pPr>
              <w:rPr>
                <w:del w:id="1" w:author="GUILLOT Cécile" w:date="2025-02-03T16:45:00Z"/>
              </w:rPr>
            </w:pPr>
            <w:del w:id="2" w:author="GUILLOT Cécile" w:date="2025-02-03T16:45:00Z">
              <w:r w:rsidDel="00136D14">
                <w:delText xml:space="preserve">Nom/ prénom </w:delText>
              </w:r>
              <w:commentRangeStart w:id="3"/>
              <w:r w:rsidDel="00136D14">
                <w:delText>du</w:delText>
              </w:r>
            </w:del>
            <w:commentRangeEnd w:id="3"/>
            <w:r w:rsidR="00536186">
              <w:rPr>
                <w:rStyle w:val="Marquedecommentaire"/>
              </w:rPr>
              <w:commentReference w:id="3"/>
            </w:r>
            <w:del w:id="5" w:author="GUILLOT Cécile" w:date="2025-02-03T16:45:00Z">
              <w:r w:rsidDel="00136D14">
                <w:delText xml:space="preserve"> participant :</w:delText>
              </w:r>
            </w:del>
          </w:p>
        </w:tc>
      </w:tr>
      <w:tr w:rsidR="00BB6E67" w:rsidDel="00136D14" w14:paraId="5B97C586" w14:textId="77777777" w:rsidTr="00C97F31">
        <w:trPr>
          <w:trHeight w:val="550"/>
          <w:del w:id="6" w:author="GUILLOT Cécile" w:date="2025-02-03T16:45:00Z"/>
        </w:trPr>
        <w:tc>
          <w:tcPr>
            <w:tcW w:w="8926" w:type="dxa"/>
            <w:vAlign w:val="center"/>
          </w:tcPr>
          <w:p w14:paraId="018161F6" w14:textId="77777777" w:rsidR="00BB6E67" w:rsidDel="00136D14" w:rsidRDefault="00BB6E67" w:rsidP="00C97F31">
            <w:pPr>
              <w:rPr>
                <w:del w:id="7" w:author="GUILLOT Cécile" w:date="2025-02-03T16:45:00Z"/>
              </w:rPr>
            </w:pPr>
            <w:del w:id="8" w:author="GUILLOT Cécile" w:date="2025-02-03T16:45:00Z">
              <w:r w:rsidDel="00136D14">
                <w:delText xml:space="preserve">E-mail du participant : </w:delText>
              </w:r>
            </w:del>
          </w:p>
        </w:tc>
      </w:tr>
      <w:tr w:rsidR="00BB6E67" w:rsidDel="00136D14" w14:paraId="4E9DC511" w14:textId="77777777" w:rsidTr="00C97F31">
        <w:trPr>
          <w:trHeight w:val="550"/>
          <w:del w:id="9" w:author="GUILLOT Cécile" w:date="2025-02-03T16:45:00Z"/>
        </w:trPr>
        <w:tc>
          <w:tcPr>
            <w:tcW w:w="8926" w:type="dxa"/>
            <w:vAlign w:val="center"/>
          </w:tcPr>
          <w:p w14:paraId="6881977F" w14:textId="77777777" w:rsidR="00BB6E67" w:rsidDel="00136D14" w:rsidRDefault="00BB6E67" w:rsidP="00C97F31">
            <w:pPr>
              <w:rPr>
                <w:del w:id="10" w:author="GUILLOT Cécile" w:date="2025-02-03T16:45:00Z"/>
              </w:rPr>
            </w:pPr>
            <w:del w:id="11" w:author="GUILLOT Cécile" w:date="2025-02-03T16:45:00Z">
              <w:r w:rsidDel="00136D14">
                <w:delText xml:space="preserve">N° immatriculation du navire : </w:delText>
              </w:r>
            </w:del>
          </w:p>
        </w:tc>
      </w:tr>
    </w:tbl>
    <w:p w14:paraId="159E0687" w14:textId="77777777" w:rsidR="00F31D9A" w:rsidRDefault="00F31D9A" w:rsidP="00F31D9A"/>
    <w:p w14:paraId="6A6D2B5A" w14:textId="77777777" w:rsidR="00F31D9A" w:rsidRDefault="00F31D9A" w:rsidP="00F31D9A"/>
    <w:p w14:paraId="79251261" w14:textId="77777777" w:rsidR="00F31D9A" w:rsidRDefault="00F31D9A" w:rsidP="00F31D9A"/>
    <w:p w14:paraId="1E3F08A7" w14:textId="77777777" w:rsidR="00F31D9A" w:rsidRPr="00C97F31" w:rsidRDefault="00F31D9A" w:rsidP="00C97F31">
      <w:pPr>
        <w:spacing w:after="0"/>
        <w:ind w:left="4956" w:firstLine="708"/>
        <w:rPr>
          <w:sz w:val="18"/>
        </w:rPr>
      </w:pPr>
      <w:r w:rsidRPr="00C97F31">
        <w:rPr>
          <w:sz w:val="18"/>
        </w:rPr>
        <w:t>Echelle de notation</w:t>
      </w:r>
    </w:p>
    <w:p w14:paraId="733BBA6B" w14:textId="77777777" w:rsidR="00F31D9A" w:rsidRPr="00C97F31" w:rsidRDefault="00F31D9A" w:rsidP="00C97F31">
      <w:pPr>
        <w:ind w:left="4956"/>
        <w:rPr>
          <w:sz w:val="18"/>
        </w:rPr>
      </w:pPr>
      <w:r w:rsidRPr="00C97F31">
        <w:rPr>
          <w:sz w:val="18"/>
        </w:rPr>
        <w:t xml:space="preserve">(1 = </w:t>
      </w:r>
      <w:r w:rsidR="003A5E5E" w:rsidRPr="00C97F31">
        <w:rPr>
          <w:sz w:val="18"/>
        </w:rPr>
        <w:t>insatisfaisant</w:t>
      </w:r>
      <w:r w:rsidRPr="00C97F31">
        <w:rPr>
          <w:sz w:val="18"/>
        </w:rPr>
        <w:t xml:space="preserve"> à 10 = excellent)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F31D9A" w14:paraId="3A1E8FC3" w14:textId="77777777" w:rsidTr="00C97F31">
        <w:trPr>
          <w:trHeight w:val="556"/>
        </w:trPr>
        <w:tc>
          <w:tcPr>
            <w:tcW w:w="3397" w:type="dxa"/>
            <w:vAlign w:val="center"/>
          </w:tcPr>
          <w:p w14:paraId="556B8D36" w14:textId="77777777" w:rsidR="00F31D9A" w:rsidRDefault="00F31D9A" w:rsidP="00C97F31">
            <w:r>
              <w:t>Contenu conforme aux objectif</w:t>
            </w:r>
            <w:r w:rsidR="003A353B">
              <w:t>s</w:t>
            </w:r>
            <w:r>
              <w:t> </w:t>
            </w:r>
          </w:p>
        </w:tc>
        <w:tc>
          <w:tcPr>
            <w:tcW w:w="5665" w:type="dxa"/>
            <w:vAlign w:val="center"/>
          </w:tcPr>
          <w:p w14:paraId="1A1531A7" w14:textId="77777777" w:rsidR="00F31D9A" w:rsidRDefault="00F31D9A" w:rsidP="00C97F31">
            <w:pPr>
              <w:jc w:val="center"/>
            </w:pPr>
            <w:r>
              <w:t>1 – 2 – 3 – 4 – 5 – 6 – 7 – 8 – 9 - 10</w:t>
            </w:r>
          </w:p>
        </w:tc>
      </w:tr>
      <w:tr w:rsidR="003A5E5E" w14:paraId="6D21CEA3" w14:textId="77777777" w:rsidTr="00C97F31">
        <w:trPr>
          <w:trHeight w:val="556"/>
        </w:trPr>
        <w:tc>
          <w:tcPr>
            <w:tcW w:w="3397" w:type="dxa"/>
            <w:vAlign w:val="center"/>
          </w:tcPr>
          <w:p w14:paraId="417DF93E" w14:textId="77777777" w:rsidR="003A5E5E" w:rsidRDefault="003A5E5E" w:rsidP="003A5E5E">
            <w:r>
              <w:t>Durée</w:t>
            </w:r>
            <w:r w:rsidR="003A157F">
              <w:t>, rythme</w:t>
            </w:r>
          </w:p>
        </w:tc>
        <w:tc>
          <w:tcPr>
            <w:tcW w:w="5665" w:type="dxa"/>
            <w:vAlign w:val="center"/>
          </w:tcPr>
          <w:p w14:paraId="18CF8B5B" w14:textId="77777777" w:rsidR="003A5E5E" w:rsidRDefault="003A5E5E" w:rsidP="003A5E5E">
            <w:pPr>
              <w:jc w:val="center"/>
            </w:pPr>
            <w:r>
              <w:t>1 – 2 – 3 – 4 – 5 – 6 – 7 – 8 – 9 - 10</w:t>
            </w:r>
          </w:p>
        </w:tc>
      </w:tr>
      <w:tr w:rsidR="003A5E5E" w14:paraId="232D5C5D" w14:textId="77777777" w:rsidTr="00C97F31">
        <w:trPr>
          <w:trHeight w:val="556"/>
        </w:trPr>
        <w:tc>
          <w:tcPr>
            <w:tcW w:w="3397" w:type="dxa"/>
            <w:vAlign w:val="center"/>
          </w:tcPr>
          <w:p w14:paraId="45014657" w14:textId="77777777" w:rsidR="003A5E5E" w:rsidRDefault="003A5E5E" w:rsidP="003A5E5E">
            <w:r>
              <w:t>Disponibilité du formateur</w:t>
            </w:r>
          </w:p>
        </w:tc>
        <w:tc>
          <w:tcPr>
            <w:tcW w:w="5665" w:type="dxa"/>
            <w:vAlign w:val="center"/>
          </w:tcPr>
          <w:p w14:paraId="5CF44CA6" w14:textId="77777777" w:rsidR="003A5E5E" w:rsidRDefault="003A5E5E" w:rsidP="003A5E5E">
            <w:pPr>
              <w:jc w:val="center"/>
            </w:pPr>
            <w:r>
              <w:t>1 – 2 – 3 – 4 – 5 – 6 – 7 – 8 – 9 - 10</w:t>
            </w:r>
          </w:p>
        </w:tc>
      </w:tr>
      <w:tr w:rsidR="0078503F" w14:paraId="3F99D327" w14:textId="77777777" w:rsidTr="00C97F31">
        <w:trPr>
          <w:trHeight w:val="556"/>
        </w:trPr>
        <w:tc>
          <w:tcPr>
            <w:tcW w:w="3397" w:type="dxa"/>
            <w:vAlign w:val="center"/>
          </w:tcPr>
          <w:p w14:paraId="1E3D3062" w14:textId="77777777" w:rsidR="0078503F" w:rsidRDefault="0078503F" w:rsidP="0078503F">
            <w:r>
              <w:t>Méthode pédagogique</w:t>
            </w:r>
          </w:p>
        </w:tc>
        <w:tc>
          <w:tcPr>
            <w:tcW w:w="5665" w:type="dxa"/>
            <w:vAlign w:val="center"/>
          </w:tcPr>
          <w:p w14:paraId="2C75D5DA" w14:textId="77777777" w:rsidR="0078503F" w:rsidRDefault="0078503F" w:rsidP="0078503F">
            <w:pPr>
              <w:jc w:val="center"/>
            </w:pPr>
            <w:r>
              <w:t>1 – 2 – 3 – 4 – 5 – 6 – 7 – 8 – 9 - 10</w:t>
            </w:r>
          </w:p>
        </w:tc>
      </w:tr>
      <w:tr w:rsidR="00281680" w14:paraId="1631CEAF" w14:textId="77777777" w:rsidTr="00C97F31">
        <w:trPr>
          <w:trHeight w:val="556"/>
        </w:trPr>
        <w:tc>
          <w:tcPr>
            <w:tcW w:w="3397" w:type="dxa"/>
            <w:vAlign w:val="center"/>
          </w:tcPr>
          <w:p w14:paraId="0B465989" w14:textId="77777777" w:rsidR="00281680" w:rsidRDefault="00281680" w:rsidP="00281680">
            <w:r>
              <w:t>Conditions matérielles</w:t>
            </w:r>
          </w:p>
        </w:tc>
        <w:tc>
          <w:tcPr>
            <w:tcW w:w="5665" w:type="dxa"/>
            <w:vAlign w:val="center"/>
          </w:tcPr>
          <w:p w14:paraId="24E5927F" w14:textId="77777777" w:rsidR="00281680" w:rsidRDefault="00281680" w:rsidP="00281680">
            <w:pPr>
              <w:jc w:val="center"/>
            </w:pPr>
            <w:r>
              <w:t>1 – 2 – 3 – 4 – 5 – 6 – 7 – 8 – 9 - 10</w:t>
            </w:r>
          </w:p>
        </w:tc>
      </w:tr>
    </w:tbl>
    <w:p w14:paraId="0FD2BA10" w14:textId="77777777" w:rsidR="00F31D9A" w:rsidRDefault="00F31D9A" w:rsidP="00F31D9A"/>
    <w:p w14:paraId="2238AAEA" w14:textId="77777777" w:rsidR="00EE421D" w:rsidRDefault="00EE421D" w:rsidP="00F31D9A"/>
    <w:p w14:paraId="7301A833" w14:textId="77777777" w:rsidR="00EE421D" w:rsidRDefault="00EE421D" w:rsidP="00F31D9A">
      <w:r>
        <w:t xml:space="preserve">Commentaires </w:t>
      </w:r>
    </w:p>
    <w:p w14:paraId="219E9A86" w14:textId="77777777" w:rsidR="00EE421D" w:rsidRDefault="00EE421D" w:rsidP="007519C6">
      <w:pPr>
        <w:spacing w:after="120"/>
      </w:pPr>
      <w:r>
        <w:t>__________________________________________________________________________________</w:t>
      </w:r>
    </w:p>
    <w:p w14:paraId="5C9AD308" w14:textId="77777777" w:rsidR="007519C6" w:rsidRDefault="007519C6" w:rsidP="007519C6">
      <w:pPr>
        <w:spacing w:after="120"/>
      </w:pPr>
      <w:r>
        <w:t>__________________________________________________________________________________</w:t>
      </w:r>
    </w:p>
    <w:p w14:paraId="3A9EB744" w14:textId="77777777" w:rsidR="007519C6" w:rsidRDefault="007519C6" w:rsidP="007519C6">
      <w:pPr>
        <w:spacing w:after="120"/>
      </w:pPr>
      <w:r>
        <w:t>__________________________________________________________________________________</w:t>
      </w:r>
    </w:p>
    <w:p w14:paraId="75E991FA" w14:textId="77777777" w:rsidR="007519C6" w:rsidRDefault="007519C6" w:rsidP="007519C6">
      <w:pPr>
        <w:spacing w:after="120"/>
      </w:pPr>
      <w:r>
        <w:t>__________________________________________________________________________________</w:t>
      </w:r>
    </w:p>
    <w:p w14:paraId="1C9221B4" w14:textId="77777777" w:rsidR="00EE421D" w:rsidRDefault="00EE421D" w:rsidP="00F31D9A"/>
    <w:p w14:paraId="2D23AFDD" w14:textId="77777777" w:rsidR="00EE421D" w:rsidRDefault="00EE421D" w:rsidP="00F31D9A"/>
    <w:p w14:paraId="4D1E70F9" w14:textId="77777777" w:rsidR="00EE421D" w:rsidRDefault="00EE421D" w:rsidP="00F31D9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</w:t>
      </w:r>
    </w:p>
    <w:p w14:paraId="23E0E96F" w14:textId="77777777" w:rsidR="00EE421D" w:rsidRPr="00EE421D" w:rsidRDefault="00EE421D" w:rsidP="00EE421D">
      <w:pPr>
        <w:ind w:left="6372"/>
        <w:rPr>
          <w:sz w:val="20"/>
        </w:rPr>
      </w:pPr>
      <w:r>
        <w:rPr>
          <w:sz w:val="20"/>
        </w:rPr>
        <w:t xml:space="preserve">       </w:t>
      </w:r>
      <w:r w:rsidRPr="00EE421D">
        <w:rPr>
          <w:sz w:val="20"/>
        </w:rPr>
        <w:t>Signature du participant</w:t>
      </w:r>
    </w:p>
    <w:sectPr w:rsidR="00EE421D" w:rsidRPr="00EE4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LATERRADE Morgan" w:date="2025-02-05T11:24:00Z" w:initials="ML">
    <w:p w14:paraId="60CD9C75" w14:textId="77777777" w:rsidR="00536186" w:rsidRDefault="00536186">
      <w:pPr>
        <w:pStyle w:val="Commentaire"/>
      </w:pPr>
      <w:r>
        <w:rPr>
          <w:rStyle w:val="Marquedecommentaire"/>
        </w:rPr>
        <w:annotationRef/>
      </w:r>
      <w:r>
        <w:t>Il me semble que le chef souhaitait cela sur les deux documents</w:t>
      </w:r>
      <w:bookmarkStart w:id="4" w:name="_GoBack"/>
      <w:bookmarkEnd w:id="4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CD9C7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UILLOT Cécile">
    <w15:presenceInfo w15:providerId="None" w15:userId="GUILLOT Cécile"/>
  </w15:person>
  <w15:person w15:author="LATERRADE Morgan">
    <w15:presenceInfo w15:providerId="None" w15:userId="LATERRADE Morg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D9A"/>
    <w:rsid w:val="00136D14"/>
    <w:rsid w:val="00245D47"/>
    <w:rsid w:val="00281680"/>
    <w:rsid w:val="003A157F"/>
    <w:rsid w:val="003A353B"/>
    <w:rsid w:val="003A5E5E"/>
    <w:rsid w:val="00536186"/>
    <w:rsid w:val="00711D7F"/>
    <w:rsid w:val="007519C6"/>
    <w:rsid w:val="0078503F"/>
    <w:rsid w:val="007E0BE5"/>
    <w:rsid w:val="00AF1609"/>
    <w:rsid w:val="00B87679"/>
    <w:rsid w:val="00BB6E67"/>
    <w:rsid w:val="00C85C09"/>
    <w:rsid w:val="00C97F31"/>
    <w:rsid w:val="00DB4887"/>
    <w:rsid w:val="00EE421D"/>
    <w:rsid w:val="00F31D9A"/>
    <w:rsid w:val="00FC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EA878"/>
  <w15:chartTrackingRefBased/>
  <w15:docId w15:val="{68BD0047-1CA1-477F-8F62-54EA42220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1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361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618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618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61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618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6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6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LATERRADE Morgan</dc:creator>
  <cp:keywords/>
  <dc:description/>
  <cp:lastModifiedBy>LATERRADE Morgan</cp:lastModifiedBy>
  <cp:revision>18</cp:revision>
  <dcterms:created xsi:type="dcterms:W3CDTF">2025-01-29T17:54:00Z</dcterms:created>
  <dcterms:modified xsi:type="dcterms:W3CDTF">2025-02-05T10:24:00Z</dcterms:modified>
</cp:coreProperties>
</file>