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E5FFF8" w14:textId="06CD99C2" w:rsidR="005A06E8" w:rsidRDefault="005A06E8">
      <w:pPr>
        <w:spacing w:after="0" w:line="259" w:lineRule="auto"/>
        <w:ind w:left="0" w:right="182" w:firstLine="0"/>
        <w:jc w:val="center"/>
      </w:pPr>
    </w:p>
    <w:p w14:paraId="7299B850" w14:textId="77777777" w:rsidR="005A06E8" w:rsidRDefault="00361D7E">
      <w:pPr>
        <w:spacing w:after="0" w:line="259" w:lineRule="auto"/>
        <w:ind w:left="0" w:right="0" w:firstLine="0"/>
        <w:jc w:val="left"/>
      </w:pPr>
      <w:r>
        <w:rPr>
          <w:rFonts w:ascii="Calibri" w:eastAsia="Calibri" w:hAnsi="Calibri" w:cs="Calibri"/>
          <w:noProof/>
          <w:sz w:val="22"/>
        </w:rPr>
        <mc:AlternateContent>
          <mc:Choice Requires="wpg">
            <w:drawing>
              <wp:inline distT="0" distB="0" distL="0" distR="0" wp14:anchorId="547C2AC4" wp14:editId="3A8180D0">
                <wp:extent cx="1873816" cy="1028514"/>
                <wp:effectExtent l="0" t="0" r="0" b="0"/>
                <wp:docPr id="14076" name="Group 14076"/>
                <wp:cNvGraphicFramePr/>
                <a:graphic xmlns:a="http://schemas.openxmlformats.org/drawingml/2006/main">
                  <a:graphicData uri="http://schemas.microsoft.com/office/word/2010/wordprocessingGroup">
                    <wpg:wgp>
                      <wpg:cNvGrpSpPr/>
                      <wpg:grpSpPr>
                        <a:xfrm>
                          <a:off x="0" y="0"/>
                          <a:ext cx="1873816" cy="1028514"/>
                          <a:chOff x="0" y="0"/>
                          <a:chExt cx="1873816" cy="1028514"/>
                        </a:xfrm>
                      </wpg:grpSpPr>
                      <wps:wsp>
                        <wps:cNvPr id="9" name="Shape 9"/>
                        <wps:cNvSpPr/>
                        <wps:spPr>
                          <a:xfrm>
                            <a:off x="250074" y="114878"/>
                            <a:ext cx="785" cy="787"/>
                          </a:xfrm>
                          <a:custGeom>
                            <a:avLst/>
                            <a:gdLst/>
                            <a:ahLst/>
                            <a:cxnLst/>
                            <a:rect l="0" t="0" r="0" b="0"/>
                            <a:pathLst>
                              <a:path w="785" h="787">
                                <a:moveTo>
                                  <a:pt x="0" y="787"/>
                                </a:moveTo>
                                <a:cubicBezTo>
                                  <a:pt x="393" y="367"/>
                                  <a:pt x="393" y="367"/>
                                  <a:pt x="785" y="0"/>
                                </a:cubicBezTo>
                                <a:close/>
                              </a:path>
                            </a:pathLst>
                          </a:custGeom>
                          <a:ln w="0" cap="flat">
                            <a:miter lim="127000"/>
                          </a:ln>
                        </wps:spPr>
                        <wps:style>
                          <a:lnRef idx="0">
                            <a:srgbClr val="000000">
                              <a:alpha val="0"/>
                            </a:srgbClr>
                          </a:lnRef>
                          <a:fillRef idx="1">
                            <a:srgbClr val="283A7F"/>
                          </a:fillRef>
                          <a:effectRef idx="0">
                            <a:scrgbClr r="0" g="0" b="0"/>
                          </a:effectRef>
                          <a:fontRef idx="none"/>
                        </wps:style>
                        <wps:bodyPr/>
                      </wps:wsp>
                      <wps:wsp>
                        <wps:cNvPr id="11" name="Shape 11"/>
                        <wps:cNvSpPr/>
                        <wps:spPr>
                          <a:xfrm>
                            <a:off x="213163" y="995456"/>
                            <a:ext cx="16888" cy="33057"/>
                          </a:xfrm>
                          <a:custGeom>
                            <a:avLst/>
                            <a:gdLst/>
                            <a:ahLst/>
                            <a:cxnLst/>
                            <a:rect l="0" t="0" r="0" b="0"/>
                            <a:pathLst>
                              <a:path w="16888" h="33057">
                                <a:moveTo>
                                  <a:pt x="16888" y="0"/>
                                </a:moveTo>
                                <a:lnTo>
                                  <a:pt x="16888" y="5157"/>
                                </a:lnTo>
                                <a:lnTo>
                                  <a:pt x="13060" y="7984"/>
                                </a:lnTo>
                                <a:cubicBezTo>
                                  <a:pt x="9919" y="12114"/>
                                  <a:pt x="7465" y="17325"/>
                                  <a:pt x="7465" y="21654"/>
                                </a:cubicBezTo>
                                <a:cubicBezTo>
                                  <a:pt x="7465" y="24406"/>
                                  <a:pt x="8250" y="25586"/>
                                  <a:pt x="9821" y="25586"/>
                                </a:cubicBezTo>
                                <a:cubicBezTo>
                                  <a:pt x="10999" y="25586"/>
                                  <a:pt x="12864" y="24406"/>
                                  <a:pt x="14827" y="22685"/>
                                </a:cubicBezTo>
                                <a:lnTo>
                                  <a:pt x="16888" y="20420"/>
                                </a:lnTo>
                                <a:lnTo>
                                  <a:pt x="16888" y="23512"/>
                                </a:lnTo>
                                <a:lnTo>
                                  <a:pt x="12422" y="29273"/>
                                </a:lnTo>
                                <a:cubicBezTo>
                                  <a:pt x="10213" y="31583"/>
                                  <a:pt x="8054" y="33057"/>
                                  <a:pt x="5895" y="33057"/>
                                </a:cubicBezTo>
                                <a:cubicBezTo>
                                  <a:pt x="2356" y="33057"/>
                                  <a:pt x="0" y="31091"/>
                                  <a:pt x="0" y="27159"/>
                                </a:cubicBezTo>
                                <a:cubicBezTo>
                                  <a:pt x="0" y="20471"/>
                                  <a:pt x="3535" y="12507"/>
                                  <a:pt x="9131" y="6215"/>
                                </a:cubicBezTo>
                                <a:lnTo>
                                  <a:pt x="1688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 name="Shape 12"/>
                        <wps:cNvSpPr/>
                        <wps:spPr>
                          <a:xfrm>
                            <a:off x="185679" y="989184"/>
                            <a:ext cx="31410" cy="39329"/>
                          </a:xfrm>
                          <a:custGeom>
                            <a:avLst/>
                            <a:gdLst/>
                            <a:ahLst/>
                            <a:cxnLst/>
                            <a:rect l="0" t="0" r="0" b="0"/>
                            <a:pathLst>
                              <a:path w="31410" h="39329">
                                <a:moveTo>
                                  <a:pt x="12957" y="0"/>
                                </a:moveTo>
                                <a:cubicBezTo>
                                  <a:pt x="16097" y="0"/>
                                  <a:pt x="17275" y="3539"/>
                                  <a:pt x="17275" y="7078"/>
                                </a:cubicBezTo>
                                <a:lnTo>
                                  <a:pt x="17275" y="12584"/>
                                </a:lnTo>
                                <a:cubicBezTo>
                                  <a:pt x="21987" y="3146"/>
                                  <a:pt x="22772" y="0"/>
                                  <a:pt x="27091" y="0"/>
                                </a:cubicBezTo>
                                <a:cubicBezTo>
                                  <a:pt x="31017" y="0"/>
                                  <a:pt x="31410" y="3933"/>
                                  <a:pt x="30232" y="8651"/>
                                </a:cubicBezTo>
                                <a:lnTo>
                                  <a:pt x="22772" y="8651"/>
                                </a:lnTo>
                                <a:cubicBezTo>
                                  <a:pt x="20024" y="11404"/>
                                  <a:pt x="18061" y="13764"/>
                                  <a:pt x="16097" y="16516"/>
                                </a:cubicBezTo>
                                <a:lnTo>
                                  <a:pt x="8245" y="36970"/>
                                </a:lnTo>
                                <a:cubicBezTo>
                                  <a:pt x="7460" y="38936"/>
                                  <a:pt x="6675" y="39329"/>
                                  <a:pt x="4711" y="39329"/>
                                </a:cubicBezTo>
                                <a:cubicBezTo>
                                  <a:pt x="1571" y="39329"/>
                                  <a:pt x="0" y="37363"/>
                                  <a:pt x="1571" y="34217"/>
                                </a:cubicBezTo>
                                <a:lnTo>
                                  <a:pt x="9423" y="16516"/>
                                </a:lnTo>
                                <a:cubicBezTo>
                                  <a:pt x="11779" y="10618"/>
                                  <a:pt x="10993" y="7865"/>
                                  <a:pt x="9423" y="7865"/>
                                </a:cubicBezTo>
                                <a:cubicBezTo>
                                  <a:pt x="7852" y="7865"/>
                                  <a:pt x="5889" y="9831"/>
                                  <a:pt x="3926" y="12584"/>
                                </a:cubicBezTo>
                                <a:lnTo>
                                  <a:pt x="2356" y="12584"/>
                                </a:lnTo>
                                <a:cubicBezTo>
                                  <a:pt x="5104" y="6292"/>
                                  <a:pt x="8638" y="0"/>
                                  <a:pt x="12957"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 name="Shape 13"/>
                        <wps:cNvSpPr/>
                        <wps:spPr>
                          <a:xfrm>
                            <a:off x="131879" y="974236"/>
                            <a:ext cx="59296" cy="53098"/>
                          </a:xfrm>
                          <a:custGeom>
                            <a:avLst/>
                            <a:gdLst/>
                            <a:ahLst/>
                            <a:cxnLst/>
                            <a:rect l="0" t="0" r="0" b="0"/>
                            <a:pathLst>
                              <a:path w="59296" h="53098">
                                <a:moveTo>
                                  <a:pt x="19238" y="0"/>
                                </a:moveTo>
                                <a:lnTo>
                                  <a:pt x="59296" y="0"/>
                                </a:lnTo>
                                <a:lnTo>
                                  <a:pt x="56941" y="11803"/>
                                </a:lnTo>
                                <a:lnTo>
                                  <a:pt x="54192" y="11803"/>
                                </a:lnTo>
                                <a:cubicBezTo>
                                  <a:pt x="54192" y="5112"/>
                                  <a:pt x="53407" y="3146"/>
                                  <a:pt x="46727" y="3146"/>
                                </a:cubicBezTo>
                                <a:lnTo>
                                  <a:pt x="42016" y="3146"/>
                                </a:lnTo>
                                <a:cubicBezTo>
                                  <a:pt x="35734" y="3146"/>
                                  <a:pt x="34556" y="4326"/>
                                  <a:pt x="32593" y="9045"/>
                                </a:cubicBezTo>
                                <a:lnTo>
                                  <a:pt x="27096" y="24386"/>
                                </a:lnTo>
                                <a:lnTo>
                                  <a:pt x="37697" y="24386"/>
                                </a:lnTo>
                                <a:cubicBezTo>
                                  <a:pt x="42801" y="24386"/>
                                  <a:pt x="44764" y="21240"/>
                                  <a:pt x="47120" y="17308"/>
                                </a:cubicBezTo>
                                <a:lnTo>
                                  <a:pt x="49868" y="17308"/>
                                </a:lnTo>
                                <a:lnTo>
                                  <a:pt x="43586" y="34610"/>
                                </a:lnTo>
                                <a:lnTo>
                                  <a:pt x="40838" y="34610"/>
                                </a:lnTo>
                                <a:cubicBezTo>
                                  <a:pt x="41623" y="29498"/>
                                  <a:pt x="41623" y="27532"/>
                                  <a:pt x="36519" y="27532"/>
                                </a:cubicBezTo>
                                <a:lnTo>
                                  <a:pt x="25918" y="27532"/>
                                </a:lnTo>
                                <a:lnTo>
                                  <a:pt x="21992" y="38149"/>
                                </a:lnTo>
                                <a:cubicBezTo>
                                  <a:pt x="18453" y="48772"/>
                                  <a:pt x="19636" y="48772"/>
                                  <a:pt x="29059" y="50738"/>
                                </a:cubicBezTo>
                                <a:lnTo>
                                  <a:pt x="28274" y="53098"/>
                                </a:lnTo>
                                <a:lnTo>
                                  <a:pt x="0" y="53098"/>
                                </a:lnTo>
                                <a:lnTo>
                                  <a:pt x="393" y="50738"/>
                                </a:lnTo>
                                <a:cubicBezTo>
                                  <a:pt x="9423" y="49165"/>
                                  <a:pt x="10993" y="48379"/>
                                  <a:pt x="14527" y="38149"/>
                                </a:cubicBezTo>
                                <a:lnTo>
                                  <a:pt x="23170" y="14555"/>
                                </a:lnTo>
                                <a:cubicBezTo>
                                  <a:pt x="27096" y="4326"/>
                                  <a:pt x="26311" y="3933"/>
                                  <a:pt x="18453" y="2360"/>
                                </a:cubicBezTo>
                                <a:lnTo>
                                  <a:pt x="1923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 name="Shape 14"/>
                        <wps:cNvSpPr/>
                        <wps:spPr>
                          <a:xfrm>
                            <a:off x="281097" y="991475"/>
                            <a:ext cx="14295" cy="37039"/>
                          </a:xfrm>
                          <a:custGeom>
                            <a:avLst/>
                            <a:gdLst/>
                            <a:ahLst/>
                            <a:cxnLst/>
                            <a:rect l="0" t="0" r="0" b="0"/>
                            <a:pathLst>
                              <a:path w="14295" h="37039">
                                <a:moveTo>
                                  <a:pt x="14295" y="0"/>
                                </a:moveTo>
                                <a:lnTo>
                                  <a:pt x="14295" y="4504"/>
                                </a:lnTo>
                                <a:lnTo>
                                  <a:pt x="11882" y="5918"/>
                                </a:lnTo>
                                <a:cubicBezTo>
                                  <a:pt x="10312" y="7639"/>
                                  <a:pt x="8839" y="10097"/>
                                  <a:pt x="7858" y="13046"/>
                                </a:cubicBezTo>
                                <a:lnTo>
                                  <a:pt x="14295" y="11636"/>
                                </a:lnTo>
                                <a:lnTo>
                                  <a:pt x="14295" y="15222"/>
                                </a:lnTo>
                                <a:lnTo>
                                  <a:pt x="6680" y="17765"/>
                                </a:lnTo>
                                <a:cubicBezTo>
                                  <a:pt x="6287" y="19338"/>
                                  <a:pt x="5895" y="21304"/>
                                  <a:pt x="5895" y="23275"/>
                                </a:cubicBezTo>
                                <a:cubicBezTo>
                                  <a:pt x="5895" y="27601"/>
                                  <a:pt x="7858" y="29567"/>
                                  <a:pt x="10999" y="29567"/>
                                </a:cubicBezTo>
                                <a:lnTo>
                                  <a:pt x="14295" y="27454"/>
                                </a:lnTo>
                                <a:lnTo>
                                  <a:pt x="14295" y="34111"/>
                                </a:lnTo>
                                <a:lnTo>
                                  <a:pt x="7858" y="37039"/>
                                </a:lnTo>
                                <a:cubicBezTo>
                                  <a:pt x="3141" y="37039"/>
                                  <a:pt x="0" y="33893"/>
                                  <a:pt x="0" y="27601"/>
                                </a:cubicBezTo>
                                <a:cubicBezTo>
                                  <a:pt x="0" y="16980"/>
                                  <a:pt x="6187" y="5476"/>
                                  <a:pt x="13255" y="389"/>
                                </a:cubicBezTo>
                                <a:lnTo>
                                  <a:pt x="14295"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5" name="Shape 15"/>
                        <wps:cNvSpPr/>
                        <wps:spPr>
                          <a:xfrm>
                            <a:off x="230051" y="987218"/>
                            <a:ext cx="20809" cy="41295"/>
                          </a:xfrm>
                          <a:custGeom>
                            <a:avLst/>
                            <a:gdLst/>
                            <a:ahLst/>
                            <a:cxnLst/>
                            <a:rect l="0" t="0" r="0" b="0"/>
                            <a:pathLst>
                              <a:path w="20809" h="41295">
                                <a:moveTo>
                                  <a:pt x="18061" y="0"/>
                                </a:moveTo>
                                <a:lnTo>
                                  <a:pt x="20809" y="393"/>
                                </a:lnTo>
                                <a:lnTo>
                                  <a:pt x="10208" y="24774"/>
                                </a:lnTo>
                                <a:cubicBezTo>
                                  <a:pt x="7852" y="30678"/>
                                  <a:pt x="9030" y="33431"/>
                                  <a:pt x="10208" y="33431"/>
                                </a:cubicBezTo>
                                <a:cubicBezTo>
                                  <a:pt x="11779" y="33431"/>
                                  <a:pt x="13742" y="31858"/>
                                  <a:pt x="15705" y="28712"/>
                                </a:cubicBezTo>
                                <a:lnTo>
                                  <a:pt x="17275" y="28712"/>
                                </a:lnTo>
                                <a:cubicBezTo>
                                  <a:pt x="14527" y="35003"/>
                                  <a:pt x="10993" y="41295"/>
                                  <a:pt x="7067" y="41295"/>
                                </a:cubicBezTo>
                                <a:cubicBezTo>
                                  <a:pt x="3534" y="41295"/>
                                  <a:pt x="1178" y="37756"/>
                                  <a:pt x="1963" y="31071"/>
                                </a:cubicBezTo>
                                <a:lnTo>
                                  <a:pt x="2356" y="28712"/>
                                </a:lnTo>
                                <a:lnTo>
                                  <a:pt x="0" y="31750"/>
                                </a:lnTo>
                                <a:lnTo>
                                  <a:pt x="0" y="28658"/>
                                </a:lnTo>
                                <a:lnTo>
                                  <a:pt x="3534" y="24774"/>
                                </a:lnTo>
                                <a:lnTo>
                                  <a:pt x="9423" y="9438"/>
                                </a:lnTo>
                                <a:cubicBezTo>
                                  <a:pt x="8245" y="9045"/>
                                  <a:pt x="7067" y="9045"/>
                                  <a:pt x="5889" y="9045"/>
                                </a:cubicBezTo>
                                <a:lnTo>
                                  <a:pt x="0" y="13395"/>
                                </a:lnTo>
                                <a:lnTo>
                                  <a:pt x="0" y="8238"/>
                                </a:lnTo>
                                <a:lnTo>
                                  <a:pt x="1999" y="6636"/>
                                </a:lnTo>
                                <a:cubicBezTo>
                                  <a:pt x="5644" y="4694"/>
                                  <a:pt x="9619" y="3539"/>
                                  <a:pt x="13742" y="3539"/>
                                </a:cubicBezTo>
                                <a:lnTo>
                                  <a:pt x="14527" y="3539"/>
                                </a:lnTo>
                                <a:lnTo>
                                  <a:pt x="18061"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 name="Shape 16"/>
                        <wps:cNvSpPr/>
                        <wps:spPr>
                          <a:xfrm>
                            <a:off x="252435" y="980135"/>
                            <a:ext cx="29447" cy="48379"/>
                          </a:xfrm>
                          <a:custGeom>
                            <a:avLst/>
                            <a:gdLst/>
                            <a:ahLst/>
                            <a:cxnLst/>
                            <a:rect l="0" t="0" r="0" b="0"/>
                            <a:pathLst>
                              <a:path w="29447" h="48379">
                                <a:moveTo>
                                  <a:pt x="19631" y="0"/>
                                </a:moveTo>
                                <a:lnTo>
                                  <a:pt x="23557" y="0"/>
                                </a:lnTo>
                                <a:lnTo>
                                  <a:pt x="20024" y="10623"/>
                                </a:lnTo>
                                <a:lnTo>
                                  <a:pt x="29447" y="10623"/>
                                </a:lnTo>
                                <a:lnTo>
                                  <a:pt x="28269" y="14555"/>
                                </a:lnTo>
                                <a:lnTo>
                                  <a:pt x="18453" y="14555"/>
                                </a:lnTo>
                                <a:lnTo>
                                  <a:pt x="8638" y="41694"/>
                                </a:lnTo>
                                <a:cubicBezTo>
                                  <a:pt x="12956" y="40907"/>
                                  <a:pt x="18453" y="37368"/>
                                  <a:pt x="20809" y="34222"/>
                                </a:cubicBezTo>
                                <a:lnTo>
                                  <a:pt x="22772" y="34222"/>
                                </a:lnTo>
                                <a:cubicBezTo>
                                  <a:pt x="19631" y="42480"/>
                                  <a:pt x="9815" y="48379"/>
                                  <a:pt x="3534" y="48379"/>
                                </a:cubicBezTo>
                                <a:cubicBezTo>
                                  <a:pt x="1178" y="48379"/>
                                  <a:pt x="0" y="46019"/>
                                  <a:pt x="785" y="43660"/>
                                </a:cubicBezTo>
                                <a:lnTo>
                                  <a:pt x="11386" y="14555"/>
                                </a:lnTo>
                                <a:lnTo>
                                  <a:pt x="4711" y="14555"/>
                                </a:lnTo>
                                <a:lnTo>
                                  <a:pt x="4711" y="11409"/>
                                </a:lnTo>
                                <a:lnTo>
                                  <a:pt x="12956" y="10623"/>
                                </a:lnTo>
                                <a:lnTo>
                                  <a:pt x="19631"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7" name="Shape 17"/>
                        <wps:cNvSpPr/>
                        <wps:spPr>
                          <a:xfrm>
                            <a:off x="295392" y="1014750"/>
                            <a:ext cx="9267" cy="10836"/>
                          </a:xfrm>
                          <a:custGeom>
                            <a:avLst/>
                            <a:gdLst/>
                            <a:ahLst/>
                            <a:cxnLst/>
                            <a:rect l="0" t="0" r="0" b="0"/>
                            <a:pathLst>
                              <a:path w="9267" h="10836">
                                <a:moveTo>
                                  <a:pt x="6519" y="0"/>
                                </a:moveTo>
                                <a:lnTo>
                                  <a:pt x="9267" y="0"/>
                                </a:lnTo>
                                <a:cubicBezTo>
                                  <a:pt x="6912" y="4326"/>
                                  <a:pt x="4261" y="7766"/>
                                  <a:pt x="1562" y="10126"/>
                                </a:cubicBezTo>
                                <a:lnTo>
                                  <a:pt x="0" y="10836"/>
                                </a:lnTo>
                                <a:lnTo>
                                  <a:pt x="0" y="4179"/>
                                </a:lnTo>
                                <a:lnTo>
                                  <a:pt x="6519"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 name="Shape 18"/>
                        <wps:cNvSpPr/>
                        <wps:spPr>
                          <a:xfrm>
                            <a:off x="436994" y="991475"/>
                            <a:ext cx="14293" cy="37039"/>
                          </a:xfrm>
                          <a:custGeom>
                            <a:avLst/>
                            <a:gdLst/>
                            <a:ahLst/>
                            <a:cxnLst/>
                            <a:rect l="0" t="0" r="0" b="0"/>
                            <a:pathLst>
                              <a:path w="14293" h="37039">
                                <a:moveTo>
                                  <a:pt x="14293" y="0"/>
                                </a:moveTo>
                                <a:lnTo>
                                  <a:pt x="14293" y="4504"/>
                                </a:lnTo>
                                <a:lnTo>
                                  <a:pt x="11877" y="5918"/>
                                </a:lnTo>
                                <a:cubicBezTo>
                                  <a:pt x="10306" y="7639"/>
                                  <a:pt x="8834" y="10096"/>
                                  <a:pt x="7852" y="13046"/>
                                </a:cubicBezTo>
                                <a:lnTo>
                                  <a:pt x="14293" y="11635"/>
                                </a:lnTo>
                                <a:lnTo>
                                  <a:pt x="14293" y="15222"/>
                                </a:lnTo>
                                <a:lnTo>
                                  <a:pt x="6675" y="17765"/>
                                </a:lnTo>
                                <a:cubicBezTo>
                                  <a:pt x="6282" y="19338"/>
                                  <a:pt x="5889" y="21304"/>
                                  <a:pt x="5889" y="23275"/>
                                </a:cubicBezTo>
                                <a:cubicBezTo>
                                  <a:pt x="5889" y="27601"/>
                                  <a:pt x="7852" y="29567"/>
                                  <a:pt x="10993" y="29567"/>
                                </a:cubicBezTo>
                                <a:lnTo>
                                  <a:pt x="14293" y="27453"/>
                                </a:lnTo>
                                <a:lnTo>
                                  <a:pt x="14293" y="34111"/>
                                </a:lnTo>
                                <a:lnTo>
                                  <a:pt x="7852" y="37039"/>
                                </a:lnTo>
                                <a:cubicBezTo>
                                  <a:pt x="3141" y="37039"/>
                                  <a:pt x="0" y="33893"/>
                                  <a:pt x="0" y="27601"/>
                                </a:cubicBezTo>
                                <a:cubicBezTo>
                                  <a:pt x="0" y="16979"/>
                                  <a:pt x="6184" y="5476"/>
                                  <a:pt x="13253" y="389"/>
                                </a:cubicBezTo>
                                <a:lnTo>
                                  <a:pt x="14293"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9" name="Shape 19"/>
                        <wps:cNvSpPr/>
                        <wps:spPr>
                          <a:xfrm>
                            <a:off x="383979" y="989184"/>
                            <a:ext cx="20814" cy="39329"/>
                          </a:xfrm>
                          <a:custGeom>
                            <a:avLst/>
                            <a:gdLst/>
                            <a:ahLst/>
                            <a:cxnLst/>
                            <a:rect l="0" t="0" r="0" b="0"/>
                            <a:pathLst>
                              <a:path w="20814" h="39329">
                                <a:moveTo>
                                  <a:pt x="17673" y="0"/>
                                </a:moveTo>
                                <a:cubicBezTo>
                                  <a:pt x="19244" y="0"/>
                                  <a:pt x="20814" y="1573"/>
                                  <a:pt x="20029" y="4326"/>
                                </a:cubicBezTo>
                                <a:lnTo>
                                  <a:pt x="8250" y="33037"/>
                                </a:lnTo>
                                <a:cubicBezTo>
                                  <a:pt x="11391" y="32644"/>
                                  <a:pt x="14532" y="29498"/>
                                  <a:pt x="16495" y="26745"/>
                                </a:cubicBezTo>
                                <a:lnTo>
                                  <a:pt x="18066" y="26745"/>
                                </a:lnTo>
                                <a:cubicBezTo>
                                  <a:pt x="15317" y="34217"/>
                                  <a:pt x="9035" y="39329"/>
                                  <a:pt x="3539" y="39329"/>
                                </a:cubicBezTo>
                                <a:cubicBezTo>
                                  <a:pt x="1968" y="39329"/>
                                  <a:pt x="0" y="37756"/>
                                  <a:pt x="1178" y="35397"/>
                                </a:cubicBezTo>
                                <a:lnTo>
                                  <a:pt x="12176" y="6292"/>
                                </a:lnTo>
                                <a:cubicBezTo>
                                  <a:pt x="9035" y="6685"/>
                                  <a:pt x="5895" y="9831"/>
                                  <a:pt x="4324" y="12584"/>
                                </a:cubicBezTo>
                                <a:lnTo>
                                  <a:pt x="2361" y="12584"/>
                                </a:lnTo>
                                <a:cubicBezTo>
                                  <a:pt x="5109" y="5112"/>
                                  <a:pt x="11784" y="0"/>
                                  <a:pt x="17673"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0" name="Shape 20"/>
                        <wps:cNvSpPr/>
                        <wps:spPr>
                          <a:xfrm>
                            <a:off x="340786" y="989184"/>
                            <a:ext cx="38875" cy="39329"/>
                          </a:xfrm>
                          <a:custGeom>
                            <a:avLst/>
                            <a:gdLst/>
                            <a:ahLst/>
                            <a:cxnLst/>
                            <a:rect l="0" t="0" r="0" b="0"/>
                            <a:pathLst>
                              <a:path w="38875" h="39329">
                                <a:moveTo>
                                  <a:pt x="12962" y="0"/>
                                </a:moveTo>
                                <a:cubicBezTo>
                                  <a:pt x="16103" y="0"/>
                                  <a:pt x="17673" y="3539"/>
                                  <a:pt x="17673" y="7078"/>
                                </a:cubicBezTo>
                                <a:lnTo>
                                  <a:pt x="17673" y="12584"/>
                                </a:lnTo>
                                <a:cubicBezTo>
                                  <a:pt x="23563" y="5505"/>
                                  <a:pt x="28667" y="0"/>
                                  <a:pt x="33771" y="0"/>
                                </a:cubicBezTo>
                                <a:cubicBezTo>
                                  <a:pt x="36912" y="0"/>
                                  <a:pt x="38875" y="1966"/>
                                  <a:pt x="38875" y="5505"/>
                                </a:cubicBezTo>
                                <a:cubicBezTo>
                                  <a:pt x="38875" y="7471"/>
                                  <a:pt x="38089" y="9831"/>
                                  <a:pt x="36912" y="12584"/>
                                </a:cubicBezTo>
                                <a:lnTo>
                                  <a:pt x="26704" y="33037"/>
                                </a:lnTo>
                                <a:cubicBezTo>
                                  <a:pt x="29844" y="32644"/>
                                  <a:pt x="32985" y="29498"/>
                                  <a:pt x="34949" y="26745"/>
                                </a:cubicBezTo>
                                <a:lnTo>
                                  <a:pt x="36912" y="26745"/>
                                </a:lnTo>
                                <a:cubicBezTo>
                                  <a:pt x="34163" y="34217"/>
                                  <a:pt x="27096" y="39329"/>
                                  <a:pt x="21207" y="39329"/>
                                </a:cubicBezTo>
                                <a:cubicBezTo>
                                  <a:pt x="18851" y="39329"/>
                                  <a:pt x="17281" y="36576"/>
                                  <a:pt x="18458" y="34610"/>
                                </a:cubicBezTo>
                                <a:lnTo>
                                  <a:pt x="30237" y="11797"/>
                                </a:lnTo>
                                <a:cubicBezTo>
                                  <a:pt x="31808" y="9044"/>
                                  <a:pt x="31808" y="7471"/>
                                  <a:pt x="29844" y="7471"/>
                                </a:cubicBezTo>
                                <a:cubicBezTo>
                                  <a:pt x="27096" y="7471"/>
                                  <a:pt x="19636" y="12190"/>
                                  <a:pt x="16103" y="16516"/>
                                </a:cubicBezTo>
                                <a:lnTo>
                                  <a:pt x="8245" y="36970"/>
                                </a:lnTo>
                                <a:cubicBezTo>
                                  <a:pt x="7460" y="38936"/>
                                  <a:pt x="6674" y="39329"/>
                                  <a:pt x="4711" y="39329"/>
                                </a:cubicBezTo>
                                <a:cubicBezTo>
                                  <a:pt x="1570" y="39329"/>
                                  <a:pt x="0" y="37363"/>
                                  <a:pt x="1570" y="34217"/>
                                </a:cubicBezTo>
                                <a:lnTo>
                                  <a:pt x="9423" y="16516"/>
                                </a:lnTo>
                                <a:cubicBezTo>
                                  <a:pt x="12176" y="10617"/>
                                  <a:pt x="10208" y="5112"/>
                                  <a:pt x="6674" y="5112"/>
                                </a:cubicBezTo>
                                <a:lnTo>
                                  <a:pt x="6674" y="4326"/>
                                </a:lnTo>
                                <a:cubicBezTo>
                                  <a:pt x="8638" y="1966"/>
                                  <a:pt x="10601" y="0"/>
                                  <a:pt x="12962"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 name="Shape 21"/>
                        <wps:cNvSpPr/>
                        <wps:spPr>
                          <a:xfrm>
                            <a:off x="312119" y="989184"/>
                            <a:ext cx="31415" cy="39329"/>
                          </a:xfrm>
                          <a:custGeom>
                            <a:avLst/>
                            <a:gdLst/>
                            <a:ahLst/>
                            <a:cxnLst/>
                            <a:rect l="0" t="0" r="0" b="0"/>
                            <a:pathLst>
                              <a:path w="31415" h="39329">
                                <a:moveTo>
                                  <a:pt x="12569" y="0"/>
                                </a:moveTo>
                                <a:cubicBezTo>
                                  <a:pt x="16103" y="0"/>
                                  <a:pt x="17281" y="3539"/>
                                  <a:pt x="17281" y="7078"/>
                                </a:cubicBezTo>
                                <a:lnTo>
                                  <a:pt x="17281" y="12584"/>
                                </a:lnTo>
                                <a:cubicBezTo>
                                  <a:pt x="21599" y="3146"/>
                                  <a:pt x="22777" y="0"/>
                                  <a:pt x="27096" y="0"/>
                                </a:cubicBezTo>
                                <a:cubicBezTo>
                                  <a:pt x="30630" y="0"/>
                                  <a:pt x="31415" y="3932"/>
                                  <a:pt x="29844" y="8651"/>
                                </a:cubicBezTo>
                                <a:lnTo>
                                  <a:pt x="22385" y="8651"/>
                                </a:lnTo>
                                <a:cubicBezTo>
                                  <a:pt x="20029" y="11404"/>
                                  <a:pt x="18066" y="13763"/>
                                  <a:pt x="15710" y="16516"/>
                                </a:cubicBezTo>
                                <a:lnTo>
                                  <a:pt x="8250" y="36970"/>
                                </a:lnTo>
                                <a:cubicBezTo>
                                  <a:pt x="7465" y="38936"/>
                                  <a:pt x="6680" y="39329"/>
                                  <a:pt x="4711" y="39329"/>
                                </a:cubicBezTo>
                                <a:cubicBezTo>
                                  <a:pt x="1178" y="39329"/>
                                  <a:pt x="0" y="37363"/>
                                  <a:pt x="1178" y="34217"/>
                                </a:cubicBezTo>
                                <a:lnTo>
                                  <a:pt x="9036" y="16516"/>
                                </a:lnTo>
                                <a:cubicBezTo>
                                  <a:pt x="11784" y="10617"/>
                                  <a:pt x="10999" y="7865"/>
                                  <a:pt x="9036" y="7865"/>
                                </a:cubicBezTo>
                                <a:cubicBezTo>
                                  <a:pt x="7858" y="7865"/>
                                  <a:pt x="5889" y="9831"/>
                                  <a:pt x="3926" y="12584"/>
                                </a:cubicBezTo>
                                <a:lnTo>
                                  <a:pt x="1963" y="12584"/>
                                </a:lnTo>
                                <a:cubicBezTo>
                                  <a:pt x="4711" y="6292"/>
                                  <a:pt x="8643" y="0"/>
                                  <a:pt x="12569"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 name="Shape 22"/>
                        <wps:cNvSpPr/>
                        <wps:spPr>
                          <a:xfrm>
                            <a:off x="295392" y="989184"/>
                            <a:ext cx="16335" cy="17513"/>
                          </a:xfrm>
                          <a:custGeom>
                            <a:avLst/>
                            <a:gdLst/>
                            <a:ahLst/>
                            <a:cxnLst/>
                            <a:rect l="0" t="0" r="0" b="0"/>
                            <a:pathLst>
                              <a:path w="16335" h="17513">
                                <a:moveTo>
                                  <a:pt x="6126" y="0"/>
                                </a:moveTo>
                                <a:cubicBezTo>
                                  <a:pt x="11623" y="0"/>
                                  <a:pt x="16335" y="3932"/>
                                  <a:pt x="12408" y="13370"/>
                                </a:cubicBezTo>
                                <a:lnTo>
                                  <a:pt x="0" y="17513"/>
                                </a:lnTo>
                                <a:lnTo>
                                  <a:pt x="0" y="13926"/>
                                </a:lnTo>
                                <a:lnTo>
                                  <a:pt x="6126" y="12584"/>
                                </a:lnTo>
                                <a:cubicBezTo>
                                  <a:pt x="7304" y="7471"/>
                                  <a:pt x="4949" y="5505"/>
                                  <a:pt x="2200" y="5505"/>
                                </a:cubicBezTo>
                                <a:lnTo>
                                  <a:pt x="0" y="6795"/>
                                </a:lnTo>
                                <a:lnTo>
                                  <a:pt x="0" y="2290"/>
                                </a:lnTo>
                                <a:lnTo>
                                  <a:pt x="612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 name="Shape 23"/>
                        <wps:cNvSpPr/>
                        <wps:spPr>
                          <a:xfrm>
                            <a:off x="408327" y="980135"/>
                            <a:ext cx="29452" cy="48379"/>
                          </a:xfrm>
                          <a:custGeom>
                            <a:avLst/>
                            <a:gdLst/>
                            <a:ahLst/>
                            <a:cxnLst/>
                            <a:rect l="0" t="0" r="0" b="0"/>
                            <a:pathLst>
                              <a:path w="29452" h="48379">
                                <a:moveTo>
                                  <a:pt x="19636" y="0"/>
                                </a:moveTo>
                                <a:lnTo>
                                  <a:pt x="23563" y="0"/>
                                </a:lnTo>
                                <a:lnTo>
                                  <a:pt x="20029" y="10623"/>
                                </a:lnTo>
                                <a:lnTo>
                                  <a:pt x="29452" y="10623"/>
                                </a:lnTo>
                                <a:lnTo>
                                  <a:pt x="28274" y="14555"/>
                                </a:lnTo>
                                <a:lnTo>
                                  <a:pt x="18458" y="14555"/>
                                </a:lnTo>
                                <a:lnTo>
                                  <a:pt x="8638" y="41694"/>
                                </a:lnTo>
                                <a:cubicBezTo>
                                  <a:pt x="13354" y="40907"/>
                                  <a:pt x="18458" y="37368"/>
                                  <a:pt x="20814" y="34222"/>
                                </a:cubicBezTo>
                                <a:lnTo>
                                  <a:pt x="22777" y="34222"/>
                                </a:lnTo>
                                <a:cubicBezTo>
                                  <a:pt x="19636" y="42480"/>
                                  <a:pt x="9815" y="48379"/>
                                  <a:pt x="3534" y="48379"/>
                                </a:cubicBezTo>
                                <a:cubicBezTo>
                                  <a:pt x="1178" y="48379"/>
                                  <a:pt x="0" y="46019"/>
                                  <a:pt x="785" y="43660"/>
                                </a:cubicBezTo>
                                <a:lnTo>
                                  <a:pt x="11391" y="14555"/>
                                </a:lnTo>
                                <a:lnTo>
                                  <a:pt x="4712" y="14555"/>
                                </a:lnTo>
                                <a:lnTo>
                                  <a:pt x="4712" y="11409"/>
                                </a:lnTo>
                                <a:lnTo>
                                  <a:pt x="12962" y="10623"/>
                                </a:lnTo>
                                <a:lnTo>
                                  <a:pt x="1963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4" name="Shape 24"/>
                        <wps:cNvSpPr/>
                        <wps:spPr>
                          <a:xfrm>
                            <a:off x="401260" y="969124"/>
                            <a:ext cx="9816" cy="9831"/>
                          </a:xfrm>
                          <a:custGeom>
                            <a:avLst/>
                            <a:gdLst/>
                            <a:ahLst/>
                            <a:cxnLst/>
                            <a:rect l="0" t="0" r="0" b="0"/>
                            <a:pathLst>
                              <a:path w="9816" h="9831">
                                <a:moveTo>
                                  <a:pt x="4712" y="0"/>
                                </a:moveTo>
                                <a:cubicBezTo>
                                  <a:pt x="7460" y="0"/>
                                  <a:pt x="9816" y="2359"/>
                                  <a:pt x="9816" y="4719"/>
                                </a:cubicBezTo>
                                <a:cubicBezTo>
                                  <a:pt x="9816" y="7471"/>
                                  <a:pt x="7460" y="9831"/>
                                  <a:pt x="4712" y="9831"/>
                                </a:cubicBezTo>
                                <a:cubicBezTo>
                                  <a:pt x="2356" y="9831"/>
                                  <a:pt x="0" y="7471"/>
                                  <a:pt x="0" y="4719"/>
                                </a:cubicBezTo>
                                <a:cubicBezTo>
                                  <a:pt x="0" y="2359"/>
                                  <a:pt x="2356" y="0"/>
                                  <a:pt x="4712"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5" name="Shape 25"/>
                        <wps:cNvSpPr/>
                        <wps:spPr>
                          <a:xfrm>
                            <a:off x="451286" y="1014750"/>
                            <a:ext cx="9270" cy="10836"/>
                          </a:xfrm>
                          <a:custGeom>
                            <a:avLst/>
                            <a:gdLst/>
                            <a:ahLst/>
                            <a:cxnLst/>
                            <a:rect l="0" t="0" r="0" b="0"/>
                            <a:pathLst>
                              <a:path w="9270" h="10836">
                                <a:moveTo>
                                  <a:pt x="6522" y="0"/>
                                </a:moveTo>
                                <a:lnTo>
                                  <a:pt x="9270" y="0"/>
                                </a:lnTo>
                                <a:cubicBezTo>
                                  <a:pt x="6914" y="4326"/>
                                  <a:pt x="4263" y="7767"/>
                                  <a:pt x="1562" y="10126"/>
                                </a:cubicBezTo>
                                <a:lnTo>
                                  <a:pt x="0" y="10836"/>
                                </a:lnTo>
                                <a:lnTo>
                                  <a:pt x="0" y="4178"/>
                                </a:lnTo>
                                <a:lnTo>
                                  <a:pt x="652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6" name="Shape 26"/>
                        <wps:cNvSpPr/>
                        <wps:spPr>
                          <a:xfrm>
                            <a:off x="451286" y="989184"/>
                            <a:ext cx="16337" cy="17512"/>
                          </a:xfrm>
                          <a:custGeom>
                            <a:avLst/>
                            <a:gdLst/>
                            <a:ahLst/>
                            <a:cxnLst/>
                            <a:rect l="0" t="0" r="0" b="0"/>
                            <a:pathLst>
                              <a:path w="16337" h="17512">
                                <a:moveTo>
                                  <a:pt x="6129" y="0"/>
                                </a:moveTo>
                                <a:cubicBezTo>
                                  <a:pt x="11626" y="0"/>
                                  <a:pt x="16337" y="3932"/>
                                  <a:pt x="12411" y="13370"/>
                                </a:cubicBezTo>
                                <a:lnTo>
                                  <a:pt x="0" y="17512"/>
                                </a:lnTo>
                                <a:lnTo>
                                  <a:pt x="0" y="13926"/>
                                </a:lnTo>
                                <a:lnTo>
                                  <a:pt x="6129" y="12584"/>
                                </a:lnTo>
                                <a:cubicBezTo>
                                  <a:pt x="7307" y="7471"/>
                                  <a:pt x="4951" y="5505"/>
                                  <a:pt x="2203" y="5505"/>
                                </a:cubicBezTo>
                                <a:lnTo>
                                  <a:pt x="0" y="6795"/>
                                </a:lnTo>
                                <a:lnTo>
                                  <a:pt x="0" y="2291"/>
                                </a:lnTo>
                                <a:lnTo>
                                  <a:pt x="6129"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7" name="Shape 27"/>
                        <wps:cNvSpPr/>
                        <wps:spPr>
                          <a:xfrm>
                            <a:off x="454274" y="970697"/>
                            <a:ext cx="16097" cy="14555"/>
                          </a:xfrm>
                          <a:custGeom>
                            <a:avLst/>
                            <a:gdLst/>
                            <a:ahLst/>
                            <a:cxnLst/>
                            <a:rect l="0" t="0" r="0" b="0"/>
                            <a:pathLst>
                              <a:path w="16097" h="14555">
                                <a:moveTo>
                                  <a:pt x="8638" y="0"/>
                                </a:moveTo>
                                <a:lnTo>
                                  <a:pt x="16097" y="0"/>
                                </a:lnTo>
                                <a:lnTo>
                                  <a:pt x="16097" y="1573"/>
                                </a:lnTo>
                                <a:lnTo>
                                  <a:pt x="1963" y="14555"/>
                                </a:lnTo>
                                <a:lnTo>
                                  <a:pt x="0" y="14555"/>
                                </a:lnTo>
                                <a:lnTo>
                                  <a:pt x="863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9" name="Shape 29"/>
                        <wps:cNvSpPr/>
                        <wps:spPr>
                          <a:xfrm>
                            <a:off x="180570" y="924285"/>
                            <a:ext cx="20422" cy="30284"/>
                          </a:xfrm>
                          <a:custGeom>
                            <a:avLst/>
                            <a:gdLst/>
                            <a:ahLst/>
                            <a:cxnLst/>
                            <a:rect l="0" t="0" r="0" b="0"/>
                            <a:pathLst>
                              <a:path w="20422" h="30284">
                                <a:moveTo>
                                  <a:pt x="20422" y="0"/>
                                </a:moveTo>
                                <a:lnTo>
                                  <a:pt x="20422" y="3779"/>
                                </a:lnTo>
                                <a:lnTo>
                                  <a:pt x="19636" y="4724"/>
                                </a:lnTo>
                                <a:lnTo>
                                  <a:pt x="20422" y="5081"/>
                                </a:lnTo>
                                <a:lnTo>
                                  <a:pt x="20422" y="13454"/>
                                </a:lnTo>
                                <a:lnTo>
                                  <a:pt x="17281" y="12195"/>
                                </a:lnTo>
                                <a:cubicBezTo>
                                  <a:pt x="11784" y="14555"/>
                                  <a:pt x="8250" y="16914"/>
                                  <a:pt x="8250" y="20453"/>
                                </a:cubicBezTo>
                                <a:cubicBezTo>
                                  <a:pt x="8250" y="24386"/>
                                  <a:pt x="11391" y="25565"/>
                                  <a:pt x="18458" y="25565"/>
                                </a:cubicBezTo>
                                <a:lnTo>
                                  <a:pt x="20422" y="25252"/>
                                </a:lnTo>
                                <a:lnTo>
                                  <a:pt x="20422" y="28802"/>
                                </a:lnTo>
                                <a:lnTo>
                                  <a:pt x="14532" y="30284"/>
                                </a:lnTo>
                                <a:cubicBezTo>
                                  <a:pt x="6680" y="30284"/>
                                  <a:pt x="0" y="28318"/>
                                  <a:pt x="0" y="23206"/>
                                </a:cubicBezTo>
                                <a:cubicBezTo>
                                  <a:pt x="0" y="18094"/>
                                  <a:pt x="4324" y="14555"/>
                                  <a:pt x="15317" y="11016"/>
                                </a:cubicBezTo>
                                <a:cubicBezTo>
                                  <a:pt x="14140" y="10229"/>
                                  <a:pt x="13354" y="9049"/>
                                  <a:pt x="13354" y="7083"/>
                                </a:cubicBezTo>
                                <a:lnTo>
                                  <a:pt x="2042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0" name="Shape 30"/>
                        <wps:cNvSpPr/>
                        <wps:spPr>
                          <a:xfrm>
                            <a:off x="193532" y="902421"/>
                            <a:ext cx="7460" cy="21261"/>
                          </a:xfrm>
                          <a:custGeom>
                            <a:avLst/>
                            <a:gdLst/>
                            <a:ahLst/>
                            <a:cxnLst/>
                            <a:rect l="0" t="0" r="0" b="0"/>
                            <a:pathLst>
                              <a:path w="7460" h="21261">
                                <a:moveTo>
                                  <a:pt x="7460" y="0"/>
                                </a:moveTo>
                                <a:lnTo>
                                  <a:pt x="7460" y="13059"/>
                                </a:lnTo>
                                <a:lnTo>
                                  <a:pt x="7067" y="14784"/>
                                </a:lnTo>
                                <a:lnTo>
                                  <a:pt x="7460" y="15325"/>
                                </a:lnTo>
                                <a:lnTo>
                                  <a:pt x="7460" y="21261"/>
                                </a:lnTo>
                                <a:lnTo>
                                  <a:pt x="2307" y="18520"/>
                                </a:lnTo>
                                <a:cubicBezTo>
                                  <a:pt x="883" y="16947"/>
                                  <a:pt x="0" y="14785"/>
                                  <a:pt x="0" y="12032"/>
                                </a:cubicBezTo>
                                <a:cubicBezTo>
                                  <a:pt x="0" y="8493"/>
                                  <a:pt x="1669" y="4461"/>
                                  <a:pt x="4564" y="1313"/>
                                </a:cubicBezTo>
                                <a:lnTo>
                                  <a:pt x="746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 name="Shape 31"/>
                        <wps:cNvSpPr/>
                        <wps:spPr>
                          <a:xfrm>
                            <a:off x="131879" y="883382"/>
                            <a:ext cx="59296" cy="53098"/>
                          </a:xfrm>
                          <a:custGeom>
                            <a:avLst/>
                            <a:gdLst/>
                            <a:ahLst/>
                            <a:cxnLst/>
                            <a:rect l="0" t="0" r="0" b="0"/>
                            <a:pathLst>
                              <a:path w="59296" h="53098">
                                <a:moveTo>
                                  <a:pt x="19238" y="0"/>
                                </a:moveTo>
                                <a:lnTo>
                                  <a:pt x="59296" y="0"/>
                                </a:lnTo>
                                <a:lnTo>
                                  <a:pt x="56941" y="11797"/>
                                </a:lnTo>
                                <a:lnTo>
                                  <a:pt x="54192" y="11797"/>
                                </a:lnTo>
                                <a:cubicBezTo>
                                  <a:pt x="54192" y="5112"/>
                                  <a:pt x="53407" y="3539"/>
                                  <a:pt x="46727" y="3539"/>
                                </a:cubicBezTo>
                                <a:lnTo>
                                  <a:pt x="42016" y="3539"/>
                                </a:lnTo>
                                <a:cubicBezTo>
                                  <a:pt x="35341" y="3539"/>
                                  <a:pt x="34556" y="4326"/>
                                  <a:pt x="32985" y="9044"/>
                                </a:cubicBezTo>
                                <a:lnTo>
                                  <a:pt x="27489" y="23600"/>
                                </a:lnTo>
                                <a:lnTo>
                                  <a:pt x="38090" y="23600"/>
                                </a:lnTo>
                                <a:cubicBezTo>
                                  <a:pt x="43194" y="23600"/>
                                  <a:pt x="45157" y="20847"/>
                                  <a:pt x="47513" y="16521"/>
                                </a:cubicBezTo>
                                <a:lnTo>
                                  <a:pt x="50261" y="16521"/>
                                </a:lnTo>
                                <a:lnTo>
                                  <a:pt x="43979" y="34217"/>
                                </a:lnTo>
                                <a:lnTo>
                                  <a:pt x="41231" y="34217"/>
                                </a:lnTo>
                                <a:cubicBezTo>
                                  <a:pt x="42016" y="28712"/>
                                  <a:pt x="41623" y="26745"/>
                                  <a:pt x="36912" y="26745"/>
                                </a:cubicBezTo>
                                <a:lnTo>
                                  <a:pt x="26311" y="26745"/>
                                </a:lnTo>
                                <a:lnTo>
                                  <a:pt x="21992" y="38543"/>
                                </a:lnTo>
                                <a:cubicBezTo>
                                  <a:pt x="18061" y="49165"/>
                                  <a:pt x="17275" y="49952"/>
                                  <a:pt x="29059" y="49952"/>
                                </a:cubicBezTo>
                                <a:cubicBezTo>
                                  <a:pt x="37697" y="49952"/>
                                  <a:pt x="44372" y="45233"/>
                                  <a:pt x="49476" y="40509"/>
                                </a:cubicBezTo>
                                <a:lnTo>
                                  <a:pt x="52224" y="40509"/>
                                </a:lnTo>
                                <a:lnTo>
                                  <a:pt x="44372" y="53098"/>
                                </a:lnTo>
                                <a:lnTo>
                                  <a:pt x="0" y="53098"/>
                                </a:lnTo>
                                <a:lnTo>
                                  <a:pt x="393" y="50738"/>
                                </a:lnTo>
                                <a:cubicBezTo>
                                  <a:pt x="9423" y="49165"/>
                                  <a:pt x="10993" y="48379"/>
                                  <a:pt x="14527" y="38543"/>
                                </a:cubicBezTo>
                                <a:lnTo>
                                  <a:pt x="23170" y="14550"/>
                                </a:lnTo>
                                <a:cubicBezTo>
                                  <a:pt x="26704" y="4719"/>
                                  <a:pt x="26311" y="3932"/>
                                  <a:pt x="18453" y="2359"/>
                                </a:cubicBezTo>
                                <a:lnTo>
                                  <a:pt x="1923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 name="Shape 32"/>
                        <wps:cNvSpPr/>
                        <wps:spPr>
                          <a:xfrm>
                            <a:off x="172325" y="868434"/>
                            <a:ext cx="16495" cy="11409"/>
                          </a:xfrm>
                          <a:custGeom>
                            <a:avLst/>
                            <a:gdLst/>
                            <a:ahLst/>
                            <a:cxnLst/>
                            <a:rect l="0" t="0" r="0" b="0"/>
                            <a:pathLst>
                              <a:path w="16495" h="11409">
                                <a:moveTo>
                                  <a:pt x="7852" y="0"/>
                                </a:moveTo>
                                <a:lnTo>
                                  <a:pt x="16495" y="0"/>
                                </a:lnTo>
                                <a:lnTo>
                                  <a:pt x="16495" y="1578"/>
                                </a:lnTo>
                                <a:lnTo>
                                  <a:pt x="2356" y="11409"/>
                                </a:lnTo>
                                <a:lnTo>
                                  <a:pt x="0" y="11409"/>
                                </a:lnTo>
                                <a:lnTo>
                                  <a:pt x="785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 name="Shape 33"/>
                        <wps:cNvSpPr/>
                        <wps:spPr>
                          <a:xfrm>
                            <a:off x="200991" y="929366"/>
                            <a:ext cx="18458" cy="23720"/>
                          </a:xfrm>
                          <a:custGeom>
                            <a:avLst/>
                            <a:gdLst/>
                            <a:ahLst/>
                            <a:cxnLst/>
                            <a:rect l="0" t="0" r="0" b="0"/>
                            <a:pathLst>
                              <a:path w="18458" h="23720">
                                <a:moveTo>
                                  <a:pt x="0" y="0"/>
                                </a:moveTo>
                                <a:lnTo>
                                  <a:pt x="7852" y="3575"/>
                                </a:lnTo>
                                <a:cubicBezTo>
                                  <a:pt x="14527" y="5541"/>
                                  <a:pt x="18458" y="7507"/>
                                  <a:pt x="18458" y="11833"/>
                                </a:cubicBezTo>
                                <a:cubicBezTo>
                                  <a:pt x="18458" y="14979"/>
                                  <a:pt x="15709" y="18321"/>
                                  <a:pt x="11290" y="20877"/>
                                </a:cubicBezTo>
                                <a:lnTo>
                                  <a:pt x="0" y="23720"/>
                                </a:lnTo>
                                <a:lnTo>
                                  <a:pt x="0" y="20171"/>
                                </a:lnTo>
                                <a:lnTo>
                                  <a:pt x="8196" y="18862"/>
                                </a:lnTo>
                                <a:cubicBezTo>
                                  <a:pt x="10699" y="17830"/>
                                  <a:pt x="12171" y="16355"/>
                                  <a:pt x="12171" y="14586"/>
                                </a:cubicBezTo>
                                <a:cubicBezTo>
                                  <a:pt x="12171" y="12619"/>
                                  <a:pt x="10208" y="11833"/>
                                  <a:pt x="4711" y="10260"/>
                                </a:cubicBezTo>
                                <a:lnTo>
                                  <a:pt x="0" y="8373"/>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 name="Shape 34"/>
                        <wps:cNvSpPr/>
                        <wps:spPr>
                          <a:xfrm>
                            <a:off x="224554" y="904717"/>
                            <a:ext cx="16883" cy="33336"/>
                          </a:xfrm>
                          <a:custGeom>
                            <a:avLst/>
                            <a:gdLst/>
                            <a:ahLst/>
                            <a:cxnLst/>
                            <a:rect l="0" t="0" r="0" b="0"/>
                            <a:pathLst>
                              <a:path w="16883" h="33336">
                                <a:moveTo>
                                  <a:pt x="16883" y="0"/>
                                </a:moveTo>
                                <a:lnTo>
                                  <a:pt x="16883" y="5204"/>
                                </a:lnTo>
                                <a:lnTo>
                                  <a:pt x="13104" y="7918"/>
                                </a:lnTo>
                                <a:cubicBezTo>
                                  <a:pt x="9914" y="12096"/>
                                  <a:pt x="7460" y="17405"/>
                                  <a:pt x="7460" y="21927"/>
                                </a:cubicBezTo>
                                <a:cubicBezTo>
                                  <a:pt x="7460" y="24685"/>
                                  <a:pt x="8245" y="25472"/>
                                  <a:pt x="9816" y="25472"/>
                                </a:cubicBezTo>
                                <a:cubicBezTo>
                                  <a:pt x="10994" y="25472"/>
                                  <a:pt x="12858" y="24290"/>
                                  <a:pt x="14871" y="22618"/>
                                </a:cubicBezTo>
                                <a:lnTo>
                                  <a:pt x="16883" y="20652"/>
                                </a:lnTo>
                                <a:lnTo>
                                  <a:pt x="16883" y="23462"/>
                                </a:lnTo>
                                <a:lnTo>
                                  <a:pt x="12417" y="29354"/>
                                </a:lnTo>
                                <a:cubicBezTo>
                                  <a:pt x="10208" y="31763"/>
                                  <a:pt x="8049" y="33336"/>
                                  <a:pt x="5889" y="33336"/>
                                </a:cubicBezTo>
                                <a:cubicBezTo>
                                  <a:pt x="2356" y="33336"/>
                                  <a:pt x="0" y="30977"/>
                                  <a:pt x="0" y="27044"/>
                                </a:cubicBezTo>
                                <a:cubicBezTo>
                                  <a:pt x="0" y="20357"/>
                                  <a:pt x="3534" y="12392"/>
                                  <a:pt x="9178" y="6100"/>
                                </a:cubicBezTo>
                                <a:lnTo>
                                  <a:pt x="16883"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 name="Shape 35"/>
                        <wps:cNvSpPr/>
                        <wps:spPr>
                          <a:xfrm>
                            <a:off x="200991" y="898325"/>
                            <a:ext cx="27096" cy="29738"/>
                          </a:xfrm>
                          <a:custGeom>
                            <a:avLst/>
                            <a:gdLst/>
                            <a:ahLst/>
                            <a:cxnLst/>
                            <a:rect l="0" t="0" r="0" b="0"/>
                            <a:pathLst>
                              <a:path w="27096" h="29738">
                                <a:moveTo>
                                  <a:pt x="9030" y="0"/>
                                </a:moveTo>
                                <a:cubicBezTo>
                                  <a:pt x="10993" y="0"/>
                                  <a:pt x="12957" y="398"/>
                                  <a:pt x="14527" y="1578"/>
                                </a:cubicBezTo>
                                <a:lnTo>
                                  <a:pt x="27096" y="1578"/>
                                </a:lnTo>
                                <a:lnTo>
                                  <a:pt x="25918" y="5511"/>
                                </a:lnTo>
                                <a:lnTo>
                                  <a:pt x="17673" y="5511"/>
                                </a:lnTo>
                                <a:cubicBezTo>
                                  <a:pt x="18458" y="6690"/>
                                  <a:pt x="18458" y="8263"/>
                                  <a:pt x="18458" y="9443"/>
                                </a:cubicBezTo>
                                <a:cubicBezTo>
                                  <a:pt x="18458" y="16914"/>
                                  <a:pt x="12564" y="25566"/>
                                  <a:pt x="3141" y="25959"/>
                                </a:cubicBezTo>
                                <a:lnTo>
                                  <a:pt x="0" y="29738"/>
                                </a:lnTo>
                                <a:lnTo>
                                  <a:pt x="0" y="25959"/>
                                </a:lnTo>
                                <a:lnTo>
                                  <a:pt x="393" y="25566"/>
                                </a:lnTo>
                                <a:lnTo>
                                  <a:pt x="0" y="25357"/>
                                </a:lnTo>
                                <a:lnTo>
                                  <a:pt x="0" y="19421"/>
                                </a:lnTo>
                                <a:lnTo>
                                  <a:pt x="2748" y="23206"/>
                                </a:lnTo>
                                <a:cubicBezTo>
                                  <a:pt x="8245" y="23206"/>
                                  <a:pt x="11779" y="13769"/>
                                  <a:pt x="11779" y="7083"/>
                                </a:cubicBezTo>
                                <a:cubicBezTo>
                                  <a:pt x="11779" y="4724"/>
                                  <a:pt x="10993" y="2758"/>
                                  <a:pt x="8245" y="2758"/>
                                </a:cubicBezTo>
                                <a:cubicBezTo>
                                  <a:pt x="5693" y="2758"/>
                                  <a:pt x="3534" y="5117"/>
                                  <a:pt x="2012" y="8312"/>
                                </a:cubicBezTo>
                                <a:lnTo>
                                  <a:pt x="0" y="17155"/>
                                </a:lnTo>
                                <a:lnTo>
                                  <a:pt x="0" y="4096"/>
                                </a:lnTo>
                                <a:lnTo>
                                  <a:pt x="903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6" name="Shape 36"/>
                        <wps:cNvSpPr/>
                        <wps:spPr>
                          <a:xfrm>
                            <a:off x="340000" y="900664"/>
                            <a:ext cx="14292" cy="37389"/>
                          </a:xfrm>
                          <a:custGeom>
                            <a:avLst/>
                            <a:gdLst/>
                            <a:ahLst/>
                            <a:cxnLst/>
                            <a:rect l="0" t="0" r="0" b="0"/>
                            <a:pathLst>
                              <a:path w="14292" h="37389">
                                <a:moveTo>
                                  <a:pt x="14292" y="0"/>
                                </a:moveTo>
                                <a:lnTo>
                                  <a:pt x="14292" y="4532"/>
                                </a:lnTo>
                                <a:lnTo>
                                  <a:pt x="11880" y="6023"/>
                                </a:lnTo>
                                <a:cubicBezTo>
                                  <a:pt x="10308" y="7793"/>
                                  <a:pt x="8834" y="10250"/>
                                  <a:pt x="7852" y="13003"/>
                                </a:cubicBezTo>
                                <a:lnTo>
                                  <a:pt x="14292" y="11593"/>
                                </a:lnTo>
                                <a:lnTo>
                                  <a:pt x="14292" y="15179"/>
                                </a:lnTo>
                                <a:lnTo>
                                  <a:pt x="6675" y="17722"/>
                                </a:lnTo>
                                <a:cubicBezTo>
                                  <a:pt x="6282" y="19295"/>
                                  <a:pt x="5889" y="21261"/>
                                  <a:pt x="5889" y="23227"/>
                                </a:cubicBezTo>
                                <a:cubicBezTo>
                                  <a:pt x="5889" y="27951"/>
                                  <a:pt x="7852" y="29917"/>
                                  <a:pt x="10993" y="29917"/>
                                </a:cubicBezTo>
                                <a:lnTo>
                                  <a:pt x="14292" y="27670"/>
                                </a:lnTo>
                                <a:lnTo>
                                  <a:pt x="14292" y="34232"/>
                                </a:lnTo>
                                <a:lnTo>
                                  <a:pt x="7460" y="37389"/>
                                </a:lnTo>
                                <a:cubicBezTo>
                                  <a:pt x="3141" y="37389"/>
                                  <a:pt x="0" y="33850"/>
                                  <a:pt x="0" y="27558"/>
                                </a:cubicBezTo>
                                <a:cubicBezTo>
                                  <a:pt x="0" y="17232"/>
                                  <a:pt x="6184" y="5578"/>
                                  <a:pt x="13253" y="396"/>
                                </a:cubicBezTo>
                                <a:lnTo>
                                  <a:pt x="1429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7" name="Shape 37"/>
                        <wps:cNvSpPr/>
                        <wps:spPr>
                          <a:xfrm>
                            <a:off x="286991" y="898325"/>
                            <a:ext cx="20809" cy="39728"/>
                          </a:xfrm>
                          <a:custGeom>
                            <a:avLst/>
                            <a:gdLst/>
                            <a:ahLst/>
                            <a:cxnLst/>
                            <a:rect l="0" t="0" r="0" b="0"/>
                            <a:pathLst>
                              <a:path w="20809" h="39728">
                                <a:moveTo>
                                  <a:pt x="17668" y="0"/>
                                </a:moveTo>
                                <a:cubicBezTo>
                                  <a:pt x="18846" y="0"/>
                                  <a:pt x="20809" y="1578"/>
                                  <a:pt x="20024" y="4331"/>
                                </a:cubicBezTo>
                                <a:lnTo>
                                  <a:pt x="8245" y="33043"/>
                                </a:lnTo>
                                <a:cubicBezTo>
                                  <a:pt x="11386" y="32649"/>
                                  <a:pt x="14527" y="29503"/>
                                  <a:pt x="16098" y="27139"/>
                                </a:cubicBezTo>
                                <a:lnTo>
                                  <a:pt x="18061" y="27139"/>
                                </a:lnTo>
                                <a:cubicBezTo>
                                  <a:pt x="15312" y="34222"/>
                                  <a:pt x="9030" y="39728"/>
                                  <a:pt x="3534" y="39728"/>
                                </a:cubicBezTo>
                                <a:cubicBezTo>
                                  <a:pt x="1963" y="39728"/>
                                  <a:pt x="0" y="38155"/>
                                  <a:pt x="1178" y="35402"/>
                                </a:cubicBezTo>
                                <a:lnTo>
                                  <a:pt x="12171" y="6297"/>
                                </a:lnTo>
                                <a:cubicBezTo>
                                  <a:pt x="9030" y="7083"/>
                                  <a:pt x="5889" y="9836"/>
                                  <a:pt x="3926" y="12589"/>
                                </a:cubicBezTo>
                                <a:lnTo>
                                  <a:pt x="2356" y="12589"/>
                                </a:lnTo>
                                <a:cubicBezTo>
                                  <a:pt x="5104" y="5117"/>
                                  <a:pt x="11779" y="0"/>
                                  <a:pt x="17668"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 name="Shape 38"/>
                        <wps:cNvSpPr/>
                        <wps:spPr>
                          <a:xfrm>
                            <a:off x="241437" y="896359"/>
                            <a:ext cx="21207" cy="41694"/>
                          </a:xfrm>
                          <a:custGeom>
                            <a:avLst/>
                            <a:gdLst/>
                            <a:ahLst/>
                            <a:cxnLst/>
                            <a:rect l="0" t="0" r="0" b="0"/>
                            <a:pathLst>
                              <a:path w="21207" h="41694">
                                <a:moveTo>
                                  <a:pt x="18066" y="0"/>
                                </a:moveTo>
                                <a:lnTo>
                                  <a:pt x="21207" y="393"/>
                                </a:lnTo>
                                <a:lnTo>
                                  <a:pt x="10606" y="24779"/>
                                </a:lnTo>
                                <a:cubicBezTo>
                                  <a:pt x="7852" y="30678"/>
                                  <a:pt x="9030" y="33436"/>
                                  <a:pt x="10606" y="33436"/>
                                </a:cubicBezTo>
                                <a:cubicBezTo>
                                  <a:pt x="11784" y="33436"/>
                                  <a:pt x="13747" y="31863"/>
                                  <a:pt x="15710" y="29105"/>
                                </a:cubicBezTo>
                                <a:lnTo>
                                  <a:pt x="17673" y="29105"/>
                                </a:lnTo>
                                <a:cubicBezTo>
                                  <a:pt x="14925" y="35009"/>
                                  <a:pt x="10999" y="41694"/>
                                  <a:pt x="7067" y="41694"/>
                                </a:cubicBezTo>
                                <a:cubicBezTo>
                                  <a:pt x="3534" y="41694"/>
                                  <a:pt x="1571" y="37761"/>
                                  <a:pt x="1963" y="31076"/>
                                </a:cubicBezTo>
                                <a:lnTo>
                                  <a:pt x="2356" y="28712"/>
                                </a:lnTo>
                                <a:lnTo>
                                  <a:pt x="0" y="31820"/>
                                </a:lnTo>
                                <a:lnTo>
                                  <a:pt x="0" y="29009"/>
                                </a:lnTo>
                                <a:lnTo>
                                  <a:pt x="3926" y="25172"/>
                                </a:lnTo>
                                <a:lnTo>
                                  <a:pt x="9423" y="9443"/>
                                </a:lnTo>
                                <a:cubicBezTo>
                                  <a:pt x="8638" y="9443"/>
                                  <a:pt x="7460" y="9050"/>
                                  <a:pt x="6282" y="9050"/>
                                </a:cubicBezTo>
                                <a:lnTo>
                                  <a:pt x="0" y="13561"/>
                                </a:lnTo>
                                <a:lnTo>
                                  <a:pt x="0" y="8357"/>
                                </a:lnTo>
                                <a:lnTo>
                                  <a:pt x="2168" y="6641"/>
                                </a:lnTo>
                                <a:cubicBezTo>
                                  <a:pt x="5868" y="4700"/>
                                  <a:pt x="9918" y="3544"/>
                                  <a:pt x="14140" y="3544"/>
                                </a:cubicBezTo>
                                <a:lnTo>
                                  <a:pt x="14532" y="3544"/>
                                </a:lnTo>
                                <a:lnTo>
                                  <a:pt x="1806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9" name="Shape 39"/>
                        <wps:cNvSpPr/>
                        <wps:spPr>
                          <a:xfrm>
                            <a:off x="311334" y="889281"/>
                            <a:ext cx="29452" cy="48772"/>
                          </a:xfrm>
                          <a:custGeom>
                            <a:avLst/>
                            <a:gdLst/>
                            <a:ahLst/>
                            <a:cxnLst/>
                            <a:rect l="0" t="0" r="0" b="0"/>
                            <a:pathLst>
                              <a:path w="29452" h="48772">
                                <a:moveTo>
                                  <a:pt x="19636" y="0"/>
                                </a:moveTo>
                                <a:lnTo>
                                  <a:pt x="23563" y="0"/>
                                </a:lnTo>
                                <a:lnTo>
                                  <a:pt x="20029" y="10623"/>
                                </a:lnTo>
                                <a:lnTo>
                                  <a:pt x="29452" y="10623"/>
                                </a:lnTo>
                                <a:lnTo>
                                  <a:pt x="28274" y="14555"/>
                                </a:lnTo>
                                <a:lnTo>
                                  <a:pt x="18458" y="14555"/>
                                </a:lnTo>
                                <a:lnTo>
                                  <a:pt x="8643" y="42087"/>
                                </a:lnTo>
                                <a:cubicBezTo>
                                  <a:pt x="12962" y="40907"/>
                                  <a:pt x="18066" y="37363"/>
                                  <a:pt x="20814" y="34610"/>
                                </a:cubicBezTo>
                                <a:lnTo>
                                  <a:pt x="22777" y="34610"/>
                                </a:lnTo>
                                <a:cubicBezTo>
                                  <a:pt x="19244" y="42480"/>
                                  <a:pt x="9821" y="48772"/>
                                  <a:pt x="3534" y="48772"/>
                                </a:cubicBezTo>
                                <a:cubicBezTo>
                                  <a:pt x="1178" y="48772"/>
                                  <a:pt x="0" y="46019"/>
                                  <a:pt x="785" y="43660"/>
                                </a:cubicBezTo>
                                <a:lnTo>
                                  <a:pt x="11391" y="14555"/>
                                </a:lnTo>
                                <a:lnTo>
                                  <a:pt x="4711" y="14555"/>
                                </a:lnTo>
                                <a:lnTo>
                                  <a:pt x="4711" y="11802"/>
                                </a:lnTo>
                                <a:lnTo>
                                  <a:pt x="12962" y="10623"/>
                                </a:lnTo>
                                <a:lnTo>
                                  <a:pt x="1963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0" name="Shape 40"/>
                        <wps:cNvSpPr/>
                        <wps:spPr>
                          <a:xfrm>
                            <a:off x="304267" y="878663"/>
                            <a:ext cx="9423" cy="9438"/>
                          </a:xfrm>
                          <a:custGeom>
                            <a:avLst/>
                            <a:gdLst/>
                            <a:ahLst/>
                            <a:cxnLst/>
                            <a:rect l="0" t="0" r="0" b="0"/>
                            <a:pathLst>
                              <a:path w="9423" h="9438">
                                <a:moveTo>
                                  <a:pt x="4711" y="0"/>
                                </a:moveTo>
                                <a:cubicBezTo>
                                  <a:pt x="7460" y="0"/>
                                  <a:pt x="9423" y="1966"/>
                                  <a:pt x="9423" y="4719"/>
                                </a:cubicBezTo>
                                <a:cubicBezTo>
                                  <a:pt x="9423" y="7472"/>
                                  <a:pt x="7460" y="9438"/>
                                  <a:pt x="4711" y="9438"/>
                                </a:cubicBezTo>
                                <a:cubicBezTo>
                                  <a:pt x="1963" y="9438"/>
                                  <a:pt x="0" y="7472"/>
                                  <a:pt x="0" y="4719"/>
                                </a:cubicBezTo>
                                <a:cubicBezTo>
                                  <a:pt x="0" y="1966"/>
                                  <a:pt x="1963" y="0"/>
                                  <a:pt x="4711"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1" name="Shape 41"/>
                        <wps:cNvSpPr/>
                        <wps:spPr>
                          <a:xfrm>
                            <a:off x="262251" y="877483"/>
                            <a:ext cx="28667" cy="60569"/>
                          </a:xfrm>
                          <a:custGeom>
                            <a:avLst/>
                            <a:gdLst/>
                            <a:ahLst/>
                            <a:cxnLst/>
                            <a:rect l="0" t="0" r="0" b="0"/>
                            <a:pathLst>
                              <a:path w="28667" h="60569">
                                <a:moveTo>
                                  <a:pt x="27881" y="0"/>
                                </a:moveTo>
                                <a:lnTo>
                                  <a:pt x="28667" y="787"/>
                                </a:lnTo>
                                <a:lnTo>
                                  <a:pt x="8245" y="53884"/>
                                </a:lnTo>
                                <a:cubicBezTo>
                                  <a:pt x="11386" y="53491"/>
                                  <a:pt x="14920" y="50345"/>
                                  <a:pt x="16883" y="47980"/>
                                </a:cubicBezTo>
                                <a:lnTo>
                                  <a:pt x="18846" y="47980"/>
                                </a:lnTo>
                                <a:cubicBezTo>
                                  <a:pt x="16097" y="55064"/>
                                  <a:pt x="9816" y="60569"/>
                                  <a:pt x="4319" y="60569"/>
                                </a:cubicBezTo>
                                <a:cubicBezTo>
                                  <a:pt x="1570" y="60569"/>
                                  <a:pt x="0" y="57817"/>
                                  <a:pt x="1178" y="55457"/>
                                </a:cubicBezTo>
                                <a:lnTo>
                                  <a:pt x="16883" y="13764"/>
                                </a:lnTo>
                                <a:cubicBezTo>
                                  <a:pt x="19238" y="8258"/>
                                  <a:pt x="20024" y="6685"/>
                                  <a:pt x="17668" y="5112"/>
                                </a:cubicBezTo>
                                <a:lnTo>
                                  <a:pt x="14920" y="3146"/>
                                </a:lnTo>
                                <a:lnTo>
                                  <a:pt x="14920" y="1573"/>
                                </a:lnTo>
                                <a:lnTo>
                                  <a:pt x="27881"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2" name="Shape 42"/>
                        <wps:cNvSpPr/>
                        <wps:spPr>
                          <a:xfrm>
                            <a:off x="354293" y="923891"/>
                            <a:ext cx="8877" cy="11005"/>
                          </a:xfrm>
                          <a:custGeom>
                            <a:avLst/>
                            <a:gdLst/>
                            <a:ahLst/>
                            <a:cxnLst/>
                            <a:rect l="0" t="0" r="0" b="0"/>
                            <a:pathLst>
                              <a:path w="8877" h="11005">
                                <a:moveTo>
                                  <a:pt x="6522" y="0"/>
                                </a:moveTo>
                                <a:lnTo>
                                  <a:pt x="8877" y="0"/>
                                </a:lnTo>
                                <a:cubicBezTo>
                                  <a:pt x="6718" y="4328"/>
                                  <a:pt x="4166" y="7869"/>
                                  <a:pt x="1466" y="10327"/>
                                </a:cubicBezTo>
                                <a:lnTo>
                                  <a:pt x="0" y="11005"/>
                                </a:lnTo>
                                <a:lnTo>
                                  <a:pt x="0" y="4443"/>
                                </a:lnTo>
                                <a:lnTo>
                                  <a:pt x="652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3" name="Shape 43"/>
                        <wps:cNvSpPr/>
                        <wps:spPr>
                          <a:xfrm>
                            <a:off x="354293" y="898325"/>
                            <a:ext cx="16337" cy="17518"/>
                          </a:xfrm>
                          <a:custGeom>
                            <a:avLst/>
                            <a:gdLst/>
                            <a:ahLst/>
                            <a:cxnLst/>
                            <a:rect l="0" t="0" r="0" b="0"/>
                            <a:pathLst>
                              <a:path w="16337" h="17518">
                                <a:moveTo>
                                  <a:pt x="6129" y="0"/>
                                </a:moveTo>
                                <a:cubicBezTo>
                                  <a:pt x="11626" y="0"/>
                                  <a:pt x="16337" y="3938"/>
                                  <a:pt x="12411" y="13375"/>
                                </a:cubicBezTo>
                                <a:lnTo>
                                  <a:pt x="0" y="17518"/>
                                </a:lnTo>
                                <a:lnTo>
                                  <a:pt x="0" y="13931"/>
                                </a:lnTo>
                                <a:lnTo>
                                  <a:pt x="6129" y="12589"/>
                                </a:lnTo>
                                <a:cubicBezTo>
                                  <a:pt x="7307" y="7477"/>
                                  <a:pt x="4951" y="5511"/>
                                  <a:pt x="2203" y="5511"/>
                                </a:cubicBezTo>
                                <a:lnTo>
                                  <a:pt x="0" y="6871"/>
                                </a:lnTo>
                                <a:lnTo>
                                  <a:pt x="0" y="2339"/>
                                </a:lnTo>
                                <a:lnTo>
                                  <a:pt x="6129"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4" name="Shape 44"/>
                        <wps:cNvSpPr/>
                        <wps:spPr>
                          <a:xfrm>
                            <a:off x="357281" y="879843"/>
                            <a:ext cx="16097" cy="14943"/>
                          </a:xfrm>
                          <a:custGeom>
                            <a:avLst/>
                            <a:gdLst/>
                            <a:ahLst/>
                            <a:cxnLst/>
                            <a:rect l="0" t="0" r="0" b="0"/>
                            <a:pathLst>
                              <a:path w="16097" h="14943">
                                <a:moveTo>
                                  <a:pt x="8638" y="0"/>
                                </a:moveTo>
                                <a:lnTo>
                                  <a:pt x="16097" y="0"/>
                                </a:lnTo>
                                <a:lnTo>
                                  <a:pt x="16097" y="1573"/>
                                </a:lnTo>
                                <a:lnTo>
                                  <a:pt x="1963" y="14943"/>
                                </a:lnTo>
                                <a:lnTo>
                                  <a:pt x="0" y="14943"/>
                                </a:lnTo>
                                <a:lnTo>
                                  <a:pt x="863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6" name="Shape 46"/>
                        <wps:cNvSpPr/>
                        <wps:spPr>
                          <a:xfrm>
                            <a:off x="184496" y="807471"/>
                            <a:ext cx="20814" cy="39728"/>
                          </a:xfrm>
                          <a:custGeom>
                            <a:avLst/>
                            <a:gdLst/>
                            <a:ahLst/>
                            <a:cxnLst/>
                            <a:rect l="0" t="0" r="0" b="0"/>
                            <a:pathLst>
                              <a:path w="20814" h="39728">
                                <a:moveTo>
                                  <a:pt x="17673" y="0"/>
                                </a:moveTo>
                                <a:cubicBezTo>
                                  <a:pt x="18851" y="0"/>
                                  <a:pt x="20814" y="1573"/>
                                  <a:pt x="20029" y="4326"/>
                                </a:cubicBezTo>
                                <a:lnTo>
                                  <a:pt x="8250" y="33431"/>
                                </a:lnTo>
                                <a:cubicBezTo>
                                  <a:pt x="10999" y="32644"/>
                                  <a:pt x="14140" y="29891"/>
                                  <a:pt x="16103" y="27139"/>
                                </a:cubicBezTo>
                                <a:lnTo>
                                  <a:pt x="18066" y="27139"/>
                                </a:lnTo>
                                <a:cubicBezTo>
                                  <a:pt x="15317" y="34222"/>
                                  <a:pt x="9035" y="39728"/>
                                  <a:pt x="3539" y="39728"/>
                                </a:cubicBezTo>
                                <a:cubicBezTo>
                                  <a:pt x="1968" y="39728"/>
                                  <a:pt x="0" y="38155"/>
                                  <a:pt x="790" y="35402"/>
                                </a:cubicBezTo>
                                <a:lnTo>
                                  <a:pt x="12176" y="6690"/>
                                </a:lnTo>
                                <a:cubicBezTo>
                                  <a:pt x="9035" y="7084"/>
                                  <a:pt x="5895" y="9836"/>
                                  <a:pt x="3931" y="12589"/>
                                </a:cubicBezTo>
                                <a:lnTo>
                                  <a:pt x="1968" y="12589"/>
                                </a:lnTo>
                                <a:cubicBezTo>
                                  <a:pt x="4717" y="5511"/>
                                  <a:pt x="11784" y="0"/>
                                  <a:pt x="17673"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7" name="Shape 47"/>
                        <wps:cNvSpPr/>
                        <wps:spPr>
                          <a:xfrm>
                            <a:off x="131879" y="792528"/>
                            <a:ext cx="48690" cy="53098"/>
                          </a:xfrm>
                          <a:custGeom>
                            <a:avLst/>
                            <a:gdLst/>
                            <a:ahLst/>
                            <a:cxnLst/>
                            <a:rect l="0" t="0" r="0" b="0"/>
                            <a:pathLst>
                              <a:path w="48690" h="53098">
                                <a:moveTo>
                                  <a:pt x="18846" y="0"/>
                                </a:moveTo>
                                <a:lnTo>
                                  <a:pt x="45549" y="0"/>
                                </a:lnTo>
                                <a:lnTo>
                                  <a:pt x="44764" y="2359"/>
                                </a:lnTo>
                                <a:cubicBezTo>
                                  <a:pt x="35734" y="3933"/>
                                  <a:pt x="34163" y="4719"/>
                                  <a:pt x="30630" y="14550"/>
                                </a:cubicBezTo>
                                <a:lnTo>
                                  <a:pt x="21992" y="38543"/>
                                </a:lnTo>
                                <a:cubicBezTo>
                                  <a:pt x="18453" y="48767"/>
                                  <a:pt x="19238" y="49952"/>
                                  <a:pt x="25918" y="49952"/>
                                </a:cubicBezTo>
                                <a:cubicBezTo>
                                  <a:pt x="34949" y="49952"/>
                                  <a:pt x="40838" y="42868"/>
                                  <a:pt x="45549" y="37756"/>
                                </a:cubicBezTo>
                                <a:lnTo>
                                  <a:pt x="48690" y="37756"/>
                                </a:lnTo>
                                <a:lnTo>
                                  <a:pt x="40053" y="53098"/>
                                </a:lnTo>
                                <a:lnTo>
                                  <a:pt x="0" y="53098"/>
                                </a:lnTo>
                                <a:lnTo>
                                  <a:pt x="393" y="50738"/>
                                </a:lnTo>
                                <a:cubicBezTo>
                                  <a:pt x="9423" y="49165"/>
                                  <a:pt x="10993" y="48374"/>
                                  <a:pt x="14527" y="38543"/>
                                </a:cubicBezTo>
                                <a:lnTo>
                                  <a:pt x="23170" y="14550"/>
                                </a:lnTo>
                                <a:cubicBezTo>
                                  <a:pt x="26704" y="4719"/>
                                  <a:pt x="25918" y="3933"/>
                                  <a:pt x="18453" y="2359"/>
                                </a:cubicBezTo>
                                <a:lnTo>
                                  <a:pt x="1884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8" name="Shape 48"/>
                        <wps:cNvSpPr/>
                        <wps:spPr>
                          <a:xfrm>
                            <a:off x="201777" y="787809"/>
                            <a:ext cx="9423" cy="9438"/>
                          </a:xfrm>
                          <a:custGeom>
                            <a:avLst/>
                            <a:gdLst/>
                            <a:ahLst/>
                            <a:cxnLst/>
                            <a:rect l="0" t="0" r="0" b="0"/>
                            <a:pathLst>
                              <a:path w="9423" h="9438">
                                <a:moveTo>
                                  <a:pt x="4712" y="0"/>
                                </a:moveTo>
                                <a:cubicBezTo>
                                  <a:pt x="7460" y="0"/>
                                  <a:pt x="9423" y="1966"/>
                                  <a:pt x="9423" y="4719"/>
                                </a:cubicBezTo>
                                <a:cubicBezTo>
                                  <a:pt x="9423" y="7472"/>
                                  <a:pt x="7460" y="9438"/>
                                  <a:pt x="4712" y="9438"/>
                                </a:cubicBezTo>
                                <a:cubicBezTo>
                                  <a:pt x="1963" y="9438"/>
                                  <a:pt x="0" y="7472"/>
                                  <a:pt x="0" y="4719"/>
                                </a:cubicBezTo>
                                <a:cubicBezTo>
                                  <a:pt x="0" y="1966"/>
                                  <a:pt x="1963" y="0"/>
                                  <a:pt x="4712"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9" name="Shape 49"/>
                        <wps:cNvSpPr/>
                        <wps:spPr>
                          <a:xfrm>
                            <a:off x="208451" y="787779"/>
                            <a:ext cx="18066" cy="59420"/>
                          </a:xfrm>
                          <a:custGeom>
                            <a:avLst/>
                            <a:gdLst/>
                            <a:ahLst/>
                            <a:cxnLst/>
                            <a:rect l="0" t="0" r="0" b="0"/>
                            <a:pathLst>
                              <a:path w="18066" h="59420">
                                <a:moveTo>
                                  <a:pt x="17867" y="0"/>
                                </a:moveTo>
                                <a:lnTo>
                                  <a:pt x="17867" y="23160"/>
                                </a:lnTo>
                                <a:lnTo>
                                  <a:pt x="14532" y="31888"/>
                                </a:lnTo>
                                <a:lnTo>
                                  <a:pt x="17867" y="27856"/>
                                </a:lnTo>
                                <a:lnTo>
                                  <a:pt x="17867" y="31103"/>
                                </a:lnTo>
                                <a:lnTo>
                                  <a:pt x="12962" y="35820"/>
                                </a:lnTo>
                                <a:lnTo>
                                  <a:pt x="9821" y="44472"/>
                                </a:lnTo>
                                <a:cubicBezTo>
                                  <a:pt x="8638" y="47224"/>
                                  <a:pt x="7852" y="49584"/>
                                  <a:pt x="7852" y="49977"/>
                                </a:cubicBezTo>
                                <a:cubicBezTo>
                                  <a:pt x="7852" y="51550"/>
                                  <a:pt x="10606" y="53516"/>
                                  <a:pt x="12569" y="53516"/>
                                </a:cubicBezTo>
                                <a:lnTo>
                                  <a:pt x="17867" y="51291"/>
                                </a:lnTo>
                                <a:lnTo>
                                  <a:pt x="17867" y="55924"/>
                                </a:lnTo>
                                <a:lnTo>
                                  <a:pt x="17285" y="56439"/>
                                </a:lnTo>
                                <a:cubicBezTo>
                                  <a:pt x="14357" y="58314"/>
                                  <a:pt x="11485" y="59420"/>
                                  <a:pt x="9030" y="59420"/>
                                </a:cubicBezTo>
                                <a:cubicBezTo>
                                  <a:pt x="4711" y="59420"/>
                                  <a:pt x="0" y="55881"/>
                                  <a:pt x="0" y="52730"/>
                                </a:cubicBezTo>
                                <a:cubicBezTo>
                                  <a:pt x="0" y="51943"/>
                                  <a:pt x="1178" y="48797"/>
                                  <a:pt x="2356" y="46438"/>
                                </a:cubicBezTo>
                                <a:lnTo>
                                  <a:pt x="15317" y="12614"/>
                                </a:lnTo>
                                <a:cubicBezTo>
                                  <a:pt x="17281" y="7502"/>
                                  <a:pt x="18066" y="5536"/>
                                  <a:pt x="15710" y="3963"/>
                                </a:cubicBezTo>
                                <a:lnTo>
                                  <a:pt x="13354" y="1997"/>
                                </a:lnTo>
                                <a:lnTo>
                                  <a:pt x="13354" y="424"/>
                                </a:lnTo>
                                <a:lnTo>
                                  <a:pt x="17867"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0" name="Shape 50"/>
                        <wps:cNvSpPr/>
                        <wps:spPr>
                          <a:xfrm>
                            <a:off x="246933" y="809794"/>
                            <a:ext cx="14195" cy="37405"/>
                          </a:xfrm>
                          <a:custGeom>
                            <a:avLst/>
                            <a:gdLst/>
                            <a:ahLst/>
                            <a:cxnLst/>
                            <a:rect l="0" t="0" r="0" b="0"/>
                            <a:pathLst>
                              <a:path w="14195" h="37405">
                                <a:moveTo>
                                  <a:pt x="14195" y="0"/>
                                </a:moveTo>
                                <a:lnTo>
                                  <a:pt x="14195" y="4589"/>
                                </a:lnTo>
                                <a:lnTo>
                                  <a:pt x="11735" y="6088"/>
                                </a:lnTo>
                                <a:cubicBezTo>
                                  <a:pt x="10213" y="7907"/>
                                  <a:pt x="8839" y="10463"/>
                                  <a:pt x="7858" y="13412"/>
                                </a:cubicBezTo>
                                <a:lnTo>
                                  <a:pt x="14195" y="11774"/>
                                </a:lnTo>
                                <a:lnTo>
                                  <a:pt x="14195" y="15229"/>
                                </a:lnTo>
                                <a:lnTo>
                                  <a:pt x="6680" y="17738"/>
                                </a:lnTo>
                                <a:cubicBezTo>
                                  <a:pt x="6287" y="19704"/>
                                  <a:pt x="5895" y="21277"/>
                                  <a:pt x="5895" y="23243"/>
                                </a:cubicBezTo>
                                <a:cubicBezTo>
                                  <a:pt x="5895" y="27962"/>
                                  <a:pt x="7858" y="29928"/>
                                  <a:pt x="10999" y="29928"/>
                                </a:cubicBezTo>
                                <a:lnTo>
                                  <a:pt x="14195" y="27751"/>
                                </a:lnTo>
                                <a:lnTo>
                                  <a:pt x="14195" y="34293"/>
                                </a:lnTo>
                                <a:lnTo>
                                  <a:pt x="7465" y="37405"/>
                                </a:lnTo>
                                <a:cubicBezTo>
                                  <a:pt x="3141" y="37405"/>
                                  <a:pt x="0" y="33866"/>
                                  <a:pt x="0" y="27569"/>
                                </a:cubicBezTo>
                                <a:cubicBezTo>
                                  <a:pt x="0" y="17246"/>
                                  <a:pt x="5966" y="5594"/>
                                  <a:pt x="13090" y="413"/>
                                </a:cubicBezTo>
                                <a:lnTo>
                                  <a:pt x="14195"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1" name="Shape 51"/>
                        <wps:cNvSpPr/>
                        <wps:spPr>
                          <a:xfrm>
                            <a:off x="226318" y="807471"/>
                            <a:ext cx="17474" cy="36232"/>
                          </a:xfrm>
                          <a:custGeom>
                            <a:avLst/>
                            <a:gdLst/>
                            <a:ahLst/>
                            <a:cxnLst/>
                            <a:rect l="0" t="0" r="0" b="0"/>
                            <a:pathLst>
                              <a:path w="17474" h="36232">
                                <a:moveTo>
                                  <a:pt x="11192" y="0"/>
                                </a:moveTo>
                                <a:cubicBezTo>
                                  <a:pt x="15511" y="0"/>
                                  <a:pt x="17474" y="2360"/>
                                  <a:pt x="17474" y="8263"/>
                                </a:cubicBezTo>
                                <a:cubicBezTo>
                                  <a:pt x="17474" y="15145"/>
                                  <a:pt x="13352" y="23011"/>
                                  <a:pt x="8002" y="29157"/>
                                </a:cubicBezTo>
                                <a:lnTo>
                                  <a:pt x="0" y="36232"/>
                                </a:lnTo>
                                <a:lnTo>
                                  <a:pt x="0" y="31599"/>
                                </a:lnTo>
                                <a:lnTo>
                                  <a:pt x="408" y="31428"/>
                                </a:lnTo>
                                <a:cubicBezTo>
                                  <a:pt x="5818" y="26967"/>
                                  <a:pt x="10014" y="17308"/>
                                  <a:pt x="10014" y="11409"/>
                                </a:cubicBezTo>
                                <a:cubicBezTo>
                                  <a:pt x="10014" y="8656"/>
                                  <a:pt x="8837" y="7477"/>
                                  <a:pt x="6873" y="7477"/>
                                </a:cubicBezTo>
                                <a:cubicBezTo>
                                  <a:pt x="5499" y="7477"/>
                                  <a:pt x="3438" y="8558"/>
                                  <a:pt x="1279" y="10180"/>
                                </a:cubicBezTo>
                                <a:lnTo>
                                  <a:pt x="0" y="11410"/>
                                </a:lnTo>
                                <a:lnTo>
                                  <a:pt x="0" y="8163"/>
                                </a:lnTo>
                                <a:lnTo>
                                  <a:pt x="3782" y="3591"/>
                                </a:lnTo>
                                <a:cubicBezTo>
                                  <a:pt x="6186" y="1378"/>
                                  <a:pt x="8640" y="0"/>
                                  <a:pt x="11192"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2" name="Shape 52"/>
                        <wps:cNvSpPr/>
                        <wps:spPr>
                          <a:xfrm>
                            <a:off x="226318" y="787023"/>
                            <a:ext cx="8837" cy="23916"/>
                          </a:xfrm>
                          <a:custGeom>
                            <a:avLst/>
                            <a:gdLst/>
                            <a:ahLst/>
                            <a:cxnLst/>
                            <a:rect l="0" t="0" r="0" b="0"/>
                            <a:pathLst>
                              <a:path w="8837" h="23916">
                                <a:moveTo>
                                  <a:pt x="8051" y="0"/>
                                </a:moveTo>
                                <a:lnTo>
                                  <a:pt x="8837" y="786"/>
                                </a:lnTo>
                                <a:lnTo>
                                  <a:pt x="0" y="23916"/>
                                </a:lnTo>
                                <a:lnTo>
                                  <a:pt x="0" y="756"/>
                                </a:lnTo>
                                <a:lnTo>
                                  <a:pt x="8051"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3" name="Shape 53"/>
                        <wps:cNvSpPr/>
                        <wps:spPr>
                          <a:xfrm>
                            <a:off x="261129" y="833037"/>
                            <a:ext cx="8974" cy="11050"/>
                          </a:xfrm>
                          <a:custGeom>
                            <a:avLst/>
                            <a:gdLst/>
                            <a:ahLst/>
                            <a:cxnLst/>
                            <a:rect l="0" t="0" r="0" b="0"/>
                            <a:pathLst>
                              <a:path w="8974" h="11050">
                                <a:moveTo>
                                  <a:pt x="6619" y="0"/>
                                </a:moveTo>
                                <a:lnTo>
                                  <a:pt x="8974" y="0"/>
                                </a:lnTo>
                                <a:cubicBezTo>
                                  <a:pt x="6815" y="4328"/>
                                  <a:pt x="4263" y="7869"/>
                                  <a:pt x="1564" y="10327"/>
                                </a:cubicBezTo>
                                <a:lnTo>
                                  <a:pt x="0" y="11050"/>
                                </a:lnTo>
                                <a:lnTo>
                                  <a:pt x="0" y="4508"/>
                                </a:lnTo>
                                <a:lnTo>
                                  <a:pt x="6619"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4" name="Shape 54"/>
                        <wps:cNvSpPr/>
                        <wps:spPr>
                          <a:xfrm>
                            <a:off x="335289" y="809848"/>
                            <a:ext cx="14193" cy="37351"/>
                          </a:xfrm>
                          <a:custGeom>
                            <a:avLst/>
                            <a:gdLst/>
                            <a:ahLst/>
                            <a:cxnLst/>
                            <a:rect l="0" t="0" r="0" b="0"/>
                            <a:pathLst>
                              <a:path w="14193" h="37351">
                                <a:moveTo>
                                  <a:pt x="14193" y="0"/>
                                </a:moveTo>
                                <a:lnTo>
                                  <a:pt x="14193" y="4578"/>
                                </a:lnTo>
                                <a:lnTo>
                                  <a:pt x="11877" y="6034"/>
                                </a:lnTo>
                                <a:cubicBezTo>
                                  <a:pt x="10306" y="7853"/>
                                  <a:pt x="8834" y="10409"/>
                                  <a:pt x="7852" y="13358"/>
                                </a:cubicBezTo>
                                <a:lnTo>
                                  <a:pt x="14193" y="11720"/>
                                </a:lnTo>
                                <a:lnTo>
                                  <a:pt x="14193" y="15175"/>
                                </a:lnTo>
                                <a:lnTo>
                                  <a:pt x="6675" y="17684"/>
                                </a:lnTo>
                                <a:cubicBezTo>
                                  <a:pt x="6282" y="19650"/>
                                  <a:pt x="5889" y="21223"/>
                                  <a:pt x="5889" y="23189"/>
                                </a:cubicBezTo>
                                <a:cubicBezTo>
                                  <a:pt x="5889" y="27908"/>
                                  <a:pt x="7852" y="29874"/>
                                  <a:pt x="10993" y="29874"/>
                                </a:cubicBezTo>
                                <a:lnTo>
                                  <a:pt x="14193" y="27697"/>
                                </a:lnTo>
                                <a:lnTo>
                                  <a:pt x="14193" y="34239"/>
                                </a:lnTo>
                                <a:lnTo>
                                  <a:pt x="7460" y="37351"/>
                                </a:lnTo>
                                <a:cubicBezTo>
                                  <a:pt x="3141" y="37351"/>
                                  <a:pt x="0" y="33812"/>
                                  <a:pt x="0" y="27515"/>
                                </a:cubicBezTo>
                                <a:cubicBezTo>
                                  <a:pt x="0" y="17192"/>
                                  <a:pt x="6184" y="5540"/>
                                  <a:pt x="13253" y="359"/>
                                </a:cubicBezTo>
                                <a:lnTo>
                                  <a:pt x="14193"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5" name="Shape 55"/>
                        <wps:cNvSpPr/>
                        <wps:spPr>
                          <a:xfrm>
                            <a:off x="277563" y="807471"/>
                            <a:ext cx="31808" cy="39728"/>
                          </a:xfrm>
                          <a:custGeom>
                            <a:avLst/>
                            <a:gdLst/>
                            <a:ahLst/>
                            <a:cxnLst/>
                            <a:rect l="0" t="0" r="0" b="0"/>
                            <a:pathLst>
                              <a:path w="31808" h="39728">
                                <a:moveTo>
                                  <a:pt x="12962" y="0"/>
                                </a:moveTo>
                                <a:cubicBezTo>
                                  <a:pt x="16495" y="0"/>
                                  <a:pt x="17673" y="3539"/>
                                  <a:pt x="17673" y="7477"/>
                                </a:cubicBezTo>
                                <a:lnTo>
                                  <a:pt x="17673" y="12589"/>
                                </a:lnTo>
                                <a:cubicBezTo>
                                  <a:pt x="21992" y="3539"/>
                                  <a:pt x="23170" y="0"/>
                                  <a:pt x="27489" y="0"/>
                                </a:cubicBezTo>
                                <a:cubicBezTo>
                                  <a:pt x="31022" y="0"/>
                                  <a:pt x="31808" y="4326"/>
                                  <a:pt x="30237" y="9050"/>
                                </a:cubicBezTo>
                                <a:lnTo>
                                  <a:pt x="22777" y="9050"/>
                                </a:lnTo>
                                <a:cubicBezTo>
                                  <a:pt x="20422" y="11802"/>
                                  <a:pt x="18458" y="13769"/>
                                  <a:pt x="16103" y="16521"/>
                                </a:cubicBezTo>
                                <a:lnTo>
                                  <a:pt x="8643" y="36975"/>
                                </a:lnTo>
                                <a:cubicBezTo>
                                  <a:pt x="7858" y="39334"/>
                                  <a:pt x="6675" y="39728"/>
                                  <a:pt x="4711" y="39728"/>
                                </a:cubicBezTo>
                                <a:cubicBezTo>
                                  <a:pt x="1570" y="39728"/>
                                  <a:pt x="0" y="37368"/>
                                  <a:pt x="1570" y="34222"/>
                                </a:cubicBezTo>
                                <a:lnTo>
                                  <a:pt x="9428" y="16914"/>
                                </a:lnTo>
                                <a:cubicBezTo>
                                  <a:pt x="12176" y="11016"/>
                                  <a:pt x="11391" y="8263"/>
                                  <a:pt x="9428" y="8263"/>
                                </a:cubicBezTo>
                                <a:cubicBezTo>
                                  <a:pt x="7858" y="8263"/>
                                  <a:pt x="6282" y="9836"/>
                                  <a:pt x="4319" y="12589"/>
                                </a:cubicBezTo>
                                <a:lnTo>
                                  <a:pt x="2356" y="12589"/>
                                </a:lnTo>
                                <a:cubicBezTo>
                                  <a:pt x="5104" y="6297"/>
                                  <a:pt x="9035" y="0"/>
                                  <a:pt x="12962"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6" name="Shape 56"/>
                        <wps:cNvSpPr/>
                        <wps:spPr>
                          <a:xfrm>
                            <a:off x="261129" y="807471"/>
                            <a:ext cx="16434" cy="17551"/>
                          </a:xfrm>
                          <a:custGeom>
                            <a:avLst/>
                            <a:gdLst/>
                            <a:ahLst/>
                            <a:cxnLst/>
                            <a:rect l="0" t="0" r="0" b="0"/>
                            <a:pathLst>
                              <a:path w="16434" h="17551">
                                <a:moveTo>
                                  <a:pt x="6226" y="0"/>
                                </a:moveTo>
                                <a:cubicBezTo>
                                  <a:pt x="11723" y="0"/>
                                  <a:pt x="16434" y="4326"/>
                                  <a:pt x="12508" y="13375"/>
                                </a:cubicBezTo>
                                <a:lnTo>
                                  <a:pt x="0" y="17551"/>
                                </a:lnTo>
                                <a:lnTo>
                                  <a:pt x="0" y="14097"/>
                                </a:lnTo>
                                <a:lnTo>
                                  <a:pt x="5833" y="12589"/>
                                </a:lnTo>
                                <a:cubicBezTo>
                                  <a:pt x="7404" y="7477"/>
                                  <a:pt x="5048" y="5511"/>
                                  <a:pt x="2300" y="5511"/>
                                </a:cubicBezTo>
                                <a:lnTo>
                                  <a:pt x="0" y="6912"/>
                                </a:lnTo>
                                <a:lnTo>
                                  <a:pt x="0" y="2323"/>
                                </a:lnTo>
                                <a:lnTo>
                                  <a:pt x="622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7" name="Shape 57"/>
                        <wps:cNvSpPr/>
                        <wps:spPr>
                          <a:xfrm>
                            <a:off x="307015" y="798427"/>
                            <a:ext cx="29452" cy="48772"/>
                          </a:xfrm>
                          <a:custGeom>
                            <a:avLst/>
                            <a:gdLst/>
                            <a:ahLst/>
                            <a:cxnLst/>
                            <a:rect l="0" t="0" r="0" b="0"/>
                            <a:pathLst>
                              <a:path w="29452" h="48772">
                                <a:moveTo>
                                  <a:pt x="19636" y="0"/>
                                </a:moveTo>
                                <a:lnTo>
                                  <a:pt x="23563" y="0"/>
                                </a:lnTo>
                                <a:lnTo>
                                  <a:pt x="20029" y="10617"/>
                                </a:lnTo>
                                <a:lnTo>
                                  <a:pt x="29452" y="10617"/>
                                </a:lnTo>
                                <a:lnTo>
                                  <a:pt x="28274" y="14948"/>
                                </a:lnTo>
                                <a:lnTo>
                                  <a:pt x="18458" y="14948"/>
                                </a:lnTo>
                                <a:lnTo>
                                  <a:pt x="8638" y="42082"/>
                                </a:lnTo>
                                <a:cubicBezTo>
                                  <a:pt x="12962" y="41295"/>
                                  <a:pt x="18458" y="37363"/>
                                  <a:pt x="20814" y="34610"/>
                                </a:cubicBezTo>
                                <a:lnTo>
                                  <a:pt x="22777" y="34610"/>
                                </a:lnTo>
                                <a:cubicBezTo>
                                  <a:pt x="19244" y="42868"/>
                                  <a:pt x="9815" y="48772"/>
                                  <a:pt x="3534" y="48772"/>
                                </a:cubicBezTo>
                                <a:cubicBezTo>
                                  <a:pt x="1178" y="48772"/>
                                  <a:pt x="0" y="46413"/>
                                  <a:pt x="785" y="43660"/>
                                </a:cubicBezTo>
                                <a:lnTo>
                                  <a:pt x="11386" y="14948"/>
                                </a:lnTo>
                                <a:lnTo>
                                  <a:pt x="6282" y="14948"/>
                                </a:lnTo>
                                <a:lnTo>
                                  <a:pt x="6282" y="11797"/>
                                </a:lnTo>
                                <a:lnTo>
                                  <a:pt x="12962" y="10617"/>
                                </a:lnTo>
                                <a:lnTo>
                                  <a:pt x="1963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8" name="Shape 58"/>
                        <wps:cNvSpPr/>
                        <wps:spPr>
                          <a:xfrm>
                            <a:off x="349481" y="833037"/>
                            <a:ext cx="8977" cy="11050"/>
                          </a:xfrm>
                          <a:custGeom>
                            <a:avLst/>
                            <a:gdLst/>
                            <a:ahLst/>
                            <a:cxnLst/>
                            <a:rect l="0" t="0" r="0" b="0"/>
                            <a:pathLst>
                              <a:path w="8977" h="11050">
                                <a:moveTo>
                                  <a:pt x="6621" y="0"/>
                                </a:moveTo>
                                <a:lnTo>
                                  <a:pt x="8977" y="0"/>
                                </a:lnTo>
                                <a:cubicBezTo>
                                  <a:pt x="6818" y="4328"/>
                                  <a:pt x="4264" y="7869"/>
                                  <a:pt x="1564" y="10327"/>
                                </a:cubicBezTo>
                                <a:lnTo>
                                  <a:pt x="0" y="11050"/>
                                </a:lnTo>
                                <a:lnTo>
                                  <a:pt x="0" y="4507"/>
                                </a:lnTo>
                                <a:lnTo>
                                  <a:pt x="6621"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9" name="Shape 59"/>
                        <wps:cNvSpPr/>
                        <wps:spPr>
                          <a:xfrm>
                            <a:off x="349481" y="807471"/>
                            <a:ext cx="16437" cy="17551"/>
                          </a:xfrm>
                          <a:custGeom>
                            <a:avLst/>
                            <a:gdLst/>
                            <a:ahLst/>
                            <a:cxnLst/>
                            <a:rect l="0" t="0" r="0" b="0"/>
                            <a:pathLst>
                              <a:path w="16437" h="17551">
                                <a:moveTo>
                                  <a:pt x="6229" y="0"/>
                                </a:moveTo>
                                <a:cubicBezTo>
                                  <a:pt x="11726" y="0"/>
                                  <a:pt x="16437" y="4326"/>
                                  <a:pt x="12511" y="13376"/>
                                </a:cubicBezTo>
                                <a:lnTo>
                                  <a:pt x="0" y="17551"/>
                                </a:lnTo>
                                <a:lnTo>
                                  <a:pt x="0" y="14097"/>
                                </a:lnTo>
                                <a:lnTo>
                                  <a:pt x="5836" y="12589"/>
                                </a:lnTo>
                                <a:cubicBezTo>
                                  <a:pt x="7407" y="7477"/>
                                  <a:pt x="5051" y="5511"/>
                                  <a:pt x="2298" y="5511"/>
                                </a:cubicBezTo>
                                <a:lnTo>
                                  <a:pt x="0" y="6955"/>
                                </a:lnTo>
                                <a:lnTo>
                                  <a:pt x="0" y="2377"/>
                                </a:lnTo>
                                <a:lnTo>
                                  <a:pt x="6229"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0" name="Shape 60"/>
                        <wps:cNvSpPr/>
                        <wps:spPr>
                          <a:xfrm>
                            <a:off x="352569" y="788989"/>
                            <a:ext cx="16097" cy="14943"/>
                          </a:xfrm>
                          <a:custGeom>
                            <a:avLst/>
                            <a:gdLst/>
                            <a:ahLst/>
                            <a:cxnLst/>
                            <a:rect l="0" t="0" r="0" b="0"/>
                            <a:pathLst>
                              <a:path w="16097" h="14943">
                                <a:moveTo>
                                  <a:pt x="8638" y="0"/>
                                </a:moveTo>
                                <a:lnTo>
                                  <a:pt x="16097" y="0"/>
                                </a:lnTo>
                                <a:lnTo>
                                  <a:pt x="16097" y="1573"/>
                                </a:lnTo>
                                <a:lnTo>
                                  <a:pt x="1963" y="14943"/>
                                </a:lnTo>
                                <a:lnTo>
                                  <a:pt x="0" y="14943"/>
                                </a:lnTo>
                                <a:lnTo>
                                  <a:pt x="863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2" name="Shape 62"/>
                        <wps:cNvSpPr/>
                        <wps:spPr>
                          <a:xfrm>
                            <a:off x="250074" y="114878"/>
                            <a:ext cx="1178" cy="787"/>
                          </a:xfrm>
                          <a:custGeom>
                            <a:avLst/>
                            <a:gdLst/>
                            <a:ahLst/>
                            <a:cxnLst/>
                            <a:rect l="0" t="0" r="0" b="0"/>
                            <a:pathLst>
                              <a:path w="1178" h="787">
                                <a:moveTo>
                                  <a:pt x="785" y="0"/>
                                </a:moveTo>
                                <a:lnTo>
                                  <a:pt x="1178" y="0"/>
                                </a:lnTo>
                                <a:cubicBezTo>
                                  <a:pt x="785" y="367"/>
                                  <a:pt x="393" y="367"/>
                                  <a:pt x="0" y="787"/>
                                </a:cubicBezTo>
                                <a:cubicBezTo>
                                  <a:pt x="393" y="367"/>
                                  <a:pt x="785" y="367"/>
                                  <a:pt x="785" y="0"/>
                                </a:cubicBezTo>
                                <a:close/>
                              </a:path>
                            </a:pathLst>
                          </a:custGeom>
                          <a:ln w="0" cap="flat">
                            <a:miter lim="127000"/>
                          </a:ln>
                        </wps:spPr>
                        <wps:style>
                          <a:lnRef idx="0">
                            <a:srgbClr val="000000">
                              <a:alpha val="0"/>
                            </a:srgbClr>
                          </a:lnRef>
                          <a:fillRef idx="1">
                            <a:srgbClr val="283A7F"/>
                          </a:fillRef>
                          <a:effectRef idx="0">
                            <a:scrgbClr r="0" g="0" b="0"/>
                          </a:effectRef>
                          <a:fontRef idx="none"/>
                        </wps:style>
                        <wps:bodyPr/>
                      </wps:wsp>
                      <wps:wsp>
                        <wps:cNvPr id="64" name="Shape 64"/>
                        <wps:cNvSpPr/>
                        <wps:spPr>
                          <a:xfrm>
                            <a:off x="297985" y="99516"/>
                            <a:ext cx="393" cy="367"/>
                          </a:xfrm>
                          <a:custGeom>
                            <a:avLst/>
                            <a:gdLst/>
                            <a:ahLst/>
                            <a:cxnLst/>
                            <a:rect l="0" t="0" r="0" b="0"/>
                            <a:pathLst>
                              <a:path w="393" h="367">
                                <a:moveTo>
                                  <a:pt x="0" y="367"/>
                                </a:moveTo>
                                <a:cubicBezTo>
                                  <a:pt x="0" y="367"/>
                                  <a:pt x="393" y="0"/>
                                  <a:pt x="393" y="0"/>
                                </a:cubicBezTo>
                                <a:close/>
                              </a:path>
                            </a:pathLst>
                          </a:custGeom>
                          <a:ln w="0" cap="flat">
                            <a:miter lim="127000"/>
                          </a:ln>
                        </wps:spPr>
                        <wps:style>
                          <a:lnRef idx="0">
                            <a:srgbClr val="000000">
                              <a:alpha val="0"/>
                            </a:srgbClr>
                          </a:lnRef>
                          <a:fillRef idx="1">
                            <a:srgbClr val="283A7F"/>
                          </a:fillRef>
                          <a:effectRef idx="0">
                            <a:scrgbClr r="0" g="0" b="0"/>
                          </a:effectRef>
                          <a:fontRef idx="none"/>
                        </wps:style>
                        <wps:bodyPr/>
                      </wps:wsp>
                      <wps:wsp>
                        <wps:cNvPr id="66" name="Shape 66"/>
                        <wps:cNvSpPr/>
                        <wps:spPr>
                          <a:xfrm>
                            <a:off x="132272" y="0"/>
                            <a:ext cx="94245" cy="131761"/>
                          </a:xfrm>
                          <a:custGeom>
                            <a:avLst/>
                            <a:gdLst/>
                            <a:ahLst/>
                            <a:cxnLst/>
                            <a:rect l="0" t="0" r="0" b="0"/>
                            <a:pathLst>
                              <a:path w="94245" h="131761">
                                <a:moveTo>
                                  <a:pt x="0" y="0"/>
                                </a:moveTo>
                                <a:lnTo>
                                  <a:pt x="94049" y="0"/>
                                </a:lnTo>
                                <a:lnTo>
                                  <a:pt x="94049" y="70101"/>
                                </a:lnTo>
                                <a:lnTo>
                                  <a:pt x="90711" y="72775"/>
                                </a:lnTo>
                                <a:cubicBezTo>
                                  <a:pt x="87963" y="75502"/>
                                  <a:pt x="85602" y="78281"/>
                                  <a:pt x="82068" y="79854"/>
                                </a:cubicBezTo>
                                <a:cubicBezTo>
                                  <a:pt x="80105" y="84153"/>
                                  <a:pt x="77357" y="88086"/>
                                  <a:pt x="74216" y="92437"/>
                                </a:cubicBezTo>
                                <a:cubicBezTo>
                                  <a:pt x="74216" y="92804"/>
                                  <a:pt x="74609" y="93224"/>
                                  <a:pt x="74609" y="93224"/>
                                </a:cubicBezTo>
                                <a:cubicBezTo>
                                  <a:pt x="80498" y="86146"/>
                                  <a:pt x="86000" y="80640"/>
                                  <a:pt x="93460" y="75921"/>
                                </a:cubicBezTo>
                                <a:cubicBezTo>
                                  <a:pt x="94245" y="75502"/>
                                  <a:pt x="93067" y="76708"/>
                                  <a:pt x="93852" y="76288"/>
                                </a:cubicBezTo>
                                <a:lnTo>
                                  <a:pt x="94049" y="76079"/>
                                </a:lnTo>
                                <a:lnTo>
                                  <a:pt x="94049" y="77101"/>
                                </a:lnTo>
                                <a:lnTo>
                                  <a:pt x="93067" y="78281"/>
                                </a:lnTo>
                                <a:cubicBezTo>
                                  <a:pt x="93067" y="78648"/>
                                  <a:pt x="93067" y="78648"/>
                                  <a:pt x="93460" y="78648"/>
                                </a:cubicBezTo>
                                <a:lnTo>
                                  <a:pt x="94049" y="77783"/>
                                </a:lnTo>
                                <a:lnTo>
                                  <a:pt x="94049" y="94795"/>
                                </a:lnTo>
                                <a:lnTo>
                                  <a:pt x="90319" y="98310"/>
                                </a:lnTo>
                                <a:cubicBezTo>
                                  <a:pt x="90319" y="98310"/>
                                  <a:pt x="90319" y="98310"/>
                                  <a:pt x="90319" y="98729"/>
                                </a:cubicBezTo>
                                <a:cubicBezTo>
                                  <a:pt x="89926" y="99516"/>
                                  <a:pt x="88748" y="99883"/>
                                  <a:pt x="88748" y="100669"/>
                                </a:cubicBezTo>
                                <a:cubicBezTo>
                                  <a:pt x="88748" y="100669"/>
                                  <a:pt x="88748" y="101089"/>
                                  <a:pt x="88748" y="101089"/>
                                </a:cubicBezTo>
                                <a:lnTo>
                                  <a:pt x="94049" y="98291"/>
                                </a:lnTo>
                                <a:lnTo>
                                  <a:pt x="94049" y="110762"/>
                                </a:lnTo>
                                <a:lnTo>
                                  <a:pt x="92674" y="111313"/>
                                </a:lnTo>
                                <a:cubicBezTo>
                                  <a:pt x="92674" y="111313"/>
                                  <a:pt x="92282" y="111732"/>
                                  <a:pt x="92282" y="111732"/>
                                </a:cubicBezTo>
                                <a:cubicBezTo>
                                  <a:pt x="91889" y="112099"/>
                                  <a:pt x="91497" y="112099"/>
                                  <a:pt x="91497" y="112519"/>
                                </a:cubicBezTo>
                                <a:cubicBezTo>
                                  <a:pt x="90711" y="112886"/>
                                  <a:pt x="90711" y="113305"/>
                                  <a:pt x="89926" y="113672"/>
                                </a:cubicBezTo>
                                <a:cubicBezTo>
                                  <a:pt x="89926" y="114092"/>
                                  <a:pt x="89533" y="114092"/>
                                  <a:pt x="89533" y="114459"/>
                                </a:cubicBezTo>
                                <a:cubicBezTo>
                                  <a:pt x="89141" y="114459"/>
                                  <a:pt x="89533" y="114878"/>
                                  <a:pt x="89926" y="114878"/>
                                </a:cubicBezTo>
                                <a:cubicBezTo>
                                  <a:pt x="90319" y="114459"/>
                                  <a:pt x="90711" y="114092"/>
                                  <a:pt x="90711" y="113672"/>
                                </a:cubicBezTo>
                                <a:cubicBezTo>
                                  <a:pt x="91104" y="113672"/>
                                  <a:pt x="91104" y="113672"/>
                                  <a:pt x="91104" y="113672"/>
                                </a:cubicBezTo>
                                <a:cubicBezTo>
                                  <a:pt x="90711" y="114092"/>
                                  <a:pt x="90319" y="114878"/>
                                  <a:pt x="89926" y="115245"/>
                                </a:cubicBezTo>
                                <a:cubicBezTo>
                                  <a:pt x="89926" y="115665"/>
                                  <a:pt x="89926" y="115665"/>
                                  <a:pt x="89926" y="115665"/>
                                </a:cubicBezTo>
                                <a:cubicBezTo>
                                  <a:pt x="89926" y="116032"/>
                                  <a:pt x="89926" y="116032"/>
                                  <a:pt x="89926" y="116032"/>
                                </a:cubicBezTo>
                                <a:cubicBezTo>
                                  <a:pt x="89926" y="116032"/>
                                  <a:pt x="89926" y="116032"/>
                                  <a:pt x="89926" y="116451"/>
                                </a:cubicBezTo>
                                <a:cubicBezTo>
                                  <a:pt x="89533" y="116451"/>
                                  <a:pt x="89533" y="116818"/>
                                  <a:pt x="89533" y="116818"/>
                                </a:cubicBezTo>
                                <a:cubicBezTo>
                                  <a:pt x="89533" y="117238"/>
                                  <a:pt x="89141" y="117238"/>
                                  <a:pt x="89141" y="117605"/>
                                </a:cubicBezTo>
                                <a:cubicBezTo>
                                  <a:pt x="89141" y="117605"/>
                                  <a:pt x="89141" y="118024"/>
                                  <a:pt x="88748" y="118024"/>
                                </a:cubicBezTo>
                                <a:cubicBezTo>
                                  <a:pt x="88748" y="118024"/>
                                  <a:pt x="88748" y="118024"/>
                                  <a:pt x="88748" y="118391"/>
                                </a:cubicBezTo>
                                <a:cubicBezTo>
                                  <a:pt x="88356" y="118391"/>
                                  <a:pt x="88356" y="118811"/>
                                  <a:pt x="87963" y="119178"/>
                                </a:cubicBezTo>
                                <a:cubicBezTo>
                                  <a:pt x="87963" y="119178"/>
                                  <a:pt x="87963" y="119597"/>
                                  <a:pt x="87963" y="119597"/>
                                </a:cubicBezTo>
                                <a:cubicBezTo>
                                  <a:pt x="87570" y="119597"/>
                                  <a:pt x="87570" y="119964"/>
                                  <a:pt x="87178" y="119964"/>
                                </a:cubicBezTo>
                                <a:cubicBezTo>
                                  <a:pt x="87178" y="119964"/>
                                  <a:pt x="87178" y="120384"/>
                                  <a:pt x="87178" y="120384"/>
                                </a:cubicBezTo>
                                <a:cubicBezTo>
                                  <a:pt x="86785" y="120751"/>
                                  <a:pt x="86392" y="121170"/>
                                  <a:pt x="86392" y="121170"/>
                                </a:cubicBezTo>
                                <a:lnTo>
                                  <a:pt x="86392" y="121537"/>
                                </a:lnTo>
                                <a:cubicBezTo>
                                  <a:pt x="86392" y="121537"/>
                                  <a:pt x="86392" y="121537"/>
                                  <a:pt x="86392" y="121957"/>
                                </a:cubicBezTo>
                                <a:lnTo>
                                  <a:pt x="86785" y="121957"/>
                                </a:lnTo>
                                <a:cubicBezTo>
                                  <a:pt x="87178" y="121957"/>
                                  <a:pt x="87178" y="121957"/>
                                  <a:pt x="87178" y="121537"/>
                                </a:cubicBezTo>
                                <a:cubicBezTo>
                                  <a:pt x="87963" y="120751"/>
                                  <a:pt x="88356" y="120384"/>
                                  <a:pt x="88748" y="119964"/>
                                </a:cubicBezTo>
                                <a:cubicBezTo>
                                  <a:pt x="89141" y="119597"/>
                                  <a:pt x="89533" y="119178"/>
                                  <a:pt x="89533" y="119178"/>
                                </a:cubicBezTo>
                                <a:cubicBezTo>
                                  <a:pt x="89926" y="119178"/>
                                  <a:pt x="89926" y="119178"/>
                                  <a:pt x="89926" y="119178"/>
                                </a:cubicBezTo>
                                <a:cubicBezTo>
                                  <a:pt x="90319" y="119178"/>
                                  <a:pt x="90319" y="118811"/>
                                  <a:pt x="90319" y="118811"/>
                                </a:cubicBezTo>
                                <a:cubicBezTo>
                                  <a:pt x="90711" y="118811"/>
                                  <a:pt x="90711" y="118811"/>
                                  <a:pt x="90711" y="118811"/>
                                </a:cubicBezTo>
                                <a:cubicBezTo>
                                  <a:pt x="90711" y="118811"/>
                                  <a:pt x="91104" y="118811"/>
                                  <a:pt x="91497" y="118811"/>
                                </a:cubicBezTo>
                                <a:cubicBezTo>
                                  <a:pt x="91497" y="118811"/>
                                  <a:pt x="91497" y="118811"/>
                                  <a:pt x="91889" y="118391"/>
                                </a:cubicBezTo>
                                <a:cubicBezTo>
                                  <a:pt x="91889" y="118391"/>
                                  <a:pt x="92282" y="118024"/>
                                  <a:pt x="92282" y="118024"/>
                                </a:cubicBezTo>
                                <a:cubicBezTo>
                                  <a:pt x="92282" y="117605"/>
                                  <a:pt x="92674" y="117605"/>
                                  <a:pt x="92674" y="117605"/>
                                </a:cubicBezTo>
                                <a:cubicBezTo>
                                  <a:pt x="92674" y="117238"/>
                                  <a:pt x="93067" y="117238"/>
                                  <a:pt x="93067" y="117238"/>
                                </a:cubicBezTo>
                                <a:lnTo>
                                  <a:pt x="94049" y="116408"/>
                                </a:lnTo>
                                <a:lnTo>
                                  <a:pt x="94049" y="131761"/>
                                </a:lnTo>
                                <a:lnTo>
                                  <a:pt x="0" y="131761"/>
                                </a:lnTo>
                                <a:lnTo>
                                  <a:pt x="0" y="0"/>
                                </a:lnTo>
                                <a:close/>
                              </a:path>
                            </a:pathLst>
                          </a:custGeom>
                          <a:ln w="0" cap="flat">
                            <a:miter lim="127000"/>
                          </a:ln>
                        </wps:spPr>
                        <wps:style>
                          <a:lnRef idx="0">
                            <a:srgbClr val="000000">
                              <a:alpha val="0"/>
                            </a:srgbClr>
                          </a:lnRef>
                          <a:fillRef idx="1">
                            <a:srgbClr val="283A7F"/>
                          </a:fillRef>
                          <a:effectRef idx="0">
                            <a:scrgbClr r="0" g="0" b="0"/>
                          </a:effectRef>
                          <a:fontRef idx="none"/>
                        </wps:style>
                        <wps:bodyPr/>
                      </wps:wsp>
                      <wps:wsp>
                        <wps:cNvPr id="67" name="Shape 67"/>
                        <wps:cNvSpPr/>
                        <wps:spPr>
                          <a:xfrm>
                            <a:off x="226321" y="110418"/>
                            <a:ext cx="10365" cy="21344"/>
                          </a:xfrm>
                          <a:custGeom>
                            <a:avLst/>
                            <a:gdLst/>
                            <a:ahLst/>
                            <a:cxnLst/>
                            <a:rect l="0" t="0" r="0" b="0"/>
                            <a:pathLst>
                              <a:path w="10365" h="21344">
                                <a:moveTo>
                                  <a:pt x="10365" y="0"/>
                                </a:moveTo>
                                <a:lnTo>
                                  <a:pt x="10365" y="4097"/>
                                </a:lnTo>
                                <a:lnTo>
                                  <a:pt x="9619" y="4828"/>
                                </a:lnTo>
                                <a:cubicBezTo>
                                  <a:pt x="9227" y="5247"/>
                                  <a:pt x="8441" y="6033"/>
                                  <a:pt x="8049" y="6401"/>
                                </a:cubicBezTo>
                                <a:cubicBezTo>
                                  <a:pt x="7656" y="6820"/>
                                  <a:pt x="8834" y="7187"/>
                                  <a:pt x="9227" y="6820"/>
                                </a:cubicBezTo>
                                <a:cubicBezTo>
                                  <a:pt x="9619" y="6401"/>
                                  <a:pt x="9619" y="6401"/>
                                  <a:pt x="10012" y="6033"/>
                                </a:cubicBezTo>
                                <a:lnTo>
                                  <a:pt x="10365" y="6033"/>
                                </a:lnTo>
                                <a:lnTo>
                                  <a:pt x="10365" y="21344"/>
                                </a:lnTo>
                                <a:lnTo>
                                  <a:pt x="0" y="21344"/>
                                </a:lnTo>
                                <a:lnTo>
                                  <a:pt x="0" y="5990"/>
                                </a:lnTo>
                                <a:lnTo>
                                  <a:pt x="1374" y="4828"/>
                                </a:lnTo>
                                <a:cubicBezTo>
                                  <a:pt x="1767" y="4828"/>
                                  <a:pt x="1767" y="4828"/>
                                  <a:pt x="1767" y="4828"/>
                                </a:cubicBezTo>
                                <a:cubicBezTo>
                                  <a:pt x="2159" y="4828"/>
                                  <a:pt x="2159" y="4828"/>
                                  <a:pt x="2159" y="4828"/>
                                </a:cubicBezTo>
                                <a:cubicBezTo>
                                  <a:pt x="2945" y="4460"/>
                                  <a:pt x="4123" y="4041"/>
                                  <a:pt x="5300" y="3255"/>
                                </a:cubicBezTo>
                                <a:cubicBezTo>
                                  <a:pt x="6086" y="2888"/>
                                  <a:pt x="7264" y="2101"/>
                                  <a:pt x="8049" y="1315"/>
                                </a:cubicBezTo>
                                <a:lnTo>
                                  <a:pt x="10365" y="0"/>
                                </a:lnTo>
                                <a:close/>
                              </a:path>
                            </a:pathLst>
                          </a:custGeom>
                          <a:ln w="0" cap="flat">
                            <a:miter lim="127000"/>
                          </a:ln>
                        </wps:spPr>
                        <wps:style>
                          <a:lnRef idx="0">
                            <a:srgbClr val="000000">
                              <a:alpha val="0"/>
                            </a:srgbClr>
                          </a:lnRef>
                          <a:fillRef idx="1">
                            <a:srgbClr val="283A7F"/>
                          </a:fillRef>
                          <a:effectRef idx="0">
                            <a:scrgbClr r="0" g="0" b="0"/>
                          </a:effectRef>
                          <a:fontRef idx="none"/>
                        </wps:style>
                        <wps:bodyPr/>
                      </wps:wsp>
                      <wps:wsp>
                        <wps:cNvPr id="68" name="Shape 68"/>
                        <wps:cNvSpPr/>
                        <wps:spPr>
                          <a:xfrm>
                            <a:off x="226321" y="93913"/>
                            <a:ext cx="10365" cy="16849"/>
                          </a:xfrm>
                          <a:custGeom>
                            <a:avLst/>
                            <a:gdLst/>
                            <a:ahLst/>
                            <a:cxnLst/>
                            <a:rect l="0" t="0" r="0" b="0"/>
                            <a:pathLst>
                              <a:path w="10365" h="16849">
                                <a:moveTo>
                                  <a:pt x="10365" y="0"/>
                                </a:moveTo>
                                <a:lnTo>
                                  <a:pt x="10365" y="13467"/>
                                </a:lnTo>
                                <a:lnTo>
                                  <a:pt x="8441" y="13467"/>
                                </a:lnTo>
                                <a:lnTo>
                                  <a:pt x="0" y="16849"/>
                                </a:lnTo>
                                <a:lnTo>
                                  <a:pt x="0" y="4378"/>
                                </a:lnTo>
                                <a:lnTo>
                                  <a:pt x="2945" y="2823"/>
                                </a:lnTo>
                                <a:cubicBezTo>
                                  <a:pt x="4908" y="2456"/>
                                  <a:pt x="6478" y="1251"/>
                                  <a:pt x="8049" y="464"/>
                                </a:cubicBezTo>
                                <a:lnTo>
                                  <a:pt x="10365" y="0"/>
                                </a:lnTo>
                                <a:close/>
                              </a:path>
                            </a:pathLst>
                          </a:custGeom>
                          <a:ln w="0" cap="flat">
                            <a:miter lim="127000"/>
                          </a:ln>
                        </wps:spPr>
                        <wps:style>
                          <a:lnRef idx="0">
                            <a:srgbClr val="000000">
                              <a:alpha val="0"/>
                            </a:srgbClr>
                          </a:lnRef>
                          <a:fillRef idx="1">
                            <a:srgbClr val="283A7F"/>
                          </a:fillRef>
                          <a:effectRef idx="0">
                            <a:scrgbClr r="0" g="0" b="0"/>
                          </a:effectRef>
                          <a:fontRef idx="none"/>
                        </wps:style>
                        <wps:bodyPr/>
                      </wps:wsp>
                      <wps:wsp>
                        <wps:cNvPr id="69" name="Shape 69"/>
                        <wps:cNvSpPr/>
                        <wps:spPr>
                          <a:xfrm>
                            <a:off x="235547" y="74920"/>
                            <a:ext cx="1138" cy="1672"/>
                          </a:xfrm>
                          <a:custGeom>
                            <a:avLst/>
                            <a:gdLst/>
                            <a:ahLst/>
                            <a:cxnLst/>
                            <a:rect l="0" t="0" r="0" b="0"/>
                            <a:pathLst>
                              <a:path w="1138" h="1672">
                                <a:moveTo>
                                  <a:pt x="1138" y="0"/>
                                </a:moveTo>
                                <a:lnTo>
                                  <a:pt x="1138" y="1672"/>
                                </a:lnTo>
                                <a:lnTo>
                                  <a:pt x="0" y="1368"/>
                                </a:lnTo>
                                <a:lnTo>
                                  <a:pt x="1138" y="0"/>
                                </a:lnTo>
                                <a:close/>
                              </a:path>
                            </a:pathLst>
                          </a:custGeom>
                          <a:ln w="0" cap="flat">
                            <a:miter lim="127000"/>
                          </a:ln>
                        </wps:spPr>
                        <wps:style>
                          <a:lnRef idx="0">
                            <a:srgbClr val="000000">
                              <a:alpha val="0"/>
                            </a:srgbClr>
                          </a:lnRef>
                          <a:fillRef idx="1">
                            <a:srgbClr val="283A7F"/>
                          </a:fillRef>
                          <a:effectRef idx="0">
                            <a:scrgbClr r="0" g="0" b="0"/>
                          </a:effectRef>
                          <a:fontRef idx="none"/>
                        </wps:style>
                        <wps:bodyPr/>
                      </wps:wsp>
                      <wps:wsp>
                        <wps:cNvPr id="70" name="Shape 70"/>
                        <wps:cNvSpPr/>
                        <wps:spPr>
                          <a:xfrm>
                            <a:off x="226321" y="65567"/>
                            <a:ext cx="10365" cy="29229"/>
                          </a:xfrm>
                          <a:custGeom>
                            <a:avLst/>
                            <a:gdLst/>
                            <a:ahLst/>
                            <a:cxnLst/>
                            <a:rect l="0" t="0" r="0" b="0"/>
                            <a:pathLst>
                              <a:path w="10365" h="29229">
                                <a:moveTo>
                                  <a:pt x="10365" y="0"/>
                                </a:moveTo>
                                <a:lnTo>
                                  <a:pt x="10365" y="6448"/>
                                </a:lnTo>
                                <a:lnTo>
                                  <a:pt x="9227" y="7209"/>
                                </a:lnTo>
                                <a:lnTo>
                                  <a:pt x="9227" y="7576"/>
                                </a:lnTo>
                                <a:lnTo>
                                  <a:pt x="10365" y="7120"/>
                                </a:lnTo>
                                <a:lnTo>
                                  <a:pt x="10365" y="8042"/>
                                </a:lnTo>
                                <a:lnTo>
                                  <a:pt x="4123" y="15441"/>
                                </a:lnTo>
                                <a:cubicBezTo>
                                  <a:pt x="6086" y="16646"/>
                                  <a:pt x="8049" y="15860"/>
                                  <a:pt x="9619" y="15860"/>
                                </a:cubicBezTo>
                                <a:cubicBezTo>
                                  <a:pt x="9227" y="16646"/>
                                  <a:pt x="7656" y="16646"/>
                                  <a:pt x="6871" y="17013"/>
                                </a:cubicBezTo>
                                <a:cubicBezTo>
                                  <a:pt x="6086" y="17013"/>
                                  <a:pt x="5300" y="17800"/>
                                  <a:pt x="5693" y="18219"/>
                                </a:cubicBezTo>
                                <a:cubicBezTo>
                                  <a:pt x="5693" y="18586"/>
                                  <a:pt x="6086" y="18586"/>
                                  <a:pt x="6086" y="18586"/>
                                </a:cubicBezTo>
                                <a:cubicBezTo>
                                  <a:pt x="5693" y="18586"/>
                                  <a:pt x="4908" y="19006"/>
                                  <a:pt x="4515" y="19373"/>
                                </a:cubicBezTo>
                                <a:cubicBezTo>
                                  <a:pt x="5693" y="20159"/>
                                  <a:pt x="6478" y="19792"/>
                                  <a:pt x="7656" y="19792"/>
                                </a:cubicBezTo>
                                <a:cubicBezTo>
                                  <a:pt x="7656" y="20159"/>
                                  <a:pt x="8049" y="20159"/>
                                  <a:pt x="8441" y="20579"/>
                                </a:cubicBezTo>
                                <a:cubicBezTo>
                                  <a:pt x="6871" y="20946"/>
                                  <a:pt x="6086" y="22152"/>
                                  <a:pt x="5693" y="22519"/>
                                </a:cubicBezTo>
                                <a:cubicBezTo>
                                  <a:pt x="5300" y="24092"/>
                                  <a:pt x="4123" y="24511"/>
                                  <a:pt x="3337" y="25298"/>
                                </a:cubicBezTo>
                                <a:lnTo>
                                  <a:pt x="3337" y="26084"/>
                                </a:lnTo>
                                <a:lnTo>
                                  <a:pt x="0" y="29229"/>
                                </a:lnTo>
                                <a:lnTo>
                                  <a:pt x="0" y="12216"/>
                                </a:lnTo>
                                <a:lnTo>
                                  <a:pt x="196" y="11928"/>
                                </a:lnTo>
                                <a:cubicBezTo>
                                  <a:pt x="589" y="11508"/>
                                  <a:pt x="982" y="11508"/>
                                  <a:pt x="982" y="11141"/>
                                </a:cubicBezTo>
                                <a:cubicBezTo>
                                  <a:pt x="982" y="10722"/>
                                  <a:pt x="982" y="10355"/>
                                  <a:pt x="982" y="10355"/>
                                </a:cubicBezTo>
                                <a:lnTo>
                                  <a:pt x="0" y="11534"/>
                                </a:lnTo>
                                <a:lnTo>
                                  <a:pt x="0" y="10512"/>
                                </a:lnTo>
                                <a:lnTo>
                                  <a:pt x="5693" y="4430"/>
                                </a:lnTo>
                                <a:lnTo>
                                  <a:pt x="10365" y="0"/>
                                </a:lnTo>
                                <a:close/>
                              </a:path>
                            </a:pathLst>
                          </a:custGeom>
                          <a:ln w="0" cap="flat">
                            <a:miter lim="127000"/>
                          </a:ln>
                        </wps:spPr>
                        <wps:style>
                          <a:lnRef idx="0">
                            <a:srgbClr val="000000">
                              <a:alpha val="0"/>
                            </a:srgbClr>
                          </a:lnRef>
                          <a:fillRef idx="1">
                            <a:srgbClr val="283A7F"/>
                          </a:fillRef>
                          <a:effectRef idx="0">
                            <a:scrgbClr r="0" g="0" b="0"/>
                          </a:effectRef>
                          <a:fontRef idx="none"/>
                        </wps:style>
                        <wps:bodyPr/>
                      </wps:wsp>
                      <wps:wsp>
                        <wps:cNvPr id="71" name="Shape 71"/>
                        <wps:cNvSpPr/>
                        <wps:spPr>
                          <a:xfrm>
                            <a:off x="226321" y="0"/>
                            <a:ext cx="10365" cy="70101"/>
                          </a:xfrm>
                          <a:custGeom>
                            <a:avLst/>
                            <a:gdLst/>
                            <a:ahLst/>
                            <a:cxnLst/>
                            <a:rect l="0" t="0" r="0" b="0"/>
                            <a:pathLst>
                              <a:path w="10365" h="70101">
                                <a:moveTo>
                                  <a:pt x="0" y="0"/>
                                </a:moveTo>
                                <a:lnTo>
                                  <a:pt x="10365" y="0"/>
                                </a:lnTo>
                                <a:lnTo>
                                  <a:pt x="10365" y="61796"/>
                                </a:lnTo>
                                <a:lnTo>
                                  <a:pt x="0" y="70101"/>
                                </a:lnTo>
                                <a:lnTo>
                                  <a:pt x="0" y="0"/>
                                </a:lnTo>
                                <a:close/>
                              </a:path>
                            </a:pathLst>
                          </a:custGeom>
                          <a:ln w="0" cap="flat">
                            <a:miter lim="127000"/>
                          </a:ln>
                        </wps:spPr>
                        <wps:style>
                          <a:lnRef idx="0">
                            <a:srgbClr val="000000">
                              <a:alpha val="0"/>
                            </a:srgbClr>
                          </a:lnRef>
                          <a:fillRef idx="1">
                            <a:srgbClr val="283A7F"/>
                          </a:fillRef>
                          <a:effectRef idx="0">
                            <a:scrgbClr r="0" g="0" b="0"/>
                          </a:effectRef>
                          <a:fontRef idx="none"/>
                        </wps:style>
                        <wps:bodyPr/>
                      </wps:wsp>
                      <wps:wsp>
                        <wps:cNvPr id="72" name="Shape 72"/>
                        <wps:cNvSpPr/>
                        <wps:spPr>
                          <a:xfrm>
                            <a:off x="236686" y="93224"/>
                            <a:ext cx="10051" cy="38537"/>
                          </a:xfrm>
                          <a:custGeom>
                            <a:avLst/>
                            <a:gdLst/>
                            <a:ahLst/>
                            <a:cxnLst/>
                            <a:rect l="0" t="0" r="0" b="0"/>
                            <a:pathLst>
                              <a:path w="10051" h="38537">
                                <a:moveTo>
                                  <a:pt x="9070" y="0"/>
                                </a:moveTo>
                                <a:lnTo>
                                  <a:pt x="10051" y="184"/>
                                </a:lnTo>
                                <a:lnTo>
                                  <a:pt x="10051" y="3094"/>
                                </a:lnTo>
                                <a:lnTo>
                                  <a:pt x="9855" y="3146"/>
                                </a:lnTo>
                                <a:cubicBezTo>
                                  <a:pt x="9070" y="3932"/>
                                  <a:pt x="7107" y="3932"/>
                                  <a:pt x="6714" y="5086"/>
                                </a:cubicBezTo>
                                <a:cubicBezTo>
                                  <a:pt x="6714" y="5505"/>
                                  <a:pt x="7499" y="5086"/>
                                  <a:pt x="8284" y="5086"/>
                                </a:cubicBezTo>
                                <a:lnTo>
                                  <a:pt x="10051" y="4687"/>
                                </a:lnTo>
                                <a:lnTo>
                                  <a:pt x="10051" y="17755"/>
                                </a:lnTo>
                                <a:lnTo>
                                  <a:pt x="9070" y="18508"/>
                                </a:lnTo>
                                <a:cubicBezTo>
                                  <a:pt x="9462" y="18875"/>
                                  <a:pt x="9855" y="18875"/>
                                  <a:pt x="9855" y="18875"/>
                                </a:cubicBezTo>
                                <a:lnTo>
                                  <a:pt x="10051" y="18692"/>
                                </a:lnTo>
                                <a:lnTo>
                                  <a:pt x="10051" y="19492"/>
                                </a:lnTo>
                                <a:lnTo>
                                  <a:pt x="9462" y="20081"/>
                                </a:lnTo>
                                <a:cubicBezTo>
                                  <a:pt x="9462" y="20081"/>
                                  <a:pt x="9462" y="20448"/>
                                  <a:pt x="9462" y="20448"/>
                                </a:cubicBezTo>
                                <a:cubicBezTo>
                                  <a:pt x="9462" y="20868"/>
                                  <a:pt x="9462" y="20868"/>
                                  <a:pt x="9070" y="21235"/>
                                </a:cubicBezTo>
                                <a:cubicBezTo>
                                  <a:pt x="9070" y="21654"/>
                                  <a:pt x="8677" y="21654"/>
                                  <a:pt x="8677" y="22021"/>
                                </a:cubicBezTo>
                                <a:cubicBezTo>
                                  <a:pt x="8677" y="22021"/>
                                  <a:pt x="8677" y="22441"/>
                                  <a:pt x="8284" y="22441"/>
                                </a:cubicBezTo>
                                <a:cubicBezTo>
                                  <a:pt x="8284" y="22808"/>
                                  <a:pt x="8284" y="22808"/>
                                  <a:pt x="8284" y="22808"/>
                                </a:cubicBezTo>
                                <a:lnTo>
                                  <a:pt x="8284" y="23227"/>
                                </a:lnTo>
                                <a:cubicBezTo>
                                  <a:pt x="8284" y="23227"/>
                                  <a:pt x="8677" y="23227"/>
                                  <a:pt x="8677" y="23227"/>
                                </a:cubicBezTo>
                                <a:lnTo>
                                  <a:pt x="10051" y="22126"/>
                                </a:lnTo>
                                <a:lnTo>
                                  <a:pt x="10051" y="23728"/>
                                </a:lnTo>
                                <a:lnTo>
                                  <a:pt x="7499" y="25587"/>
                                </a:lnTo>
                                <a:cubicBezTo>
                                  <a:pt x="7499" y="25587"/>
                                  <a:pt x="7892" y="25587"/>
                                  <a:pt x="7892" y="25587"/>
                                </a:cubicBezTo>
                                <a:cubicBezTo>
                                  <a:pt x="7892" y="25587"/>
                                  <a:pt x="7892" y="25587"/>
                                  <a:pt x="7892" y="25954"/>
                                </a:cubicBezTo>
                                <a:cubicBezTo>
                                  <a:pt x="7499" y="26373"/>
                                  <a:pt x="7107" y="26740"/>
                                  <a:pt x="6714" y="27527"/>
                                </a:cubicBezTo>
                                <a:cubicBezTo>
                                  <a:pt x="6714" y="27946"/>
                                  <a:pt x="6321" y="28313"/>
                                  <a:pt x="5929" y="28733"/>
                                </a:cubicBezTo>
                                <a:cubicBezTo>
                                  <a:pt x="5929" y="28733"/>
                                  <a:pt x="5536" y="29100"/>
                                  <a:pt x="5536" y="29519"/>
                                </a:cubicBezTo>
                                <a:cubicBezTo>
                                  <a:pt x="5536" y="29519"/>
                                  <a:pt x="5536" y="29886"/>
                                  <a:pt x="5143" y="29886"/>
                                </a:cubicBezTo>
                                <a:cubicBezTo>
                                  <a:pt x="5536" y="29886"/>
                                  <a:pt x="5929" y="29886"/>
                                  <a:pt x="5929" y="29886"/>
                                </a:cubicBezTo>
                                <a:lnTo>
                                  <a:pt x="10051" y="26133"/>
                                </a:lnTo>
                                <a:lnTo>
                                  <a:pt x="10051" y="38537"/>
                                </a:lnTo>
                                <a:lnTo>
                                  <a:pt x="0" y="38537"/>
                                </a:lnTo>
                                <a:lnTo>
                                  <a:pt x="0" y="23227"/>
                                </a:lnTo>
                                <a:lnTo>
                                  <a:pt x="39" y="23227"/>
                                </a:lnTo>
                                <a:cubicBezTo>
                                  <a:pt x="825" y="22808"/>
                                  <a:pt x="1610" y="22441"/>
                                  <a:pt x="2003" y="21654"/>
                                </a:cubicBezTo>
                                <a:cubicBezTo>
                                  <a:pt x="2003" y="21654"/>
                                  <a:pt x="2003" y="21654"/>
                                  <a:pt x="1610" y="21235"/>
                                </a:cubicBezTo>
                                <a:cubicBezTo>
                                  <a:pt x="2003" y="21235"/>
                                  <a:pt x="2003" y="20868"/>
                                  <a:pt x="2395" y="20868"/>
                                </a:cubicBezTo>
                                <a:cubicBezTo>
                                  <a:pt x="2395" y="20081"/>
                                  <a:pt x="1217" y="20448"/>
                                  <a:pt x="825" y="20448"/>
                                </a:cubicBezTo>
                                <a:cubicBezTo>
                                  <a:pt x="825" y="20448"/>
                                  <a:pt x="432" y="20868"/>
                                  <a:pt x="432" y="20868"/>
                                </a:cubicBezTo>
                                <a:lnTo>
                                  <a:pt x="0" y="21291"/>
                                </a:lnTo>
                                <a:lnTo>
                                  <a:pt x="0" y="17194"/>
                                </a:lnTo>
                                <a:lnTo>
                                  <a:pt x="3966" y="14943"/>
                                </a:lnTo>
                                <a:cubicBezTo>
                                  <a:pt x="3573" y="14157"/>
                                  <a:pt x="2788" y="14157"/>
                                  <a:pt x="2003" y="14157"/>
                                </a:cubicBezTo>
                                <a:lnTo>
                                  <a:pt x="0" y="14157"/>
                                </a:lnTo>
                                <a:lnTo>
                                  <a:pt x="0" y="689"/>
                                </a:lnTo>
                                <a:lnTo>
                                  <a:pt x="1610" y="367"/>
                                </a:lnTo>
                                <a:cubicBezTo>
                                  <a:pt x="1610" y="367"/>
                                  <a:pt x="1610" y="786"/>
                                  <a:pt x="2003" y="786"/>
                                </a:cubicBezTo>
                                <a:lnTo>
                                  <a:pt x="3966" y="786"/>
                                </a:lnTo>
                                <a:cubicBezTo>
                                  <a:pt x="3573" y="1154"/>
                                  <a:pt x="2788" y="1154"/>
                                  <a:pt x="2788" y="1154"/>
                                </a:cubicBezTo>
                                <a:cubicBezTo>
                                  <a:pt x="3573" y="1940"/>
                                  <a:pt x="5143" y="1940"/>
                                  <a:pt x="6321" y="1154"/>
                                </a:cubicBezTo>
                                <a:cubicBezTo>
                                  <a:pt x="6714" y="786"/>
                                  <a:pt x="7499" y="786"/>
                                  <a:pt x="8677" y="786"/>
                                </a:cubicBezTo>
                                <a:cubicBezTo>
                                  <a:pt x="9070" y="786"/>
                                  <a:pt x="9070" y="367"/>
                                  <a:pt x="9070" y="0"/>
                                </a:cubicBezTo>
                                <a:close/>
                              </a:path>
                            </a:pathLst>
                          </a:custGeom>
                          <a:ln w="0" cap="flat">
                            <a:miter lim="127000"/>
                          </a:ln>
                        </wps:spPr>
                        <wps:style>
                          <a:lnRef idx="0">
                            <a:srgbClr val="000000">
                              <a:alpha val="0"/>
                            </a:srgbClr>
                          </a:lnRef>
                          <a:fillRef idx="1">
                            <a:srgbClr val="283A7F"/>
                          </a:fillRef>
                          <a:effectRef idx="0">
                            <a:scrgbClr r="0" g="0" b="0"/>
                          </a:effectRef>
                          <a:fontRef idx="none"/>
                        </wps:style>
                        <wps:bodyPr/>
                      </wps:wsp>
                      <wps:wsp>
                        <wps:cNvPr id="73" name="Shape 73"/>
                        <wps:cNvSpPr/>
                        <wps:spPr>
                          <a:xfrm>
                            <a:off x="236686" y="69601"/>
                            <a:ext cx="10051" cy="11579"/>
                          </a:xfrm>
                          <a:custGeom>
                            <a:avLst/>
                            <a:gdLst/>
                            <a:ahLst/>
                            <a:cxnLst/>
                            <a:rect l="0" t="0" r="0" b="0"/>
                            <a:pathLst>
                              <a:path w="10051" h="11579">
                                <a:moveTo>
                                  <a:pt x="10051" y="0"/>
                                </a:moveTo>
                                <a:lnTo>
                                  <a:pt x="10051" y="1236"/>
                                </a:lnTo>
                                <a:lnTo>
                                  <a:pt x="1610" y="3542"/>
                                </a:lnTo>
                                <a:lnTo>
                                  <a:pt x="10051" y="4761"/>
                                </a:lnTo>
                                <a:lnTo>
                                  <a:pt x="10051" y="11579"/>
                                </a:lnTo>
                                <a:lnTo>
                                  <a:pt x="5536" y="9834"/>
                                </a:lnTo>
                                <a:cubicBezTo>
                                  <a:pt x="6321" y="9834"/>
                                  <a:pt x="7107" y="10620"/>
                                  <a:pt x="7892" y="9834"/>
                                </a:cubicBezTo>
                                <a:cubicBezTo>
                                  <a:pt x="6714" y="8680"/>
                                  <a:pt x="5143" y="9047"/>
                                  <a:pt x="3966" y="8680"/>
                                </a:cubicBezTo>
                                <a:cubicBezTo>
                                  <a:pt x="3966" y="8680"/>
                                  <a:pt x="4751" y="8680"/>
                                  <a:pt x="4751" y="8261"/>
                                </a:cubicBezTo>
                                <a:lnTo>
                                  <a:pt x="0" y="6992"/>
                                </a:lnTo>
                                <a:lnTo>
                                  <a:pt x="0" y="5320"/>
                                </a:lnTo>
                                <a:lnTo>
                                  <a:pt x="825" y="4328"/>
                                </a:lnTo>
                                <a:cubicBezTo>
                                  <a:pt x="825" y="3961"/>
                                  <a:pt x="432" y="3961"/>
                                  <a:pt x="39" y="3961"/>
                                </a:cubicBezTo>
                                <a:lnTo>
                                  <a:pt x="0" y="4008"/>
                                </a:lnTo>
                                <a:lnTo>
                                  <a:pt x="0" y="3086"/>
                                </a:lnTo>
                                <a:lnTo>
                                  <a:pt x="2788" y="1969"/>
                                </a:lnTo>
                                <a:cubicBezTo>
                                  <a:pt x="5143" y="1602"/>
                                  <a:pt x="7499" y="396"/>
                                  <a:pt x="9855" y="29"/>
                                </a:cubicBezTo>
                                <a:lnTo>
                                  <a:pt x="10051" y="0"/>
                                </a:lnTo>
                                <a:close/>
                              </a:path>
                            </a:pathLst>
                          </a:custGeom>
                          <a:ln w="0" cap="flat">
                            <a:miter lim="127000"/>
                          </a:ln>
                        </wps:spPr>
                        <wps:style>
                          <a:lnRef idx="0">
                            <a:srgbClr val="000000">
                              <a:alpha val="0"/>
                            </a:srgbClr>
                          </a:lnRef>
                          <a:fillRef idx="1">
                            <a:srgbClr val="283A7F"/>
                          </a:fillRef>
                          <a:effectRef idx="0">
                            <a:scrgbClr r="0" g="0" b="0"/>
                          </a:effectRef>
                          <a:fontRef idx="none"/>
                        </wps:style>
                        <wps:bodyPr/>
                      </wps:wsp>
                      <wps:wsp>
                        <wps:cNvPr id="74" name="Shape 74"/>
                        <wps:cNvSpPr/>
                        <wps:spPr>
                          <a:xfrm>
                            <a:off x="236686" y="0"/>
                            <a:ext cx="10051" cy="72015"/>
                          </a:xfrm>
                          <a:custGeom>
                            <a:avLst/>
                            <a:gdLst/>
                            <a:ahLst/>
                            <a:cxnLst/>
                            <a:rect l="0" t="0" r="0" b="0"/>
                            <a:pathLst>
                              <a:path w="10051" h="72015">
                                <a:moveTo>
                                  <a:pt x="0" y="0"/>
                                </a:moveTo>
                                <a:lnTo>
                                  <a:pt x="10051" y="0"/>
                                </a:lnTo>
                                <a:lnTo>
                                  <a:pt x="10051" y="66534"/>
                                </a:lnTo>
                                <a:lnTo>
                                  <a:pt x="8284" y="66484"/>
                                </a:lnTo>
                                <a:lnTo>
                                  <a:pt x="0" y="72015"/>
                                </a:lnTo>
                                <a:lnTo>
                                  <a:pt x="0" y="65567"/>
                                </a:lnTo>
                                <a:lnTo>
                                  <a:pt x="3180" y="62551"/>
                                </a:lnTo>
                                <a:cubicBezTo>
                                  <a:pt x="3180" y="62918"/>
                                  <a:pt x="3180" y="62918"/>
                                  <a:pt x="2788" y="63338"/>
                                </a:cubicBezTo>
                                <a:cubicBezTo>
                                  <a:pt x="3180" y="63705"/>
                                  <a:pt x="3573" y="63705"/>
                                  <a:pt x="3573" y="63705"/>
                                </a:cubicBezTo>
                                <a:cubicBezTo>
                                  <a:pt x="4751" y="62918"/>
                                  <a:pt x="5929" y="62918"/>
                                  <a:pt x="6714" y="62132"/>
                                </a:cubicBezTo>
                                <a:cubicBezTo>
                                  <a:pt x="4751" y="61345"/>
                                  <a:pt x="2003" y="60978"/>
                                  <a:pt x="39" y="61765"/>
                                </a:cubicBezTo>
                                <a:lnTo>
                                  <a:pt x="0" y="61796"/>
                                </a:lnTo>
                                <a:lnTo>
                                  <a:pt x="0" y="0"/>
                                </a:lnTo>
                                <a:close/>
                              </a:path>
                            </a:pathLst>
                          </a:custGeom>
                          <a:ln w="0" cap="flat">
                            <a:miter lim="127000"/>
                          </a:ln>
                        </wps:spPr>
                        <wps:style>
                          <a:lnRef idx="0">
                            <a:srgbClr val="000000">
                              <a:alpha val="0"/>
                            </a:srgbClr>
                          </a:lnRef>
                          <a:fillRef idx="1">
                            <a:srgbClr val="283A7F"/>
                          </a:fillRef>
                          <a:effectRef idx="0">
                            <a:scrgbClr r="0" g="0" b="0"/>
                          </a:effectRef>
                          <a:fontRef idx="none"/>
                        </wps:style>
                        <wps:bodyPr/>
                      </wps:wsp>
                      <wps:wsp>
                        <wps:cNvPr id="75" name="Shape 75"/>
                        <wps:cNvSpPr/>
                        <wps:spPr>
                          <a:xfrm>
                            <a:off x="246737" y="114092"/>
                            <a:ext cx="1767" cy="2860"/>
                          </a:xfrm>
                          <a:custGeom>
                            <a:avLst/>
                            <a:gdLst/>
                            <a:ahLst/>
                            <a:cxnLst/>
                            <a:rect l="0" t="0" r="0" b="0"/>
                            <a:pathLst>
                              <a:path w="1767" h="2860">
                                <a:moveTo>
                                  <a:pt x="1767" y="0"/>
                                </a:moveTo>
                                <a:cubicBezTo>
                                  <a:pt x="1767" y="0"/>
                                  <a:pt x="1767" y="0"/>
                                  <a:pt x="1767" y="367"/>
                                </a:cubicBezTo>
                                <a:cubicBezTo>
                                  <a:pt x="1767" y="786"/>
                                  <a:pt x="1374" y="786"/>
                                  <a:pt x="1374" y="1154"/>
                                </a:cubicBezTo>
                                <a:cubicBezTo>
                                  <a:pt x="1374" y="1154"/>
                                  <a:pt x="1374" y="1573"/>
                                  <a:pt x="1767" y="1573"/>
                                </a:cubicBezTo>
                                <a:lnTo>
                                  <a:pt x="0" y="2860"/>
                                </a:lnTo>
                                <a:lnTo>
                                  <a:pt x="0" y="1258"/>
                                </a:lnTo>
                                <a:lnTo>
                                  <a:pt x="589" y="786"/>
                                </a:lnTo>
                                <a:cubicBezTo>
                                  <a:pt x="982" y="367"/>
                                  <a:pt x="1374" y="367"/>
                                  <a:pt x="1767" y="0"/>
                                </a:cubicBezTo>
                                <a:close/>
                              </a:path>
                            </a:pathLst>
                          </a:custGeom>
                          <a:ln w="0" cap="flat">
                            <a:miter lim="127000"/>
                          </a:ln>
                        </wps:spPr>
                        <wps:style>
                          <a:lnRef idx="0">
                            <a:srgbClr val="000000">
                              <a:alpha val="0"/>
                            </a:srgbClr>
                          </a:lnRef>
                          <a:fillRef idx="1">
                            <a:srgbClr val="283A7F"/>
                          </a:fillRef>
                          <a:effectRef idx="0">
                            <a:scrgbClr r="0" g="0" b="0"/>
                          </a:effectRef>
                          <a:fontRef idx="none"/>
                        </wps:style>
                        <wps:bodyPr/>
                      </wps:wsp>
                      <wps:wsp>
                        <wps:cNvPr id="76" name="Shape 76"/>
                        <wps:cNvSpPr/>
                        <wps:spPr>
                          <a:xfrm>
                            <a:off x="246737" y="110649"/>
                            <a:ext cx="2814" cy="2067"/>
                          </a:xfrm>
                          <a:custGeom>
                            <a:avLst/>
                            <a:gdLst/>
                            <a:ahLst/>
                            <a:cxnLst/>
                            <a:rect l="0" t="0" r="0" b="0"/>
                            <a:pathLst>
                              <a:path w="2814" h="2067">
                                <a:moveTo>
                                  <a:pt x="2814" y="0"/>
                                </a:moveTo>
                                <a:lnTo>
                                  <a:pt x="982" y="1084"/>
                                </a:lnTo>
                                <a:lnTo>
                                  <a:pt x="0" y="2067"/>
                                </a:lnTo>
                                <a:lnTo>
                                  <a:pt x="0" y="1267"/>
                                </a:lnTo>
                                <a:lnTo>
                                  <a:pt x="196" y="1084"/>
                                </a:lnTo>
                                <a:lnTo>
                                  <a:pt x="2814" y="0"/>
                                </a:lnTo>
                                <a:close/>
                              </a:path>
                            </a:pathLst>
                          </a:custGeom>
                          <a:ln w="0" cap="flat">
                            <a:miter lim="127000"/>
                          </a:ln>
                        </wps:spPr>
                        <wps:style>
                          <a:lnRef idx="0">
                            <a:srgbClr val="000000">
                              <a:alpha val="0"/>
                            </a:srgbClr>
                          </a:lnRef>
                          <a:fillRef idx="1">
                            <a:srgbClr val="283A7F"/>
                          </a:fillRef>
                          <a:effectRef idx="0">
                            <a:scrgbClr r="0" g="0" b="0"/>
                          </a:effectRef>
                          <a:fontRef idx="none"/>
                        </wps:style>
                        <wps:bodyPr/>
                      </wps:wsp>
                      <wps:wsp>
                        <wps:cNvPr id="77" name="Shape 77"/>
                        <wps:cNvSpPr/>
                        <wps:spPr>
                          <a:xfrm>
                            <a:off x="249551" y="110107"/>
                            <a:ext cx="1309" cy="542"/>
                          </a:xfrm>
                          <a:custGeom>
                            <a:avLst/>
                            <a:gdLst/>
                            <a:ahLst/>
                            <a:cxnLst/>
                            <a:rect l="0" t="0" r="0" b="0"/>
                            <a:pathLst>
                              <a:path w="1309" h="542">
                                <a:moveTo>
                                  <a:pt x="916" y="0"/>
                                </a:moveTo>
                                <a:cubicBezTo>
                                  <a:pt x="916" y="0"/>
                                  <a:pt x="1309" y="0"/>
                                  <a:pt x="1309" y="0"/>
                                </a:cubicBezTo>
                                <a:lnTo>
                                  <a:pt x="0" y="542"/>
                                </a:lnTo>
                                <a:lnTo>
                                  <a:pt x="916" y="0"/>
                                </a:lnTo>
                                <a:close/>
                              </a:path>
                            </a:pathLst>
                          </a:custGeom>
                          <a:ln w="0" cap="flat">
                            <a:miter lim="127000"/>
                          </a:ln>
                        </wps:spPr>
                        <wps:style>
                          <a:lnRef idx="0">
                            <a:srgbClr val="000000">
                              <a:alpha val="0"/>
                            </a:srgbClr>
                          </a:lnRef>
                          <a:fillRef idx="1">
                            <a:srgbClr val="283A7F"/>
                          </a:fillRef>
                          <a:effectRef idx="0">
                            <a:scrgbClr r="0" g="0" b="0"/>
                          </a:effectRef>
                          <a:fontRef idx="none"/>
                        </wps:style>
                        <wps:bodyPr/>
                      </wps:wsp>
                      <wps:wsp>
                        <wps:cNvPr id="78" name="Shape 78"/>
                        <wps:cNvSpPr/>
                        <wps:spPr>
                          <a:xfrm>
                            <a:off x="246737" y="98729"/>
                            <a:ext cx="52033" cy="33032"/>
                          </a:xfrm>
                          <a:custGeom>
                            <a:avLst/>
                            <a:gdLst/>
                            <a:ahLst/>
                            <a:cxnLst/>
                            <a:rect l="0" t="0" r="0" b="0"/>
                            <a:pathLst>
                              <a:path w="52033" h="33032">
                                <a:moveTo>
                                  <a:pt x="50855" y="367"/>
                                </a:moveTo>
                                <a:cubicBezTo>
                                  <a:pt x="50855" y="786"/>
                                  <a:pt x="50855" y="1154"/>
                                  <a:pt x="50855" y="1154"/>
                                </a:cubicBezTo>
                                <a:lnTo>
                                  <a:pt x="51248" y="1154"/>
                                </a:lnTo>
                                <a:lnTo>
                                  <a:pt x="48499" y="3146"/>
                                </a:lnTo>
                                <a:cubicBezTo>
                                  <a:pt x="48107" y="3146"/>
                                  <a:pt x="48499" y="3513"/>
                                  <a:pt x="48892" y="3513"/>
                                </a:cubicBezTo>
                                <a:cubicBezTo>
                                  <a:pt x="50070" y="3146"/>
                                  <a:pt x="50855" y="1940"/>
                                  <a:pt x="52033" y="1573"/>
                                </a:cubicBezTo>
                                <a:cubicBezTo>
                                  <a:pt x="51640" y="1940"/>
                                  <a:pt x="51640" y="2359"/>
                                  <a:pt x="51640" y="2359"/>
                                </a:cubicBezTo>
                                <a:cubicBezTo>
                                  <a:pt x="50855" y="3146"/>
                                  <a:pt x="49677" y="3932"/>
                                  <a:pt x="48892" y="4719"/>
                                </a:cubicBezTo>
                                <a:cubicBezTo>
                                  <a:pt x="45751" y="7445"/>
                                  <a:pt x="43003" y="10224"/>
                                  <a:pt x="40647" y="13003"/>
                                </a:cubicBezTo>
                                <a:cubicBezTo>
                                  <a:pt x="39076" y="14576"/>
                                  <a:pt x="37893" y="16149"/>
                                  <a:pt x="36323" y="17722"/>
                                </a:cubicBezTo>
                                <a:cubicBezTo>
                                  <a:pt x="33967" y="20081"/>
                                  <a:pt x="26900" y="23227"/>
                                  <a:pt x="23759" y="24800"/>
                                </a:cubicBezTo>
                                <a:cubicBezTo>
                                  <a:pt x="17084" y="27946"/>
                                  <a:pt x="12373" y="29886"/>
                                  <a:pt x="7661" y="33032"/>
                                </a:cubicBezTo>
                                <a:lnTo>
                                  <a:pt x="0" y="33032"/>
                                </a:lnTo>
                                <a:lnTo>
                                  <a:pt x="0" y="20627"/>
                                </a:lnTo>
                                <a:lnTo>
                                  <a:pt x="196" y="20448"/>
                                </a:lnTo>
                                <a:cubicBezTo>
                                  <a:pt x="196" y="20448"/>
                                  <a:pt x="196" y="20448"/>
                                  <a:pt x="589" y="20448"/>
                                </a:cubicBezTo>
                                <a:cubicBezTo>
                                  <a:pt x="1767" y="19295"/>
                                  <a:pt x="2945" y="17722"/>
                                  <a:pt x="4515" y="16935"/>
                                </a:cubicBezTo>
                                <a:cubicBezTo>
                                  <a:pt x="5306" y="16516"/>
                                  <a:pt x="5698" y="16149"/>
                                  <a:pt x="6091" y="15730"/>
                                </a:cubicBezTo>
                                <a:cubicBezTo>
                                  <a:pt x="6484" y="15363"/>
                                  <a:pt x="6484" y="15363"/>
                                  <a:pt x="6484" y="14943"/>
                                </a:cubicBezTo>
                                <a:cubicBezTo>
                                  <a:pt x="6484" y="14943"/>
                                  <a:pt x="6876" y="14943"/>
                                  <a:pt x="6876" y="14943"/>
                                </a:cubicBezTo>
                                <a:cubicBezTo>
                                  <a:pt x="8447" y="14157"/>
                                  <a:pt x="9625" y="13790"/>
                                  <a:pt x="11588" y="13003"/>
                                </a:cubicBezTo>
                                <a:cubicBezTo>
                                  <a:pt x="14729" y="12584"/>
                                  <a:pt x="17870" y="11797"/>
                                  <a:pt x="20618" y="11378"/>
                                </a:cubicBezTo>
                                <a:cubicBezTo>
                                  <a:pt x="22581" y="11378"/>
                                  <a:pt x="24544" y="11797"/>
                                  <a:pt x="26900" y="11378"/>
                                </a:cubicBezTo>
                                <a:cubicBezTo>
                                  <a:pt x="28470" y="11011"/>
                                  <a:pt x="30041" y="9805"/>
                                  <a:pt x="31219" y="9438"/>
                                </a:cubicBezTo>
                                <a:lnTo>
                                  <a:pt x="31219" y="9805"/>
                                </a:lnTo>
                                <a:cubicBezTo>
                                  <a:pt x="35145" y="8651"/>
                                  <a:pt x="37893" y="5086"/>
                                  <a:pt x="41432" y="3932"/>
                                </a:cubicBezTo>
                                <a:cubicBezTo>
                                  <a:pt x="41825" y="3932"/>
                                  <a:pt x="42217" y="4299"/>
                                  <a:pt x="43003" y="4299"/>
                                </a:cubicBezTo>
                                <a:cubicBezTo>
                                  <a:pt x="44966" y="2359"/>
                                  <a:pt x="47714" y="0"/>
                                  <a:pt x="50855" y="367"/>
                                </a:cubicBezTo>
                                <a:close/>
                              </a:path>
                            </a:pathLst>
                          </a:custGeom>
                          <a:ln w="0" cap="flat">
                            <a:miter lim="127000"/>
                          </a:ln>
                        </wps:spPr>
                        <wps:style>
                          <a:lnRef idx="0">
                            <a:srgbClr val="000000">
                              <a:alpha val="0"/>
                            </a:srgbClr>
                          </a:lnRef>
                          <a:fillRef idx="1">
                            <a:srgbClr val="283A7F"/>
                          </a:fillRef>
                          <a:effectRef idx="0">
                            <a:scrgbClr r="0" g="0" b="0"/>
                          </a:effectRef>
                          <a:fontRef idx="none"/>
                        </wps:style>
                        <wps:bodyPr/>
                      </wps:wsp>
                      <wps:wsp>
                        <wps:cNvPr id="79" name="Shape 79"/>
                        <wps:cNvSpPr/>
                        <wps:spPr>
                          <a:xfrm>
                            <a:off x="246737" y="74361"/>
                            <a:ext cx="39469" cy="36617"/>
                          </a:xfrm>
                          <a:custGeom>
                            <a:avLst/>
                            <a:gdLst/>
                            <a:ahLst/>
                            <a:cxnLst/>
                            <a:rect l="0" t="0" r="0" b="0"/>
                            <a:pathLst>
                              <a:path w="39469" h="36617">
                                <a:moveTo>
                                  <a:pt x="0" y="0"/>
                                </a:moveTo>
                                <a:lnTo>
                                  <a:pt x="10802" y="1560"/>
                                </a:lnTo>
                                <a:cubicBezTo>
                                  <a:pt x="13158" y="2346"/>
                                  <a:pt x="15121" y="3133"/>
                                  <a:pt x="17084" y="4286"/>
                                </a:cubicBezTo>
                                <a:cubicBezTo>
                                  <a:pt x="17870" y="5073"/>
                                  <a:pt x="18655" y="5859"/>
                                  <a:pt x="19440" y="6279"/>
                                </a:cubicBezTo>
                                <a:cubicBezTo>
                                  <a:pt x="20618" y="7065"/>
                                  <a:pt x="22581" y="7065"/>
                                  <a:pt x="23759" y="6646"/>
                                </a:cubicBezTo>
                                <a:lnTo>
                                  <a:pt x="24937" y="6646"/>
                                </a:lnTo>
                                <a:cubicBezTo>
                                  <a:pt x="28470" y="5859"/>
                                  <a:pt x="32789" y="4706"/>
                                  <a:pt x="35145" y="1927"/>
                                </a:cubicBezTo>
                                <a:cubicBezTo>
                                  <a:pt x="35145" y="2346"/>
                                  <a:pt x="35538" y="2346"/>
                                  <a:pt x="35538" y="2346"/>
                                </a:cubicBezTo>
                                <a:cubicBezTo>
                                  <a:pt x="34752" y="4286"/>
                                  <a:pt x="34752" y="6279"/>
                                  <a:pt x="33574" y="8219"/>
                                </a:cubicBezTo>
                                <a:cubicBezTo>
                                  <a:pt x="33574" y="8638"/>
                                  <a:pt x="33182" y="9005"/>
                                  <a:pt x="33574" y="9005"/>
                                </a:cubicBezTo>
                                <a:lnTo>
                                  <a:pt x="33967" y="9005"/>
                                </a:lnTo>
                                <a:cubicBezTo>
                                  <a:pt x="33967" y="9005"/>
                                  <a:pt x="33574" y="9005"/>
                                  <a:pt x="33574" y="9425"/>
                                </a:cubicBezTo>
                                <a:cubicBezTo>
                                  <a:pt x="33574" y="9792"/>
                                  <a:pt x="34360" y="9425"/>
                                  <a:pt x="34752" y="9792"/>
                                </a:cubicBezTo>
                                <a:cubicBezTo>
                                  <a:pt x="33574" y="10211"/>
                                  <a:pt x="32004" y="10578"/>
                                  <a:pt x="31219" y="11365"/>
                                </a:cubicBezTo>
                                <a:cubicBezTo>
                                  <a:pt x="31219" y="11784"/>
                                  <a:pt x="32004" y="11784"/>
                                  <a:pt x="32004" y="11784"/>
                                </a:cubicBezTo>
                                <a:cubicBezTo>
                                  <a:pt x="31611" y="12151"/>
                                  <a:pt x="30826" y="11784"/>
                                  <a:pt x="30826" y="12571"/>
                                </a:cubicBezTo>
                                <a:cubicBezTo>
                                  <a:pt x="30826" y="12571"/>
                                  <a:pt x="30826" y="12571"/>
                                  <a:pt x="31219" y="12571"/>
                                </a:cubicBezTo>
                                <a:cubicBezTo>
                                  <a:pt x="30826" y="12571"/>
                                  <a:pt x="30826" y="12571"/>
                                  <a:pt x="30826" y="12938"/>
                                </a:cubicBezTo>
                                <a:lnTo>
                                  <a:pt x="30826" y="13724"/>
                                </a:lnTo>
                                <a:cubicBezTo>
                                  <a:pt x="30041" y="13724"/>
                                  <a:pt x="29648" y="14144"/>
                                  <a:pt x="29256" y="14511"/>
                                </a:cubicBezTo>
                                <a:cubicBezTo>
                                  <a:pt x="30041" y="15297"/>
                                  <a:pt x="30826" y="14511"/>
                                  <a:pt x="32004" y="14511"/>
                                </a:cubicBezTo>
                                <a:cubicBezTo>
                                  <a:pt x="29256" y="15297"/>
                                  <a:pt x="26900" y="16870"/>
                                  <a:pt x="24152" y="17657"/>
                                </a:cubicBezTo>
                                <a:cubicBezTo>
                                  <a:pt x="23759" y="17657"/>
                                  <a:pt x="24152" y="18443"/>
                                  <a:pt x="23759" y="18443"/>
                                </a:cubicBezTo>
                                <a:cubicBezTo>
                                  <a:pt x="24544" y="18862"/>
                                  <a:pt x="24937" y="18076"/>
                                  <a:pt x="25722" y="18076"/>
                                </a:cubicBezTo>
                                <a:cubicBezTo>
                                  <a:pt x="22188" y="20016"/>
                                  <a:pt x="18655" y="22008"/>
                                  <a:pt x="15121" y="23948"/>
                                </a:cubicBezTo>
                                <a:cubicBezTo>
                                  <a:pt x="15121" y="23948"/>
                                  <a:pt x="14336" y="24735"/>
                                  <a:pt x="14336" y="25154"/>
                                </a:cubicBezTo>
                                <a:lnTo>
                                  <a:pt x="13551" y="25154"/>
                                </a:lnTo>
                                <a:cubicBezTo>
                                  <a:pt x="13158" y="25521"/>
                                  <a:pt x="13158" y="26308"/>
                                  <a:pt x="12766" y="26727"/>
                                </a:cubicBezTo>
                                <a:cubicBezTo>
                                  <a:pt x="13943" y="27514"/>
                                  <a:pt x="15514" y="25521"/>
                                  <a:pt x="16299" y="26727"/>
                                </a:cubicBezTo>
                                <a:cubicBezTo>
                                  <a:pt x="16299" y="26727"/>
                                  <a:pt x="15906" y="26727"/>
                                  <a:pt x="15121" y="26727"/>
                                </a:cubicBezTo>
                                <a:cubicBezTo>
                                  <a:pt x="15121" y="26727"/>
                                  <a:pt x="15121" y="27514"/>
                                  <a:pt x="14729" y="27514"/>
                                </a:cubicBezTo>
                                <a:lnTo>
                                  <a:pt x="13943" y="27514"/>
                                </a:lnTo>
                                <a:cubicBezTo>
                                  <a:pt x="13551" y="27881"/>
                                  <a:pt x="13158" y="28300"/>
                                  <a:pt x="13158" y="28667"/>
                                </a:cubicBezTo>
                                <a:cubicBezTo>
                                  <a:pt x="12373" y="28667"/>
                                  <a:pt x="11980" y="28667"/>
                                  <a:pt x="11588" y="29454"/>
                                </a:cubicBezTo>
                                <a:cubicBezTo>
                                  <a:pt x="17084" y="28667"/>
                                  <a:pt x="22974" y="29087"/>
                                  <a:pt x="28078" y="26308"/>
                                </a:cubicBezTo>
                                <a:cubicBezTo>
                                  <a:pt x="32004" y="24368"/>
                                  <a:pt x="35930" y="21589"/>
                                  <a:pt x="39076" y="18076"/>
                                </a:cubicBezTo>
                                <a:cubicBezTo>
                                  <a:pt x="39076" y="18076"/>
                                  <a:pt x="39469" y="18443"/>
                                  <a:pt x="39469" y="18862"/>
                                </a:cubicBezTo>
                                <a:cubicBezTo>
                                  <a:pt x="38684" y="21222"/>
                                  <a:pt x="37108" y="22795"/>
                                  <a:pt x="35145" y="24368"/>
                                </a:cubicBezTo>
                                <a:cubicBezTo>
                                  <a:pt x="33574" y="25154"/>
                                  <a:pt x="32789" y="26308"/>
                                  <a:pt x="31219" y="26727"/>
                                </a:cubicBezTo>
                                <a:cubicBezTo>
                                  <a:pt x="30826" y="27514"/>
                                  <a:pt x="30041" y="27881"/>
                                  <a:pt x="29256" y="28300"/>
                                </a:cubicBezTo>
                                <a:cubicBezTo>
                                  <a:pt x="19833" y="31446"/>
                                  <a:pt x="8839" y="30240"/>
                                  <a:pt x="982" y="36165"/>
                                </a:cubicBezTo>
                                <a:cubicBezTo>
                                  <a:pt x="982" y="36165"/>
                                  <a:pt x="982" y="36165"/>
                                  <a:pt x="589" y="36165"/>
                                </a:cubicBezTo>
                                <a:lnTo>
                                  <a:pt x="0" y="36617"/>
                                </a:lnTo>
                                <a:lnTo>
                                  <a:pt x="0" y="23549"/>
                                </a:lnTo>
                                <a:lnTo>
                                  <a:pt x="3337" y="22795"/>
                                </a:lnTo>
                                <a:cubicBezTo>
                                  <a:pt x="2945" y="22008"/>
                                  <a:pt x="2159" y="22375"/>
                                  <a:pt x="1374" y="21589"/>
                                </a:cubicBezTo>
                                <a:lnTo>
                                  <a:pt x="0" y="21956"/>
                                </a:lnTo>
                                <a:lnTo>
                                  <a:pt x="0" y="19046"/>
                                </a:lnTo>
                                <a:lnTo>
                                  <a:pt x="982" y="19229"/>
                                </a:lnTo>
                                <a:cubicBezTo>
                                  <a:pt x="6876" y="18076"/>
                                  <a:pt x="12373" y="16503"/>
                                  <a:pt x="17870" y="13724"/>
                                </a:cubicBezTo>
                                <a:lnTo>
                                  <a:pt x="0" y="6818"/>
                                </a:lnTo>
                                <a:lnTo>
                                  <a:pt x="0" y="0"/>
                                </a:lnTo>
                                <a:close/>
                              </a:path>
                            </a:pathLst>
                          </a:custGeom>
                          <a:ln w="0" cap="flat">
                            <a:miter lim="127000"/>
                          </a:ln>
                        </wps:spPr>
                        <wps:style>
                          <a:lnRef idx="0">
                            <a:srgbClr val="000000">
                              <a:alpha val="0"/>
                            </a:srgbClr>
                          </a:lnRef>
                          <a:fillRef idx="1">
                            <a:srgbClr val="283A7F"/>
                          </a:fillRef>
                          <a:effectRef idx="0">
                            <a:scrgbClr r="0" g="0" b="0"/>
                          </a:effectRef>
                          <a:fontRef idx="none"/>
                        </wps:style>
                        <wps:bodyPr/>
                      </wps:wsp>
                      <wps:wsp>
                        <wps:cNvPr id="80" name="Shape 80"/>
                        <wps:cNvSpPr/>
                        <wps:spPr>
                          <a:xfrm>
                            <a:off x="246737" y="68057"/>
                            <a:ext cx="13158" cy="2780"/>
                          </a:xfrm>
                          <a:custGeom>
                            <a:avLst/>
                            <a:gdLst/>
                            <a:ahLst/>
                            <a:cxnLst/>
                            <a:rect l="0" t="0" r="0" b="0"/>
                            <a:pathLst>
                              <a:path w="13158" h="2780">
                                <a:moveTo>
                                  <a:pt x="10410" y="0"/>
                                </a:moveTo>
                                <a:cubicBezTo>
                                  <a:pt x="11195" y="0"/>
                                  <a:pt x="12373" y="0"/>
                                  <a:pt x="13158" y="0"/>
                                </a:cubicBezTo>
                                <a:cubicBezTo>
                                  <a:pt x="8447" y="0"/>
                                  <a:pt x="4515" y="1154"/>
                                  <a:pt x="196" y="2726"/>
                                </a:cubicBezTo>
                                <a:lnTo>
                                  <a:pt x="0" y="2780"/>
                                </a:lnTo>
                                <a:lnTo>
                                  <a:pt x="0" y="1544"/>
                                </a:lnTo>
                                <a:lnTo>
                                  <a:pt x="10410" y="0"/>
                                </a:lnTo>
                                <a:close/>
                              </a:path>
                            </a:pathLst>
                          </a:custGeom>
                          <a:ln w="0" cap="flat">
                            <a:miter lim="127000"/>
                          </a:ln>
                        </wps:spPr>
                        <wps:style>
                          <a:lnRef idx="0">
                            <a:srgbClr val="000000">
                              <a:alpha val="0"/>
                            </a:srgbClr>
                          </a:lnRef>
                          <a:fillRef idx="1">
                            <a:srgbClr val="283A7F"/>
                          </a:fillRef>
                          <a:effectRef idx="0">
                            <a:scrgbClr r="0" g="0" b="0"/>
                          </a:effectRef>
                          <a:fontRef idx="none"/>
                        </wps:style>
                        <wps:bodyPr/>
                      </wps:wsp>
                      <wps:wsp>
                        <wps:cNvPr id="81" name="Shape 81"/>
                        <wps:cNvSpPr/>
                        <wps:spPr>
                          <a:xfrm>
                            <a:off x="246737" y="0"/>
                            <a:ext cx="57530" cy="71989"/>
                          </a:xfrm>
                          <a:custGeom>
                            <a:avLst/>
                            <a:gdLst/>
                            <a:ahLst/>
                            <a:cxnLst/>
                            <a:rect l="0" t="0" r="0" b="0"/>
                            <a:pathLst>
                              <a:path w="57530" h="71989">
                                <a:moveTo>
                                  <a:pt x="0" y="0"/>
                                </a:moveTo>
                                <a:lnTo>
                                  <a:pt x="57530" y="0"/>
                                </a:lnTo>
                                <a:cubicBezTo>
                                  <a:pt x="57530" y="0"/>
                                  <a:pt x="54389" y="1206"/>
                                  <a:pt x="50855" y="2779"/>
                                </a:cubicBezTo>
                                <a:cubicBezTo>
                                  <a:pt x="48499" y="3565"/>
                                  <a:pt x="44966" y="5138"/>
                                  <a:pt x="43003" y="7498"/>
                                </a:cubicBezTo>
                                <a:cubicBezTo>
                                  <a:pt x="41039" y="10224"/>
                                  <a:pt x="39076" y="12584"/>
                                  <a:pt x="38286" y="15730"/>
                                </a:cubicBezTo>
                                <a:cubicBezTo>
                                  <a:pt x="35145" y="17722"/>
                                  <a:pt x="33182" y="20448"/>
                                  <a:pt x="31219" y="23594"/>
                                </a:cubicBezTo>
                                <a:cubicBezTo>
                                  <a:pt x="29256" y="27946"/>
                                  <a:pt x="25722" y="31459"/>
                                  <a:pt x="26507" y="36178"/>
                                </a:cubicBezTo>
                                <a:cubicBezTo>
                                  <a:pt x="26900" y="40110"/>
                                  <a:pt x="28078" y="44043"/>
                                  <a:pt x="28470" y="47975"/>
                                </a:cubicBezTo>
                                <a:cubicBezTo>
                                  <a:pt x="28863" y="49548"/>
                                  <a:pt x="29256" y="50754"/>
                                  <a:pt x="29648" y="52327"/>
                                </a:cubicBezTo>
                                <a:cubicBezTo>
                                  <a:pt x="30041" y="53900"/>
                                  <a:pt x="29648" y="55473"/>
                                  <a:pt x="30434" y="57046"/>
                                </a:cubicBezTo>
                                <a:cubicBezTo>
                                  <a:pt x="30826" y="57832"/>
                                  <a:pt x="30826" y="58619"/>
                                  <a:pt x="31611" y="58986"/>
                                </a:cubicBezTo>
                                <a:lnTo>
                                  <a:pt x="31611" y="60192"/>
                                </a:lnTo>
                                <a:cubicBezTo>
                                  <a:pt x="32004" y="60559"/>
                                  <a:pt x="32004" y="60559"/>
                                  <a:pt x="32397" y="60559"/>
                                </a:cubicBezTo>
                                <a:lnTo>
                                  <a:pt x="32397" y="61765"/>
                                </a:lnTo>
                                <a:cubicBezTo>
                                  <a:pt x="34360" y="64124"/>
                                  <a:pt x="36715" y="66484"/>
                                  <a:pt x="38286" y="69210"/>
                                </a:cubicBezTo>
                                <a:cubicBezTo>
                                  <a:pt x="38684" y="70783"/>
                                  <a:pt x="35538" y="69996"/>
                                  <a:pt x="34360" y="69210"/>
                                </a:cubicBezTo>
                                <a:cubicBezTo>
                                  <a:pt x="32004" y="68057"/>
                                  <a:pt x="30434" y="66064"/>
                                  <a:pt x="28470" y="64491"/>
                                </a:cubicBezTo>
                                <a:cubicBezTo>
                                  <a:pt x="28470" y="64491"/>
                                  <a:pt x="28078" y="64491"/>
                                  <a:pt x="28078" y="64911"/>
                                </a:cubicBezTo>
                                <a:cubicBezTo>
                                  <a:pt x="29256" y="66484"/>
                                  <a:pt x="32789" y="68843"/>
                                  <a:pt x="30826" y="69996"/>
                                </a:cubicBezTo>
                                <a:cubicBezTo>
                                  <a:pt x="30041" y="70783"/>
                                  <a:pt x="28470" y="69210"/>
                                  <a:pt x="27685" y="70416"/>
                                </a:cubicBezTo>
                                <a:cubicBezTo>
                                  <a:pt x="27293" y="70783"/>
                                  <a:pt x="27685" y="71202"/>
                                  <a:pt x="27685" y="71989"/>
                                </a:cubicBezTo>
                                <a:cubicBezTo>
                                  <a:pt x="26115" y="70783"/>
                                  <a:pt x="24544" y="71202"/>
                                  <a:pt x="23366" y="70783"/>
                                </a:cubicBezTo>
                                <a:cubicBezTo>
                                  <a:pt x="22188" y="70783"/>
                                  <a:pt x="21796" y="68424"/>
                                  <a:pt x="20618" y="68424"/>
                                </a:cubicBezTo>
                                <a:cubicBezTo>
                                  <a:pt x="17477" y="68057"/>
                                  <a:pt x="14336" y="67270"/>
                                  <a:pt x="11195" y="66851"/>
                                </a:cubicBezTo>
                                <a:lnTo>
                                  <a:pt x="0" y="66534"/>
                                </a:lnTo>
                                <a:lnTo>
                                  <a:pt x="0" y="0"/>
                                </a:lnTo>
                                <a:close/>
                              </a:path>
                            </a:pathLst>
                          </a:custGeom>
                          <a:ln w="0" cap="flat">
                            <a:miter lim="127000"/>
                          </a:ln>
                        </wps:spPr>
                        <wps:style>
                          <a:lnRef idx="0">
                            <a:srgbClr val="000000">
                              <a:alpha val="0"/>
                            </a:srgbClr>
                          </a:lnRef>
                          <a:fillRef idx="1">
                            <a:srgbClr val="283A7F"/>
                          </a:fillRef>
                          <a:effectRef idx="0">
                            <a:scrgbClr r="0" g="0" b="0"/>
                          </a:effectRef>
                          <a:fontRef idx="none"/>
                        </wps:style>
                        <wps:bodyPr/>
                      </wps:wsp>
                      <wps:wsp>
                        <wps:cNvPr id="83" name="Shape 83"/>
                        <wps:cNvSpPr/>
                        <wps:spPr>
                          <a:xfrm>
                            <a:off x="334896" y="0"/>
                            <a:ext cx="160608" cy="131761"/>
                          </a:xfrm>
                          <a:custGeom>
                            <a:avLst/>
                            <a:gdLst/>
                            <a:ahLst/>
                            <a:cxnLst/>
                            <a:rect l="0" t="0" r="0" b="0"/>
                            <a:pathLst>
                              <a:path w="160608" h="131761">
                                <a:moveTo>
                                  <a:pt x="18851" y="0"/>
                                </a:moveTo>
                                <a:lnTo>
                                  <a:pt x="160608" y="0"/>
                                </a:lnTo>
                                <a:lnTo>
                                  <a:pt x="160608" y="131761"/>
                                </a:lnTo>
                                <a:lnTo>
                                  <a:pt x="21599" y="131761"/>
                                </a:lnTo>
                                <a:cubicBezTo>
                                  <a:pt x="20029" y="130975"/>
                                  <a:pt x="18066" y="130188"/>
                                  <a:pt x="15705" y="129035"/>
                                </a:cubicBezTo>
                                <a:cubicBezTo>
                                  <a:pt x="10208" y="126675"/>
                                  <a:pt x="2356" y="123896"/>
                                  <a:pt x="1963" y="123896"/>
                                </a:cubicBezTo>
                                <a:cubicBezTo>
                                  <a:pt x="785" y="122323"/>
                                  <a:pt x="0" y="117605"/>
                                  <a:pt x="1571" y="112099"/>
                                </a:cubicBezTo>
                                <a:cubicBezTo>
                                  <a:pt x="1963" y="110526"/>
                                  <a:pt x="2748" y="108953"/>
                                  <a:pt x="3534" y="107380"/>
                                </a:cubicBezTo>
                                <a:cubicBezTo>
                                  <a:pt x="3534" y="107380"/>
                                  <a:pt x="3534" y="106961"/>
                                  <a:pt x="3534" y="106961"/>
                                </a:cubicBezTo>
                                <a:cubicBezTo>
                                  <a:pt x="3534" y="106961"/>
                                  <a:pt x="3926" y="106961"/>
                                  <a:pt x="3926" y="106961"/>
                                </a:cubicBezTo>
                                <a:cubicBezTo>
                                  <a:pt x="4319" y="105807"/>
                                  <a:pt x="5104" y="105021"/>
                                  <a:pt x="5889" y="103815"/>
                                </a:cubicBezTo>
                                <a:cubicBezTo>
                                  <a:pt x="6282" y="103448"/>
                                  <a:pt x="6282" y="103448"/>
                                  <a:pt x="6282" y="103448"/>
                                </a:cubicBezTo>
                                <a:cubicBezTo>
                                  <a:pt x="6675" y="103029"/>
                                  <a:pt x="6675" y="103029"/>
                                  <a:pt x="6675" y="102662"/>
                                </a:cubicBezTo>
                                <a:lnTo>
                                  <a:pt x="7067" y="102662"/>
                                </a:lnTo>
                                <a:cubicBezTo>
                                  <a:pt x="7853" y="101875"/>
                                  <a:pt x="8638" y="100669"/>
                                  <a:pt x="9816" y="99883"/>
                                </a:cubicBezTo>
                                <a:cubicBezTo>
                                  <a:pt x="10994" y="99516"/>
                                  <a:pt x="12171" y="99096"/>
                                  <a:pt x="13349" y="99096"/>
                                </a:cubicBezTo>
                                <a:cubicBezTo>
                                  <a:pt x="17673" y="99096"/>
                                  <a:pt x="21992" y="100302"/>
                                  <a:pt x="25918" y="100669"/>
                                </a:cubicBezTo>
                                <a:cubicBezTo>
                                  <a:pt x="26704" y="100669"/>
                                  <a:pt x="27096" y="101089"/>
                                  <a:pt x="27489" y="101089"/>
                                </a:cubicBezTo>
                                <a:cubicBezTo>
                                  <a:pt x="29059" y="101456"/>
                                  <a:pt x="30630" y="101456"/>
                                  <a:pt x="32200" y="101089"/>
                                </a:cubicBezTo>
                                <a:cubicBezTo>
                                  <a:pt x="34163" y="100302"/>
                                  <a:pt x="36126" y="99516"/>
                                  <a:pt x="36912" y="97156"/>
                                </a:cubicBezTo>
                                <a:cubicBezTo>
                                  <a:pt x="37304" y="95583"/>
                                  <a:pt x="38090" y="93591"/>
                                  <a:pt x="36912" y="91651"/>
                                </a:cubicBezTo>
                                <a:cubicBezTo>
                                  <a:pt x="35341" y="89658"/>
                                  <a:pt x="38482" y="88872"/>
                                  <a:pt x="39660" y="87299"/>
                                </a:cubicBezTo>
                                <a:cubicBezTo>
                                  <a:pt x="40053" y="86145"/>
                                  <a:pt x="38875" y="85359"/>
                                  <a:pt x="38875" y="84153"/>
                                </a:cubicBezTo>
                                <a:cubicBezTo>
                                  <a:pt x="38482" y="83367"/>
                                  <a:pt x="37304" y="83786"/>
                                  <a:pt x="36912" y="83000"/>
                                </a:cubicBezTo>
                                <a:cubicBezTo>
                                  <a:pt x="38875" y="82213"/>
                                  <a:pt x="41623" y="81007"/>
                                  <a:pt x="40053" y="78648"/>
                                </a:cubicBezTo>
                                <a:cubicBezTo>
                                  <a:pt x="39660" y="77494"/>
                                  <a:pt x="38090" y="75502"/>
                                  <a:pt x="39660" y="73929"/>
                                </a:cubicBezTo>
                                <a:cubicBezTo>
                                  <a:pt x="41623" y="73142"/>
                                  <a:pt x="44372" y="73142"/>
                                  <a:pt x="44764" y="71569"/>
                                </a:cubicBezTo>
                                <a:cubicBezTo>
                                  <a:pt x="46335" y="68424"/>
                                  <a:pt x="43586" y="66064"/>
                                  <a:pt x="42016" y="63705"/>
                                </a:cubicBezTo>
                                <a:cubicBezTo>
                                  <a:pt x="41231" y="62132"/>
                                  <a:pt x="40053" y="60978"/>
                                  <a:pt x="39267" y="59772"/>
                                </a:cubicBezTo>
                                <a:cubicBezTo>
                                  <a:pt x="38090" y="57832"/>
                                  <a:pt x="36912" y="56259"/>
                                  <a:pt x="36519" y="54267"/>
                                </a:cubicBezTo>
                                <a:cubicBezTo>
                                  <a:pt x="35734" y="52327"/>
                                  <a:pt x="36912" y="50754"/>
                                  <a:pt x="36912" y="48762"/>
                                </a:cubicBezTo>
                                <a:cubicBezTo>
                                  <a:pt x="36912" y="44829"/>
                                  <a:pt x="36126" y="41316"/>
                                  <a:pt x="34949" y="37384"/>
                                </a:cubicBezTo>
                                <a:cubicBezTo>
                                  <a:pt x="34163" y="35811"/>
                                  <a:pt x="34163" y="33818"/>
                                  <a:pt x="33378" y="31879"/>
                                </a:cubicBezTo>
                                <a:cubicBezTo>
                                  <a:pt x="32985" y="31092"/>
                                  <a:pt x="32593" y="29886"/>
                                  <a:pt x="32200" y="29100"/>
                                </a:cubicBezTo>
                                <a:cubicBezTo>
                                  <a:pt x="31808" y="28313"/>
                                  <a:pt x="31808" y="27946"/>
                                  <a:pt x="32200" y="27160"/>
                                </a:cubicBezTo>
                                <a:cubicBezTo>
                                  <a:pt x="32985" y="26373"/>
                                  <a:pt x="34163" y="25954"/>
                                  <a:pt x="34949" y="24800"/>
                                </a:cubicBezTo>
                                <a:cubicBezTo>
                                  <a:pt x="35734" y="23594"/>
                                  <a:pt x="35341" y="21654"/>
                                  <a:pt x="34163" y="20868"/>
                                </a:cubicBezTo>
                                <a:cubicBezTo>
                                  <a:pt x="32200" y="20448"/>
                                  <a:pt x="32593" y="22808"/>
                                  <a:pt x="31415" y="23227"/>
                                </a:cubicBezTo>
                                <a:lnTo>
                                  <a:pt x="30630" y="23227"/>
                                </a:lnTo>
                                <a:cubicBezTo>
                                  <a:pt x="30237" y="22441"/>
                                  <a:pt x="30630" y="22441"/>
                                  <a:pt x="31415" y="21654"/>
                                </a:cubicBezTo>
                                <a:cubicBezTo>
                                  <a:pt x="31415" y="21654"/>
                                  <a:pt x="31415" y="20868"/>
                                  <a:pt x="31022" y="20868"/>
                                </a:cubicBezTo>
                                <a:cubicBezTo>
                                  <a:pt x="29844" y="20868"/>
                                  <a:pt x="29059" y="20868"/>
                                  <a:pt x="28667" y="20448"/>
                                </a:cubicBezTo>
                                <a:cubicBezTo>
                                  <a:pt x="26311" y="16935"/>
                                  <a:pt x="22777" y="14943"/>
                                  <a:pt x="19244" y="13370"/>
                                </a:cubicBezTo>
                                <a:cubicBezTo>
                                  <a:pt x="20029" y="13789"/>
                                  <a:pt x="21207" y="14157"/>
                                  <a:pt x="21992" y="14157"/>
                                </a:cubicBezTo>
                                <a:cubicBezTo>
                                  <a:pt x="23955" y="14157"/>
                                  <a:pt x="25918" y="14157"/>
                                  <a:pt x="27096" y="13370"/>
                                </a:cubicBezTo>
                                <a:cubicBezTo>
                                  <a:pt x="28667" y="13003"/>
                                  <a:pt x="28667" y="11011"/>
                                  <a:pt x="29452" y="9857"/>
                                </a:cubicBezTo>
                                <a:cubicBezTo>
                                  <a:pt x="29844" y="8651"/>
                                  <a:pt x="29059" y="7498"/>
                                  <a:pt x="28667" y="6711"/>
                                </a:cubicBezTo>
                                <a:cubicBezTo>
                                  <a:pt x="27489" y="4719"/>
                                  <a:pt x="25526" y="3565"/>
                                  <a:pt x="23955" y="2779"/>
                                </a:cubicBezTo>
                                <a:cubicBezTo>
                                  <a:pt x="22777" y="1992"/>
                                  <a:pt x="21207" y="1206"/>
                                  <a:pt x="20029" y="786"/>
                                </a:cubicBezTo>
                                <a:cubicBezTo>
                                  <a:pt x="19244" y="0"/>
                                  <a:pt x="18851" y="0"/>
                                  <a:pt x="18851" y="0"/>
                                </a:cubicBezTo>
                                <a:close/>
                              </a:path>
                            </a:pathLst>
                          </a:custGeom>
                          <a:ln w="0" cap="flat">
                            <a:miter lim="127000"/>
                          </a:ln>
                        </wps:spPr>
                        <wps:style>
                          <a:lnRef idx="0">
                            <a:srgbClr val="000000">
                              <a:alpha val="0"/>
                            </a:srgbClr>
                          </a:lnRef>
                          <a:fillRef idx="1">
                            <a:srgbClr val="EC1C24"/>
                          </a:fillRef>
                          <a:effectRef idx="0">
                            <a:scrgbClr r="0" g="0" b="0"/>
                          </a:effectRef>
                          <a:fontRef idx="none"/>
                        </wps:style>
                        <wps:bodyPr/>
                      </wps:wsp>
                      <wps:wsp>
                        <wps:cNvPr id="85" name="Shape 85"/>
                        <wps:cNvSpPr/>
                        <wps:spPr>
                          <a:xfrm>
                            <a:off x="352569" y="45249"/>
                            <a:ext cx="16490" cy="14943"/>
                          </a:xfrm>
                          <a:custGeom>
                            <a:avLst/>
                            <a:gdLst/>
                            <a:ahLst/>
                            <a:cxnLst/>
                            <a:rect l="0" t="0" r="0" b="0"/>
                            <a:pathLst>
                              <a:path w="16490" h="14943">
                                <a:moveTo>
                                  <a:pt x="8245" y="787"/>
                                </a:moveTo>
                                <a:cubicBezTo>
                                  <a:pt x="9816" y="787"/>
                                  <a:pt x="11386" y="0"/>
                                  <a:pt x="12564" y="787"/>
                                </a:cubicBezTo>
                                <a:cubicBezTo>
                                  <a:pt x="13742" y="1154"/>
                                  <a:pt x="15705" y="1154"/>
                                  <a:pt x="16097" y="1940"/>
                                </a:cubicBezTo>
                                <a:cubicBezTo>
                                  <a:pt x="16490" y="3513"/>
                                  <a:pt x="15312" y="5086"/>
                                  <a:pt x="13742" y="5872"/>
                                </a:cubicBezTo>
                                <a:cubicBezTo>
                                  <a:pt x="13742" y="6292"/>
                                  <a:pt x="14527" y="6659"/>
                                  <a:pt x="14527" y="7078"/>
                                </a:cubicBezTo>
                                <a:cubicBezTo>
                                  <a:pt x="14527" y="7445"/>
                                  <a:pt x="13742" y="7865"/>
                                  <a:pt x="12956" y="7865"/>
                                </a:cubicBezTo>
                                <a:cubicBezTo>
                                  <a:pt x="12564" y="8232"/>
                                  <a:pt x="12171" y="9018"/>
                                  <a:pt x="11779" y="9438"/>
                                </a:cubicBezTo>
                                <a:cubicBezTo>
                                  <a:pt x="12171" y="9438"/>
                                  <a:pt x="11779" y="10224"/>
                                  <a:pt x="12171" y="10224"/>
                                </a:cubicBezTo>
                                <a:cubicBezTo>
                                  <a:pt x="10993" y="11378"/>
                                  <a:pt x="12564" y="13737"/>
                                  <a:pt x="10993" y="14524"/>
                                </a:cubicBezTo>
                                <a:cubicBezTo>
                                  <a:pt x="9423" y="14943"/>
                                  <a:pt x="7460" y="14943"/>
                                  <a:pt x="5497" y="14524"/>
                                </a:cubicBezTo>
                                <a:cubicBezTo>
                                  <a:pt x="6282" y="14157"/>
                                  <a:pt x="7460" y="14524"/>
                                  <a:pt x="8245" y="13737"/>
                                </a:cubicBezTo>
                                <a:lnTo>
                                  <a:pt x="8245" y="12584"/>
                                </a:lnTo>
                                <a:cubicBezTo>
                                  <a:pt x="8245" y="12584"/>
                                  <a:pt x="8245" y="12584"/>
                                  <a:pt x="7852" y="12584"/>
                                </a:cubicBezTo>
                                <a:cubicBezTo>
                                  <a:pt x="7460" y="12584"/>
                                  <a:pt x="7460" y="12584"/>
                                  <a:pt x="7460" y="12584"/>
                                </a:cubicBezTo>
                                <a:cubicBezTo>
                                  <a:pt x="7460" y="12164"/>
                                  <a:pt x="7067" y="11797"/>
                                  <a:pt x="6675" y="11797"/>
                                </a:cubicBezTo>
                                <a:cubicBezTo>
                                  <a:pt x="5104" y="11797"/>
                                  <a:pt x="3926" y="11011"/>
                                  <a:pt x="2748" y="10224"/>
                                </a:cubicBezTo>
                                <a:cubicBezTo>
                                  <a:pt x="3534" y="9805"/>
                                  <a:pt x="4319" y="9805"/>
                                  <a:pt x="5104" y="9805"/>
                                </a:cubicBezTo>
                                <a:cubicBezTo>
                                  <a:pt x="5889" y="9805"/>
                                  <a:pt x="5497" y="8651"/>
                                  <a:pt x="6282" y="8232"/>
                                </a:cubicBezTo>
                                <a:lnTo>
                                  <a:pt x="7067" y="8232"/>
                                </a:lnTo>
                                <a:cubicBezTo>
                                  <a:pt x="8638" y="6292"/>
                                  <a:pt x="11779" y="5505"/>
                                  <a:pt x="12171" y="3513"/>
                                </a:cubicBezTo>
                                <a:cubicBezTo>
                                  <a:pt x="12171" y="3146"/>
                                  <a:pt x="10601" y="3146"/>
                                  <a:pt x="9816" y="2726"/>
                                </a:cubicBezTo>
                                <a:cubicBezTo>
                                  <a:pt x="8245" y="2726"/>
                                  <a:pt x="7067" y="2726"/>
                                  <a:pt x="5497" y="2726"/>
                                </a:cubicBezTo>
                                <a:cubicBezTo>
                                  <a:pt x="3534" y="3513"/>
                                  <a:pt x="1571" y="3513"/>
                                  <a:pt x="0" y="4299"/>
                                </a:cubicBezTo>
                                <a:cubicBezTo>
                                  <a:pt x="1571" y="3513"/>
                                  <a:pt x="2748" y="2360"/>
                                  <a:pt x="4711" y="1940"/>
                                </a:cubicBezTo>
                                <a:cubicBezTo>
                                  <a:pt x="5889" y="1573"/>
                                  <a:pt x="7067" y="787"/>
                                  <a:pt x="8245" y="787"/>
                                </a:cubicBezTo>
                                <a:close/>
                              </a:path>
                            </a:pathLst>
                          </a:custGeom>
                          <a:ln w="0" cap="flat">
                            <a:miter lim="127000"/>
                          </a:ln>
                        </wps:spPr>
                        <wps:style>
                          <a:lnRef idx="0">
                            <a:srgbClr val="000000">
                              <a:alpha val="0"/>
                            </a:srgbClr>
                          </a:lnRef>
                          <a:fillRef idx="1">
                            <a:srgbClr val="757575"/>
                          </a:fillRef>
                          <a:effectRef idx="0">
                            <a:scrgbClr r="0" g="0" b="0"/>
                          </a:effectRef>
                          <a:fontRef idx="none"/>
                        </wps:style>
                        <wps:bodyPr/>
                      </wps:wsp>
                      <wps:wsp>
                        <wps:cNvPr id="87" name="Shape 87"/>
                        <wps:cNvSpPr/>
                        <wps:spPr>
                          <a:xfrm>
                            <a:off x="131487" y="198245"/>
                            <a:ext cx="96993" cy="97523"/>
                          </a:xfrm>
                          <a:custGeom>
                            <a:avLst/>
                            <a:gdLst/>
                            <a:ahLst/>
                            <a:cxnLst/>
                            <a:rect l="0" t="0" r="0" b="0"/>
                            <a:pathLst>
                              <a:path w="96993" h="97523">
                                <a:moveTo>
                                  <a:pt x="0" y="0"/>
                                </a:moveTo>
                                <a:lnTo>
                                  <a:pt x="24348" y="0"/>
                                </a:lnTo>
                                <a:lnTo>
                                  <a:pt x="48298" y="40897"/>
                                </a:lnTo>
                                <a:lnTo>
                                  <a:pt x="72253" y="0"/>
                                </a:lnTo>
                                <a:lnTo>
                                  <a:pt x="96993" y="0"/>
                                </a:lnTo>
                                <a:lnTo>
                                  <a:pt x="96993" y="97523"/>
                                </a:lnTo>
                                <a:lnTo>
                                  <a:pt x="76964" y="97523"/>
                                </a:lnTo>
                                <a:lnTo>
                                  <a:pt x="76964" y="27527"/>
                                </a:lnTo>
                                <a:lnTo>
                                  <a:pt x="55370" y="64124"/>
                                </a:lnTo>
                                <a:lnTo>
                                  <a:pt x="41230" y="64124"/>
                                </a:lnTo>
                                <a:lnTo>
                                  <a:pt x="19631" y="27527"/>
                                </a:lnTo>
                                <a:lnTo>
                                  <a:pt x="19631" y="97523"/>
                                </a:lnTo>
                                <a:lnTo>
                                  <a:pt x="0" y="97523"/>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 name="Shape 89"/>
                        <wps:cNvSpPr/>
                        <wps:spPr>
                          <a:xfrm>
                            <a:off x="256754" y="198245"/>
                            <a:ext cx="20024" cy="97523"/>
                          </a:xfrm>
                          <a:custGeom>
                            <a:avLst/>
                            <a:gdLst/>
                            <a:ahLst/>
                            <a:cxnLst/>
                            <a:rect l="0" t="0" r="0" b="0"/>
                            <a:pathLst>
                              <a:path w="20024" h="97523">
                                <a:moveTo>
                                  <a:pt x="0" y="0"/>
                                </a:moveTo>
                                <a:lnTo>
                                  <a:pt x="20024" y="0"/>
                                </a:lnTo>
                                <a:lnTo>
                                  <a:pt x="20024" y="97523"/>
                                </a:lnTo>
                                <a:lnTo>
                                  <a:pt x="0" y="97523"/>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1" name="Shape 91"/>
                        <wps:cNvSpPr/>
                        <wps:spPr>
                          <a:xfrm>
                            <a:off x="305444" y="198245"/>
                            <a:ext cx="88748" cy="97523"/>
                          </a:xfrm>
                          <a:custGeom>
                            <a:avLst/>
                            <a:gdLst/>
                            <a:ahLst/>
                            <a:cxnLst/>
                            <a:rect l="0" t="0" r="0" b="0"/>
                            <a:pathLst>
                              <a:path w="88748" h="97523">
                                <a:moveTo>
                                  <a:pt x="0" y="0"/>
                                </a:moveTo>
                                <a:lnTo>
                                  <a:pt x="25526" y="0"/>
                                </a:lnTo>
                                <a:lnTo>
                                  <a:pt x="69112" y="70416"/>
                                </a:lnTo>
                                <a:lnTo>
                                  <a:pt x="69112" y="0"/>
                                </a:lnTo>
                                <a:lnTo>
                                  <a:pt x="88748" y="0"/>
                                </a:lnTo>
                                <a:lnTo>
                                  <a:pt x="88748" y="97523"/>
                                </a:lnTo>
                                <a:lnTo>
                                  <a:pt x="63615" y="97523"/>
                                </a:lnTo>
                                <a:lnTo>
                                  <a:pt x="19636" y="26740"/>
                                </a:lnTo>
                                <a:lnTo>
                                  <a:pt x="19636" y="97523"/>
                                </a:lnTo>
                                <a:lnTo>
                                  <a:pt x="0" y="97523"/>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3" name="Shape 93"/>
                        <wps:cNvSpPr/>
                        <wps:spPr>
                          <a:xfrm>
                            <a:off x="422859" y="198245"/>
                            <a:ext cx="20024" cy="97523"/>
                          </a:xfrm>
                          <a:custGeom>
                            <a:avLst/>
                            <a:gdLst/>
                            <a:ahLst/>
                            <a:cxnLst/>
                            <a:rect l="0" t="0" r="0" b="0"/>
                            <a:pathLst>
                              <a:path w="20024" h="97523">
                                <a:moveTo>
                                  <a:pt x="0" y="0"/>
                                </a:moveTo>
                                <a:lnTo>
                                  <a:pt x="20024" y="0"/>
                                </a:lnTo>
                                <a:lnTo>
                                  <a:pt x="20024" y="97523"/>
                                </a:lnTo>
                                <a:lnTo>
                                  <a:pt x="0" y="97523"/>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5" name="Shape 95"/>
                        <wps:cNvSpPr/>
                        <wps:spPr>
                          <a:xfrm>
                            <a:off x="462912" y="195466"/>
                            <a:ext cx="69499" cy="103081"/>
                          </a:xfrm>
                          <a:custGeom>
                            <a:avLst/>
                            <a:gdLst/>
                            <a:ahLst/>
                            <a:cxnLst/>
                            <a:rect l="0" t="0" r="0" b="0"/>
                            <a:pathLst>
                              <a:path w="69499" h="103081">
                                <a:moveTo>
                                  <a:pt x="35341" y="0"/>
                                </a:moveTo>
                                <a:cubicBezTo>
                                  <a:pt x="50261" y="0"/>
                                  <a:pt x="61280" y="6292"/>
                                  <a:pt x="69499" y="16149"/>
                                </a:cubicBezTo>
                                <a:lnTo>
                                  <a:pt x="54972" y="29519"/>
                                </a:lnTo>
                                <a:cubicBezTo>
                                  <a:pt x="49476" y="22021"/>
                                  <a:pt x="43194" y="17303"/>
                                  <a:pt x="35734" y="17303"/>
                                </a:cubicBezTo>
                                <a:cubicBezTo>
                                  <a:pt x="28667" y="17303"/>
                                  <a:pt x="23955" y="21654"/>
                                  <a:pt x="23955" y="27527"/>
                                </a:cubicBezTo>
                                <a:cubicBezTo>
                                  <a:pt x="23955" y="45249"/>
                                  <a:pt x="68348" y="40110"/>
                                  <a:pt x="68348" y="73562"/>
                                </a:cubicBezTo>
                                <a:cubicBezTo>
                                  <a:pt x="67929" y="92070"/>
                                  <a:pt x="53794" y="103081"/>
                                  <a:pt x="35734" y="103081"/>
                                </a:cubicBezTo>
                                <a:cubicBezTo>
                                  <a:pt x="19631" y="103081"/>
                                  <a:pt x="8638" y="97156"/>
                                  <a:pt x="0" y="86932"/>
                                </a:cubicBezTo>
                                <a:lnTo>
                                  <a:pt x="14134" y="73562"/>
                                </a:lnTo>
                                <a:cubicBezTo>
                                  <a:pt x="20024" y="81060"/>
                                  <a:pt x="27881" y="85778"/>
                                  <a:pt x="35734" y="85778"/>
                                </a:cubicBezTo>
                                <a:cubicBezTo>
                                  <a:pt x="43586" y="85778"/>
                                  <a:pt x="48298" y="81427"/>
                                  <a:pt x="48298" y="74348"/>
                                </a:cubicBezTo>
                                <a:cubicBezTo>
                                  <a:pt x="48298" y="56259"/>
                                  <a:pt x="3926" y="61398"/>
                                  <a:pt x="3926" y="28313"/>
                                </a:cubicBezTo>
                                <a:cubicBezTo>
                                  <a:pt x="3926" y="12584"/>
                                  <a:pt x="16883" y="0"/>
                                  <a:pt x="35341"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7" name="Shape 97"/>
                        <wps:cNvSpPr/>
                        <wps:spPr>
                          <a:xfrm>
                            <a:off x="542619" y="198245"/>
                            <a:ext cx="80095" cy="97523"/>
                          </a:xfrm>
                          <a:custGeom>
                            <a:avLst/>
                            <a:gdLst/>
                            <a:ahLst/>
                            <a:cxnLst/>
                            <a:rect l="0" t="0" r="0" b="0"/>
                            <a:pathLst>
                              <a:path w="80095" h="97523">
                                <a:moveTo>
                                  <a:pt x="0" y="0"/>
                                </a:moveTo>
                                <a:lnTo>
                                  <a:pt x="80095" y="0"/>
                                </a:lnTo>
                                <a:lnTo>
                                  <a:pt x="80095" y="17669"/>
                                </a:lnTo>
                                <a:lnTo>
                                  <a:pt x="49889" y="17669"/>
                                </a:lnTo>
                                <a:lnTo>
                                  <a:pt x="49889" y="97523"/>
                                </a:lnTo>
                                <a:lnTo>
                                  <a:pt x="30258" y="97523"/>
                                </a:lnTo>
                                <a:lnTo>
                                  <a:pt x="30258" y="17669"/>
                                </a:lnTo>
                                <a:lnTo>
                                  <a:pt x="0" y="17669"/>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9" name="Shape 99"/>
                        <wps:cNvSpPr/>
                        <wps:spPr>
                          <a:xfrm>
                            <a:off x="641560" y="198245"/>
                            <a:ext cx="56956" cy="97523"/>
                          </a:xfrm>
                          <a:custGeom>
                            <a:avLst/>
                            <a:gdLst/>
                            <a:ahLst/>
                            <a:cxnLst/>
                            <a:rect l="0" t="0" r="0" b="0"/>
                            <a:pathLst>
                              <a:path w="56956" h="97523">
                                <a:moveTo>
                                  <a:pt x="0" y="0"/>
                                </a:moveTo>
                                <a:lnTo>
                                  <a:pt x="56956" y="0"/>
                                </a:lnTo>
                                <a:lnTo>
                                  <a:pt x="56956" y="16516"/>
                                </a:lnTo>
                                <a:lnTo>
                                  <a:pt x="20050" y="16516"/>
                                </a:lnTo>
                                <a:lnTo>
                                  <a:pt x="20050" y="39324"/>
                                </a:lnTo>
                                <a:lnTo>
                                  <a:pt x="51460" y="39324"/>
                                </a:lnTo>
                                <a:lnTo>
                                  <a:pt x="51460" y="55840"/>
                                </a:lnTo>
                                <a:lnTo>
                                  <a:pt x="20050" y="55840"/>
                                </a:lnTo>
                                <a:lnTo>
                                  <a:pt x="20050" y="81007"/>
                                </a:lnTo>
                                <a:lnTo>
                                  <a:pt x="56956" y="81007"/>
                                </a:lnTo>
                                <a:lnTo>
                                  <a:pt x="56956" y="97523"/>
                                </a:lnTo>
                                <a:lnTo>
                                  <a:pt x="0" y="97523"/>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00" name="Shape 100"/>
                        <wps:cNvSpPr/>
                        <wps:spPr>
                          <a:xfrm>
                            <a:off x="643130" y="170718"/>
                            <a:ext cx="36173" cy="18875"/>
                          </a:xfrm>
                          <a:custGeom>
                            <a:avLst/>
                            <a:gdLst/>
                            <a:ahLst/>
                            <a:cxnLst/>
                            <a:rect l="0" t="0" r="0" b="0"/>
                            <a:pathLst>
                              <a:path w="36173" h="18875">
                                <a:moveTo>
                                  <a:pt x="0" y="0"/>
                                </a:moveTo>
                                <a:lnTo>
                                  <a:pt x="20416" y="0"/>
                                </a:lnTo>
                                <a:lnTo>
                                  <a:pt x="36173" y="18875"/>
                                </a:lnTo>
                                <a:lnTo>
                                  <a:pt x="18061" y="18875"/>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02" name="Shape 102"/>
                        <wps:cNvSpPr/>
                        <wps:spPr>
                          <a:xfrm>
                            <a:off x="722859" y="198245"/>
                            <a:ext cx="32221" cy="97523"/>
                          </a:xfrm>
                          <a:custGeom>
                            <a:avLst/>
                            <a:gdLst/>
                            <a:ahLst/>
                            <a:cxnLst/>
                            <a:rect l="0" t="0" r="0" b="0"/>
                            <a:pathLst>
                              <a:path w="32221" h="97523">
                                <a:moveTo>
                                  <a:pt x="0" y="0"/>
                                </a:moveTo>
                                <a:lnTo>
                                  <a:pt x="29839" y="0"/>
                                </a:lnTo>
                                <a:lnTo>
                                  <a:pt x="32221" y="729"/>
                                </a:lnTo>
                                <a:lnTo>
                                  <a:pt x="32221" y="16913"/>
                                </a:lnTo>
                                <a:lnTo>
                                  <a:pt x="31043" y="16516"/>
                                </a:lnTo>
                                <a:lnTo>
                                  <a:pt x="20050" y="16516"/>
                                </a:lnTo>
                                <a:lnTo>
                                  <a:pt x="20050" y="41683"/>
                                </a:lnTo>
                                <a:lnTo>
                                  <a:pt x="31043" y="41683"/>
                                </a:lnTo>
                                <a:lnTo>
                                  <a:pt x="32221" y="41254"/>
                                </a:lnTo>
                                <a:lnTo>
                                  <a:pt x="32221" y="61757"/>
                                </a:lnTo>
                                <a:lnTo>
                                  <a:pt x="29839" y="58199"/>
                                </a:lnTo>
                                <a:lnTo>
                                  <a:pt x="20050" y="58199"/>
                                </a:lnTo>
                                <a:lnTo>
                                  <a:pt x="20050" y="97523"/>
                                </a:lnTo>
                                <a:lnTo>
                                  <a:pt x="0" y="97523"/>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03" name="Shape 103"/>
                        <wps:cNvSpPr/>
                        <wps:spPr>
                          <a:xfrm>
                            <a:off x="755080" y="198974"/>
                            <a:ext cx="47088" cy="96794"/>
                          </a:xfrm>
                          <a:custGeom>
                            <a:avLst/>
                            <a:gdLst/>
                            <a:ahLst/>
                            <a:cxnLst/>
                            <a:rect l="0" t="0" r="0" b="0"/>
                            <a:pathLst>
                              <a:path w="47088" h="96794">
                                <a:moveTo>
                                  <a:pt x="0" y="0"/>
                                </a:moveTo>
                                <a:lnTo>
                                  <a:pt x="23001" y="7038"/>
                                </a:lnTo>
                                <a:cubicBezTo>
                                  <a:pt x="28936" y="12051"/>
                                  <a:pt x="32169" y="19326"/>
                                  <a:pt x="32169" y="28371"/>
                                </a:cubicBezTo>
                                <a:cubicBezTo>
                                  <a:pt x="32169" y="40168"/>
                                  <a:pt x="26672" y="48819"/>
                                  <a:pt x="16464" y="53538"/>
                                </a:cubicBezTo>
                                <a:lnTo>
                                  <a:pt x="47088" y="96794"/>
                                </a:lnTo>
                                <a:lnTo>
                                  <a:pt x="23950" y="96794"/>
                                </a:lnTo>
                                <a:lnTo>
                                  <a:pt x="0" y="61028"/>
                                </a:lnTo>
                                <a:lnTo>
                                  <a:pt x="0" y="40526"/>
                                </a:lnTo>
                                <a:lnTo>
                                  <a:pt x="8579" y="37402"/>
                                </a:lnTo>
                                <a:cubicBezTo>
                                  <a:pt x="10888" y="35134"/>
                                  <a:pt x="12171" y="31884"/>
                                  <a:pt x="12171" y="27951"/>
                                </a:cubicBezTo>
                                <a:cubicBezTo>
                                  <a:pt x="12171" y="24229"/>
                                  <a:pt x="10888" y="21188"/>
                                  <a:pt x="8579" y="19077"/>
                                </a:cubicBezTo>
                                <a:lnTo>
                                  <a:pt x="0" y="1618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05" name="Shape 105"/>
                        <wps:cNvSpPr/>
                        <wps:spPr>
                          <a:xfrm>
                            <a:off x="816303" y="198245"/>
                            <a:ext cx="56590" cy="97523"/>
                          </a:xfrm>
                          <a:custGeom>
                            <a:avLst/>
                            <a:gdLst/>
                            <a:ahLst/>
                            <a:cxnLst/>
                            <a:rect l="0" t="0" r="0" b="0"/>
                            <a:pathLst>
                              <a:path w="56590" h="97523">
                                <a:moveTo>
                                  <a:pt x="0" y="0"/>
                                </a:moveTo>
                                <a:lnTo>
                                  <a:pt x="56590" y="0"/>
                                </a:lnTo>
                                <a:lnTo>
                                  <a:pt x="56590" y="16516"/>
                                </a:lnTo>
                                <a:lnTo>
                                  <a:pt x="19631" y="16516"/>
                                </a:lnTo>
                                <a:lnTo>
                                  <a:pt x="19631" y="39324"/>
                                </a:lnTo>
                                <a:lnTo>
                                  <a:pt x="51093" y="39324"/>
                                </a:lnTo>
                                <a:lnTo>
                                  <a:pt x="51093" y="55840"/>
                                </a:lnTo>
                                <a:lnTo>
                                  <a:pt x="19631" y="55840"/>
                                </a:lnTo>
                                <a:lnTo>
                                  <a:pt x="19631" y="81007"/>
                                </a:lnTo>
                                <a:lnTo>
                                  <a:pt x="56590" y="81007"/>
                                </a:lnTo>
                                <a:lnTo>
                                  <a:pt x="56590" y="97523"/>
                                </a:lnTo>
                                <a:lnTo>
                                  <a:pt x="0" y="97523"/>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07" name="Shape 107"/>
                        <wps:cNvSpPr/>
                        <wps:spPr>
                          <a:xfrm>
                            <a:off x="131487" y="339811"/>
                            <a:ext cx="44568" cy="97576"/>
                          </a:xfrm>
                          <a:custGeom>
                            <a:avLst/>
                            <a:gdLst/>
                            <a:ahLst/>
                            <a:cxnLst/>
                            <a:rect l="0" t="0" r="0" b="0"/>
                            <a:pathLst>
                              <a:path w="44568" h="97576">
                                <a:moveTo>
                                  <a:pt x="0" y="0"/>
                                </a:moveTo>
                                <a:lnTo>
                                  <a:pt x="38090" y="0"/>
                                </a:lnTo>
                                <a:lnTo>
                                  <a:pt x="44568" y="1198"/>
                                </a:lnTo>
                                <a:lnTo>
                                  <a:pt x="44568" y="18876"/>
                                </a:lnTo>
                                <a:lnTo>
                                  <a:pt x="38482" y="17722"/>
                                </a:lnTo>
                                <a:lnTo>
                                  <a:pt x="19631" y="17722"/>
                                </a:lnTo>
                                <a:lnTo>
                                  <a:pt x="19631" y="79487"/>
                                </a:lnTo>
                                <a:lnTo>
                                  <a:pt x="38482" y="79487"/>
                                </a:lnTo>
                                <a:lnTo>
                                  <a:pt x="44568" y="78335"/>
                                </a:lnTo>
                                <a:lnTo>
                                  <a:pt x="44568" y="96378"/>
                                </a:lnTo>
                                <a:lnTo>
                                  <a:pt x="38090" y="97576"/>
                                </a:lnTo>
                                <a:lnTo>
                                  <a:pt x="0" y="9757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08" name="Shape 108"/>
                        <wps:cNvSpPr/>
                        <wps:spPr>
                          <a:xfrm>
                            <a:off x="176055" y="341009"/>
                            <a:ext cx="45358" cy="95180"/>
                          </a:xfrm>
                          <a:custGeom>
                            <a:avLst/>
                            <a:gdLst/>
                            <a:ahLst/>
                            <a:cxnLst/>
                            <a:rect l="0" t="0" r="0" b="0"/>
                            <a:pathLst>
                              <a:path w="45358" h="95180">
                                <a:moveTo>
                                  <a:pt x="0" y="0"/>
                                </a:moveTo>
                                <a:lnTo>
                                  <a:pt x="14709" y="2720"/>
                                </a:lnTo>
                                <a:cubicBezTo>
                                  <a:pt x="33650" y="10265"/>
                                  <a:pt x="45358" y="27823"/>
                                  <a:pt x="45358" y="47564"/>
                                </a:cubicBezTo>
                                <a:cubicBezTo>
                                  <a:pt x="45358" y="67344"/>
                                  <a:pt x="33650" y="84912"/>
                                  <a:pt x="14709" y="92459"/>
                                </a:cubicBezTo>
                                <a:lnTo>
                                  <a:pt x="0" y="95180"/>
                                </a:lnTo>
                                <a:lnTo>
                                  <a:pt x="0" y="77137"/>
                                </a:lnTo>
                                <a:lnTo>
                                  <a:pt x="6383" y="75929"/>
                                </a:lnTo>
                                <a:cubicBezTo>
                                  <a:pt x="17649" y="71355"/>
                                  <a:pt x="24937" y="60580"/>
                                  <a:pt x="24937" y="47564"/>
                                </a:cubicBezTo>
                                <a:cubicBezTo>
                                  <a:pt x="24937" y="34311"/>
                                  <a:pt x="17649" y="23478"/>
                                  <a:pt x="6383" y="18889"/>
                                </a:cubicBezTo>
                                <a:lnTo>
                                  <a:pt x="0" y="17678"/>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0" name="Shape 110"/>
                        <wps:cNvSpPr/>
                        <wps:spPr>
                          <a:xfrm>
                            <a:off x="241829" y="339811"/>
                            <a:ext cx="56941" cy="97576"/>
                          </a:xfrm>
                          <a:custGeom>
                            <a:avLst/>
                            <a:gdLst/>
                            <a:ahLst/>
                            <a:cxnLst/>
                            <a:rect l="0" t="0" r="0" b="0"/>
                            <a:pathLst>
                              <a:path w="56941" h="97576">
                                <a:moveTo>
                                  <a:pt x="0" y="0"/>
                                </a:moveTo>
                                <a:lnTo>
                                  <a:pt x="56941" y="0"/>
                                </a:lnTo>
                                <a:lnTo>
                                  <a:pt x="56941" y="16516"/>
                                </a:lnTo>
                                <a:lnTo>
                                  <a:pt x="20029" y="16516"/>
                                </a:lnTo>
                                <a:lnTo>
                                  <a:pt x="20029" y="39324"/>
                                </a:lnTo>
                                <a:lnTo>
                                  <a:pt x="51444" y="39324"/>
                                </a:lnTo>
                                <a:lnTo>
                                  <a:pt x="51444" y="55840"/>
                                </a:lnTo>
                                <a:lnTo>
                                  <a:pt x="20029" y="55840"/>
                                </a:lnTo>
                                <a:lnTo>
                                  <a:pt x="20029" y="81060"/>
                                </a:lnTo>
                                <a:lnTo>
                                  <a:pt x="56941" y="81060"/>
                                </a:lnTo>
                                <a:lnTo>
                                  <a:pt x="56941" y="97576"/>
                                </a:lnTo>
                                <a:lnTo>
                                  <a:pt x="0" y="9757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2" name="Shape 112"/>
                        <wps:cNvSpPr/>
                        <wps:spPr>
                          <a:xfrm>
                            <a:off x="360815" y="339811"/>
                            <a:ext cx="56935" cy="97576"/>
                          </a:xfrm>
                          <a:custGeom>
                            <a:avLst/>
                            <a:gdLst/>
                            <a:ahLst/>
                            <a:cxnLst/>
                            <a:rect l="0" t="0" r="0" b="0"/>
                            <a:pathLst>
                              <a:path w="56935" h="97576">
                                <a:moveTo>
                                  <a:pt x="0" y="0"/>
                                </a:moveTo>
                                <a:lnTo>
                                  <a:pt x="20024" y="0"/>
                                </a:lnTo>
                                <a:lnTo>
                                  <a:pt x="20024" y="79487"/>
                                </a:lnTo>
                                <a:lnTo>
                                  <a:pt x="56935" y="79487"/>
                                </a:lnTo>
                                <a:lnTo>
                                  <a:pt x="56935" y="97576"/>
                                </a:lnTo>
                                <a:lnTo>
                                  <a:pt x="0" y="9757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4" name="Shape 114"/>
                        <wps:cNvSpPr/>
                        <wps:spPr>
                          <a:xfrm>
                            <a:off x="415002" y="339811"/>
                            <a:ext cx="32593" cy="40110"/>
                          </a:xfrm>
                          <a:custGeom>
                            <a:avLst/>
                            <a:gdLst/>
                            <a:ahLst/>
                            <a:cxnLst/>
                            <a:rect l="0" t="0" r="0" b="0"/>
                            <a:pathLst>
                              <a:path w="32593" h="40110">
                                <a:moveTo>
                                  <a:pt x="12569" y="0"/>
                                </a:moveTo>
                                <a:lnTo>
                                  <a:pt x="32593" y="0"/>
                                </a:lnTo>
                                <a:lnTo>
                                  <a:pt x="16495" y="40110"/>
                                </a:lnTo>
                                <a:lnTo>
                                  <a:pt x="0" y="40110"/>
                                </a:lnTo>
                                <a:lnTo>
                                  <a:pt x="12569"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6" name="Shape 116"/>
                        <wps:cNvSpPr/>
                        <wps:spPr>
                          <a:xfrm>
                            <a:off x="441312" y="339811"/>
                            <a:ext cx="49871" cy="97576"/>
                          </a:xfrm>
                          <a:custGeom>
                            <a:avLst/>
                            <a:gdLst/>
                            <a:ahLst/>
                            <a:cxnLst/>
                            <a:rect l="0" t="0" r="0" b="0"/>
                            <a:pathLst>
                              <a:path w="49871" h="97576">
                                <a:moveTo>
                                  <a:pt x="36912" y="0"/>
                                </a:moveTo>
                                <a:lnTo>
                                  <a:pt x="49871" y="0"/>
                                </a:lnTo>
                                <a:lnTo>
                                  <a:pt x="49871" y="18516"/>
                                </a:lnTo>
                                <a:lnTo>
                                  <a:pt x="36519" y="55473"/>
                                </a:lnTo>
                                <a:lnTo>
                                  <a:pt x="49871" y="55473"/>
                                </a:lnTo>
                                <a:lnTo>
                                  <a:pt x="49871" y="72408"/>
                                </a:lnTo>
                                <a:lnTo>
                                  <a:pt x="30237" y="72408"/>
                                </a:lnTo>
                                <a:lnTo>
                                  <a:pt x="20814" y="97576"/>
                                </a:lnTo>
                                <a:lnTo>
                                  <a:pt x="0" y="97576"/>
                                </a:lnTo>
                                <a:lnTo>
                                  <a:pt x="3691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7" name="Shape 117"/>
                        <wps:cNvSpPr/>
                        <wps:spPr>
                          <a:xfrm>
                            <a:off x="491183" y="339811"/>
                            <a:ext cx="49866" cy="97576"/>
                          </a:xfrm>
                          <a:custGeom>
                            <a:avLst/>
                            <a:gdLst/>
                            <a:ahLst/>
                            <a:cxnLst/>
                            <a:rect l="0" t="0" r="0" b="0"/>
                            <a:pathLst>
                              <a:path w="49866" h="97576">
                                <a:moveTo>
                                  <a:pt x="0" y="0"/>
                                </a:moveTo>
                                <a:lnTo>
                                  <a:pt x="12959" y="0"/>
                                </a:lnTo>
                                <a:lnTo>
                                  <a:pt x="49866" y="97576"/>
                                </a:lnTo>
                                <a:lnTo>
                                  <a:pt x="28664" y="97576"/>
                                </a:lnTo>
                                <a:lnTo>
                                  <a:pt x="19241" y="72408"/>
                                </a:lnTo>
                                <a:lnTo>
                                  <a:pt x="0" y="72408"/>
                                </a:lnTo>
                                <a:lnTo>
                                  <a:pt x="0" y="55473"/>
                                </a:lnTo>
                                <a:lnTo>
                                  <a:pt x="13352" y="55473"/>
                                </a:lnTo>
                                <a:lnTo>
                                  <a:pt x="3" y="18508"/>
                                </a:lnTo>
                                <a:lnTo>
                                  <a:pt x="0" y="1851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9" name="Shape 119"/>
                        <wps:cNvSpPr/>
                        <wps:spPr>
                          <a:xfrm>
                            <a:off x="546964" y="337084"/>
                            <a:ext cx="95800" cy="103029"/>
                          </a:xfrm>
                          <a:custGeom>
                            <a:avLst/>
                            <a:gdLst/>
                            <a:ahLst/>
                            <a:cxnLst/>
                            <a:rect l="0" t="0" r="0" b="0"/>
                            <a:pathLst>
                              <a:path w="95800" h="103029">
                                <a:moveTo>
                                  <a:pt x="51826" y="0"/>
                                </a:moveTo>
                                <a:cubicBezTo>
                                  <a:pt x="69468" y="0"/>
                                  <a:pt x="84021" y="7865"/>
                                  <a:pt x="92659" y="19662"/>
                                </a:cubicBezTo>
                                <a:lnTo>
                                  <a:pt x="77320" y="31826"/>
                                </a:lnTo>
                                <a:cubicBezTo>
                                  <a:pt x="71457" y="23961"/>
                                  <a:pt x="62819" y="18456"/>
                                  <a:pt x="51826" y="18456"/>
                                </a:cubicBezTo>
                                <a:cubicBezTo>
                                  <a:pt x="33347" y="18456"/>
                                  <a:pt x="19998" y="32613"/>
                                  <a:pt x="19998" y="51488"/>
                                </a:cubicBezTo>
                                <a:cubicBezTo>
                                  <a:pt x="19998" y="69997"/>
                                  <a:pt x="34132" y="84573"/>
                                  <a:pt x="52978" y="84573"/>
                                </a:cubicBezTo>
                                <a:cubicBezTo>
                                  <a:pt x="62401" y="84573"/>
                                  <a:pt x="70253" y="81427"/>
                                  <a:pt x="75750" y="75921"/>
                                </a:cubicBezTo>
                                <a:lnTo>
                                  <a:pt x="75750" y="58986"/>
                                </a:lnTo>
                                <a:lnTo>
                                  <a:pt x="51041" y="58986"/>
                                </a:lnTo>
                                <a:lnTo>
                                  <a:pt x="51041" y="42050"/>
                                </a:lnTo>
                                <a:lnTo>
                                  <a:pt x="95800" y="42050"/>
                                </a:lnTo>
                                <a:lnTo>
                                  <a:pt x="95800" y="83000"/>
                                </a:lnTo>
                                <a:cubicBezTo>
                                  <a:pt x="86377" y="95164"/>
                                  <a:pt x="71457" y="103029"/>
                                  <a:pt x="52978" y="103029"/>
                                </a:cubicBezTo>
                                <a:cubicBezTo>
                                  <a:pt x="21568" y="103029"/>
                                  <a:pt x="0" y="79434"/>
                                  <a:pt x="0" y="51488"/>
                                </a:cubicBezTo>
                                <a:cubicBezTo>
                                  <a:pt x="0" y="23594"/>
                                  <a:pt x="20783" y="0"/>
                                  <a:pt x="51826"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1" name="Shape 121"/>
                        <wps:cNvSpPr/>
                        <wps:spPr>
                          <a:xfrm>
                            <a:off x="665902" y="339811"/>
                            <a:ext cx="32221" cy="97576"/>
                          </a:xfrm>
                          <a:custGeom>
                            <a:avLst/>
                            <a:gdLst/>
                            <a:ahLst/>
                            <a:cxnLst/>
                            <a:rect l="0" t="0" r="0" b="0"/>
                            <a:pathLst>
                              <a:path w="32221" h="97576">
                                <a:moveTo>
                                  <a:pt x="0" y="0"/>
                                </a:moveTo>
                                <a:lnTo>
                                  <a:pt x="29892" y="0"/>
                                </a:lnTo>
                                <a:lnTo>
                                  <a:pt x="32221" y="708"/>
                                </a:lnTo>
                                <a:lnTo>
                                  <a:pt x="32221" y="16913"/>
                                </a:lnTo>
                                <a:lnTo>
                                  <a:pt x="31043" y="16516"/>
                                </a:lnTo>
                                <a:lnTo>
                                  <a:pt x="20050" y="16516"/>
                                </a:lnTo>
                                <a:lnTo>
                                  <a:pt x="20050" y="41683"/>
                                </a:lnTo>
                                <a:lnTo>
                                  <a:pt x="31043" y="41683"/>
                                </a:lnTo>
                                <a:lnTo>
                                  <a:pt x="32221" y="41259"/>
                                </a:lnTo>
                                <a:lnTo>
                                  <a:pt x="32221" y="61231"/>
                                </a:lnTo>
                                <a:lnTo>
                                  <a:pt x="30258" y="58252"/>
                                </a:lnTo>
                                <a:lnTo>
                                  <a:pt x="20050" y="58252"/>
                                </a:lnTo>
                                <a:lnTo>
                                  <a:pt x="20050" y="97576"/>
                                </a:lnTo>
                                <a:lnTo>
                                  <a:pt x="0" y="9757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2" name="Shape 122"/>
                        <wps:cNvSpPr/>
                        <wps:spPr>
                          <a:xfrm>
                            <a:off x="698124" y="340519"/>
                            <a:ext cx="47141" cy="96867"/>
                          </a:xfrm>
                          <a:custGeom>
                            <a:avLst/>
                            <a:gdLst/>
                            <a:ahLst/>
                            <a:cxnLst/>
                            <a:rect l="0" t="0" r="0" b="0"/>
                            <a:pathLst>
                              <a:path w="47141" h="96867">
                                <a:moveTo>
                                  <a:pt x="0" y="0"/>
                                </a:moveTo>
                                <a:lnTo>
                                  <a:pt x="23217" y="7058"/>
                                </a:lnTo>
                                <a:cubicBezTo>
                                  <a:pt x="29250" y="12072"/>
                                  <a:pt x="32588" y="19347"/>
                                  <a:pt x="32588" y="28391"/>
                                </a:cubicBezTo>
                                <a:cubicBezTo>
                                  <a:pt x="32588" y="40189"/>
                                  <a:pt x="26724" y="48840"/>
                                  <a:pt x="16883" y="53559"/>
                                </a:cubicBezTo>
                                <a:lnTo>
                                  <a:pt x="47141" y="96867"/>
                                </a:lnTo>
                                <a:lnTo>
                                  <a:pt x="23950" y="96867"/>
                                </a:lnTo>
                                <a:lnTo>
                                  <a:pt x="0" y="60523"/>
                                </a:lnTo>
                                <a:lnTo>
                                  <a:pt x="0" y="40550"/>
                                </a:lnTo>
                                <a:lnTo>
                                  <a:pt x="8598" y="37449"/>
                                </a:lnTo>
                                <a:cubicBezTo>
                                  <a:pt x="10902" y="35195"/>
                                  <a:pt x="12171" y="31957"/>
                                  <a:pt x="12171" y="28024"/>
                                </a:cubicBezTo>
                                <a:cubicBezTo>
                                  <a:pt x="12171" y="24276"/>
                                  <a:pt x="10902" y="21221"/>
                                  <a:pt x="8598" y="19104"/>
                                </a:cubicBezTo>
                                <a:lnTo>
                                  <a:pt x="0" y="16205"/>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4" name="Shape 124"/>
                        <wps:cNvSpPr/>
                        <wps:spPr>
                          <a:xfrm>
                            <a:off x="759399" y="339811"/>
                            <a:ext cx="19631" cy="97576"/>
                          </a:xfrm>
                          <a:custGeom>
                            <a:avLst/>
                            <a:gdLst/>
                            <a:ahLst/>
                            <a:cxnLst/>
                            <a:rect l="0" t="0" r="0" b="0"/>
                            <a:pathLst>
                              <a:path w="19631" h="97576">
                                <a:moveTo>
                                  <a:pt x="0" y="0"/>
                                </a:moveTo>
                                <a:lnTo>
                                  <a:pt x="19631" y="0"/>
                                </a:lnTo>
                                <a:lnTo>
                                  <a:pt x="19631" y="97576"/>
                                </a:lnTo>
                                <a:lnTo>
                                  <a:pt x="0" y="97575"/>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6" name="Shape 126"/>
                        <wps:cNvSpPr/>
                        <wps:spPr>
                          <a:xfrm>
                            <a:off x="799446" y="337085"/>
                            <a:ext cx="93077" cy="103029"/>
                          </a:xfrm>
                          <a:custGeom>
                            <a:avLst/>
                            <a:gdLst/>
                            <a:ahLst/>
                            <a:cxnLst/>
                            <a:rect l="0" t="0" r="0" b="0"/>
                            <a:pathLst>
                              <a:path w="93077" h="103029">
                                <a:moveTo>
                                  <a:pt x="51826" y="0"/>
                                </a:moveTo>
                                <a:cubicBezTo>
                                  <a:pt x="69520" y="0"/>
                                  <a:pt x="84021" y="7865"/>
                                  <a:pt x="93077" y="19662"/>
                                </a:cubicBezTo>
                                <a:lnTo>
                                  <a:pt x="77373" y="31826"/>
                                </a:lnTo>
                                <a:cubicBezTo>
                                  <a:pt x="71876" y="23961"/>
                                  <a:pt x="63238" y="18456"/>
                                  <a:pt x="51826" y="18456"/>
                                </a:cubicBezTo>
                                <a:cubicBezTo>
                                  <a:pt x="33347" y="18456"/>
                                  <a:pt x="20416" y="32613"/>
                                  <a:pt x="20416" y="51488"/>
                                </a:cubicBezTo>
                                <a:cubicBezTo>
                                  <a:pt x="20416" y="69997"/>
                                  <a:pt x="33347" y="84573"/>
                                  <a:pt x="51826" y="84573"/>
                                </a:cubicBezTo>
                                <a:cubicBezTo>
                                  <a:pt x="63238" y="84573"/>
                                  <a:pt x="71876" y="79067"/>
                                  <a:pt x="77373" y="71202"/>
                                </a:cubicBezTo>
                                <a:lnTo>
                                  <a:pt x="93077" y="82999"/>
                                </a:lnTo>
                                <a:cubicBezTo>
                                  <a:pt x="84021" y="95164"/>
                                  <a:pt x="69520" y="103029"/>
                                  <a:pt x="51826" y="103029"/>
                                </a:cubicBezTo>
                                <a:cubicBezTo>
                                  <a:pt x="21202" y="103029"/>
                                  <a:pt x="0" y="79434"/>
                                  <a:pt x="0" y="51488"/>
                                </a:cubicBezTo>
                                <a:cubicBezTo>
                                  <a:pt x="0" y="23594"/>
                                  <a:pt x="21202" y="0"/>
                                  <a:pt x="51826"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8" name="Shape 128"/>
                        <wps:cNvSpPr/>
                        <wps:spPr>
                          <a:xfrm>
                            <a:off x="908228" y="339811"/>
                            <a:ext cx="78891" cy="100302"/>
                          </a:xfrm>
                          <a:custGeom>
                            <a:avLst/>
                            <a:gdLst/>
                            <a:ahLst/>
                            <a:cxnLst/>
                            <a:rect l="0" t="0" r="0" b="0"/>
                            <a:pathLst>
                              <a:path w="78891" h="100302">
                                <a:moveTo>
                                  <a:pt x="0" y="0"/>
                                </a:moveTo>
                                <a:lnTo>
                                  <a:pt x="19631" y="0"/>
                                </a:lnTo>
                                <a:lnTo>
                                  <a:pt x="19631" y="60978"/>
                                </a:lnTo>
                                <a:cubicBezTo>
                                  <a:pt x="19631" y="73981"/>
                                  <a:pt x="27065" y="81846"/>
                                  <a:pt x="39629" y="81846"/>
                                </a:cubicBezTo>
                                <a:cubicBezTo>
                                  <a:pt x="51826" y="81846"/>
                                  <a:pt x="59260" y="73981"/>
                                  <a:pt x="59260" y="60978"/>
                                </a:cubicBezTo>
                                <a:lnTo>
                                  <a:pt x="59260" y="0"/>
                                </a:lnTo>
                                <a:lnTo>
                                  <a:pt x="78891" y="0"/>
                                </a:lnTo>
                                <a:lnTo>
                                  <a:pt x="78891" y="59405"/>
                                </a:lnTo>
                                <a:cubicBezTo>
                                  <a:pt x="78891" y="84992"/>
                                  <a:pt x="63971" y="100302"/>
                                  <a:pt x="39262" y="100302"/>
                                </a:cubicBezTo>
                                <a:cubicBezTo>
                                  <a:pt x="14920" y="100302"/>
                                  <a:pt x="0" y="84992"/>
                                  <a:pt x="0" y="59405"/>
                                </a:cubicBez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0" name="Shape 130"/>
                        <wps:cNvSpPr/>
                        <wps:spPr>
                          <a:xfrm>
                            <a:off x="1013085" y="339811"/>
                            <a:ext cx="56904" cy="97576"/>
                          </a:xfrm>
                          <a:custGeom>
                            <a:avLst/>
                            <a:gdLst/>
                            <a:ahLst/>
                            <a:cxnLst/>
                            <a:rect l="0" t="0" r="0" b="0"/>
                            <a:pathLst>
                              <a:path w="56904" h="97576">
                                <a:moveTo>
                                  <a:pt x="0" y="0"/>
                                </a:moveTo>
                                <a:lnTo>
                                  <a:pt x="19997" y="0"/>
                                </a:lnTo>
                                <a:lnTo>
                                  <a:pt x="19997" y="79487"/>
                                </a:lnTo>
                                <a:lnTo>
                                  <a:pt x="56904" y="79487"/>
                                </a:lnTo>
                                <a:lnTo>
                                  <a:pt x="56904" y="97576"/>
                                </a:lnTo>
                                <a:lnTo>
                                  <a:pt x="0" y="9757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2" name="Shape 132"/>
                        <wps:cNvSpPr/>
                        <wps:spPr>
                          <a:xfrm>
                            <a:off x="1067633" y="339811"/>
                            <a:ext cx="79728" cy="97576"/>
                          </a:xfrm>
                          <a:custGeom>
                            <a:avLst/>
                            <a:gdLst/>
                            <a:ahLst/>
                            <a:cxnLst/>
                            <a:rect l="0" t="0" r="0" b="0"/>
                            <a:pathLst>
                              <a:path w="79728" h="97576">
                                <a:moveTo>
                                  <a:pt x="0" y="0"/>
                                </a:moveTo>
                                <a:lnTo>
                                  <a:pt x="79728" y="0"/>
                                </a:lnTo>
                                <a:lnTo>
                                  <a:pt x="79728" y="17722"/>
                                </a:lnTo>
                                <a:lnTo>
                                  <a:pt x="49889" y="17722"/>
                                </a:lnTo>
                                <a:lnTo>
                                  <a:pt x="49889" y="97576"/>
                                </a:lnTo>
                                <a:lnTo>
                                  <a:pt x="29839" y="97576"/>
                                </a:lnTo>
                                <a:lnTo>
                                  <a:pt x="29839" y="17722"/>
                                </a:lnTo>
                                <a:lnTo>
                                  <a:pt x="0" y="1772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4" name="Shape 134"/>
                        <wps:cNvSpPr/>
                        <wps:spPr>
                          <a:xfrm>
                            <a:off x="1164636" y="339811"/>
                            <a:ext cx="78943" cy="100302"/>
                          </a:xfrm>
                          <a:custGeom>
                            <a:avLst/>
                            <a:gdLst/>
                            <a:ahLst/>
                            <a:cxnLst/>
                            <a:rect l="0" t="0" r="0" b="0"/>
                            <a:pathLst>
                              <a:path w="78943" h="100302">
                                <a:moveTo>
                                  <a:pt x="0" y="0"/>
                                </a:moveTo>
                                <a:lnTo>
                                  <a:pt x="19631" y="0"/>
                                </a:lnTo>
                                <a:lnTo>
                                  <a:pt x="19631" y="60978"/>
                                </a:lnTo>
                                <a:cubicBezTo>
                                  <a:pt x="19631" y="73981"/>
                                  <a:pt x="27117" y="81846"/>
                                  <a:pt x="39681" y="81846"/>
                                </a:cubicBezTo>
                                <a:cubicBezTo>
                                  <a:pt x="51826" y="81846"/>
                                  <a:pt x="59312" y="73981"/>
                                  <a:pt x="59312" y="60978"/>
                                </a:cubicBezTo>
                                <a:lnTo>
                                  <a:pt x="59312" y="0"/>
                                </a:lnTo>
                                <a:lnTo>
                                  <a:pt x="78943" y="0"/>
                                </a:lnTo>
                                <a:lnTo>
                                  <a:pt x="78943" y="59405"/>
                                </a:lnTo>
                                <a:cubicBezTo>
                                  <a:pt x="78943" y="84992"/>
                                  <a:pt x="64024" y="100302"/>
                                  <a:pt x="39262" y="100302"/>
                                </a:cubicBezTo>
                                <a:cubicBezTo>
                                  <a:pt x="14920" y="100302"/>
                                  <a:pt x="0" y="84992"/>
                                  <a:pt x="0" y="59405"/>
                                </a:cubicBez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6" name="Shape 136"/>
                        <wps:cNvSpPr/>
                        <wps:spPr>
                          <a:xfrm>
                            <a:off x="1269493" y="339811"/>
                            <a:ext cx="32169" cy="97576"/>
                          </a:xfrm>
                          <a:custGeom>
                            <a:avLst/>
                            <a:gdLst/>
                            <a:ahLst/>
                            <a:cxnLst/>
                            <a:rect l="0" t="0" r="0" b="0"/>
                            <a:pathLst>
                              <a:path w="32169" h="97576">
                                <a:moveTo>
                                  <a:pt x="0" y="0"/>
                                </a:moveTo>
                                <a:lnTo>
                                  <a:pt x="29839" y="0"/>
                                </a:lnTo>
                                <a:lnTo>
                                  <a:pt x="32169" y="708"/>
                                </a:lnTo>
                                <a:lnTo>
                                  <a:pt x="32169" y="16913"/>
                                </a:lnTo>
                                <a:lnTo>
                                  <a:pt x="30991" y="16516"/>
                                </a:lnTo>
                                <a:lnTo>
                                  <a:pt x="19997" y="16516"/>
                                </a:lnTo>
                                <a:lnTo>
                                  <a:pt x="19997" y="41683"/>
                                </a:lnTo>
                                <a:lnTo>
                                  <a:pt x="30991" y="41683"/>
                                </a:lnTo>
                                <a:lnTo>
                                  <a:pt x="32169" y="41259"/>
                                </a:lnTo>
                                <a:lnTo>
                                  <a:pt x="32169" y="61231"/>
                                </a:lnTo>
                                <a:lnTo>
                                  <a:pt x="30206" y="58252"/>
                                </a:lnTo>
                                <a:lnTo>
                                  <a:pt x="19997" y="58252"/>
                                </a:lnTo>
                                <a:lnTo>
                                  <a:pt x="19998" y="97576"/>
                                </a:lnTo>
                                <a:lnTo>
                                  <a:pt x="0" y="9757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7" name="Shape 137"/>
                        <wps:cNvSpPr/>
                        <wps:spPr>
                          <a:xfrm>
                            <a:off x="1301661" y="340519"/>
                            <a:ext cx="47141" cy="96867"/>
                          </a:xfrm>
                          <a:custGeom>
                            <a:avLst/>
                            <a:gdLst/>
                            <a:ahLst/>
                            <a:cxnLst/>
                            <a:rect l="0" t="0" r="0" b="0"/>
                            <a:pathLst>
                              <a:path w="47141" h="96867">
                                <a:moveTo>
                                  <a:pt x="0" y="0"/>
                                </a:moveTo>
                                <a:lnTo>
                                  <a:pt x="23217" y="7058"/>
                                </a:lnTo>
                                <a:cubicBezTo>
                                  <a:pt x="29250" y="12072"/>
                                  <a:pt x="32588" y="19347"/>
                                  <a:pt x="32588" y="28391"/>
                                </a:cubicBezTo>
                                <a:cubicBezTo>
                                  <a:pt x="32588" y="40189"/>
                                  <a:pt x="26724" y="48840"/>
                                  <a:pt x="16883" y="53559"/>
                                </a:cubicBezTo>
                                <a:lnTo>
                                  <a:pt x="47141" y="96867"/>
                                </a:lnTo>
                                <a:lnTo>
                                  <a:pt x="23950" y="96867"/>
                                </a:lnTo>
                                <a:lnTo>
                                  <a:pt x="0" y="60522"/>
                                </a:lnTo>
                                <a:lnTo>
                                  <a:pt x="0" y="40550"/>
                                </a:lnTo>
                                <a:lnTo>
                                  <a:pt x="8599" y="37449"/>
                                </a:lnTo>
                                <a:cubicBezTo>
                                  <a:pt x="10902" y="35194"/>
                                  <a:pt x="12171" y="31957"/>
                                  <a:pt x="12171" y="28024"/>
                                </a:cubicBezTo>
                                <a:cubicBezTo>
                                  <a:pt x="12171" y="24275"/>
                                  <a:pt x="10902" y="21221"/>
                                  <a:pt x="8599" y="19104"/>
                                </a:cubicBezTo>
                                <a:lnTo>
                                  <a:pt x="0" y="16205"/>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9" name="Shape 139"/>
                        <wps:cNvSpPr/>
                        <wps:spPr>
                          <a:xfrm>
                            <a:off x="1362937" y="339811"/>
                            <a:ext cx="56956" cy="97576"/>
                          </a:xfrm>
                          <a:custGeom>
                            <a:avLst/>
                            <a:gdLst/>
                            <a:ahLst/>
                            <a:cxnLst/>
                            <a:rect l="0" t="0" r="0" b="0"/>
                            <a:pathLst>
                              <a:path w="56956" h="97576">
                                <a:moveTo>
                                  <a:pt x="0" y="0"/>
                                </a:moveTo>
                                <a:lnTo>
                                  <a:pt x="56956" y="0"/>
                                </a:lnTo>
                                <a:lnTo>
                                  <a:pt x="56956" y="16516"/>
                                </a:lnTo>
                                <a:lnTo>
                                  <a:pt x="19631" y="16516"/>
                                </a:lnTo>
                                <a:lnTo>
                                  <a:pt x="19631" y="39324"/>
                                </a:lnTo>
                                <a:lnTo>
                                  <a:pt x="51459" y="39324"/>
                                </a:lnTo>
                                <a:lnTo>
                                  <a:pt x="51459" y="55840"/>
                                </a:lnTo>
                                <a:lnTo>
                                  <a:pt x="19631" y="55840"/>
                                </a:lnTo>
                                <a:lnTo>
                                  <a:pt x="19631" y="81060"/>
                                </a:lnTo>
                                <a:lnTo>
                                  <a:pt x="56956" y="81060"/>
                                </a:lnTo>
                                <a:lnTo>
                                  <a:pt x="56956" y="97576"/>
                                </a:lnTo>
                                <a:lnTo>
                                  <a:pt x="0" y="9757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1" name="Shape 141"/>
                        <wps:cNvSpPr/>
                        <wps:spPr>
                          <a:xfrm>
                            <a:off x="131487" y="481429"/>
                            <a:ext cx="56548" cy="97523"/>
                          </a:xfrm>
                          <a:custGeom>
                            <a:avLst/>
                            <a:gdLst/>
                            <a:ahLst/>
                            <a:cxnLst/>
                            <a:rect l="0" t="0" r="0" b="0"/>
                            <a:pathLst>
                              <a:path w="56548" h="97523">
                                <a:moveTo>
                                  <a:pt x="0" y="0"/>
                                </a:moveTo>
                                <a:lnTo>
                                  <a:pt x="56548" y="0"/>
                                </a:lnTo>
                                <a:lnTo>
                                  <a:pt x="56548" y="16097"/>
                                </a:lnTo>
                                <a:lnTo>
                                  <a:pt x="19631" y="16097"/>
                                </a:lnTo>
                                <a:lnTo>
                                  <a:pt x="19631" y="39324"/>
                                </a:lnTo>
                                <a:lnTo>
                                  <a:pt x="51046" y="39324"/>
                                </a:lnTo>
                                <a:lnTo>
                                  <a:pt x="51046" y="55840"/>
                                </a:lnTo>
                                <a:lnTo>
                                  <a:pt x="19631" y="55840"/>
                                </a:lnTo>
                                <a:lnTo>
                                  <a:pt x="19631" y="81007"/>
                                </a:lnTo>
                                <a:lnTo>
                                  <a:pt x="56548" y="81007"/>
                                </a:lnTo>
                                <a:lnTo>
                                  <a:pt x="56548" y="97523"/>
                                </a:lnTo>
                                <a:lnTo>
                                  <a:pt x="0" y="97523"/>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3" name="Shape 143"/>
                        <wps:cNvSpPr/>
                        <wps:spPr>
                          <a:xfrm>
                            <a:off x="204525" y="481429"/>
                            <a:ext cx="80105" cy="97523"/>
                          </a:xfrm>
                          <a:custGeom>
                            <a:avLst/>
                            <a:gdLst/>
                            <a:ahLst/>
                            <a:cxnLst/>
                            <a:rect l="0" t="0" r="0" b="0"/>
                            <a:pathLst>
                              <a:path w="80105" h="97523">
                                <a:moveTo>
                                  <a:pt x="0" y="0"/>
                                </a:moveTo>
                                <a:lnTo>
                                  <a:pt x="80105" y="0"/>
                                </a:lnTo>
                                <a:lnTo>
                                  <a:pt x="80105" y="17669"/>
                                </a:lnTo>
                                <a:lnTo>
                                  <a:pt x="49873" y="17669"/>
                                </a:lnTo>
                                <a:lnTo>
                                  <a:pt x="49873" y="97523"/>
                                </a:lnTo>
                                <a:lnTo>
                                  <a:pt x="30237" y="97523"/>
                                </a:lnTo>
                                <a:lnTo>
                                  <a:pt x="30237" y="17669"/>
                                </a:lnTo>
                                <a:lnTo>
                                  <a:pt x="0" y="17669"/>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5" name="Shape 145"/>
                        <wps:cNvSpPr/>
                        <wps:spPr>
                          <a:xfrm>
                            <a:off x="341178" y="481429"/>
                            <a:ext cx="44767" cy="97523"/>
                          </a:xfrm>
                          <a:custGeom>
                            <a:avLst/>
                            <a:gdLst/>
                            <a:ahLst/>
                            <a:cxnLst/>
                            <a:rect l="0" t="0" r="0" b="0"/>
                            <a:pathLst>
                              <a:path w="44767" h="97523">
                                <a:moveTo>
                                  <a:pt x="0" y="0"/>
                                </a:moveTo>
                                <a:lnTo>
                                  <a:pt x="38482" y="0"/>
                                </a:lnTo>
                                <a:lnTo>
                                  <a:pt x="44767" y="1169"/>
                                </a:lnTo>
                                <a:lnTo>
                                  <a:pt x="44767" y="18856"/>
                                </a:lnTo>
                                <a:lnTo>
                                  <a:pt x="38482" y="17670"/>
                                </a:lnTo>
                                <a:lnTo>
                                  <a:pt x="19636" y="17670"/>
                                </a:lnTo>
                                <a:lnTo>
                                  <a:pt x="19636" y="79434"/>
                                </a:lnTo>
                                <a:lnTo>
                                  <a:pt x="38482" y="79434"/>
                                </a:lnTo>
                                <a:lnTo>
                                  <a:pt x="44767" y="78251"/>
                                </a:lnTo>
                                <a:lnTo>
                                  <a:pt x="44767" y="96354"/>
                                </a:lnTo>
                                <a:lnTo>
                                  <a:pt x="38482" y="97523"/>
                                </a:lnTo>
                                <a:lnTo>
                                  <a:pt x="0" y="97523"/>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6" name="Shape 146"/>
                        <wps:cNvSpPr/>
                        <wps:spPr>
                          <a:xfrm>
                            <a:off x="385945" y="482598"/>
                            <a:ext cx="45552" cy="95185"/>
                          </a:xfrm>
                          <a:custGeom>
                            <a:avLst/>
                            <a:gdLst/>
                            <a:ahLst/>
                            <a:cxnLst/>
                            <a:rect l="0" t="0" r="0" b="0"/>
                            <a:pathLst>
                              <a:path w="45552" h="95185">
                                <a:moveTo>
                                  <a:pt x="0" y="0"/>
                                </a:moveTo>
                                <a:lnTo>
                                  <a:pt x="14737" y="2741"/>
                                </a:lnTo>
                                <a:cubicBezTo>
                                  <a:pt x="33623" y="10274"/>
                                  <a:pt x="45552" y="27813"/>
                                  <a:pt x="45552" y="47593"/>
                                </a:cubicBezTo>
                                <a:cubicBezTo>
                                  <a:pt x="45552" y="67372"/>
                                  <a:pt x="33623" y="84911"/>
                                  <a:pt x="14737" y="92444"/>
                                </a:cubicBezTo>
                                <a:lnTo>
                                  <a:pt x="0" y="95185"/>
                                </a:lnTo>
                                <a:lnTo>
                                  <a:pt x="0" y="77082"/>
                                </a:lnTo>
                                <a:lnTo>
                                  <a:pt x="6246" y="75906"/>
                                </a:lnTo>
                                <a:cubicBezTo>
                                  <a:pt x="17622" y="71334"/>
                                  <a:pt x="25130" y="60569"/>
                                  <a:pt x="25130" y="47593"/>
                                </a:cubicBezTo>
                                <a:cubicBezTo>
                                  <a:pt x="25130" y="34301"/>
                                  <a:pt x="17622" y="23458"/>
                                  <a:pt x="6246" y="18866"/>
                                </a:cubicBezTo>
                                <a:lnTo>
                                  <a:pt x="0" y="17687"/>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8" name="Shape 148"/>
                        <wps:cNvSpPr/>
                        <wps:spPr>
                          <a:xfrm>
                            <a:off x="451913" y="481429"/>
                            <a:ext cx="56941" cy="97523"/>
                          </a:xfrm>
                          <a:custGeom>
                            <a:avLst/>
                            <a:gdLst/>
                            <a:ahLst/>
                            <a:cxnLst/>
                            <a:rect l="0" t="0" r="0" b="0"/>
                            <a:pathLst>
                              <a:path w="56941" h="97523">
                                <a:moveTo>
                                  <a:pt x="0" y="0"/>
                                </a:moveTo>
                                <a:lnTo>
                                  <a:pt x="56941" y="0"/>
                                </a:lnTo>
                                <a:lnTo>
                                  <a:pt x="56941" y="16097"/>
                                </a:lnTo>
                                <a:lnTo>
                                  <a:pt x="19636" y="16097"/>
                                </a:lnTo>
                                <a:lnTo>
                                  <a:pt x="19636" y="39324"/>
                                </a:lnTo>
                                <a:lnTo>
                                  <a:pt x="51051" y="39324"/>
                                </a:lnTo>
                                <a:lnTo>
                                  <a:pt x="51051" y="55840"/>
                                </a:lnTo>
                                <a:lnTo>
                                  <a:pt x="19636" y="55840"/>
                                </a:lnTo>
                                <a:lnTo>
                                  <a:pt x="19636" y="81007"/>
                                </a:lnTo>
                                <a:lnTo>
                                  <a:pt x="56941" y="81007"/>
                                </a:lnTo>
                                <a:lnTo>
                                  <a:pt x="56941" y="97523"/>
                                </a:lnTo>
                                <a:lnTo>
                                  <a:pt x="0" y="97523"/>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50" name="Shape 150"/>
                        <wps:cNvSpPr/>
                        <wps:spPr>
                          <a:xfrm>
                            <a:off x="570888" y="481429"/>
                            <a:ext cx="56956" cy="97523"/>
                          </a:xfrm>
                          <a:custGeom>
                            <a:avLst/>
                            <a:gdLst/>
                            <a:ahLst/>
                            <a:cxnLst/>
                            <a:rect l="0" t="0" r="0" b="0"/>
                            <a:pathLst>
                              <a:path w="56956" h="97523">
                                <a:moveTo>
                                  <a:pt x="0" y="0"/>
                                </a:moveTo>
                                <a:lnTo>
                                  <a:pt x="19631" y="0"/>
                                </a:lnTo>
                                <a:lnTo>
                                  <a:pt x="19631" y="79434"/>
                                </a:lnTo>
                                <a:lnTo>
                                  <a:pt x="56956" y="79434"/>
                                </a:lnTo>
                                <a:lnTo>
                                  <a:pt x="56956" y="97523"/>
                                </a:lnTo>
                                <a:lnTo>
                                  <a:pt x="0" y="97523"/>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52" name="Shape 152"/>
                        <wps:cNvSpPr/>
                        <wps:spPr>
                          <a:xfrm>
                            <a:off x="638419" y="481429"/>
                            <a:ext cx="49889" cy="97523"/>
                          </a:xfrm>
                          <a:custGeom>
                            <a:avLst/>
                            <a:gdLst/>
                            <a:ahLst/>
                            <a:cxnLst/>
                            <a:rect l="0" t="0" r="0" b="0"/>
                            <a:pathLst>
                              <a:path w="49889" h="97523">
                                <a:moveTo>
                                  <a:pt x="36959" y="0"/>
                                </a:moveTo>
                                <a:lnTo>
                                  <a:pt x="49889" y="0"/>
                                </a:lnTo>
                                <a:lnTo>
                                  <a:pt x="49889" y="18456"/>
                                </a:lnTo>
                                <a:lnTo>
                                  <a:pt x="36540" y="55420"/>
                                </a:lnTo>
                                <a:lnTo>
                                  <a:pt x="49889" y="55420"/>
                                </a:lnTo>
                                <a:lnTo>
                                  <a:pt x="49889" y="72356"/>
                                </a:lnTo>
                                <a:lnTo>
                                  <a:pt x="30258" y="72356"/>
                                </a:lnTo>
                                <a:lnTo>
                                  <a:pt x="21202" y="97523"/>
                                </a:lnTo>
                                <a:lnTo>
                                  <a:pt x="0" y="97523"/>
                                </a:lnTo>
                                <a:lnTo>
                                  <a:pt x="36959"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53" name="Shape 153"/>
                        <wps:cNvSpPr/>
                        <wps:spPr>
                          <a:xfrm>
                            <a:off x="688308" y="481429"/>
                            <a:ext cx="49889" cy="97523"/>
                          </a:xfrm>
                          <a:custGeom>
                            <a:avLst/>
                            <a:gdLst/>
                            <a:ahLst/>
                            <a:cxnLst/>
                            <a:rect l="0" t="0" r="0" b="0"/>
                            <a:pathLst>
                              <a:path w="49889" h="97523">
                                <a:moveTo>
                                  <a:pt x="0" y="0"/>
                                </a:moveTo>
                                <a:lnTo>
                                  <a:pt x="12983" y="0"/>
                                </a:lnTo>
                                <a:lnTo>
                                  <a:pt x="49889" y="97523"/>
                                </a:lnTo>
                                <a:lnTo>
                                  <a:pt x="29054" y="97523"/>
                                </a:lnTo>
                                <a:lnTo>
                                  <a:pt x="19631" y="72356"/>
                                </a:lnTo>
                                <a:lnTo>
                                  <a:pt x="0" y="72356"/>
                                </a:lnTo>
                                <a:lnTo>
                                  <a:pt x="0" y="55420"/>
                                </a:lnTo>
                                <a:lnTo>
                                  <a:pt x="13349" y="55420"/>
                                </a:lnTo>
                                <a:lnTo>
                                  <a:pt x="0" y="18456"/>
                                </a:lnTo>
                                <a:lnTo>
                                  <a:pt x="0" y="1845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55" name="Shape 155"/>
                        <wps:cNvSpPr/>
                        <wps:spPr>
                          <a:xfrm>
                            <a:off x="783741" y="478650"/>
                            <a:ext cx="69520" cy="103081"/>
                          </a:xfrm>
                          <a:custGeom>
                            <a:avLst/>
                            <a:gdLst/>
                            <a:ahLst/>
                            <a:cxnLst/>
                            <a:rect l="0" t="0" r="0" b="0"/>
                            <a:pathLst>
                              <a:path w="69520" h="103081">
                                <a:moveTo>
                                  <a:pt x="35336" y="0"/>
                                </a:moveTo>
                                <a:cubicBezTo>
                                  <a:pt x="50256" y="0"/>
                                  <a:pt x="61249" y="6292"/>
                                  <a:pt x="69520" y="16149"/>
                                </a:cubicBezTo>
                                <a:lnTo>
                                  <a:pt x="54967" y="29519"/>
                                </a:lnTo>
                                <a:cubicBezTo>
                                  <a:pt x="49470" y="22021"/>
                                  <a:pt x="43188" y="17303"/>
                                  <a:pt x="35702" y="17303"/>
                                </a:cubicBezTo>
                                <a:cubicBezTo>
                                  <a:pt x="28635" y="17303"/>
                                  <a:pt x="23924" y="21654"/>
                                  <a:pt x="23924" y="27527"/>
                                </a:cubicBezTo>
                                <a:cubicBezTo>
                                  <a:pt x="23924" y="45249"/>
                                  <a:pt x="68316" y="40110"/>
                                  <a:pt x="68316" y="73562"/>
                                </a:cubicBezTo>
                                <a:cubicBezTo>
                                  <a:pt x="68316" y="92070"/>
                                  <a:pt x="53763" y="103081"/>
                                  <a:pt x="36121" y="103081"/>
                                </a:cubicBezTo>
                                <a:cubicBezTo>
                                  <a:pt x="19631" y="103081"/>
                                  <a:pt x="8638" y="97156"/>
                                  <a:pt x="0" y="86932"/>
                                </a:cubicBezTo>
                                <a:lnTo>
                                  <a:pt x="14134" y="73562"/>
                                </a:lnTo>
                                <a:cubicBezTo>
                                  <a:pt x="19997" y="81060"/>
                                  <a:pt x="27850" y="85359"/>
                                  <a:pt x="35702" y="85359"/>
                                </a:cubicBezTo>
                                <a:cubicBezTo>
                                  <a:pt x="43555" y="85359"/>
                                  <a:pt x="48266" y="81427"/>
                                  <a:pt x="48266" y="74348"/>
                                </a:cubicBezTo>
                                <a:cubicBezTo>
                                  <a:pt x="48266" y="56259"/>
                                  <a:pt x="3926" y="61345"/>
                                  <a:pt x="3926" y="28313"/>
                                </a:cubicBezTo>
                                <a:cubicBezTo>
                                  <a:pt x="3926" y="12584"/>
                                  <a:pt x="16857" y="0"/>
                                  <a:pt x="35336"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57" name="Shape 157"/>
                        <wps:cNvSpPr/>
                        <wps:spPr>
                          <a:xfrm>
                            <a:off x="864621" y="478650"/>
                            <a:ext cx="51826" cy="103081"/>
                          </a:xfrm>
                          <a:custGeom>
                            <a:avLst/>
                            <a:gdLst/>
                            <a:ahLst/>
                            <a:cxnLst/>
                            <a:rect l="0" t="0" r="0" b="0"/>
                            <a:pathLst>
                              <a:path w="51826" h="103081">
                                <a:moveTo>
                                  <a:pt x="51826" y="0"/>
                                </a:moveTo>
                                <a:lnTo>
                                  <a:pt x="51826" y="18508"/>
                                </a:lnTo>
                                <a:cubicBezTo>
                                  <a:pt x="33399" y="18508"/>
                                  <a:pt x="20416" y="32665"/>
                                  <a:pt x="20416" y="51540"/>
                                </a:cubicBezTo>
                                <a:cubicBezTo>
                                  <a:pt x="20416" y="70049"/>
                                  <a:pt x="33399" y="84573"/>
                                  <a:pt x="51826" y="84573"/>
                                </a:cubicBezTo>
                                <a:lnTo>
                                  <a:pt x="51826" y="103081"/>
                                </a:lnTo>
                                <a:cubicBezTo>
                                  <a:pt x="21201" y="103081"/>
                                  <a:pt x="0" y="79487"/>
                                  <a:pt x="0" y="51540"/>
                                </a:cubicBezTo>
                                <a:cubicBezTo>
                                  <a:pt x="0" y="23594"/>
                                  <a:pt x="21201" y="0"/>
                                  <a:pt x="51826"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58" name="Shape 158"/>
                        <wps:cNvSpPr/>
                        <wps:spPr>
                          <a:xfrm>
                            <a:off x="916447" y="478650"/>
                            <a:ext cx="51826" cy="103081"/>
                          </a:xfrm>
                          <a:custGeom>
                            <a:avLst/>
                            <a:gdLst/>
                            <a:ahLst/>
                            <a:cxnLst/>
                            <a:rect l="0" t="0" r="0" b="0"/>
                            <a:pathLst>
                              <a:path w="51826" h="103081">
                                <a:moveTo>
                                  <a:pt x="0" y="0"/>
                                </a:moveTo>
                                <a:cubicBezTo>
                                  <a:pt x="30624" y="0"/>
                                  <a:pt x="51826" y="23594"/>
                                  <a:pt x="51826" y="51541"/>
                                </a:cubicBezTo>
                                <a:cubicBezTo>
                                  <a:pt x="51826" y="79487"/>
                                  <a:pt x="30624" y="103081"/>
                                  <a:pt x="0" y="103081"/>
                                </a:cubicBezTo>
                                <a:lnTo>
                                  <a:pt x="0" y="84573"/>
                                </a:lnTo>
                                <a:cubicBezTo>
                                  <a:pt x="18479" y="84573"/>
                                  <a:pt x="31410" y="70049"/>
                                  <a:pt x="31410" y="51541"/>
                                </a:cubicBezTo>
                                <a:cubicBezTo>
                                  <a:pt x="31410" y="32665"/>
                                  <a:pt x="18479" y="18509"/>
                                  <a:pt x="0" y="18508"/>
                                </a:cubicBez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0" name="Shape 160"/>
                        <wps:cNvSpPr/>
                        <wps:spPr>
                          <a:xfrm>
                            <a:off x="987119" y="481429"/>
                            <a:ext cx="78943" cy="100302"/>
                          </a:xfrm>
                          <a:custGeom>
                            <a:avLst/>
                            <a:gdLst/>
                            <a:ahLst/>
                            <a:cxnLst/>
                            <a:rect l="0" t="0" r="0" b="0"/>
                            <a:pathLst>
                              <a:path w="78943" h="100302">
                                <a:moveTo>
                                  <a:pt x="0" y="0"/>
                                </a:moveTo>
                                <a:lnTo>
                                  <a:pt x="19683" y="0"/>
                                </a:lnTo>
                                <a:lnTo>
                                  <a:pt x="19683" y="60978"/>
                                </a:lnTo>
                                <a:cubicBezTo>
                                  <a:pt x="19683" y="73929"/>
                                  <a:pt x="27117" y="81794"/>
                                  <a:pt x="39314" y="81794"/>
                                </a:cubicBezTo>
                                <a:cubicBezTo>
                                  <a:pt x="51460" y="81794"/>
                                  <a:pt x="58945" y="73929"/>
                                  <a:pt x="58945" y="60978"/>
                                </a:cubicBezTo>
                                <a:lnTo>
                                  <a:pt x="58945" y="0"/>
                                </a:lnTo>
                                <a:lnTo>
                                  <a:pt x="78943" y="0"/>
                                </a:lnTo>
                                <a:lnTo>
                                  <a:pt x="78943" y="59405"/>
                                </a:lnTo>
                                <a:cubicBezTo>
                                  <a:pt x="78943" y="84940"/>
                                  <a:pt x="64023" y="100302"/>
                                  <a:pt x="39314" y="100302"/>
                                </a:cubicBezTo>
                                <a:cubicBezTo>
                                  <a:pt x="14920" y="100302"/>
                                  <a:pt x="0" y="84940"/>
                                  <a:pt x="0" y="59405"/>
                                </a:cubicBez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2" name="Shape 162"/>
                        <wps:cNvSpPr/>
                        <wps:spPr>
                          <a:xfrm>
                            <a:off x="1079830" y="481430"/>
                            <a:ext cx="99726" cy="97523"/>
                          </a:xfrm>
                          <a:custGeom>
                            <a:avLst/>
                            <a:gdLst/>
                            <a:ahLst/>
                            <a:cxnLst/>
                            <a:rect l="0" t="0" r="0" b="0"/>
                            <a:pathLst>
                              <a:path w="99726" h="97523">
                                <a:moveTo>
                                  <a:pt x="0" y="0"/>
                                </a:moveTo>
                                <a:lnTo>
                                  <a:pt x="20783" y="0"/>
                                </a:lnTo>
                                <a:lnTo>
                                  <a:pt x="49837" y="76288"/>
                                </a:lnTo>
                                <a:lnTo>
                                  <a:pt x="78524" y="0"/>
                                </a:lnTo>
                                <a:lnTo>
                                  <a:pt x="99726" y="0"/>
                                </a:lnTo>
                                <a:lnTo>
                                  <a:pt x="62819" y="97523"/>
                                </a:lnTo>
                                <a:lnTo>
                                  <a:pt x="36906" y="97523"/>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4" name="Shape 164"/>
                        <wps:cNvSpPr/>
                        <wps:spPr>
                          <a:xfrm>
                            <a:off x="1196046" y="481430"/>
                            <a:ext cx="56956" cy="97523"/>
                          </a:xfrm>
                          <a:custGeom>
                            <a:avLst/>
                            <a:gdLst/>
                            <a:ahLst/>
                            <a:cxnLst/>
                            <a:rect l="0" t="0" r="0" b="0"/>
                            <a:pathLst>
                              <a:path w="56956" h="97523">
                                <a:moveTo>
                                  <a:pt x="0" y="0"/>
                                </a:moveTo>
                                <a:lnTo>
                                  <a:pt x="56956" y="0"/>
                                </a:lnTo>
                                <a:lnTo>
                                  <a:pt x="56956" y="16097"/>
                                </a:lnTo>
                                <a:lnTo>
                                  <a:pt x="19631" y="16097"/>
                                </a:lnTo>
                                <a:lnTo>
                                  <a:pt x="19631" y="39324"/>
                                </a:lnTo>
                                <a:lnTo>
                                  <a:pt x="51460" y="39324"/>
                                </a:lnTo>
                                <a:lnTo>
                                  <a:pt x="51460" y="55840"/>
                                </a:lnTo>
                                <a:lnTo>
                                  <a:pt x="19631" y="55840"/>
                                </a:lnTo>
                                <a:lnTo>
                                  <a:pt x="19631" y="81007"/>
                                </a:lnTo>
                                <a:lnTo>
                                  <a:pt x="56956" y="81007"/>
                                </a:lnTo>
                                <a:lnTo>
                                  <a:pt x="56956" y="97523"/>
                                </a:lnTo>
                                <a:lnTo>
                                  <a:pt x="0" y="97523"/>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6" name="Shape 166"/>
                        <wps:cNvSpPr/>
                        <wps:spPr>
                          <a:xfrm>
                            <a:off x="1277345" y="481430"/>
                            <a:ext cx="31802" cy="97523"/>
                          </a:xfrm>
                          <a:custGeom>
                            <a:avLst/>
                            <a:gdLst/>
                            <a:ahLst/>
                            <a:cxnLst/>
                            <a:rect l="0" t="0" r="0" b="0"/>
                            <a:pathLst>
                              <a:path w="31802" h="97523">
                                <a:moveTo>
                                  <a:pt x="0" y="0"/>
                                </a:moveTo>
                                <a:lnTo>
                                  <a:pt x="29839" y="0"/>
                                </a:lnTo>
                                <a:lnTo>
                                  <a:pt x="31802" y="601"/>
                                </a:lnTo>
                                <a:lnTo>
                                  <a:pt x="31802" y="16393"/>
                                </a:lnTo>
                                <a:lnTo>
                                  <a:pt x="30991" y="16097"/>
                                </a:lnTo>
                                <a:lnTo>
                                  <a:pt x="19631" y="16097"/>
                                </a:lnTo>
                                <a:lnTo>
                                  <a:pt x="19631" y="41683"/>
                                </a:lnTo>
                                <a:lnTo>
                                  <a:pt x="30991" y="41683"/>
                                </a:lnTo>
                                <a:lnTo>
                                  <a:pt x="31802" y="41383"/>
                                </a:lnTo>
                                <a:lnTo>
                                  <a:pt x="31802" y="61137"/>
                                </a:lnTo>
                                <a:lnTo>
                                  <a:pt x="29839" y="58199"/>
                                </a:lnTo>
                                <a:lnTo>
                                  <a:pt x="19631" y="58199"/>
                                </a:lnTo>
                                <a:lnTo>
                                  <a:pt x="19631" y="97523"/>
                                </a:lnTo>
                                <a:lnTo>
                                  <a:pt x="0" y="97523"/>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7" name="Shape 167"/>
                        <wps:cNvSpPr/>
                        <wps:spPr>
                          <a:xfrm>
                            <a:off x="1309147" y="482031"/>
                            <a:ext cx="47507" cy="96922"/>
                          </a:xfrm>
                          <a:custGeom>
                            <a:avLst/>
                            <a:gdLst/>
                            <a:ahLst/>
                            <a:cxnLst/>
                            <a:rect l="0" t="0" r="0" b="0"/>
                            <a:pathLst>
                              <a:path w="47507" h="96922">
                                <a:moveTo>
                                  <a:pt x="0" y="0"/>
                                </a:moveTo>
                                <a:lnTo>
                                  <a:pt x="23400" y="7165"/>
                                </a:lnTo>
                                <a:cubicBezTo>
                                  <a:pt x="29342" y="12179"/>
                                  <a:pt x="32588" y="19454"/>
                                  <a:pt x="32588" y="28499"/>
                                </a:cubicBezTo>
                                <a:cubicBezTo>
                                  <a:pt x="32588" y="40296"/>
                                  <a:pt x="27091" y="48947"/>
                                  <a:pt x="16883" y="53666"/>
                                </a:cubicBezTo>
                                <a:lnTo>
                                  <a:pt x="47507" y="96922"/>
                                </a:lnTo>
                                <a:lnTo>
                                  <a:pt x="24317" y="96922"/>
                                </a:lnTo>
                                <a:lnTo>
                                  <a:pt x="0" y="60536"/>
                                </a:lnTo>
                                <a:lnTo>
                                  <a:pt x="0" y="40782"/>
                                </a:lnTo>
                                <a:lnTo>
                                  <a:pt x="8782" y="37530"/>
                                </a:lnTo>
                                <a:cubicBezTo>
                                  <a:pt x="10994" y="35262"/>
                                  <a:pt x="12171" y="32012"/>
                                  <a:pt x="12171" y="28079"/>
                                </a:cubicBezTo>
                                <a:cubicBezTo>
                                  <a:pt x="12171" y="24356"/>
                                  <a:pt x="10994" y="21211"/>
                                  <a:pt x="8782" y="18995"/>
                                </a:cubicBezTo>
                                <a:lnTo>
                                  <a:pt x="0" y="15791"/>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9" name="Shape 169"/>
                        <wps:cNvSpPr/>
                        <wps:spPr>
                          <a:xfrm>
                            <a:off x="1362570" y="481430"/>
                            <a:ext cx="49837" cy="97523"/>
                          </a:xfrm>
                          <a:custGeom>
                            <a:avLst/>
                            <a:gdLst/>
                            <a:ahLst/>
                            <a:cxnLst/>
                            <a:rect l="0" t="0" r="0" b="0"/>
                            <a:pathLst>
                              <a:path w="49837" h="97523">
                                <a:moveTo>
                                  <a:pt x="36906" y="0"/>
                                </a:moveTo>
                                <a:lnTo>
                                  <a:pt x="49837" y="0"/>
                                </a:lnTo>
                                <a:lnTo>
                                  <a:pt x="49837" y="18456"/>
                                </a:lnTo>
                                <a:lnTo>
                                  <a:pt x="36488" y="55420"/>
                                </a:lnTo>
                                <a:lnTo>
                                  <a:pt x="49837" y="55420"/>
                                </a:lnTo>
                                <a:lnTo>
                                  <a:pt x="49837" y="72356"/>
                                </a:lnTo>
                                <a:lnTo>
                                  <a:pt x="30206" y="72356"/>
                                </a:lnTo>
                                <a:lnTo>
                                  <a:pt x="20783" y="97523"/>
                                </a:lnTo>
                                <a:lnTo>
                                  <a:pt x="0" y="97523"/>
                                </a:lnTo>
                                <a:lnTo>
                                  <a:pt x="3690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70" name="Shape 170"/>
                        <wps:cNvSpPr/>
                        <wps:spPr>
                          <a:xfrm>
                            <a:off x="1412407" y="481430"/>
                            <a:ext cx="49889" cy="97523"/>
                          </a:xfrm>
                          <a:custGeom>
                            <a:avLst/>
                            <a:gdLst/>
                            <a:ahLst/>
                            <a:cxnLst/>
                            <a:rect l="0" t="0" r="0" b="0"/>
                            <a:pathLst>
                              <a:path w="49889" h="97523">
                                <a:moveTo>
                                  <a:pt x="0" y="0"/>
                                </a:moveTo>
                                <a:lnTo>
                                  <a:pt x="12983" y="0"/>
                                </a:lnTo>
                                <a:lnTo>
                                  <a:pt x="49889" y="97523"/>
                                </a:lnTo>
                                <a:lnTo>
                                  <a:pt x="28688" y="97523"/>
                                </a:lnTo>
                                <a:lnTo>
                                  <a:pt x="19631" y="72356"/>
                                </a:lnTo>
                                <a:lnTo>
                                  <a:pt x="0" y="72356"/>
                                </a:lnTo>
                                <a:lnTo>
                                  <a:pt x="0" y="55420"/>
                                </a:lnTo>
                                <a:lnTo>
                                  <a:pt x="13349" y="55420"/>
                                </a:lnTo>
                                <a:lnTo>
                                  <a:pt x="0" y="1845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233" name="Shape 16233"/>
                        <wps:cNvSpPr/>
                        <wps:spPr>
                          <a:xfrm>
                            <a:off x="1478786" y="481430"/>
                            <a:ext cx="19631" cy="97523"/>
                          </a:xfrm>
                          <a:custGeom>
                            <a:avLst/>
                            <a:gdLst/>
                            <a:ahLst/>
                            <a:cxnLst/>
                            <a:rect l="0" t="0" r="0" b="0"/>
                            <a:pathLst>
                              <a:path w="19631" h="97523">
                                <a:moveTo>
                                  <a:pt x="0" y="0"/>
                                </a:moveTo>
                                <a:lnTo>
                                  <a:pt x="19631" y="0"/>
                                </a:lnTo>
                                <a:lnTo>
                                  <a:pt x="19631" y="97523"/>
                                </a:lnTo>
                                <a:lnTo>
                                  <a:pt x="0" y="97523"/>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74" name="Shape 174"/>
                        <wps:cNvSpPr/>
                        <wps:spPr>
                          <a:xfrm>
                            <a:off x="1527471" y="481430"/>
                            <a:ext cx="88733" cy="97523"/>
                          </a:xfrm>
                          <a:custGeom>
                            <a:avLst/>
                            <a:gdLst/>
                            <a:ahLst/>
                            <a:cxnLst/>
                            <a:rect l="0" t="0" r="0" b="0"/>
                            <a:pathLst>
                              <a:path w="88733" h="97523">
                                <a:moveTo>
                                  <a:pt x="0" y="0"/>
                                </a:moveTo>
                                <a:lnTo>
                                  <a:pt x="25128" y="0"/>
                                </a:lnTo>
                                <a:lnTo>
                                  <a:pt x="68735" y="70416"/>
                                </a:lnTo>
                                <a:lnTo>
                                  <a:pt x="68735" y="0"/>
                                </a:lnTo>
                                <a:lnTo>
                                  <a:pt x="88733" y="0"/>
                                </a:lnTo>
                                <a:lnTo>
                                  <a:pt x="88733" y="97523"/>
                                </a:lnTo>
                                <a:lnTo>
                                  <a:pt x="63238" y="97523"/>
                                </a:lnTo>
                                <a:lnTo>
                                  <a:pt x="19631" y="26740"/>
                                </a:lnTo>
                                <a:lnTo>
                                  <a:pt x="19631" y="97523"/>
                                </a:lnTo>
                                <a:lnTo>
                                  <a:pt x="0" y="97523"/>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76" name="Shape 176"/>
                        <wps:cNvSpPr/>
                        <wps:spPr>
                          <a:xfrm>
                            <a:off x="1644891" y="481430"/>
                            <a:ext cx="56956" cy="97523"/>
                          </a:xfrm>
                          <a:custGeom>
                            <a:avLst/>
                            <a:gdLst/>
                            <a:ahLst/>
                            <a:cxnLst/>
                            <a:rect l="0" t="0" r="0" b="0"/>
                            <a:pathLst>
                              <a:path w="56956" h="97523">
                                <a:moveTo>
                                  <a:pt x="0" y="0"/>
                                </a:moveTo>
                                <a:lnTo>
                                  <a:pt x="56956" y="0"/>
                                </a:lnTo>
                                <a:lnTo>
                                  <a:pt x="56956" y="16097"/>
                                </a:lnTo>
                                <a:lnTo>
                                  <a:pt x="19631" y="16097"/>
                                </a:lnTo>
                                <a:lnTo>
                                  <a:pt x="19631" y="39324"/>
                                </a:lnTo>
                                <a:lnTo>
                                  <a:pt x="51041" y="39324"/>
                                </a:lnTo>
                                <a:lnTo>
                                  <a:pt x="51041" y="55840"/>
                                </a:lnTo>
                                <a:lnTo>
                                  <a:pt x="19631" y="55840"/>
                                </a:lnTo>
                                <a:lnTo>
                                  <a:pt x="19631" y="81007"/>
                                </a:lnTo>
                                <a:lnTo>
                                  <a:pt x="56956" y="81007"/>
                                </a:lnTo>
                                <a:lnTo>
                                  <a:pt x="56956" y="97523"/>
                                </a:lnTo>
                                <a:lnTo>
                                  <a:pt x="0" y="97523"/>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78" name="Shape 178"/>
                        <wps:cNvSpPr/>
                        <wps:spPr>
                          <a:xfrm>
                            <a:off x="1718338" y="481430"/>
                            <a:ext cx="79676" cy="97524"/>
                          </a:xfrm>
                          <a:custGeom>
                            <a:avLst/>
                            <a:gdLst/>
                            <a:ahLst/>
                            <a:cxnLst/>
                            <a:rect l="0" t="0" r="0" b="0"/>
                            <a:pathLst>
                              <a:path w="79676" h="97524">
                                <a:moveTo>
                                  <a:pt x="0" y="0"/>
                                </a:moveTo>
                                <a:lnTo>
                                  <a:pt x="79676" y="0"/>
                                </a:lnTo>
                                <a:lnTo>
                                  <a:pt x="79676" y="17670"/>
                                </a:lnTo>
                                <a:lnTo>
                                  <a:pt x="49837" y="17670"/>
                                </a:lnTo>
                                <a:lnTo>
                                  <a:pt x="49837" y="97524"/>
                                </a:lnTo>
                                <a:lnTo>
                                  <a:pt x="29839" y="97523"/>
                                </a:lnTo>
                                <a:lnTo>
                                  <a:pt x="29839" y="17670"/>
                                </a:lnTo>
                                <a:lnTo>
                                  <a:pt x="0" y="1767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0" name="Shape 180"/>
                        <wps:cNvSpPr/>
                        <wps:spPr>
                          <a:xfrm>
                            <a:off x="1816860" y="481430"/>
                            <a:ext cx="56956" cy="97523"/>
                          </a:xfrm>
                          <a:custGeom>
                            <a:avLst/>
                            <a:gdLst/>
                            <a:ahLst/>
                            <a:cxnLst/>
                            <a:rect l="0" t="0" r="0" b="0"/>
                            <a:pathLst>
                              <a:path w="56956" h="97523">
                                <a:moveTo>
                                  <a:pt x="0" y="0"/>
                                </a:moveTo>
                                <a:lnTo>
                                  <a:pt x="56956" y="0"/>
                                </a:lnTo>
                                <a:lnTo>
                                  <a:pt x="56956" y="16096"/>
                                </a:lnTo>
                                <a:lnTo>
                                  <a:pt x="20050" y="16096"/>
                                </a:lnTo>
                                <a:lnTo>
                                  <a:pt x="20050" y="39324"/>
                                </a:lnTo>
                                <a:lnTo>
                                  <a:pt x="51459" y="39324"/>
                                </a:lnTo>
                                <a:lnTo>
                                  <a:pt x="51459" y="55840"/>
                                </a:lnTo>
                                <a:lnTo>
                                  <a:pt x="20050" y="55840"/>
                                </a:lnTo>
                                <a:lnTo>
                                  <a:pt x="20050" y="81007"/>
                                </a:lnTo>
                                <a:lnTo>
                                  <a:pt x="56956" y="81007"/>
                                </a:lnTo>
                                <a:lnTo>
                                  <a:pt x="56956" y="97523"/>
                                </a:lnTo>
                                <a:lnTo>
                                  <a:pt x="0" y="97523"/>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1" name="Shape 181"/>
                        <wps:cNvSpPr/>
                        <wps:spPr>
                          <a:xfrm>
                            <a:off x="1836124" y="453903"/>
                            <a:ext cx="36121" cy="18876"/>
                          </a:xfrm>
                          <a:custGeom>
                            <a:avLst/>
                            <a:gdLst/>
                            <a:ahLst/>
                            <a:cxnLst/>
                            <a:rect l="0" t="0" r="0" b="0"/>
                            <a:pathLst>
                              <a:path w="36121" h="18876">
                                <a:moveTo>
                                  <a:pt x="15705" y="0"/>
                                </a:moveTo>
                                <a:lnTo>
                                  <a:pt x="36121" y="0"/>
                                </a:lnTo>
                                <a:lnTo>
                                  <a:pt x="18061" y="18876"/>
                                </a:lnTo>
                                <a:lnTo>
                                  <a:pt x="0" y="18876"/>
                                </a:lnTo>
                                <a:lnTo>
                                  <a:pt x="15705"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3" name="Shape 183"/>
                        <wps:cNvSpPr/>
                        <wps:spPr>
                          <a:xfrm>
                            <a:off x="118923" y="622995"/>
                            <a:ext cx="49868" cy="97555"/>
                          </a:xfrm>
                          <a:custGeom>
                            <a:avLst/>
                            <a:gdLst/>
                            <a:ahLst/>
                            <a:cxnLst/>
                            <a:rect l="0" t="0" r="0" b="0"/>
                            <a:pathLst>
                              <a:path w="49868" h="97555">
                                <a:moveTo>
                                  <a:pt x="36912" y="0"/>
                                </a:moveTo>
                                <a:lnTo>
                                  <a:pt x="49868" y="0"/>
                                </a:lnTo>
                                <a:lnTo>
                                  <a:pt x="49868" y="18503"/>
                                </a:lnTo>
                                <a:lnTo>
                                  <a:pt x="36519" y="55473"/>
                                </a:lnTo>
                                <a:lnTo>
                                  <a:pt x="49868" y="55473"/>
                                </a:lnTo>
                                <a:lnTo>
                                  <a:pt x="49868" y="72382"/>
                                </a:lnTo>
                                <a:lnTo>
                                  <a:pt x="30624" y="72382"/>
                                </a:lnTo>
                                <a:lnTo>
                                  <a:pt x="21202" y="97555"/>
                                </a:lnTo>
                                <a:lnTo>
                                  <a:pt x="0" y="97555"/>
                                </a:lnTo>
                                <a:lnTo>
                                  <a:pt x="3691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4" name="Shape 184"/>
                        <wps:cNvSpPr/>
                        <wps:spPr>
                          <a:xfrm>
                            <a:off x="168791" y="622995"/>
                            <a:ext cx="49873" cy="97555"/>
                          </a:xfrm>
                          <a:custGeom>
                            <a:avLst/>
                            <a:gdLst/>
                            <a:ahLst/>
                            <a:cxnLst/>
                            <a:rect l="0" t="0" r="0" b="0"/>
                            <a:pathLst>
                              <a:path w="49873" h="97555">
                                <a:moveTo>
                                  <a:pt x="0" y="0"/>
                                </a:moveTo>
                                <a:lnTo>
                                  <a:pt x="12956" y="0"/>
                                </a:lnTo>
                                <a:lnTo>
                                  <a:pt x="49873" y="97555"/>
                                </a:lnTo>
                                <a:lnTo>
                                  <a:pt x="29059" y="97555"/>
                                </a:lnTo>
                                <a:lnTo>
                                  <a:pt x="19636" y="72382"/>
                                </a:lnTo>
                                <a:lnTo>
                                  <a:pt x="0" y="72382"/>
                                </a:lnTo>
                                <a:lnTo>
                                  <a:pt x="0" y="55473"/>
                                </a:lnTo>
                                <a:lnTo>
                                  <a:pt x="13349" y="55473"/>
                                </a:lnTo>
                                <a:lnTo>
                                  <a:pt x="0" y="18503"/>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6" name="Shape 186"/>
                        <wps:cNvSpPr/>
                        <wps:spPr>
                          <a:xfrm>
                            <a:off x="235155" y="622995"/>
                            <a:ext cx="56941" cy="97555"/>
                          </a:xfrm>
                          <a:custGeom>
                            <a:avLst/>
                            <a:gdLst/>
                            <a:ahLst/>
                            <a:cxnLst/>
                            <a:rect l="0" t="0" r="0" b="0"/>
                            <a:pathLst>
                              <a:path w="56941" h="97555">
                                <a:moveTo>
                                  <a:pt x="0" y="0"/>
                                </a:moveTo>
                                <a:lnTo>
                                  <a:pt x="20029" y="0"/>
                                </a:lnTo>
                                <a:lnTo>
                                  <a:pt x="20029" y="79466"/>
                                </a:lnTo>
                                <a:lnTo>
                                  <a:pt x="56941" y="79466"/>
                                </a:lnTo>
                                <a:lnTo>
                                  <a:pt x="56941" y="97555"/>
                                </a:lnTo>
                                <a:lnTo>
                                  <a:pt x="0" y="97555"/>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234" name="Shape 16234"/>
                        <wps:cNvSpPr/>
                        <wps:spPr>
                          <a:xfrm>
                            <a:off x="310941" y="622995"/>
                            <a:ext cx="20029" cy="97555"/>
                          </a:xfrm>
                          <a:custGeom>
                            <a:avLst/>
                            <a:gdLst/>
                            <a:ahLst/>
                            <a:cxnLst/>
                            <a:rect l="0" t="0" r="0" b="0"/>
                            <a:pathLst>
                              <a:path w="20029" h="97555">
                                <a:moveTo>
                                  <a:pt x="0" y="0"/>
                                </a:moveTo>
                                <a:lnTo>
                                  <a:pt x="20029" y="0"/>
                                </a:lnTo>
                                <a:lnTo>
                                  <a:pt x="20029" y="97555"/>
                                </a:lnTo>
                                <a:lnTo>
                                  <a:pt x="0" y="9755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90" name="Shape 190"/>
                        <wps:cNvSpPr/>
                        <wps:spPr>
                          <a:xfrm>
                            <a:off x="359637" y="622995"/>
                            <a:ext cx="96993" cy="97555"/>
                          </a:xfrm>
                          <a:custGeom>
                            <a:avLst/>
                            <a:gdLst/>
                            <a:ahLst/>
                            <a:cxnLst/>
                            <a:rect l="0" t="0" r="0" b="0"/>
                            <a:pathLst>
                              <a:path w="96993" h="97555">
                                <a:moveTo>
                                  <a:pt x="0" y="0"/>
                                </a:moveTo>
                                <a:lnTo>
                                  <a:pt x="24735" y="0"/>
                                </a:lnTo>
                                <a:lnTo>
                                  <a:pt x="48298" y="40918"/>
                                </a:lnTo>
                                <a:lnTo>
                                  <a:pt x="72253" y="0"/>
                                </a:lnTo>
                                <a:lnTo>
                                  <a:pt x="96993" y="0"/>
                                </a:lnTo>
                                <a:lnTo>
                                  <a:pt x="96993" y="97555"/>
                                </a:lnTo>
                                <a:lnTo>
                                  <a:pt x="76964" y="97555"/>
                                </a:lnTo>
                                <a:lnTo>
                                  <a:pt x="76964" y="27548"/>
                                </a:lnTo>
                                <a:lnTo>
                                  <a:pt x="55365" y="64124"/>
                                </a:lnTo>
                                <a:lnTo>
                                  <a:pt x="41623" y="64124"/>
                                </a:lnTo>
                                <a:lnTo>
                                  <a:pt x="19631" y="27548"/>
                                </a:lnTo>
                                <a:lnTo>
                                  <a:pt x="19631" y="97555"/>
                                </a:lnTo>
                                <a:lnTo>
                                  <a:pt x="0" y="97555"/>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92" name="Shape 192"/>
                        <wps:cNvSpPr/>
                        <wps:spPr>
                          <a:xfrm>
                            <a:off x="485291" y="622995"/>
                            <a:ext cx="56961" cy="97555"/>
                          </a:xfrm>
                          <a:custGeom>
                            <a:avLst/>
                            <a:gdLst/>
                            <a:ahLst/>
                            <a:cxnLst/>
                            <a:rect l="0" t="0" r="0" b="0"/>
                            <a:pathLst>
                              <a:path w="56961" h="97555">
                                <a:moveTo>
                                  <a:pt x="0" y="0"/>
                                </a:moveTo>
                                <a:lnTo>
                                  <a:pt x="56961" y="0"/>
                                </a:lnTo>
                                <a:lnTo>
                                  <a:pt x="56961" y="16139"/>
                                </a:lnTo>
                                <a:lnTo>
                                  <a:pt x="19636" y="16139"/>
                                </a:lnTo>
                                <a:lnTo>
                                  <a:pt x="19636" y="39345"/>
                                </a:lnTo>
                                <a:lnTo>
                                  <a:pt x="51046" y="39345"/>
                                </a:lnTo>
                                <a:lnTo>
                                  <a:pt x="51046" y="55866"/>
                                </a:lnTo>
                                <a:lnTo>
                                  <a:pt x="19636" y="55866"/>
                                </a:lnTo>
                                <a:lnTo>
                                  <a:pt x="19636" y="81039"/>
                                </a:lnTo>
                                <a:lnTo>
                                  <a:pt x="56961" y="81039"/>
                                </a:lnTo>
                                <a:lnTo>
                                  <a:pt x="56961" y="97555"/>
                                </a:lnTo>
                                <a:lnTo>
                                  <a:pt x="0" y="97555"/>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94" name="Shape 194"/>
                        <wps:cNvSpPr/>
                        <wps:spPr>
                          <a:xfrm>
                            <a:off x="566595" y="622995"/>
                            <a:ext cx="88732" cy="97555"/>
                          </a:xfrm>
                          <a:custGeom>
                            <a:avLst/>
                            <a:gdLst/>
                            <a:ahLst/>
                            <a:cxnLst/>
                            <a:rect l="0" t="0" r="0" b="0"/>
                            <a:pathLst>
                              <a:path w="88732" h="97555">
                                <a:moveTo>
                                  <a:pt x="0" y="0"/>
                                </a:moveTo>
                                <a:lnTo>
                                  <a:pt x="25128" y="0"/>
                                </a:lnTo>
                                <a:lnTo>
                                  <a:pt x="68683" y="70416"/>
                                </a:lnTo>
                                <a:lnTo>
                                  <a:pt x="68683" y="0"/>
                                </a:lnTo>
                                <a:lnTo>
                                  <a:pt x="88732" y="0"/>
                                </a:lnTo>
                                <a:lnTo>
                                  <a:pt x="88732" y="97555"/>
                                </a:lnTo>
                                <a:lnTo>
                                  <a:pt x="63186" y="97555"/>
                                </a:lnTo>
                                <a:lnTo>
                                  <a:pt x="19631" y="26761"/>
                                </a:lnTo>
                                <a:lnTo>
                                  <a:pt x="19631" y="97555"/>
                                </a:lnTo>
                                <a:lnTo>
                                  <a:pt x="0" y="97555"/>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96" name="Shape 196"/>
                        <wps:cNvSpPr/>
                        <wps:spPr>
                          <a:xfrm>
                            <a:off x="673807" y="622995"/>
                            <a:ext cx="80095" cy="97555"/>
                          </a:xfrm>
                          <a:custGeom>
                            <a:avLst/>
                            <a:gdLst/>
                            <a:ahLst/>
                            <a:cxnLst/>
                            <a:rect l="0" t="0" r="0" b="0"/>
                            <a:pathLst>
                              <a:path w="80095" h="97555">
                                <a:moveTo>
                                  <a:pt x="0" y="0"/>
                                </a:moveTo>
                                <a:lnTo>
                                  <a:pt x="80095" y="0"/>
                                </a:lnTo>
                                <a:lnTo>
                                  <a:pt x="80095" y="17717"/>
                                </a:lnTo>
                                <a:lnTo>
                                  <a:pt x="50256" y="17717"/>
                                </a:lnTo>
                                <a:lnTo>
                                  <a:pt x="50256" y="97555"/>
                                </a:lnTo>
                                <a:lnTo>
                                  <a:pt x="30206" y="97555"/>
                                </a:lnTo>
                                <a:lnTo>
                                  <a:pt x="30206" y="17717"/>
                                </a:lnTo>
                                <a:lnTo>
                                  <a:pt x="0" y="17717"/>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98" name="Shape 198"/>
                        <wps:cNvSpPr/>
                        <wps:spPr>
                          <a:xfrm>
                            <a:off x="751128" y="622995"/>
                            <a:ext cx="49889" cy="97555"/>
                          </a:xfrm>
                          <a:custGeom>
                            <a:avLst/>
                            <a:gdLst/>
                            <a:ahLst/>
                            <a:cxnLst/>
                            <a:rect l="0" t="0" r="0" b="0"/>
                            <a:pathLst>
                              <a:path w="49889" h="97555">
                                <a:moveTo>
                                  <a:pt x="36906" y="0"/>
                                </a:moveTo>
                                <a:lnTo>
                                  <a:pt x="49889" y="0"/>
                                </a:lnTo>
                                <a:lnTo>
                                  <a:pt x="49889" y="18503"/>
                                </a:lnTo>
                                <a:lnTo>
                                  <a:pt x="36540" y="55473"/>
                                </a:lnTo>
                                <a:lnTo>
                                  <a:pt x="49889" y="55473"/>
                                </a:lnTo>
                                <a:lnTo>
                                  <a:pt x="49889" y="72382"/>
                                </a:lnTo>
                                <a:lnTo>
                                  <a:pt x="30624" y="72382"/>
                                </a:lnTo>
                                <a:lnTo>
                                  <a:pt x="21201" y="97555"/>
                                </a:lnTo>
                                <a:lnTo>
                                  <a:pt x="0" y="97555"/>
                                </a:lnTo>
                                <a:lnTo>
                                  <a:pt x="3690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99" name="Shape 199"/>
                        <wps:cNvSpPr/>
                        <wps:spPr>
                          <a:xfrm>
                            <a:off x="801017" y="622995"/>
                            <a:ext cx="49889" cy="97555"/>
                          </a:xfrm>
                          <a:custGeom>
                            <a:avLst/>
                            <a:gdLst/>
                            <a:ahLst/>
                            <a:cxnLst/>
                            <a:rect l="0" t="0" r="0" b="0"/>
                            <a:pathLst>
                              <a:path w="49889" h="97555">
                                <a:moveTo>
                                  <a:pt x="0" y="0"/>
                                </a:moveTo>
                                <a:lnTo>
                                  <a:pt x="12930" y="0"/>
                                </a:lnTo>
                                <a:lnTo>
                                  <a:pt x="49889" y="97555"/>
                                </a:lnTo>
                                <a:lnTo>
                                  <a:pt x="29054" y="97555"/>
                                </a:lnTo>
                                <a:lnTo>
                                  <a:pt x="19631" y="72382"/>
                                </a:lnTo>
                                <a:lnTo>
                                  <a:pt x="0" y="72382"/>
                                </a:lnTo>
                                <a:lnTo>
                                  <a:pt x="0" y="55473"/>
                                </a:lnTo>
                                <a:lnTo>
                                  <a:pt x="13349" y="55473"/>
                                </a:lnTo>
                                <a:lnTo>
                                  <a:pt x="0" y="18503"/>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235" name="Shape 16235"/>
                        <wps:cNvSpPr/>
                        <wps:spPr>
                          <a:xfrm>
                            <a:off x="867396" y="622995"/>
                            <a:ext cx="19997" cy="97555"/>
                          </a:xfrm>
                          <a:custGeom>
                            <a:avLst/>
                            <a:gdLst/>
                            <a:ahLst/>
                            <a:cxnLst/>
                            <a:rect l="0" t="0" r="0" b="0"/>
                            <a:pathLst>
                              <a:path w="19997" h="97555">
                                <a:moveTo>
                                  <a:pt x="0" y="0"/>
                                </a:moveTo>
                                <a:lnTo>
                                  <a:pt x="19997" y="0"/>
                                </a:lnTo>
                                <a:lnTo>
                                  <a:pt x="19997" y="97555"/>
                                </a:lnTo>
                                <a:lnTo>
                                  <a:pt x="0" y="9755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03" name="Shape 203"/>
                        <wps:cNvSpPr/>
                        <wps:spPr>
                          <a:xfrm>
                            <a:off x="916081" y="622995"/>
                            <a:ext cx="31803" cy="97555"/>
                          </a:xfrm>
                          <a:custGeom>
                            <a:avLst/>
                            <a:gdLst/>
                            <a:ahLst/>
                            <a:cxnLst/>
                            <a:rect l="0" t="0" r="0" b="0"/>
                            <a:pathLst>
                              <a:path w="31803" h="97555">
                                <a:moveTo>
                                  <a:pt x="0" y="0"/>
                                </a:moveTo>
                                <a:lnTo>
                                  <a:pt x="29839" y="0"/>
                                </a:lnTo>
                                <a:lnTo>
                                  <a:pt x="31803" y="602"/>
                                </a:lnTo>
                                <a:lnTo>
                                  <a:pt x="31803" y="16434"/>
                                </a:lnTo>
                                <a:lnTo>
                                  <a:pt x="30991" y="16139"/>
                                </a:lnTo>
                                <a:lnTo>
                                  <a:pt x="19631" y="16139"/>
                                </a:lnTo>
                                <a:lnTo>
                                  <a:pt x="19631" y="41704"/>
                                </a:lnTo>
                                <a:lnTo>
                                  <a:pt x="30991" y="41704"/>
                                </a:lnTo>
                                <a:lnTo>
                                  <a:pt x="31803" y="41405"/>
                                </a:lnTo>
                                <a:lnTo>
                                  <a:pt x="31803" y="61163"/>
                                </a:lnTo>
                                <a:lnTo>
                                  <a:pt x="29839" y="58226"/>
                                </a:lnTo>
                                <a:lnTo>
                                  <a:pt x="19631" y="58226"/>
                                </a:lnTo>
                                <a:lnTo>
                                  <a:pt x="19631" y="97555"/>
                                </a:lnTo>
                                <a:lnTo>
                                  <a:pt x="0" y="97555"/>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04" name="Shape 204"/>
                        <wps:cNvSpPr/>
                        <wps:spPr>
                          <a:xfrm>
                            <a:off x="947883" y="623597"/>
                            <a:ext cx="47507" cy="96953"/>
                          </a:xfrm>
                          <a:custGeom>
                            <a:avLst/>
                            <a:gdLst/>
                            <a:ahLst/>
                            <a:cxnLst/>
                            <a:rect l="0" t="0" r="0" b="0"/>
                            <a:pathLst>
                              <a:path w="47507" h="96953">
                                <a:moveTo>
                                  <a:pt x="0" y="0"/>
                                </a:moveTo>
                                <a:lnTo>
                                  <a:pt x="23400" y="7173"/>
                                </a:lnTo>
                                <a:cubicBezTo>
                                  <a:pt x="29342" y="12192"/>
                                  <a:pt x="32588" y="19472"/>
                                  <a:pt x="32588" y="28519"/>
                                </a:cubicBezTo>
                                <a:cubicBezTo>
                                  <a:pt x="32588" y="40316"/>
                                  <a:pt x="27091" y="48973"/>
                                  <a:pt x="16883" y="53691"/>
                                </a:cubicBezTo>
                                <a:lnTo>
                                  <a:pt x="47507" y="96953"/>
                                </a:lnTo>
                                <a:lnTo>
                                  <a:pt x="24316" y="96953"/>
                                </a:lnTo>
                                <a:lnTo>
                                  <a:pt x="0" y="60562"/>
                                </a:lnTo>
                                <a:lnTo>
                                  <a:pt x="0" y="40803"/>
                                </a:lnTo>
                                <a:lnTo>
                                  <a:pt x="8781" y="37564"/>
                                </a:lnTo>
                                <a:cubicBezTo>
                                  <a:pt x="10993" y="35302"/>
                                  <a:pt x="12171" y="32058"/>
                                  <a:pt x="12171" y="28126"/>
                                </a:cubicBezTo>
                                <a:cubicBezTo>
                                  <a:pt x="12171" y="24390"/>
                                  <a:pt x="10993" y="21243"/>
                                  <a:pt x="8781" y="19029"/>
                                </a:cubicBezTo>
                                <a:lnTo>
                                  <a:pt x="0" y="1583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06" name="Shape 206"/>
                        <wps:cNvSpPr/>
                        <wps:spPr>
                          <a:xfrm>
                            <a:off x="1009158" y="622995"/>
                            <a:ext cx="56904" cy="97555"/>
                          </a:xfrm>
                          <a:custGeom>
                            <a:avLst/>
                            <a:gdLst/>
                            <a:ahLst/>
                            <a:cxnLst/>
                            <a:rect l="0" t="0" r="0" b="0"/>
                            <a:pathLst>
                              <a:path w="56904" h="97555">
                                <a:moveTo>
                                  <a:pt x="0" y="0"/>
                                </a:moveTo>
                                <a:lnTo>
                                  <a:pt x="56904" y="0"/>
                                </a:lnTo>
                                <a:lnTo>
                                  <a:pt x="56904" y="16139"/>
                                </a:lnTo>
                                <a:lnTo>
                                  <a:pt x="19997" y="16139"/>
                                </a:lnTo>
                                <a:lnTo>
                                  <a:pt x="19997" y="39345"/>
                                </a:lnTo>
                                <a:lnTo>
                                  <a:pt x="51407" y="39345"/>
                                </a:lnTo>
                                <a:lnTo>
                                  <a:pt x="51407" y="55866"/>
                                </a:lnTo>
                                <a:lnTo>
                                  <a:pt x="19997" y="55866"/>
                                </a:lnTo>
                                <a:lnTo>
                                  <a:pt x="19997" y="81039"/>
                                </a:lnTo>
                                <a:lnTo>
                                  <a:pt x="56904" y="81039"/>
                                </a:lnTo>
                                <a:lnTo>
                                  <a:pt x="56904" y="97555"/>
                                </a:lnTo>
                                <a:lnTo>
                                  <a:pt x="0" y="97555"/>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2" name="Rectangle 212"/>
                        <wps:cNvSpPr/>
                        <wps:spPr>
                          <a:xfrm>
                            <a:off x="0" y="571941"/>
                            <a:ext cx="46741" cy="187581"/>
                          </a:xfrm>
                          <a:prstGeom prst="rect">
                            <a:avLst/>
                          </a:prstGeom>
                          <a:ln>
                            <a:noFill/>
                          </a:ln>
                        </wps:spPr>
                        <wps:txbx>
                          <w:txbxContent>
                            <w:p w14:paraId="6945B4E7" w14:textId="77777777" w:rsidR="00DC2472" w:rsidRDefault="00DC2472">
                              <w:pPr>
                                <w:spacing w:after="160" w:line="259" w:lineRule="auto"/>
                                <w:ind w:left="0" w:right="0" w:firstLine="0"/>
                                <w:jc w:val="left"/>
                              </w:pPr>
                              <w:r>
                                <w:t xml:space="preserve"> </w:t>
                              </w:r>
                            </w:p>
                          </w:txbxContent>
                        </wps:txbx>
                        <wps:bodyPr horzOverflow="overflow" vert="horz" lIns="0" tIns="0" rIns="0" bIns="0" rtlCol="0">
                          <a:noAutofit/>
                        </wps:bodyPr>
                      </wps:wsp>
                      <wps:wsp>
                        <wps:cNvPr id="213" name="Rectangle 213"/>
                        <wps:cNvSpPr/>
                        <wps:spPr>
                          <a:xfrm>
                            <a:off x="0" y="718245"/>
                            <a:ext cx="46741" cy="187581"/>
                          </a:xfrm>
                          <a:prstGeom prst="rect">
                            <a:avLst/>
                          </a:prstGeom>
                          <a:ln>
                            <a:noFill/>
                          </a:ln>
                        </wps:spPr>
                        <wps:txbx>
                          <w:txbxContent>
                            <w:p w14:paraId="72E6B9AB" w14:textId="77777777" w:rsidR="00DC2472" w:rsidRDefault="00DC2472">
                              <w:pPr>
                                <w:spacing w:after="160" w:line="259" w:lineRule="auto"/>
                                <w:ind w:left="0" w:right="0" w:firstLine="0"/>
                                <w:jc w:val="left"/>
                              </w:pPr>
                              <w:r>
                                <w:t xml:space="preserve"> </w:t>
                              </w:r>
                            </w:p>
                          </w:txbxContent>
                        </wps:txbx>
                        <wps:bodyPr horzOverflow="overflow" vert="horz" lIns="0" tIns="0" rIns="0" bIns="0" rtlCol="0">
                          <a:noAutofit/>
                        </wps:bodyPr>
                      </wps:wsp>
                      <wps:wsp>
                        <wps:cNvPr id="214" name="Rectangle 214"/>
                        <wps:cNvSpPr/>
                        <wps:spPr>
                          <a:xfrm>
                            <a:off x="0" y="864549"/>
                            <a:ext cx="46741" cy="187581"/>
                          </a:xfrm>
                          <a:prstGeom prst="rect">
                            <a:avLst/>
                          </a:prstGeom>
                          <a:ln>
                            <a:noFill/>
                          </a:ln>
                        </wps:spPr>
                        <wps:txbx>
                          <w:txbxContent>
                            <w:p w14:paraId="479DCE7C" w14:textId="77777777" w:rsidR="00DC2472" w:rsidRDefault="00DC2472">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inline>
            </w:drawing>
          </mc:Choice>
          <mc:Fallback>
            <w:pict>
              <v:group w14:anchorId="547C2AC4" id="Group 14076" o:spid="_x0000_s1026" style="width:147.55pt;height:81pt;mso-position-horizontal-relative:char;mso-position-vertical-relative:line" coordsize="18738,102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">
                <v:shape id="Shape 9" o:spid="_x0000_s1027" style="position:absolute;left:2500;top:1148;width:8;height:8;visibility:visible;mso-wrap-style:square;v-text-anchor:top" coordsize="785,7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" path="m,787c393,367,393,367,785,l,787xe" fillcolor="#283a7f" stroked="f" strokeweight="0">
                  <v:stroke miterlimit="83231f" joinstyle="miter"/>
                  <v:path arrowok="t" textboxrect="0,0,785,787"/>
                </v:shape>
                <v:shape id="Shape 11" o:spid="_x0000_s1028" style="position:absolute;left:2131;top:9954;width:169;height:331;visibility:visible;mso-wrap-style:square;v-text-anchor:top" coordsize="16888,330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" path="m16888,r,5157l13060,7984c9919,12114,7465,17325,7465,21654v,2752,785,3932,2356,3932c10999,25586,12864,24406,14827,22685r2061,-2265l16888,23512r-4466,5761c10213,31583,8054,33057,5895,33057,2356,33057,,31091,,27159,,20471,3535,12507,9131,6215l16888,xe" fillcolor="black" stroked="f" strokeweight="0">
                  <v:stroke miterlimit="83231f" joinstyle="miter"/>
                  <v:path arrowok="t" textboxrect="0,0,16888,33057"/>
                </v:shape>
                <v:shape id="Shape 12" o:spid="_x0000_s1029" style="position:absolute;left:1856;top:9891;width:314;height:394;visibility:visible;mso-wrap-style:square;v-text-anchor:top" coordsize="31410,393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" path="m12957,v3140,,4318,3539,4318,7078l17275,12584c21987,3146,22772,,27091,v3926,,4319,3933,3141,8651l22772,8651v-2748,2753,-4711,5113,-6675,7865l8245,36970v-785,1966,-1570,2359,-3534,2359c1571,39329,,37363,1571,34217l9423,16516v2356,-5898,1570,-8651,,-8651c7852,7865,5889,9831,3926,12584r-1570,c5104,6292,8638,,12957,xe" fillcolor="black" stroked="f" strokeweight="0">
                  <v:stroke miterlimit="83231f" joinstyle="miter"/>
                  <v:path arrowok="t" textboxrect="0,0,31410,39329"/>
                </v:shape>
                <v:shape id="Shape 13" o:spid="_x0000_s1030" style="position:absolute;left:1318;top:9742;width:593;height:531;visibility:visible;mso-wrap-style:square;v-text-anchor:top" coordsize="59296,530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" path="m19238,l59296,,56941,11803r-2749,c54192,5112,53407,3146,46727,3146r-4711,c35734,3146,34556,4326,32593,9045l27096,24386r10601,c42801,24386,44764,21240,47120,17308r2748,l43586,34610r-2748,c41623,29498,41623,27532,36519,27532r-10601,l21992,38149v-3539,10623,-2356,10623,7067,12589l28274,53098,,53098,393,50738c9423,49165,10993,48379,14527,38149l23170,14555c27096,4326,26311,3933,18453,2360l19238,xe" fillcolor="black" stroked="f" strokeweight="0">
                  <v:stroke miterlimit="83231f" joinstyle="miter"/>
                  <v:path arrowok="t" textboxrect="0,0,59296,53098"/>
                </v:shape>
                <v:shape id="Shape 14" o:spid="_x0000_s1031" style="position:absolute;left:2810;top:9914;width:143;height:371;visibility:visible;mso-wrap-style:square;v-text-anchor:top" coordsize="14295,370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" path="m14295,r,4504l11882,5918c10312,7639,8839,10097,7858,13046r6437,-1410l14295,15222,6680,17765v-393,1573,-785,3539,-785,5510c5895,27601,7858,29567,10999,29567r3296,-2113l14295,34111,7858,37039c3141,37039,,33893,,27601,,16980,6187,5476,13255,389l14295,xe" fillcolor="black" stroked="f" strokeweight="0">
                  <v:stroke miterlimit="83231f" joinstyle="miter"/>
                  <v:path arrowok="t" textboxrect="0,0,14295,37039"/>
                </v:shape>
                <v:shape id="Shape 15" o:spid="_x0000_s1032" style="position:absolute;left:2300;top:9872;width:208;height:413;visibility:visible;mso-wrap-style:square;v-text-anchor:top" coordsize="20809,41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" path="m18061,r2748,393l10208,24774v-2356,5904,-1178,8657,,8657c11779,33431,13742,31858,15705,28712r1570,c14527,35003,10993,41295,7067,41295v-3533,,-5889,-3539,-5104,-10224l2356,28712,,31750,,28658,3534,24774,9423,9438c8245,9045,7067,9045,5889,9045l,13395,,8238,1999,6636c5644,4694,9619,3539,13742,3539r785,l18061,xe" fillcolor="black" stroked="f" strokeweight="0">
                  <v:stroke miterlimit="83231f" joinstyle="miter"/>
                  <v:path arrowok="t" textboxrect="0,0,20809,41295"/>
                </v:shape>
                <v:shape id="Shape 16" o:spid="_x0000_s1033" style="position:absolute;left:2524;top:9801;width:294;height:484;visibility:visible;mso-wrap-style:square;v-text-anchor:top" coordsize="29447,483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" path="m19631,r3926,l20024,10623r9423,l28269,14555r-9816,l8638,41694v4318,-787,9815,-4326,12171,-7472l22772,34222c19631,42480,9815,48379,3534,48379,1178,48379,,46019,785,43660l11386,14555r-6675,l4711,11409r8245,-786l19631,xe" fillcolor="black" stroked="f" strokeweight="0">
                  <v:stroke miterlimit="83231f" joinstyle="miter"/>
                  <v:path arrowok="t" textboxrect="0,0,29447,48379"/>
                </v:shape>
                <v:shape id="Shape 17" o:spid="_x0000_s1034" style="position:absolute;left:2953;top:10147;width:93;height:108;visibility:visible;mso-wrap-style:square;v-text-anchor:top" coordsize="9267,108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" path="m6519,l9267,c6912,4326,4261,7766,1562,10126l,10836,,4179,6519,xe" fillcolor="black" stroked="f" strokeweight="0">
                  <v:stroke miterlimit="83231f" joinstyle="miter"/>
                  <v:path arrowok="t" textboxrect="0,0,9267,10836"/>
                </v:shape>
                <v:shape id="Shape 18" o:spid="_x0000_s1035" style="position:absolute;left:4369;top:9914;width:143;height:371;visibility:visible;mso-wrap-style:square;v-text-anchor:top" coordsize="14293,370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" path="m14293,r,4504l11877,5918c10306,7639,8834,10096,7852,13046r6441,-1411l14293,15222,6675,17765v-393,1573,-786,3539,-786,5510c5889,27601,7852,29567,10993,29567r3300,-2114l14293,34111,7852,37039c3141,37039,,33893,,27601,,16979,6184,5476,13253,389l14293,xe" fillcolor="black" stroked="f" strokeweight="0">
                  <v:stroke miterlimit="83231f" joinstyle="miter"/>
                  <v:path arrowok="t" textboxrect="0,0,14293,37039"/>
                </v:shape>
                <v:shape id="Shape 19" o:spid="_x0000_s1036" style="position:absolute;left:3839;top:9891;width:208;height:394;visibility:visible;mso-wrap-style:square;v-text-anchor:top" coordsize="20814,393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" path="m17673,v1571,,3141,1573,2356,4326l8250,33037v3141,-393,6282,-3539,8245,-6292l18066,26745c15317,34217,9035,39329,3539,39329,1968,39329,,37756,1178,35397l12176,6292c9035,6685,5895,9831,4324,12584r-1963,c5109,5112,11784,,17673,xe" fillcolor="black" stroked="f" strokeweight="0">
                  <v:stroke miterlimit="83231f" joinstyle="miter"/>
                  <v:path arrowok="t" textboxrect="0,0,20814,39329"/>
                </v:shape>
                <v:shape id="Shape 20" o:spid="_x0000_s1037" style="position:absolute;left:3407;top:9891;width:389;height:394;visibility:visible;mso-wrap-style:square;v-text-anchor:top" coordsize="38875,393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" path="m12962,v3141,,4711,3539,4711,7078l17673,12584c23563,5505,28667,,33771,v3141,,5104,1966,5104,5505c38875,7471,38089,9831,36912,12584l26704,33037v3140,-393,6281,-3539,8245,-6292l36912,26745c34163,34217,27096,39329,21207,39329v-2356,,-3926,-2753,-2749,-4719l30237,11797c31808,9044,31808,7471,29844,7471v-2748,,-10208,4719,-13741,9045l8245,36970v-785,1966,-1571,2359,-3534,2359c1570,39329,,37363,1570,34217l9423,16516c12176,10617,10208,5112,6674,5112r,-786c8638,1966,10601,,12962,xe" fillcolor="black" stroked="f" strokeweight="0">
                  <v:stroke miterlimit="83231f" joinstyle="miter"/>
                  <v:path arrowok="t" textboxrect="0,0,38875,39329"/>
                </v:shape>
                <v:shape id="Shape 21" o:spid="_x0000_s1038" style="position:absolute;left:3121;top:9891;width:314;height:394;visibility:visible;mso-wrap-style:square;v-text-anchor:top" coordsize="31415,393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" path="m12569,v3534,,4712,3539,4712,7078l17281,12584c21599,3146,22777,,27096,v3534,,4319,3932,2748,8651l22385,8651v-2356,2753,-4319,5112,-6675,7865l8250,36970v-785,1966,-1570,2359,-3539,2359c1178,39329,,37363,1178,34217l9036,16516v2748,-5899,1963,-8651,,-8651c7858,7865,5889,9831,3926,12584r-1963,c4711,6292,8643,,12569,xe" fillcolor="black" stroked="f" strokeweight="0">
                  <v:stroke miterlimit="83231f" joinstyle="miter"/>
                  <v:path arrowok="t" textboxrect="0,0,31415,39329"/>
                </v:shape>
                <v:shape id="Shape 22" o:spid="_x0000_s1039" style="position:absolute;left:2953;top:9891;width:164;height:175;visibility:visible;mso-wrap-style:square;v-text-anchor:top" coordsize="16335,175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" path="m6126,v5497,,10209,3932,6282,13370l,17513,,13926,6126,12584c7304,7471,4949,5505,2200,5505l,6795,,2290,6126,xe" fillcolor="black" stroked="f" strokeweight="0">
                  <v:stroke miterlimit="83231f" joinstyle="miter"/>
                  <v:path arrowok="t" textboxrect="0,0,16335,17513"/>
                </v:shape>
                <v:shape id="Shape 23" o:spid="_x0000_s1040" style="position:absolute;left:4083;top:9801;width:294;height:484;visibility:visible;mso-wrap-style:square;v-text-anchor:top" coordsize="29452,483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" path="m19636,r3927,l20029,10623r9423,l28274,14555r-9816,l8638,41694v4716,-787,9820,-4326,12176,-7472l22777,34222c19636,42480,9815,48379,3534,48379,1178,48379,,46019,785,43660l11391,14555r-6679,l4712,11409r8250,-786l19636,xe" fillcolor="black" stroked="f" strokeweight="0">
                  <v:stroke miterlimit="83231f" joinstyle="miter"/>
                  <v:path arrowok="t" textboxrect="0,0,29452,48379"/>
                </v:shape>
                <v:shape id="Shape 24" o:spid="_x0000_s1041" style="position:absolute;left:4012;top:9691;width:98;height:98;visibility:visible;mso-wrap-style:square;v-text-anchor:top" coordsize="9816,98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" path="m4712,c7460,,9816,2359,9816,4719v,2752,-2356,5112,-5104,5112c2356,9831,,7471,,4719,,2359,2356,,4712,xe" fillcolor="black" stroked="f" strokeweight="0">
                  <v:stroke miterlimit="83231f" joinstyle="miter"/>
                  <v:path arrowok="t" textboxrect="0,0,9816,9831"/>
                </v:shape>
                <v:shape id="Shape 25" o:spid="_x0000_s1042" style="position:absolute;left:4512;top:10147;width:93;height:108;visibility:visible;mso-wrap-style:square;v-text-anchor:top" coordsize="9270,108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" path="m6522,l9270,c6914,4326,4263,7767,1562,10126l,10836,,4178,6522,xe" fillcolor="black" stroked="f" strokeweight="0">
                  <v:stroke miterlimit="83231f" joinstyle="miter"/>
                  <v:path arrowok="t" textboxrect="0,0,9270,10836"/>
                </v:shape>
                <v:shape id="Shape 26" o:spid="_x0000_s1043" style="position:absolute;left:4512;top:9891;width:164;height:175;visibility:visible;mso-wrap-style:square;v-text-anchor:top" coordsize="16337,175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" path="m6129,v5497,,10208,3932,6282,13370l,17512,,13926,6129,12584c7307,7471,4951,5505,2203,5505l,6795,,2291,6129,xe" fillcolor="black" stroked="f" strokeweight="0">
                  <v:stroke miterlimit="83231f" joinstyle="miter"/>
                  <v:path arrowok="t" textboxrect="0,0,16337,17512"/>
                </v:shape>
                <v:shape id="Shape 27" o:spid="_x0000_s1044" style="position:absolute;left:4542;top:9706;width:161;height:146;visibility:visible;mso-wrap-style:square;v-text-anchor:top" coordsize="16097,145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" path="m8638,r7459,l16097,1573,1963,14555,,14555,8638,xe" fillcolor="black" stroked="f" strokeweight="0">
                  <v:stroke miterlimit="83231f" joinstyle="miter"/>
                  <v:path arrowok="t" textboxrect="0,0,16097,14555"/>
                </v:shape>
                <v:shape id="Shape 29" o:spid="_x0000_s1045" style="position:absolute;left:1805;top:9242;width:204;height:303;visibility:visible;mso-wrap-style:square;v-text-anchor:top" coordsize="20422,302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" path="m20422,r,3779l19636,4724r786,357l20422,13454,17281,12195v-5497,2360,-9031,4719,-9031,8258c8250,24386,11391,25565,18458,25565r1964,-313l20422,28802r-5890,1482c6680,30284,,28318,,23206,,18094,4324,14555,15317,11016,14140,10229,13354,9049,13354,7083l20422,xe" fillcolor="black" stroked="f" strokeweight="0">
                  <v:stroke miterlimit="83231f" joinstyle="miter"/>
                  <v:path arrowok="t" textboxrect="0,0,20422,30284"/>
                </v:shape>
                <v:shape id="Shape 30" o:spid="_x0000_s1046" style="position:absolute;left:1935;top:9024;width:74;height:212;visibility:visible;mso-wrap-style:square;v-text-anchor:top" coordsize="7460,212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" path="m7460,r,13059l7067,14784r393,541l7460,21261,2307,18520c883,16947,,14785,,12032,,8493,1669,4461,4564,1313l7460,xe" fillcolor="black" stroked="f" strokeweight="0">
                  <v:stroke miterlimit="83231f" joinstyle="miter"/>
                  <v:path arrowok="t" textboxrect="0,0,7460,21261"/>
                </v:shape>
                <v:shape id="Shape 31" o:spid="_x0000_s1047" style="position:absolute;left:1318;top:8833;width:593;height:531;visibility:visible;mso-wrap-style:square;v-text-anchor:top" coordsize="59296,530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" path="m19238,l59296,,56941,11797r-2749,c54192,5112,53407,3539,46727,3539r-4711,c35341,3539,34556,4326,32985,9044l27489,23600r10601,c43194,23600,45157,20847,47513,16521r2748,l43979,34217r-2748,c42016,28712,41623,26745,36912,26745r-10601,l21992,38543v-3931,10622,-4717,11409,7067,11409c37697,49952,44372,45233,49476,40509r2748,l44372,53098,,53098,393,50738c9423,49165,10993,48379,14527,38543l23170,14550c26704,4719,26311,3932,18453,2359l19238,xe" fillcolor="black" stroked="f" strokeweight="0">
                  <v:stroke miterlimit="83231f" joinstyle="miter"/>
                  <v:path arrowok="t" textboxrect="0,0,59296,53098"/>
                </v:shape>
                <v:shape id="Shape 32" o:spid="_x0000_s1048" style="position:absolute;left:1723;top:8684;width:165;height:114;visibility:visible;mso-wrap-style:square;v-text-anchor:top" coordsize="16495,114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" path="m7852,r8643,l16495,1578,2356,11409,,11409,7852,xe" fillcolor="black" stroked="f" strokeweight="0">
                  <v:stroke miterlimit="83231f" joinstyle="miter"/>
                  <v:path arrowok="t" textboxrect="0,0,16495,11409"/>
                </v:shape>
                <v:shape id="Shape 33" o:spid="_x0000_s1049" style="position:absolute;left:2009;top:9293;width:185;height:237;visibility:visible;mso-wrap-style:square;v-text-anchor:top" coordsize="18458,23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" path="m,l7852,3575v6675,1966,10606,3932,10606,8258c18458,14979,15709,18321,11290,20877l,23720,,20171,8196,18862v2503,-1032,3975,-2507,3975,-4276c12171,12619,10208,11833,4711,10260l,8373,,xe" fillcolor="black" stroked="f" strokeweight="0">
                  <v:stroke miterlimit="83231f" joinstyle="miter"/>
                  <v:path arrowok="t" textboxrect="0,0,18458,23720"/>
                </v:shape>
                <v:shape id="Shape 34" o:spid="_x0000_s1050" style="position:absolute;left:2245;top:9047;width:169;height:333;visibility:visible;mso-wrap-style:square;v-text-anchor:top" coordsize="16883,333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" path="m16883,r,5204l13104,7918c9914,12096,7460,17405,7460,21927v,2758,785,3545,2356,3545c10994,25472,12858,24290,14871,22618r2012,-1966l16883,23462r-4466,5892c10208,31763,8049,33336,5889,33336,2356,33336,,30977,,27044,,20357,3534,12392,9178,6100l16883,xe" fillcolor="black" stroked="f" strokeweight="0">
                  <v:stroke miterlimit="83231f" joinstyle="miter"/>
                  <v:path arrowok="t" textboxrect="0,0,16883,33336"/>
                </v:shape>
                <v:shape id="Shape 35" o:spid="_x0000_s1051" style="position:absolute;left:2009;top:8983;width:271;height:297;visibility:visible;mso-wrap-style:square;v-text-anchor:top" coordsize="27096,297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" path="m9030,v1963,,3927,398,5497,1578l27096,1578,25918,5511r-8245,c18458,6690,18458,8263,18458,9443v,7471,-5894,16123,-15317,16516l,29738,,25959r393,-393l,25357,,19421r2748,3785c8245,23206,11779,13769,11779,7083v,-2359,-786,-4325,-3534,-4325c5693,2758,3534,5117,2012,8312l,17155,,4096,9030,xe" fillcolor="black" stroked="f" strokeweight="0">
                  <v:stroke miterlimit="83231f" joinstyle="miter"/>
                  <v:path arrowok="t" textboxrect="0,0,27096,29738"/>
                </v:shape>
                <v:shape id="Shape 36" o:spid="_x0000_s1052" style="position:absolute;left:3400;top:9006;width:142;height:374;visibility:visible;mso-wrap-style:square;v-text-anchor:top" coordsize="14292,373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" path="m14292,r,4532l11880,6023c10308,7793,8834,10250,7852,13003r6440,-1410l14292,15179,6675,17722v-393,1573,-786,3539,-786,5505c5889,27951,7852,29917,10993,29917r3299,-2247l14292,34232,7460,37389c3141,37389,,33850,,27558,,17232,6184,5578,13253,396l14292,xe" fillcolor="black" stroked="f" strokeweight="0">
                  <v:stroke miterlimit="83231f" joinstyle="miter"/>
                  <v:path arrowok="t" textboxrect="0,0,14292,37389"/>
                </v:shape>
                <v:shape id="Shape 37" o:spid="_x0000_s1053" style="position:absolute;left:2869;top:8983;width:209;height:397;visibility:visible;mso-wrap-style:square;v-text-anchor:top" coordsize="20809,397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" path="m17668,v1178,,3141,1578,2356,4331l8245,33043v3141,-394,6282,-3540,7853,-5904l18061,27139c15312,34222,9030,39728,3534,39728,1963,39728,,38155,1178,35402l12171,6297c9030,7083,5889,9836,3926,12589r-1570,c5104,5117,11779,,17668,xe" fillcolor="black" stroked="f" strokeweight="0">
                  <v:stroke miterlimit="83231f" joinstyle="miter"/>
                  <v:path arrowok="t" textboxrect="0,0,20809,39728"/>
                </v:shape>
                <v:shape id="Shape 38" o:spid="_x0000_s1054" style="position:absolute;left:2414;top:8963;width:212;height:417;visibility:visible;mso-wrap-style:square;v-text-anchor:top" coordsize="21207,416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" path="m18066,r3141,393l10606,24779v-2754,5899,-1576,8657,,8657c11784,33436,13747,31863,15710,29105r1963,c14925,35009,10999,41694,7067,41694v-3533,,-5496,-3933,-5104,-10618l2356,28712,,31820,,29009,3926,25172,9423,9443v-785,,-1963,-393,-3141,-393l,13561,,8357,2168,6641c5868,4700,9918,3544,14140,3544r392,l18066,xe" fillcolor="black" stroked="f" strokeweight="0">
                  <v:stroke miterlimit="83231f" joinstyle="miter"/>
                  <v:path arrowok="t" textboxrect="0,0,21207,41694"/>
                </v:shape>
                <v:shape id="Shape 39" o:spid="_x0000_s1055" style="position:absolute;left:3113;top:8892;width:294;height:488;visibility:visible;mso-wrap-style:square;v-text-anchor:top" coordsize="29452,487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" path="m19636,r3927,l20029,10623r9423,l28274,14555r-9816,l8643,42087v4319,-1180,9423,-4724,12171,-7477l22777,34610c19244,42480,9821,48772,3534,48772,1178,48772,,46019,785,43660l11391,14555r-6680,l4711,11802r8251,-1179l19636,xe" fillcolor="black" stroked="f" strokeweight="0">
                  <v:stroke miterlimit="83231f" joinstyle="miter"/>
                  <v:path arrowok="t" textboxrect="0,0,29452,48772"/>
                </v:shape>
                <v:shape id="Shape 40" o:spid="_x0000_s1056" style="position:absolute;left:3042;top:8786;width:94;height:95;visibility:visible;mso-wrap-style:square;v-text-anchor:top" coordsize="9423,94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" path="m4711,c7460,,9423,1966,9423,4719v,2753,-1963,4719,-4712,4719c1963,9438,,7472,,4719,,1966,1963,,4711,xe" fillcolor="black" stroked="f" strokeweight="0">
                  <v:stroke miterlimit="83231f" joinstyle="miter"/>
                  <v:path arrowok="t" textboxrect="0,0,9423,9438"/>
                </v:shape>
                <v:shape id="Shape 41" o:spid="_x0000_s1057" style="position:absolute;left:2622;top:8774;width:287;height:606;visibility:visible;mso-wrap-style:square;v-text-anchor:top" coordsize="28667,605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" path="m27881,r786,787l8245,53884v3141,-393,6675,-3539,8638,-5904l18846,47980c16097,55064,9816,60569,4319,60569,1570,60569,,57817,1178,55457l16883,13764v2355,-5506,3141,-7079,785,-8652l14920,3146r,-1573l27881,xe" fillcolor="black" stroked="f" strokeweight="0">
                  <v:stroke miterlimit="83231f" joinstyle="miter"/>
                  <v:path arrowok="t" textboxrect="0,0,28667,60569"/>
                </v:shape>
                <v:shape id="Shape 42" o:spid="_x0000_s1058" style="position:absolute;left:3542;top:9238;width:89;height:110;visibility:visible;mso-wrap-style:square;v-text-anchor:top" coordsize="8877,110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" path="m6522,l8877,c6718,4328,4166,7869,1466,10327l,11005,,4443,6522,xe" fillcolor="black" stroked="f" strokeweight="0">
                  <v:stroke miterlimit="83231f" joinstyle="miter"/>
                  <v:path arrowok="t" textboxrect="0,0,8877,11005"/>
                </v:shape>
                <v:shape id="Shape 43" o:spid="_x0000_s1059" style="position:absolute;left:3542;top:8983;width:164;height:175;visibility:visible;mso-wrap-style:square;v-text-anchor:top" coordsize="16337,175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" path="m6129,v5497,,10208,3938,6282,13375l,17518,,13931,6129,12589c7307,7477,4951,5511,2203,5511l,6871,,2339,6129,xe" fillcolor="black" stroked="f" strokeweight="0">
                  <v:stroke miterlimit="83231f" joinstyle="miter"/>
                  <v:path arrowok="t" textboxrect="0,0,16337,17518"/>
                </v:shape>
                <v:shape id="Shape 44" o:spid="_x0000_s1060" style="position:absolute;left:3572;top:8798;width:161;height:149;visibility:visible;mso-wrap-style:square;v-text-anchor:top" coordsize="16097,149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" path="m8638,r7459,l16097,1573,1963,14943,,14943,8638,xe" fillcolor="black" stroked="f" strokeweight="0">
                  <v:stroke miterlimit="83231f" joinstyle="miter"/>
                  <v:path arrowok="t" textboxrect="0,0,16097,14943"/>
                </v:shape>
                <v:shape id="Shape 46" o:spid="_x0000_s1061" style="position:absolute;left:1844;top:8074;width:209;height:397;visibility:visible;mso-wrap-style:square;v-text-anchor:top" coordsize="20814,397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" path="m17673,v1178,,3141,1573,2356,4326l8250,33431v2749,-787,5890,-3540,7853,-6292l18066,27139c15317,34222,9035,39728,3539,39728,1968,39728,,38155,790,35402l12176,6690c9035,7084,5895,9836,3931,12589r-1963,c4717,5511,11784,,17673,xe" fillcolor="black" stroked="f" strokeweight="0">
                  <v:stroke miterlimit="83231f" joinstyle="miter"/>
                  <v:path arrowok="t" textboxrect="0,0,20814,39728"/>
                </v:shape>
                <v:shape id="Shape 47" o:spid="_x0000_s1062" style="position:absolute;left:1318;top:7925;width:487;height:531;visibility:visible;mso-wrap-style:square;v-text-anchor:top" coordsize="48690,530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" path="m18846,l45549,r-785,2359c35734,3933,34163,4719,30630,14550l21992,38543v-3539,10224,-2754,11409,3926,11409c34949,49952,40838,42868,45549,37756r3141,l40053,53098,,53098,393,50738c9423,49165,10993,48374,14527,38543l23170,14550c26704,4719,25918,3933,18453,2359l18846,xe" fillcolor="black" stroked="f" strokeweight="0">
                  <v:stroke miterlimit="83231f" joinstyle="miter"/>
                  <v:path arrowok="t" textboxrect="0,0,48690,53098"/>
                </v:shape>
                <v:shape id="Shape 48" o:spid="_x0000_s1063" style="position:absolute;left:2017;top:7878;width:95;height:94;visibility:visible;mso-wrap-style:square;v-text-anchor:top" coordsize="9423,94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" path="m4712,c7460,,9423,1966,9423,4719v,2753,-1963,4719,-4711,4719c1963,9438,,7472,,4719,,1966,1963,,4712,xe" fillcolor="black" stroked="f" strokeweight="0">
                  <v:stroke miterlimit="83231f" joinstyle="miter"/>
                  <v:path arrowok="t" textboxrect="0,0,9423,9438"/>
                </v:shape>
                <v:shape id="Shape 49" o:spid="_x0000_s1064" style="position:absolute;left:2084;top:7877;width:181;height:594;visibility:visible;mso-wrap-style:square;v-text-anchor:top" coordsize="18066,59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" path="m17867,r,23160l14532,31888r3335,-4032l17867,31103r-4905,4717l9821,44472c8638,47224,7852,49584,7852,49977v,1573,2754,3539,4717,3539l17867,51291r,4633l17285,56439v-2928,1875,-5800,2981,-8255,2981c4711,59420,,55881,,52730v,-787,1178,-3933,2356,-6292l15317,12614v1964,-5112,2749,-7078,393,-8651l13354,1997r,-1573l17867,xe" fillcolor="black" stroked="f" strokeweight="0">
                  <v:stroke miterlimit="83231f" joinstyle="miter"/>
                  <v:path arrowok="t" textboxrect="0,0,18066,59420"/>
                </v:shape>
                <v:shape id="Shape 50" o:spid="_x0000_s1065" style="position:absolute;left:2469;top:8097;width:142;height:374;visibility:visible;mso-wrap-style:square;v-text-anchor:top" coordsize="14195,374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" path="m14195,r,4589l11735,6088c10213,7907,8839,10463,7858,13412r6337,-1638l14195,15229,6680,17738v-393,1966,-785,3539,-785,5505c5895,27962,7858,29928,10999,29928r3196,-2177l14195,34293,7465,37405c3141,37405,,33866,,27569,,17246,5966,5594,13090,413l14195,xe" fillcolor="black" stroked="f" strokeweight="0">
                  <v:stroke miterlimit="83231f" joinstyle="miter"/>
                  <v:path arrowok="t" textboxrect="0,0,14195,37405"/>
                </v:shape>
                <v:shape id="Shape 51" o:spid="_x0000_s1066" style="position:absolute;left:2263;top:8074;width:174;height:363;visibility:visible;mso-wrap-style:square;v-text-anchor:top" coordsize="17474,362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" path="m11192,v4319,,6282,2360,6282,8263c17474,15145,13352,23011,8002,29157l,36232,,31599r408,-171c5818,26967,10014,17308,10014,11409,10014,8656,8837,7477,6873,7477v-1374,,-3435,1081,-5594,2703l,11410,,8163,3782,3591c6186,1378,8640,,11192,xe" fillcolor="black" stroked="f" strokeweight="0">
                  <v:stroke miterlimit="83231f" joinstyle="miter"/>
                  <v:path arrowok="t" textboxrect="0,0,17474,36232"/>
                </v:shape>
                <v:shape id="Shape 52" o:spid="_x0000_s1067" style="position:absolute;left:2263;top:7870;width:88;height:239;visibility:visible;mso-wrap-style:square;v-text-anchor:top" coordsize="8837,239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" path="m8051,r786,786l,23916,,756,8051,xe" fillcolor="black" stroked="f" strokeweight="0">
                  <v:stroke miterlimit="83231f" joinstyle="miter"/>
                  <v:path arrowok="t" textboxrect="0,0,8837,23916"/>
                </v:shape>
                <v:shape id="Shape 53" o:spid="_x0000_s1068" style="position:absolute;left:2611;top:8330;width:90;height:110;visibility:visible;mso-wrap-style:square;v-text-anchor:top" coordsize="8974,11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" path="m6619,l8974,c6815,4328,4263,7869,1564,10327l,11050,,4508,6619,xe" fillcolor="black" stroked="f" strokeweight="0">
                  <v:stroke miterlimit="83231f" joinstyle="miter"/>
                  <v:path arrowok="t" textboxrect="0,0,8974,11050"/>
                </v:shape>
                <v:shape id="Shape 54" o:spid="_x0000_s1069" style="position:absolute;left:3352;top:8098;width:142;height:373;visibility:visible;mso-wrap-style:square;v-text-anchor:top" coordsize="14193,373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" path="m14193,r,4578l11877,6034c10306,7853,8834,10409,7852,13358r6341,-1638l14193,15175,6675,17684v-393,1966,-786,3539,-786,5505c5889,27908,7852,29874,10993,29874r3200,-2177l14193,34239,7460,37351c3141,37351,,33812,,27515,,17192,6184,5540,13253,359l14193,xe" fillcolor="black" stroked="f" strokeweight="0">
                  <v:stroke miterlimit="83231f" joinstyle="miter"/>
                  <v:path arrowok="t" textboxrect="0,0,14193,37351"/>
                </v:shape>
                <v:shape id="Shape 55" o:spid="_x0000_s1070" style="position:absolute;left:2775;top:8074;width:318;height:397;visibility:visible;mso-wrap-style:square;v-text-anchor:top" coordsize="31808,397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" path="m12962,v3533,,4711,3539,4711,7477l17673,12589c21992,3539,23170,,27489,v3533,,4319,4326,2748,9050l22777,9050v-2355,2752,-4319,4719,-6674,7471l8643,36975v-785,2359,-1968,2753,-3932,2753c1570,39728,,37368,1570,34222l9428,16914v2748,-5898,1963,-8651,,-8651c7858,8263,6282,9836,4319,12589r-1963,c5104,6297,9035,,12962,xe" fillcolor="black" stroked="f" strokeweight="0">
                  <v:stroke miterlimit="83231f" joinstyle="miter"/>
                  <v:path arrowok="t" textboxrect="0,0,31808,39728"/>
                </v:shape>
                <v:shape id="Shape 56" o:spid="_x0000_s1071" style="position:absolute;left:2611;top:8074;width:164;height:176;visibility:visible;mso-wrap-style:square;v-text-anchor:top" coordsize="16434,17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" path="m6226,v5497,,10208,4326,6282,13375l,17551,,14097,5833,12589c7404,7477,5048,5511,2300,5511l,6912,,2323,6226,xe" fillcolor="black" stroked="f" strokeweight="0">
                  <v:stroke miterlimit="83231f" joinstyle="miter"/>
                  <v:path arrowok="t" textboxrect="0,0,16434,17551"/>
                </v:shape>
                <v:shape id="Shape 57" o:spid="_x0000_s1072" style="position:absolute;left:3070;top:7984;width:294;height:487;visibility:visible;mso-wrap-style:square;v-text-anchor:top" coordsize="29452,487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" path="m19636,r3927,l20029,10617r9423,l28274,14948r-9816,l8638,42082v4324,-787,9820,-4719,12176,-7472l22777,34610c19244,42868,9815,48772,3534,48772,1178,48772,,46413,785,43660l11386,14948r-5104,l6282,11797r6680,-1180l19636,xe" fillcolor="black" stroked="f" strokeweight="0">
                  <v:stroke miterlimit="83231f" joinstyle="miter"/>
                  <v:path arrowok="t" textboxrect="0,0,29452,48772"/>
                </v:shape>
                <v:shape id="Shape 58" o:spid="_x0000_s1073" style="position:absolute;left:3494;top:8330;width:90;height:110;visibility:visible;mso-wrap-style:square;v-text-anchor:top" coordsize="8977,11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" path="m6621,l8977,c6818,4328,4264,7869,1564,10327l,11050,,4507,6621,xe" fillcolor="black" stroked="f" strokeweight="0">
                  <v:stroke miterlimit="83231f" joinstyle="miter"/>
                  <v:path arrowok="t" textboxrect="0,0,8977,11050"/>
                </v:shape>
                <v:shape id="Shape 59" o:spid="_x0000_s1074" style="position:absolute;left:3494;top:8074;width:165;height:176;visibility:visible;mso-wrap-style:square;v-text-anchor:top" coordsize="16437,17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" path="m6229,v5497,,10208,4326,6282,13376l,17551,,14097,5836,12589c7407,7477,5051,5511,2298,5511l,6955,,2377,6229,xe" fillcolor="black" stroked="f" strokeweight="0">
                  <v:stroke miterlimit="83231f" joinstyle="miter"/>
                  <v:path arrowok="t" textboxrect="0,0,16437,17551"/>
                </v:shape>
                <v:shape id="Shape 60" o:spid="_x0000_s1075" style="position:absolute;left:3525;top:7889;width:161;height:150;visibility:visible;mso-wrap-style:square;v-text-anchor:top" coordsize="16097,149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" path="m8638,r7459,l16097,1573,1963,14943,,14943,8638,xe" fillcolor="black" stroked="f" strokeweight="0">
                  <v:stroke miterlimit="83231f" joinstyle="miter"/>
                  <v:path arrowok="t" textboxrect="0,0,16097,14943"/>
                </v:shape>
                <v:shape id="Shape 62" o:spid="_x0000_s1076" style="position:absolute;left:2500;top:1148;width:12;height:8;visibility:visible;mso-wrap-style:square;v-text-anchor:top" coordsize="1178,7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" path="m785,r393,c785,367,393,367,,787,393,367,785,367,785,xe" fillcolor="#283a7f" stroked="f" strokeweight="0">
                  <v:stroke miterlimit="83231f" joinstyle="miter"/>
                  <v:path arrowok="t" textboxrect="0,0,1178,787"/>
                </v:shape>
                <v:shape id="Shape 64" o:spid="_x0000_s1077" style="position:absolute;left:2979;top:995;width:4;height:3;visibility:visible;mso-wrap-style:square;v-text-anchor:top" coordsize="393,3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" path="m,367c,367,393,,393,l,367xe" fillcolor="#283a7f" stroked="f" strokeweight="0">
                  <v:stroke miterlimit="83231f" joinstyle="miter"/>
                  <v:path arrowok="t" textboxrect="0,0,393,367"/>
                </v:shape>
                <v:shape id="Shape 66" o:spid="_x0000_s1078" style="position:absolute;left:1322;width:943;height:1317;visibility:visible;mso-wrap-style:square;v-text-anchor:top" coordsize="94245,1317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" path="m,l94049,r,70101l90711,72775v-2748,2727,-5109,5506,-8643,7079c80105,84153,77357,88086,74216,92437v,367,393,787,393,787c80498,86146,86000,80640,93460,75921v785,-419,-393,787,392,367l94049,76079r,1022l93067,78281v,367,,367,393,367l94049,77783r,17012l90319,98310v,,,,,419c89926,99516,88748,99883,88748,100669v,,,420,,420l94049,98291r,12471l92674,111313v,,-392,419,-392,419c91889,112099,91497,112099,91497,112519v-786,367,-786,786,-1571,1153c89926,114092,89533,114092,89533,114459v-392,,,419,393,419c90319,114459,90711,114092,90711,113672v393,,393,,393,c90711,114092,90319,114878,89926,115245v,420,,420,,420c89926,116032,89926,116032,89926,116032v,,,,,419c89533,116451,89533,116818,89533,116818v,420,-392,420,-392,787c89141,117605,89141,118024,88748,118024v,,,,,367c88356,118391,88356,118811,87963,119178v,,,419,,419c87570,119597,87570,119964,87178,119964v,,,420,,420c86785,120751,86392,121170,86392,121170r,367c86392,121537,86392,121537,86392,121957r393,c87178,121957,87178,121957,87178,121537v785,-786,1178,-1153,1570,-1573c89141,119597,89533,119178,89533,119178v393,,393,,393,c90319,119178,90319,118811,90319,118811v392,,392,,392,c90711,118811,91104,118811,91497,118811v,,,,392,-420c91889,118391,92282,118024,92282,118024v,-419,392,-419,392,-419c92674,117238,93067,117238,93067,117238r982,-830l94049,131761,,131761,,xe" fillcolor="#283a7f" stroked="f" strokeweight="0">
                  <v:stroke miterlimit="83231f" joinstyle="miter"/>
                  <v:path arrowok="t" textboxrect="0,0,94245,131761"/>
                </v:shape>
                <v:shape id="Shape 67" o:spid="_x0000_s1079" style="position:absolute;left:2263;top:1104;width:103;height:213;visibility:visible;mso-wrap-style:square;v-text-anchor:top" coordsize="10365,21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" path="m10365,r,4097l9619,4828c9227,5247,8441,6033,8049,6401v-393,419,785,786,1178,419c9619,6401,9619,6401,10012,6033r353,l10365,21344,,21344,,5990,1374,4828v393,,393,,393,c2159,4828,2159,4828,2159,4828,2945,4460,4123,4041,5300,3255,6086,2888,7264,2101,8049,1315l10365,xe" fillcolor="#283a7f" stroked="f" strokeweight="0">
                  <v:stroke miterlimit="83231f" joinstyle="miter"/>
                  <v:path arrowok="t" textboxrect="0,0,10365,21344"/>
                </v:shape>
                <v:shape id="Shape 68" o:spid="_x0000_s1080" style="position:absolute;left:2263;top:939;width:103;height:168;visibility:visible;mso-wrap-style:square;v-text-anchor:top" coordsize="10365,168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" path="m10365,r,13467l8441,13467,,16849,,4378,2945,2823c4908,2456,6478,1251,8049,464l10365,xe" fillcolor="#283a7f" stroked="f" strokeweight="0">
                  <v:stroke miterlimit="83231f" joinstyle="miter"/>
                  <v:path arrowok="t" textboxrect="0,0,10365,16849"/>
                </v:shape>
                <v:shape id="Shape 69" o:spid="_x0000_s1081" style="position:absolute;left:2355;top:749;width:11;height:16;visibility:visible;mso-wrap-style:square;v-text-anchor:top" coordsize="1138,16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" path="m1138,r,1672l,1368,1138,xe" fillcolor="#283a7f" stroked="f" strokeweight="0">
                  <v:stroke miterlimit="83231f" joinstyle="miter"/>
                  <v:path arrowok="t" textboxrect="0,0,1138,1672"/>
                </v:shape>
                <v:shape id="Shape 70" o:spid="_x0000_s1082" style="position:absolute;left:2263;top:655;width:103;height:292;visibility:visible;mso-wrap-style:square;v-text-anchor:top" coordsize="10365,292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" path="m10365,r,6448l9227,7209r,367l10365,7120r,922l4123,15441v1963,1205,3926,419,5496,419c9227,16646,7656,16646,6871,17013v-785,,-1571,787,-1178,1206c5693,18586,6086,18586,6086,18586v-393,,-1178,420,-1571,787c5693,20159,6478,19792,7656,19792v,367,393,367,785,787c6871,20946,6086,22152,5693,22519v-393,1573,-1570,1992,-2356,2779l3337,26084,,29229,,12216r196,-288c589,11508,982,11508,982,11141v,-419,,-786,,-786l,11534,,10512,5693,4430,10365,xe" fillcolor="#283a7f" stroked="f" strokeweight="0">
                  <v:stroke miterlimit="83231f" joinstyle="miter"/>
                  <v:path arrowok="t" textboxrect="0,0,10365,29229"/>
                </v:shape>
                <v:shape id="Shape 71" o:spid="_x0000_s1083" style="position:absolute;left:2263;width:103;height:701;visibility:visible;mso-wrap-style:square;v-text-anchor:top" coordsize="10365,701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" path="m,l10365,r,61796l,70101,,xe" fillcolor="#283a7f" stroked="f" strokeweight="0">
                  <v:stroke miterlimit="83231f" joinstyle="miter"/>
                  <v:path arrowok="t" textboxrect="0,0,10365,70101"/>
                </v:shape>
                <v:shape id="Shape 72" o:spid="_x0000_s1084" style="position:absolute;left:2366;top:932;width:101;height:385;visibility:visible;mso-wrap-style:square;v-text-anchor:top" coordsize="10051,385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" path="m9070,r981,184l10051,3094r-196,52c9070,3932,7107,3932,6714,5086v,419,785,,1570,l10051,4687r,13068l9070,18508v392,367,785,367,785,367l10051,18692r,800l9462,20081v,,,367,,367c9462,20868,9462,20868,9070,21235v,419,-393,419,-393,786c8677,22021,8677,22441,8284,22441v,367,,367,,367l8284,23227v,,393,,393,l10051,22126r,1602l7499,25587v,,393,,393,c7892,25587,7892,25587,7892,25954v-393,419,-785,786,-1178,1573c6714,27946,6321,28313,5929,28733v,,-393,367,-393,786c5536,29519,5536,29886,5143,29886v393,,786,,786,l10051,26133r,12404l,38537,,23227r39,c825,22808,1610,22441,2003,21654v,,,,-393,-419c2003,21235,2003,20868,2395,20868v,-787,-1178,-420,-1570,-420c825,20448,432,20868,432,20868l,21291,,17194,3966,14943v-393,-786,-1178,-786,-1963,-786l,14157,,689,1610,367v,,,419,393,419l3966,786v-393,368,-1178,368,-1178,368c3573,1940,5143,1940,6321,1154,6714,786,7499,786,8677,786v393,,393,-419,393,-786xe" fillcolor="#283a7f" stroked="f" strokeweight="0">
                  <v:stroke miterlimit="83231f" joinstyle="miter"/>
                  <v:path arrowok="t" textboxrect="0,0,10051,38537"/>
                </v:shape>
                <v:shape id="Shape 73" o:spid="_x0000_s1085" style="position:absolute;left:2366;top:696;width:101;height:115;visibility:visible;mso-wrap-style:square;v-text-anchor:top" coordsize="10051,115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" path="m10051,r,1236l1610,3542r8441,1219l10051,11579,5536,9834v785,,1571,786,2356,c6714,8680,5143,9047,3966,8680v,,785,,785,-419l,6992,,5320,825,4328c825,3961,432,3961,39,3961l,4008,,3086,2788,1969c5143,1602,7499,396,9855,29l10051,xe" fillcolor="#283a7f" stroked="f" strokeweight="0">
                  <v:stroke miterlimit="83231f" joinstyle="miter"/>
                  <v:path arrowok="t" textboxrect="0,0,10051,11579"/>
                </v:shape>
                <v:shape id="Shape 74" o:spid="_x0000_s1086" style="position:absolute;left:2366;width:101;height:720;visibility:visible;mso-wrap-style:square;v-text-anchor:top" coordsize="10051,720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" path="m,l10051,r,66534l8284,66484,,72015,,65567,3180,62551v,367,,367,-392,787c3180,63705,3573,63705,3573,63705v1178,-787,2356,-787,3141,-1573c4751,61345,2003,60978,39,61765l,61796,,xe" fillcolor="#283a7f" stroked="f" strokeweight="0">
                  <v:stroke miterlimit="83231f" joinstyle="miter"/>
                  <v:path arrowok="t" textboxrect="0,0,10051,72015"/>
                </v:shape>
                <v:shape id="Shape 75" o:spid="_x0000_s1087" style="position:absolute;left:2467;top:1140;width:18;height:29;visibility:visible;mso-wrap-style:square;v-text-anchor:top" coordsize="1767,28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" path="m1767,v,,,,,367c1767,786,1374,786,1374,1154v,,,419,393,419l,2860,,1258,589,786c982,367,1374,367,1767,xe" fillcolor="#283a7f" stroked="f" strokeweight="0">
                  <v:stroke miterlimit="83231f" joinstyle="miter"/>
                  <v:path arrowok="t" textboxrect="0,0,1767,2860"/>
                </v:shape>
                <v:shape id="Shape 76" o:spid="_x0000_s1088" style="position:absolute;left:2467;top:1106;width:28;height:21;visibility:visible;mso-wrap-style:square;v-text-anchor:top" coordsize="2814,20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" path="m2814,l982,1084,,2067,,1267,196,1084,2814,xe" fillcolor="#283a7f" stroked="f" strokeweight="0">
                  <v:stroke miterlimit="83231f" joinstyle="miter"/>
                  <v:path arrowok="t" textboxrect="0,0,2814,2067"/>
                </v:shape>
                <v:shape id="Shape 77" o:spid="_x0000_s1089" style="position:absolute;left:2495;top:1101;width:13;height:5;visibility:visible;mso-wrap-style:square;v-text-anchor:top" coordsize="1309,5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" path="m916,v,,393,,393,l,542,916,xe" fillcolor="#283a7f" stroked="f" strokeweight="0">
                  <v:stroke miterlimit="83231f" joinstyle="miter"/>
                  <v:path arrowok="t" textboxrect="0,0,1309,542"/>
                </v:shape>
                <v:shape id="Shape 78" o:spid="_x0000_s1090" style="position:absolute;left:2467;top:987;width:520;height:330;visibility:visible;mso-wrap-style:square;v-text-anchor:top" coordsize="52033,330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" path="m50855,367v,419,,787,,787l51248,1154,48499,3146v-392,,,367,393,367c50070,3146,50855,1940,52033,1573v-393,367,-393,786,-393,786c50855,3146,49677,3932,48892,4719v-3141,2726,-5889,5505,-8245,8284c39076,14576,37893,16149,36323,17722v-2356,2359,-9423,5505,-12564,7078c17084,27946,12373,29886,7661,33032l,33032,,20627r196,-179c196,20448,196,20448,589,20448,1767,19295,2945,17722,4515,16935v791,-419,1183,-786,1576,-1205c6484,15363,6484,15363,6484,14943v,,392,,392,c8447,14157,9625,13790,11588,13003v3141,-419,6282,-1206,9030,-1625c22581,11378,24544,11797,26900,11378v1570,-367,3141,-1573,4319,-1940l31219,9805c35145,8651,37893,5086,41432,3932v393,,785,367,1571,367c44966,2359,47714,,50855,367xe" fillcolor="#283a7f" stroked="f" strokeweight="0">
                  <v:stroke miterlimit="83231f" joinstyle="miter"/>
                  <v:path arrowok="t" textboxrect="0,0,52033,33032"/>
                </v:shape>
                <v:shape id="Shape 79" o:spid="_x0000_s1091" style="position:absolute;left:2467;top:743;width:395;height:366;visibility:visible;mso-wrap-style:square;v-text-anchor:top" coordsize="39469,366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" path="m,l10802,1560v2356,786,4319,1573,6282,2726c17870,5073,18655,5859,19440,6279v1178,786,3141,786,4319,367l24937,6646c28470,5859,32789,4706,35145,1927v,419,393,419,393,419c34752,4286,34752,6279,33574,8219v,419,-392,786,,786l33967,9005v,,-393,,-393,420c33574,9792,34360,9425,34752,9792v-1178,419,-2748,786,-3533,1573c31219,11784,32004,11784,32004,11784v-393,367,-1178,,-1178,787c30826,12571,30826,12571,31219,12571v-393,,-393,,-393,367l30826,13724v-785,,-1178,420,-1570,787c30041,15297,30826,14511,32004,14511v-2748,786,-5104,2359,-7852,3146c23759,17657,24152,18443,23759,18443v785,419,1178,-367,1963,-367c22188,20016,18655,22008,15121,23948v,,-785,787,-785,1206l13551,25154v-393,367,-393,1154,-785,1573c13943,27514,15514,25521,16299,26727v,,-393,,-1178,c15121,26727,15121,27514,14729,27514r-786,c13551,27881,13158,28300,13158,28667v-785,,-1178,,-1570,787c17084,28667,22974,29087,28078,26308v3926,-1940,7852,-4719,10998,-8232c39076,18076,39469,18443,39469,18862v-785,2360,-2361,3933,-4324,5506c33574,25154,32789,26308,31219,26727v-393,787,-1178,1154,-1963,1573c19833,31446,8839,30240,982,36165v,,,,-393,l,36617,,23549r3337,-754c2945,22008,2159,22375,1374,21589l,21956,,19046r982,183c6876,18076,12373,16503,17870,13724l,6818,,xe" fillcolor="#283a7f" stroked="f" strokeweight="0">
                  <v:stroke miterlimit="83231f" joinstyle="miter"/>
                  <v:path arrowok="t" textboxrect="0,0,39469,36617"/>
                </v:shape>
                <v:shape id="Shape 80" o:spid="_x0000_s1092" style="position:absolute;left:2467;top:680;width:131;height:28;visibility:visible;mso-wrap-style:square;v-text-anchor:top" coordsize="13158,2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" path="m10410,v785,,1963,,2748,c8447,,4515,1154,196,2726l,2780,,1544,10410,xe" fillcolor="#283a7f" stroked="f" strokeweight="0">
                  <v:stroke miterlimit="83231f" joinstyle="miter"/>
                  <v:path arrowok="t" textboxrect="0,0,13158,2780"/>
                </v:shape>
                <v:shape id="Shape 81" o:spid="_x0000_s1093" style="position:absolute;left:2467;width:575;height:719;visibility:visible;mso-wrap-style:square;v-text-anchor:top" coordsize="57530,719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" path="m,l57530,v,,-3141,1206,-6675,2779c48499,3565,44966,5138,43003,7498v-1964,2726,-3927,5086,-4717,8232c35145,17722,33182,20448,31219,23594v-1963,4352,-5497,7865,-4712,12584c26900,40110,28078,44043,28470,47975v393,1573,786,2779,1178,4352c30041,53900,29648,55473,30434,57046v392,786,392,1573,1177,1940l31611,60192v393,367,393,367,786,367l32397,61765v1963,2359,4318,4719,5889,7445c38684,70783,35538,69996,34360,69210,32004,68057,30434,66064,28470,64491v,,-392,,-392,420c29256,66484,32789,68843,30826,69996v-785,787,-2356,-786,-3141,420c27293,70783,27685,71202,27685,71989v-1570,-1206,-3141,-787,-4319,-1206c22188,70783,21796,68424,20618,68424v-3141,-367,-6282,-1154,-9423,-1573l,66534,,xe" fillcolor="#283a7f" stroked="f" strokeweight="0">
                  <v:stroke miterlimit="83231f" joinstyle="miter"/>
                  <v:path arrowok="t" textboxrect="0,0,57530,71989"/>
                </v:shape>
                <v:shape id="Shape 83" o:spid="_x0000_s1094" style="position:absolute;left:3348;width:1607;height:1317;visibility:visible;mso-wrap-style:square;v-text-anchor:top" coordsize="160608,1317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" path="m18851,l160608,r,131761l21599,131761v-1570,-786,-3533,-1573,-5894,-2726c10208,126675,2356,123896,1963,123896,785,122323,,117605,1571,112099v392,-1573,1177,-3146,1963,-4719c3534,107380,3534,106961,3534,106961v,,392,,392,c4319,105807,5104,105021,5889,103815v393,-367,393,-367,393,-367c6675,103029,6675,103029,6675,102662r392,c7853,101875,8638,100669,9816,99883v1178,-367,2355,-787,3533,-787c17673,99096,21992,100302,25918,100669v786,,1178,420,1571,420c29059,101456,30630,101456,32200,101089v1963,-787,3926,-1573,4712,-3933c37304,95583,38090,93591,36912,91651v-1571,-1993,1570,-2779,2748,-4352c40053,86145,38875,85359,38875,84153v-393,-786,-1571,-367,-1963,-1153c38875,82213,41623,81007,40053,78648v-393,-1154,-1963,-3146,-393,-4719c41623,73142,44372,73142,44764,71569v1571,-3145,-1178,-5505,-2748,-7864c41231,62132,40053,60978,39267,59772,38090,57832,36912,56259,36519,54267v-785,-1940,393,-3513,393,-5505c36912,44829,36126,41316,34949,37384v-786,-1573,-786,-3566,-1571,-5505c32985,31092,32593,29886,32200,29100v-392,-787,-392,-1154,,-1940c32985,26373,34163,25954,34949,24800v785,-1206,392,-3146,-786,-3932c32200,20448,32593,22808,31415,23227r-785,c30237,22441,30630,22441,31415,21654v,,,-786,-393,-786c29844,20868,29059,20868,28667,20448,26311,16935,22777,14943,19244,13370v785,419,1963,787,2748,787c23955,14157,25918,14157,27096,13370v1571,-367,1571,-2359,2356,-3513c29844,8651,29059,7498,28667,6711,27489,4719,25526,3565,23955,2779,22777,1992,21207,1206,20029,786,19244,,18851,,18851,xe" fillcolor="#ec1c24" stroked="f" strokeweight="0">
                  <v:stroke miterlimit="83231f" joinstyle="miter"/>
                  <v:path arrowok="t" textboxrect="0,0,160608,131761"/>
                </v:shape>
                <v:shape id="Shape 85" o:spid="_x0000_s1095" style="position:absolute;left:3525;top:452;width:165;height:149;visibility:visible;mso-wrap-style:square;v-text-anchor:top" coordsize="16490,149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" path="m8245,787v1571,,3141,-787,4319,c13742,1154,15705,1154,16097,1940v393,1573,-785,3146,-2355,3932c13742,6292,14527,6659,14527,7078v,367,-785,787,-1571,787c12564,8232,12171,9018,11779,9438v392,,,786,392,786c10993,11378,12564,13737,10993,14524v-1570,419,-3533,419,-5496,c6282,14157,7460,14524,8245,13737r,-1153c8245,12584,8245,12584,7852,12584v-392,,-392,,-392,c7460,12164,7067,11797,6675,11797v-1571,,-2749,-786,-3927,-1573c3534,9805,4319,9805,5104,9805v785,,393,-1154,1178,-1573l7067,8232c8638,6292,11779,5505,12171,3513v,-367,-1570,-367,-2355,-787c8245,2726,7067,2726,5497,2726,3534,3513,1571,3513,,4299,1571,3513,2748,2360,4711,1940,5889,1573,7067,787,8245,787xe" fillcolor="#757575" stroked="f" strokeweight="0">
                  <v:stroke miterlimit="83231f" joinstyle="miter"/>
                  <v:path arrowok="t" textboxrect="0,0,16490,14943"/>
                </v:shape>
                <v:shape id="Shape 87" o:spid="_x0000_s1096" style="position:absolute;left:1314;top:1982;width:970;height:975;visibility:visible;mso-wrap-style:square;v-text-anchor:top" coordsize="96993,975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" path="m,l24348,,48298,40897,72253,,96993,r,97523l76964,97523r,-69996l55370,64124r-14140,l19631,27527r,69996l,97523,,xe" fillcolor="black" stroked="f" strokeweight="0">
                  <v:stroke miterlimit="83231f" joinstyle="miter"/>
                  <v:path arrowok="t" textboxrect="0,0,96993,97523"/>
                </v:shape>
                <v:shape id="Shape 89" o:spid="_x0000_s1097" style="position:absolute;left:2567;top:1982;width:200;height:975;visibility:visible;mso-wrap-style:square;v-text-anchor:top" coordsize="20024,975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" path="m,l20024,r,97523l,97523,,xe" fillcolor="black" stroked="f" strokeweight="0">
                  <v:stroke miterlimit="83231f" joinstyle="miter"/>
                  <v:path arrowok="t" textboxrect="0,0,20024,97523"/>
                </v:shape>
                <v:shape id="Shape 91" o:spid="_x0000_s1098" style="position:absolute;left:3054;top:1982;width:887;height:975;visibility:visible;mso-wrap-style:square;v-text-anchor:top" coordsize="88748,975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" path="m,l25526,,69112,70416,69112,,88748,r,97523l63615,97523,19636,26740r,70783l,97523,,xe" fillcolor="black" stroked="f" strokeweight="0">
                  <v:stroke miterlimit="83231f" joinstyle="miter"/>
                  <v:path arrowok="t" textboxrect="0,0,88748,97523"/>
                </v:shape>
                <v:shape id="Shape 93" o:spid="_x0000_s1099" style="position:absolute;left:4228;top:1982;width:200;height:975;visibility:visible;mso-wrap-style:square;v-text-anchor:top" coordsize="20024,975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" path="m,l20024,r,97523l,97523,,xe" fillcolor="black" stroked="f" strokeweight="0">
                  <v:stroke miterlimit="83231f" joinstyle="miter"/>
                  <v:path arrowok="t" textboxrect="0,0,20024,97523"/>
                </v:shape>
                <v:shape id="Shape 95" o:spid="_x0000_s1100" style="position:absolute;left:4629;top:1954;width:695;height:1031;visibility:visible;mso-wrap-style:square;v-text-anchor:top" coordsize="69499,1030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" path="m35341,c50261,,61280,6292,69499,16149l54972,29519c49476,22021,43194,17303,35734,17303v-7067,,-11779,4351,-11779,10224c23955,45249,68348,40110,68348,73562v-419,18508,-14554,29519,-32614,29519c19631,103081,8638,97156,,86932l14134,73562v5890,7498,13747,12216,21600,12216c43586,85778,48298,81427,48298,74348,48298,56259,3926,61398,3926,28313,3926,12584,16883,,35341,xe" fillcolor="black" stroked="f" strokeweight="0">
                  <v:stroke miterlimit="83231f" joinstyle="miter"/>
                  <v:path arrowok="t" textboxrect="0,0,69499,103081"/>
                </v:shape>
                <v:shape id="Shape 97" o:spid="_x0000_s1101" style="position:absolute;left:5426;top:1982;width:801;height:975;visibility:visible;mso-wrap-style:square;v-text-anchor:top" coordsize="80095,975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" path="m,l80095,r,17669l49889,17669r,79854l30258,97523r,-79854l,17669,,xe" fillcolor="black" stroked="f" strokeweight="0">
                  <v:stroke miterlimit="83231f" joinstyle="miter"/>
                  <v:path arrowok="t" textboxrect="0,0,80095,97523"/>
                </v:shape>
                <v:shape id="Shape 99" o:spid="_x0000_s1102" style="position:absolute;left:6415;top:1982;width:570;height:975;visibility:visible;mso-wrap-style:square;v-text-anchor:top" coordsize="56956,975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" path="m,l56956,r,16516l20050,16516r,22808l51460,39324r,16516l20050,55840r,25167l56956,81007r,16516l,97523,,xe" fillcolor="black" stroked="f" strokeweight="0">
                  <v:stroke miterlimit="83231f" joinstyle="miter"/>
                  <v:path arrowok="t" textboxrect="0,0,56956,97523"/>
                </v:shape>
                <v:shape id="Shape 100" o:spid="_x0000_s1103" style="position:absolute;left:6431;top:1707;width:362;height:188;visibility:visible;mso-wrap-style:square;v-text-anchor:top" coordsize="36173,188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" path="m,l20416,,36173,18875r-18112,l,xe" fillcolor="black" stroked="f" strokeweight="0">
                  <v:stroke miterlimit="83231f" joinstyle="miter"/>
                  <v:path arrowok="t" textboxrect="0,0,36173,18875"/>
                </v:shape>
                <v:shape id="Shape 102" o:spid="_x0000_s1104" style="position:absolute;left:7228;top:1982;width:322;height:975;visibility:visible;mso-wrap-style:square;v-text-anchor:top" coordsize="32221,975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" path="m,l29839,r2382,729l32221,16913r-1178,-397l20050,16516r,25167l31043,41683r1178,-429l32221,61757,29839,58199r-9789,l20050,97523,,97523,,xe" fillcolor="black" stroked="f" strokeweight="0">
                  <v:stroke miterlimit="83231f" joinstyle="miter"/>
                  <v:path arrowok="t" textboxrect="0,0,32221,97523"/>
                </v:shape>
                <v:shape id="Shape 103" o:spid="_x0000_s1105" style="position:absolute;left:7550;top:1989;width:471;height:968;visibility:visible;mso-wrap-style:square;v-text-anchor:top" coordsize="47088,967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" path="m,l23001,7038v5935,5013,9168,12288,9168,21333c32169,40168,26672,48819,16464,53538l47088,96794r-23138,l,61028,,40526,8579,37402v2309,-2268,3592,-5518,3592,-9451c12171,24229,10888,21188,8579,19077l,16184,,xe" fillcolor="black" stroked="f" strokeweight="0">
                  <v:stroke miterlimit="83231f" joinstyle="miter"/>
                  <v:path arrowok="t" textboxrect="0,0,47088,96794"/>
                </v:shape>
                <v:shape id="Shape 105" o:spid="_x0000_s1106" style="position:absolute;left:8163;top:1982;width:565;height:975;visibility:visible;mso-wrap-style:square;v-text-anchor:top" coordsize="56590,975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" path="m,l56590,r,16516l19631,16516r,22808l51093,39324r,16516l19631,55840r,25167l56590,81007r,16516l,97523,,xe" fillcolor="black" stroked="f" strokeweight="0">
                  <v:stroke miterlimit="83231f" joinstyle="miter"/>
                  <v:path arrowok="t" textboxrect="0,0,56590,97523"/>
                </v:shape>
                <v:shape id="Shape 107" o:spid="_x0000_s1107" style="position:absolute;left:1314;top:3398;width:446;height:975;visibility:visible;mso-wrap-style:square;v-text-anchor:top" coordsize="44568,97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" path="m,l38090,r6478,1198l44568,18876,38482,17722r-18851,l19631,79487r18851,l44568,78335r,18043l38090,97576,,97576,,xe" fillcolor="black" stroked="f" strokeweight="0">
                  <v:stroke miterlimit="83231f" joinstyle="miter"/>
                  <v:path arrowok="t" textboxrect="0,0,44568,97576"/>
                </v:shape>
                <v:shape id="Shape 108" o:spid="_x0000_s1108" style="position:absolute;left:1760;top:3410;width:454;height:951;visibility:visible;mso-wrap-style:square;v-text-anchor:top" coordsize="45358,95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" path="m,l14709,2720v18941,7545,30649,25103,30649,44844c45358,67344,33650,84912,14709,92459l,95180,,77137,6383,75929c17649,71355,24937,60580,24937,47564,24937,34311,17649,23478,6383,18889l,17678,,xe" fillcolor="black" stroked="f" strokeweight="0">
                  <v:stroke miterlimit="83231f" joinstyle="miter"/>
                  <v:path arrowok="t" textboxrect="0,0,45358,95180"/>
                </v:shape>
                <v:shape id="Shape 110" o:spid="_x0000_s1109" style="position:absolute;left:2418;top:3398;width:569;height:975;visibility:visible;mso-wrap-style:square;v-text-anchor:top" coordsize="56941,97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" path="m,l56941,r,16516l20029,16516r,22808l51444,39324r,16516l20029,55840r,25220l56941,81060r,16516l,97576,,xe" fillcolor="black" stroked="f" strokeweight="0">
                  <v:stroke miterlimit="83231f" joinstyle="miter"/>
                  <v:path arrowok="t" textboxrect="0,0,56941,97576"/>
                </v:shape>
                <v:shape id="Shape 112" o:spid="_x0000_s1110" style="position:absolute;left:3608;top:3398;width:569;height:975;visibility:visible;mso-wrap-style:square;v-text-anchor:top" coordsize="56935,97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" path="m,l20024,r,79487l56935,79487r,18089l,97576,,xe" fillcolor="black" stroked="f" strokeweight="0">
                  <v:stroke miterlimit="83231f" joinstyle="miter"/>
                  <v:path arrowok="t" textboxrect="0,0,56935,97576"/>
                </v:shape>
                <v:shape id="Shape 114" o:spid="_x0000_s1111" style="position:absolute;left:4150;top:3398;width:325;height:401;visibility:visible;mso-wrap-style:square;v-text-anchor:top" coordsize="32593,40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" path="m12569,l32593,,16495,40110,,40110,12569,xe" fillcolor="black" stroked="f" strokeweight="0">
                  <v:stroke miterlimit="83231f" joinstyle="miter"/>
                  <v:path arrowok="t" textboxrect="0,0,32593,40110"/>
                </v:shape>
                <v:shape id="Shape 116" o:spid="_x0000_s1112" style="position:absolute;left:4413;top:3398;width:498;height:975;visibility:visible;mso-wrap-style:square;v-text-anchor:top" coordsize="49871,97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" path="m36912,l49871,r,18516l36519,55473r13352,l49871,72408r-19634,l20814,97576,,97576,36912,xe" fillcolor="black" stroked="f" strokeweight="0">
                  <v:stroke miterlimit="83231f" joinstyle="miter"/>
                  <v:path arrowok="t" textboxrect="0,0,49871,97576"/>
                </v:shape>
                <v:shape id="Shape 117" o:spid="_x0000_s1113" style="position:absolute;left:4911;top:3398;width:499;height:975;visibility:visible;mso-wrap-style:square;v-text-anchor:top" coordsize="49866,97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" path="m,l12959,,49866,97576r-21202,l19241,72408,,72408,,55473r13352,l3,18508r-3,8l,xe" fillcolor="black" stroked="f" strokeweight="0">
                  <v:stroke miterlimit="83231f" joinstyle="miter"/>
                  <v:path arrowok="t" textboxrect="0,0,49866,97576"/>
                </v:shape>
                <v:shape id="Shape 119" o:spid="_x0000_s1114" style="position:absolute;left:5469;top:3370;width:958;height:1031;visibility:visible;mso-wrap-style:square;v-text-anchor:top" coordsize="95800,1030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" path="m51826,c69468,,84021,7865,92659,19662l77320,31826c71457,23961,62819,18456,51826,18456v-18479,,-31828,14157,-31828,33032c19998,69997,34132,84573,52978,84573v9423,,17275,-3146,22772,-8652l75750,58986r-24709,l51041,42050r44759,l95800,83000c86377,95164,71457,103029,52978,103029,21568,103029,,79434,,51488,,23594,20783,,51826,xe" fillcolor="black" stroked="f" strokeweight="0">
                  <v:stroke miterlimit="83231f" joinstyle="miter"/>
                  <v:path arrowok="t" textboxrect="0,0,95800,103029"/>
                </v:shape>
                <v:shape id="Shape 121" o:spid="_x0000_s1115" style="position:absolute;left:6659;top:3398;width:322;height:975;visibility:visible;mso-wrap-style:square;v-text-anchor:top" coordsize="32221,97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" path="m,l29892,r2329,708l32221,16913r-1178,-397l20050,16516r,25167l31043,41683r1178,-424l32221,61231,30258,58252r-10208,l20050,97576,,97576,,xe" fillcolor="black" stroked="f" strokeweight="0">
                  <v:stroke miterlimit="83231f" joinstyle="miter"/>
                  <v:path arrowok="t" textboxrect="0,0,32221,97576"/>
                </v:shape>
                <v:shape id="Shape 122" o:spid="_x0000_s1116" style="position:absolute;left:6981;top:3405;width:471;height:968;visibility:visible;mso-wrap-style:square;v-text-anchor:top" coordsize="47141,968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" path="m,l23217,7058v6033,5014,9371,12289,9371,21333c32588,40189,26724,48840,16883,53559l47141,96867r-23191,l,60523,,40550,8598,37449v2304,-2254,3573,-5492,3573,-9425c12171,24276,10902,21221,8598,19104l,16205,,xe" fillcolor="black" stroked="f" strokeweight="0">
                  <v:stroke miterlimit="83231f" joinstyle="miter"/>
                  <v:path arrowok="t" textboxrect="0,0,47141,96867"/>
                </v:shape>
                <v:shape id="Shape 124" o:spid="_x0000_s1117" style="position:absolute;left:7593;top:3398;width:197;height:975;visibility:visible;mso-wrap-style:square;v-text-anchor:top" coordsize="19631,97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" path="m,l19631,r,97576l,97575,,xe" fillcolor="black" stroked="f" strokeweight="0">
                  <v:stroke miterlimit="83231f" joinstyle="miter"/>
                  <v:path arrowok="t" textboxrect="0,0,19631,97576"/>
                </v:shape>
                <v:shape id="Shape 126" o:spid="_x0000_s1118" style="position:absolute;left:7994;top:3370;width:931;height:1031;visibility:visible;mso-wrap-style:square;v-text-anchor:top" coordsize="93077,1030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" path="m51826,c69520,,84021,7865,93077,19662l77373,31826c71876,23961,63238,18456,51826,18456v-18479,,-31410,14157,-31410,33032c20416,69997,33347,84573,51826,84573v11412,,20050,-5506,25547,-13371l93077,82999c84021,95164,69520,103029,51826,103029,21202,103029,,79434,,51488,,23594,21202,,51826,xe" fillcolor="black" stroked="f" strokeweight="0">
                  <v:stroke miterlimit="83231f" joinstyle="miter"/>
                  <v:path arrowok="t" textboxrect="0,0,93077,103029"/>
                </v:shape>
                <v:shape id="Shape 128" o:spid="_x0000_s1119" style="position:absolute;left:9082;top:3398;width:789;height:1003;visibility:visible;mso-wrap-style:square;v-text-anchor:top" coordsize="78891,1003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" path="m,l19631,r,60978c19631,73981,27065,81846,39629,81846v12197,,19631,-7865,19631,-20868l59260,,78891,r,59405c78891,84992,63971,100302,39262,100302,14920,100302,,84992,,59405l,xe" fillcolor="black" stroked="f" strokeweight="0">
                  <v:stroke miterlimit="83231f" joinstyle="miter"/>
                  <v:path arrowok="t" textboxrect="0,0,78891,100302"/>
                </v:shape>
                <v:shape id="Shape 130" o:spid="_x0000_s1120" style="position:absolute;left:10130;top:3398;width:569;height:975;visibility:visible;mso-wrap-style:square;v-text-anchor:top" coordsize="56904,97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" path="m,l19997,r,79487l56904,79487r,18089l,97576,,xe" fillcolor="black" stroked="f" strokeweight="0">
                  <v:stroke miterlimit="83231f" joinstyle="miter"/>
                  <v:path arrowok="t" textboxrect="0,0,56904,97576"/>
                </v:shape>
                <v:shape id="Shape 132" o:spid="_x0000_s1121" style="position:absolute;left:10676;top:3398;width:797;height:975;visibility:visible;mso-wrap-style:square;v-text-anchor:top" coordsize="79728,97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" path="m,l79728,r,17722l49889,17722r,79854l29839,97576r,-79854l,17722,,xe" fillcolor="black" stroked="f" strokeweight="0">
                  <v:stroke miterlimit="83231f" joinstyle="miter"/>
                  <v:path arrowok="t" textboxrect="0,0,79728,97576"/>
                </v:shape>
                <v:shape id="Shape 134" o:spid="_x0000_s1122" style="position:absolute;left:11646;top:3398;width:789;height:1003;visibility:visible;mso-wrap-style:square;v-text-anchor:top" coordsize="78943,1003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" path="m,l19631,r,60978c19631,73981,27117,81846,39681,81846v12145,,19631,-7865,19631,-20868l59312,,78943,r,59405c78943,84992,64024,100302,39262,100302,14920,100302,,84992,,59405l,xe" fillcolor="black" stroked="f" strokeweight="0">
                  <v:stroke miterlimit="83231f" joinstyle="miter"/>
                  <v:path arrowok="t" textboxrect="0,0,78943,100302"/>
                </v:shape>
                <v:shape id="Shape 136" o:spid="_x0000_s1123" style="position:absolute;left:12694;top:3398;width:322;height:975;visibility:visible;mso-wrap-style:square;v-text-anchor:top" coordsize="32169,97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" path="m,l29839,r2330,708l32169,16913r-1178,-397l19997,16516r,25167l30991,41683r1178,-424l32169,61231,30206,58252r-10209,l19998,97576,,97576,,xe" fillcolor="black" stroked="f" strokeweight="0">
                  <v:stroke miterlimit="83231f" joinstyle="miter"/>
                  <v:path arrowok="t" textboxrect="0,0,32169,97576"/>
                </v:shape>
                <v:shape id="Shape 137" o:spid="_x0000_s1124" style="position:absolute;left:13016;top:3405;width:472;height:968;visibility:visible;mso-wrap-style:square;v-text-anchor:top" coordsize="47141,968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" path="m,l23217,7058v6033,5014,9371,12289,9371,21333c32588,40189,26724,48840,16883,53559l47141,96867r-23191,l,60522,,40550,8599,37449v2303,-2255,3572,-5492,3572,-9425c12171,24275,10902,21221,8599,19104l,16205,,xe" fillcolor="black" stroked="f" strokeweight="0">
                  <v:stroke miterlimit="83231f" joinstyle="miter"/>
                  <v:path arrowok="t" textboxrect="0,0,47141,96867"/>
                </v:shape>
                <v:shape id="Shape 139" o:spid="_x0000_s1125" style="position:absolute;left:13629;top:3398;width:569;height:975;visibility:visible;mso-wrap-style:square;v-text-anchor:top" coordsize="56956,97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" path="m,l56956,r,16516l19631,16516r,22808l51459,39324r,16516l19631,55840r,25220l56956,81060r,16516l,97576,,xe" fillcolor="black" stroked="f" strokeweight="0">
                  <v:stroke miterlimit="83231f" joinstyle="miter"/>
                  <v:path arrowok="t" textboxrect="0,0,56956,97576"/>
                </v:shape>
                <v:shape id="Shape 141" o:spid="_x0000_s1126" style="position:absolute;left:1314;top:4814;width:566;height:975;visibility:visible;mso-wrap-style:square;v-text-anchor:top" coordsize="56548,975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" path="m,l56548,r,16097l19631,16097r,23227l51046,39324r,16516l19631,55840r,25167l56548,81007r,16516l,97523,,xe" fillcolor="black" stroked="f" strokeweight="0">
                  <v:stroke miterlimit="83231f" joinstyle="miter"/>
                  <v:path arrowok="t" textboxrect="0,0,56548,97523"/>
                </v:shape>
                <v:shape id="Shape 143" o:spid="_x0000_s1127" style="position:absolute;left:2045;top:4814;width:801;height:975;visibility:visible;mso-wrap-style:square;v-text-anchor:top" coordsize="80105,975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" path="m,l80105,r,17669l49873,17669r,79854l30237,97523r,-79854l,17669,,xe" fillcolor="black" stroked="f" strokeweight="0">
                  <v:stroke miterlimit="83231f" joinstyle="miter"/>
                  <v:path arrowok="t" textboxrect="0,0,80105,97523"/>
                </v:shape>
                <v:shape id="Shape 145" o:spid="_x0000_s1128" style="position:absolute;left:3411;top:4814;width:448;height:975;visibility:visible;mso-wrap-style:square;v-text-anchor:top" coordsize="44767,975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" path="m,l38482,r6285,1169l44767,18856,38482,17670r-18846,l19636,79434r18846,l44767,78251r,18103l38482,97523,,97523,,xe" fillcolor="black" stroked="f" strokeweight="0">
                  <v:stroke miterlimit="83231f" joinstyle="miter"/>
                  <v:path arrowok="t" textboxrect="0,0,44767,97523"/>
                </v:shape>
                <v:shape id="Shape 146" o:spid="_x0000_s1129" style="position:absolute;left:3859;top:4825;width:455;height:952;visibility:visible;mso-wrap-style:square;v-text-anchor:top" coordsize="45552,9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" path="m,l14737,2741v18886,7533,30815,25072,30815,44852c45552,67372,33623,84911,14737,92444l,95185,,77082,6246,75906c17622,71334,25130,60569,25130,47593,25130,34301,17622,23458,6246,18866l,17687,,xe" fillcolor="black" stroked="f" strokeweight="0">
                  <v:stroke miterlimit="83231f" joinstyle="miter"/>
                  <v:path arrowok="t" textboxrect="0,0,45552,95185"/>
                </v:shape>
                <v:shape id="Shape 148" o:spid="_x0000_s1130" style="position:absolute;left:4519;top:4814;width:569;height:975;visibility:visible;mso-wrap-style:square;v-text-anchor:top" coordsize="56941,975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" path="m,l56941,r,16097l19636,16097r,23227l51051,39324r,16516l19636,55840r,25167l56941,81007r,16516l,97523,,xe" fillcolor="black" stroked="f" strokeweight="0">
                  <v:stroke miterlimit="83231f" joinstyle="miter"/>
                  <v:path arrowok="t" textboxrect="0,0,56941,97523"/>
                </v:shape>
                <v:shape id="Shape 150" o:spid="_x0000_s1131" style="position:absolute;left:5708;top:4814;width:570;height:975;visibility:visible;mso-wrap-style:square;v-text-anchor:top" coordsize="56956,975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" path="m,l19631,r,79434l56956,79434r,18089l,97523,,xe" fillcolor="black" stroked="f" strokeweight="0">
                  <v:stroke miterlimit="83231f" joinstyle="miter"/>
                  <v:path arrowok="t" textboxrect="0,0,56956,97523"/>
                </v:shape>
                <v:shape id="Shape 152" o:spid="_x0000_s1132" style="position:absolute;left:6384;top:4814;width:499;height:975;visibility:visible;mso-wrap-style:square;v-text-anchor:top" coordsize="49889,975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" path="m36959,l49889,r,18456l36540,55420r13349,l49889,72356r-19631,l21202,97523,,97523,36959,xe" fillcolor="black" stroked="f" strokeweight="0">
                  <v:stroke miterlimit="83231f" joinstyle="miter"/>
                  <v:path arrowok="t" textboxrect="0,0,49889,97523"/>
                </v:shape>
                <v:shape id="Shape 153" o:spid="_x0000_s1133" style="position:absolute;left:6883;top:4814;width:498;height:975;visibility:visible;mso-wrap-style:square;v-text-anchor:top" coordsize="49889,975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" path="m,l12983,,49889,97523r-20835,l19631,72356,,72356,,55420r13349,l,18456r,l,xe" fillcolor="black" stroked="f" strokeweight="0">
                  <v:stroke miterlimit="83231f" joinstyle="miter"/>
                  <v:path arrowok="t" textboxrect="0,0,49889,97523"/>
                </v:shape>
                <v:shape id="Shape 155" o:spid="_x0000_s1134" style="position:absolute;left:7837;top:4786;width:695;height:1031;visibility:visible;mso-wrap-style:square;v-text-anchor:top" coordsize="69520,1030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" path="m35336,c50256,,61249,6292,69520,16149l54967,29519c49470,22021,43188,17303,35702,17303v-7067,,-11778,4351,-11778,10224c23924,45249,68316,40110,68316,73562v,18508,-14553,29519,-32195,29519c19631,103081,8638,97156,,86932l14134,73562v5863,7498,13716,11797,21568,11797c43555,85359,48266,81427,48266,74348,48266,56259,3926,61345,3926,28313,3926,12584,16857,,35336,xe" fillcolor="black" stroked="f" strokeweight="0">
                  <v:stroke miterlimit="83231f" joinstyle="miter"/>
                  <v:path arrowok="t" textboxrect="0,0,69520,103081"/>
                </v:shape>
                <v:shape id="Shape 157" o:spid="_x0000_s1135" style="position:absolute;left:8646;top:4786;width:518;height:1031;visibility:visible;mso-wrap-style:square;v-text-anchor:top" coordsize="51826,1030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" path="m51826,r,18508c33399,18508,20416,32665,20416,51540v,18509,12983,33033,31410,33033l51826,103081c21201,103081,,79487,,51540,,23594,21201,,51826,xe" fillcolor="black" stroked="f" strokeweight="0">
                  <v:stroke miterlimit="83231f" joinstyle="miter"/>
                  <v:path arrowok="t" textboxrect="0,0,51826,103081"/>
                </v:shape>
                <v:shape id="Shape 158" o:spid="_x0000_s1136" style="position:absolute;left:9164;top:4786;width:518;height:1031;visibility:visible;mso-wrap-style:square;v-text-anchor:top" coordsize="51826,1030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" path="m,c30624,,51826,23594,51826,51541,51826,79487,30624,103081,,103081l,84573v18479,,31410,-14524,31410,-33032c31410,32665,18479,18509,,18508l,xe" fillcolor="black" stroked="f" strokeweight="0">
                  <v:stroke miterlimit="83231f" joinstyle="miter"/>
                  <v:path arrowok="t" textboxrect="0,0,51826,103081"/>
                </v:shape>
                <v:shape id="Shape 160" o:spid="_x0000_s1137" style="position:absolute;left:9871;top:4814;width:789;height:1003;visibility:visible;mso-wrap-style:square;v-text-anchor:top" coordsize="78943,1003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" path="m,l19683,r,60978c19683,73929,27117,81794,39314,81794v12146,,19631,-7865,19631,-20816l58945,,78943,r,59405c78943,84940,64023,100302,39314,100302,14920,100302,,84940,,59405l,xe" fillcolor="black" stroked="f" strokeweight="0">
                  <v:stroke miterlimit="83231f" joinstyle="miter"/>
                  <v:path arrowok="t" textboxrect="0,0,78943,100302"/>
                </v:shape>
                <v:shape id="Shape 162" o:spid="_x0000_s1138" style="position:absolute;left:10798;top:4814;width:997;height:975;visibility:visible;mso-wrap-style:square;v-text-anchor:top" coordsize="99726,975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" path="m,l20783,,49837,76288,78524,,99726,,62819,97523r-25913,l,xe" fillcolor="black" stroked="f" strokeweight="0">
                  <v:stroke miterlimit="83231f" joinstyle="miter"/>
                  <v:path arrowok="t" textboxrect="0,0,99726,97523"/>
                </v:shape>
                <v:shape id="Shape 164" o:spid="_x0000_s1139" style="position:absolute;left:11960;top:4814;width:570;height:975;visibility:visible;mso-wrap-style:square;v-text-anchor:top" coordsize="56956,975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" path="m,l56956,r,16097l19631,16097r,23227l51460,39324r,16516l19631,55840r,25167l56956,81007r,16516l,97523,,xe" fillcolor="black" stroked="f" strokeweight="0">
                  <v:stroke miterlimit="83231f" joinstyle="miter"/>
                  <v:path arrowok="t" textboxrect="0,0,56956,97523"/>
                </v:shape>
                <v:shape id="Shape 166" o:spid="_x0000_s1140" style="position:absolute;left:12773;top:4814;width:318;height:975;visibility:visible;mso-wrap-style:square;v-text-anchor:top" coordsize="31802,975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" path="m,l29839,r1963,601l31802,16393r-811,-296l19631,16097r,25586l30991,41683r811,-300l31802,61137,29839,58199r-10208,l19631,97523,,97523,,xe" fillcolor="black" stroked="f" strokeweight="0">
                  <v:stroke miterlimit="83231f" joinstyle="miter"/>
                  <v:path arrowok="t" textboxrect="0,0,31802,97523"/>
                </v:shape>
                <v:shape id="Shape 167" o:spid="_x0000_s1141" style="position:absolute;left:13091;top:4820;width:475;height:969;visibility:visible;mso-wrap-style:square;v-text-anchor:top" coordsize="47507,96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" path="m,l23400,7165v5942,5014,9188,12289,9188,21334c32588,40296,27091,48947,16883,53666l47507,96922r-23190,l,60536,,40782,8782,37530v2212,-2268,3389,-5518,3389,-9451c12171,24356,10994,21211,8782,18995l,15791,,xe" fillcolor="black" stroked="f" strokeweight="0">
                  <v:stroke miterlimit="83231f" joinstyle="miter"/>
                  <v:path arrowok="t" textboxrect="0,0,47507,96922"/>
                </v:shape>
                <v:shape id="Shape 169" o:spid="_x0000_s1142" style="position:absolute;left:13625;top:4814;width:499;height:975;visibility:visible;mso-wrap-style:square;v-text-anchor:top" coordsize="49837,975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" path="m36906,l49837,r,18456l36488,55420r13349,l49837,72356r-19631,l20783,97523,,97523,36906,xe" fillcolor="black" stroked="f" strokeweight="0">
                  <v:stroke miterlimit="83231f" joinstyle="miter"/>
                  <v:path arrowok="t" textboxrect="0,0,49837,97523"/>
                </v:shape>
                <v:shape id="Shape 170" o:spid="_x0000_s1143" style="position:absolute;left:14124;top:4814;width:498;height:975;visibility:visible;mso-wrap-style:square;v-text-anchor:top" coordsize="49889,975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" path="m,l12983,,49889,97523r-21201,l19631,72356,,72356,,55420r13349,l,18456,,xe" fillcolor="black" stroked="f" strokeweight="0">
                  <v:stroke miterlimit="83231f" joinstyle="miter"/>
                  <v:path arrowok="t" textboxrect="0,0,49889,97523"/>
                </v:shape>
                <v:shape id="Shape 16233" o:spid="_x0000_s1144" style="position:absolute;left:14787;top:4814;width:197;height:975;visibility:visible;mso-wrap-style:square;v-text-anchor:top" coordsize="19631,975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" path="m,l19631,r,97523l,97523,,e" fillcolor="black" stroked="f" strokeweight="0">
                  <v:stroke miterlimit="83231f" joinstyle="miter"/>
                  <v:path arrowok="t" textboxrect="0,0,19631,97523"/>
                </v:shape>
                <v:shape id="Shape 174" o:spid="_x0000_s1145" style="position:absolute;left:15274;top:4814;width:888;height:975;visibility:visible;mso-wrap-style:square;v-text-anchor:top" coordsize="88733,975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" path="m,l25128,,68735,70416,68735,,88733,r,97523l63238,97523,19631,26740r,70783l,97523,,xe" fillcolor="black" stroked="f" strokeweight="0">
                  <v:stroke miterlimit="83231f" joinstyle="miter"/>
                  <v:path arrowok="t" textboxrect="0,0,88733,97523"/>
                </v:shape>
                <v:shape id="Shape 176" o:spid="_x0000_s1146" style="position:absolute;left:16448;top:4814;width:570;height:975;visibility:visible;mso-wrap-style:square;v-text-anchor:top" coordsize="56956,975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" path="m,l56956,r,16097l19631,16097r,23227l51041,39324r,16516l19631,55840r,25167l56956,81007r,16516l,97523,,xe" fillcolor="black" stroked="f" strokeweight="0">
                  <v:stroke miterlimit="83231f" joinstyle="miter"/>
                  <v:path arrowok="t" textboxrect="0,0,56956,97523"/>
                </v:shape>
                <v:shape id="Shape 178" o:spid="_x0000_s1147" style="position:absolute;left:17183;top:4814;width:797;height:975;visibility:visible;mso-wrap-style:square;v-text-anchor:top" coordsize="79676,975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" path="m,l79676,r,17670l49837,17670r,79854l29839,97523r,-79853l,17670,,xe" fillcolor="black" stroked="f" strokeweight="0">
                  <v:stroke miterlimit="83231f" joinstyle="miter"/>
                  <v:path arrowok="t" textboxrect="0,0,79676,97524"/>
                </v:shape>
                <v:shape id="Shape 180" o:spid="_x0000_s1148" style="position:absolute;left:18168;top:4814;width:570;height:975;visibility:visible;mso-wrap-style:square;v-text-anchor:top" coordsize="56956,975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" path="m,l56956,r,16096l20050,16096r,23228l51459,39324r,16516l20050,55840r,25167l56956,81007r,16516l,97523,,xe" fillcolor="black" stroked="f" strokeweight="0">
                  <v:stroke miterlimit="83231f" joinstyle="miter"/>
                  <v:path arrowok="t" textboxrect="0,0,56956,97523"/>
                </v:shape>
                <v:shape id="Shape 181" o:spid="_x0000_s1149" style="position:absolute;left:18361;top:4539;width:361;height:188;visibility:visible;mso-wrap-style:square;v-text-anchor:top" coordsize="36121,188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" path="m15705,l36121,,18061,18876,,18876,15705,xe" fillcolor="black" stroked="f" strokeweight="0">
                  <v:stroke miterlimit="83231f" joinstyle="miter"/>
                  <v:path arrowok="t" textboxrect="0,0,36121,18876"/>
                </v:shape>
                <v:shape id="Shape 183" o:spid="_x0000_s1150" style="position:absolute;left:1189;top:6229;width:498;height:976;visibility:visible;mso-wrap-style:square;v-text-anchor:top" coordsize="49868,975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" path="m36912,l49868,r,18503l36519,55473r13349,l49868,72382r-19244,l21202,97555,,97555,36912,xe" fillcolor="black" stroked="f" strokeweight="0">
                  <v:stroke miterlimit="83231f" joinstyle="miter"/>
                  <v:path arrowok="t" textboxrect="0,0,49868,97555"/>
                </v:shape>
                <v:shape id="Shape 184" o:spid="_x0000_s1151" style="position:absolute;left:1687;top:6229;width:499;height:976;visibility:visible;mso-wrap-style:square;v-text-anchor:top" coordsize="49873,975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" path="m,l12956,,49873,97555r-20814,l19636,72382,,72382,,55473r13349,l,18503,,xe" fillcolor="black" stroked="f" strokeweight="0">
                  <v:stroke miterlimit="83231f" joinstyle="miter"/>
                  <v:path arrowok="t" textboxrect="0,0,49873,97555"/>
                </v:shape>
                <v:shape id="Shape 186" o:spid="_x0000_s1152" style="position:absolute;left:2351;top:6229;width:569;height:976;visibility:visible;mso-wrap-style:square;v-text-anchor:top" coordsize="56941,975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" path="m,l20029,r,79466l56941,79466r,18089l,97555,,xe" fillcolor="black" stroked="f" strokeweight="0">
                  <v:stroke miterlimit="83231f" joinstyle="miter"/>
                  <v:path arrowok="t" textboxrect="0,0,56941,97555"/>
                </v:shape>
                <v:shape id="Shape 16234" o:spid="_x0000_s1153" style="position:absolute;left:3109;top:6229;width:200;height:976;visibility:visible;mso-wrap-style:square;v-text-anchor:top" coordsize="20029,975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" path="m,l20029,r,97555l,97555,,e" fillcolor="black" stroked="f" strokeweight="0">
                  <v:stroke miterlimit="83231f" joinstyle="miter"/>
                  <v:path arrowok="t" textboxrect="0,0,20029,97555"/>
                </v:shape>
                <v:shape id="Shape 190" o:spid="_x0000_s1154" style="position:absolute;left:3596;top:6229;width:970;height:976;visibility:visible;mso-wrap-style:square;v-text-anchor:top" coordsize="96993,975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" path="m,l24735,,48298,40918,72253,,96993,r,97555l76964,97555r,-70007l55365,64124r-13742,l19631,27548r,70007l,97555,,xe" fillcolor="black" stroked="f" strokeweight="0">
                  <v:stroke miterlimit="83231f" joinstyle="miter"/>
                  <v:path arrowok="t" textboxrect="0,0,96993,97555"/>
                </v:shape>
                <v:shape id="Shape 192" o:spid="_x0000_s1155" style="position:absolute;left:4852;top:6229;width:570;height:976;visibility:visible;mso-wrap-style:square;v-text-anchor:top" coordsize="56961,975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" path="m,l56961,r,16139l19636,16139r,23206l51046,39345r,16521l19636,55866r,25173l56961,81039r,16516l,97555,,xe" fillcolor="black" stroked="f" strokeweight="0">
                  <v:stroke miterlimit="83231f" joinstyle="miter"/>
                  <v:path arrowok="t" textboxrect="0,0,56961,97555"/>
                </v:shape>
                <v:shape id="Shape 194" o:spid="_x0000_s1156" style="position:absolute;left:5665;top:6229;width:888;height:976;visibility:visible;mso-wrap-style:square;v-text-anchor:top" coordsize="88732,975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" path="m,l25128,,68683,70416,68683,,88732,r,97555l63186,97555,19631,26761r,70794l,97555,,xe" fillcolor="black" stroked="f" strokeweight="0">
                  <v:stroke miterlimit="83231f" joinstyle="miter"/>
                  <v:path arrowok="t" textboxrect="0,0,88732,97555"/>
                </v:shape>
                <v:shape id="Shape 196" o:spid="_x0000_s1157" style="position:absolute;left:6738;top:6229;width:801;height:976;visibility:visible;mso-wrap-style:square;v-text-anchor:top" coordsize="80095,975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" path="m,l80095,r,17717l50256,17717r,79838l30206,97555r,-79838l,17717,,xe" fillcolor="black" stroked="f" strokeweight="0">
                  <v:stroke miterlimit="83231f" joinstyle="miter"/>
                  <v:path arrowok="t" textboxrect="0,0,80095,97555"/>
                </v:shape>
                <v:shape id="Shape 198" o:spid="_x0000_s1158" style="position:absolute;left:7511;top:6229;width:499;height:976;visibility:visible;mso-wrap-style:square;v-text-anchor:top" coordsize="49889,975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" path="m36906,l49889,r,18503l36540,55473r13349,l49889,72382r-19265,l21201,97555,,97555,36906,xe" fillcolor="black" stroked="f" strokeweight="0">
                  <v:stroke miterlimit="83231f" joinstyle="miter"/>
                  <v:path arrowok="t" textboxrect="0,0,49889,97555"/>
                </v:shape>
                <v:shape id="Shape 199" o:spid="_x0000_s1159" style="position:absolute;left:8010;top:6229;width:499;height:976;visibility:visible;mso-wrap-style:square;v-text-anchor:top" coordsize="49889,975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" path="m,l12930,,49889,97555r-20835,l19631,72382,,72382,,55473r13349,l,18503,,xe" fillcolor="black" stroked="f" strokeweight="0">
                  <v:stroke miterlimit="83231f" joinstyle="miter"/>
                  <v:path arrowok="t" textboxrect="0,0,49889,97555"/>
                </v:shape>
                <v:shape id="Shape 16235" o:spid="_x0000_s1160" style="position:absolute;left:8673;top:6229;width:200;height:976;visibility:visible;mso-wrap-style:square;v-text-anchor:top" coordsize="19997,975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" path="m,l19997,r,97555l,97555,,e" fillcolor="black" stroked="f" strokeweight="0">
                  <v:stroke miterlimit="83231f" joinstyle="miter"/>
                  <v:path arrowok="t" textboxrect="0,0,19997,97555"/>
                </v:shape>
                <v:shape id="Shape 203" o:spid="_x0000_s1161" style="position:absolute;left:9160;top:6229;width:318;height:976;visibility:visible;mso-wrap-style:square;v-text-anchor:top" coordsize="31803,975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" path="m,l29839,r1964,602l31803,16434r-812,-295l19631,16139r,25565l30991,41704r812,-299l31803,61163,29839,58226r-10208,l19631,97555,,97555,,xe" fillcolor="black" stroked="f" strokeweight="0">
                  <v:stroke miterlimit="83231f" joinstyle="miter"/>
                  <v:path arrowok="t" textboxrect="0,0,31803,97555"/>
                </v:shape>
                <v:shape id="Shape 204" o:spid="_x0000_s1162" style="position:absolute;left:9478;top:6235;width:475;height:970;visibility:visible;mso-wrap-style:square;v-text-anchor:top" coordsize="47507,969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" path="m,l23400,7173v5942,5019,9188,12299,9188,21346c32588,40316,27091,48973,16883,53691l47507,96953r-23191,l,60562,,40803,8781,37564v2212,-2262,3390,-5506,3390,-9438c12171,24390,10993,21243,8781,19029l,15832,,xe" fillcolor="black" stroked="f" strokeweight="0">
                  <v:stroke miterlimit="83231f" joinstyle="miter"/>
                  <v:path arrowok="t" textboxrect="0,0,47507,96953"/>
                </v:shape>
                <v:shape id="Shape 206" o:spid="_x0000_s1163" style="position:absolute;left:10091;top:6229;width:569;height:976;visibility:visible;mso-wrap-style:square;v-text-anchor:top" coordsize="56904,975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" path="m,l56904,r,16139l19997,16139r,23206l51407,39345r,16521l19997,55866r,25173l56904,81039r,16516l,97555,,xe" fillcolor="black" stroked="f" strokeweight="0">
                  <v:stroke miterlimit="83231f" joinstyle="miter"/>
                  <v:path arrowok="t" textboxrect="0,0,56904,97555"/>
                </v:shape>
                <v:rect id="Rectangle 212" o:spid="_x0000_s1164" style="position:absolute;top:5719;width:467;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" filled="f" stroked="f">
                  <v:textbox inset="0,0,0,0">
                    <w:txbxContent>
                      <w:p w14:paraId="6945B4E7" w14:textId="77777777" w:rsidR="00DC2472" w:rsidRDefault="00DC2472">
                        <w:pPr>
                          <w:spacing w:after="160" w:line="259" w:lineRule="auto"/>
                          <w:ind w:left="0" w:right="0" w:firstLine="0"/>
                          <w:jc w:val="left"/>
                        </w:pPr>
                        <w:r>
                          <w:t xml:space="preserve"> </w:t>
                        </w:r>
                      </w:p>
                    </w:txbxContent>
                  </v:textbox>
                </v:rect>
                <v:rect id="Rectangle 213" o:spid="_x0000_s1165" style="position:absolute;top:7182;width:467;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" filled="f" stroked="f">
                  <v:textbox inset="0,0,0,0">
                    <w:txbxContent>
                      <w:p w14:paraId="72E6B9AB" w14:textId="77777777" w:rsidR="00DC2472" w:rsidRDefault="00DC2472">
                        <w:pPr>
                          <w:spacing w:after="160" w:line="259" w:lineRule="auto"/>
                          <w:ind w:left="0" w:right="0" w:firstLine="0"/>
                          <w:jc w:val="left"/>
                        </w:pPr>
                        <w:r>
                          <w:t xml:space="preserve"> </w:t>
                        </w:r>
                      </w:p>
                    </w:txbxContent>
                  </v:textbox>
                </v:rect>
                <v:rect id="Rectangle 214" o:spid="_x0000_s1166" style="position:absolute;top:8645;width:467;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" filled="f" stroked="f">
                  <v:textbox inset="0,0,0,0">
                    <w:txbxContent>
                      <w:p w14:paraId="479DCE7C" w14:textId="77777777" w:rsidR="00DC2472" w:rsidRDefault="00DC2472">
                        <w:pPr>
                          <w:spacing w:after="160" w:line="259" w:lineRule="auto"/>
                          <w:ind w:left="0" w:right="0" w:firstLine="0"/>
                          <w:jc w:val="left"/>
                        </w:pPr>
                        <w:r>
                          <w:t xml:space="preserve"> </w:t>
                        </w:r>
                      </w:p>
                    </w:txbxContent>
                  </v:textbox>
                </v:rect>
                <w10:anchorlock/>
              </v:group>
            </w:pict>
          </mc:Fallback>
        </mc:AlternateContent>
      </w:r>
    </w:p>
    <w:p w14:paraId="08D5244D" w14:textId="77777777" w:rsidR="00D11EF8" w:rsidRDefault="00361D7E">
      <w:pPr>
        <w:spacing w:after="0" w:line="259" w:lineRule="auto"/>
        <w:ind w:left="0" w:right="0" w:firstLine="0"/>
        <w:jc w:val="left"/>
      </w:pPr>
      <w:r>
        <w:t xml:space="preserve"> </w:t>
      </w:r>
    </w:p>
    <w:p w14:paraId="3409CD63" w14:textId="77777777" w:rsidR="00D11EF8" w:rsidRDefault="00D11EF8">
      <w:pPr>
        <w:spacing w:after="0" w:line="259" w:lineRule="auto"/>
        <w:ind w:left="0" w:right="0" w:firstLine="0"/>
        <w:jc w:val="left"/>
      </w:pPr>
    </w:p>
    <w:p w14:paraId="1C0E2F33" w14:textId="77777777" w:rsidR="00D11EF8" w:rsidRDefault="00D11EF8">
      <w:pPr>
        <w:spacing w:after="0" w:line="259" w:lineRule="auto"/>
        <w:ind w:left="0" w:right="0" w:firstLine="0"/>
        <w:jc w:val="left"/>
      </w:pPr>
    </w:p>
    <w:p w14:paraId="55A2BE1F" w14:textId="77192E32" w:rsidR="00D11EF8" w:rsidRDefault="00D11EF8">
      <w:pPr>
        <w:spacing w:after="0" w:line="259" w:lineRule="auto"/>
        <w:ind w:left="0" w:right="0" w:firstLine="0"/>
        <w:jc w:val="left"/>
        <w:sectPr w:rsidR="00D11EF8" w:rsidSect="00D11EF8">
          <w:footerReference w:type="even" r:id="rId8"/>
          <w:footerReference w:type="default" r:id="rId9"/>
          <w:footerReference w:type="first" r:id="rId10"/>
          <w:pgSz w:w="11906" w:h="16838"/>
          <w:pgMar w:top="720" w:right="720" w:bottom="720" w:left="720" w:header="720" w:footer="720" w:gutter="0"/>
          <w:cols w:space="720"/>
          <w:titlePg/>
          <w:docGrid w:linePitch="272"/>
        </w:sectPr>
      </w:pPr>
    </w:p>
    <w:p w14:paraId="67D8084F" w14:textId="77777777" w:rsidR="00E137D7" w:rsidRPr="009C63F4" w:rsidRDefault="00361D7E" w:rsidP="00E137D7">
      <w:pPr>
        <w:spacing w:after="0" w:line="259" w:lineRule="auto"/>
        <w:ind w:left="0" w:right="0" w:firstLine="0"/>
        <w:jc w:val="left"/>
        <w:rPr>
          <w:b/>
          <w:bCs/>
        </w:rPr>
      </w:pPr>
      <w:r w:rsidRPr="009C63F4">
        <w:rPr>
          <w:b/>
          <w:bCs/>
        </w:rPr>
        <w:t xml:space="preserve">Bureau de la commande publique et des achats (BCPA) </w:t>
      </w:r>
    </w:p>
    <w:p w14:paraId="65C3A50D" w14:textId="77777777" w:rsidR="005A06E8" w:rsidRPr="009C63F4" w:rsidRDefault="00361D7E">
      <w:pPr>
        <w:ind w:left="14"/>
        <w:rPr>
          <w:b/>
          <w:bCs/>
        </w:rPr>
      </w:pPr>
      <w:r w:rsidRPr="009C63F4">
        <w:rPr>
          <w:b/>
          <w:bCs/>
        </w:rPr>
        <w:t xml:space="preserve">Bureau de la santé des végétaux (BSV) </w:t>
      </w:r>
    </w:p>
    <w:p w14:paraId="1D9FC236" w14:textId="77777777" w:rsidR="005A06E8" w:rsidRPr="009C63F4" w:rsidRDefault="00361D7E">
      <w:pPr>
        <w:ind w:left="14" w:right="245"/>
        <w:rPr>
          <w:b/>
          <w:bCs/>
        </w:rPr>
      </w:pPr>
      <w:r w:rsidRPr="009C63F4">
        <w:rPr>
          <w:b/>
          <w:bCs/>
        </w:rPr>
        <w:t xml:space="preserve">Service régional de l’alimentation (SRAL) – DRAAF Occitanie </w:t>
      </w:r>
    </w:p>
    <w:p w14:paraId="14EA46F8" w14:textId="77777777" w:rsidR="005A06E8" w:rsidRDefault="00361D7E">
      <w:pPr>
        <w:spacing w:after="0" w:line="259" w:lineRule="auto"/>
        <w:ind w:left="0" w:right="0" w:firstLine="0"/>
        <w:jc w:val="left"/>
      </w:pPr>
      <w:r>
        <w:t xml:space="preserve"> </w:t>
      </w:r>
    </w:p>
    <w:p w14:paraId="7AB15827" w14:textId="77777777" w:rsidR="005A06E8" w:rsidRDefault="00361D7E">
      <w:pPr>
        <w:spacing w:after="0" w:line="259" w:lineRule="auto"/>
        <w:ind w:left="0" w:right="0" w:firstLine="0"/>
        <w:jc w:val="left"/>
      </w:pPr>
      <w:r>
        <w:t xml:space="preserve">  </w:t>
      </w:r>
    </w:p>
    <w:p w14:paraId="008FDBFD" w14:textId="77777777" w:rsidR="005A06E8" w:rsidRDefault="00361D7E">
      <w:pPr>
        <w:spacing w:after="0" w:line="259" w:lineRule="auto"/>
        <w:ind w:left="0" w:right="0" w:firstLine="0"/>
        <w:jc w:val="left"/>
      </w:pPr>
      <w:r>
        <w:t xml:space="preserve"> </w:t>
      </w:r>
    </w:p>
    <w:p w14:paraId="2AEC6D6A" w14:textId="77777777" w:rsidR="00D11EF8" w:rsidRDefault="00361D7E">
      <w:pPr>
        <w:spacing w:after="0" w:line="259" w:lineRule="auto"/>
        <w:ind w:left="0" w:right="0" w:firstLine="0"/>
        <w:jc w:val="left"/>
      </w:pPr>
      <w:r>
        <w:t xml:space="preserve"> </w:t>
      </w:r>
    </w:p>
    <w:tbl>
      <w:tblPr>
        <w:tblStyle w:val="Grilledutableau"/>
        <w:tblW w:w="0" w:type="auto"/>
        <w:tblLook w:val="04A0" w:firstRow="1" w:lastRow="0" w:firstColumn="1" w:lastColumn="0" w:noHBand="0" w:noVBand="1"/>
      </w:tblPr>
      <w:tblGrid>
        <w:gridCol w:w="9062"/>
      </w:tblGrid>
      <w:tr w:rsidR="00D11EF8" w14:paraId="7A22D68C" w14:textId="77777777" w:rsidTr="009C63F4">
        <w:tc>
          <w:tcPr>
            <w:tcW w:w="9062" w:type="dxa"/>
            <w:shd w:val="clear" w:color="auto" w:fill="E2EFD9" w:themeFill="accent6" w:themeFillTint="33"/>
          </w:tcPr>
          <w:p w14:paraId="083EC79E" w14:textId="77777777" w:rsidR="00D11EF8" w:rsidRDefault="00D11EF8" w:rsidP="00D11EF8">
            <w:pPr>
              <w:spacing w:after="10"/>
              <w:ind w:left="222" w:right="0"/>
              <w:jc w:val="center"/>
              <w:rPr>
                <w:b/>
                <w:sz w:val="22"/>
              </w:rPr>
            </w:pPr>
          </w:p>
          <w:p w14:paraId="23D7747E" w14:textId="18906CDD" w:rsidR="00D11EF8" w:rsidRPr="00D11EF8" w:rsidRDefault="00D11EF8" w:rsidP="00D11EF8">
            <w:pPr>
              <w:spacing w:after="10"/>
              <w:ind w:left="222" w:right="0"/>
              <w:jc w:val="center"/>
              <w:rPr>
                <w:sz w:val="22"/>
              </w:rPr>
            </w:pPr>
            <w:r w:rsidRPr="00D11EF8">
              <w:rPr>
                <w:b/>
                <w:sz w:val="22"/>
              </w:rPr>
              <w:t xml:space="preserve">MARCHÉ RELATIF AUX PRESTATIONS DE TRAITEMENT PHYTOSANITAIRE ETD’ELIMINATION DES VÉGÉTAUX DANS LE CADRE DE LA LUTTE CONTRE LA BACTÉRIE XYLELLA FASTIDIOSA EN RÉGION OCCITANIE </w:t>
            </w:r>
          </w:p>
          <w:p w14:paraId="1B9CC5D7" w14:textId="77777777" w:rsidR="00D11EF8" w:rsidRPr="00D11EF8" w:rsidRDefault="00D11EF8" w:rsidP="00D11EF8">
            <w:pPr>
              <w:spacing w:after="98" w:line="259" w:lineRule="auto"/>
              <w:ind w:left="212" w:right="0" w:firstLine="0"/>
              <w:jc w:val="center"/>
              <w:rPr>
                <w:sz w:val="22"/>
              </w:rPr>
            </w:pPr>
            <w:r w:rsidRPr="00D11EF8">
              <w:rPr>
                <w:b/>
                <w:sz w:val="22"/>
              </w:rPr>
              <w:t xml:space="preserve"> </w:t>
            </w:r>
          </w:p>
          <w:p w14:paraId="685E8831" w14:textId="77AD1567" w:rsidR="00D11EF8" w:rsidRPr="00D11EF8" w:rsidRDefault="00D11EF8" w:rsidP="00D11EF8">
            <w:pPr>
              <w:spacing w:after="107" w:line="252" w:lineRule="auto"/>
              <w:ind w:left="222" w:right="0"/>
              <w:jc w:val="center"/>
              <w:rPr>
                <w:sz w:val="22"/>
              </w:rPr>
            </w:pPr>
            <w:r w:rsidRPr="00D11EF8">
              <w:rPr>
                <w:b/>
                <w:sz w:val="22"/>
              </w:rPr>
              <w:t xml:space="preserve">PROCEDURE DGAL-2025-006 </w:t>
            </w:r>
          </w:p>
          <w:p w14:paraId="0D9BBDC2" w14:textId="77777777" w:rsidR="00D11EF8" w:rsidRPr="00D11EF8" w:rsidRDefault="00D11EF8" w:rsidP="00D11EF8">
            <w:pPr>
              <w:spacing w:after="98" w:line="259" w:lineRule="auto"/>
              <w:ind w:left="212" w:right="0" w:firstLine="0"/>
              <w:jc w:val="center"/>
              <w:rPr>
                <w:sz w:val="22"/>
              </w:rPr>
            </w:pPr>
            <w:r w:rsidRPr="00D11EF8">
              <w:rPr>
                <w:b/>
                <w:sz w:val="22"/>
              </w:rPr>
              <w:t xml:space="preserve"> </w:t>
            </w:r>
          </w:p>
          <w:p w14:paraId="2ACB7BEB" w14:textId="77777777" w:rsidR="00D11EF8" w:rsidRPr="00D11EF8" w:rsidRDefault="00D11EF8" w:rsidP="00D11EF8">
            <w:pPr>
              <w:spacing w:after="107" w:line="252" w:lineRule="auto"/>
              <w:ind w:left="222" w:right="0"/>
              <w:jc w:val="center"/>
              <w:rPr>
                <w:sz w:val="22"/>
              </w:rPr>
            </w:pPr>
            <w:r w:rsidRPr="00D11EF8">
              <w:rPr>
                <w:b/>
                <w:sz w:val="22"/>
              </w:rPr>
              <w:t>Cahier des clauses techniques particulières (CCTP) commun aux quatre lots</w:t>
            </w:r>
            <w:r w:rsidRPr="00D11EF8">
              <w:rPr>
                <w:sz w:val="22"/>
              </w:rPr>
              <w:t xml:space="preserve"> </w:t>
            </w:r>
          </w:p>
          <w:p w14:paraId="5B5DA1F0" w14:textId="77777777" w:rsidR="00D11EF8" w:rsidRPr="00D11EF8" w:rsidRDefault="00D11EF8" w:rsidP="00D11EF8">
            <w:pPr>
              <w:spacing w:after="0" w:line="259" w:lineRule="auto"/>
              <w:ind w:left="212" w:right="0" w:firstLine="0"/>
              <w:jc w:val="center"/>
              <w:rPr>
                <w:sz w:val="22"/>
              </w:rPr>
            </w:pPr>
            <w:r w:rsidRPr="00D11EF8">
              <w:rPr>
                <w:b/>
                <w:sz w:val="22"/>
              </w:rPr>
              <w:t xml:space="preserve"> </w:t>
            </w:r>
          </w:p>
          <w:p w14:paraId="321A5D8A" w14:textId="77777777" w:rsidR="00D11EF8" w:rsidRPr="00D11EF8" w:rsidRDefault="00D11EF8" w:rsidP="00D11EF8">
            <w:pPr>
              <w:spacing w:after="12" w:line="252" w:lineRule="auto"/>
              <w:ind w:left="222" w:right="0"/>
              <w:jc w:val="center"/>
              <w:rPr>
                <w:b/>
                <w:sz w:val="22"/>
              </w:rPr>
            </w:pPr>
            <w:r w:rsidRPr="00D11EF8">
              <w:rPr>
                <w:b/>
                <w:sz w:val="22"/>
              </w:rPr>
              <w:t xml:space="preserve">Lot 1 : Traitements phytosanitaires et élimination des végétaux hôtes de la bactérie </w:t>
            </w:r>
            <w:r w:rsidRPr="00D11EF8">
              <w:rPr>
                <w:b/>
                <w:i/>
                <w:sz w:val="22"/>
              </w:rPr>
              <w:t>Xylella fastidiosa</w:t>
            </w:r>
            <w:r w:rsidRPr="00D11EF8">
              <w:rPr>
                <w:b/>
                <w:sz w:val="22"/>
              </w:rPr>
              <w:t xml:space="preserve"> dans les départements de l’Ariège, de l’Aude</w:t>
            </w:r>
          </w:p>
          <w:p w14:paraId="38833972" w14:textId="77777777" w:rsidR="00D11EF8" w:rsidRPr="00D11EF8" w:rsidRDefault="00D11EF8" w:rsidP="00D11EF8">
            <w:pPr>
              <w:spacing w:after="7" w:line="252" w:lineRule="auto"/>
              <w:ind w:left="222" w:right="0"/>
              <w:jc w:val="center"/>
              <w:rPr>
                <w:sz w:val="22"/>
              </w:rPr>
            </w:pPr>
            <w:r w:rsidRPr="00D11EF8">
              <w:rPr>
                <w:b/>
                <w:sz w:val="22"/>
              </w:rPr>
              <w:t>et des Pyrénées-Orientales</w:t>
            </w:r>
          </w:p>
          <w:p w14:paraId="1D3F9ABD" w14:textId="77777777" w:rsidR="00D11EF8" w:rsidRPr="00D11EF8" w:rsidRDefault="00D11EF8" w:rsidP="00D11EF8">
            <w:pPr>
              <w:spacing w:after="0" w:line="259" w:lineRule="auto"/>
              <w:ind w:left="212" w:right="0" w:firstLine="0"/>
              <w:jc w:val="center"/>
              <w:rPr>
                <w:sz w:val="22"/>
              </w:rPr>
            </w:pPr>
            <w:r w:rsidRPr="00D11EF8">
              <w:rPr>
                <w:b/>
                <w:sz w:val="22"/>
              </w:rPr>
              <w:t xml:space="preserve"> </w:t>
            </w:r>
          </w:p>
          <w:p w14:paraId="2C2013B6" w14:textId="77777777" w:rsidR="00D11EF8" w:rsidRPr="00D11EF8" w:rsidRDefault="00D11EF8" w:rsidP="00D11EF8">
            <w:pPr>
              <w:spacing w:after="107" w:line="252" w:lineRule="auto"/>
              <w:ind w:left="222" w:right="0"/>
              <w:jc w:val="center"/>
              <w:rPr>
                <w:sz w:val="22"/>
              </w:rPr>
            </w:pPr>
            <w:r w:rsidRPr="00D11EF8">
              <w:rPr>
                <w:b/>
                <w:sz w:val="22"/>
              </w:rPr>
              <w:t>Lot 2 : Traitements phytosanitaires et élimination des végétaux hôtes de la bactérie</w:t>
            </w:r>
            <w:r w:rsidRPr="00D11EF8">
              <w:rPr>
                <w:b/>
                <w:i/>
                <w:sz w:val="22"/>
              </w:rPr>
              <w:t xml:space="preserve"> Xylella fastidiosa</w:t>
            </w:r>
            <w:r w:rsidRPr="00D11EF8">
              <w:rPr>
                <w:b/>
                <w:sz w:val="22"/>
              </w:rPr>
              <w:t xml:space="preserve"> dans les départements du Gard, de l’Hérault et de la Lozère</w:t>
            </w:r>
            <w:r w:rsidRPr="00D11EF8">
              <w:rPr>
                <w:sz w:val="22"/>
              </w:rPr>
              <w:t xml:space="preserve"> </w:t>
            </w:r>
          </w:p>
          <w:p w14:paraId="65A0F8CB" w14:textId="77777777" w:rsidR="00D11EF8" w:rsidRPr="00D11EF8" w:rsidRDefault="00D11EF8" w:rsidP="00D11EF8">
            <w:pPr>
              <w:spacing w:after="107" w:line="252" w:lineRule="auto"/>
              <w:ind w:left="222" w:right="0"/>
              <w:jc w:val="center"/>
              <w:rPr>
                <w:b/>
                <w:sz w:val="22"/>
              </w:rPr>
            </w:pPr>
            <w:r w:rsidRPr="00D11EF8">
              <w:rPr>
                <w:b/>
                <w:sz w:val="22"/>
              </w:rPr>
              <w:t>Lot 3 : Traitements phytosanitaires et élimination des végétaux hôtes de la bactérie</w:t>
            </w:r>
            <w:r w:rsidRPr="00D11EF8">
              <w:rPr>
                <w:b/>
                <w:i/>
                <w:sz w:val="22"/>
              </w:rPr>
              <w:t xml:space="preserve"> Xylella fastidiosa</w:t>
            </w:r>
            <w:r w:rsidRPr="00D11EF8">
              <w:rPr>
                <w:b/>
                <w:sz w:val="22"/>
              </w:rPr>
              <w:t xml:space="preserve"> dans les départements de l’Aveyron, du Lot, du Tarn et du Tarn-et-Garonne</w:t>
            </w:r>
          </w:p>
          <w:p w14:paraId="6B756F1E" w14:textId="77777777" w:rsidR="00D11EF8" w:rsidRPr="00D11EF8" w:rsidRDefault="00D11EF8" w:rsidP="00D11EF8">
            <w:pPr>
              <w:spacing w:after="107" w:line="252" w:lineRule="auto"/>
              <w:ind w:left="222" w:right="0"/>
              <w:jc w:val="center"/>
              <w:rPr>
                <w:sz w:val="22"/>
              </w:rPr>
            </w:pPr>
            <w:r w:rsidRPr="00D11EF8">
              <w:rPr>
                <w:b/>
                <w:sz w:val="22"/>
              </w:rPr>
              <w:t>Lot 4 : Traitements phytosanitaires et élimination des végétaux hôtes de la bactérie</w:t>
            </w:r>
            <w:r w:rsidRPr="00D11EF8">
              <w:rPr>
                <w:b/>
                <w:i/>
                <w:sz w:val="22"/>
              </w:rPr>
              <w:t xml:space="preserve"> Xylella fastidiosa</w:t>
            </w:r>
            <w:r w:rsidRPr="00D11EF8">
              <w:rPr>
                <w:b/>
                <w:sz w:val="22"/>
              </w:rPr>
              <w:t xml:space="preserve"> dans les départements de Haute-Garonne, du Gers et des Hautes-Pyrénées</w:t>
            </w:r>
          </w:p>
          <w:p w14:paraId="06A16EC3" w14:textId="77777777" w:rsidR="00D11EF8" w:rsidRDefault="00D11EF8">
            <w:pPr>
              <w:spacing w:after="0" w:line="259" w:lineRule="auto"/>
              <w:ind w:left="0" w:right="0" w:firstLine="0"/>
              <w:jc w:val="left"/>
            </w:pPr>
          </w:p>
        </w:tc>
      </w:tr>
    </w:tbl>
    <w:p w14:paraId="28E7DB1B" w14:textId="01335FBC" w:rsidR="00D11EF8" w:rsidRDefault="00D11EF8">
      <w:pPr>
        <w:spacing w:after="0" w:line="259" w:lineRule="auto"/>
        <w:ind w:left="0" w:right="0" w:firstLine="0"/>
        <w:jc w:val="left"/>
        <w:sectPr w:rsidR="00D11EF8" w:rsidSect="00D11EF8">
          <w:type w:val="continuous"/>
          <w:pgSz w:w="11906" w:h="16838"/>
          <w:pgMar w:top="1417" w:right="1417" w:bottom="1417" w:left="1417" w:header="720" w:footer="720" w:gutter="0"/>
          <w:cols w:space="720"/>
          <w:titlePg/>
          <w:docGrid w:linePitch="272"/>
        </w:sectPr>
      </w:pPr>
    </w:p>
    <w:p w14:paraId="29F72A4A" w14:textId="3DB6CD1E" w:rsidR="005A06E8" w:rsidRDefault="005A06E8">
      <w:pPr>
        <w:spacing w:after="0" w:line="259" w:lineRule="auto"/>
        <w:ind w:left="0" w:right="0" w:firstLine="0"/>
        <w:jc w:val="left"/>
      </w:pPr>
    </w:p>
    <w:p w14:paraId="41D4F42B" w14:textId="136882D4" w:rsidR="005A06E8" w:rsidRDefault="00361D7E" w:rsidP="00D11EF8">
      <w:pPr>
        <w:spacing w:after="19" w:line="259" w:lineRule="auto"/>
        <w:ind w:left="0" w:right="0" w:firstLine="0"/>
        <w:jc w:val="left"/>
      </w:pPr>
      <w:r>
        <w:t xml:space="preserve"> </w:t>
      </w:r>
    </w:p>
    <w:p w14:paraId="39C27830" w14:textId="77777777" w:rsidR="005A06E8" w:rsidRDefault="00361D7E" w:rsidP="00D11EF8">
      <w:pPr>
        <w:spacing w:after="98" w:line="259" w:lineRule="auto"/>
        <w:ind w:left="212" w:right="0" w:firstLine="0"/>
        <w:jc w:val="center"/>
      </w:pPr>
      <w:r>
        <w:rPr>
          <w:sz w:val="24"/>
        </w:rPr>
        <w:t xml:space="preserve"> </w:t>
      </w:r>
    </w:p>
    <w:p w14:paraId="748990B1" w14:textId="6A44B745" w:rsidR="005A06E8" w:rsidRDefault="00361D7E">
      <w:pPr>
        <w:spacing w:after="268" w:line="259" w:lineRule="auto"/>
        <w:ind w:right="0"/>
        <w:jc w:val="left"/>
      </w:pPr>
      <w:r>
        <w:rPr>
          <w:b/>
        </w:rPr>
        <w:t>Nu</w:t>
      </w:r>
      <w:r w:rsidR="00062ECD">
        <w:rPr>
          <w:b/>
        </w:rPr>
        <w:t>méro de consultation : DGAL-202</w:t>
      </w:r>
      <w:r w:rsidR="00A62A8F">
        <w:rPr>
          <w:b/>
        </w:rPr>
        <w:t>5</w:t>
      </w:r>
      <w:r w:rsidR="00062ECD">
        <w:rPr>
          <w:b/>
        </w:rPr>
        <w:t>-</w:t>
      </w:r>
      <w:r w:rsidR="00D11EF8">
        <w:rPr>
          <w:rFonts w:ascii="Times New Roman" w:eastAsia="Times New Roman" w:hAnsi="Times New Roman" w:cs="Times New Roman"/>
          <w:b/>
          <w:sz w:val="24"/>
        </w:rPr>
        <w:t>006</w:t>
      </w:r>
    </w:p>
    <w:p w14:paraId="5C80CC89" w14:textId="77777777" w:rsidR="005A06E8" w:rsidRDefault="00361D7E">
      <w:pPr>
        <w:spacing w:after="0" w:line="259" w:lineRule="auto"/>
        <w:ind w:right="0"/>
        <w:jc w:val="left"/>
      </w:pPr>
      <w:r>
        <w:rPr>
          <w:b/>
        </w:rPr>
        <w:t>Procédure de passation : Appel d’offres ouvert</w:t>
      </w:r>
      <w:r>
        <w:rPr>
          <w:rFonts w:ascii="Times New Roman" w:eastAsia="Times New Roman" w:hAnsi="Times New Roman" w:cs="Times New Roman"/>
          <w:b/>
          <w:sz w:val="24"/>
        </w:rPr>
        <w:t xml:space="preserve"> </w:t>
      </w:r>
    </w:p>
    <w:p w14:paraId="543395E2" w14:textId="77777777" w:rsidR="00E137D7" w:rsidRDefault="00361D7E" w:rsidP="00E137D7">
      <w:pPr>
        <w:spacing w:after="0" w:line="259" w:lineRule="auto"/>
        <w:ind w:left="0" w:right="0" w:firstLine="0"/>
        <w:jc w:val="left"/>
        <w:rPr>
          <w:b/>
        </w:rPr>
      </w:pPr>
      <w:r>
        <w:rPr>
          <w:b/>
        </w:rPr>
        <w:t xml:space="preserve"> </w:t>
      </w:r>
    </w:p>
    <w:p w14:paraId="5A09F171" w14:textId="77777777" w:rsidR="00E137D7" w:rsidRDefault="00E137D7">
      <w:pPr>
        <w:spacing w:after="160" w:line="259" w:lineRule="auto"/>
        <w:ind w:left="0" w:right="0" w:firstLine="0"/>
        <w:jc w:val="left"/>
        <w:rPr>
          <w:b/>
        </w:rPr>
      </w:pPr>
      <w:r>
        <w:rPr>
          <w:b/>
        </w:rPr>
        <w:br w:type="page"/>
      </w:r>
    </w:p>
    <w:p w14:paraId="4A805CEF" w14:textId="77777777" w:rsidR="005A06E8" w:rsidRDefault="00361D7E">
      <w:pPr>
        <w:spacing w:after="0" w:line="259" w:lineRule="auto"/>
        <w:ind w:left="0" w:right="0" w:firstLine="0"/>
        <w:jc w:val="left"/>
      </w:pPr>
      <w:r>
        <w:rPr>
          <w:rFonts w:ascii="Calibri" w:eastAsia="Calibri" w:hAnsi="Calibri" w:cs="Calibri"/>
          <w:color w:val="2E74B5"/>
          <w:sz w:val="32"/>
        </w:rPr>
        <w:lastRenderedPageBreak/>
        <w:t xml:space="preserve">Table des matières </w:t>
      </w:r>
    </w:p>
    <w:p w14:paraId="397A1158" w14:textId="77777777" w:rsidR="005A06E8" w:rsidRDefault="00361D7E">
      <w:pPr>
        <w:spacing w:after="84" w:line="259" w:lineRule="auto"/>
        <w:ind w:left="0" w:right="0" w:firstLine="0"/>
        <w:jc w:val="left"/>
      </w:pPr>
      <w:r>
        <w:rPr>
          <w:color w:val="2E74B5"/>
        </w:rPr>
        <w:t xml:space="preserve"> </w:t>
      </w:r>
    </w:p>
    <w:sdt>
      <w:sdtPr>
        <w:id w:val="527845602"/>
        <w:docPartObj>
          <w:docPartGallery w:val="Table of Contents"/>
        </w:docPartObj>
      </w:sdtPr>
      <w:sdtEndPr/>
      <w:sdtContent>
        <w:p w14:paraId="1AF8329D" w14:textId="77777777" w:rsidR="005A06E8" w:rsidRDefault="00361D7E">
          <w:pPr>
            <w:pStyle w:val="TM1"/>
            <w:tabs>
              <w:tab w:val="right" w:leader="dot" w:pos="9322"/>
            </w:tabs>
          </w:pPr>
          <w:r>
            <w:fldChar w:fldCharType="begin"/>
          </w:r>
          <w:r>
            <w:instrText xml:space="preserve"> TOC \o "1-3" \h \z \u </w:instrText>
          </w:r>
          <w:r>
            <w:fldChar w:fldCharType="separate"/>
          </w:r>
          <w:hyperlink w:anchor="_Toc16161">
            <w:r>
              <w:t>DEFINITIONS / GLOSSAIRE</w:t>
            </w:r>
            <w:r>
              <w:tab/>
            </w:r>
            <w:r>
              <w:fldChar w:fldCharType="begin"/>
            </w:r>
            <w:r>
              <w:instrText>PAGEREF _Toc16161 \h</w:instrText>
            </w:r>
            <w:r>
              <w:fldChar w:fldCharType="separate"/>
            </w:r>
            <w:r>
              <w:t xml:space="preserve">3 </w:t>
            </w:r>
            <w:r>
              <w:fldChar w:fldCharType="end"/>
            </w:r>
          </w:hyperlink>
        </w:p>
        <w:p w14:paraId="3EBA7C1D" w14:textId="77777777" w:rsidR="005A06E8" w:rsidRDefault="00C97F57">
          <w:pPr>
            <w:pStyle w:val="TM1"/>
            <w:tabs>
              <w:tab w:val="right" w:leader="dot" w:pos="9322"/>
            </w:tabs>
          </w:pPr>
          <w:hyperlink w:anchor="_Toc16162">
            <w:r w:rsidR="00361D7E">
              <w:t>1.  Contexte</w:t>
            </w:r>
            <w:r w:rsidR="00361D7E">
              <w:tab/>
            </w:r>
            <w:r w:rsidR="00361D7E">
              <w:fldChar w:fldCharType="begin"/>
            </w:r>
            <w:r w:rsidR="00361D7E">
              <w:instrText>PAGEREF _Toc16162 \h</w:instrText>
            </w:r>
            <w:r w:rsidR="00361D7E">
              <w:fldChar w:fldCharType="separate"/>
            </w:r>
            <w:r w:rsidR="00361D7E">
              <w:t xml:space="preserve">4 </w:t>
            </w:r>
            <w:r w:rsidR="00361D7E">
              <w:fldChar w:fldCharType="end"/>
            </w:r>
          </w:hyperlink>
        </w:p>
        <w:p w14:paraId="13383E87" w14:textId="77777777" w:rsidR="005A06E8" w:rsidRDefault="00C97F57">
          <w:pPr>
            <w:pStyle w:val="TM1"/>
            <w:tabs>
              <w:tab w:val="right" w:leader="dot" w:pos="9322"/>
            </w:tabs>
          </w:pPr>
          <w:hyperlink w:anchor="_Toc16163">
            <w:r w:rsidR="00361D7E">
              <w:t>2.  Objet de la consultation</w:t>
            </w:r>
            <w:r w:rsidR="00361D7E">
              <w:tab/>
            </w:r>
            <w:r w:rsidR="00361D7E">
              <w:fldChar w:fldCharType="begin"/>
            </w:r>
            <w:r w:rsidR="00361D7E">
              <w:instrText>PAGEREF _Toc16163 \h</w:instrText>
            </w:r>
            <w:r w:rsidR="00361D7E">
              <w:fldChar w:fldCharType="separate"/>
            </w:r>
            <w:r w:rsidR="00361D7E">
              <w:t xml:space="preserve">4 </w:t>
            </w:r>
            <w:r w:rsidR="00361D7E">
              <w:fldChar w:fldCharType="end"/>
            </w:r>
          </w:hyperlink>
        </w:p>
        <w:p w14:paraId="6FC37A49" w14:textId="77777777" w:rsidR="005A06E8" w:rsidRDefault="00C97F57">
          <w:pPr>
            <w:pStyle w:val="TM1"/>
            <w:tabs>
              <w:tab w:val="right" w:leader="dot" w:pos="9322"/>
            </w:tabs>
          </w:pPr>
          <w:hyperlink w:anchor="_Toc16164">
            <w:r w:rsidR="00361D7E">
              <w:t>3.  Périmètre du marché</w:t>
            </w:r>
            <w:r w:rsidR="00361D7E">
              <w:tab/>
            </w:r>
            <w:r w:rsidR="00361D7E">
              <w:fldChar w:fldCharType="begin"/>
            </w:r>
            <w:r w:rsidR="00361D7E">
              <w:instrText>PAGEREF _Toc16164 \h</w:instrText>
            </w:r>
            <w:r w:rsidR="00361D7E">
              <w:fldChar w:fldCharType="separate"/>
            </w:r>
            <w:r w:rsidR="00361D7E">
              <w:t xml:space="preserve">4 </w:t>
            </w:r>
            <w:r w:rsidR="00361D7E">
              <w:fldChar w:fldCharType="end"/>
            </w:r>
          </w:hyperlink>
        </w:p>
        <w:p w14:paraId="39373A08" w14:textId="77777777" w:rsidR="005A06E8" w:rsidRDefault="00C97F57">
          <w:pPr>
            <w:pStyle w:val="TM1"/>
            <w:tabs>
              <w:tab w:val="right" w:leader="dot" w:pos="9322"/>
            </w:tabs>
          </w:pPr>
          <w:hyperlink w:anchor="_Toc16165">
            <w:r w:rsidR="00361D7E">
              <w:t>4. Allotissement</w:t>
            </w:r>
            <w:r w:rsidR="00361D7E">
              <w:tab/>
            </w:r>
            <w:r w:rsidR="00361D7E">
              <w:fldChar w:fldCharType="begin"/>
            </w:r>
            <w:r w:rsidR="00361D7E">
              <w:instrText>PAGEREF _Toc16165 \h</w:instrText>
            </w:r>
            <w:r w:rsidR="00361D7E">
              <w:fldChar w:fldCharType="separate"/>
            </w:r>
            <w:r w:rsidR="00361D7E">
              <w:t xml:space="preserve">5 </w:t>
            </w:r>
            <w:r w:rsidR="00361D7E">
              <w:fldChar w:fldCharType="end"/>
            </w:r>
          </w:hyperlink>
        </w:p>
        <w:p w14:paraId="16BA13F5" w14:textId="77777777" w:rsidR="005A06E8" w:rsidRDefault="00C97F57">
          <w:pPr>
            <w:pStyle w:val="TM1"/>
            <w:tabs>
              <w:tab w:val="right" w:leader="dot" w:pos="9322"/>
            </w:tabs>
          </w:pPr>
          <w:hyperlink w:anchor="_Toc16166">
            <w:r w:rsidR="00361D7E">
              <w:t>5. Dispositions générales</w:t>
            </w:r>
            <w:r w:rsidR="00361D7E">
              <w:tab/>
            </w:r>
            <w:r w:rsidR="00361D7E">
              <w:fldChar w:fldCharType="begin"/>
            </w:r>
            <w:r w:rsidR="00361D7E">
              <w:instrText>PAGEREF _Toc16166 \h</w:instrText>
            </w:r>
            <w:r w:rsidR="00361D7E">
              <w:fldChar w:fldCharType="separate"/>
            </w:r>
            <w:r w:rsidR="00361D7E">
              <w:t xml:space="preserve">5 </w:t>
            </w:r>
            <w:r w:rsidR="00361D7E">
              <w:fldChar w:fldCharType="end"/>
            </w:r>
          </w:hyperlink>
        </w:p>
        <w:p w14:paraId="7B9C69AE" w14:textId="77777777" w:rsidR="005A06E8" w:rsidRDefault="00C97F57">
          <w:pPr>
            <w:pStyle w:val="TM2"/>
            <w:tabs>
              <w:tab w:val="right" w:leader="dot" w:pos="9322"/>
            </w:tabs>
          </w:pPr>
          <w:hyperlink w:anchor="_Toc16167">
            <w:r w:rsidR="00361D7E">
              <w:t>5.1 Conditions générales d'intervention</w:t>
            </w:r>
            <w:r w:rsidR="00361D7E">
              <w:tab/>
            </w:r>
            <w:r w:rsidR="00361D7E">
              <w:fldChar w:fldCharType="begin"/>
            </w:r>
            <w:r w:rsidR="00361D7E">
              <w:instrText>PAGEREF _Toc16167 \h</w:instrText>
            </w:r>
            <w:r w:rsidR="00361D7E">
              <w:fldChar w:fldCharType="separate"/>
            </w:r>
            <w:r w:rsidR="00361D7E">
              <w:t xml:space="preserve">5 </w:t>
            </w:r>
            <w:r w:rsidR="00361D7E">
              <w:fldChar w:fldCharType="end"/>
            </w:r>
          </w:hyperlink>
        </w:p>
        <w:p w14:paraId="3A8F2395" w14:textId="77777777" w:rsidR="005A06E8" w:rsidRDefault="00C97F57">
          <w:pPr>
            <w:pStyle w:val="TM2"/>
            <w:tabs>
              <w:tab w:val="right" w:leader="dot" w:pos="9322"/>
            </w:tabs>
          </w:pPr>
          <w:hyperlink w:anchor="_Toc16168">
            <w:r w:rsidR="00361D7E">
              <w:t>5.2 Conditions générales d'exécution des prestations</w:t>
            </w:r>
            <w:r w:rsidR="00361D7E">
              <w:tab/>
            </w:r>
            <w:r w:rsidR="00361D7E">
              <w:fldChar w:fldCharType="begin"/>
            </w:r>
            <w:r w:rsidR="00361D7E">
              <w:instrText>PAGEREF _Toc16168 \h</w:instrText>
            </w:r>
            <w:r w:rsidR="00361D7E">
              <w:fldChar w:fldCharType="separate"/>
            </w:r>
            <w:r w:rsidR="00361D7E">
              <w:t xml:space="preserve">5 </w:t>
            </w:r>
            <w:r w:rsidR="00361D7E">
              <w:fldChar w:fldCharType="end"/>
            </w:r>
          </w:hyperlink>
        </w:p>
        <w:p w14:paraId="2054F036" w14:textId="77777777" w:rsidR="005A06E8" w:rsidRDefault="00C97F57">
          <w:pPr>
            <w:pStyle w:val="TM2"/>
            <w:tabs>
              <w:tab w:val="right" w:leader="dot" w:pos="9322"/>
            </w:tabs>
          </w:pPr>
          <w:hyperlink w:anchor="_Toc16169">
            <w:r w:rsidR="00361D7E">
              <w:t>5.3 Désignation de référents</w:t>
            </w:r>
            <w:r w:rsidR="00361D7E">
              <w:tab/>
            </w:r>
            <w:r w:rsidR="00361D7E">
              <w:fldChar w:fldCharType="begin"/>
            </w:r>
            <w:r w:rsidR="00361D7E">
              <w:instrText>PAGEREF _Toc16169 \h</w:instrText>
            </w:r>
            <w:r w:rsidR="00361D7E">
              <w:fldChar w:fldCharType="separate"/>
            </w:r>
            <w:r w:rsidR="00361D7E">
              <w:t xml:space="preserve">5 </w:t>
            </w:r>
            <w:r w:rsidR="00361D7E">
              <w:fldChar w:fldCharType="end"/>
            </w:r>
          </w:hyperlink>
        </w:p>
        <w:p w14:paraId="758FFC5D" w14:textId="77777777" w:rsidR="005A06E8" w:rsidRDefault="00C97F57">
          <w:pPr>
            <w:pStyle w:val="TM2"/>
            <w:tabs>
              <w:tab w:val="right" w:leader="dot" w:pos="9322"/>
            </w:tabs>
          </w:pPr>
          <w:hyperlink w:anchor="_Toc16170">
            <w:r w:rsidR="00361D7E">
              <w:t>5.4 Planning</w:t>
            </w:r>
            <w:r w:rsidR="00361D7E">
              <w:tab/>
            </w:r>
            <w:r w:rsidR="00361D7E">
              <w:fldChar w:fldCharType="begin"/>
            </w:r>
            <w:r w:rsidR="00361D7E">
              <w:instrText>PAGEREF _Toc16170 \h</w:instrText>
            </w:r>
            <w:r w:rsidR="00361D7E">
              <w:fldChar w:fldCharType="separate"/>
            </w:r>
            <w:r w:rsidR="00361D7E">
              <w:t xml:space="preserve">6 </w:t>
            </w:r>
            <w:r w:rsidR="00361D7E">
              <w:fldChar w:fldCharType="end"/>
            </w:r>
          </w:hyperlink>
        </w:p>
        <w:p w14:paraId="2FD17732" w14:textId="77777777" w:rsidR="005A06E8" w:rsidRDefault="00C97F57">
          <w:pPr>
            <w:pStyle w:val="TM2"/>
            <w:tabs>
              <w:tab w:val="right" w:leader="dot" w:pos="9322"/>
            </w:tabs>
          </w:pPr>
          <w:hyperlink w:anchor="_Toc16171">
            <w:r w:rsidR="00361D7E">
              <w:t>5.5 Passation des commandes</w:t>
            </w:r>
            <w:r w:rsidR="00361D7E">
              <w:tab/>
            </w:r>
            <w:r w:rsidR="00361D7E">
              <w:fldChar w:fldCharType="begin"/>
            </w:r>
            <w:r w:rsidR="00361D7E">
              <w:instrText>PAGEREF _Toc16171 \h</w:instrText>
            </w:r>
            <w:r w:rsidR="00361D7E">
              <w:fldChar w:fldCharType="separate"/>
            </w:r>
            <w:r w:rsidR="00361D7E">
              <w:t xml:space="preserve">6 </w:t>
            </w:r>
            <w:r w:rsidR="00361D7E">
              <w:fldChar w:fldCharType="end"/>
            </w:r>
          </w:hyperlink>
        </w:p>
        <w:p w14:paraId="11D672F0" w14:textId="77777777" w:rsidR="005A06E8" w:rsidRDefault="00C97F57">
          <w:pPr>
            <w:pStyle w:val="TM1"/>
            <w:tabs>
              <w:tab w:val="right" w:leader="dot" w:pos="9322"/>
            </w:tabs>
          </w:pPr>
          <w:hyperlink w:anchor="_Toc16172">
            <w:r w:rsidR="00361D7E">
              <w:t>6. Dispositions spécifiques aux traitements phytosanitaires</w:t>
            </w:r>
            <w:r w:rsidR="00361D7E">
              <w:tab/>
            </w:r>
            <w:r w:rsidR="00361D7E">
              <w:fldChar w:fldCharType="begin"/>
            </w:r>
            <w:r w:rsidR="00361D7E">
              <w:instrText>PAGEREF _Toc16172 \h</w:instrText>
            </w:r>
            <w:r w:rsidR="00361D7E">
              <w:fldChar w:fldCharType="separate"/>
            </w:r>
            <w:r w:rsidR="00361D7E">
              <w:t xml:space="preserve">6 </w:t>
            </w:r>
            <w:r w:rsidR="00361D7E">
              <w:fldChar w:fldCharType="end"/>
            </w:r>
          </w:hyperlink>
        </w:p>
        <w:p w14:paraId="6B041662" w14:textId="77777777" w:rsidR="005A06E8" w:rsidRDefault="00C97F57">
          <w:pPr>
            <w:pStyle w:val="TM2"/>
            <w:tabs>
              <w:tab w:val="right" w:leader="dot" w:pos="9322"/>
            </w:tabs>
          </w:pPr>
          <w:hyperlink w:anchor="_Toc16173">
            <w:r w:rsidR="00361D7E">
              <w:t>6.1 Prestations demandées</w:t>
            </w:r>
            <w:r w:rsidR="00361D7E">
              <w:tab/>
            </w:r>
            <w:r w:rsidR="00361D7E">
              <w:fldChar w:fldCharType="begin"/>
            </w:r>
            <w:r w:rsidR="00361D7E">
              <w:instrText>PAGEREF _Toc16173 \h</w:instrText>
            </w:r>
            <w:r w:rsidR="00361D7E">
              <w:fldChar w:fldCharType="separate"/>
            </w:r>
            <w:r w:rsidR="00361D7E">
              <w:t xml:space="preserve">6 </w:t>
            </w:r>
            <w:r w:rsidR="00361D7E">
              <w:fldChar w:fldCharType="end"/>
            </w:r>
          </w:hyperlink>
        </w:p>
        <w:p w14:paraId="16DBAC75" w14:textId="77777777" w:rsidR="005A06E8" w:rsidRDefault="00C97F57">
          <w:pPr>
            <w:pStyle w:val="TM2"/>
            <w:tabs>
              <w:tab w:val="right" w:leader="dot" w:pos="9322"/>
            </w:tabs>
          </w:pPr>
          <w:hyperlink w:anchor="_Toc16174">
            <w:r w:rsidR="00361D7E">
              <w:t>6.2 Conditions de sécurité</w:t>
            </w:r>
            <w:r w:rsidR="00361D7E">
              <w:tab/>
            </w:r>
            <w:r w:rsidR="00361D7E">
              <w:fldChar w:fldCharType="begin"/>
            </w:r>
            <w:r w:rsidR="00361D7E">
              <w:instrText>PAGEREF _Toc16174 \h</w:instrText>
            </w:r>
            <w:r w:rsidR="00361D7E">
              <w:fldChar w:fldCharType="separate"/>
            </w:r>
            <w:r w:rsidR="00361D7E">
              <w:t xml:space="preserve">7 </w:t>
            </w:r>
            <w:r w:rsidR="00361D7E">
              <w:fldChar w:fldCharType="end"/>
            </w:r>
          </w:hyperlink>
        </w:p>
        <w:p w14:paraId="0473CBEA" w14:textId="77777777" w:rsidR="005A06E8" w:rsidRDefault="00C97F57">
          <w:pPr>
            <w:pStyle w:val="TM3"/>
            <w:tabs>
              <w:tab w:val="right" w:leader="dot" w:pos="9322"/>
            </w:tabs>
          </w:pPr>
          <w:hyperlink w:anchor="_Toc16175">
            <w:r w:rsidR="00361D7E">
              <w:rPr>
                <w:i/>
              </w:rPr>
              <w:t>6.2.1 Processus de désinsectisation :</w:t>
            </w:r>
            <w:r w:rsidR="00361D7E">
              <w:tab/>
            </w:r>
            <w:r w:rsidR="00361D7E">
              <w:fldChar w:fldCharType="begin"/>
            </w:r>
            <w:r w:rsidR="00361D7E">
              <w:instrText>PAGEREF _Toc16175 \h</w:instrText>
            </w:r>
            <w:r w:rsidR="00361D7E">
              <w:fldChar w:fldCharType="separate"/>
            </w:r>
            <w:r w:rsidR="00361D7E">
              <w:t xml:space="preserve">7 </w:t>
            </w:r>
            <w:r w:rsidR="00361D7E">
              <w:fldChar w:fldCharType="end"/>
            </w:r>
          </w:hyperlink>
        </w:p>
        <w:p w14:paraId="69628774" w14:textId="77777777" w:rsidR="005A06E8" w:rsidRDefault="00C97F57">
          <w:pPr>
            <w:pStyle w:val="TM3"/>
            <w:tabs>
              <w:tab w:val="right" w:leader="dot" w:pos="9322"/>
            </w:tabs>
          </w:pPr>
          <w:hyperlink w:anchor="_Toc16176">
            <w:r w:rsidR="00361D7E">
              <w:rPr>
                <w:i/>
              </w:rPr>
              <w:t>6.2.2 Protection de l’opérateur</w:t>
            </w:r>
            <w:r w:rsidR="00361D7E">
              <w:tab/>
            </w:r>
            <w:r w:rsidR="00361D7E">
              <w:fldChar w:fldCharType="begin"/>
            </w:r>
            <w:r w:rsidR="00361D7E">
              <w:instrText>PAGEREF _Toc16176 \h</w:instrText>
            </w:r>
            <w:r w:rsidR="00361D7E">
              <w:fldChar w:fldCharType="separate"/>
            </w:r>
            <w:r w:rsidR="00361D7E">
              <w:t xml:space="preserve">7 </w:t>
            </w:r>
            <w:r w:rsidR="00361D7E">
              <w:fldChar w:fldCharType="end"/>
            </w:r>
          </w:hyperlink>
        </w:p>
        <w:p w14:paraId="03F356DE" w14:textId="77777777" w:rsidR="005A06E8" w:rsidRDefault="00C97F57">
          <w:pPr>
            <w:pStyle w:val="TM3"/>
            <w:tabs>
              <w:tab w:val="right" w:leader="dot" w:pos="9322"/>
            </w:tabs>
          </w:pPr>
          <w:hyperlink w:anchor="_Toc16177">
            <w:r w:rsidR="00361D7E">
              <w:rPr>
                <w:i/>
              </w:rPr>
              <w:t>6.2.3 Périmètre de sécurité :</w:t>
            </w:r>
            <w:r w:rsidR="00361D7E">
              <w:tab/>
            </w:r>
            <w:r w:rsidR="00361D7E">
              <w:fldChar w:fldCharType="begin"/>
            </w:r>
            <w:r w:rsidR="00361D7E">
              <w:instrText>PAGEREF _Toc16177 \h</w:instrText>
            </w:r>
            <w:r w:rsidR="00361D7E">
              <w:fldChar w:fldCharType="separate"/>
            </w:r>
            <w:r w:rsidR="00361D7E">
              <w:t xml:space="preserve">7 </w:t>
            </w:r>
            <w:r w:rsidR="00361D7E">
              <w:fldChar w:fldCharType="end"/>
            </w:r>
          </w:hyperlink>
        </w:p>
        <w:p w14:paraId="29584171" w14:textId="77777777" w:rsidR="005A06E8" w:rsidRDefault="00C97F57">
          <w:pPr>
            <w:pStyle w:val="TM2"/>
            <w:tabs>
              <w:tab w:val="right" w:leader="dot" w:pos="9322"/>
            </w:tabs>
          </w:pPr>
          <w:hyperlink w:anchor="_Toc16178">
            <w:r w:rsidR="00361D7E">
              <w:t>6.3 Période et délai de traitement</w:t>
            </w:r>
            <w:r w:rsidR="00361D7E">
              <w:tab/>
            </w:r>
            <w:r w:rsidR="00361D7E">
              <w:fldChar w:fldCharType="begin"/>
            </w:r>
            <w:r w:rsidR="00361D7E">
              <w:instrText>PAGEREF _Toc16178 \h</w:instrText>
            </w:r>
            <w:r w:rsidR="00361D7E">
              <w:fldChar w:fldCharType="separate"/>
            </w:r>
            <w:r w:rsidR="00361D7E">
              <w:t xml:space="preserve">8 </w:t>
            </w:r>
            <w:r w:rsidR="00361D7E">
              <w:fldChar w:fldCharType="end"/>
            </w:r>
          </w:hyperlink>
        </w:p>
        <w:p w14:paraId="39D347C5" w14:textId="77777777" w:rsidR="005A06E8" w:rsidRDefault="00C97F57">
          <w:pPr>
            <w:pStyle w:val="TM2"/>
            <w:tabs>
              <w:tab w:val="right" w:leader="dot" w:pos="9322"/>
            </w:tabs>
          </w:pPr>
          <w:hyperlink w:anchor="_Toc16179">
            <w:r w:rsidR="00361D7E">
              <w:t>6.4 Moyens déployés et produits utilisés</w:t>
            </w:r>
            <w:r w:rsidR="00361D7E">
              <w:tab/>
            </w:r>
            <w:r w:rsidR="00361D7E">
              <w:fldChar w:fldCharType="begin"/>
            </w:r>
            <w:r w:rsidR="00361D7E">
              <w:instrText>PAGEREF _Toc16179 \h</w:instrText>
            </w:r>
            <w:r w:rsidR="00361D7E">
              <w:fldChar w:fldCharType="separate"/>
            </w:r>
            <w:r w:rsidR="00361D7E">
              <w:t xml:space="preserve">8 </w:t>
            </w:r>
            <w:r w:rsidR="00361D7E">
              <w:fldChar w:fldCharType="end"/>
            </w:r>
          </w:hyperlink>
        </w:p>
        <w:p w14:paraId="7975217C" w14:textId="77777777" w:rsidR="005A06E8" w:rsidRDefault="00C97F57">
          <w:pPr>
            <w:pStyle w:val="TM1"/>
            <w:tabs>
              <w:tab w:val="right" w:leader="dot" w:pos="9322"/>
            </w:tabs>
          </w:pPr>
          <w:hyperlink w:anchor="_Toc16180">
            <w:r w:rsidR="00361D7E">
              <w:t>7. Dispositions spécifiques aux prestations d’arrachage et d’élimination des végétaux</w:t>
            </w:r>
            <w:r w:rsidR="00361D7E">
              <w:tab/>
            </w:r>
            <w:r w:rsidR="00361D7E">
              <w:fldChar w:fldCharType="begin"/>
            </w:r>
            <w:r w:rsidR="00361D7E">
              <w:instrText>PAGEREF _Toc16180 \h</w:instrText>
            </w:r>
            <w:r w:rsidR="00361D7E">
              <w:fldChar w:fldCharType="separate"/>
            </w:r>
            <w:r w:rsidR="00361D7E">
              <w:t xml:space="preserve">9 </w:t>
            </w:r>
            <w:r w:rsidR="00361D7E">
              <w:fldChar w:fldCharType="end"/>
            </w:r>
          </w:hyperlink>
        </w:p>
        <w:p w14:paraId="1D9298D8" w14:textId="77777777" w:rsidR="005A06E8" w:rsidRDefault="00C97F57">
          <w:pPr>
            <w:pStyle w:val="TM2"/>
            <w:tabs>
              <w:tab w:val="right" w:leader="dot" w:pos="9322"/>
            </w:tabs>
          </w:pPr>
          <w:hyperlink w:anchor="_Toc16181">
            <w:r w:rsidR="00361D7E">
              <w:t>7.1 Prestations demandées</w:t>
            </w:r>
            <w:r w:rsidR="00361D7E">
              <w:tab/>
            </w:r>
            <w:r w:rsidR="00361D7E">
              <w:fldChar w:fldCharType="begin"/>
            </w:r>
            <w:r w:rsidR="00361D7E">
              <w:instrText>PAGEREF _Toc16181 \h</w:instrText>
            </w:r>
            <w:r w:rsidR="00361D7E">
              <w:fldChar w:fldCharType="separate"/>
            </w:r>
            <w:r w:rsidR="00361D7E">
              <w:t xml:space="preserve">9 </w:t>
            </w:r>
            <w:r w:rsidR="00361D7E">
              <w:fldChar w:fldCharType="end"/>
            </w:r>
          </w:hyperlink>
        </w:p>
        <w:p w14:paraId="1BFE679E" w14:textId="77777777" w:rsidR="005A06E8" w:rsidRDefault="00C97F57">
          <w:pPr>
            <w:pStyle w:val="TM2"/>
            <w:tabs>
              <w:tab w:val="right" w:leader="dot" w:pos="9322"/>
            </w:tabs>
          </w:pPr>
          <w:hyperlink w:anchor="_Toc16182">
            <w:r w:rsidR="00361D7E">
              <w:t>7.2 Processus d’arrachage :</w:t>
            </w:r>
            <w:r w:rsidR="00361D7E">
              <w:tab/>
            </w:r>
            <w:r w:rsidR="00361D7E">
              <w:fldChar w:fldCharType="begin"/>
            </w:r>
            <w:r w:rsidR="00361D7E">
              <w:instrText>PAGEREF _Toc16182 \h</w:instrText>
            </w:r>
            <w:r w:rsidR="00361D7E">
              <w:fldChar w:fldCharType="separate"/>
            </w:r>
            <w:r w:rsidR="00361D7E">
              <w:t xml:space="preserve">10 </w:t>
            </w:r>
            <w:r w:rsidR="00361D7E">
              <w:fldChar w:fldCharType="end"/>
            </w:r>
          </w:hyperlink>
        </w:p>
        <w:p w14:paraId="09D9E760" w14:textId="77777777" w:rsidR="005A06E8" w:rsidRDefault="00C97F57">
          <w:pPr>
            <w:pStyle w:val="TM2"/>
            <w:tabs>
              <w:tab w:val="right" w:leader="dot" w:pos="9322"/>
            </w:tabs>
          </w:pPr>
          <w:hyperlink w:anchor="_Toc16183">
            <w:r w:rsidR="00361D7E">
              <w:t>7.3 Processus de dessouchage</w:t>
            </w:r>
            <w:r w:rsidR="00361D7E">
              <w:tab/>
            </w:r>
            <w:r w:rsidR="00361D7E">
              <w:fldChar w:fldCharType="begin"/>
            </w:r>
            <w:r w:rsidR="00361D7E">
              <w:instrText>PAGEREF _Toc16183 \h</w:instrText>
            </w:r>
            <w:r w:rsidR="00361D7E">
              <w:fldChar w:fldCharType="separate"/>
            </w:r>
            <w:r w:rsidR="00361D7E">
              <w:t xml:space="preserve">10 </w:t>
            </w:r>
            <w:r w:rsidR="00361D7E">
              <w:fldChar w:fldCharType="end"/>
            </w:r>
          </w:hyperlink>
        </w:p>
        <w:p w14:paraId="078E1297" w14:textId="77777777" w:rsidR="005A06E8" w:rsidRDefault="00C97F57">
          <w:pPr>
            <w:pStyle w:val="TM2"/>
            <w:tabs>
              <w:tab w:val="right" w:leader="dot" w:pos="9322"/>
            </w:tabs>
          </w:pPr>
          <w:hyperlink w:anchor="_Toc16184">
            <w:r w:rsidR="00361D7E">
              <w:t>7.4 Processus d’incinération</w:t>
            </w:r>
            <w:r w:rsidR="00361D7E">
              <w:tab/>
            </w:r>
            <w:r w:rsidR="00361D7E">
              <w:fldChar w:fldCharType="begin"/>
            </w:r>
            <w:r w:rsidR="00361D7E">
              <w:instrText>PAGEREF _Toc16184 \h</w:instrText>
            </w:r>
            <w:r w:rsidR="00361D7E">
              <w:fldChar w:fldCharType="separate"/>
            </w:r>
            <w:r w:rsidR="00361D7E">
              <w:t xml:space="preserve">10 </w:t>
            </w:r>
            <w:r w:rsidR="00361D7E">
              <w:fldChar w:fldCharType="end"/>
            </w:r>
          </w:hyperlink>
        </w:p>
        <w:p w14:paraId="706BCD9F" w14:textId="77777777" w:rsidR="005A06E8" w:rsidRDefault="00C97F57">
          <w:pPr>
            <w:pStyle w:val="TM2"/>
            <w:tabs>
              <w:tab w:val="right" w:leader="dot" w:pos="9322"/>
            </w:tabs>
          </w:pPr>
          <w:hyperlink w:anchor="_Toc16185">
            <w:r w:rsidR="00361D7E">
              <w:t>7.5 Processus de broyage</w:t>
            </w:r>
            <w:r w:rsidR="00361D7E">
              <w:tab/>
            </w:r>
            <w:r w:rsidR="00361D7E">
              <w:fldChar w:fldCharType="begin"/>
            </w:r>
            <w:r w:rsidR="00361D7E">
              <w:instrText>PAGEREF _Toc16185 \h</w:instrText>
            </w:r>
            <w:r w:rsidR="00361D7E">
              <w:fldChar w:fldCharType="separate"/>
            </w:r>
            <w:r w:rsidR="00361D7E">
              <w:t xml:space="preserve">10 </w:t>
            </w:r>
            <w:r w:rsidR="00361D7E">
              <w:fldChar w:fldCharType="end"/>
            </w:r>
          </w:hyperlink>
        </w:p>
        <w:p w14:paraId="72BC3163" w14:textId="77777777" w:rsidR="005A06E8" w:rsidRDefault="00C97F57">
          <w:pPr>
            <w:pStyle w:val="TM2"/>
            <w:tabs>
              <w:tab w:val="right" w:leader="dot" w:pos="9322"/>
            </w:tabs>
          </w:pPr>
          <w:hyperlink w:anchor="_Toc16186">
            <w:r w:rsidR="00361D7E">
              <w:t>7.6 Processus de désinfection des outils, des vêtements et du matériel</w:t>
            </w:r>
            <w:r w:rsidR="00361D7E">
              <w:tab/>
            </w:r>
            <w:r w:rsidR="00361D7E">
              <w:fldChar w:fldCharType="begin"/>
            </w:r>
            <w:r w:rsidR="00361D7E">
              <w:instrText>PAGEREF _Toc16186 \h</w:instrText>
            </w:r>
            <w:r w:rsidR="00361D7E">
              <w:fldChar w:fldCharType="separate"/>
            </w:r>
            <w:r w:rsidR="00361D7E">
              <w:t xml:space="preserve">10 </w:t>
            </w:r>
            <w:r w:rsidR="00361D7E">
              <w:fldChar w:fldCharType="end"/>
            </w:r>
          </w:hyperlink>
        </w:p>
        <w:p w14:paraId="38BFA112" w14:textId="77777777" w:rsidR="005A06E8" w:rsidRDefault="00361D7E">
          <w:r>
            <w:fldChar w:fldCharType="end"/>
          </w:r>
        </w:p>
      </w:sdtContent>
    </w:sdt>
    <w:p w14:paraId="2A92FDFE" w14:textId="77777777" w:rsidR="00E137D7" w:rsidRDefault="00E137D7">
      <w:pPr>
        <w:spacing w:after="160" w:line="259" w:lineRule="auto"/>
        <w:ind w:left="0" w:right="0" w:firstLine="0"/>
        <w:jc w:val="left"/>
        <w:rPr>
          <w:b/>
        </w:rPr>
      </w:pPr>
      <w:bookmarkStart w:id="0" w:name="_Toc16161"/>
      <w:r>
        <w:br w:type="page"/>
      </w:r>
    </w:p>
    <w:p w14:paraId="6426B391" w14:textId="77777777" w:rsidR="005A06E8" w:rsidRDefault="00361D7E">
      <w:pPr>
        <w:pStyle w:val="Titre1"/>
        <w:numPr>
          <w:ilvl w:val="0"/>
          <w:numId w:val="0"/>
        </w:numPr>
        <w:shd w:val="clear" w:color="auto" w:fill="auto"/>
        <w:spacing w:after="288" w:line="345" w:lineRule="auto"/>
        <w:ind w:left="250" w:right="245"/>
        <w:jc w:val="both"/>
      </w:pPr>
      <w:r>
        <w:rPr>
          <w:sz w:val="20"/>
        </w:rPr>
        <w:lastRenderedPageBreak/>
        <w:t>DEFINITIONS / GLOSSAIRE</w:t>
      </w:r>
      <w:r>
        <w:rPr>
          <w:rFonts w:ascii="Times New Roman" w:eastAsia="Times New Roman" w:hAnsi="Times New Roman" w:cs="Times New Roman"/>
          <w:b w:val="0"/>
        </w:rPr>
        <w:t xml:space="preserve"> </w:t>
      </w:r>
      <w:bookmarkEnd w:id="0"/>
    </w:p>
    <w:p w14:paraId="3BC3A7A7" w14:textId="77777777" w:rsidR="005A06E8" w:rsidRDefault="00361D7E">
      <w:pPr>
        <w:spacing w:after="0" w:line="259" w:lineRule="auto"/>
        <w:ind w:left="0" w:right="5014" w:firstLine="0"/>
        <w:jc w:val="right"/>
      </w:pPr>
      <w:r>
        <w:rPr>
          <w:b/>
        </w:rPr>
        <w:t xml:space="preserve"> </w:t>
      </w:r>
    </w:p>
    <w:tbl>
      <w:tblPr>
        <w:tblStyle w:val="TableGrid"/>
        <w:tblW w:w="9627" w:type="dxa"/>
        <w:tblInd w:w="7" w:type="dxa"/>
        <w:tblCellMar>
          <w:top w:w="8" w:type="dxa"/>
          <w:left w:w="108" w:type="dxa"/>
          <w:bottom w:w="5" w:type="dxa"/>
          <w:right w:w="86" w:type="dxa"/>
        </w:tblCellMar>
        <w:tblLook w:val="04A0" w:firstRow="1" w:lastRow="0" w:firstColumn="1" w:lastColumn="0" w:noHBand="0" w:noVBand="1"/>
      </w:tblPr>
      <w:tblGrid>
        <w:gridCol w:w="2830"/>
        <w:gridCol w:w="6797"/>
      </w:tblGrid>
      <w:tr w:rsidR="005A06E8" w14:paraId="46952607" w14:textId="77777777" w:rsidTr="00671B8F">
        <w:trPr>
          <w:trHeight w:val="516"/>
        </w:trPr>
        <w:tc>
          <w:tcPr>
            <w:tcW w:w="2830"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5C0393AC" w14:textId="2D7762A8" w:rsidR="005A06E8" w:rsidRDefault="00361D7E">
            <w:pPr>
              <w:spacing w:after="0" w:line="259" w:lineRule="auto"/>
              <w:ind w:left="730" w:right="0" w:firstLine="0"/>
              <w:jc w:val="left"/>
            </w:pPr>
            <w:r>
              <w:rPr>
                <w:b/>
              </w:rPr>
              <w:t xml:space="preserve">MASA </w:t>
            </w:r>
          </w:p>
        </w:tc>
        <w:tc>
          <w:tcPr>
            <w:tcW w:w="6797"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10451DCE" w14:textId="4543B886" w:rsidR="005A06E8" w:rsidRPr="00784B2F" w:rsidRDefault="00361D7E" w:rsidP="00671B8F">
            <w:pPr>
              <w:spacing w:after="0" w:line="259" w:lineRule="auto"/>
              <w:ind w:left="0" w:right="26" w:firstLine="0"/>
              <w:jc w:val="left"/>
              <w:rPr>
                <w:szCs w:val="20"/>
              </w:rPr>
            </w:pPr>
            <w:r w:rsidRPr="00784B2F">
              <w:rPr>
                <w:szCs w:val="20"/>
              </w:rPr>
              <w:t>Ministère de l'Agriculture et de la Souveraineté Alimentaire</w:t>
            </w:r>
            <w:r w:rsidRPr="00671B8F">
              <w:rPr>
                <w:rFonts w:eastAsia="Times New Roman"/>
                <w:szCs w:val="20"/>
              </w:rPr>
              <w:t xml:space="preserve"> </w:t>
            </w:r>
          </w:p>
        </w:tc>
      </w:tr>
      <w:tr w:rsidR="005A06E8" w14:paraId="4EFE1128" w14:textId="77777777" w:rsidTr="00671B8F">
        <w:trPr>
          <w:trHeight w:val="703"/>
        </w:trPr>
        <w:tc>
          <w:tcPr>
            <w:tcW w:w="2830" w:type="dxa"/>
            <w:tcBorders>
              <w:top w:val="single" w:sz="4" w:space="0" w:color="000000"/>
              <w:left w:val="single" w:sz="4" w:space="0" w:color="000000"/>
              <w:bottom w:val="single" w:sz="4" w:space="0" w:color="000000"/>
              <w:right w:val="single" w:sz="4" w:space="0" w:color="000000"/>
            </w:tcBorders>
            <w:vAlign w:val="center"/>
          </w:tcPr>
          <w:p w14:paraId="62E0AB3D" w14:textId="77777777" w:rsidR="005A06E8" w:rsidRDefault="00361D7E">
            <w:pPr>
              <w:spacing w:after="0" w:line="259" w:lineRule="auto"/>
              <w:ind w:left="890" w:right="0" w:firstLine="0"/>
              <w:jc w:val="left"/>
            </w:pPr>
            <w:r>
              <w:rPr>
                <w:b/>
              </w:rPr>
              <w:t xml:space="preserve">PA </w:t>
            </w:r>
          </w:p>
        </w:tc>
        <w:tc>
          <w:tcPr>
            <w:tcW w:w="6797" w:type="dxa"/>
            <w:tcBorders>
              <w:top w:val="single" w:sz="4" w:space="0" w:color="000000"/>
              <w:left w:val="single" w:sz="4" w:space="0" w:color="000000"/>
              <w:bottom w:val="single" w:sz="4" w:space="0" w:color="000000"/>
              <w:right w:val="single" w:sz="4" w:space="0" w:color="000000"/>
            </w:tcBorders>
            <w:vAlign w:val="center"/>
          </w:tcPr>
          <w:p w14:paraId="6016350D" w14:textId="77777777" w:rsidR="005A06E8" w:rsidRDefault="00361D7E" w:rsidP="00671B8F">
            <w:pPr>
              <w:spacing w:after="0" w:line="259" w:lineRule="auto"/>
              <w:ind w:left="0" w:right="55" w:firstLine="0"/>
              <w:jc w:val="left"/>
            </w:pPr>
            <w:r>
              <w:t>Pouvoir adjudicateur Acheteur public soumis au code de la commande publique. C’est le cocontractant du titulaire</w:t>
            </w:r>
            <w:r>
              <w:rPr>
                <w:rFonts w:ascii="Times New Roman" w:eastAsia="Times New Roman" w:hAnsi="Times New Roman" w:cs="Times New Roman"/>
                <w:sz w:val="24"/>
              </w:rPr>
              <w:t xml:space="preserve"> </w:t>
            </w:r>
          </w:p>
        </w:tc>
      </w:tr>
      <w:tr w:rsidR="005A06E8" w14:paraId="67BB0925" w14:textId="77777777" w:rsidTr="00671B8F">
        <w:trPr>
          <w:trHeight w:val="518"/>
        </w:trPr>
        <w:tc>
          <w:tcPr>
            <w:tcW w:w="2830"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03E518C8" w14:textId="77777777" w:rsidR="005A06E8" w:rsidRDefault="00361D7E">
            <w:pPr>
              <w:spacing w:after="0" w:line="259" w:lineRule="auto"/>
              <w:ind w:left="739" w:right="0" w:firstLine="0"/>
              <w:jc w:val="left"/>
            </w:pPr>
            <w:r>
              <w:rPr>
                <w:b/>
              </w:rPr>
              <w:t xml:space="preserve">DGAL </w:t>
            </w:r>
          </w:p>
        </w:tc>
        <w:tc>
          <w:tcPr>
            <w:tcW w:w="6797"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06F45DB1" w14:textId="77777777" w:rsidR="005A06E8" w:rsidRDefault="00361D7E" w:rsidP="00671B8F">
            <w:pPr>
              <w:spacing w:after="0" w:line="259" w:lineRule="auto"/>
              <w:ind w:left="0" w:right="0" w:firstLine="0"/>
              <w:jc w:val="left"/>
            </w:pPr>
            <w:r>
              <w:t xml:space="preserve">Direction générale de l’alimentation </w:t>
            </w:r>
          </w:p>
        </w:tc>
      </w:tr>
      <w:tr w:rsidR="005A06E8" w14:paraId="2D5B62B9" w14:textId="77777777" w:rsidTr="00671B8F">
        <w:trPr>
          <w:trHeight w:val="752"/>
        </w:trPr>
        <w:tc>
          <w:tcPr>
            <w:tcW w:w="2830" w:type="dxa"/>
            <w:tcBorders>
              <w:top w:val="single" w:sz="4" w:space="0" w:color="000000"/>
              <w:left w:val="single" w:sz="4" w:space="0" w:color="000000"/>
              <w:bottom w:val="single" w:sz="4" w:space="0" w:color="000000"/>
              <w:right w:val="single" w:sz="4" w:space="0" w:color="000000"/>
            </w:tcBorders>
            <w:vAlign w:val="center"/>
          </w:tcPr>
          <w:p w14:paraId="0D5AB2FA" w14:textId="77777777" w:rsidR="005A06E8" w:rsidRDefault="00361D7E">
            <w:pPr>
              <w:spacing w:after="0" w:line="259" w:lineRule="auto"/>
              <w:ind w:left="672" w:right="0" w:firstLine="0"/>
              <w:jc w:val="left"/>
            </w:pPr>
            <w:r>
              <w:rPr>
                <w:b/>
              </w:rPr>
              <w:t xml:space="preserve">DRAAF </w:t>
            </w:r>
          </w:p>
        </w:tc>
        <w:tc>
          <w:tcPr>
            <w:tcW w:w="6797" w:type="dxa"/>
            <w:tcBorders>
              <w:top w:val="single" w:sz="4" w:space="0" w:color="000000"/>
              <w:left w:val="single" w:sz="4" w:space="0" w:color="000000"/>
              <w:bottom w:val="single" w:sz="4" w:space="0" w:color="000000"/>
              <w:right w:val="single" w:sz="4" w:space="0" w:color="000000"/>
            </w:tcBorders>
            <w:vAlign w:val="center"/>
          </w:tcPr>
          <w:p w14:paraId="6B90CED3" w14:textId="5AAEEEFA" w:rsidR="005A06E8" w:rsidRDefault="00361D7E" w:rsidP="00671B8F">
            <w:pPr>
              <w:spacing w:after="0" w:line="259" w:lineRule="auto"/>
              <w:ind w:left="0" w:right="216" w:firstLine="0"/>
              <w:jc w:val="left"/>
            </w:pPr>
            <w:r>
              <w:t xml:space="preserve">Direction régionale </w:t>
            </w:r>
            <w:r w:rsidR="00784B2F">
              <w:t xml:space="preserve">de l’alimentation, </w:t>
            </w:r>
            <w:r>
              <w:t xml:space="preserve">de l’agriculture et de la forêt </w:t>
            </w:r>
          </w:p>
        </w:tc>
      </w:tr>
      <w:tr w:rsidR="005A06E8" w14:paraId="10E534B4" w14:textId="77777777" w:rsidTr="00671B8F">
        <w:trPr>
          <w:trHeight w:val="518"/>
        </w:trPr>
        <w:tc>
          <w:tcPr>
            <w:tcW w:w="2830"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25E7269B" w14:textId="77777777" w:rsidR="005A06E8" w:rsidRDefault="00361D7E">
            <w:pPr>
              <w:spacing w:after="0" w:line="259" w:lineRule="auto"/>
              <w:ind w:left="751" w:right="0" w:firstLine="0"/>
              <w:jc w:val="left"/>
            </w:pPr>
            <w:r>
              <w:rPr>
                <w:b/>
              </w:rPr>
              <w:t xml:space="preserve">SRAL </w:t>
            </w:r>
          </w:p>
        </w:tc>
        <w:tc>
          <w:tcPr>
            <w:tcW w:w="6797"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2FC0C228" w14:textId="77777777" w:rsidR="005A06E8" w:rsidRDefault="00361D7E" w:rsidP="00671B8F">
            <w:pPr>
              <w:spacing w:after="0" w:line="259" w:lineRule="auto"/>
              <w:ind w:left="0" w:right="0" w:firstLine="0"/>
              <w:jc w:val="left"/>
            </w:pPr>
            <w:r>
              <w:t xml:space="preserve">Service régional de l’alimentation </w:t>
            </w:r>
          </w:p>
        </w:tc>
      </w:tr>
      <w:tr w:rsidR="005A06E8" w14:paraId="19E81C1A" w14:textId="77777777" w:rsidTr="00671B8F">
        <w:trPr>
          <w:trHeight w:val="1028"/>
        </w:trPr>
        <w:tc>
          <w:tcPr>
            <w:tcW w:w="2830"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0017423C" w14:textId="77777777" w:rsidR="005A06E8" w:rsidRDefault="00361D7E">
            <w:pPr>
              <w:spacing w:after="0" w:line="259" w:lineRule="auto"/>
              <w:ind w:left="751" w:right="0" w:firstLine="0"/>
              <w:jc w:val="left"/>
            </w:pPr>
            <w:r>
              <w:rPr>
                <w:b/>
              </w:rPr>
              <w:t xml:space="preserve">CCTP </w:t>
            </w:r>
          </w:p>
        </w:tc>
        <w:tc>
          <w:tcPr>
            <w:tcW w:w="6797"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1754A8CE" w14:textId="77777777" w:rsidR="005A06E8" w:rsidRDefault="00361D7E" w:rsidP="00671B8F">
            <w:pPr>
              <w:spacing w:after="262" w:line="259" w:lineRule="auto"/>
              <w:ind w:left="0" w:right="0" w:firstLine="0"/>
              <w:jc w:val="left"/>
            </w:pPr>
            <w:r>
              <w:t xml:space="preserve">Cahier des clauses techniques particulières </w:t>
            </w:r>
          </w:p>
          <w:p w14:paraId="25DC925F" w14:textId="77777777" w:rsidR="005A06E8" w:rsidRDefault="00361D7E" w:rsidP="00671B8F">
            <w:pPr>
              <w:spacing w:after="0" w:line="259" w:lineRule="auto"/>
              <w:ind w:left="0" w:right="0" w:firstLine="0"/>
              <w:jc w:val="left"/>
            </w:pPr>
            <w:r>
              <w:t xml:space="preserve">Il fixe les exigences techniques du marché </w:t>
            </w:r>
          </w:p>
        </w:tc>
      </w:tr>
      <w:tr w:rsidR="005A06E8" w14:paraId="7B22FBCD" w14:textId="77777777" w:rsidTr="00671B8F">
        <w:trPr>
          <w:trHeight w:val="1493"/>
        </w:trPr>
        <w:tc>
          <w:tcPr>
            <w:tcW w:w="2830" w:type="dxa"/>
            <w:tcBorders>
              <w:top w:val="single" w:sz="4" w:space="0" w:color="000000"/>
              <w:left w:val="single" w:sz="4" w:space="0" w:color="000000"/>
              <w:bottom w:val="single" w:sz="4" w:space="0" w:color="000000"/>
              <w:right w:val="single" w:sz="4" w:space="0" w:color="000000"/>
            </w:tcBorders>
            <w:vAlign w:val="center"/>
          </w:tcPr>
          <w:p w14:paraId="788ACDAF" w14:textId="77777777" w:rsidR="005A06E8" w:rsidRDefault="00361D7E">
            <w:pPr>
              <w:spacing w:after="0" w:line="259" w:lineRule="auto"/>
              <w:ind w:left="739" w:right="0" w:firstLine="0"/>
              <w:jc w:val="left"/>
            </w:pPr>
            <w:r>
              <w:rPr>
                <w:b/>
              </w:rPr>
              <w:t xml:space="preserve">CCAP </w:t>
            </w:r>
          </w:p>
        </w:tc>
        <w:tc>
          <w:tcPr>
            <w:tcW w:w="6797" w:type="dxa"/>
            <w:tcBorders>
              <w:top w:val="single" w:sz="4" w:space="0" w:color="000000"/>
              <w:left w:val="single" w:sz="4" w:space="0" w:color="000000"/>
              <w:bottom w:val="single" w:sz="4" w:space="0" w:color="000000"/>
              <w:right w:val="single" w:sz="4" w:space="0" w:color="000000"/>
            </w:tcBorders>
            <w:vAlign w:val="center"/>
          </w:tcPr>
          <w:p w14:paraId="0001B448" w14:textId="77777777" w:rsidR="005A06E8" w:rsidRDefault="00361D7E" w:rsidP="00671B8F">
            <w:pPr>
              <w:spacing w:after="264" w:line="259" w:lineRule="auto"/>
              <w:ind w:left="0" w:right="0" w:firstLine="0"/>
              <w:jc w:val="left"/>
            </w:pPr>
            <w:r>
              <w:t xml:space="preserve">Cahier des clauses administratives particulières </w:t>
            </w:r>
          </w:p>
          <w:p w14:paraId="5C6DCB74" w14:textId="77777777" w:rsidR="005A06E8" w:rsidRDefault="00361D7E" w:rsidP="00671B8F">
            <w:pPr>
              <w:spacing w:after="0" w:line="259" w:lineRule="auto"/>
              <w:ind w:left="0" w:right="258" w:firstLine="0"/>
              <w:jc w:val="left"/>
            </w:pPr>
            <w:r>
              <w:t xml:space="preserve">Il précise les conditions administratives du marché (émission des bons de commande, contrôle du service fait, facturation, paiement et pénalités...).du pouvoir adjudicateur </w:t>
            </w:r>
          </w:p>
        </w:tc>
      </w:tr>
      <w:tr w:rsidR="005A06E8" w14:paraId="4BE1C704" w14:textId="77777777" w:rsidTr="00671B8F">
        <w:trPr>
          <w:trHeight w:val="977"/>
        </w:trPr>
        <w:tc>
          <w:tcPr>
            <w:tcW w:w="2830"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0822ED4C" w14:textId="77777777" w:rsidR="005A06E8" w:rsidRDefault="00361D7E">
            <w:pPr>
              <w:spacing w:after="0" w:line="259" w:lineRule="auto"/>
              <w:ind w:left="30" w:right="0" w:firstLine="0"/>
              <w:jc w:val="center"/>
            </w:pPr>
            <w:r>
              <w:rPr>
                <w:b/>
              </w:rPr>
              <w:t xml:space="preserve"> </w:t>
            </w:r>
          </w:p>
          <w:p w14:paraId="3EF63FF8" w14:textId="3DCB950D" w:rsidR="005A06E8" w:rsidRDefault="00361D7E">
            <w:pPr>
              <w:spacing w:after="264" w:line="259" w:lineRule="auto"/>
              <w:ind w:left="0" w:right="0" w:firstLine="0"/>
              <w:jc w:val="left"/>
            </w:pPr>
            <w:r>
              <w:rPr>
                <w:b/>
              </w:rPr>
              <w:t xml:space="preserve">           </w:t>
            </w:r>
            <w:ins w:id="1" w:author="Auteur">
              <w:r w:rsidR="00C97F57">
                <w:rPr>
                  <w:b/>
                </w:rPr>
                <w:t xml:space="preserve">  </w:t>
              </w:r>
            </w:ins>
            <w:r>
              <w:rPr>
                <w:b/>
              </w:rPr>
              <w:t xml:space="preserve"> RMA </w:t>
            </w:r>
          </w:p>
          <w:p w14:paraId="0800F240" w14:textId="77777777" w:rsidR="005A06E8" w:rsidRDefault="00361D7E">
            <w:pPr>
              <w:spacing w:after="0" w:line="259" w:lineRule="auto"/>
              <w:ind w:left="1022" w:right="0" w:firstLine="0"/>
              <w:jc w:val="left"/>
            </w:pPr>
            <w:r>
              <w:t xml:space="preserve"> </w:t>
            </w:r>
          </w:p>
        </w:tc>
        <w:tc>
          <w:tcPr>
            <w:tcW w:w="6797"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275A3CF8" w14:textId="77777777" w:rsidR="005A06E8" w:rsidRDefault="00361D7E" w:rsidP="00671B8F">
            <w:pPr>
              <w:spacing w:after="0" w:line="259" w:lineRule="auto"/>
              <w:ind w:left="0" w:right="0" w:firstLine="0"/>
              <w:jc w:val="left"/>
            </w:pPr>
            <w:r>
              <w:t>Responsable ministériel des achats</w:t>
            </w:r>
            <w:r>
              <w:rPr>
                <w:rFonts w:ascii="Times New Roman" w:eastAsia="Times New Roman" w:hAnsi="Times New Roman" w:cs="Times New Roman"/>
                <w:b/>
                <w:sz w:val="24"/>
              </w:rPr>
              <w:t xml:space="preserve"> </w:t>
            </w:r>
          </w:p>
        </w:tc>
      </w:tr>
      <w:tr w:rsidR="005A06E8" w14:paraId="36F41CE9" w14:textId="77777777" w:rsidTr="00671B8F">
        <w:trPr>
          <w:trHeight w:val="1723"/>
        </w:trPr>
        <w:tc>
          <w:tcPr>
            <w:tcW w:w="2830" w:type="dxa"/>
            <w:tcBorders>
              <w:top w:val="single" w:sz="4" w:space="0" w:color="000000"/>
              <w:left w:val="single" w:sz="4" w:space="0" w:color="000000"/>
              <w:bottom w:val="single" w:sz="4" w:space="0" w:color="000000"/>
              <w:right w:val="single" w:sz="4" w:space="0" w:color="000000"/>
            </w:tcBorders>
            <w:vAlign w:val="center"/>
          </w:tcPr>
          <w:p w14:paraId="2F9CC4E3" w14:textId="77777777" w:rsidR="005A06E8" w:rsidRDefault="00361D7E">
            <w:pPr>
              <w:spacing w:after="0" w:line="259" w:lineRule="auto"/>
              <w:ind w:left="828" w:right="0" w:firstLine="0"/>
              <w:jc w:val="left"/>
            </w:pPr>
            <w:r>
              <w:rPr>
                <w:b/>
              </w:rPr>
              <w:t xml:space="preserve">SPT </w:t>
            </w:r>
          </w:p>
        </w:tc>
        <w:tc>
          <w:tcPr>
            <w:tcW w:w="6797" w:type="dxa"/>
            <w:tcBorders>
              <w:top w:val="single" w:sz="4" w:space="0" w:color="000000"/>
              <w:left w:val="single" w:sz="4" w:space="0" w:color="000000"/>
              <w:bottom w:val="single" w:sz="4" w:space="0" w:color="000000"/>
              <w:right w:val="single" w:sz="4" w:space="0" w:color="000000"/>
            </w:tcBorders>
            <w:vAlign w:val="center"/>
          </w:tcPr>
          <w:p w14:paraId="498CBB23" w14:textId="619DD912" w:rsidR="005A06E8" w:rsidRDefault="00361D7E" w:rsidP="00671B8F">
            <w:pPr>
              <w:spacing w:after="0" w:line="259" w:lineRule="auto"/>
              <w:ind w:left="0" w:right="532" w:firstLine="0"/>
              <w:jc w:val="left"/>
            </w:pPr>
            <w:r>
              <w:t xml:space="preserve">Service prescripteur technique : il est le donneur d'ordre au niveau technique et celui qui s'assure que les prestations sont bien réalisées conformément aux engagements contractuels </w:t>
            </w:r>
          </w:p>
        </w:tc>
      </w:tr>
    </w:tbl>
    <w:p w14:paraId="4E05DF66" w14:textId="77777777" w:rsidR="005A06E8" w:rsidRDefault="00361D7E">
      <w:pPr>
        <w:spacing w:after="0" w:line="259" w:lineRule="auto"/>
        <w:ind w:left="0" w:right="0" w:firstLine="0"/>
        <w:jc w:val="left"/>
      </w:pPr>
      <w:r>
        <w:t xml:space="preserve"> </w:t>
      </w:r>
    </w:p>
    <w:p w14:paraId="52583434" w14:textId="77777777" w:rsidR="005A06E8" w:rsidRDefault="00361D7E">
      <w:pPr>
        <w:spacing w:after="0" w:line="259" w:lineRule="auto"/>
        <w:ind w:left="0" w:right="0" w:firstLine="0"/>
        <w:jc w:val="left"/>
      </w:pPr>
      <w:r>
        <w:t xml:space="preserve"> </w:t>
      </w:r>
    </w:p>
    <w:p w14:paraId="1CD79B2A" w14:textId="77777777" w:rsidR="005A06E8" w:rsidRDefault="00361D7E">
      <w:pPr>
        <w:spacing w:after="0" w:line="259" w:lineRule="auto"/>
        <w:ind w:left="0" w:right="0" w:firstLine="0"/>
        <w:jc w:val="left"/>
      </w:pPr>
      <w:r>
        <w:t xml:space="preserve"> </w:t>
      </w:r>
    </w:p>
    <w:p w14:paraId="16685FCB" w14:textId="77777777" w:rsidR="005A06E8" w:rsidRDefault="00361D7E">
      <w:pPr>
        <w:spacing w:after="0" w:line="259" w:lineRule="auto"/>
        <w:ind w:left="0" w:right="0" w:firstLine="0"/>
        <w:jc w:val="left"/>
      </w:pPr>
      <w:r>
        <w:t xml:space="preserve"> </w:t>
      </w:r>
    </w:p>
    <w:p w14:paraId="3D2FB7CD" w14:textId="77777777" w:rsidR="005A06E8" w:rsidRDefault="00361D7E">
      <w:pPr>
        <w:spacing w:after="0" w:line="259" w:lineRule="auto"/>
        <w:ind w:left="0" w:right="0" w:firstLine="0"/>
        <w:jc w:val="left"/>
      </w:pPr>
      <w:r>
        <w:t xml:space="preserve"> </w:t>
      </w:r>
    </w:p>
    <w:p w14:paraId="6AAB1121" w14:textId="77777777" w:rsidR="000B7052" w:rsidRDefault="00361D7E">
      <w:pPr>
        <w:spacing w:after="2" w:line="259" w:lineRule="auto"/>
        <w:ind w:left="0" w:right="0" w:firstLine="0"/>
        <w:jc w:val="left"/>
        <w:rPr>
          <w:sz w:val="22"/>
        </w:rPr>
      </w:pPr>
      <w:r>
        <w:rPr>
          <w:sz w:val="22"/>
        </w:rPr>
        <w:t xml:space="preserve"> </w:t>
      </w:r>
    </w:p>
    <w:p w14:paraId="3FBD2124" w14:textId="77777777" w:rsidR="000B7052" w:rsidRDefault="000B7052">
      <w:pPr>
        <w:spacing w:after="160" w:line="259" w:lineRule="auto"/>
        <w:ind w:left="0" w:right="0" w:firstLine="0"/>
        <w:jc w:val="left"/>
        <w:rPr>
          <w:sz w:val="22"/>
        </w:rPr>
      </w:pPr>
      <w:r>
        <w:rPr>
          <w:sz w:val="22"/>
        </w:rPr>
        <w:br w:type="page"/>
      </w:r>
    </w:p>
    <w:p w14:paraId="55AD291C" w14:textId="77777777" w:rsidR="005A06E8" w:rsidRDefault="00361D7E" w:rsidP="00D11EF8">
      <w:pPr>
        <w:pStyle w:val="Titre1"/>
        <w:shd w:val="clear" w:color="auto" w:fill="auto"/>
        <w:ind w:left="698" w:hanging="355"/>
      </w:pPr>
      <w:bookmarkStart w:id="2" w:name="_Toc16162"/>
      <w:r>
        <w:lastRenderedPageBreak/>
        <w:t xml:space="preserve">Contexte </w:t>
      </w:r>
      <w:bookmarkEnd w:id="2"/>
    </w:p>
    <w:p w14:paraId="6F0EF880" w14:textId="7F9D7096" w:rsidR="005A06E8" w:rsidRDefault="00361D7E">
      <w:pPr>
        <w:spacing w:after="113"/>
        <w:ind w:left="14" w:right="245"/>
      </w:pPr>
      <w:r>
        <w:t xml:space="preserve">Le ministère de l'agriculture et de la souveraineté alimentaire (MASA) intervient dans la protection des végétaux par la mise en place de </w:t>
      </w:r>
      <w:r w:rsidR="00425E37">
        <w:t>mesures phytosanitaires de prévention, de surveillance et de lutte</w:t>
      </w:r>
      <w:r>
        <w:t xml:space="preserve">. Ainsi, ce marché s'inscrit dans la lutte contre la bactérie </w:t>
      </w:r>
      <w:r>
        <w:rPr>
          <w:i/>
        </w:rPr>
        <w:t>Xylella fastidiosa</w:t>
      </w:r>
      <w:r>
        <w:t xml:space="preserve"> dont des foyers ont été identifiés sur l'arc méditerranéen et en Occitanie.</w:t>
      </w:r>
      <w:r>
        <w:rPr>
          <w:rFonts w:ascii="Times New Roman" w:eastAsia="Times New Roman" w:hAnsi="Times New Roman" w:cs="Times New Roman"/>
          <w:sz w:val="24"/>
        </w:rPr>
        <w:t xml:space="preserve"> </w:t>
      </w:r>
    </w:p>
    <w:p w14:paraId="2C6044D5" w14:textId="77777777" w:rsidR="005A06E8" w:rsidRDefault="00361D7E">
      <w:pPr>
        <w:spacing w:after="146"/>
        <w:ind w:left="14" w:right="245"/>
      </w:pPr>
      <w:r>
        <w:t xml:space="preserve">Le dispositif mis en place fait l’objet de 3 phases ; </w:t>
      </w:r>
    </w:p>
    <w:p w14:paraId="043D5C73" w14:textId="20BA54FF" w:rsidR="005A06E8" w:rsidRDefault="00361D7E">
      <w:pPr>
        <w:numPr>
          <w:ilvl w:val="0"/>
          <w:numId w:val="1"/>
        </w:numPr>
        <w:spacing w:after="61"/>
        <w:ind w:right="245" w:hanging="360"/>
      </w:pPr>
      <w:r>
        <w:t xml:space="preserve">La première phase </w:t>
      </w:r>
      <w:del w:id="3" w:author="Auteur">
        <w:r w:rsidDel="00C97F57">
          <w:delText>permet de</w:delText>
        </w:r>
      </w:del>
      <w:ins w:id="4" w:author="Auteur">
        <w:r w:rsidR="00C97F57">
          <w:t>est un inventaire pour</w:t>
        </w:r>
      </w:ins>
      <w:r>
        <w:t xml:space="preserve"> repérer sur une zone les végétaux potentiellement hôtes de la bactérie et d’établir une cartographie actualisable des foyers.</w:t>
      </w:r>
      <w:r>
        <w:rPr>
          <w:rFonts w:ascii="Times New Roman" w:eastAsia="Times New Roman" w:hAnsi="Times New Roman" w:cs="Times New Roman"/>
          <w:sz w:val="24"/>
        </w:rPr>
        <w:t xml:space="preserve"> </w:t>
      </w:r>
    </w:p>
    <w:p w14:paraId="41105CAD" w14:textId="77777777" w:rsidR="005A06E8" w:rsidRDefault="00361D7E">
      <w:pPr>
        <w:spacing w:after="127"/>
        <w:ind w:left="14" w:right="245"/>
      </w:pPr>
      <w:r>
        <w:rPr>
          <w:b/>
        </w:rPr>
        <w:t>Cet inventaire n'est pas réalisé dans le cadre de ce marché ;</w:t>
      </w:r>
      <w:r>
        <w:t xml:space="preserve"> il conditionne toutefois l'exécution des prestations prévues en phases 2 et 3.</w:t>
      </w:r>
      <w:r>
        <w:rPr>
          <w:rFonts w:ascii="Times New Roman" w:eastAsia="Times New Roman" w:hAnsi="Times New Roman" w:cs="Times New Roman"/>
          <w:sz w:val="24"/>
        </w:rPr>
        <w:t xml:space="preserve"> </w:t>
      </w:r>
    </w:p>
    <w:p w14:paraId="79F32792" w14:textId="0FAA723C" w:rsidR="00324D55" w:rsidRDefault="00361D7E">
      <w:pPr>
        <w:numPr>
          <w:ilvl w:val="0"/>
          <w:numId w:val="1"/>
        </w:numPr>
        <w:spacing w:after="148"/>
        <w:ind w:right="245" w:hanging="360"/>
      </w:pPr>
      <w:r>
        <w:t xml:space="preserve">La deuxième phase doit permettre, par un traitement phytopharmaceutique de l’ensemble des espaces végétalisés de la zone, d’éviter la dispersion des insectes vecteurs </w:t>
      </w:r>
      <w:r w:rsidR="00062ECD">
        <w:t>de la bactérie présente</w:t>
      </w:r>
      <w:r>
        <w:t xml:space="preserve"> sur les végétaux ; </w:t>
      </w:r>
    </w:p>
    <w:p w14:paraId="71F5F1C6" w14:textId="04CA9172" w:rsidR="000B7052" w:rsidRPr="008651C4" w:rsidRDefault="00361D7E" w:rsidP="007057F8">
      <w:pPr>
        <w:numPr>
          <w:ilvl w:val="0"/>
          <w:numId w:val="1"/>
        </w:numPr>
        <w:spacing w:after="148"/>
        <w:ind w:right="245" w:hanging="360"/>
        <w:rPr>
          <w:sz w:val="22"/>
        </w:rPr>
      </w:pPr>
      <w:r>
        <w:t>La troisième phase consiste à éliminer</w:t>
      </w:r>
      <w:r w:rsidR="00D265AC">
        <w:t>,</w:t>
      </w:r>
      <w:r>
        <w:t xml:space="preserve"> par arrachage </w:t>
      </w:r>
      <w:r w:rsidR="0008325D">
        <w:t xml:space="preserve">puis </w:t>
      </w:r>
      <w:r>
        <w:t>incinération</w:t>
      </w:r>
      <w:r w:rsidR="00D265AC">
        <w:t xml:space="preserve"> ou broyage sur place</w:t>
      </w:r>
      <w:r w:rsidR="0008325D">
        <w:t>, ou par broyage sur pied, et dessouchage</w:t>
      </w:r>
      <w:r w:rsidR="00D265AC">
        <w:t>,</w:t>
      </w:r>
      <w:r>
        <w:t xml:space="preserve"> les végétaux identifiés lors de la 1ère phase, ou exceptionnellement par la voie de la dévitalisation chimique. </w:t>
      </w:r>
    </w:p>
    <w:p w14:paraId="03492368" w14:textId="77777777" w:rsidR="000B7052" w:rsidRDefault="000B7052">
      <w:pPr>
        <w:spacing w:after="122" w:line="259" w:lineRule="auto"/>
        <w:ind w:left="720" w:right="0" w:firstLine="0"/>
        <w:jc w:val="left"/>
      </w:pPr>
    </w:p>
    <w:p w14:paraId="27E0049B" w14:textId="77777777" w:rsidR="005A06E8" w:rsidRDefault="00361D7E" w:rsidP="00D11EF8">
      <w:pPr>
        <w:pStyle w:val="Titre1"/>
        <w:shd w:val="clear" w:color="auto" w:fill="auto"/>
        <w:ind w:left="678" w:hanging="335"/>
      </w:pPr>
      <w:bookmarkStart w:id="5" w:name="_Toc16163"/>
      <w:r>
        <w:t xml:space="preserve">Objet de la consultation </w:t>
      </w:r>
      <w:bookmarkEnd w:id="5"/>
    </w:p>
    <w:p w14:paraId="581D6E26" w14:textId="77777777" w:rsidR="005A06E8" w:rsidRDefault="00361D7E" w:rsidP="000B7052">
      <w:pPr>
        <w:spacing w:after="6" w:line="259" w:lineRule="auto"/>
        <w:ind w:left="0" w:right="0" w:firstLine="0"/>
        <w:jc w:val="left"/>
      </w:pPr>
      <w:r>
        <w:t xml:space="preserve">Le présent CCTP fixe les conditions d’exécution des prestations de traitement phytopharmaceutique et d’élimination sur les foyers de </w:t>
      </w:r>
      <w:r>
        <w:rPr>
          <w:i/>
        </w:rPr>
        <w:t>Xylella fastidiosa</w:t>
      </w:r>
      <w:r>
        <w:t xml:space="preserve"> faisant l’objet d’un arrêté préfectoral.</w:t>
      </w:r>
      <w:r>
        <w:rPr>
          <w:rFonts w:ascii="Times New Roman" w:eastAsia="Times New Roman" w:hAnsi="Times New Roman" w:cs="Times New Roman"/>
          <w:sz w:val="24"/>
        </w:rPr>
        <w:t xml:space="preserve"> </w:t>
      </w:r>
    </w:p>
    <w:p w14:paraId="7C178F5A" w14:textId="77777777" w:rsidR="005A06E8" w:rsidRDefault="00361D7E">
      <w:pPr>
        <w:spacing w:after="0" w:line="259" w:lineRule="auto"/>
        <w:ind w:left="0" w:right="0" w:firstLine="0"/>
        <w:jc w:val="left"/>
      </w:pPr>
      <w:r>
        <w:t xml:space="preserve"> </w:t>
      </w:r>
    </w:p>
    <w:p w14:paraId="2EE370F3" w14:textId="55D25FC7" w:rsidR="005A06E8" w:rsidRDefault="00361D7E">
      <w:pPr>
        <w:ind w:left="14" w:right="245"/>
      </w:pPr>
      <w:r>
        <w:t>Cet arrêté précise les zones au sein desquelles les mesures obligatoires</w:t>
      </w:r>
      <w:r w:rsidR="00D8442F">
        <w:t xml:space="preserve"> de lutte</w:t>
      </w:r>
      <w:r w:rsidR="00D8442F" w:rsidRPr="00D8442F">
        <w:t xml:space="preserve"> </w:t>
      </w:r>
      <w:r w:rsidR="00D8442F">
        <w:t>en stratégie d’éradication ou en stratégie d’enrayement</w:t>
      </w:r>
      <w:r>
        <w:t xml:space="preserve"> sont applicables contre la bactérie </w:t>
      </w:r>
      <w:r>
        <w:rPr>
          <w:i/>
        </w:rPr>
        <w:t>Xylella fastidiosa</w:t>
      </w:r>
      <w:r>
        <w:t>, parmi lesquelles figurent la désinsectisation ainsi que l’arrachage et la destruction des végétaux contaminés ou susceptibles d’être contaminés par la bactérie</w:t>
      </w:r>
      <w:r w:rsidR="00D8442F">
        <w:t>, dans un rayon pouvant aller jusqu’à 50 m autour du végétal infecté dans le cas des mesures d’éradication</w:t>
      </w:r>
      <w:r>
        <w:t>.</w:t>
      </w:r>
      <w:r>
        <w:rPr>
          <w:rFonts w:ascii="Times New Roman" w:eastAsia="Times New Roman" w:hAnsi="Times New Roman" w:cs="Times New Roman"/>
          <w:sz w:val="24"/>
        </w:rPr>
        <w:t xml:space="preserve"> </w:t>
      </w:r>
    </w:p>
    <w:p w14:paraId="6670DA7D" w14:textId="77777777" w:rsidR="005A06E8" w:rsidRDefault="00361D7E">
      <w:pPr>
        <w:spacing w:after="101" w:line="259" w:lineRule="auto"/>
        <w:ind w:left="0" w:right="0" w:firstLine="0"/>
        <w:jc w:val="left"/>
      </w:pPr>
      <w:r>
        <w:t xml:space="preserve">  </w:t>
      </w:r>
    </w:p>
    <w:p w14:paraId="59090FBD" w14:textId="7A14DAC6" w:rsidR="00BB6208" w:rsidRDefault="00361D7E">
      <w:pPr>
        <w:spacing w:after="92"/>
        <w:ind w:left="14" w:right="245"/>
      </w:pPr>
      <w:r>
        <w:t xml:space="preserve">La liste des </w:t>
      </w:r>
      <w:r w:rsidR="00425E37">
        <w:t>« </w:t>
      </w:r>
      <w:r>
        <w:t xml:space="preserve">végétaux </w:t>
      </w:r>
      <w:r w:rsidR="00425E37">
        <w:t xml:space="preserve">spécifiés », </w:t>
      </w:r>
      <w:r>
        <w:t xml:space="preserve">dont la sensibilité à des sous-espèces de la bactérie </w:t>
      </w:r>
      <w:r>
        <w:rPr>
          <w:i/>
        </w:rPr>
        <w:t>Xylella fastidiosa</w:t>
      </w:r>
      <w:r>
        <w:t xml:space="preserve"> </w:t>
      </w:r>
      <w:del w:id="6" w:author="Auteur">
        <w:r w:rsidR="00425E37" w:rsidDel="00C97F57">
          <w:delText xml:space="preserve">est connue, </w:delText>
        </w:r>
      </w:del>
      <w:r>
        <w:t xml:space="preserve">figure en annexe 1 du règlement d’exécution </w:t>
      </w:r>
      <w:r w:rsidR="00BB6208">
        <w:t xml:space="preserve">modifié </w:t>
      </w:r>
      <w:r>
        <w:t xml:space="preserve">de la </w:t>
      </w:r>
      <w:r w:rsidR="008651C4">
        <w:t>C</w:t>
      </w:r>
      <w:r>
        <w:t xml:space="preserve">ommission 2020/1201 du 14 août 2020 relatif à des mesures visant à prévenir l’introduction et la dissémination dans l’Union de </w:t>
      </w:r>
      <w:r w:rsidRPr="007057F8">
        <w:rPr>
          <w:i/>
          <w:iCs/>
        </w:rPr>
        <w:t>Xylella fastidiosa</w:t>
      </w:r>
      <w:r>
        <w:t xml:space="preserve"> (Wells et al.)</w:t>
      </w:r>
      <w:r w:rsidR="00BB6208">
        <w:t>.</w:t>
      </w:r>
    </w:p>
    <w:p w14:paraId="49E04AD7" w14:textId="6E4BC8AA" w:rsidR="000B7052" w:rsidRPr="007057F8" w:rsidRDefault="00361D7E" w:rsidP="00671B8F">
      <w:pPr>
        <w:spacing w:after="92"/>
        <w:ind w:left="14" w:right="245"/>
        <w:rPr>
          <w:rFonts w:ascii="Times New Roman" w:eastAsia="Times New Roman" w:hAnsi="Times New Roman" w:cs="Times New Roman"/>
          <w:color w:val="auto"/>
          <w:sz w:val="24"/>
        </w:rPr>
      </w:pPr>
      <w:r w:rsidRPr="007057F8">
        <w:rPr>
          <w:color w:val="auto"/>
        </w:rPr>
        <w:t>Cette liste, établie au 14 août 2020 et révisée régulièrement, est susceptible d’évoluer sans qu'un avenant au marché ne soit nécessaire.</w:t>
      </w:r>
      <w:r w:rsidRPr="007057F8">
        <w:rPr>
          <w:rFonts w:ascii="Times New Roman" w:eastAsia="Times New Roman" w:hAnsi="Times New Roman" w:cs="Times New Roman"/>
          <w:color w:val="auto"/>
          <w:sz w:val="24"/>
        </w:rPr>
        <w:t xml:space="preserve"> </w:t>
      </w:r>
    </w:p>
    <w:p w14:paraId="3CA3F4FE" w14:textId="6B7C9ED6" w:rsidR="000B7052" w:rsidRDefault="000B7052">
      <w:pPr>
        <w:spacing w:after="103" w:line="259" w:lineRule="auto"/>
        <w:ind w:left="0" w:right="0" w:firstLine="0"/>
        <w:jc w:val="left"/>
      </w:pPr>
    </w:p>
    <w:p w14:paraId="26E6588D" w14:textId="77777777" w:rsidR="00D11EF8" w:rsidRDefault="00D11EF8">
      <w:pPr>
        <w:spacing w:after="103" w:line="259" w:lineRule="auto"/>
        <w:ind w:left="0" w:right="0" w:firstLine="0"/>
        <w:jc w:val="left"/>
      </w:pPr>
    </w:p>
    <w:p w14:paraId="78FA9AC6" w14:textId="77777777" w:rsidR="005A06E8" w:rsidRDefault="00361D7E" w:rsidP="00D11EF8">
      <w:pPr>
        <w:pStyle w:val="Titre1"/>
        <w:shd w:val="clear" w:color="auto" w:fill="auto"/>
        <w:ind w:left="676" w:hanging="333"/>
      </w:pPr>
      <w:bookmarkStart w:id="7" w:name="_Toc16164"/>
      <w:r>
        <w:t xml:space="preserve">Périmètre du marché </w:t>
      </w:r>
      <w:bookmarkEnd w:id="7"/>
    </w:p>
    <w:p w14:paraId="41108A5A" w14:textId="74B2D8A7" w:rsidR="005A06E8" w:rsidRDefault="00361D7E">
      <w:pPr>
        <w:ind w:left="14" w:right="184"/>
      </w:pPr>
      <w:r>
        <w:t xml:space="preserve">Les prestations ci-dessus mentionnées, sont à exécuter autour des foyers pouvant être identifiés </w:t>
      </w:r>
      <w:r w:rsidR="00425E37">
        <w:t xml:space="preserve">dans toute la région </w:t>
      </w:r>
      <w:r>
        <w:t>Occitanie (</w:t>
      </w:r>
      <w:r w:rsidR="00425E37">
        <w:t xml:space="preserve">13 départements :  </w:t>
      </w:r>
      <w:r>
        <w:t xml:space="preserve">Ariège, </w:t>
      </w:r>
      <w:r w:rsidR="008A34F0">
        <w:t xml:space="preserve">Aude, </w:t>
      </w:r>
      <w:r>
        <w:t>Pyrénées</w:t>
      </w:r>
      <w:r w:rsidR="008A34F0">
        <w:t>-Orientales, Gard</w:t>
      </w:r>
      <w:r>
        <w:t xml:space="preserve">, </w:t>
      </w:r>
      <w:r w:rsidR="008A34F0">
        <w:t xml:space="preserve">Hérault, Lozère, Aveyron, Lot, Tarn, </w:t>
      </w:r>
      <w:r>
        <w:t xml:space="preserve">Tarn-et-Garonne, </w:t>
      </w:r>
      <w:r w:rsidR="008A34F0">
        <w:t xml:space="preserve">Haute-Garonne, Gers et Hautes-Pyrénées) </w:t>
      </w:r>
      <w:r>
        <w:t xml:space="preserve">et concernent </w:t>
      </w:r>
      <w:r w:rsidR="00425E37">
        <w:t>certain</w:t>
      </w:r>
      <w:r>
        <w:t>es parcelles de propriétaires privés</w:t>
      </w:r>
      <w:r w:rsidR="00425E37">
        <w:t>,</w:t>
      </w:r>
      <w:r>
        <w:t xml:space="preserve"> </w:t>
      </w:r>
      <w:r w:rsidR="00425E37">
        <w:t>l</w:t>
      </w:r>
      <w:r>
        <w:t>e domaine public étant géré par les collectivités territoriales</w:t>
      </w:r>
      <w:r w:rsidR="00425E37">
        <w:t xml:space="preserve"> ou les services de l’Etat compétents (cas du domaine routier ou du domaine public fluvial par exemple)</w:t>
      </w:r>
      <w:r>
        <w:t xml:space="preserve">. </w:t>
      </w:r>
    </w:p>
    <w:p w14:paraId="3298723E" w14:textId="77777777" w:rsidR="005A06E8" w:rsidRDefault="00361D7E">
      <w:pPr>
        <w:spacing w:after="3" w:line="259" w:lineRule="auto"/>
        <w:ind w:left="0" w:right="0" w:firstLine="0"/>
        <w:jc w:val="left"/>
      </w:pPr>
      <w:r>
        <w:t xml:space="preserve"> </w:t>
      </w:r>
    </w:p>
    <w:p w14:paraId="21334D3F" w14:textId="0F07F086" w:rsidR="005A06E8" w:rsidRDefault="00361D7E" w:rsidP="00671B8F">
      <w:pPr>
        <w:ind w:left="14" w:right="245"/>
        <w:rPr>
          <w:sz w:val="22"/>
        </w:rPr>
      </w:pPr>
      <w:r>
        <w:t xml:space="preserve">L’ensemble du dispositif mis en place, afin de limiter la propagation de la bactérie, est coordonné par le Service Régional de l’Alimentation (SRAL) de la DRAAF Occitanie, et réalisé sous son contrôle. </w:t>
      </w:r>
    </w:p>
    <w:p w14:paraId="48272A8D" w14:textId="77777777" w:rsidR="000B7052" w:rsidRDefault="000B7052">
      <w:pPr>
        <w:spacing w:after="2" w:line="259" w:lineRule="auto"/>
        <w:ind w:left="0" w:right="0" w:firstLine="0"/>
        <w:jc w:val="left"/>
      </w:pPr>
    </w:p>
    <w:p w14:paraId="219833B3" w14:textId="77777777" w:rsidR="005A06E8" w:rsidRDefault="00361D7E" w:rsidP="00D11EF8">
      <w:pPr>
        <w:pStyle w:val="Titre1"/>
        <w:shd w:val="clear" w:color="auto" w:fill="auto"/>
        <w:ind w:left="614" w:hanging="271"/>
      </w:pPr>
      <w:bookmarkStart w:id="8" w:name="_Toc16165"/>
      <w:r>
        <w:lastRenderedPageBreak/>
        <w:t xml:space="preserve">Allotissement </w:t>
      </w:r>
      <w:bookmarkEnd w:id="8"/>
    </w:p>
    <w:p w14:paraId="670410A6" w14:textId="77777777" w:rsidR="005A06E8" w:rsidRDefault="00062ECD">
      <w:pPr>
        <w:spacing w:after="305"/>
        <w:ind w:left="14" w:right="245"/>
      </w:pPr>
      <w:r>
        <w:t xml:space="preserve">L’accord-cadre comporte 4 </w:t>
      </w:r>
      <w:r w:rsidR="00361D7E">
        <w:t xml:space="preserve">lots : </w:t>
      </w:r>
    </w:p>
    <w:p w14:paraId="65C7C391" w14:textId="0DEE7E82" w:rsidR="005A06E8" w:rsidRDefault="00361D7E" w:rsidP="00671B8F">
      <w:pPr>
        <w:numPr>
          <w:ilvl w:val="0"/>
          <w:numId w:val="2"/>
        </w:numPr>
        <w:ind w:right="245" w:hanging="355"/>
      </w:pPr>
      <w:r>
        <w:t xml:space="preserve">Lot 1 : Traitements phytosanitaires et élimination des végétaux hôtes de la bactérie </w:t>
      </w:r>
      <w:r>
        <w:rPr>
          <w:i/>
        </w:rPr>
        <w:t>Xylella fastidiosa</w:t>
      </w:r>
      <w:r>
        <w:t xml:space="preserve"> dans les départements de</w:t>
      </w:r>
      <w:r w:rsidR="00DC2472" w:rsidRPr="00DC2472">
        <w:t xml:space="preserve"> </w:t>
      </w:r>
      <w:r w:rsidR="00DC2472">
        <w:t>l’</w:t>
      </w:r>
      <w:r w:rsidR="00DC2472" w:rsidRPr="00DC2472">
        <w:t xml:space="preserve">Ariège, </w:t>
      </w:r>
      <w:r w:rsidR="00DC2472">
        <w:t>de l’Aude et des</w:t>
      </w:r>
      <w:r w:rsidR="00DC2472" w:rsidRPr="00DC2472">
        <w:t xml:space="preserve"> Pyrénées-Orientales</w:t>
      </w:r>
      <w:r w:rsidR="00DC2472">
        <w:t xml:space="preserve"> </w:t>
      </w:r>
      <w:r>
        <w:t>;</w:t>
      </w:r>
      <w:r>
        <w:rPr>
          <w:rFonts w:ascii="Times New Roman" w:eastAsia="Times New Roman" w:hAnsi="Times New Roman" w:cs="Times New Roman"/>
          <w:sz w:val="24"/>
        </w:rPr>
        <w:t xml:space="preserve"> </w:t>
      </w:r>
    </w:p>
    <w:p w14:paraId="7B159182" w14:textId="2FC8718E" w:rsidR="005A06E8" w:rsidRPr="00124A98" w:rsidRDefault="00361D7E" w:rsidP="007057F8">
      <w:pPr>
        <w:numPr>
          <w:ilvl w:val="0"/>
          <w:numId w:val="2"/>
        </w:numPr>
        <w:ind w:left="423" w:right="245" w:hanging="355"/>
        <w:rPr>
          <w:rFonts w:ascii="Times New Roman" w:eastAsia="Times New Roman" w:hAnsi="Times New Roman" w:cs="Times New Roman"/>
          <w:sz w:val="24"/>
        </w:rPr>
      </w:pPr>
      <w:r>
        <w:t>Lot 2 : Traitements phytosanitaires et élimination des végétaux hôtes de la bactérie</w:t>
      </w:r>
      <w:r w:rsidRPr="00324D55">
        <w:rPr>
          <w:i/>
        </w:rPr>
        <w:t xml:space="preserve"> Xylella fastidiosa</w:t>
      </w:r>
      <w:r>
        <w:t xml:space="preserve"> dans les départements du</w:t>
      </w:r>
      <w:r w:rsidR="00DC2472">
        <w:t xml:space="preserve"> </w:t>
      </w:r>
      <w:r w:rsidR="00DC2472" w:rsidRPr="00DC2472">
        <w:t xml:space="preserve">Gard, </w:t>
      </w:r>
      <w:r w:rsidR="00DC2472">
        <w:t xml:space="preserve">de l’Hérault et de la </w:t>
      </w:r>
      <w:r w:rsidR="00DC2472" w:rsidRPr="00DC2472">
        <w:t>Lozère</w:t>
      </w:r>
      <w:r>
        <w:t>.</w:t>
      </w:r>
      <w:r w:rsidRPr="00324D55">
        <w:rPr>
          <w:rFonts w:ascii="Times New Roman" w:eastAsia="Times New Roman" w:hAnsi="Times New Roman" w:cs="Times New Roman"/>
          <w:sz w:val="24"/>
        </w:rPr>
        <w:t xml:space="preserve"> </w:t>
      </w:r>
    </w:p>
    <w:p w14:paraId="079DB056" w14:textId="46E0AEE2" w:rsidR="00DC2472" w:rsidRDefault="00DC2472" w:rsidP="007057F8">
      <w:pPr>
        <w:numPr>
          <w:ilvl w:val="0"/>
          <w:numId w:val="2"/>
        </w:numPr>
        <w:ind w:right="245" w:hanging="355"/>
      </w:pPr>
      <w:r>
        <w:t>Lot 3</w:t>
      </w:r>
      <w:r w:rsidRPr="00DC2472">
        <w:t xml:space="preserve"> : Traitements phytosanitaires et élimination des végétaux hôtes de la bactérie</w:t>
      </w:r>
      <w:r w:rsidRPr="00124A98">
        <w:rPr>
          <w:i/>
        </w:rPr>
        <w:t xml:space="preserve"> Xylella fastidiosa</w:t>
      </w:r>
      <w:r>
        <w:t xml:space="preserve"> dans les départements de l’</w:t>
      </w:r>
      <w:r w:rsidRPr="00DC2472">
        <w:t xml:space="preserve">Aveyron, </w:t>
      </w:r>
      <w:r w:rsidR="002E0592">
        <w:t xml:space="preserve">du </w:t>
      </w:r>
      <w:r w:rsidRPr="00DC2472">
        <w:t xml:space="preserve">Lot, </w:t>
      </w:r>
      <w:r w:rsidR="002E0592">
        <w:t xml:space="preserve">du </w:t>
      </w:r>
      <w:r w:rsidRPr="00DC2472">
        <w:t xml:space="preserve">Tarn </w:t>
      </w:r>
      <w:r w:rsidR="002E0592">
        <w:t xml:space="preserve">et du </w:t>
      </w:r>
      <w:r w:rsidRPr="00DC2472">
        <w:t>Tarn-et-</w:t>
      </w:r>
      <w:r w:rsidR="00D11EF8" w:rsidRPr="00DC2472">
        <w:t>Garonne</w:t>
      </w:r>
      <w:r w:rsidR="00D11EF8">
        <w:t>.</w:t>
      </w:r>
      <w:r w:rsidRPr="00DC2472">
        <w:t xml:space="preserve"> </w:t>
      </w:r>
    </w:p>
    <w:p w14:paraId="2022E202" w14:textId="7FD21FF9" w:rsidR="005A06E8" w:rsidRDefault="002E0592" w:rsidP="007057F8">
      <w:pPr>
        <w:numPr>
          <w:ilvl w:val="0"/>
          <w:numId w:val="2"/>
        </w:numPr>
        <w:ind w:right="245" w:hanging="355"/>
      </w:pPr>
      <w:r w:rsidRPr="002E0592">
        <w:t xml:space="preserve"> </w:t>
      </w:r>
      <w:r>
        <w:t>Lot 4</w:t>
      </w:r>
      <w:r w:rsidRPr="002E0592">
        <w:t xml:space="preserve"> : Traitements phytosanitaires et élimination des végétaux hôtes de la bactérie</w:t>
      </w:r>
      <w:r w:rsidRPr="00124A98">
        <w:rPr>
          <w:i/>
        </w:rPr>
        <w:t xml:space="preserve"> Xylella fastidiosa</w:t>
      </w:r>
      <w:r>
        <w:t xml:space="preserve"> dans les départements de </w:t>
      </w:r>
      <w:r w:rsidR="00D8034D">
        <w:t xml:space="preserve">la </w:t>
      </w:r>
      <w:r>
        <w:t>Haute-Garonne</w:t>
      </w:r>
      <w:r w:rsidRPr="002E0592">
        <w:t xml:space="preserve">, </w:t>
      </w:r>
      <w:r w:rsidR="00D8034D">
        <w:t xml:space="preserve">du </w:t>
      </w:r>
      <w:r>
        <w:t xml:space="preserve">Gers et </w:t>
      </w:r>
      <w:r w:rsidR="00D8034D">
        <w:t xml:space="preserve">des </w:t>
      </w:r>
      <w:r>
        <w:t>Hautes-Pyrénées</w:t>
      </w:r>
      <w:r w:rsidRPr="002E0592">
        <w:t xml:space="preserve">. </w:t>
      </w:r>
    </w:p>
    <w:p w14:paraId="75452151" w14:textId="12B12C5E" w:rsidR="005A06E8" w:rsidRDefault="00361D7E">
      <w:pPr>
        <w:spacing w:after="0" w:line="259" w:lineRule="auto"/>
        <w:ind w:left="0" w:right="0" w:firstLine="0"/>
        <w:jc w:val="left"/>
        <w:rPr>
          <w:sz w:val="22"/>
        </w:rPr>
      </w:pPr>
      <w:r>
        <w:rPr>
          <w:sz w:val="22"/>
        </w:rPr>
        <w:t xml:space="preserve"> </w:t>
      </w:r>
    </w:p>
    <w:p w14:paraId="31FFCD6B" w14:textId="3D784F59" w:rsidR="00D11EF8" w:rsidRDefault="00D11EF8">
      <w:pPr>
        <w:spacing w:after="0" w:line="259" w:lineRule="auto"/>
        <w:ind w:left="0" w:right="0" w:firstLine="0"/>
        <w:jc w:val="left"/>
        <w:rPr>
          <w:sz w:val="22"/>
        </w:rPr>
      </w:pPr>
    </w:p>
    <w:p w14:paraId="4B88DC21" w14:textId="77777777" w:rsidR="00D11EF8" w:rsidRDefault="00D11EF8">
      <w:pPr>
        <w:spacing w:after="0" w:line="259" w:lineRule="auto"/>
        <w:ind w:left="0" w:right="0" w:firstLine="0"/>
        <w:jc w:val="left"/>
      </w:pPr>
    </w:p>
    <w:p w14:paraId="781C2246" w14:textId="77777777" w:rsidR="005A06E8" w:rsidRDefault="00361D7E" w:rsidP="00D11EF8">
      <w:pPr>
        <w:pStyle w:val="Titre1"/>
        <w:shd w:val="clear" w:color="auto" w:fill="auto"/>
        <w:ind w:left="611" w:hanging="268"/>
      </w:pPr>
      <w:bookmarkStart w:id="9" w:name="_Toc16166"/>
      <w:r>
        <w:t xml:space="preserve">Dispositions générales </w:t>
      </w:r>
      <w:bookmarkEnd w:id="9"/>
    </w:p>
    <w:p w14:paraId="6A5BCF63" w14:textId="77777777" w:rsidR="005A06E8" w:rsidRDefault="00361D7E">
      <w:pPr>
        <w:pStyle w:val="Titre2"/>
        <w:ind w:left="892" w:hanging="331"/>
      </w:pPr>
      <w:bookmarkStart w:id="10" w:name="_Toc16167"/>
      <w:r>
        <w:t xml:space="preserve">Conditions générales d'intervention </w:t>
      </w:r>
      <w:bookmarkEnd w:id="10"/>
    </w:p>
    <w:p w14:paraId="5F3001D3" w14:textId="77777777" w:rsidR="005A06E8" w:rsidRDefault="00361D7E">
      <w:pPr>
        <w:spacing w:after="0" w:line="259" w:lineRule="auto"/>
        <w:ind w:left="0" w:right="0" w:firstLine="0"/>
        <w:jc w:val="left"/>
      </w:pPr>
      <w:r>
        <w:t xml:space="preserve"> </w:t>
      </w:r>
    </w:p>
    <w:p w14:paraId="4FC2D4F7" w14:textId="77777777" w:rsidR="005A06E8" w:rsidRDefault="00361D7E">
      <w:pPr>
        <w:ind w:left="14" w:right="245"/>
      </w:pPr>
      <w:r>
        <w:t xml:space="preserve">Les entreprises devront toujours être autorisées par le SRAL pour intervenir auprès des particuliers et des copropriétés. </w:t>
      </w:r>
    </w:p>
    <w:p w14:paraId="0070F55B" w14:textId="77777777" w:rsidR="005A06E8" w:rsidRDefault="00361D7E">
      <w:pPr>
        <w:spacing w:after="16" w:line="259" w:lineRule="auto"/>
        <w:ind w:left="0" w:right="0" w:firstLine="0"/>
        <w:jc w:val="left"/>
      </w:pPr>
      <w:r>
        <w:t xml:space="preserve"> </w:t>
      </w:r>
    </w:p>
    <w:p w14:paraId="08814D93" w14:textId="77777777" w:rsidR="005A06E8" w:rsidRDefault="00361D7E">
      <w:pPr>
        <w:ind w:left="14" w:right="245"/>
      </w:pPr>
      <w:r>
        <w:t>Elles seront autorisées par la DRAAF et présenteront cette autorisation aux particuliers.</w:t>
      </w:r>
      <w:r>
        <w:rPr>
          <w:rFonts w:ascii="Times New Roman" w:eastAsia="Times New Roman" w:hAnsi="Times New Roman" w:cs="Times New Roman"/>
          <w:sz w:val="24"/>
        </w:rPr>
        <w:t xml:space="preserve"> </w:t>
      </w:r>
    </w:p>
    <w:p w14:paraId="6389A5A4" w14:textId="77777777" w:rsidR="005A06E8" w:rsidRDefault="00361D7E">
      <w:pPr>
        <w:spacing w:after="0" w:line="259" w:lineRule="auto"/>
        <w:ind w:left="0" w:right="0" w:firstLine="0"/>
        <w:jc w:val="left"/>
      </w:pPr>
      <w:r>
        <w:t xml:space="preserve"> </w:t>
      </w:r>
    </w:p>
    <w:p w14:paraId="32A4747C" w14:textId="77777777" w:rsidR="005A06E8" w:rsidRDefault="00361D7E">
      <w:pPr>
        <w:ind w:left="14" w:right="245"/>
      </w:pPr>
      <w:r>
        <w:t xml:space="preserve">Elles ne pourront réaliser d'autres opérations que celles pour lesquelles elles sont mandatées dans le cadre du marché. </w:t>
      </w:r>
    </w:p>
    <w:p w14:paraId="6A158A6B" w14:textId="77777777" w:rsidR="005A06E8" w:rsidRDefault="00361D7E">
      <w:pPr>
        <w:spacing w:after="0" w:line="259" w:lineRule="auto"/>
        <w:ind w:left="0" w:right="0" w:firstLine="0"/>
        <w:jc w:val="left"/>
      </w:pPr>
      <w:r>
        <w:t xml:space="preserve"> </w:t>
      </w:r>
    </w:p>
    <w:p w14:paraId="677EBA75" w14:textId="0F3A0FBD" w:rsidR="005A06E8" w:rsidRDefault="00361D7E" w:rsidP="00671B8F">
      <w:pPr>
        <w:ind w:left="14" w:right="245"/>
      </w:pPr>
      <w:r>
        <w:t xml:space="preserve">Un ou plusieurs représentant(s) du SRAL pourront assister aux opérations sans que ce soit pour autant systématique ni permanent. </w:t>
      </w:r>
    </w:p>
    <w:p w14:paraId="03C40B20" w14:textId="77777777" w:rsidR="005A06E8" w:rsidRDefault="00361D7E">
      <w:pPr>
        <w:spacing w:after="221" w:line="259" w:lineRule="auto"/>
        <w:ind w:left="0" w:right="0" w:firstLine="0"/>
        <w:jc w:val="left"/>
      </w:pPr>
      <w:r>
        <w:t xml:space="preserve"> </w:t>
      </w:r>
    </w:p>
    <w:p w14:paraId="12EB7E54" w14:textId="77777777" w:rsidR="005A06E8" w:rsidRDefault="00361D7E">
      <w:pPr>
        <w:pStyle w:val="Titre2"/>
        <w:ind w:left="893" w:hanging="332"/>
      </w:pPr>
      <w:bookmarkStart w:id="11" w:name="_Toc16168"/>
      <w:r>
        <w:t xml:space="preserve">Conditions générales d'exécution des prestations </w:t>
      </w:r>
      <w:bookmarkEnd w:id="11"/>
    </w:p>
    <w:p w14:paraId="6F5A1CBA" w14:textId="77777777" w:rsidR="005A06E8" w:rsidRDefault="00361D7E">
      <w:pPr>
        <w:spacing w:after="0" w:line="259" w:lineRule="auto"/>
        <w:ind w:left="0" w:right="0" w:firstLine="0"/>
        <w:jc w:val="left"/>
      </w:pPr>
      <w:r>
        <w:t xml:space="preserve"> </w:t>
      </w:r>
    </w:p>
    <w:p w14:paraId="6F0CFEF5" w14:textId="77777777" w:rsidR="005A06E8" w:rsidRDefault="00361D7E">
      <w:pPr>
        <w:ind w:left="14" w:right="245"/>
      </w:pPr>
      <w:r>
        <w:t xml:space="preserve">Les entreprises devront toujours respecter tous les textes réglementaires en vigueur dans leur domaine d'activité pour l'exécution de leurs prestations ainsi que pour les installations et l'organisation de chantier. </w:t>
      </w:r>
    </w:p>
    <w:p w14:paraId="609DF2B7" w14:textId="77777777" w:rsidR="005A06E8" w:rsidRDefault="00361D7E">
      <w:pPr>
        <w:spacing w:after="0" w:line="259" w:lineRule="auto"/>
        <w:ind w:left="0" w:right="0" w:firstLine="0"/>
        <w:jc w:val="left"/>
      </w:pPr>
      <w:r>
        <w:t xml:space="preserve"> </w:t>
      </w:r>
    </w:p>
    <w:p w14:paraId="26753E1C" w14:textId="77777777" w:rsidR="005A06E8" w:rsidRDefault="00361D7E">
      <w:pPr>
        <w:ind w:left="14" w:right="245"/>
      </w:pPr>
      <w:r>
        <w:t xml:space="preserve">Par ailleurs, elles s’engagent à respecter les préconisations techniques, les impératifs de sécurité des personnes, de la circulation et ceux du respect de l’environnement. </w:t>
      </w:r>
    </w:p>
    <w:p w14:paraId="7ADC73A9" w14:textId="77777777" w:rsidR="005A06E8" w:rsidRDefault="00361D7E">
      <w:pPr>
        <w:spacing w:after="7" w:line="259" w:lineRule="auto"/>
        <w:ind w:left="0" w:right="0" w:firstLine="0"/>
        <w:jc w:val="left"/>
      </w:pPr>
      <w:r>
        <w:t xml:space="preserve"> </w:t>
      </w:r>
    </w:p>
    <w:p w14:paraId="534F6B7C" w14:textId="2AD41EB4" w:rsidR="005A06E8" w:rsidRDefault="00361D7E" w:rsidP="00671B8F">
      <w:pPr>
        <w:ind w:left="14" w:right="245"/>
      </w:pPr>
      <w:r>
        <w:t xml:space="preserve">En cas de sous-traitance d’une partie des prestations, celles-ci ne pourront l’être qu’à une entreprise possédant </w:t>
      </w:r>
      <w:commentRangeStart w:id="12"/>
      <w:r>
        <w:t>la qualification voulue</w:t>
      </w:r>
      <w:commentRangeEnd w:id="12"/>
      <w:r w:rsidR="00C97F57">
        <w:rPr>
          <w:rStyle w:val="Marquedecommentaire"/>
        </w:rPr>
        <w:commentReference w:id="12"/>
      </w:r>
      <w:r>
        <w:t xml:space="preserve">. Le choix du sous-traitant sera à soumettre, s'il intervient en cours d'exécution du marché, au maître d'ouvrage pour acceptation préalablement à toute intervention. </w:t>
      </w:r>
    </w:p>
    <w:p w14:paraId="5EE27747" w14:textId="77777777" w:rsidR="00B245AA" w:rsidRDefault="00B245AA">
      <w:pPr>
        <w:spacing w:after="221" w:line="259" w:lineRule="auto"/>
        <w:ind w:left="0" w:right="0" w:firstLine="0"/>
        <w:jc w:val="left"/>
      </w:pPr>
    </w:p>
    <w:p w14:paraId="28DB4978" w14:textId="77777777" w:rsidR="005A06E8" w:rsidRDefault="00361D7E">
      <w:pPr>
        <w:pStyle w:val="Titre2"/>
        <w:ind w:left="892" w:hanging="331"/>
      </w:pPr>
      <w:bookmarkStart w:id="13" w:name="_Toc16169"/>
      <w:r>
        <w:t xml:space="preserve">Désignation de référents </w:t>
      </w:r>
      <w:bookmarkEnd w:id="13"/>
    </w:p>
    <w:p w14:paraId="7F9E36C3" w14:textId="77777777" w:rsidR="005A06E8" w:rsidRDefault="00361D7E">
      <w:pPr>
        <w:spacing w:after="0" w:line="259" w:lineRule="auto"/>
        <w:ind w:left="0" w:right="0" w:firstLine="0"/>
        <w:jc w:val="left"/>
      </w:pPr>
      <w:r>
        <w:t xml:space="preserve"> </w:t>
      </w:r>
    </w:p>
    <w:p w14:paraId="73A7E38D" w14:textId="77777777" w:rsidR="005A06E8" w:rsidRDefault="00361D7E" w:rsidP="002F4D5C">
      <w:pPr>
        <w:ind w:left="14" w:right="245"/>
      </w:pPr>
      <w:r>
        <w:t xml:space="preserve">A la notification du marché, la DRAAF organise une réunion de cadrage avec les titulaires afin de diffuser tous les éléments nécessaires à la bonne exécution du marché. </w:t>
      </w:r>
    </w:p>
    <w:p w14:paraId="0AD19D39" w14:textId="77777777" w:rsidR="005A06E8" w:rsidRDefault="00361D7E" w:rsidP="00671B8F">
      <w:pPr>
        <w:spacing w:after="0" w:line="259" w:lineRule="auto"/>
        <w:ind w:left="0" w:right="0" w:firstLine="0"/>
      </w:pPr>
      <w:r>
        <w:t xml:space="preserve"> </w:t>
      </w:r>
    </w:p>
    <w:p w14:paraId="26895712" w14:textId="77777777" w:rsidR="005A06E8" w:rsidRDefault="00361D7E" w:rsidP="00671B8F">
      <w:pPr>
        <w:spacing w:after="3" w:line="240" w:lineRule="auto"/>
        <w:ind w:left="7" w:right="245"/>
      </w:pPr>
      <w:r>
        <w:t xml:space="preserve">Les référents du SRAL et les référents des titulaires seront présentés au cours de cet échange. Il est souhaitable que l'entreprise titulaire désigne un seul référent et son suppléant, en charge du suivi technique et administratif du marché. </w:t>
      </w:r>
    </w:p>
    <w:p w14:paraId="7DDE0C53" w14:textId="77777777" w:rsidR="005A06E8" w:rsidRDefault="00361D7E" w:rsidP="00671B8F">
      <w:pPr>
        <w:spacing w:after="0" w:line="259" w:lineRule="auto"/>
        <w:ind w:left="0" w:right="0" w:firstLine="0"/>
      </w:pPr>
      <w:r>
        <w:t xml:space="preserve"> </w:t>
      </w:r>
    </w:p>
    <w:p w14:paraId="4A8BD499" w14:textId="3106C61F" w:rsidR="005A06E8" w:rsidRDefault="00361D7E" w:rsidP="002F4D5C">
      <w:pPr>
        <w:ind w:left="14" w:right="245"/>
      </w:pPr>
      <w:r>
        <w:lastRenderedPageBreak/>
        <w:t xml:space="preserve">Ce référent assure le suivi technique et administratif du marché, participe à la réunion de cadrage et aux visites sur sites à traiter. Il fait également remonter les difficultés rencontrées lors de l'exécution des prestations. </w:t>
      </w:r>
    </w:p>
    <w:p w14:paraId="6BEB593E" w14:textId="58929866" w:rsidR="00B245AA" w:rsidRDefault="00B245AA">
      <w:pPr>
        <w:ind w:left="14" w:right="245"/>
      </w:pPr>
    </w:p>
    <w:p w14:paraId="0AED64F0" w14:textId="77777777" w:rsidR="00D11EF8" w:rsidRDefault="00D11EF8">
      <w:pPr>
        <w:ind w:left="14" w:right="245"/>
      </w:pPr>
    </w:p>
    <w:p w14:paraId="7167C294" w14:textId="77777777" w:rsidR="005A06E8" w:rsidRDefault="00361D7E">
      <w:pPr>
        <w:pStyle w:val="Titre2"/>
        <w:ind w:left="895" w:hanging="334"/>
      </w:pPr>
      <w:bookmarkStart w:id="14" w:name="_Toc16170"/>
      <w:r>
        <w:t xml:space="preserve">Planning </w:t>
      </w:r>
      <w:bookmarkEnd w:id="14"/>
    </w:p>
    <w:p w14:paraId="34A08F2B" w14:textId="77777777" w:rsidR="005A06E8" w:rsidRDefault="00361D7E">
      <w:pPr>
        <w:spacing w:after="0" w:line="259" w:lineRule="auto"/>
        <w:ind w:left="0" w:right="0" w:firstLine="0"/>
        <w:jc w:val="left"/>
      </w:pPr>
      <w:r>
        <w:rPr>
          <w:rFonts w:ascii="Times New Roman" w:eastAsia="Times New Roman" w:hAnsi="Times New Roman" w:cs="Times New Roman"/>
        </w:rPr>
        <w:t xml:space="preserve"> </w:t>
      </w:r>
    </w:p>
    <w:p w14:paraId="0EA13193" w14:textId="77777777" w:rsidR="005A06E8" w:rsidRDefault="00361D7E">
      <w:pPr>
        <w:ind w:left="14" w:right="245"/>
      </w:pPr>
      <w:r>
        <w:t xml:space="preserve">Sur la base de l'inventaire recensant les foyers, un macro planning des prestations pourra être amorcé. En effet, il est souhaitable de réaliser les prestations dans un délai court pour éviter la propagation de la bactérie à d’autres espèces et d’autres zones. </w:t>
      </w:r>
    </w:p>
    <w:p w14:paraId="58F79CC8" w14:textId="77777777" w:rsidR="005A06E8" w:rsidRDefault="00361D7E">
      <w:pPr>
        <w:spacing w:after="0" w:line="259" w:lineRule="auto"/>
        <w:ind w:left="0" w:right="0" w:firstLine="0"/>
        <w:jc w:val="left"/>
      </w:pPr>
      <w:r>
        <w:t xml:space="preserve"> </w:t>
      </w:r>
    </w:p>
    <w:p w14:paraId="2E469054" w14:textId="77777777" w:rsidR="005A06E8" w:rsidRDefault="00361D7E">
      <w:pPr>
        <w:ind w:left="14" w:right="245"/>
      </w:pPr>
      <w:r>
        <w:t xml:space="preserve">Les titulaires doivent donc respecter les calendriers d'interventions (dates et délais). </w:t>
      </w:r>
    </w:p>
    <w:p w14:paraId="641BC107" w14:textId="77777777" w:rsidR="005A06E8" w:rsidRDefault="00361D7E">
      <w:pPr>
        <w:spacing w:after="0" w:line="259" w:lineRule="auto"/>
        <w:ind w:left="0" w:right="0" w:firstLine="0"/>
        <w:jc w:val="left"/>
      </w:pPr>
      <w:r>
        <w:t xml:space="preserve"> </w:t>
      </w:r>
    </w:p>
    <w:p w14:paraId="65AEE733" w14:textId="07329727" w:rsidR="005A06E8" w:rsidRDefault="00361D7E" w:rsidP="00671B8F">
      <w:pPr>
        <w:ind w:left="14" w:right="245"/>
      </w:pPr>
      <w:r>
        <w:t xml:space="preserve">En cas de difficultés, le SRAL en sera avisé par courrier électronique et des solutions devront rapidement être envisagées pour ne pas retarder la campagne </w:t>
      </w:r>
      <w:r w:rsidR="00EF467C">
        <w:t>d’intervention</w:t>
      </w:r>
      <w:r>
        <w:t xml:space="preserve">. </w:t>
      </w:r>
    </w:p>
    <w:p w14:paraId="01E88851" w14:textId="77777777" w:rsidR="005A06E8" w:rsidRDefault="00361D7E">
      <w:pPr>
        <w:spacing w:after="221" w:line="259" w:lineRule="auto"/>
        <w:ind w:left="0" w:right="0" w:firstLine="0"/>
        <w:jc w:val="left"/>
      </w:pPr>
      <w:r>
        <w:t xml:space="preserve"> </w:t>
      </w:r>
    </w:p>
    <w:p w14:paraId="50C23768" w14:textId="77777777" w:rsidR="005A06E8" w:rsidRDefault="00361D7E">
      <w:pPr>
        <w:pStyle w:val="Titre2"/>
        <w:ind w:left="894" w:hanging="333"/>
      </w:pPr>
      <w:bookmarkStart w:id="15" w:name="_Toc16171"/>
      <w:r>
        <w:t xml:space="preserve">Passation des commandes </w:t>
      </w:r>
      <w:bookmarkEnd w:id="15"/>
    </w:p>
    <w:p w14:paraId="45D48286" w14:textId="77777777" w:rsidR="005A06E8" w:rsidRDefault="00361D7E">
      <w:pPr>
        <w:spacing w:after="0" w:line="259" w:lineRule="auto"/>
        <w:ind w:left="0" w:right="0" w:firstLine="0"/>
        <w:jc w:val="left"/>
      </w:pPr>
      <w:r>
        <w:rPr>
          <w:sz w:val="22"/>
        </w:rPr>
        <w:t xml:space="preserve"> </w:t>
      </w:r>
    </w:p>
    <w:p w14:paraId="04A0352F" w14:textId="77777777" w:rsidR="005A06E8" w:rsidRDefault="00361D7E">
      <w:pPr>
        <w:ind w:left="14" w:right="245"/>
      </w:pPr>
      <w:r>
        <w:t xml:space="preserve">Les entreprises interviennent sur des foyers identifiés. </w:t>
      </w:r>
    </w:p>
    <w:p w14:paraId="11251223" w14:textId="77777777" w:rsidR="005A06E8" w:rsidRDefault="00361D7E">
      <w:pPr>
        <w:spacing w:after="0" w:line="259" w:lineRule="auto"/>
        <w:ind w:left="0" w:right="0" w:firstLine="0"/>
        <w:jc w:val="left"/>
      </w:pPr>
      <w:r>
        <w:t xml:space="preserve"> </w:t>
      </w:r>
    </w:p>
    <w:p w14:paraId="02B113A5" w14:textId="77777777" w:rsidR="005A06E8" w:rsidRDefault="00361D7E" w:rsidP="00671B8F">
      <w:pPr>
        <w:spacing w:after="0" w:line="259" w:lineRule="auto"/>
        <w:ind w:left="0" w:right="0" w:firstLine="0"/>
        <w:jc w:val="left"/>
      </w:pPr>
      <w:r>
        <w:t xml:space="preserve">La commande comprendra les renseignements suivants : </w:t>
      </w:r>
    </w:p>
    <w:p w14:paraId="5E4B4F52" w14:textId="77777777" w:rsidR="005A06E8" w:rsidRDefault="00361D7E">
      <w:pPr>
        <w:spacing w:after="22" w:line="259" w:lineRule="auto"/>
        <w:ind w:left="454" w:right="0" w:firstLine="0"/>
        <w:jc w:val="left"/>
      </w:pPr>
      <w:r>
        <w:t xml:space="preserve"> </w:t>
      </w:r>
    </w:p>
    <w:p w14:paraId="2A7EAFBF" w14:textId="0697E5EF" w:rsidR="00425E37" w:rsidRDefault="00425E37">
      <w:pPr>
        <w:numPr>
          <w:ilvl w:val="0"/>
          <w:numId w:val="3"/>
        </w:numPr>
        <w:spacing w:after="39"/>
        <w:ind w:right="245" w:hanging="254"/>
      </w:pPr>
      <w:r>
        <w:t>La géolocalisation du ou des végétaux positifs à l’origine du foyer ;</w:t>
      </w:r>
    </w:p>
    <w:p w14:paraId="0A2EE758" w14:textId="19901A3E" w:rsidR="005A06E8" w:rsidRDefault="00361D7E">
      <w:pPr>
        <w:numPr>
          <w:ilvl w:val="0"/>
          <w:numId w:val="3"/>
        </w:numPr>
        <w:spacing w:after="39"/>
        <w:ind w:right="245" w:hanging="254"/>
      </w:pPr>
      <w:r>
        <w:t xml:space="preserve">Une cartographie du site </w:t>
      </w:r>
      <w:r w:rsidR="00755DF5">
        <w:t>avec</w:t>
      </w:r>
      <w:r>
        <w:t xml:space="preserve"> la délimitation de la zone à traiter</w:t>
      </w:r>
      <w:r w:rsidR="00755DF5">
        <w:t xml:space="preserve"> éventuellement découpée en plusieurs portions,</w:t>
      </w:r>
      <w:r>
        <w:t xml:space="preserve"> </w:t>
      </w:r>
      <w:r w:rsidR="00755DF5">
        <w:t>et l’estimation</w:t>
      </w:r>
      <w:r w:rsidR="0068047E">
        <w:t xml:space="preserve"> (inventaire)</w:t>
      </w:r>
      <w:r w:rsidR="00755DF5">
        <w:t xml:space="preserve"> du nombre de végétaux spécifiés à détruire par portion</w:t>
      </w:r>
      <w:r>
        <w:t xml:space="preserve"> ; </w:t>
      </w:r>
    </w:p>
    <w:p w14:paraId="42F7A433" w14:textId="0FCD2219" w:rsidR="005A06E8" w:rsidRDefault="00361D7E" w:rsidP="00671B8F">
      <w:pPr>
        <w:numPr>
          <w:ilvl w:val="0"/>
          <w:numId w:val="3"/>
        </w:numPr>
        <w:ind w:right="245" w:hanging="254"/>
      </w:pPr>
      <w:r>
        <w:t xml:space="preserve">Une estimation en m² de la superficie végétalisée à traiter ; </w:t>
      </w:r>
    </w:p>
    <w:p w14:paraId="31630E65" w14:textId="700DEC30" w:rsidR="005A06E8" w:rsidRDefault="00361D7E">
      <w:pPr>
        <w:numPr>
          <w:ilvl w:val="0"/>
          <w:numId w:val="3"/>
        </w:numPr>
        <w:ind w:right="245" w:hanging="254"/>
      </w:pPr>
      <w:r>
        <w:t xml:space="preserve">Sur place, </w:t>
      </w:r>
      <w:r w:rsidR="00425E37">
        <w:t xml:space="preserve">et sauf cas exceptionnel, seuls </w:t>
      </w:r>
      <w:r>
        <w:t xml:space="preserve">les végétaux </w:t>
      </w:r>
      <w:r w:rsidR="00425E37">
        <w:t>spécifiés ne devant pas être arrachés (suite à l’octroi par la DRAAF-SRAL d’une dérogation conforme à la réglementation européenne) seront identifiés avant le chantier</w:t>
      </w:r>
      <w:r>
        <w:t xml:space="preserve"> (</w:t>
      </w:r>
      <w:r w:rsidR="00425E37">
        <w:t>rubalise</w:t>
      </w:r>
      <w:r>
        <w:t>)</w:t>
      </w:r>
      <w:r w:rsidR="00425E37">
        <w:t>.</w:t>
      </w:r>
      <w:r>
        <w:t xml:space="preserve"> </w:t>
      </w:r>
      <w:r w:rsidR="00DA1615">
        <w:t xml:space="preserve">En effet, les </w:t>
      </w:r>
      <w:r>
        <w:t>quantités</w:t>
      </w:r>
      <w:r w:rsidR="00DA1615">
        <w:t xml:space="preserve"> souvent</w:t>
      </w:r>
      <w:r>
        <w:t xml:space="preserve"> très importante</w:t>
      </w:r>
      <w:r w:rsidR="00DA1615">
        <w:t>s</w:t>
      </w:r>
      <w:r>
        <w:t xml:space="preserve"> de végétaux</w:t>
      </w:r>
      <w:r w:rsidR="00DA1615">
        <w:t xml:space="preserve"> et/ou leur</w:t>
      </w:r>
      <w:r>
        <w:t xml:space="preserve"> grande densité </w:t>
      </w:r>
      <w:r w:rsidR="00DA1615">
        <w:t>ne permettent pas un marquage individuel des végétaux à détruire</w:t>
      </w:r>
      <w:r>
        <w:t xml:space="preserve"> </w:t>
      </w:r>
      <w:r w:rsidR="00425E37">
        <w:t>L</w:t>
      </w:r>
      <w:r>
        <w:t xml:space="preserve">’extérieur de la zone </w:t>
      </w:r>
      <w:r w:rsidR="00425E37">
        <w:t>pour</w:t>
      </w:r>
      <w:r>
        <w:t>ra</w:t>
      </w:r>
      <w:r w:rsidR="00425E37">
        <w:t xml:space="preserve"> </w:t>
      </w:r>
      <w:r w:rsidR="00DA1615">
        <w:t xml:space="preserve">en revanche </w:t>
      </w:r>
      <w:r w:rsidR="00425E37">
        <w:t>être matérialisé</w:t>
      </w:r>
      <w:r w:rsidR="00DA1615">
        <w:t xml:space="preserve"> (rubalises) là où cela s’avère nécessaire</w:t>
      </w:r>
      <w:r>
        <w:t xml:space="preserve">. </w:t>
      </w:r>
    </w:p>
    <w:p w14:paraId="10236CB1" w14:textId="3BDD64FA" w:rsidR="005A06E8" w:rsidRDefault="00361D7E">
      <w:pPr>
        <w:spacing w:after="0" w:line="259" w:lineRule="auto"/>
        <w:ind w:left="0" w:right="0" w:firstLine="0"/>
        <w:jc w:val="left"/>
      </w:pPr>
      <w:r>
        <w:t xml:space="preserve"> </w:t>
      </w:r>
    </w:p>
    <w:p w14:paraId="3A0D88F5" w14:textId="50477AAF" w:rsidR="005A06E8" w:rsidRDefault="00361D7E">
      <w:pPr>
        <w:ind w:left="14" w:right="245"/>
        <w:rPr>
          <w:rFonts w:ascii="Times New Roman" w:eastAsia="Times New Roman" w:hAnsi="Times New Roman" w:cs="Times New Roman"/>
          <w:sz w:val="24"/>
        </w:rPr>
      </w:pPr>
      <w:r>
        <w:t>A l'issue de la réception d’une demande d’intervention, le titulaire effectue une visite sur le site,</w:t>
      </w:r>
      <w:r w:rsidR="00DA1615">
        <w:t xml:space="preserve"> seul ou</w:t>
      </w:r>
      <w:r>
        <w:t xml:space="preserve"> avec le SRAL, afin d'apprécier les prestations à réaliser. Il émet un devis en détaillant les prestations demandées au regard des prix contractuels portés au bordereau des prix unitaires</w:t>
      </w:r>
      <w:r w:rsidR="0068047E">
        <w:t>. Les éventuels écarts entre le devis et l’inventaire des végétaux spécifiés et/ou l’estimation de la superficie (en m²) à traiter devront être justifiés par écrit au moment de la communication du devis</w:t>
      </w:r>
      <w:r>
        <w:t>.</w:t>
      </w:r>
      <w:r>
        <w:rPr>
          <w:rFonts w:ascii="Times New Roman" w:eastAsia="Times New Roman" w:hAnsi="Times New Roman" w:cs="Times New Roman"/>
          <w:sz w:val="24"/>
        </w:rPr>
        <w:t xml:space="preserve"> </w:t>
      </w:r>
    </w:p>
    <w:p w14:paraId="27100C7F" w14:textId="3C0E4874" w:rsidR="00755DF5" w:rsidRDefault="00755DF5">
      <w:pPr>
        <w:ind w:left="14" w:right="245"/>
        <w:rPr>
          <w:rFonts w:ascii="Times New Roman" w:eastAsia="Times New Roman" w:hAnsi="Times New Roman" w:cs="Times New Roman"/>
          <w:sz w:val="24"/>
        </w:rPr>
      </w:pPr>
    </w:p>
    <w:p w14:paraId="0AFE59F2" w14:textId="59CEC60B" w:rsidR="006802C0" w:rsidRPr="00671B8F" w:rsidRDefault="006802C0">
      <w:pPr>
        <w:ind w:left="14" w:right="245"/>
      </w:pPr>
      <w:r>
        <w:t>Lors du démarrage effectif des travaux et en présence impérative du SRAL, s’il s’avère que des modifications substantielles de la prestation sont nécessaires (par exemple : ajout de végétaux non inventoriés ou au contraire retrait de végétaux mal identifiés préalablement, réalisation ou non d’un traitement insecticide), un devis rectificatif (à la hausse ou à la baisse) devra être émis par le titulaire et soumis à la validation du SRAL. C’est ce devis rectificatif qui servira de base pour la facturation des prestations.</w:t>
      </w:r>
    </w:p>
    <w:p w14:paraId="113D66E6" w14:textId="77777777" w:rsidR="006802C0" w:rsidRDefault="006802C0">
      <w:pPr>
        <w:ind w:left="14" w:right="245"/>
        <w:rPr>
          <w:rFonts w:ascii="Times New Roman" w:eastAsia="Times New Roman" w:hAnsi="Times New Roman" w:cs="Times New Roman"/>
          <w:sz w:val="24"/>
        </w:rPr>
      </w:pPr>
    </w:p>
    <w:p w14:paraId="48928A8B" w14:textId="77777777" w:rsidR="00755DF5" w:rsidRDefault="00755DF5" w:rsidP="00755DF5">
      <w:pPr>
        <w:ind w:left="14" w:right="245"/>
      </w:pPr>
      <w:r>
        <w:t xml:space="preserve">Au fur et à mesure de l’apparition de nouveaux cas identifiés de la bactérie </w:t>
      </w:r>
      <w:r w:rsidRPr="009462F7">
        <w:rPr>
          <w:i/>
        </w:rPr>
        <w:t xml:space="preserve">Xylella </w:t>
      </w:r>
      <w:r>
        <w:rPr>
          <w:i/>
        </w:rPr>
        <w:t>fa</w:t>
      </w:r>
      <w:r w:rsidRPr="009462F7">
        <w:rPr>
          <w:i/>
        </w:rPr>
        <w:t>stidiosa</w:t>
      </w:r>
      <w:r>
        <w:t xml:space="preserve">, de nouveaux bons de commande seront émis. </w:t>
      </w:r>
    </w:p>
    <w:p w14:paraId="54EBE5A0" w14:textId="1C064C79" w:rsidR="00D11EF8" w:rsidRDefault="00361D7E" w:rsidP="00671B8F">
      <w:pPr>
        <w:spacing w:after="0" w:line="259" w:lineRule="auto"/>
        <w:ind w:left="0" w:right="0" w:firstLine="0"/>
        <w:jc w:val="left"/>
      </w:pPr>
      <w:r>
        <w:t xml:space="preserve"> </w:t>
      </w:r>
    </w:p>
    <w:p w14:paraId="38B08D4F" w14:textId="77777777" w:rsidR="00D11EF8" w:rsidRDefault="00D11EF8">
      <w:pPr>
        <w:spacing w:after="160" w:line="259" w:lineRule="auto"/>
        <w:ind w:left="0" w:right="0" w:firstLine="0"/>
        <w:jc w:val="left"/>
      </w:pPr>
      <w:r>
        <w:br w:type="page"/>
      </w:r>
    </w:p>
    <w:p w14:paraId="78D50A48" w14:textId="77777777" w:rsidR="005A06E8" w:rsidRDefault="00361D7E" w:rsidP="00D11EF8">
      <w:pPr>
        <w:pStyle w:val="Titre1"/>
        <w:shd w:val="clear" w:color="auto" w:fill="auto"/>
        <w:spacing w:after="10"/>
        <w:ind w:left="611" w:hanging="268"/>
      </w:pPr>
      <w:bookmarkStart w:id="16" w:name="_Toc16172"/>
      <w:r>
        <w:lastRenderedPageBreak/>
        <w:t>Dispositions spécifiques aux traitements phytosanitaires</w:t>
      </w:r>
      <w:r>
        <w:rPr>
          <w:rFonts w:ascii="Times New Roman" w:eastAsia="Times New Roman" w:hAnsi="Times New Roman" w:cs="Times New Roman"/>
          <w:b w:val="0"/>
        </w:rPr>
        <w:t xml:space="preserve"> </w:t>
      </w:r>
      <w:bookmarkEnd w:id="16"/>
    </w:p>
    <w:p w14:paraId="1FF86039" w14:textId="77777777" w:rsidR="005A06E8" w:rsidRDefault="00361D7E">
      <w:pPr>
        <w:spacing w:after="182" w:line="259" w:lineRule="auto"/>
        <w:ind w:left="0" w:right="0" w:firstLine="0"/>
        <w:jc w:val="left"/>
      </w:pPr>
      <w:r>
        <w:rPr>
          <w:rFonts w:ascii="Times New Roman" w:eastAsia="Times New Roman" w:hAnsi="Times New Roman" w:cs="Times New Roman"/>
          <w:sz w:val="24"/>
        </w:rPr>
        <w:t xml:space="preserve"> </w:t>
      </w:r>
    </w:p>
    <w:p w14:paraId="16902C1F" w14:textId="77777777" w:rsidR="005A06E8" w:rsidRDefault="00361D7E">
      <w:pPr>
        <w:pStyle w:val="Titre2"/>
        <w:ind w:left="894" w:hanging="333"/>
      </w:pPr>
      <w:bookmarkStart w:id="17" w:name="_Toc16173"/>
      <w:r>
        <w:t xml:space="preserve">Prestations demandées </w:t>
      </w:r>
      <w:bookmarkEnd w:id="17"/>
    </w:p>
    <w:p w14:paraId="33F96AB1" w14:textId="6E31ADBD" w:rsidR="005A06E8" w:rsidRDefault="00361D7E">
      <w:pPr>
        <w:spacing w:after="191"/>
        <w:ind w:left="14" w:right="245"/>
      </w:pPr>
      <w:r>
        <w:t xml:space="preserve">Elles sont de </w:t>
      </w:r>
      <w:ins w:id="18" w:author="Auteur">
        <w:r w:rsidR="00C97F57">
          <w:t>deux</w:t>
        </w:r>
      </w:ins>
      <w:del w:id="19" w:author="Auteur">
        <w:r w:rsidDel="00C97F57">
          <w:delText>2</w:delText>
        </w:r>
      </w:del>
      <w:r>
        <w:t xml:space="preserve"> natures :</w:t>
      </w:r>
      <w:r>
        <w:rPr>
          <w:rFonts w:ascii="Times New Roman" w:eastAsia="Times New Roman" w:hAnsi="Times New Roman" w:cs="Times New Roman"/>
          <w:sz w:val="24"/>
        </w:rPr>
        <w:t xml:space="preserve"> </w:t>
      </w:r>
    </w:p>
    <w:p w14:paraId="027EE272" w14:textId="02B136B4" w:rsidR="000B7052" w:rsidRPr="000B7052" w:rsidRDefault="00361D7E">
      <w:pPr>
        <w:numPr>
          <w:ilvl w:val="0"/>
          <w:numId w:val="4"/>
        </w:numPr>
        <w:ind w:right="245"/>
      </w:pPr>
      <w:r>
        <w:t>L’épandage d'un produit phytopharmaceutique insecticide autorisé pour l'usage sur les végétaux ciblés présents sur les espaces végétalisés de la zone</w:t>
      </w:r>
      <w:r w:rsidR="00D8442F">
        <w:t xml:space="preserve"> où les mesures de lutte sont à appliquer (</w:t>
      </w:r>
      <w:r>
        <w:t>rayon de 50 mètres depuis le foyer</w:t>
      </w:r>
      <w:r w:rsidR="00D8442F">
        <w:t xml:space="preserve"> dans le cas des mesures d’éradication)</w:t>
      </w:r>
      <w:r>
        <w:t xml:space="preserve"> et suivant les indications fournies sur place par le maître d’œuvre et supervisées par le SRAL. Ce traitement évitera les zones non végétalisées, les zones imperméabilisées et les zones aquatiques.</w:t>
      </w:r>
    </w:p>
    <w:p w14:paraId="1E5E56B5" w14:textId="7B4368F9" w:rsidR="005A06E8" w:rsidRDefault="00361D7E" w:rsidP="00671B8F">
      <w:pPr>
        <w:numPr>
          <w:ilvl w:val="0"/>
          <w:numId w:val="4"/>
        </w:numPr>
        <w:ind w:right="245"/>
      </w:pPr>
      <w:r>
        <w:t>La dévitalisation de souches arbustives de petites dimensions, ou sur végétaux non déracinables.</w:t>
      </w:r>
      <w:r>
        <w:rPr>
          <w:rFonts w:ascii="Times New Roman" w:eastAsia="Times New Roman" w:hAnsi="Times New Roman" w:cs="Times New Roman"/>
          <w:sz w:val="24"/>
        </w:rPr>
        <w:t xml:space="preserve"> </w:t>
      </w:r>
    </w:p>
    <w:p w14:paraId="24311E1F" w14:textId="77777777" w:rsidR="005A06E8" w:rsidRDefault="00361D7E">
      <w:pPr>
        <w:spacing w:after="0" w:line="259" w:lineRule="auto"/>
        <w:ind w:left="0" w:right="0" w:firstLine="0"/>
        <w:jc w:val="left"/>
      </w:pPr>
      <w:r>
        <w:t xml:space="preserve"> </w:t>
      </w:r>
    </w:p>
    <w:p w14:paraId="0B5D3FDD" w14:textId="77777777" w:rsidR="005A06E8" w:rsidRDefault="00361D7E">
      <w:pPr>
        <w:ind w:left="14" w:right="245"/>
      </w:pPr>
      <w:r>
        <w:t xml:space="preserve">Elles comprennent implicitement : </w:t>
      </w:r>
    </w:p>
    <w:p w14:paraId="1367C865" w14:textId="77777777" w:rsidR="005A06E8" w:rsidRDefault="00361D7E">
      <w:pPr>
        <w:spacing w:after="30" w:line="259" w:lineRule="auto"/>
        <w:ind w:left="454" w:right="0" w:firstLine="0"/>
        <w:jc w:val="left"/>
      </w:pPr>
      <w:r>
        <w:t xml:space="preserve"> </w:t>
      </w:r>
    </w:p>
    <w:p w14:paraId="0F7F8CA2" w14:textId="77777777" w:rsidR="005A06E8" w:rsidRDefault="00361D7E">
      <w:pPr>
        <w:numPr>
          <w:ilvl w:val="0"/>
          <w:numId w:val="4"/>
        </w:numPr>
        <w:ind w:right="245"/>
      </w:pPr>
      <w:r>
        <w:t xml:space="preserve">Le déplacement sur les lieux d’intervention du personnel et de l’ensemble des moyens de traitement nécessaires ; </w:t>
      </w:r>
    </w:p>
    <w:p w14:paraId="2B42D056" w14:textId="77777777" w:rsidR="005A06E8" w:rsidRDefault="00361D7E">
      <w:pPr>
        <w:numPr>
          <w:ilvl w:val="0"/>
          <w:numId w:val="4"/>
        </w:numPr>
        <w:spacing w:after="35"/>
        <w:ind w:right="245"/>
      </w:pPr>
      <w:r>
        <w:t xml:space="preserve">La fourniture et la préparation du produit phytopharmaceutique en quantité adaptée à la superficie végétalisée à traiter ; </w:t>
      </w:r>
    </w:p>
    <w:p w14:paraId="3D3F3089" w14:textId="77777777" w:rsidR="005A06E8" w:rsidRDefault="00361D7E">
      <w:pPr>
        <w:numPr>
          <w:ilvl w:val="0"/>
          <w:numId w:val="4"/>
        </w:numPr>
        <w:spacing w:after="39"/>
        <w:ind w:right="245"/>
      </w:pPr>
      <w:r>
        <w:t xml:space="preserve">La mise en place des mesures de sécurité et l’information des riverains sur les précautions à adopter ; </w:t>
      </w:r>
    </w:p>
    <w:p w14:paraId="3C35C193" w14:textId="77777777" w:rsidR="005A06E8" w:rsidRDefault="00361D7E">
      <w:pPr>
        <w:numPr>
          <w:ilvl w:val="0"/>
          <w:numId w:val="4"/>
        </w:numPr>
        <w:spacing w:after="78"/>
        <w:ind w:right="245"/>
      </w:pPr>
      <w:commentRangeStart w:id="20"/>
      <w:r>
        <w:t xml:space="preserve">L’amené </w:t>
      </w:r>
      <w:commentRangeEnd w:id="20"/>
      <w:r w:rsidR="00C97F57">
        <w:rPr>
          <w:rStyle w:val="Marquedecommentaire"/>
        </w:rPr>
        <w:commentReference w:id="20"/>
      </w:r>
      <w:r>
        <w:t xml:space="preserve">et le repliement, sur les différentes propriétés, du matériel et de tout moyen pour parvenir au traitement de l’ensemble de la zone ; </w:t>
      </w:r>
    </w:p>
    <w:p w14:paraId="60C52854" w14:textId="0428C45F" w:rsidR="005A06E8" w:rsidRDefault="00361D7E" w:rsidP="00671B8F">
      <w:pPr>
        <w:numPr>
          <w:ilvl w:val="0"/>
          <w:numId w:val="4"/>
        </w:numPr>
        <w:ind w:right="245"/>
      </w:pPr>
      <w:r>
        <w:t>Le traitement des déchets et des produits phytopharmaceutiques et de dévitalisation chimique non utilisés conformément aux préconisations et à la réglementation en vigueur.</w:t>
      </w:r>
      <w:r>
        <w:rPr>
          <w:rFonts w:ascii="Times New Roman" w:eastAsia="Times New Roman" w:hAnsi="Times New Roman" w:cs="Times New Roman"/>
          <w:sz w:val="24"/>
        </w:rPr>
        <w:t xml:space="preserve"> </w:t>
      </w:r>
    </w:p>
    <w:p w14:paraId="1C55FEE6" w14:textId="5D45C003" w:rsidR="002F4D5C" w:rsidRDefault="00361D7E">
      <w:pPr>
        <w:spacing w:after="221" w:line="259" w:lineRule="auto"/>
        <w:ind w:left="0" w:right="0" w:firstLine="0"/>
        <w:jc w:val="left"/>
      </w:pPr>
      <w:r>
        <w:t xml:space="preserve"> </w:t>
      </w:r>
    </w:p>
    <w:p w14:paraId="551D8896" w14:textId="77777777" w:rsidR="00D11EF8" w:rsidRDefault="00D11EF8">
      <w:pPr>
        <w:spacing w:after="221" w:line="259" w:lineRule="auto"/>
        <w:ind w:left="0" w:right="0" w:firstLine="0"/>
        <w:jc w:val="left"/>
      </w:pPr>
    </w:p>
    <w:p w14:paraId="1DF00E57" w14:textId="77777777" w:rsidR="005A06E8" w:rsidRDefault="00361D7E">
      <w:pPr>
        <w:pStyle w:val="Titre2"/>
        <w:spacing w:after="74"/>
        <w:ind w:left="892" w:hanging="331"/>
      </w:pPr>
      <w:bookmarkStart w:id="21" w:name="_Toc16174"/>
      <w:r>
        <w:t xml:space="preserve">Conditions de sécurité </w:t>
      </w:r>
      <w:bookmarkEnd w:id="21"/>
    </w:p>
    <w:p w14:paraId="1D62EFA2" w14:textId="77777777" w:rsidR="005A06E8" w:rsidRDefault="005A06E8" w:rsidP="000B7052">
      <w:pPr>
        <w:spacing w:after="0" w:line="259" w:lineRule="auto"/>
        <w:ind w:left="0" w:right="0" w:firstLine="0"/>
        <w:jc w:val="left"/>
      </w:pPr>
    </w:p>
    <w:p w14:paraId="778FCD06" w14:textId="77777777" w:rsidR="005A06E8" w:rsidRDefault="00361D7E">
      <w:pPr>
        <w:pStyle w:val="Titre3"/>
        <w:ind w:left="1204" w:hanging="499"/>
      </w:pPr>
      <w:bookmarkStart w:id="22" w:name="_Toc16175"/>
      <w:r>
        <w:t xml:space="preserve">Processus de désinsectisation : </w:t>
      </w:r>
      <w:bookmarkEnd w:id="22"/>
    </w:p>
    <w:p w14:paraId="62B961B4" w14:textId="77777777" w:rsidR="005A06E8" w:rsidRDefault="00361D7E">
      <w:pPr>
        <w:ind w:left="14" w:right="245"/>
      </w:pPr>
      <w:r>
        <w:t>L’opérateur prendra toutes les mesures nécessaires à la mise en sécurité du site. Il devra procéder à la désinsectisation dans le respect de toutes les règles du code du travail, du code rural et de la pêche maritime et des conditions particulières d’utilisation des produits phytopharmaceutiques qu'il est amené à utiliser.</w:t>
      </w:r>
      <w:r>
        <w:rPr>
          <w:rFonts w:ascii="Times New Roman" w:eastAsia="Times New Roman" w:hAnsi="Times New Roman" w:cs="Times New Roman"/>
          <w:sz w:val="24"/>
        </w:rPr>
        <w:t xml:space="preserve"> </w:t>
      </w:r>
    </w:p>
    <w:p w14:paraId="7CE62069" w14:textId="77777777" w:rsidR="005A06E8" w:rsidRDefault="00361D7E" w:rsidP="000B7052">
      <w:pPr>
        <w:spacing w:after="0" w:line="259" w:lineRule="auto"/>
        <w:ind w:left="0" w:right="0" w:firstLine="0"/>
        <w:jc w:val="left"/>
      </w:pPr>
      <w:r>
        <w:t xml:space="preserve">  </w:t>
      </w:r>
    </w:p>
    <w:p w14:paraId="23765D2C" w14:textId="77777777" w:rsidR="005A06E8" w:rsidRDefault="00361D7E">
      <w:pPr>
        <w:pStyle w:val="Titre3"/>
        <w:ind w:left="1204" w:hanging="499"/>
      </w:pPr>
      <w:bookmarkStart w:id="23" w:name="_Toc16176"/>
      <w:r>
        <w:t xml:space="preserve">Protection de l’opérateur </w:t>
      </w:r>
      <w:bookmarkEnd w:id="23"/>
    </w:p>
    <w:p w14:paraId="0EE132BC" w14:textId="77777777" w:rsidR="005A06E8" w:rsidRDefault="00361D7E">
      <w:pPr>
        <w:ind w:left="14" w:right="245"/>
      </w:pPr>
      <w:r>
        <w:t xml:space="preserve">Les prestations sont réalisées par une entreprise agréée pour l'application de produit phytopharmaceutique en prestation de service conformément aux dispositions des articles L254-1 et suivants du code rural et de la pêche maritime. </w:t>
      </w:r>
    </w:p>
    <w:p w14:paraId="7064104A" w14:textId="77777777" w:rsidR="005A06E8" w:rsidRDefault="00361D7E">
      <w:pPr>
        <w:spacing w:after="0" w:line="259" w:lineRule="auto"/>
        <w:ind w:left="0" w:right="0" w:firstLine="0"/>
        <w:jc w:val="left"/>
      </w:pPr>
      <w:r>
        <w:t xml:space="preserve"> </w:t>
      </w:r>
    </w:p>
    <w:p w14:paraId="49D1D75A" w14:textId="77777777" w:rsidR="005A06E8" w:rsidRDefault="00361D7E">
      <w:pPr>
        <w:ind w:left="14" w:right="245"/>
      </w:pPr>
      <w:r>
        <w:t xml:space="preserve">Cette entreprise dispose de personnel ayant des qualifications phytosanitaires (utilisation de produits phytopharmaceutiques) que l'opérateur doit justifier. L'AGREMENT et les certificats nominatifs CERTIPHYTO doivent être produits au début du marché et pendant toute la durée du marché, ainsi que la police d'assurance responsabilité civile de l'entreprise en cours de validité pour l'application de produits phytopharmaceutiques en prestation de service. </w:t>
      </w:r>
    </w:p>
    <w:p w14:paraId="123F63E7" w14:textId="77777777" w:rsidR="005A06E8" w:rsidRDefault="00361D7E">
      <w:pPr>
        <w:spacing w:after="10" w:line="259" w:lineRule="auto"/>
        <w:ind w:left="0" w:right="0" w:firstLine="0"/>
        <w:jc w:val="left"/>
      </w:pPr>
      <w:r>
        <w:t xml:space="preserve"> </w:t>
      </w:r>
    </w:p>
    <w:p w14:paraId="24E83DFB" w14:textId="77777777" w:rsidR="005A06E8" w:rsidRDefault="00361D7E">
      <w:pPr>
        <w:ind w:left="14" w:right="245"/>
      </w:pPr>
      <w:r>
        <w:t>L’applicateur devra se conformer aux indications de l’étiquetage du produit et aux conditions réglementaires en vigueur.</w:t>
      </w:r>
      <w:r>
        <w:rPr>
          <w:rFonts w:ascii="Times New Roman" w:eastAsia="Times New Roman" w:hAnsi="Times New Roman" w:cs="Times New Roman"/>
          <w:sz w:val="24"/>
        </w:rPr>
        <w:t xml:space="preserve"> </w:t>
      </w:r>
    </w:p>
    <w:p w14:paraId="7C9E8E56" w14:textId="77777777" w:rsidR="005A06E8" w:rsidRDefault="00361D7E">
      <w:pPr>
        <w:spacing w:after="0" w:line="259" w:lineRule="auto"/>
        <w:ind w:left="0" w:right="0" w:firstLine="0"/>
        <w:jc w:val="left"/>
      </w:pPr>
      <w:r>
        <w:t xml:space="preserve"> </w:t>
      </w:r>
    </w:p>
    <w:p w14:paraId="2415018A" w14:textId="0D14481C" w:rsidR="005A06E8" w:rsidRDefault="00361D7E" w:rsidP="00671B8F">
      <w:pPr>
        <w:ind w:left="14" w:right="245"/>
      </w:pPr>
      <w:r>
        <w:t xml:space="preserve">Les personnels procédant à la désinsectisation devront revêtir un équipement assurant une protection individuelle adaptée (combinaison spécifique, masque, gants, chaussures). </w:t>
      </w:r>
    </w:p>
    <w:p w14:paraId="54E8DB9B" w14:textId="77777777" w:rsidR="005A06E8" w:rsidRDefault="00361D7E">
      <w:pPr>
        <w:spacing w:after="221" w:line="259" w:lineRule="auto"/>
        <w:ind w:left="0" w:right="0" w:firstLine="0"/>
        <w:jc w:val="left"/>
      </w:pPr>
      <w:r>
        <w:lastRenderedPageBreak/>
        <w:t xml:space="preserve"> </w:t>
      </w:r>
    </w:p>
    <w:p w14:paraId="043DA64C" w14:textId="77777777" w:rsidR="005A06E8" w:rsidRDefault="00361D7E">
      <w:pPr>
        <w:pStyle w:val="Titre3"/>
        <w:ind w:left="1204" w:hanging="499"/>
      </w:pPr>
      <w:bookmarkStart w:id="24" w:name="_Toc16177"/>
      <w:r>
        <w:t xml:space="preserve">Périmètre de sécurité : </w:t>
      </w:r>
      <w:bookmarkEnd w:id="24"/>
    </w:p>
    <w:p w14:paraId="4C21750B" w14:textId="77777777" w:rsidR="005A06E8" w:rsidRDefault="00361D7E" w:rsidP="000B7052">
      <w:pPr>
        <w:spacing w:after="0" w:line="259" w:lineRule="auto"/>
        <w:ind w:left="0" w:right="0" w:firstLine="0"/>
        <w:jc w:val="left"/>
      </w:pPr>
      <w:r>
        <w:t>L’opérateur devra respecter les mesures définies à l’arrêté du 4 mai 2017 relatif à la mise sur le marché et à l'utilisation des produits visés à l'article L. 253-1 du code rural.</w:t>
      </w:r>
      <w:r>
        <w:rPr>
          <w:rFonts w:ascii="Times New Roman" w:eastAsia="Times New Roman" w:hAnsi="Times New Roman" w:cs="Times New Roman"/>
          <w:sz w:val="24"/>
        </w:rPr>
        <w:t xml:space="preserve"> </w:t>
      </w:r>
    </w:p>
    <w:p w14:paraId="3A94131E" w14:textId="77777777" w:rsidR="005A06E8" w:rsidRDefault="00361D7E">
      <w:pPr>
        <w:spacing w:after="18" w:line="259" w:lineRule="auto"/>
        <w:ind w:left="0" w:right="0" w:firstLine="0"/>
        <w:jc w:val="left"/>
      </w:pPr>
      <w:r>
        <w:t xml:space="preserve"> </w:t>
      </w:r>
    </w:p>
    <w:p w14:paraId="5DAE43DB" w14:textId="77777777" w:rsidR="005A06E8" w:rsidRDefault="00361D7E">
      <w:pPr>
        <w:ind w:left="14" w:right="245"/>
      </w:pPr>
      <w:r>
        <w:t xml:space="preserve">Il devra informer toute personne résidant dans un rayon de 50 m autour du lieu d’intervention. Il devra également s’efforcer de maintenir à l’abri ou éloigné du lieu d’intervention toute personne non mandatée pour l’intervention de désinsectisation, ainsi que tout animal domestique. </w:t>
      </w:r>
    </w:p>
    <w:p w14:paraId="016E2039" w14:textId="77777777" w:rsidR="005A06E8" w:rsidRDefault="00361D7E">
      <w:pPr>
        <w:spacing w:after="0" w:line="259" w:lineRule="auto"/>
        <w:ind w:left="0" w:right="0" w:firstLine="0"/>
        <w:jc w:val="left"/>
      </w:pPr>
      <w:r>
        <w:t xml:space="preserve"> </w:t>
      </w:r>
    </w:p>
    <w:p w14:paraId="78D6E140" w14:textId="77777777" w:rsidR="005A06E8" w:rsidRDefault="00361D7E">
      <w:pPr>
        <w:ind w:left="14" w:right="245"/>
      </w:pPr>
      <w:r>
        <w:t xml:space="preserve">En cas d’affluence de personnes ne participant pas à la destruction, il devra baliser un périmètre de sécurité. Si nécessaire, les mesures de sécurité touchant la circulation seront adoptées en concertation avec le gestionnaire de la voirie ou de l’espace public concerné. Enfin, il devra avoir contracté une assurance en responsabilité civile couvrant les dommages causés aux tiers consécutifs à la désinsectisation. </w:t>
      </w:r>
    </w:p>
    <w:p w14:paraId="668C5D71" w14:textId="77777777" w:rsidR="005A06E8" w:rsidRDefault="00361D7E">
      <w:pPr>
        <w:spacing w:after="0" w:line="259" w:lineRule="auto"/>
        <w:ind w:left="0" w:right="0" w:firstLine="0"/>
        <w:jc w:val="left"/>
      </w:pPr>
      <w:r>
        <w:t xml:space="preserve"> </w:t>
      </w:r>
    </w:p>
    <w:p w14:paraId="6DA7AEC9" w14:textId="6A01F7F7" w:rsidR="005A06E8" w:rsidRDefault="00361D7E" w:rsidP="00671B8F">
      <w:pPr>
        <w:ind w:left="14" w:right="245"/>
      </w:pPr>
      <w:r>
        <w:t xml:space="preserve">Par ailleurs, toutes les précautions nécessaires seront prises lors d’une intervention sur ou à proximité d’un réseau électrique ou d’éclairage. </w:t>
      </w:r>
    </w:p>
    <w:p w14:paraId="54E93740" w14:textId="77777777" w:rsidR="005A06E8" w:rsidRDefault="00361D7E">
      <w:pPr>
        <w:spacing w:after="221" w:line="259" w:lineRule="auto"/>
        <w:ind w:left="0" w:right="0" w:firstLine="0"/>
        <w:jc w:val="left"/>
      </w:pPr>
      <w:r>
        <w:t xml:space="preserve"> </w:t>
      </w:r>
    </w:p>
    <w:p w14:paraId="11F97130" w14:textId="77777777" w:rsidR="005A06E8" w:rsidRDefault="00361D7E">
      <w:pPr>
        <w:pStyle w:val="Titre2"/>
        <w:ind w:left="894" w:hanging="333"/>
      </w:pPr>
      <w:bookmarkStart w:id="25" w:name="_Toc16178"/>
      <w:r>
        <w:t xml:space="preserve">Période et délai de traitement </w:t>
      </w:r>
      <w:bookmarkEnd w:id="25"/>
    </w:p>
    <w:p w14:paraId="2977F73C" w14:textId="77777777" w:rsidR="005A06E8" w:rsidRDefault="00361D7E">
      <w:pPr>
        <w:spacing w:after="0" w:line="259" w:lineRule="auto"/>
        <w:ind w:left="0" w:right="0" w:firstLine="0"/>
        <w:jc w:val="left"/>
      </w:pPr>
      <w:r>
        <w:t xml:space="preserve"> </w:t>
      </w:r>
    </w:p>
    <w:p w14:paraId="7A54867F" w14:textId="77777777" w:rsidR="005A06E8" w:rsidRDefault="00361D7E">
      <w:pPr>
        <w:ind w:left="14" w:right="245"/>
      </w:pPr>
      <w:r>
        <w:t>Le traitement phytopharmaceutique devra commencer le matin pour se terminer le soir même. Exceptionnellement, il pourra s’effectuer tôt le matin en fonction de la fréquentation des sites.</w:t>
      </w:r>
      <w:r>
        <w:rPr>
          <w:rFonts w:ascii="Times New Roman" w:eastAsia="Times New Roman" w:hAnsi="Times New Roman" w:cs="Times New Roman"/>
          <w:sz w:val="24"/>
        </w:rPr>
        <w:t xml:space="preserve"> </w:t>
      </w:r>
    </w:p>
    <w:p w14:paraId="17B89DD7" w14:textId="77777777" w:rsidR="005A06E8" w:rsidRDefault="00361D7E">
      <w:pPr>
        <w:spacing w:after="0" w:line="259" w:lineRule="auto"/>
        <w:ind w:left="0" w:right="0" w:firstLine="0"/>
        <w:jc w:val="left"/>
      </w:pPr>
      <w:r>
        <w:t xml:space="preserve"> </w:t>
      </w:r>
    </w:p>
    <w:p w14:paraId="208C0392" w14:textId="77777777" w:rsidR="005A06E8" w:rsidRDefault="00361D7E">
      <w:pPr>
        <w:ind w:left="14" w:right="245"/>
      </w:pPr>
      <w:r>
        <w:t>Le titulaire devra s'assurer que le propriétaire a été avisé de l'intervention et avoir confirmation de son accord pour la réalisation de l'opération.</w:t>
      </w:r>
      <w:r>
        <w:rPr>
          <w:rFonts w:ascii="Times New Roman" w:eastAsia="Times New Roman" w:hAnsi="Times New Roman" w:cs="Times New Roman"/>
          <w:sz w:val="24"/>
        </w:rPr>
        <w:t xml:space="preserve"> </w:t>
      </w:r>
    </w:p>
    <w:p w14:paraId="3671AFF0" w14:textId="77777777" w:rsidR="005A06E8" w:rsidRDefault="00361D7E">
      <w:pPr>
        <w:spacing w:after="0" w:line="259" w:lineRule="auto"/>
        <w:ind w:left="0" w:right="0" w:firstLine="0"/>
        <w:jc w:val="left"/>
      </w:pPr>
      <w:r>
        <w:t xml:space="preserve"> </w:t>
      </w:r>
    </w:p>
    <w:p w14:paraId="427750FF" w14:textId="77777777" w:rsidR="005A06E8" w:rsidRDefault="00361D7E">
      <w:pPr>
        <w:ind w:left="14" w:right="245"/>
      </w:pPr>
      <w:r>
        <w:t xml:space="preserve">Si les conditions météorologiques sont défavorables (vent, précipitation, forte chaleur), l’intervention pourra être annulée au dernier moment et reportée à une date ultérieure. </w:t>
      </w:r>
    </w:p>
    <w:p w14:paraId="766B1310" w14:textId="77777777" w:rsidR="005A06E8" w:rsidRDefault="00361D7E">
      <w:pPr>
        <w:spacing w:after="0" w:line="259" w:lineRule="auto"/>
        <w:ind w:left="0" w:right="0" w:firstLine="0"/>
        <w:jc w:val="left"/>
      </w:pPr>
      <w:r>
        <w:t xml:space="preserve"> </w:t>
      </w:r>
    </w:p>
    <w:p w14:paraId="04C73125" w14:textId="7D6CE8D2" w:rsidR="005A06E8" w:rsidRDefault="00371EF6">
      <w:pPr>
        <w:spacing w:after="221" w:line="259" w:lineRule="auto"/>
        <w:ind w:left="0" w:right="0" w:firstLine="0"/>
        <w:jc w:val="left"/>
      </w:pPr>
      <w:r>
        <w:t>Le traitement insecticide sera appliqué au plus proche du démarrage des travaux de destruction</w:t>
      </w:r>
      <w:r w:rsidR="00361D7E">
        <w:t xml:space="preserve"> </w:t>
      </w:r>
      <w:r>
        <w:t>des végétaux spécifiés</w:t>
      </w:r>
      <w:r w:rsidR="00DF2468">
        <w:t>, dans le respect du délai de rentrée réglementaire.</w:t>
      </w:r>
    </w:p>
    <w:p w14:paraId="562CC01E" w14:textId="77777777" w:rsidR="00D11EF8" w:rsidRDefault="00D11EF8">
      <w:pPr>
        <w:spacing w:after="221" w:line="259" w:lineRule="auto"/>
        <w:ind w:left="0" w:right="0" w:firstLine="0"/>
        <w:jc w:val="left"/>
      </w:pPr>
    </w:p>
    <w:p w14:paraId="68B5144F" w14:textId="77777777" w:rsidR="005A06E8" w:rsidRDefault="00361D7E">
      <w:pPr>
        <w:pStyle w:val="Titre2"/>
        <w:ind w:left="892" w:hanging="331"/>
      </w:pPr>
      <w:bookmarkStart w:id="26" w:name="_Toc16179"/>
      <w:r>
        <w:t xml:space="preserve">Moyens déployés et produits utilisés </w:t>
      </w:r>
      <w:bookmarkEnd w:id="26"/>
    </w:p>
    <w:p w14:paraId="05D8F990" w14:textId="77777777" w:rsidR="005A06E8" w:rsidRDefault="00361D7E">
      <w:pPr>
        <w:spacing w:after="15" w:line="259" w:lineRule="auto"/>
        <w:ind w:left="0" w:right="0" w:firstLine="0"/>
        <w:jc w:val="left"/>
      </w:pPr>
      <w:r>
        <w:t xml:space="preserve"> </w:t>
      </w:r>
    </w:p>
    <w:p w14:paraId="6FEABB23" w14:textId="77777777" w:rsidR="005A06E8" w:rsidRDefault="00361D7E" w:rsidP="00671B8F">
      <w:pPr>
        <w:spacing w:after="3" w:line="240" w:lineRule="auto"/>
        <w:ind w:left="7" w:right="245"/>
      </w:pPr>
      <w:r>
        <w:t>Les moyens matériels seront choisis par l’entreprise selon chaque situation de façon à garantir la désinsectisation ou la dévitalisation chimique dans les délais tout en minimisant le risque d’atteinte à la population et à l’environnement.</w:t>
      </w:r>
      <w:r>
        <w:rPr>
          <w:rFonts w:ascii="Times New Roman" w:eastAsia="Times New Roman" w:hAnsi="Times New Roman" w:cs="Times New Roman"/>
          <w:sz w:val="24"/>
        </w:rPr>
        <w:t xml:space="preserve"> </w:t>
      </w:r>
    </w:p>
    <w:p w14:paraId="1B1A25E7" w14:textId="77777777" w:rsidR="005A06E8" w:rsidRDefault="00361D7E" w:rsidP="00671B8F">
      <w:pPr>
        <w:spacing w:after="0" w:line="259" w:lineRule="auto"/>
        <w:ind w:left="0" w:right="0" w:firstLine="0"/>
      </w:pPr>
      <w:r>
        <w:t xml:space="preserve"> </w:t>
      </w:r>
    </w:p>
    <w:p w14:paraId="552CCFE1" w14:textId="77777777" w:rsidR="005A06E8" w:rsidRDefault="00361D7E" w:rsidP="00EB1ABF">
      <w:pPr>
        <w:ind w:left="14" w:right="245"/>
      </w:pPr>
      <w:r>
        <w:t>L’opérateur devra utiliser un insecticide ou un produit de dévitalisation chimique autorisé et se conformer aux prescriptions réglementaires en vigueur et aux indications du fabricant (étiquetage).</w:t>
      </w:r>
      <w:r>
        <w:rPr>
          <w:rFonts w:ascii="Times New Roman" w:eastAsia="Times New Roman" w:hAnsi="Times New Roman" w:cs="Times New Roman"/>
          <w:sz w:val="24"/>
        </w:rPr>
        <w:t xml:space="preserve"> </w:t>
      </w:r>
    </w:p>
    <w:p w14:paraId="332FD716" w14:textId="77777777" w:rsidR="005A06E8" w:rsidRDefault="00361D7E" w:rsidP="00671B8F">
      <w:pPr>
        <w:spacing w:after="0" w:line="259" w:lineRule="auto"/>
        <w:ind w:left="12" w:right="0" w:firstLine="0"/>
      </w:pPr>
      <w:r>
        <w:t xml:space="preserve"> </w:t>
      </w:r>
    </w:p>
    <w:p w14:paraId="4D5B337E" w14:textId="77777777" w:rsidR="005A06E8" w:rsidRDefault="00361D7E" w:rsidP="00671B8F">
      <w:pPr>
        <w:spacing w:after="3" w:line="240" w:lineRule="auto"/>
        <w:ind w:left="7" w:right="245"/>
      </w:pPr>
      <w:r>
        <w:t xml:space="preserve">Les produits phytopharmaceutiques qui peuvent être employés pour la désinsectisation doivent correspondre au code usage : Arbres et arbustes - Traitement des parties aériennes - Ravageurs divers- </w:t>
      </w:r>
      <w:r>
        <w:rPr>
          <w:color w:val="00000A"/>
        </w:rPr>
        <w:t xml:space="preserve">code 14053100 </w:t>
      </w:r>
      <w:r>
        <w:rPr>
          <w:rFonts w:ascii="Times New Roman" w:eastAsia="Times New Roman" w:hAnsi="Times New Roman" w:cs="Times New Roman"/>
          <w:sz w:val="24"/>
        </w:rPr>
        <w:t xml:space="preserve"> </w:t>
      </w:r>
    </w:p>
    <w:p w14:paraId="3ED35412" w14:textId="77777777" w:rsidR="005A06E8" w:rsidRDefault="00361D7E" w:rsidP="00671B8F">
      <w:pPr>
        <w:spacing w:after="0" w:line="259" w:lineRule="auto"/>
        <w:ind w:left="12" w:right="0" w:firstLine="0"/>
      </w:pPr>
      <w:r>
        <w:t xml:space="preserve"> </w:t>
      </w:r>
    </w:p>
    <w:p w14:paraId="4C4D1493" w14:textId="77777777" w:rsidR="005A06E8" w:rsidRDefault="00361D7E" w:rsidP="00671B8F">
      <w:pPr>
        <w:spacing w:after="3" w:line="240" w:lineRule="auto"/>
        <w:ind w:left="7" w:right="245"/>
      </w:pPr>
      <w:r>
        <w:t>Les produits phytopharmaceutiques qui peuvent être employés pour la dévitalisation chimique doivent correspondre au code usage : Traitements généraux - Dévital. Broussailles - code 11015911</w:t>
      </w:r>
      <w:r>
        <w:rPr>
          <w:rFonts w:ascii="Times New Roman" w:eastAsia="Times New Roman" w:hAnsi="Times New Roman" w:cs="Times New Roman"/>
          <w:sz w:val="24"/>
        </w:rPr>
        <w:t xml:space="preserve"> </w:t>
      </w:r>
      <w:r>
        <w:t>ou au code usage : Traitements généraux - Dévitalisation*Arb. sur pied Souches - Code 11015910.</w:t>
      </w:r>
      <w:r>
        <w:rPr>
          <w:rFonts w:ascii="Times New Roman" w:eastAsia="Times New Roman" w:hAnsi="Times New Roman" w:cs="Times New Roman"/>
          <w:sz w:val="24"/>
        </w:rPr>
        <w:t xml:space="preserve"> </w:t>
      </w:r>
    </w:p>
    <w:p w14:paraId="441B23AB" w14:textId="77777777" w:rsidR="005A06E8" w:rsidRDefault="00361D7E" w:rsidP="00671B8F">
      <w:pPr>
        <w:spacing w:after="0" w:line="259" w:lineRule="auto"/>
        <w:ind w:left="0" w:right="0" w:firstLine="0"/>
      </w:pPr>
      <w:r>
        <w:t xml:space="preserve"> </w:t>
      </w:r>
    </w:p>
    <w:p w14:paraId="60342FE9" w14:textId="77777777" w:rsidR="005A06E8" w:rsidRDefault="00361D7E" w:rsidP="00EB1ABF">
      <w:pPr>
        <w:ind w:left="14" w:right="245"/>
      </w:pPr>
      <w:r>
        <w:t xml:space="preserve">Pour les trois catégories de produits précités, la liste des codes usages est consultable sur le site </w:t>
      </w:r>
      <w:hyperlink r:id="rId14">
        <w:r>
          <w:rPr>
            <w:color w:val="0563C1"/>
            <w:u w:val="single" w:color="0563C1"/>
          </w:rPr>
          <w:t>https://ephy.anses.fr/</w:t>
        </w:r>
      </w:hyperlink>
      <w:hyperlink r:id="rId15">
        <w:r>
          <w:rPr>
            <w:rFonts w:ascii="Times New Roman" w:eastAsia="Times New Roman" w:hAnsi="Times New Roman" w:cs="Times New Roman"/>
            <w:sz w:val="24"/>
          </w:rPr>
          <w:t xml:space="preserve"> </w:t>
        </w:r>
      </w:hyperlink>
    </w:p>
    <w:p w14:paraId="4D1EE0D9" w14:textId="77777777" w:rsidR="005A06E8" w:rsidRDefault="00361D7E">
      <w:pPr>
        <w:spacing w:after="0" w:line="259" w:lineRule="auto"/>
        <w:ind w:left="0" w:right="0" w:firstLine="0"/>
        <w:jc w:val="left"/>
      </w:pPr>
      <w:r>
        <w:t xml:space="preserve"> </w:t>
      </w:r>
    </w:p>
    <w:p w14:paraId="34A4D18E" w14:textId="77777777" w:rsidR="005A06E8" w:rsidRDefault="00361D7E">
      <w:pPr>
        <w:ind w:left="14" w:right="245"/>
      </w:pPr>
      <w:r>
        <w:lastRenderedPageBreak/>
        <w:t>De plus, parmi cette liste, les produits concernant la désinsectisation devront répondre aux critères suivants :</w:t>
      </w:r>
      <w:r>
        <w:rPr>
          <w:rFonts w:ascii="Times New Roman" w:eastAsia="Times New Roman" w:hAnsi="Times New Roman" w:cs="Times New Roman"/>
          <w:sz w:val="24"/>
        </w:rPr>
        <w:t xml:space="preserve"> </w:t>
      </w:r>
    </w:p>
    <w:p w14:paraId="3207FD91" w14:textId="77777777" w:rsidR="005A06E8" w:rsidRDefault="00361D7E">
      <w:pPr>
        <w:numPr>
          <w:ilvl w:val="0"/>
          <w:numId w:val="5"/>
        </w:numPr>
        <w:ind w:right="245" w:hanging="360"/>
      </w:pPr>
      <w:r>
        <w:t>Avoir un emploi autorisé dans les jardins,</w:t>
      </w:r>
      <w:r>
        <w:rPr>
          <w:rFonts w:ascii="Times New Roman" w:eastAsia="Times New Roman" w:hAnsi="Times New Roman" w:cs="Times New Roman"/>
          <w:sz w:val="24"/>
        </w:rPr>
        <w:t xml:space="preserve"> </w:t>
      </w:r>
    </w:p>
    <w:p w14:paraId="77977A5D" w14:textId="77777777" w:rsidR="005A06E8" w:rsidRDefault="00361D7E">
      <w:pPr>
        <w:numPr>
          <w:ilvl w:val="0"/>
          <w:numId w:val="5"/>
        </w:numPr>
        <w:ind w:right="245" w:hanging="360"/>
      </w:pPr>
      <w:r>
        <w:t>Être utilisable en agriculture biologique,</w:t>
      </w:r>
      <w:r>
        <w:rPr>
          <w:rFonts w:ascii="Times New Roman" w:eastAsia="Times New Roman" w:hAnsi="Times New Roman" w:cs="Times New Roman"/>
          <w:sz w:val="24"/>
        </w:rPr>
        <w:t xml:space="preserve"> </w:t>
      </w:r>
    </w:p>
    <w:p w14:paraId="093E480F" w14:textId="77777777" w:rsidR="005A06E8" w:rsidRDefault="00361D7E">
      <w:pPr>
        <w:numPr>
          <w:ilvl w:val="0"/>
          <w:numId w:val="5"/>
        </w:numPr>
        <w:ind w:right="245" w:hanging="360"/>
      </w:pPr>
      <w:r>
        <w:t>Être composés des substances suivantes : Pyrèthres naturels + huile de colza,</w:t>
      </w:r>
      <w:r>
        <w:rPr>
          <w:rFonts w:ascii="Times New Roman" w:eastAsia="Times New Roman" w:hAnsi="Times New Roman" w:cs="Times New Roman"/>
          <w:sz w:val="24"/>
        </w:rPr>
        <w:t xml:space="preserve"> </w:t>
      </w:r>
    </w:p>
    <w:p w14:paraId="355F2E1C" w14:textId="77777777" w:rsidR="005A06E8" w:rsidRDefault="00361D7E">
      <w:pPr>
        <w:numPr>
          <w:ilvl w:val="0"/>
          <w:numId w:val="5"/>
        </w:numPr>
        <w:ind w:right="245" w:hanging="360"/>
      </w:pPr>
      <w:r>
        <w:t>Délai de rentrée de 8 heures maxi.</w:t>
      </w:r>
      <w:r>
        <w:rPr>
          <w:rFonts w:ascii="Times New Roman" w:eastAsia="Times New Roman" w:hAnsi="Times New Roman" w:cs="Times New Roman"/>
          <w:sz w:val="24"/>
        </w:rPr>
        <w:t xml:space="preserve"> </w:t>
      </w:r>
    </w:p>
    <w:p w14:paraId="1F78A6AA" w14:textId="77777777" w:rsidR="005A06E8" w:rsidRDefault="00361D7E">
      <w:pPr>
        <w:spacing w:after="3" w:line="259" w:lineRule="auto"/>
        <w:ind w:left="0" w:right="0" w:firstLine="0"/>
        <w:jc w:val="left"/>
      </w:pPr>
      <w:r>
        <w:t xml:space="preserve"> </w:t>
      </w:r>
    </w:p>
    <w:p w14:paraId="729E8DF6" w14:textId="77777777" w:rsidR="005A06E8" w:rsidRDefault="00361D7E" w:rsidP="00671B8F">
      <w:pPr>
        <w:spacing w:after="3" w:line="240" w:lineRule="auto"/>
        <w:ind w:left="7" w:right="245"/>
      </w:pPr>
      <w:r>
        <w:t xml:space="preserve">En cas d’utilisation d’un insecticide ou d’un désherbant </w:t>
      </w:r>
      <w:r>
        <w:rPr>
          <w:u w:val="single" w:color="000000"/>
        </w:rPr>
        <w:t>autorisé mais autre</w:t>
      </w:r>
      <w:r>
        <w:t xml:space="preserve"> que celui annoncé en engagement contractuel (propositions du mémoire technique), le nom commercial du nouveau produit ainsi que son numéro d’autorisation de mise sur le marché (N° d’AMM) sera porté à la connaissance du SRAL et devra recevoir son accord d'utilisation.</w:t>
      </w:r>
      <w:r>
        <w:rPr>
          <w:rFonts w:ascii="Times New Roman" w:eastAsia="Times New Roman" w:hAnsi="Times New Roman" w:cs="Times New Roman"/>
          <w:sz w:val="24"/>
        </w:rPr>
        <w:t xml:space="preserve"> </w:t>
      </w:r>
    </w:p>
    <w:p w14:paraId="47B91E23" w14:textId="77777777" w:rsidR="005A06E8" w:rsidRDefault="00361D7E" w:rsidP="00671B8F">
      <w:pPr>
        <w:spacing w:after="0" w:line="259" w:lineRule="auto"/>
        <w:ind w:left="0" w:right="0" w:firstLine="0"/>
      </w:pPr>
      <w:r>
        <w:t xml:space="preserve"> </w:t>
      </w:r>
    </w:p>
    <w:p w14:paraId="23C603A7" w14:textId="77777777" w:rsidR="005A06E8" w:rsidRDefault="00361D7E" w:rsidP="00671B8F">
      <w:pPr>
        <w:spacing w:after="3" w:line="240" w:lineRule="auto"/>
        <w:ind w:left="7" w:right="245"/>
      </w:pPr>
      <w:r>
        <w:t>Les effluents phytosanitaires et les déchets générés par l'utilisation des produits, autres que ceux respectant les conditions fixées aux articles 6, 7 et 8 de l'arrêté du 4 mai 2017, doivent être éliminés conformément à la réglementation en vigueur, en particulier les titres Ier et IV du livre V du code de l'environnement.</w:t>
      </w:r>
      <w:r>
        <w:rPr>
          <w:rFonts w:ascii="Times New Roman" w:eastAsia="Times New Roman" w:hAnsi="Times New Roman" w:cs="Times New Roman"/>
          <w:sz w:val="24"/>
        </w:rPr>
        <w:t xml:space="preserve"> </w:t>
      </w:r>
    </w:p>
    <w:p w14:paraId="7E86D676" w14:textId="77777777" w:rsidR="005A06E8" w:rsidRDefault="00361D7E" w:rsidP="00671B8F">
      <w:pPr>
        <w:spacing w:after="0" w:line="259" w:lineRule="auto"/>
        <w:ind w:left="0" w:right="0" w:firstLine="0"/>
      </w:pPr>
      <w:r>
        <w:t xml:space="preserve"> </w:t>
      </w:r>
    </w:p>
    <w:p w14:paraId="0F39723D" w14:textId="5C163DA6" w:rsidR="005A06E8" w:rsidRDefault="00361D7E" w:rsidP="00671B8F">
      <w:pPr>
        <w:spacing w:after="32" w:line="240" w:lineRule="auto"/>
        <w:ind w:left="7" w:right="245"/>
      </w:pPr>
      <w:r>
        <w:t xml:space="preserve">Les traitements doivent être consignés dans un registre dont copie est transmise à la DRAAF SRAL ; les mentions devant figurer au registre sont : la date de traitement, le nom de l’opérateur, le nom complet de la spécialité commerciale utilisée, la dose appliquée, la description de la zone traitée (surface, végétaux). </w:t>
      </w:r>
    </w:p>
    <w:p w14:paraId="29E05797" w14:textId="5758B0D4" w:rsidR="005A06E8" w:rsidRDefault="00361D7E">
      <w:pPr>
        <w:spacing w:after="0" w:line="259" w:lineRule="auto"/>
        <w:ind w:left="0" w:right="0" w:firstLine="0"/>
        <w:jc w:val="left"/>
        <w:rPr>
          <w:rFonts w:ascii="Times New Roman" w:eastAsia="Times New Roman" w:hAnsi="Times New Roman" w:cs="Times New Roman"/>
          <w:sz w:val="24"/>
        </w:rPr>
      </w:pPr>
      <w:r>
        <w:rPr>
          <w:rFonts w:ascii="Times New Roman" w:eastAsia="Times New Roman" w:hAnsi="Times New Roman" w:cs="Times New Roman"/>
          <w:sz w:val="24"/>
        </w:rPr>
        <w:t xml:space="preserve"> </w:t>
      </w:r>
    </w:p>
    <w:p w14:paraId="00849334" w14:textId="2A2A5541" w:rsidR="00D11EF8" w:rsidRDefault="00D11EF8">
      <w:pPr>
        <w:spacing w:after="0" w:line="259" w:lineRule="auto"/>
        <w:ind w:left="0" w:right="0" w:firstLine="0"/>
        <w:jc w:val="left"/>
        <w:rPr>
          <w:rFonts w:ascii="Times New Roman" w:eastAsia="Times New Roman" w:hAnsi="Times New Roman" w:cs="Times New Roman"/>
          <w:sz w:val="24"/>
        </w:rPr>
      </w:pPr>
    </w:p>
    <w:p w14:paraId="351563EC" w14:textId="77777777" w:rsidR="00D11EF8" w:rsidRDefault="00D11EF8">
      <w:pPr>
        <w:spacing w:after="0" w:line="259" w:lineRule="auto"/>
        <w:ind w:left="0" w:right="0" w:firstLine="0"/>
        <w:jc w:val="left"/>
      </w:pPr>
    </w:p>
    <w:p w14:paraId="25919ED2" w14:textId="4DADEAEE" w:rsidR="005A06E8" w:rsidRDefault="00361D7E" w:rsidP="00D11EF8">
      <w:pPr>
        <w:pStyle w:val="Titre1"/>
        <w:shd w:val="clear" w:color="auto" w:fill="auto"/>
        <w:spacing w:after="266"/>
        <w:ind w:left="698" w:hanging="355"/>
      </w:pPr>
      <w:bookmarkStart w:id="27" w:name="_Toc16180"/>
      <w:r>
        <w:t xml:space="preserve">Dispositions spécifiques aux prestations d’arrachage et d’élimination des végétaux </w:t>
      </w:r>
      <w:bookmarkEnd w:id="27"/>
    </w:p>
    <w:p w14:paraId="5E86A731" w14:textId="78616314" w:rsidR="005A06E8" w:rsidRDefault="00361D7E">
      <w:pPr>
        <w:pStyle w:val="Titre2"/>
        <w:ind w:left="894" w:hanging="333"/>
      </w:pPr>
      <w:bookmarkStart w:id="28" w:name="_Toc16181"/>
      <w:r>
        <w:t xml:space="preserve">Prestations demandées </w:t>
      </w:r>
      <w:bookmarkEnd w:id="28"/>
    </w:p>
    <w:p w14:paraId="6EC8F8E3" w14:textId="77777777" w:rsidR="005A06E8" w:rsidRDefault="00361D7E">
      <w:pPr>
        <w:spacing w:after="0" w:line="259" w:lineRule="auto"/>
        <w:ind w:left="0" w:right="0" w:firstLine="0"/>
        <w:jc w:val="left"/>
      </w:pPr>
      <w:r>
        <w:rPr>
          <w:color w:val="333333"/>
          <w:sz w:val="22"/>
        </w:rPr>
        <w:t xml:space="preserve"> </w:t>
      </w:r>
    </w:p>
    <w:p w14:paraId="2F01007F" w14:textId="75D67FF6" w:rsidR="005A06E8" w:rsidRDefault="00361D7E">
      <w:pPr>
        <w:spacing w:after="0" w:line="233" w:lineRule="auto"/>
        <w:ind w:left="-5" w:right="354"/>
      </w:pPr>
      <w:r>
        <w:rPr>
          <w:color w:val="333333"/>
        </w:rPr>
        <w:t xml:space="preserve">Elles sont de </w:t>
      </w:r>
      <w:ins w:id="29" w:author="Auteur">
        <w:r w:rsidR="00C97F57">
          <w:rPr>
            <w:color w:val="333333"/>
          </w:rPr>
          <w:t>deux</w:t>
        </w:r>
      </w:ins>
      <w:del w:id="30" w:author="Auteur">
        <w:r w:rsidDel="00C97F57">
          <w:rPr>
            <w:color w:val="333333"/>
          </w:rPr>
          <w:delText>2</w:delText>
        </w:r>
      </w:del>
      <w:r>
        <w:rPr>
          <w:color w:val="333333"/>
        </w:rPr>
        <w:t xml:space="preserve"> natures :</w:t>
      </w:r>
      <w:r>
        <w:rPr>
          <w:rFonts w:ascii="Times New Roman" w:eastAsia="Times New Roman" w:hAnsi="Times New Roman" w:cs="Times New Roman"/>
          <w:sz w:val="24"/>
        </w:rPr>
        <w:t xml:space="preserve"> </w:t>
      </w:r>
    </w:p>
    <w:p w14:paraId="547CCE7E" w14:textId="77777777" w:rsidR="005A06E8" w:rsidRDefault="00361D7E">
      <w:pPr>
        <w:spacing w:after="18" w:line="259" w:lineRule="auto"/>
        <w:ind w:left="0" w:right="0" w:firstLine="0"/>
        <w:jc w:val="left"/>
      </w:pPr>
      <w:r>
        <w:t xml:space="preserve"> </w:t>
      </w:r>
    </w:p>
    <w:p w14:paraId="530AA71E" w14:textId="23ED05FC" w:rsidR="005A06E8" w:rsidRDefault="00361D7E">
      <w:pPr>
        <w:numPr>
          <w:ilvl w:val="0"/>
          <w:numId w:val="6"/>
        </w:numPr>
        <w:ind w:right="300" w:hanging="232"/>
      </w:pPr>
      <w:r>
        <w:t>L’arrachage</w:t>
      </w:r>
      <w:r w:rsidR="00371EF6">
        <w:t>, le broyage sur pied</w:t>
      </w:r>
      <w:r>
        <w:t xml:space="preserve"> et/ou le dessouchage de végétaux spécifiés par le SRAL </w:t>
      </w:r>
    </w:p>
    <w:p w14:paraId="5ABA0097" w14:textId="77777777" w:rsidR="005A06E8" w:rsidRDefault="00361D7E">
      <w:pPr>
        <w:spacing w:after="0" w:line="259" w:lineRule="auto"/>
        <w:ind w:left="396" w:right="0" w:firstLine="0"/>
        <w:jc w:val="left"/>
      </w:pPr>
      <w:r>
        <w:t xml:space="preserve"> </w:t>
      </w:r>
    </w:p>
    <w:p w14:paraId="2CB580C4" w14:textId="77777777" w:rsidR="005A06E8" w:rsidRDefault="00361D7E">
      <w:pPr>
        <w:numPr>
          <w:ilvl w:val="0"/>
          <w:numId w:val="6"/>
        </w:numPr>
        <w:spacing w:after="0" w:line="233" w:lineRule="auto"/>
        <w:ind w:right="300" w:hanging="232"/>
      </w:pPr>
      <w:r>
        <w:rPr>
          <w:color w:val="333333"/>
        </w:rPr>
        <w:t>L’incinération sur place sous réserve de disposer de l'autorisation adéquate ou la mise en dépôt sous bâche ou le chargement sur un véhicule bâché vers un lieu d'incinération, ou le broyage sur place.</w:t>
      </w:r>
      <w:r>
        <w:rPr>
          <w:rFonts w:ascii="Times New Roman" w:eastAsia="Times New Roman" w:hAnsi="Times New Roman" w:cs="Times New Roman"/>
          <w:sz w:val="24"/>
        </w:rPr>
        <w:t xml:space="preserve"> </w:t>
      </w:r>
    </w:p>
    <w:p w14:paraId="4A19A5DC" w14:textId="77777777" w:rsidR="005A06E8" w:rsidRDefault="00361D7E">
      <w:pPr>
        <w:spacing w:after="0" w:line="259" w:lineRule="auto"/>
        <w:ind w:left="0" w:right="0" w:firstLine="0"/>
        <w:jc w:val="left"/>
      </w:pPr>
      <w:r>
        <w:t xml:space="preserve"> </w:t>
      </w:r>
    </w:p>
    <w:p w14:paraId="54FCCDC6" w14:textId="77777777" w:rsidR="005A06E8" w:rsidRDefault="00361D7E">
      <w:pPr>
        <w:spacing w:after="37"/>
        <w:ind w:left="14" w:right="245"/>
      </w:pPr>
      <w:r>
        <w:t xml:space="preserve">Elles comprennent implicitement : </w:t>
      </w:r>
    </w:p>
    <w:p w14:paraId="016F1181" w14:textId="77777777" w:rsidR="005A06E8" w:rsidRDefault="00361D7E">
      <w:pPr>
        <w:numPr>
          <w:ilvl w:val="0"/>
          <w:numId w:val="7"/>
        </w:numPr>
        <w:spacing w:after="39"/>
        <w:ind w:right="245" w:hanging="324"/>
      </w:pPr>
      <w:r>
        <w:t xml:space="preserve">Le déplacement sur les lieux d’intervention du personnel et de l’ensemble des moyens, équipements, outils et protections nécessaires ; </w:t>
      </w:r>
    </w:p>
    <w:p w14:paraId="1CFF3CE9" w14:textId="77777777" w:rsidR="005A06E8" w:rsidRDefault="00361D7E">
      <w:pPr>
        <w:numPr>
          <w:ilvl w:val="0"/>
          <w:numId w:val="7"/>
        </w:numPr>
        <w:ind w:right="245" w:hanging="324"/>
      </w:pPr>
      <w:r>
        <w:t xml:space="preserve">La mise en place des mesures de sécurité et l’information des riverains sur les précautions à adopter ; </w:t>
      </w:r>
    </w:p>
    <w:p w14:paraId="06D06F38" w14:textId="77777777" w:rsidR="005A06E8" w:rsidRDefault="00361D7E">
      <w:pPr>
        <w:numPr>
          <w:ilvl w:val="0"/>
          <w:numId w:val="7"/>
        </w:numPr>
        <w:ind w:right="245" w:hanging="324"/>
      </w:pPr>
      <w:r>
        <w:t xml:space="preserve">La remise en état des sites et la désinfection du matériel. </w:t>
      </w:r>
    </w:p>
    <w:p w14:paraId="05477BA5" w14:textId="77777777" w:rsidR="005A06E8" w:rsidRDefault="00361D7E">
      <w:pPr>
        <w:spacing w:after="0" w:line="259" w:lineRule="auto"/>
        <w:ind w:left="0" w:right="0" w:firstLine="0"/>
        <w:jc w:val="left"/>
      </w:pPr>
      <w:r>
        <w:t xml:space="preserve"> </w:t>
      </w:r>
    </w:p>
    <w:p w14:paraId="225F1EEE" w14:textId="53889257" w:rsidR="005A06E8" w:rsidRDefault="00361D7E">
      <w:pPr>
        <w:spacing w:after="26"/>
        <w:ind w:left="14" w:right="245"/>
      </w:pPr>
      <w:r>
        <w:t>Avant chaque intervention</w:t>
      </w:r>
      <w:r w:rsidR="00371EF6">
        <w:t xml:space="preserve"> ou au plus tard au début de l’intervention</w:t>
      </w:r>
      <w:r>
        <w:t>, une visite sera effectuée en présence de l’entreprise et du SRAL</w:t>
      </w:r>
      <w:r w:rsidR="00371EF6">
        <w:t xml:space="preserve"> afin de s’assurer de la bonne délimitation de la zone (par exemple au moyen d’une application cartographique telle que QField) et de la bonne identification des végétaux concernés. L</w:t>
      </w:r>
      <w:r>
        <w:t xml:space="preserve">es végétaux </w:t>
      </w:r>
      <w:r w:rsidR="00371EF6">
        <w:t xml:space="preserve">spécifiés ne </w:t>
      </w:r>
      <w:r>
        <w:t xml:space="preserve">devant </w:t>
      </w:r>
      <w:r w:rsidR="00371EF6">
        <w:t xml:space="preserve">pas </w:t>
      </w:r>
      <w:r>
        <w:t>être arrachés seront marqués préalablement</w:t>
      </w:r>
      <w:r w:rsidR="00371EF6">
        <w:t xml:space="preserve"> (rubalise)</w:t>
      </w:r>
      <w:r>
        <w:t xml:space="preserve">, </w:t>
      </w:r>
      <w:r w:rsidR="00371EF6">
        <w:t>les végétaux non spécifiés seront</w:t>
      </w:r>
      <w:r>
        <w:t xml:space="preserve"> clairement identifiés et</w:t>
      </w:r>
      <w:r w:rsidR="00371EF6">
        <w:t xml:space="preserve"> lorsque cela est nécessaire,</w:t>
      </w:r>
      <w:r>
        <w:t xml:space="preserve"> la zone </w:t>
      </w:r>
      <w:r w:rsidR="00371EF6">
        <w:t>sera matérialisée</w:t>
      </w:r>
      <w:r>
        <w:t xml:space="preserve"> par rubalise</w:t>
      </w:r>
      <w:r w:rsidR="00371EF6">
        <w:t>s</w:t>
      </w:r>
      <w:r>
        <w:t xml:space="preserve"> (ou tout autre moyen). </w:t>
      </w:r>
    </w:p>
    <w:p w14:paraId="36325236" w14:textId="77777777" w:rsidR="005A06E8" w:rsidRDefault="00361D7E">
      <w:pPr>
        <w:ind w:left="14" w:right="245"/>
      </w:pPr>
      <w:r>
        <w:t>Pour chaque intervention, l’entreprise soumettra à l’approbation du SRAL le matériel et l’outillage qu’il compte mettre en œuvre, en même temps que le planning prévisionnel d’intervention à partir de la date fixée dans le bon de commande et les moyens humains, en précisant le nombre et la qualification du personnel.</w:t>
      </w:r>
      <w:r>
        <w:rPr>
          <w:rFonts w:ascii="Times New Roman" w:eastAsia="Times New Roman" w:hAnsi="Times New Roman" w:cs="Times New Roman"/>
          <w:sz w:val="24"/>
        </w:rPr>
        <w:t xml:space="preserve"> </w:t>
      </w:r>
    </w:p>
    <w:p w14:paraId="4388B739" w14:textId="77777777" w:rsidR="005A06E8" w:rsidRDefault="00361D7E">
      <w:pPr>
        <w:spacing w:after="0" w:line="259" w:lineRule="auto"/>
        <w:ind w:left="0" w:right="0" w:firstLine="0"/>
        <w:jc w:val="left"/>
      </w:pPr>
      <w:r>
        <w:t xml:space="preserve"> </w:t>
      </w:r>
    </w:p>
    <w:p w14:paraId="6EE9E085" w14:textId="77777777" w:rsidR="005A06E8" w:rsidRDefault="00361D7E">
      <w:pPr>
        <w:ind w:left="14" w:right="245"/>
      </w:pPr>
      <w:r>
        <w:lastRenderedPageBreak/>
        <w:t>Pour les chantiers nécessitant plusieurs jours de travail sur un même site, les végétaux seront soit stockés sous bâches soit incinérés ou broyés sur place. Aucun végétal ne doit rester en fin de journée à l’air libre et non protégé des insectes, ni transporté hors du site sans protection (bâche).</w:t>
      </w:r>
      <w:r>
        <w:rPr>
          <w:rFonts w:ascii="Times New Roman" w:eastAsia="Times New Roman" w:hAnsi="Times New Roman" w:cs="Times New Roman"/>
          <w:sz w:val="24"/>
        </w:rPr>
        <w:t xml:space="preserve"> </w:t>
      </w:r>
    </w:p>
    <w:p w14:paraId="1D572DDA" w14:textId="77777777" w:rsidR="005A06E8" w:rsidRDefault="00361D7E">
      <w:pPr>
        <w:spacing w:after="0" w:line="259" w:lineRule="auto"/>
        <w:ind w:left="0" w:right="0" w:firstLine="0"/>
        <w:jc w:val="left"/>
      </w:pPr>
      <w:r>
        <w:t xml:space="preserve"> </w:t>
      </w:r>
    </w:p>
    <w:p w14:paraId="3486CE73" w14:textId="3B219994" w:rsidR="005A06E8" w:rsidRDefault="00361D7E">
      <w:pPr>
        <w:ind w:left="14" w:right="245"/>
      </w:pPr>
      <w:r>
        <w:t>Tout dégât occasionné par les travaux (ornières sur pelouse ou allée, dallage cassé, etc.) devra être signalé sur un rapport et la remise en état est à la charge du titulaire du marché.</w:t>
      </w:r>
      <w:r>
        <w:rPr>
          <w:rFonts w:ascii="Times New Roman" w:eastAsia="Times New Roman" w:hAnsi="Times New Roman" w:cs="Times New Roman"/>
          <w:sz w:val="24"/>
        </w:rPr>
        <w:t xml:space="preserve"> </w:t>
      </w:r>
    </w:p>
    <w:p w14:paraId="32AAEBD8" w14:textId="77777777" w:rsidR="005A06E8" w:rsidRDefault="00361D7E">
      <w:pPr>
        <w:spacing w:after="0" w:line="259" w:lineRule="auto"/>
        <w:ind w:left="0" w:right="0" w:firstLine="0"/>
        <w:jc w:val="left"/>
      </w:pPr>
      <w:r>
        <w:t xml:space="preserve"> </w:t>
      </w:r>
    </w:p>
    <w:p w14:paraId="79B06F99" w14:textId="7C6B69F5" w:rsidR="005A06E8" w:rsidRDefault="00361D7E" w:rsidP="00671B8F">
      <w:pPr>
        <w:ind w:left="14" w:right="245"/>
      </w:pPr>
      <w:r>
        <w:t>Des photos attestant la réalisation du (des) chantier(s) sont réalisées et mises à disposition de la DRAAF SRAL Occitanie.</w:t>
      </w:r>
      <w:r>
        <w:rPr>
          <w:rFonts w:ascii="Times New Roman" w:eastAsia="Times New Roman" w:hAnsi="Times New Roman" w:cs="Times New Roman"/>
          <w:sz w:val="24"/>
        </w:rPr>
        <w:t xml:space="preserve"> </w:t>
      </w:r>
    </w:p>
    <w:p w14:paraId="00B6364C" w14:textId="55A15E4F" w:rsidR="005A06E8" w:rsidRDefault="00361D7E">
      <w:pPr>
        <w:spacing w:after="0" w:line="259" w:lineRule="auto"/>
        <w:ind w:left="0" w:right="0" w:firstLine="0"/>
        <w:jc w:val="left"/>
      </w:pPr>
      <w:r>
        <w:t xml:space="preserve"> </w:t>
      </w:r>
    </w:p>
    <w:p w14:paraId="2AABCE73" w14:textId="77777777" w:rsidR="00D11EF8" w:rsidRDefault="00D11EF8">
      <w:pPr>
        <w:spacing w:after="0" w:line="259" w:lineRule="auto"/>
        <w:ind w:left="0" w:right="0" w:firstLine="0"/>
        <w:jc w:val="left"/>
      </w:pPr>
    </w:p>
    <w:p w14:paraId="694DC2DF" w14:textId="3FCCD5EA" w:rsidR="005A06E8" w:rsidRDefault="00361D7E">
      <w:pPr>
        <w:pStyle w:val="Titre2"/>
        <w:ind w:left="894" w:hanging="333"/>
      </w:pPr>
      <w:bookmarkStart w:id="31" w:name="_Toc16182"/>
      <w:r>
        <w:t xml:space="preserve">Processus d’arrachage </w:t>
      </w:r>
      <w:r w:rsidR="004A1DE1">
        <w:t>ou de broyage sur pied</w:t>
      </w:r>
      <w:bookmarkEnd w:id="31"/>
    </w:p>
    <w:p w14:paraId="6739C6DE" w14:textId="77777777" w:rsidR="005A06E8" w:rsidRDefault="00361D7E">
      <w:pPr>
        <w:spacing w:after="0" w:line="259" w:lineRule="auto"/>
        <w:ind w:left="0" w:right="0" w:firstLine="0"/>
        <w:jc w:val="left"/>
      </w:pPr>
      <w:r>
        <w:t xml:space="preserve"> </w:t>
      </w:r>
    </w:p>
    <w:p w14:paraId="2E8F207F" w14:textId="77777777" w:rsidR="005A06E8" w:rsidRDefault="00361D7E">
      <w:pPr>
        <w:ind w:left="14" w:right="245"/>
      </w:pPr>
      <w:r>
        <w:t xml:space="preserve">L’opérateur prendra toutes les mesures nécessaires à la mise en sécurité du site. </w:t>
      </w:r>
    </w:p>
    <w:p w14:paraId="43DE668D" w14:textId="77777777" w:rsidR="005A06E8" w:rsidRDefault="00361D7E">
      <w:pPr>
        <w:spacing w:after="0" w:line="259" w:lineRule="auto"/>
        <w:ind w:left="0" w:right="0" w:firstLine="0"/>
        <w:jc w:val="left"/>
      </w:pPr>
      <w:r>
        <w:t xml:space="preserve"> </w:t>
      </w:r>
    </w:p>
    <w:p w14:paraId="461114D3" w14:textId="3427A4DF" w:rsidR="005A06E8" w:rsidRDefault="00361D7E">
      <w:pPr>
        <w:ind w:left="14" w:right="245"/>
      </w:pPr>
      <w:r>
        <w:t xml:space="preserve">Il devra procéder à l’arrachage des végétaux dans le respect de toutes les règles du code du travail. L’entrepreneur devra adapter l’outillage et le matériel en fonction des sites. </w:t>
      </w:r>
    </w:p>
    <w:p w14:paraId="6FECDE3E" w14:textId="70621645" w:rsidR="004A1DE1" w:rsidRDefault="004A1DE1">
      <w:pPr>
        <w:ind w:left="14" w:right="245"/>
      </w:pPr>
    </w:p>
    <w:p w14:paraId="7DFD54E4" w14:textId="6DFCFD70" w:rsidR="004A1DE1" w:rsidRDefault="004A1DE1">
      <w:pPr>
        <w:ind w:left="14" w:right="245"/>
      </w:pPr>
      <w:r>
        <w:t>L’usage de matériel de travaux devra toujours se faire dans le respect de la réglementation dans les zones exposées aux incendies de forêt (arrêtés départementaux et prescriptions selon le niveau de vigilance connu la veille au soir pour le lendemain), sous la responsabilité de l’entreprise. En cas d’interdiction des travaux dans la zone pour cause de risque incendie, l’intervention devra être reportée.</w:t>
      </w:r>
    </w:p>
    <w:p w14:paraId="1858C82F" w14:textId="77777777" w:rsidR="005A06E8" w:rsidRDefault="00361D7E">
      <w:pPr>
        <w:spacing w:after="6" w:line="259" w:lineRule="auto"/>
        <w:ind w:left="0" w:right="0" w:firstLine="0"/>
        <w:jc w:val="left"/>
      </w:pPr>
      <w:r>
        <w:t xml:space="preserve"> </w:t>
      </w:r>
    </w:p>
    <w:p w14:paraId="419418BF" w14:textId="62DFCF5A" w:rsidR="005A06E8" w:rsidRDefault="00361D7E" w:rsidP="00671B8F">
      <w:pPr>
        <w:ind w:left="14" w:right="245"/>
      </w:pPr>
      <w:r>
        <w:t xml:space="preserve">Les personnels seront dotés de gants pour l’arrachage afin de ne pas disséminer la bactérie. L’entreprise sera dotée d’une bâche de taille suffisante pour stocker les végétaux sous bâche. </w:t>
      </w:r>
    </w:p>
    <w:p w14:paraId="698639B1" w14:textId="77777777" w:rsidR="005A06E8" w:rsidRDefault="00361D7E">
      <w:pPr>
        <w:spacing w:after="221" w:line="259" w:lineRule="auto"/>
        <w:ind w:left="0" w:right="0" w:firstLine="0"/>
        <w:jc w:val="left"/>
      </w:pPr>
      <w:r>
        <w:t xml:space="preserve"> </w:t>
      </w:r>
    </w:p>
    <w:p w14:paraId="5D602120" w14:textId="77777777" w:rsidR="005A06E8" w:rsidRDefault="00361D7E">
      <w:pPr>
        <w:pStyle w:val="Titre2"/>
        <w:ind w:left="894" w:hanging="333"/>
      </w:pPr>
      <w:bookmarkStart w:id="32" w:name="_Toc16183"/>
      <w:r>
        <w:t xml:space="preserve">Processus de dessouchage </w:t>
      </w:r>
      <w:bookmarkEnd w:id="32"/>
    </w:p>
    <w:p w14:paraId="4BE3C30F" w14:textId="77777777" w:rsidR="005A06E8" w:rsidRDefault="00361D7E">
      <w:pPr>
        <w:spacing w:after="0" w:line="259" w:lineRule="auto"/>
        <w:ind w:left="0" w:right="0" w:firstLine="0"/>
        <w:jc w:val="left"/>
      </w:pPr>
      <w:r>
        <w:t xml:space="preserve"> </w:t>
      </w:r>
    </w:p>
    <w:p w14:paraId="7BBEE8A4" w14:textId="77777777" w:rsidR="005A06E8" w:rsidRDefault="00361D7E">
      <w:pPr>
        <w:ind w:left="14" w:right="245"/>
      </w:pPr>
      <w:r>
        <w:t xml:space="preserve">Les dessouchages pourront être réalisés manuellement ou à l’aide d’engins mécaniques, en prenant soin de n’endommager ni les réseaux, ni les sols, ni les équipements situés à proximité. </w:t>
      </w:r>
    </w:p>
    <w:p w14:paraId="65EFE5BE" w14:textId="77777777" w:rsidR="005A06E8" w:rsidRDefault="00361D7E">
      <w:pPr>
        <w:spacing w:after="0" w:line="259" w:lineRule="auto"/>
        <w:ind w:left="0" w:right="0" w:firstLine="0"/>
        <w:jc w:val="left"/>
      </w:pPr>
      <w:r>
        <w:t xml:space="preserve"> </w:t>
      </w:r>
    </w:p>
    <w:p w14:paraId="3F4DA821" w14:textId="77777777" w:rsidR="005A06E8" w:rsidRDefault="00361D7E">
      <w:pPr>
        <w:ind w:left="14" w:right="245"/>
      </w:pPr>
      <w:r>
        <w:t xml:space="preserve">L’entreprise devra soumettre à l’approbation du SRAL les procédés qu’elle compte mettre en œuvre pour l’exécution des dessouchages. Il lui appartient donc de s’assurer de l’adéquation entre les moyens et les particularités des sites. </w:t>
      </w:r>
    </w:p>
    <w:p w14:paraId="2137C85E" w14:textId="77777777" w:rsidR="005A06E8" w:rsidRDefault="00361D7E">
      <w:pPr>
        <w:spacing w:after="0" w:line="259" w:lineRule="auto"/>
        <w:ind w:left="0" w:right="0" w:firstLine="0"/>
        <w:jc w:val="left"/>
      </w:pPr>
      <w:r>
        <w:t xml:space="preserve"> </w:t>
      </w:r>
    </w:p>
    <w:p w14:paraId="740E7179" w14:textId="130DA201" w:rsidR="005A06E8" w:rsidRDefault="00361D7E">
      <w:pPr>
        <w:ind w:left="14" w:right="245"/>
      </w:pPr>
      <w:r>
        <w:t xml:space="preserve">L’utilisation d’engins, quels qu’ils soient, sera également soumise à leur approbation. Tout dégât occasionné par les engins (ornières sur pelouse ou allée, dallage cassé, etc.) devra être signalé. </w:t>
      </w:r>
    </w:p>
    <w:p w14:paraId="6924190E" w14:textId="77777777" w:rsidR="005A06E8" w:rsidRDefault="00361D7E">
      <w:pPr>
        <w:spacing w:after="0" w:line="259" w:lineRule="auto"/>
        <w:ind w:left="0" w:right="0" w:firstLine="0"/>
        <w:jc w:val="left"/>
      </w:pPr>
      <w:r>
        <w:t xml:space="preserve"> </w:t>
      </w:r>
    </w:p>
    <w:p w14:paraId="28E20FB8" w14:textId="77777777" w:rsidR="005A06E8" w:rsidRDefault="00361D7E">
      <w:pPr>
        <w:ind w:left="14" w:right="245"/>
      </w:pPr>
      <w:r>
        <w:t xml:space="preserve">La remise en état des sites sera à la charge du titulaire et devra intervenir dans les meilleurs délais. </w:t>
      </w:r>
    </w:p>
    <w:p w14:paraId="0381D353" w14:textId="000D87C2" w:rsidR="005A06E8" w:rsidRDefault="00361D7E">
      <w:pPr>
        <w:spacing w:after="0" w:line="259" w:lineRule="auto"/>
        <w:ind w:left="0" w:right="0" w:firstLine="0"/>
        <w:jc w:val="left"/>
      </w:pPr>
      <w:r>
        <w:t xml:space="preserve"> </w:t>
      </w:r>
    </w:p>
    <w:p w14:paraId="221DD560" w14:textId="39BE94F1" w:rsidR="004A1DE1" w:rsidRDefault="004A1DE1" w:rsidP="00671B8F">
      <w:pPr>
        <w:ind w:left="14" w:right="245"/>
      </w:pPr>
      <w:r>
        <w:t>L’usage de matériel de travaux devra toujours se faire dans le respect de la réglementation dans les zones exposées aux incendies de forêt (arrêtés départementaux et prescriptions selon le niveau de vigilance connu la veille au soir pour le lendemain), sous la responsabilité de l’entreprise. En cas d’interdiction des travaux dans la zone pour cause de risque incendie, l’intervention devra être reportée.</w:t>
      </w:r>
    </w:p>
    <w:p w14:paraId="2694C396" w14:textId="77777777" w:rsidR="005A06E8" w:rsidRDefault="00361D7E">
      <w:pPr>
        <w:spacing w:after="256" w:line="259" w:lineRule="auto"/>
        <w:ind w:left="0" w:right="0" w:firstLine="0"/>
        <w:jc w:val="left"/>
      </w:pPr>
      <w:r>
        <w:t xml:space="preserve"> </w:t>
      </w:r>
    </w:p>
    <w:p w14:paraId="34202051" w14:textId="77777777" w:rsidR="005A06E8" w:rsidRDefault="00361D7E">
      <w:pPr>
        <w:pStyle w:val="Titre2"/>
        <w:ind w:left="894" w:hanging="333"/>
      </w:pPr>
      <w:bookmarkStart w:id="33" w:name="_Toc16184"/>
      <w:r>
        <w:t xml:space="preserve">Processus d’incinération </w:t>
      </w:r>
      <w:bookmarkEnd w:id="33"/>
    </w:p>
    <w:p w14:paraId="4F84A090" w14:textId="77777777" w:rsidR="005A06E8" w:rsidRDefault="00361D7E">
      <w:pPr>
        <w:spacing w:after="0" w:line="259" w:lineRule="auto"/>
        <w:ind w:left="0" w:right="0" w:firstLine="0"/>
        <w:jc w:val="left"/>
      </w:pPr>
      <w:r>
        <w:t xml:space="preserve"> </w:t>
      </w:r>
    </w:p>
    <w:p w14:paraId="2E1085B0" w14:textId="7809BAC6" w:rsidR="005A06E8" w:rsidRDefault="00361D7E">
      <w:pPr>
        <w:ind w:left="14" w:right="245"/>
      </w:pPr>
      <w:r>
        <w:t>L’incinération des végétaux arrachés et / ou dessouchés sera réalisée dans le respect des règles en vigueur (protection de l’environnement, sécurité des biens et des personnes...), avec surveillance du feu, après information et, si nécessaire, autorisation des services départementaux d’incendie et de secours (SDIS)</w:t>
      </w:r>
      <w:r w:rsidR="00F64AC9">
        <w:t>.</w:t>
      </w:r>
    </w:p>
    <w:p w14:paraId="284F2508" w14:textId="77777777" w:rsidR="00D11EF8" w:rsidRDefault="00D11EF8">
      <w:pPr>
        <w:ind w:left="14" w:right="245"/>
      </w:pPr>
    </w:p>
    <w:p w14:paraId="35041373" w14:textId="7D5C27B2" w:rsidR="005A06E8" w:rsidRDefault="00361D7E" w:rsidP="00D11EF8">
      <w:pPr>
        <w:spacing w:after="0" w:line="259" w:lineRule="auto"/>
        <w:ind w:left="0" w:right="0" w:firstLine="0"/>
        <w:jc w:val="left"/>
      </w:pPr>
      <w:r>
        <w:lastRenderedPageBreak/>
        <w:t xml:space="preserve"> En fonction de la topographie des lieux et du volume de végétaux à incinérer, il pourra être nécessaire de procéder au creusage d’une fosse de brûlage aux dimensions adaptées. Le rebouchage de la fosse sera réalisé en fin de chantier</w:t>
      </w:r>
      <w:r w:rsidR="00F64AC9">
        <w:t>.</w:t>
      </w:r>
    </w:p>
    <w:p w14:paraId="786AFCD7" w14:textId="77777777" w:rsidR="005A06E8" w:rsidRDefault="00361D7E">
      <w:pPr>
        <w:spacing w:after="221" w:line="259" w:lineRule="auto"/>
        <w:ind w:left="0" w:right="0" w:firstLine="0"/>
        <w:jc w:val="left"/>
      </w:pPr>
      <w:r>
        <w:t xml:space="preserve"> </w:t>
      </w:r>
    </w:p>
    <w:p w14:paraId="3B72AAAF" w14:textId="77777777" w:rsidR="005A06E8" w:rsidRDefault="00361D7E">
      <w:pPr>
        <w:pStyle w:val="Titre2"/>
        <w:ind w:left="894" w:hanging="333"/>
      </w:pPr>
      <w:bookmarkStart w:id="34" w:name="_Toc16185"/>
      <w:r>
        <w:t xml:space="preserve">Processus de broyage </w:t>
      </w:r>
      <w:bookmarkEnd w:id="34"/>
    </w:p>
    <w:p w14:paraId="390AC8AD" w14:textId="77777777" w:rsidR="005A06E8" w:rsidRDefault="00361D7E">
      <w:pPr>
        <w:spacing w:after="0" w:line="259" w:lineRule="auto"/>
        <w:ind w:left="0" w:right="0" w:firstLine="0"/>
        <w:jc w:val="left"/>
      </w:pPr>
      <w:r>
        <w:t xml:space="preserve"> </w:t>
      </w:r>
    </w:p>
    <w:p w14:paraId="6DC16B2A" w14:textId="77777777" w:rsidR="005A06E8" w:rsidRDefault="00361D7E">
      <w:pPr>
        <w:ind w:left="14" w:right="245"/>
      </w:pPr>
      <w:r>
        <w:t xml:space="preserve">Le broyage des végétaux sur les lieux d'intervention aboutira à des plaquettes de quelques cm de diamètre et épandage homogène sur le site. </w:t>
      </w:r>
    </w:p>
    <w:p w14:paraId="30390DB0" w14:textId="77777777" w:rsidR="005A06E8" w:rsidRDefault="00361D7E">
      <w:pPr>
        <w:spacing w:after="0" w:line="259" w:lineRule="auto"/>
        <w:ind w:left="0" w:right="0" w:firstLine="0"/>
        <w:jc w:val="left"/>
      </w:pPr>
      <w:r>
        <w:t xml:space="preserve"> </w:t>
      </w:r>
    </w:p>
    <w:p w14:paraId="797E0B60" w14:textId="40861892" w:rsidR="005A06E8" w:rsidRDefault="00361D7E" w:rsidP="00671B8F">
      <w:pPr>
        <w:ind w:left="14" w:right="245"/>
      </w:pPr>
      <w:r>
        <w:t xml:space="preserve">Ce mode de destruction est privilégié pour les débris de dimension compatible avec ce mode de destruction. </w:t>
      </w:r>
    </w:p>
    <w:p w14:paraId="73875BEE" w14:textId="02BEBF32" w:rsidR="005A06E8" w:rsidRDefault="00361D7E">
      <w:pPr>
        <w:spacing w:after="221" w:line="259" w:lineRule="auto"/>
        <w:ind w:left="0" w:right="0" w:firstLine="0"/>
        <w:jc w:val="left"/>
      </w:pPr>
      <w:r>
        <w:t xml:space="preserve"> </w:t>
      </w:r>
    </w:p>
    <w:p w14:paraId="6AB98846" w14:textId="3D013061" w:rsidR="0016612B" w:rsidRDefault="0016612B" w:rsidP="00671B8F">
      <w:pPr>
        <w:pStyle w:val="Titre2"/>
        <w:ind w:left="894" w:hanging="333"/>
      </w:pPr>
      <w:r>
        <w:t>Dérogation à la destruction d</w:t>
      </w:r>
      <w:r w:rsidR="00663870">
        <w:t>u</w:t>
      </w:r>
      <w:r>
        <w:t xml:space="preserve"> bois</w:t>
      </w:r>
    </w:p>
    <w:p w14:paraId="45180F20" w14:textId="4709261A" w:rsidR="0016612B" w:rsidRDefault="0016612B" w:rsidP="00671B8F"/>
    <w:p w14:paraId="4507875D" w14:textId="728DD5F2" w:rsidR="0016612B" w:rsidRPr="0016612B" w:rsidRDefault="0016612B" w:rsidP="00671B8F">
      <w:pPr>
        <w:ind w:left="14" w:right="245"/>
      </w:pPr>
      <w:r>
        <w:t>Par exception, et sur autorisation expresse du SRAL suite à une demande du détenteur des végétaux</w:t>
      </w:r>
      <w:r w:rsidR="00663870">
        <w:t xml:space="preserve"> (conformément à la réglementation européenne), le bois de certains végétaux arrachés et/ou dessouchés pourra être laissé sur place à la disposition du détenteur des végétaux, uniquement après que toutes les branches et les feuilles en aient été éliminées.</w:t>
      </w:r>
    </w:p>
    <w:p w14:paraId="6AC4154B" w14:textId="77777777" w:rsidR="0016612B" w:rsidRDefault="0016612B">
      <w:pPr>
        <w:spacing w:after="221" w:line="259" w:lineRule="auto"/>
        <w:ind w:left="0" w:right="0" w:firstLine="0"/>
        <w:jc w:val="left"/>
      </w:pPr>
    </w:p>
    <w:p w14:paraId="2ADEB59E" w14:textId="77777777" w:rsidR="005A06E8" w:rsidRDefault="00361D7E">
      <w:pPr>
        <w:pStyle w:val="Titre2"/>
        <w:ind w:left="894" w:hanging="333"/>
      </w:pPr>
      <w:bookmarkStart w:id="35" w:name="_Toc16186"/>
      <w:r>
        <w:t xml:space="preserve">Processus de désinfection des outils, des vêtements et du matériel </w:t>
      </w:r>
      <w:bookmarkEnd w:id="35"/>
    </w:p>
    <w:p w14:paraId="3CEA477D" w14:textId="77777777" w:rsidR="005A06E8" w:rsidRDefault="00361D7E">
      <w:pPr>
        <w:spacing w:after="0" w:line="259" w:lineRule="auto"/>
        <w:ind w:left="0" w:right="0" w:firstLine="0"/>
        <w:jc w:val="left"/>
      </w:pPr>
      <w:r>
        <w:t xml:space="preserve"> </w:t>
      </w:r>
    </w:p>
    <w:p w14:paraId="02C55F21" w14:textId="77777777" w:rsidR="005A06E8" w:rsidRDefault="00361D7E">
      <w:pPr>
        <w:ind w:left="14" w:right="245"/>
      </w:pPr>
      <w:r>
        <w:t xml:space="preserve">Les outils les équipements de protection individuelle (gants et semelles des chaussures) feront l’objet d’une désinfection à l’eau de javel (trempage ou pulvérisation) ou autre bactéricide après chaque intervention, et à l’issue de chaque journée. Les équipes seront dotées des moyens nécessaires (bac de largeur adaptée aux tailles des outils, bidons, pulvérisateurs) pour effectuer ces opérations. </w:t>
      </w:r>
    </w:p>
    <w:p w14:paraId="68DF2ADC" w14:textId="77777777" w:rsidR="005A06E8" w:rsidRDefault="00361D7E">
      <w:pPr>
        <w:spacing w:after="0" w:line="259" w:lineRule="auto"/>
        <w:ind w:left="0" w:right="0" w:firstLine="0"/>
        <w:jc w:val="left"/>
      </w:pPr>
      <w:r>
        <w:t xml:space="preserve"> </w:t>
      </w:r>
    </w:p>
    <w:sectPr w:rsidR="005A06E8" w:rsidSect="00D11EF8">
      <w:type w:val="continuous"/>
      <w:pgSz w:w="11906" w:h="16838"/>
      <w:pgMar w:top="1421" w:right="1168" w:bottom="1530" w:left="1416" w:header="720" w:footer="720" w:gutter="0"/>
      <w:cols w:space="720"/>
      <w:titlePg/>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2" w:author="Auteur" w:initials="A">
    <w:p w14:paraId="316932C2" w14:textId="5B0705F5" w:rsidR="00C97F57" w:rsidRDefault="00C97F57">
      <w:pPr>
        <w:pStyle w:val="Commentaire"/>
      </w:pPr>
      <w:r>
        <w:rPr>
          <w:rStyle w:val="Marquedecommentaire"/>
        </w:rPr>
        <w:annotationRef/>
      </w:r>
      <w:r>
        <w:t xml:space="preserve">C’est défini dans le CCAP ? </w:t>
      </w:r>
    </w:p>
  </w:comment>
  <w:comment w:id="20" w:author="Auteur" w:initials="A">
    <w:p w14:paraId="02E31C48" w14:textId="224E15A3" w:rsidR="00C97F57" w:rsidRDefault="00C97F57">
      <w:pPr>
        <w:pStyle w:val="Commentaire"/>
      </w:pPr>
      <w:r>
        <w:rPr>
          <w:rStyle w:val="Marquedecommentaire"/>
        </w:rPr>
        <w:annotationRef/>
      </w:r>
      <w:r>
        <w: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16932C2" w15:done="0"/>
  <w15:commentEx w15:paraId="02E31C4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16932C2" w16cid:durableId="2B69D52D"/>
  <w16cid:commentId w16cid:paraId="02E31C48" w16cid:durableId="2B69D59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25E0DA" w14:textId="77777777" w:rsidR="00DD2D06" w:rsidRDefault="00DD2D06">
      <w:pPr>
        <w:spacing w:after="0" w:line="240" w:lineRule="auto"/>
      </w:pPr>
      <w:r>
        <w:separator/>
      </w:r>
    </w:p>
  </w:endnote>
  <w:endnote w:type="continuationSeparator" w:id="0">
    <w:p w14:paraId="0E5EEAE4" w14:textId="77777777" w:rsidR="00DD2D06" w:rsidRDefault="00DD2D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default"/>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3B71A7" w14:textId="536BCD87" w:rsidR="00DC2472" w:rsidRDefault="00DC2472">
    <w:pPr>
      <w:spacing w:after="55" w:line="259" w:lineRule="auto"/>
      <w:ind w:left="0" w:right="0" w:firstLine="0"/>
      <w:jc w:val="left"/>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14:anchorId="25E87D88" wp14:editId="63248B24">
              <wp:simplePos x="0" y="0"/>
              <wp:positionH relativeFrom="page">
                <wp:posOffset>881177</wp:posOffset>
              </wp:positionH>
              <wp:positionV relativeFrom="page">
                <wp:posOffset>9750552</wp:posOffset>
              </wp:positionV>
              <wp:extent cx="5798185" cy="6096"/>
              <wp:effectExtent l="0" t="0" r="0" b="0"/>
              <wp:wrapSquare wrapText="bothSides"/>
              <wp:docPr id="15749" name="Group 15749"/>
              <wp:cNvGraphicFramePr/>
              <a:graphic xmlns:a="http://schemas.openxmlformats.org/drawingml/2006/main">
                <a:graphicData uri="http://schemas.microsoft.com/office/word/2010/wordprocessingGroup">
                  <wpg:wgp>
                    <wpg:cNvGrpSpPr/>
                    <wpg:grpSpPr>
                      <a:xfrm>
                        <a:off x="0" y="0"/>
                        <a:ext cx="5798185" cy="6096"/>
                        <a:chOff x="0" y="0"/>
                        <a:chExt cx="5798185" cy="6096"/>
                      </a:xfrm>
                    </wpg:grpSpPr>
                    <wps:wsp>
                      <wps:cNvPr id="16726" name="Shape 16726"/>
                      <wps:cNvSpPr/>
                      <wps:spPr>
                        <a:xfrm>
                          <a:off x="0" y="0"/>
                          <a:ext cx="5798185" cy="9144"/>
                        </a:xfrm>
                        <a:custGeom>
                          <a:avLst/>
                          <a:gdLst/>
                          <a:ahLst/>
                          <a:cxnLst/>
                          <a:rect l="0" t="0" r="0" b="0"/>
                          <a:pathLst>
                            <a:path w="5798185" h="9144">
                              <a:moveTo>
                                <a:pt x="0" y="0"/>
                              </a:moveTo>
                              <a:lnTo>
                                <a:pt x="5798185" y="0"/>
                              </a:lnTo>
                              <a:lnTo>
                                <a:pt x="579818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5749" style="width:456.55pt;height:0.47998pt;position:absolute;mso-position-horizontal-relative:page;mso-position-horizontal:absolute;margin-left:69.384pt;mso-position-vertical-relative:page;margin-top:767.76pt;" coordsize="57981,60">
              <v:shape id="Shape 16727" style="position:absolute;width:57981;height:91;left:0;top:0;" coordsize="5798185,9144" path="m0,0l5798185,0l5798185,9144l0,9144l0,0">
                <v:stroke weight="0pt" endcap="flat" joinstyle="miter" miterlimit="10" on="false" color="#000000" opacity="0"/>
                <v:fill on="true" color="#000000"/>
              </v:shape>
              <w10:wrap type="square"/>
            </v:group>
          </w:pict>
        </mc:Fallback>
      </mc:AlternateContent>
    </w:r>
    <w:r w:rsidR="006E4400">
      <w:rPr>
        <w:sz w:val="16"/>
      </w:rPr>
      <w:t>CCTP_DGAL-202</w:t>
    </w:r>
    <w:r w:rsidR="00A62A8F">
      <w:rPr>
        <w:sz w:val="16"/>
      </w:rPr>
      <w:t>5</w:t>
    </w:r>
    <w:r w:rsidR="006E4400">
      <w:rPr>
        <w:sz w:val="16"/>
      </w:rPr>
      <w:t>-</w:t>
    </w:r>
    <w:r w:rsidR="00D11EF8">
      <w:rPr>
        <w:sz w:val="16"/>
      </w:rPr>
      <w:t>006</w:t>
    </w:r>
    <w:r>
      <w:rPr>
        <w:sz w:val="16"/>
      </w:rPr>
      <w:t xml:space="preserve">_XF Occitanie         </w:t>
    </w:r>
  </w:p>
  <w:p w14:paraId="7983F8D1" w14:textId="77777777" w:rsidR="00DC2472" w:rsidRDefault="00DC2472">
    <w:pPr>
      <w:spacing w:after="0" w:line="259" w:lineRule="auto"/>
      <w:ind w:left="0" w:right="0" w:firstLine="0"/>
      <w:jc w:val="left"/>
    </w:pPr>
    <w:r>
      <w:rPr>
        <w:rFonts w:ascii="Times New Roman" w:eastAsia="Times New Roman" w:hAnsi="Times New Roman" w:cs="Times New Roman"/>
        <w:sz w:val="24"/>
      </w:rPr>
      <w:t xml:space="preserve">  </w:t>
    </w:r>
  </w:p>
  <w:p w14:paraId="56ED7285" w14:textId="77777777" w:rsidR="00DC2472" w:rsidRDefault="00DC2472">
    <w:pPr>
      <w:spacing w:after="0" w:line="259" w:lineRule="auto"/>
      <w:ind w:left="0" w:right="0" w:firstLine="0"/>
      <w:jc w:val="left"/>
    </w:pPr>
    <w:r>
      <w:rPr>
        <w:rFonts w:ascii="Times New Roman" w:eastAsia="Times New Roman" w:hAnsi="Times New Roman" w:cs="Times New Roman"/>
        <w:sz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077168" w14:textId="69B8833D" w:rsidR="00DC2472" w:rsidRDefault="00DC2472">
    <w:pPr>
      <w:spacing w:after="55" w:line="259" w:lineRule="auto"/>
      <w:ind w:left="0" w:right="0" w:firstLine="0"/>
      <w:jc w:val="left"/>
    </w:pPr>
    <w:r>
      <w:rPr>
        <w:rFonts w:ascii="Calibri" w:eastAsia="Calibri" w:hAnsi="Calibri" w:cs="Calibri"/>
        <w:noProof/>
        <w:sz w:val="22"/>
      </w:rPr>
      <mc:AlternateContent>
        <mc:Choice Requires="wpg">
          <w:drawing>
            <wp:anchor distT="0" distB="0" distL="114300" distR="114300" simplePos="0" relativeHeight="251659264" behindDoc="0" locked="0" layoutInCell="1" allowOverlap="1" wp14:anchorId="0BFAE1E3" wp14:editId="32B873F8">
              <wp:simplePos x="0" y="0"/>
              <wp:positionH relativeFrom="page">
                <wp:posOffset>881177</wp:posOffset>
              </wp:positionH>
              <wp:positionV relativeFrom="page">
                <wp:posOffset>9750552</wp:posOffset>
              </wp:positionV>
              <wp:extent cx="5798185" cy="6096"/>
              <wp:effectExtent l="0" t="0" r="0" b="0"/>
              <wp:wrapSquare wrapText="bothSides"/>
              <wp:docPr id="15729" name="Group 15729"/>
              <wp:cNvGraphicFramePr/>
              <a:graphic xmlns:a="http://schemas.openxmlformats.org/drawingml/2006/main">
                <a:graphicData uri="http://schemas.microsoft.com/office/word/2010/wordprocessingGroup">
                  <wpg:wgp>
                    <wpg:cNvGrpSpPr/>
                    <wpg:grpSpPr>
                      <a:xfrm>
                        <a:off x="0" y="0"/>
                        <a:ext cx="5798185" cy="6096"/>
                        <a:chOff x="0" y="0"/>
                        <a:chExt cx="5798185" cy="6096"/>
                      </a:xfrm>
                    </wpg:grpSpPr>
                    <wps:wsp>
                      <wps:cNvPr id="16724" name="Shape 16724"/>
                      <wps:cNvSpPr/>
                      <wps:spPr>
                        <a:xfrm>
                          <a:off x="0" y="0"/>
                          <a:ext cx="5798185" cy="9144"/>
                        </a:xfrm>
                        <a:custGeom>
                          <a:avLst/>
                          <a:gdLst/>
                          <a:ahLst/>
                          <a:cxnLst/>
                          <a:rect l="0" t="0" r="0" b="0"/>
                          <a:pathLst>
                            <a:path w="5798185" h="9144">
                              <a:moveTo>
                                <a:pt x="0" y="0"/>
                              </a:moveTo>
                              <a:lnTo>
                                <a:pt x="5798185" y="0"/>
                              </a:lnTo>
                              <a:lnTo>
                                <a:pt x="579818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5729" style="width:456.55pt;height:0.47998pt;position:absolute;mso-position-horizontal-relative:page;mso-position-horizontal:absolute;margin-left:69.384pt;mso-position-vertical-relative:page;margin-top:767.76pt;" coordsize="57981,60">
              <v:shape id="Shape 16725" style="position:absolute;width:57981;height:91;left:0;top:0;" coordsize="5798185,9144" path="m0,0l5798185,0l5798185,9144l0,9144l0,0">
                <v:stroke weight="0pt" endcap="flat" joinstyle="miter" miterlimit="10" on="false" color="#000000" opacity="0"/>
                <v:fill on="true" color="#000000"/>
              </v:shape>
              <w10:wrap type="square"/>
            </v:group>
          </w:pict>
        </mc:Fallback>
      </mc:AlternateContent>
    </w:r>
    <w:r w:rsidR="0001002B">
      <w:rPr>
        <w:sz w:val="16"/>
      </w:rPr>
      <w:t>CCTP_DGAL-202</w:t>
    </w:r>
    <w:r w:rsidR="00A62A8F">
      <w:rPr>
        <w:sz w:val="16"/>
      </w:rPr>
      <w:t>5</w:t>
    </w:r>
    <w:r w:rsidR="0001002B">
      <w:rPr>
        <w:sz w:val="16"/>
      </w:rPr>
      <w:t>-</w:t>
    </w:r>
    <w:r w:rsidR="00D11EF8">
      <w:rPr>
        <w:sz w:val="16"/>
      </w:rPr>
      <w:t>006</w:t>
    </w:r>
    <w:r>
      <w:rPr>
        <w:sz w:val="16"/>
      </w:rPr>
      <w:t xml:space="preserve">_XF Occitanie         </w:t>
    </w:r>
  </w:p>
  <w:p w14:paraId="689696FE" w14:textId="77777777" w:rsidR="00DC2472" w:rsidRDefault="00DC2472">
    <w:pPr>
      <w:spacing w:after="0" w:line="259" w:lineRule="auto"/>
      <w:ind w:left="0" w:right="0" w:firstLine="0"/>
      <w:jc w:val="left"/>
    </w:pPr>
    <w:r>
      <w:rPr>
        <w:rFonts w:ascii="Times New Roman" w:eastAsia="Times New Roman" w:hAnsi="Times New Roman" w:cs="Times New Roman"/>
        <w:sz w:val="24"/>
      </w:rPr>
      <w:t xml:space="preserve"> </w:t>
    </w:r>
  </w:p>
  <w:p w14:paraId="742B83FC" w14:textId="77777777" w:rsidR="00DC2472" w:rsidRDefault="00DC2472">
    <w:pPr>
      <w:spacing w:after="0" w:line="259" w:lineRule="auto"/>
      <w:ind w:left="0" w:right="0" w:firstLine="0"/>
      <w:jc w:val="left"/>
    </w:pPr>
    <w:r>
      <w:rPr>
        <w:rFonts w:ascii="Times New Roman" w:eastAsia="Times New Roman" w:hAnsi="Times New Roman" w:cs="Times New Roman"/>
        <w:sz w:val="2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BB941F" w14:textId="77777777" w:rsidR="00DC2472" w:rsidRDefault="00DC2472">
    <w:pPr>
      <w:spacing w:after="160" w:line="259" w:lineRule="auto"/>
      <w:ind w:left="0" w:righ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76293E" w14:textId="77777777" w:rsidR="00DD2D06" w:rsidRDefault="00DD2D06">
      <w:pPr>
        <w:spacing w:after="0" w:line="240" w:lineRule="auto"/>
      </w:pPr>
      <w:r>
        <w:separator/>
      </w:r>
    </w:p>
  </w:footnote>
  <w:footnote w:type="continuationSeparator" w:id="0">
    <w:p w14:paraId="085C391A" w14:textId="77777777" w:rsidR="00DD2D06" w:rsidRDefault="00DD2D0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23670"/>
    <w:multiLevelType w:val="hybridMultilevel"/>
    <w:tmpl w:val="3CF86918"/>
    <w:lvl w:ilvl="0" w:tplc="D2B4023C">
      <w:start w:val="1"/>
      <w:numFmt w:val="bullet"/>
      <w:lvlText w:val="-"/>
      <w:lvlJc w:val="left"/>
      <w:pPr>
        <w:ind w:left="8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95E2CE8">
      <w:start w:val="1"/>
      <w:numFmt w:val="bullet"/>
      <w:lvlText w:val="o"/>
      <w:lvlJc w:val="left"/>
      <w:pPr>
        <w:ind w:left="15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ABCAE92">
      <w:start w:val="1"/>
      <w:numFmt w:val="bullet"/>
      <w:lvlText w:val="▪"/>
      <w:lvlJc w:val="left"/>
      <w:pPr>
        <w:ind w:left="225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A845D44">
      <w:start w:val="1"/>
      <w:numFmt w:val="bullet"/>
      <w:lvlText w:val="•"/>
      <w:lvlJc w:val="left"/>
      <w:pPr>
        <w:ind w:left="297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CBE6AC8">
      <w:start w:val="1"/>
      <w:numFmt w:val="bullet"/>
      <w:lvlText w:val="o"/>
      <w:lvlJc w:val="left"/>
      <w:pPr>
        <w:ind w:left="36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8AAABF6">
      <w:start w:val="1"/>
      <w:numFmt w:val="bullet"/>
      <w:lvlText w:val="▪"/>
      <w:lvlJc w:val="left"/>
      <w:pPr>
        <w:ind w:left="44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33AA0A8">
      <w:start w:val="1"/>
      <w:numFmt w:val="bullet"/>
      <w:lvlText w:val="•"/>
      <w:lvlJc w:val="left"/>
      <w:pPr>
        <w:ind w:left="51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416DB1A">
      <w:start w:val="1"/>
      <w:numFmt w:val="bullet"/>
      <w:lvlText w:val="o"/>
      <w:lvlJc w:val="left"/>
      <w:pPr>
        <w:ind w:left="585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8CA6966">
      <w:start w:val="1"/>
      <w:numFmt w:val="bullet"/>
      <w:lvlText w:val="▪"/>
      <w:lvlJc w:val="left"/>
      <w:pPr>
        <w:ind w:left="657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AA45FC4"/>
    <w:multiLevelType w:val="hybridMultilevel"/>
    <w:tmpl w:val="5E94BA2E"/>
    <w:lvl w:ilvl="0" w:tplc="167290FA">
      <w:start w:val="1"/>
      <w:numFmt w:val="bullet"/>
      <w:lvlText w:val="•"/>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27060C6">
      <w:start w:val="1"/>
      <w:numFmt w:val="bullet"/>
      <w:lvlText w:val="o"/>
      <w:lvlJc w:val="left"/>
      <w:pPr>
        <w:ind w:left="147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07E2B6E8">
      <w:start w:val="1"/>
      <w:numFmt w:val="bullet"/>
      <w:lvlText w:val="▪"/>
      <w:lvlJc w:val="left"/>
      <w:pPr>
        <w:ind w:left="219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7E726982">
      <w:start w:val="1"/>
      <w:numFmt w:val="bullet"/>
      <w:lvlText w:val="•"/>
      <w:lvlJc w:val="left"/>
      <w:pPr>
        <w:ind w:left="291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E5236DA">
      <w:start w:val="1"/>
      <w:numFmt w:val="bullet"/>
      <w:lvlText w:val="o"/>
      <w:lvlJc w:val="left"/>
      <w:pPr>
        <w:ind w:left="363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B2227788">
      <w:start w:val="1"/>
      <w:numFmt w:val="bullet"/>
      <w:lvlText w:val="▪"/>
      <w:lvlJc w:val="left"/>
      <w:pPr>
        <w:ind w:left="435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385A59F6">
      <w:start w:val="1"/>
      <w:numFmt w:val="bullet"/>
      <w:lvlText w:val="•"/>
      <w:lvlJc w:val="left"/>
      <w:pPr>
        <w:ind w:left="507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F4EC7EC">
      <w:start w:val="1"/>
      <w:numFmt w:val="bullet"/>
      <w:lvlText w:val="o"/>
      <w:lvlJc w:val="left"/>
      <w:pPr>
        <w:ind w:left="579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4E6CE0CE">
      <w:start w:val="1"/>
      <w:numFmt w:val="bullet"/>
      <w:lvlText w:val="▪"/>
      <w:lvlJc w:val="left"/>
      <w:pPr>
        <w:ind w:left="651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1B4F6148"/>
    <w:multiLevelType w:val="hybridMultilevel"/>
    <w:tmpl w:val="C2C4904C"/>
    <w:lvl w:ilvl="0" w:tplc="282473B6">
      <w:start w:val="1"/>
      <w:numFmt w:val="bullet"/>
      <w:lvlText w:val="•"/>
      <w:lvlJc w:val="left"/>
      <w:pPr>
        <w:ind w:left="46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C928406">
      <w:start w:val="1"/>
      <w:numFmt w:val="bullet"/>
      <w:lvlText w:val="o"/>
      <w:lvlJc w:val="left"/>
      <w:pPr>
        <w:ind w:left="153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5F0CD3F0">
      <w:start w:val="1"/>
      <w:numFmt w:val="bullet"/>
      <w:lvlText w:val="▪"/>
      <w:lvlJc w:val="left"/>
      <w:pPr>
        <w:ind w:left="225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333CFC68">
      <w:start w:val="1"/>
      <w:numFmt w:val="bullet"/>
      <w:lvlText w:val="•"/>
      <w:lvlJc w:val="left"/>
      <w:pPr>
        <w:ind w:left="297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D9AD6DC">
      <w:start w:val="1"/>
      <w:numFmt w:val="bullet"/>
      <w:lvlText w:val="o"/>
      <w:lvlJc w:val="left"/>
      <w:pPr>
        <w:ind w:left="369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51C8F6A2">
      <w:start w:val="1"/>
      <w:numFmt w:val="bullet"/>
      <w:lvlText w:val="▪"/>
      <w:lvlJc w:val="left"/>
      <w:pPr>
        <w:ind w:left="441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4C7A5660">
      <w:start w:val="1"/>
      <w:numFmt w:val="bullet"/>
      <w:lvlText w:val="•"/>
      <w:lvlJc w:val="left"/>
      <w:pPr>
        <w:ind w:left="513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FFEBDB6">
      <w:start w:val="1"/>
      <w:numFmt w:val="bullet"/>
      <w:lvlText w:val="o"/>
      <w:lvlJc w:val="left"/>
      <w:pPr>
        <w:ind w:left="585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6AE44AB6">
      <w:start w:val="1"/>
      <w:numFmt w:val="bullet"/>
      <w:lvlText w:val="▪"/>
      <w:lvlJc w:val="left"/>
      <w:pPr>
        <w:ind w:left="657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1C952823"/>
    <w:multiLevelType w:val="hybridMultilevel"/>
    <w:tmpl w:val="F3128928"/>
    <w:lvl w:ilvl="0" w:tplc="5CCC550C">
      <w:start w:val="1"/>
      <w:numFmt w:val="decimal"/>
      <w:lvlText w:val="%1)"/>
      <w:lvlJc w:val="left"/>
      <w:pPr>
        <w:ind w:left="6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208E736">
      <w:start w:val="1"/>
      <w:numFmt w:val="lowerLetter"/>
      <w:lvlText w:val="%2"/>
      <w:lvlJc w:val="left"/>
      <w:pPr>
        <w:ind w:left="147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896A2370">
      <w:start w:val="1"/>
      <w:numFmt w:val="lowerRoman"/>
      <w:lvlText w:val="%3"/>
      <w:lvlJc w:val="left"/>
      <w:pPr>
        <w:ind w:left="219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EE4C7AC4">
      <w:start w:val="1"/>
      <w:numFmt w:val="decimal"/>
      <w:lvlText w:val="%4"/>
      <w:lvlJc w:val="left"/>
      <w:pPr>
        <w:ind w:left="291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D6C2E28">
      <w:start w:val="1"/>
      <w:numFmt w:val="lowerLetter"/>
      <w:lvlText w:val="%5"/>
      <w:lvlJc w:val="left"/>
      <w:pPr>
        <w:ind w:left="363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DBC6B5E">
      <w:start w:val="1"/>
      <w:numFmt w:val="lowerRoman"/>
      <w:lvlText w:val="%6"/>
      <w:lvlJc w:val="left"/>
      <w:pPr>
        <w:ind w:left="435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1962680">
      <w:start w:val="1"/>
      <w:numFmt w:val="decimal"/>
      <w:lvlText w:val="%7"/>
      <w:lvlJc w:val="left"/>
      <w:pPr>
        <w:ind w:left="507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51E7566">
      <w:start w:val="1"/>
      <w:numFmt w:val="lowerLetter"/>
      <w:lvlText w:val="%8"/>
      <w:lvlJc w:val="left"/>
      <w:pPr>
        <w:ind w:left="579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2B50EA54">
      <w:start w:val="1"/>
      <w:numFmt w:val="lowerRoman"/>
      <w:lvlText w:val="%9"/>
      <w:lvlJc w:val="left"/>
      <w:pPr>
        <w:ind w:left="651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432350E2"/>
    <w:multiLevelType w:val="hybridMultilevel"/>
    <w:tmpl w:val="6B4A50A0"/>
    <w:lvl w:ilvl="0" w:tplc="594E7EFE">
      <w:start w:val="1"/>
      <w:numFmt w:val="bullet"/>
      <w:lvlText w:val="•"/>
      <w:lvlJc w:val="left"/>
      <w:pPr>
        <w:ind w:left="7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5ADE5FD0">
      <w:start w:val="1"/>
      <w:numFmt w:val="bullet"/>
      <w:lvlText w:val="o"/>
      <w:lvlJc w:val="left"/>
      <w:pPr>
        <w:ind w:left="153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0C1C0706">
      <w:start w:val="1"/>
      <w:numFmt w:val="bullet"/>
      <w:lvlText w:val="▪"/>
      <w:lvlJc w:val="left"/>
      <w:pPr>
        <w:ind w:left="225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C8B8BA54">
      <w:start w:val="1"/>
      <w:numFmt w:val="bullet"/>
      <w:lvlText w:val="•"/>
      <w:lvlJc w:val="left"/>
      <w:pPr>
        <w:ind w:left="297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46CD69A">
      <w:start w:val="1"/>
      <w:numFmt w:val="bullet"/>
      <w:lvlText w:val="o"/>
      <w:lvlJc w:val="left"/>
      <w:pPr>
        <w:ind w:left="369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6164B076">
      <w:start w:val="1"/>
      <w:numFmt w:val="bullet"/>
      <w:lvlText w:val="▪"/>
      <w:lvlJc w:val="left"/>
      <w:pPr>
        <w:ind w:left="441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11CE9332">
      <w:start w:val="1"/>
      <w:numFmt w:val="bullet"/>
      <w:lvlText w:val="•"/>
      <w:lvlJc w:val="left"/>
      <w:pPr>
        <w:ind w:left="513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E72AE04">
      <w:start w:val="1"/>
      <w:numFmt w:val="bullet"/>
      <w:lvlText w:val="o"/>
      <w:lvlJc w:val="left"/>
      <w:pPr>
        <w:ind w:left="585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48AC6FC4">
      <w:start w:val="1"/>
      <w:numFmt w:val="bullet"/>
      <w:lvlText w:val="▪"/>
      <w:lvlJc w:val="left"/>
      <w:pPr>
        <w:ind w:left="657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5E2C7A8B"/>
    <w:multiLevelType w:val="hybridMultilevel"/>
    <w:tmpl w:val="F174AEBE"/>
    <w:lvl w:ilvl="0" w:tplc="30AED7AE">
      <w:start w:val="1"/>
      <w:numFmt w:val="bullet"/>
      <w:lvlText w:val="•"/>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A42EF32">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0E541EBA">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2BE65D88">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D0A2664">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58369C94">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5C9E9DC6">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B824AF0">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266C6DF2">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6A8F4770"/>
    <w:multiLevelType w:val="multilevel"/>
    <w:tmpl w:val="9A263202"/>
    <w:lvl w:ilvl="0">
      <w:start w:val="1"/>
      <w:numFmt w:val="decimal"/>
      <w:pStyle w:val="Titre1"/>
      <w:lvlText w:val="%1."/>
      <w:lvlJc w:val="left"/>
      <w:pPr>
        <w:ind w:left="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start w:val="1"/>
      <w:numFmt w:val="decimal"/>
      <w:pStyle w:val="Titre2"/>
      <w:lvlText w:val="%1.%2"/>
      <w:lvlJc w:val="left"/>
      <w:pPr>
        <w:ind w:left="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start w:val="1"/>
      <w:numFmt w:val="decimal"/>
      <w:pStyle w:val="Titre3"/>
      <w:lvlText w:val="%1.%2.%3"/>
      <w:lvlJc w:val="left"/>
      <w:pPr>
        <w:ind w:left="0"/>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7D6F58F3"/>
    <w:multiLevelType w:val="hybridMultilevel"/>
    <w:tmpl w:val="3EF6EF04"/>
    <w:lvl w:ilvl="0" w:tplc="0728D8A4">
      <w:start w:val="1"/>
      <w:numFmt w:val="bullet"/>
      <w:lvlText w:val="-"/>
      <w:lvlJc w:val="left"/>
      <w:pPr>
        <w:ind w:left="35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A949EE6">
      <w:start w:val="1"/>
      <w:numFmt w:val="bullet"/>
      <w:lvlText w:val="o"/>
      <w:lvlJc w:val="left"/>
      <w:pPr>
        <w:ind w:left="113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4CC0CF68">
      <w:start w:val="1"/>
      <w:numFmt w:val="bullet"/>
      <w:lvlText w:val="▪"/>
      <w:lvlJc w:val="left"/>
      <w:pPr>
        <w:ind w:left="185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6B60E108">
      <w:start w:val="1"/>
      <w:numFmt w:val="bullet"/>
      <w:lvlText w:val="•"/>
      <w:lvlJc w:val="left"/>
      <w:pPr>
        <w:ind w:left="25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A8AD9D0">
      <w:start w:val="1"/>
      <w:numFmt w:val="bullet"/>
      <w:lvlText w:val="o"/>
      <w:lvlJc w:val="left"/>
      <w:pPr>
        <w:ind w:left="329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C040002C">
      <w:start w:val="1"/>
      <w:numFmt w:val="bullet"/>
      <w:lvlText w:val="▪"/>
      <w:lvlJc w:val="left"/>
      <w:pPr>
        <w:ind w:left="401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D9BEC8F8">
      <w:start w:val="1"/>
      <w:numFmt w:val="bullet"/>
      <w:lvlText w:val="•"/>
      <w:lvlJc w:val="left"/>
      <w:pPr>
        <w:ind w:left="473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53AFEDA">
      <w:start w:val="1"/>
      <w:numFmt w:val="bullet"/>
      <w:lvlText w:val="o"/>
      <w:lvlJc w:val="left"/>
      <w:pPr>
        <w:ind w:left="545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794CE714">
      <w:start w:val="1"/>
      <w:numFmt w:val="bullet"/>
      <w:lvlText w:val="▪"/>
      <w:lvlJc w:val="left"/>
      <w:pPr>
        <w:ind w:left="61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num w:numId="1">
    <w:abstractNumId w:val="0"/>
  </w:num>
  <w:num w:numId="2">
    <w:abstractNumId w:val="7"/>
  </w:num>
  <w:num w:numId="3">
    <w:abstractNumId w:val="4"/>
  </w:num>
  <w:num w:numId="4">
    <w:abstractNumId w:val="2"/>
  </w:num>
  <w:num w:numId="5">
    <w:abstractNumId w:val="5"/>
  </w:num>
  <w:num w:numId="6">
    <w:abstractNumId w:val="3"/>
  </w:num>
  <w:num w:numId="7">
    <w:abstractNumId w:val="1"/>
  </w:num>
  <w:num w:numId="8">
    <w:abstractNumId w:val="6"/>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trackRevisions/>
  <w:defaultTabStop w:val="708"/>
  <w:hyphenationZone w:val="425"/>
  <w:evenAndOddHeaders/>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06E8"/>
    <w:rsid w:val="0001002B"/>
    <w:rsid w:val="00062ECD"/>
    <w:rsid w:val="0008325D"/>
    <w:rsid w:val="000A41C4"/>
    <w:rsid w:val="000B7052"/>
    <w:rsid w:val="000D2F39"/>
    <w:rsid w:val="000E31DF"/>
    <w:rsid w:val="00124A98"/>
    <w:rsid w:val="00145923"/>
    <w:rsid w:val="0016612B"/>
    <w:rsid w:val="00207411"/>
    <w:rsid w:val="002D1E03"/>
    <w:rsid w:val="002D4E40"/>
    <w:rsid w:val="002E0592"/>
    <w:rsid w:val="002F4D5C"/>
    <w:rsid w:val="00324D55"/>
    <w:rsid w:val="00360BB5"/>
    <w:rsid w:val="00361D7E"/>
    <w:rsid w:val="00371EF6"/>
    <w:rsid w:val="003F4FB5"/>
    <w:rsid w:val="00425E37"/>
    <w:rsid w:val="004A1DE1"/>
    <w:rsid w:val="004A444A"/>
    <w:rsid w:val="005A06E8"/>
    <w:rsid w:val="00663870"/>
    <w:rsid w:val="00671B8F"/>
    <w:rsid w:val="006802C0"/>
    <w:rsid w:val="0068047E"/>
    <w:rsid w:val="006E4400"/>
    <w:rsid w:val="007057F8"/>
    <w:rsid w:val="00712AE0"/>
    <w:rsid w:val="00755DF5"/>
    <w:rsid w:val="00765D3E"/>
    <w:rsid w:val="00784B2F"/>
    <w:rsid w:val="007D70E0"/>
    <w:rsid w:val="008651C4"/>
    <w:rsid w:val="008936C4"/>
    <w:rsid w:val="008A34F0"/>
    <w:rsid w:val="00917663"/>
    <w:rsid w:val="00993E2B"/>
    <w:rsid w:val="009C63F4"/>
    <w:rsid w:val="00A62A8F"/>
    <w:rsid w:val="00B245AA"/>
    <w:rsid w:val="00B314F0"/>
    <w:rsid w:val="00BB6208"/>
    <w:rsid w:val="00C00166"/>
    <w:rsid w:val="00C97F57"/>
    <w:rsid w:val="00D11EF8"/>
    <w:rsid w:val="00D265AC"/>
    <w:rsid w:val="00D8034D"/>
    <w:rsid w:val="00D8442F"/>
    <w:rsid w:val="00DA1615"/>
    <w:rsid w:val="00DC2472"/>
    <w:rsid w:val="00DD2D06"/>
    <w:rsid w:val="00DF2468"/>
    <w:rsid w:val="00E137D7"/>
    <w:rsid w:val="00EB1ABF"/>
    <w:rsid w:val="00EF467C"/>
    <w:rsid w:val="00F64AC9"/>
    <w:rsid w:val="00F869B2"/>
    <w:rsid w:val="00FA4CA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6D1D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5" w:line="250" w:lineRule="auto"/>
      <w:ind w:left="10" w:right="3666" w:hanging="10"/>
      <w:jc w:val="both"/>
    </w:pPr>
    <w:rPr>
      <w:rFonts w:ascii="Arial" w:eastAsia="Arial" w:hAnsi="Arial" w:cs="Arial"/>
      <w:color w:val="000000"/>
      <w:sz w:val="20"/>
    </w:rPr>
  </w:style>
  <w:style w:type="paragraph" w:styleId="Titre1">
    <w:name w:val="heading 1"/>
    <w:next w:val="Normal"/>
    <w:link w:val="Titre1Car"/>
    <w:uiPriority w:val="9"/>
    <w:unhideWhenUsed/>
    <w:qFormat/>
    <w:pPr>
      <w:keepNext/>
      <w:keepLines/>
      <w:numPr>
        <w:numId w:val="8"/>
      </w:numPr>
      <w:shd w:val="clear" w:color="auto" w:fill="FBE4D5"/>
      <w:spacing w:after="301" w:line="250" w:lineRule="auto"/>
      <w:ind w:left="274" w:hanging="10"/>
      <w:outlineLvl w:val="0"/>
    </w:pPr>
    <w:rPr>
      <w:rFonts w:ascii="Arial" w:eastAsia="Arial" w:hAnsi="Arial" w:cs="Arial"/>
      <w:b/>
      <w:color w:val="000000"/>
      <w:sz w:val="24"/>
    </w:rPr>
  </w:style>
  <w:style w:type="paragraph" w:styleId="Titre2">
    <w:name w:val="heading 2"/>
    <w:next w:val="Normal"/>
    <w:link w:val="Titre2Car"/>
    <w:uiPriority w:val="9"/>
    <w:unhideWhenUsed/>
    <w:qFormat/>
    <w:pPr>
      <w:keepNext/>
      <w:keepLines/>
      <w:numPr>
        <w:ilvl w:val="1"/>
        <w:numId w:val="8"/>
      </w:numPr>
      <w:spacing w:after="43"/>
      <w:outlineLvl w:val="1"/>
    </w:pPr>
    <w:rPr>
      <w:rFonts w:ascii="Arial" w:eastAsia="Arial" w:hAnsi="Arial" w:cs="Arial"/>
      <w:b/>
      <w:color w:val="000000"/>
      <w:sz w:val="20"/>
    </w:rPr>
  </w:style>
  <w:style w:type="paragraph" w:styleId="Titre3">
    <w:name w:val="heading 3"/>
    <w:next w:val="Normal"/>
    <w:link w:val="Titre3Car"/>
    <w:uiPriority w:val="9"/>
    <w:unhideWhenUsed/>
    <w:qFormat/>
    <w:pPr>
      <w:keepNext/>
      <w:keepLines/>
      <w:numPr>
        <w:ilvl w:val="2"/>
        <w:numId w:val="8"/>
      </w:numPr>
      <w:spacing w:after="45"/>
      <w:ind w:left="730" w:hanging="10"/>
      <w:outlineLvl w:val="2"/>
    </w:pPr>
    <w:rPr>
      <w:rFonts w:ascii="Arial" w:eastAsia="Arial" w:hAnsi="Arial" w:cs="Arial"/>
      <w:i/>
      <w:color w:val="000000"/>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link w:val="Titre3"/>
    <w:rPr>
      <w:rFonts w:ascii="Arial" w:eastAsia="Arial" w:hAnsi="Arial" w:cs="Arial"/>
      <w:i/>
      <w:color w:val="000000"/>
      <w:sz w:val="20"/>
    </w:rPr>
  </w:style>
  <w:style w:type="character" w:customStyle="1" w:styleId="Titre2Car">
    <w:name w:val="Titre 2 Car"/>
    <w:link w:val="Titre2"/>
    <w:rPr>
      <w:rFonts w:ascii="Arial" w:eastAsia="Arial" w:hAnsi="Arial" w:cs="Arial"/>
      <w:b/>
      <w:color w:val="000000"/>
      <w:sz w:val="20"/>
    </w:rPr>
  </w:style>
  <w:style w:type="character" w:customStyle="1" w:styleId="Titre1Car">
    <w:name w:val="Titre 1 Car"/>
    <w:link w:val="Titre1"/>
    <w:rPr>
      <w:rFonts w:ascii="Arial" w:eastAsia="Arial" w:hAnsi="Arial" w:cs="Arial"/>
      <w:b/>
      <w:color w:val="000000"/>
      <w:sz w:val="24"/>
    </w:rPr>
  </w:style>
  <w:style w:type="paragraph" w:styleId="TM1">
    <w:name w:val="toc 1"/>
    <w:hidden/>
    <w:pPr>
      <w:spacing w:after="91" w:line="250" w:lineRule="auto"/>
      <w:ind w:left="35" w:right="262" w:hanging="10"/>
      <w:jc w:val="both"/>
    </w:pPr>
    <w:rPr>
      <w:rFonts w:ascii="Arial" w:eastAsia="Arial" w:hAnsi="Arial" w:cs="Arial"/>
      <w:color w:val="000000"/>
      <w:sz w:val="20"/>
    </w:rPr>
  </w:style>
  <w:style w:type="paragraph" w:styleId="TM2">
    <w:name w:val="toc 2"/>
    <w:hidden/>
    <w:pPr>
      <w:spacing w:after="91" w:line="250" w:lineRule="auto"/>
      <w:ind w:left="265" w:right="262" w:hanging="10"/>
      <w:jc w:val="both"/>
    </w:pPr>
    <w:rPr>
      <w:rFonts w:ascii="Arial" w:eastAsia="Arial" w:hAnsi="Arial" w:cs="Arial"/>
      <w:color w:val="000000"/>
      <w:sz w:val="20"/>
    </w:rPr>
  </w:style>
  <w:style w:type="paragraph" w:styleId="TM3">
    <w:name w:val="toc 3"/>
    <w:hidden/>
    <w:pPr>
      <w:spacing w:after="88"/>
      <w:ind w:left="490" w:right="273" w:hanging="10"/>
      <w:jc w:val="right"/>
    </w:pPr>
    <w:rPr>
      <w:rFonts w:ascii="Arial" w:eastAsia="Arial" w:hAnsi="Arial" w:cs="Arial"/>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En-tte">
    <w:name w:val="header"/>
    <w:basedOn w:val="Normal"/>
    <w:link w:val="En-tteCar"/>
    <w:uiPriority w:val="99"/>
    <w:unhideWhenUsed/>
    <w:rsid w:val="0001002B"/>
    <w:pPr>
      <w:tabs>
        <w:tab w:val="center" w:pos="4536"/>
        <w:tab w:val="right" w:pos="9072"/>
      </w:tabs>
      <w:spacing w:after="0" w:line="240" w:lineRule="auto"/>
    </w:pPr>
  </w:style>
  <w:style w:type="character" w:customStyle="1" w:styleId="En-tteCar">
    <w:name w:val="En-tête Car"/>
    <w:basedOn w:val="Policepardfaut"/>
    <w:link w:val="En-tte"/>
    <w:uiPriority w:val="99"/>
    <w:rsid w:val="0001002B"/>
    <w:rPr>
      <w:rFonts w:ascii="Arial" w:eastAsia="Arial" w:hAnsi="Arial" w:cs="Arial"/>
      <w:color w:val="000000"/>
      <w:sz w:val="20"/>
    </w:rPr>
  </w:style>
  <w:style w:type="paragraph" w:styleId="Textedebulles">
    <w:name w:val="Balloon Text"/>
    <w:basedOn w:val="Normal"/>
    <w:link w:val="TextedebullesCar"/>
    <w:uiPriority w:val="99"/>
    <w:semiHidden/>
    <w:unhideWhenUsed/>
    <w:rsid w:val="00784B2F"/>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84B2F"/>
    <w:rPr>
      <w:rFonts w:ascii="Segoe UI" w:eastAsia="Arial" w:hAnsi="Segoe UI" w:cs="Segoe UI"/>
      <w:color w:val="000000"/>
      <w:sz w:val="18"/>
      <w:szCs w:val="18"/>
    </w:rPr>
  </w:style>
  <w:style w:type="paragraph" w:styleId="Paragraphedeliste">
    <w:name w:val="List Paragraph"/>
    <w:basedOn w:val="Normal"/>
    <w:uiPriority w:val="34"/>
    <w:qFormat/>
    <w:rsid w:val="008651C4"/>
    <w:pPr>
      <w:ind w:left="720"/>
      <w:contextualSpacing/>
    </w:pPr>
  </w:style>
  <w:style w:type="character" w:styleId="Marquedecommentaire">
    <w:name w:val="annotation reference"/>
    <w:basedOn w:val="Policepardfaut"/>
    <w:uiPriority w:val="99"/>
    <w:semiHidden/>
    <w:unhideWhenUsed/>
    <w:rsid w:val="008651C4"/>
    <w:rPr>
      <w:sz w:val="16"/>
      <w:szCs w:val="16"/>
    </w:rPr>
  </w:style>
  <w:style w:type="paragraph" w:styleId="Commentaire">
    <w:name w:val="annotation text"/>
    <w:basedOn w:val="Normal"/>
    <w:link w:val="CommentaireCar"/>
    <w:uiPriority w:val="99"/>
    <w:semiHidden/>
    <w:unhideWhenUsed/>
    <w:rsid w:val="008651C4"/>
    <w:pPr>
      <w:spacing w:line="240" w:lineRule="auto"/>
    </w:pPr>
    <w:rPr>
      <w:szCs w:val="20"/>
    </w:rPr>
  </w:style>
  <w:style w:type="character" w:customStyle="1" w:styleId="CommentaireCar">
    <w:name w:val="Commentaire Car"/>
    <w:basedOn w:val="Policepardfaut"/>
    <w:link w:val="Commentaire"/>
    <w:uiPriority w:val="99"/>
    <w:semiHidden/>
    <w:rsid w:val="008651C4"/>
    <w:rPr>
      <w:rFonts w:ascii="Arial" w:eastAsia="Arial" w:hAnsi="Arial" w:cs="Arial"/>
      <w:color w:val="000000"/>
      <w:sz w:val="20"/>
      <w:szCs w:val="20"/>
    </w:rPr>
  </w:style>
  <w:style w:type="paragraph" w:styleId="Objetducommentaire">
    <w:name w:val="annotation subject"/>
    <w:basedOn w:val="Commentaire"/>
    <w:next w:val="Commentaire"/>
    <w:link w:val="ObjetducommentaireCar"/>
    <w:uiPriority w:val="99"/>
    <w:semiHidden/>
    <w:unhideWhenUsed/>
    <w:rsid w:val="008651C4"/>
    <w:rPr>
      <w:b/>
      <w:bCs/>
    </w:rPr>
  </w:style>
  <w:style w:type="character" w:customStyle="1" w:styleId="ObjetducommentaireCar">
    <w:name w:val="Objet du commentaire Car"/>
    <w:basedOn w:val="CommentaireCar"/>
    <w:link w:val="Objetducommentaire"/>
    <w:uiPriority w:val="99"/>
    <w:semiHidden/>
    <w:rsid w:val="008651C4"/>
    <w:rPr>
      <w:rFonts w:ascii="Arial" w:eastAsia="Arial" w:hAnsi="Arial" w:cs="Arial"/>
      <w:b/>
      <w:bCs/>
      <w:color w:val="000000"/>
      <w:sz w:val="20"/>
      <w:szCs w:val="20"/>
    </w:rPr>
  </w:style>
  <w:style w:type="table" w:styleId="Grilledutableau">
    <w:name w:val="Table Grid"/>
    <w:basedOn w:val="TableauNormal"/>
    <w:uiPriority w:val="39"/>
    <w:rsid w:val="00D11E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commentsExtended" Target="commentsExtended.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5" Type="http://schemas.openxmlformats.org/officeDocument/2006/relationships/webSettings" Target="webSettings.xml"/><Relationship Id="rId15" Type="http://schemas.openxmlformats.org/officeDocument/2006/relationships/hyperlink" Target="https://ephy.anses.fr/" TargetMode="Externa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s://ephy.anses.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C98637-DD1F-4B66-A907-ED0FA39CB3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4063</Words>
  <Characters>22350</Characters>
  <Application>Microsoft Office Word</Application>
  <DocSecurity>0</DocSecurity>
  <Lines>186</Lines>
  <Paragraphs>52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26361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2025-01-14T13:39:00Z</dcterms:created>
  <dcterms:modified xsi:type="dcterms:W3CDTF">2025-02-26T17:06:00Z</dcterms:modified>
</cp:coreProperties>
</file>