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9BA7A" w14:textId="77777777" w:rsidR="007813CB" w:rsidRPr="00242186" w:rsidRDefault="007813CB" w:rsidP="009F4831">
      <w:pPr>
        <w:jc w:val="center"/>
        <w:rPr>
          <w:rFonts w:ascii="Roboto" w:hAnsi="Roboto" w:cs="Times New Roman"/>
          <w:b/>
          <w:sz w:val="2"/>
          <w:szCs w:val="28"/>
          <w:u w:val="single"/>
        </w:rPr>
      </w:pPr>
    </w:p>
    <w:p w14:paraId="127D774E" w14:textId="77777777" w:rsidR="00B436BD" w:rsidRPr="00242186" w:rsidRDefault="00B436BD" w:rsidP="00B436BD">
      <w:pPr>
        <w:rPr>
          <w:rFonts w:ascii="Roboto" w:hAnsi="Roboto"/>
          <w:lang w:eastAsia="en-US"/>
        </w:rPr>
      </w:pPr>
    </w:p>
    <w:p w14:paraId="53B7BF08" w14:textId="21BE8307" w:rsidR="00D13E19" w:rsidRPr="00D13E19" w:rsidRDefault="00D13E19" w:rsidP="00D13E19">
      <w:pPr>
        <w:pStyle w:val="ParagrapheIndent2"/>
        <w:spacing w:line="258" w:lineRule="exact"/>
        <w:ind w:left="20" w:right="20"/>
        <w:rPr>
          <w:rFonts w:ascii="Trebuchet MS" w:hAnsi="Trebuchet MS"/>
          <w:b/>
          <w:color w:val="000000"/>
          <w:sz w:val="24"/>
          <w:u w:val="single"/>
          <w:lang w:val="fr-FR"/>
        </w:rPr>
      </w:pPr>
      <w:r w:rsidRPr="00D13E19">
        <w:rPr>
          <w:rFonts w:ascii="Trebuchet MS" w:hAnsi="Trebuchet MS"/>
          <w:b/>
          <w:color w:val="000000"/>
          <w:sz w:val="20"/>
          <w:szCs w:val="20"/>
          <w:lang w:val="fr-FR"/>
        </w:rPr>
        <w:t>MARCHE N°</w:t>
      </w:r>
      <w:r>
        <w:rPr>
          <w:rFonts w:ascii="Trebuchet MS" w:hAnsi="Trebuchet MS"/>
          <w:b/>
          <w:color w:val="000000"/>
          <w:sz w:val="20"/>
          <w:szCs w:val="20"/>
          <w:lang w:val="fr-FR"/>
        </w:rPr>
        <w:t xml:space="preserve"> : </w:t>
      </w:r>
    </w:p>
    <w:p w14:paraId="4083C039" w14:textId="39A395D4" w:rsidR="0067267D" w:rsidRDefault="00B31A4B" w:rsidP="00B16BE0">
      <w:pPr>
        <w:pStyle w:val="ParagrapheIndent2"/>
        <w:spacing w:line="258" w:lineRule="exact"/>
        <w:ind w:left="20" w:right="20"/>
        <w:jc w:val="center"/>
        <w:rPr>
          <w:rFonts w:ascii="Trebuchet MS" w:hAnsi="Trebuchet MS"/>
          <w:b/>
          <w:color w:val="000000"/>
          <w:sz w:val="24"/>
          <w:u w:val="single"/>
          <w:lang w:val="fr-FR"/>
        </w:rPr>
      </w:pPr>
      <w:r w:rsidRPr="00085BB4">
        <w:rPr>
          <w:rFonts w:ascii="Trebuchet MS" w:hAnsi="Trebuchet MS"/>
          <w:b/>
          <w:color w:val="000000"/>
          <w:sz w:val="24"/>
          <w:u w:val="single"/>
          <w:lang w:val="fr-FR"/>
        </w:rPr>
        <w:t>CADRE DE MEMOIRE TECHNIQUE</w:t>
      </w:r>
      <w:r w:rsidR="0064041A" w:rsidRPr="00085BB4">
        <w:rPr>
          <w:rFonts w:ascii="Trebuchet MS" w:hAnsi="Trebuchet MS"/>
          <w:b/>
          <w:color w:val="000000"/>
          <w:sz w:val="24"/>
          <w:u w:val="single"/>
          <w:lang w:val="fr-FR"/>
        </w:rPr>
        <w:t xml:space="preserve"> </w:t>
      </w:r>
      <w:r w:rsidR="0090753E">
        <w:rPr>
          <w:rFonts w:ascii="Trebuchet MS" w:hAnsi="Trebuchet MS"/>
          <w:b/>
          <w:color w:val="000000"/>
          <w:sz w:val="24"/>
          <w:u w:val="single"/>
          <w:lang w:val="fr-FR"/>
        </w:rPr>
        <w:t>(CMT)</w:t>
      </w:r>
    </w:p>
    <w:p w14:paraId="445A44FB" w14:textId="0B92A7B6" w:rsidR="00CA5A7B" w:rsidRDefault="00CA5A7B" w:rsidP="00CA5A7B">
      <w:pPr>
        <w:rPr>
          <w:lang w:eastAsia="en-US"/>
        </w:rPr>
      </w:pPr>
    </w:p>
    <w:p w14:paraId="23B25C64" w14:textId="77777777" w:rsidR="00B745E3" w:rsidRPr="00085BB4" w:rsidRDefault="00B745E3" w:rsidP="00B745E3">
      <w:pPr>
        <w:pStyle w:val="Corpsdetexte"/>
        <w:rPr>
          <w:rFonts w:ascii="Trebuchet MS" w:hAnsi="Trebuchet MS" w:cs="Times New Roman"/>
          <w:sz w:val="20"/>
          <w:szCs w:val="20"/>
        </w:rPr>
      </w:pPr>
    </w:p>
    <w:p w14:paraId="568F07A8" w14:textId="304A805F" w:rsidR="00DC2468" w:rsidRPr="0060150A" w:rsidRDefault="00D13E19" w:rsidP="0060150A">
      <w:pPr>
        <w:keepLines/>
        <w:widowControl w:val="0"/>
        <w:ind w:right="96"/>
        <w:rPr>
          <w:rFonts w:ascii="Trebuchet MS" w:hAnsi="Trebuchet MS"/>
          <w:b/>
          <w:color w:val="000000" w:themeColor="text1"/>
          <w:sz w:val="24"/>
          <w:szCs w:val="24"/>
        </w:rPr>
      </w:pPr>
      <w:r w:rsidRPr="00DC2283">
        <w:rPr>
          <w:rFonts w:ascii="Trebuchet MS" w:hAnsi="Trebuchet MS"/>
          <w:b/>
          <w:color w:val="000000" w:themeColor="text1"/>
          <w:sz w:val="24"/>
          <w:szCs w:val="24"/>
        </w:rPr>
        <w:t>Affaire N°</w:t>
      </w:r>
      <w:r w:rsidR="00D53FB8" w:rsidRPr="00DC2283">
        <w:rPr>
          <w:rFonts w:ascii="Trebuchet MS" w:hAnsi="Trebuchet MS"/>
          <w:b/>
          <w:color w:val="000000" w:themeColor="text1"/>
          <w:sz w:val="24"/>
          <w:szCs w:val="24"/>
        </w:rPr>
        <w:t>2024-A</w:t>
      </w:r>
      <w:r w:rsidR="00BA5737">
        <w:rPr>
          <w:rFonts w:ascii="Trebuchet MS" w:hAnsi="Trebuchet MS"/>
          <w:b/>
          <w:color w:val="000000" w:themeColor="text1"/>
          <w:sz w:val="24"/>
          <w:szCs w:val="24"/>
        </w:rPr>
        <w:t>1</w:t>
      </w:r>
      <w:r w:rsidR="00D42816">
        <w:rPr>
          <w:rFonts w:ascii="Trebuchet MS" w:hAnsi="Trebuchet MS"/>
          <w:b/>
          <w:color w:val="000000" w:themeColor="text1"/>
          <w:sz w:val="24"/>
          <w:szCs w:val="24"/>
        </w:rPr>
        <w:t>06</w:t>
      </w:r>
      <w:r w:rsidR="0060150A" w:rsidRPr="00DC2283">
        <w:rPr>
          <w:rFonts w:ascii="Trebuchet MS" w:hAnsi="Trebuchet MS"/>
          <w:b/>
          <w:color w:val="000000" w:themeColor="text1"/>
          <w:sz w:val="24"/>
          <w:szCs w:val="24"/>
        </w:rPr>
        <w:t xml:space="preserve"> :</w:t>
      </w:r>
      <w:r w:rsidR="00373D8C" w:rsidRPr="00DC2283">
        <w:rPr>
          <w:rFonts w:ascii="Trebuchet MS" w:hAnsi="Trebuchet MS"/>
          <w:b/>
          <w:color w:val="000000" w:themeColor="text1"/>
          <w:sz w:val="24"/>
          <w:szCs w:val="24"/>
        </w:rPr>
        <w:t xml:space="preserve"> </w:t>
      </w:r>
      <w:r w:rsidR="00D42816" w:rsidRPr="00D42816">
        <w:rPr>
          <w:rFonts w:ascii="Trebuchet MS" w:hAnsi="Trebuchet MS"/>
          <w:b/>
          <w:color w:val="000000" w:themeColor="text1"/>
          <w:sz w:val="24"/>
          <w:szCs w:val="24"/>
        </w:rPr>
        <w:t>Travaux d'électricité basse tension pour les bâtiments et locaux des sites de l’Université Paris Saclay (91, 92 et 94)</w:t>
      </w:r>
    </w:p>
    <w:p w14:paraId="49304589" w14:textId="77777777" w:rsidR="00330B11" w:rsidRPr="00AB5C4D" w:rsidRDefault="00330B11" w:rsidP="00B745E3">
      <w:pPr>
        <w:pStyle w:val="Corpsdetexte"/>
        <w:rPr>
          <w:rFonts w:ascii="Trebuchet MS" w:hAnsi="Trebuchet MS" w:cs="Times New Roman"/>
        </w:rPr>
      </w:pPr>
    </w:p>
    <w:p w14:paraId="7C4EB6A3" w14:textId="0FAB097B"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La valeur technique</w:t>
      </w:r>
      <w:r w:rsidR="00857F47">
        <w:rPr>
          <w:rFonts w:ascii="Trebuchet MS" w:eastAsia="Roboto" w:hAnsi="Trebuchet MS" w:cs="Roboto"/>
          <w:b w:val="0"/>
          <w:bCs w:val="0"/>
          <w:color w:val="000000"/>
          <w:sz w:val="20"/>
          <w:szCs w:val="20"/>
          <w:lang w:eastAsia="en-US"/>
        </w:rPr>
        <w:t xml:space="preserve"> (critère </w:t>
      </w:r>
      <w:r w:rsidR="00BA5737">
        <w:rPr>
          <w:rFonts w:ascii="Trebuchet MS" w:eastAsia="Roboto" w:hAnsi="Trebuchet MS" w:cs="Roboto"/>
          <w:b w:val="0"/>
          <w:bCs w:val="0"/>
          <w:color w:val="000000"/>
          <w:sz w:val="20"/>
          <w:szCs w:val="20"/>
          <w:lang w:eastAsia="en-US"/>
        </w:rPr>
        <w:t>2</w:t>
      </w:r>
      <w:r w:rsidR="00857F47">
        <w:rPr>
          <w:rFonts w:ascii="Trebuchet MS" w:eastAsia="Roboto" w:hAnsi="Trebuchet MS" w:cs="Roboto"/>
          <w:b w:val="0"/>
          <w:bCs w:val="0"/>
          <w:color w:val="000000"/>
          <w:sz w:val="20"/>
          <w:szCs w:val="20"/>
          <w:lang w:eastAsia="en-US"/>
        </w:rPr>
        <w:t>)</w:t>
      </w:r>
      <w:r w:rsidR="00D42816">
        <w:rPr>
          <w:rFonts w:ascii="Trebuchet MS" w:eastAsia="Roboto" w:hAnsi="Trebuchet MS" w:cs="Roboto"/>
          <w:b w:val="0"/>
          <w:bCs w:val="0"/>
          <w:color w:val="000000"/>
          <w:sz w:val="20"/>
          <w:szCs w:val="20"/>
          <w:lang w:eastAsia="en-US"/>
        </w:rPr>
        <w:t xml:space="preserve">, les </w:t>
      </w:r>
      <w:r w:rsidR="00D42816" w:rsidRPr="00D42816">
        <w:rPr>
          <w:rFonts w:ascii="Trebuchet MS" w:eastAsia="Roboto" w:hAnsi="Trebuchet MS" w:cs="Roboto"/>
          <w:b w:val="0"/>
          <w:bCs w:val="0"/>
          <w:color w:val="000000"/>
          <w:sz w:val="20"/>
          <w:szCs w:val="20"/>
          <w:lang w:eastAsia="en-US"/>
        </w:rPr>
        <w:t>Performances en matière d'insertion professionnelle des publics en difficulté</w:t>
      </w:r>
      <w:r w:rsidR="00D42816">
        <w:rPr>
          <w:rFonts w:ascii="Trebuchet MS" w:eastAsia="Roboto" w:hAnsi="Trebuchet MS" w:cs="Roboto"/>
          <w:b w:val="0"/>
          <w:bCs w:val="0"/>
          <w:color w:val="000000"/>
          <w:sz w:val="20"/>
          <w:szCs w:val="20"/>
          <w:lang w:eastAsia="en-US"/>
        </w:rPr>
        <w:t xml:space="preserve"> (critère 3) </w:t>
      </w:r>
      <w:r w:rsidR="0060150A">
        <w:rPr>
          <w:rFonts w:ascii="Trebuchet MS" w:eastAsia="Roboto" w:hAnsi="Trebuchet MS" w:cs="Roboto"/>
          <w:b w:val="0"/>
          <w:bCs w:val="0"/>
          <w:color w:val="000000"/>
          <w:sz w:val="20"/>
          <w:szCs w:val="20"/>
          <w:lang w:eastAsia="en-US"/>
        </w:rPr>
        <w:t xml:space="preserve">et </w:t>
      </w:r>
      <w:r w:rsidR="00D42816">
        <w:rPr>
          <w:rFonts w:ascii="Trebuchet MS" w:eastAsia="Roboto" w:hAnsi="Trebuchet MS" w:cs="Roboto"/>
          <w:b w:val="0"/>
          <w:bCs w:val="0"/>
          <w:color w:val="000000"/>
          <w:sz w:val="20"/>
          <w:szCs w:val="20"/>
          <w:lang w:eastAsia="en-US"/>
        </w:rPr>
        <w:t xml:space="preserve">les </w:t>
      </w:r>
      <w:r w:rsidR="00D42816" w:rsidRPr="00D42816">
        <w:rPr>
          <w:rFonts w:ascii="Trebuchet MS" w:eastAsia="Roboto" w:hAnsi="Trebuchet MS" w:cs="Roboto"/>
          <w:b w:val="0"/>
          <w:bCs w:val="0"/>
          <w:color w:val="000000"/>
          <w:sz w:val="20"/>
          <w:szCs w:val="20"/>
          <w:lang w:eastAsia="en-US"/>
        </w:rPr>
        <w:t>Performances en matière de protection de l’environnement (</w:t>
      </w:r>
      <w:r w:rsidR="00857F47">
        <w:rPr>
          <w:rFonts w:ascii="Trebuchet MS" w:eastAsia="Roboto" w:hAnsi="Trebuchet MS" w:cs="Roboto"/>
          <w:b w:val="0"/>
          <w:bCs w:val="0"/>
          <w:color w:val="000000"/>
          <w:sz w:val="20"/>
          <w:szCs w:val="20"/>
          <w:lang w:eastAsia="en-US"/>
        </w:rPr>
        <w:t xml:space="preserve">critère </w:t>
      </w:r>
      <w:r w:rsidR="00D42816">
        <w:rPr>
          <w:rFonts w:ascii="Trebuchet MS" w:eastAsia="Roboto" w:hAnsi="Trebuchet MS" w:cs="Roboto"/>
          <w:b w:val="0"/>
          <w:bCs w:val="0"/>
          <w:color w:val="000000"/>
          <w:sz w:val="20"/>
          <w:szCs w:val="20"/>
          <w:lang w:eastAsia="en-US"/>
        </w:rPr>
        <w:t>4</w:t>
      </w:r>
      <w:r w:rsidR="00857F47">
        <w:rPr>
          <w:rFonts w:ascii="Trebuchet MS" w:eastAsia="Roboto" w:hAnsi="Trebuchet MS" w:cs="Roboto"/>
          <w:b w:val="0"/>
          <w:bCs w:val="0"/>
          <w:color w:val="000000"/>
          <w:sz w:val="20"/>
          <w:szCs w:val="20"/>
          <w:lang w:eastAsia="en-US"/>
        </w:rPr>
        <w:t>)</w:t>
      </w:r>
      <w:r w:rsidR="00AF5035">
        <w:rPr>
          <w:rFonts w:ascii="Trebuchet MS" w:eastAsia="Roboto" w:hAnsi="Trebuchet MS" w:cs="Roboto"/>
          <w:b w:val="0"/>
          <w:bCs w:val="0"/>
          <w:color w:val="000000"/>
          <w:sz w:val="20"/>
          <w:szCs w:val="20"/>
          <w:lang w:eastAsia="en-US"/>
        </w:rPr>
        <w:t>,</w:t>
      </w:r>
      <w:r w:rsidRPr="00AB5C4D">
        <w:rPr>
          <w:rFonts w:ascii="Trebuchet MS" w:eastAsia="Roboto" w:hAnsi="Trebuchet MS" w:cs="Roboto"/>
          <w:b w:val="0"/>
          <w:bCs w:val="0"/>
          <w:color w:val="000000"/>
          <w:sz w:val="20"/>
          <w:szCs w:val="20"/>
          <w:lang w:eastAsia="en-US"/>
        </w:rPr>
        <w:t xml:space="preserve"> ser</w:t>
      </w:r>
      <w:r w:rsidR="00857F47">
        <w:rPr>
          <w:rFonts w:ascii="Trebuchet MS" w:eastAsia="Roboto" w:hAnsi="Trebuchet MS" w:cs="Roboto"/>
          <w:b w:val="0"/>
          <w:bCs w:val="0"/>
          <w:color w:val="000000"/>
          <w:sz w:val="20"/>
          <w:szCs w:val="20"/>
          <w:lang w:eastAsia="en-US"/>
        </w:rPr>
        <w:t>ont</w:t>
      </w:r>
      <w:r w:rsidR="00330B11">
        <w:rPr>
          <w:rFonts w:ascii="Trebuchet MS" w:eastAsia="Roboto" w:hAnsi="Trebuchet MS" w:cs="Roboto"/>
          <w:b w:val="0"/>
          <w:bCs w:val="0"/>
          <w:color w:val="000000"/>
          <w:sz w:val="20"/>
          <w:szCs w:val="20"/>
          <w:lang w:eastAsia="en-US"/>
        </w:rPr>
        <w:t xml:space="preserve"> évalué</w:t>
      </w:r>
      <w:r w:rsidR="00857F47">
        <w:rPr>
          <w:rFonts w:ascii="Trebuchet MS" w:eastAsia="Roboto" w:hAnsi="Trebuchet MS" w:cs="Roboto"/>
          <w:b w:val="0"/>
          <w:bCs w:val="0"/>
          <w:color w:val="000000"/>
          <w:sz w:val="20"/>
          <w:szCs w:val="20"/>
          <w:lang w:eastAsia="en-US"/>
        </w:rPr>
        <w:t>s</w:t>
      </w:r>
      <w:r w:rsidRPr="00AB5C4D">
        <w:rPr>
          <w:rFonts w:ascii="Trebuchet MS" w:eastAsia="Roboto" w:hAnsi="Trebuchet MS" w:cs="Roboto"/>
          <w:b w:val="0"/>
          <w:bCs w:val="0"/>
          <w:color w:val="000000"/>
          <w:sz w:val="20"/>
          <w:szCs w:val="20"/>
          <w:lang w:eastAsia="en-US"/>
        </w:rPr>
        <w:t xml:space="preserve"> suivant les indications complétées ci-dessous. </w:t>
      </w:r>
    </w:p>
    <w:p w14:paraId="72C196F4"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07C905B5" w14:textId="7CB74F72"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Po</w:t>
      </w:r>
      <w:r>
        <w:rPr>
          <w:rFonts w:ascii="Trebuchet MS" w:eastAsia="Roboto" w:hAnsi="Trebuchet MS" w:cs="Roboto"/>
          <w:b w:val="0"/>
          <w:bCs w:val="0"/>
          <w:color w:val="000000"/>
          <w:sz w:val="20"/>
          <w:szCs w:val="20"/>
          <w:lang w:eastAsia="en-US"/>
        </w:rPr>
        <w:t>ur chaque rubrique</w:t>
      </w:r>
      <w:r w:rsidRPr="00AB5C4D">
        <w:rPr>
          <w:rFonts w:ascii="Trebuchet MS" w:eastAsia="Roboto" w:hAnsi="Trebuchet MS" w:cs="Roboto"/>
          <w:b w:val="0"/>
          <w:bCs w:val="0"/>
          <w:color w:val="000000"/>
          <w:sz w:val="20"/>
          <w:szCs w:val="20"/>
          <w:lang w:eastAsia="en-US"/>
        </w:rPr>
        <w:t xml:space="preserve">, si aucun des renseignements demandés n'est apporté par le candidat, la valeur technique </w:t>
      </w:r>
      <w:r w:rsidR="00A57E70">
        <w:rPr>
          <w:rFonts w:ascii="Trebuchet MS" w:eastAsia="Roboto" w:hAnsi="Trebuchet MS" w:cs="Roboto"/>
          <w:b w:val="0"/>
          <w:bCs w:val="0"/>
          <w:color w:val="000000"/>
          <w:sz w:val="20"/>
          <w:szCs w:val="20"/>
          <w:lang w:eastAsia="en-US"/>
        </w:rPr>
        <w:t xml:space="preserve">et le développement durable et Responsabilité sociétale </w:t>
      </w:r>
      <w:r w:rsidRPr="00AB5C4D">
        <w:rPr>
          <w:rFonts w:ascii="Trebuchet MS" w:eastAsia="Roboto" w:hAnsi="Trebuchet MS" w:cs="Roboto"/>
          <w:b w:val="0"/>
          <w:bCs w:val="0"/>
          <w:color w:val="000000"/>
          <w:sz w:val="20"/>
          <w:szCs w:val="20"/>
          <w:lang w:eastAsia="en-US"/>
        </w:rPr>
        <w:t>de l'offre sur la rubrique concernée sera notée zéro.</w:t>
      </w:r>
    </w:p>
    <w:p w14:paraId="45EC95FE"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204315AE"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Il est important de noter que tous les renseignements de ce questionnaire sont contractuels et donc opposables à l'entreprise titulaire durant l'exécution du marché.</w:t>
      </w:r>
    </w:p>
    <w:p w14:paraId="48A376F9"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4218023A"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Pendant l’exécution du marché, toute modification des renseignements ci-dessous (à condition que la qualité des prestations soit maintenue) devra faire l’objet d’une information auprès du représentant de l’Université dans les meilleurs délais.</w:t>
      </w:r>
    </w:p>
    <w:p w14:paraId="0B1D452C" w14:textId="77777777" w:rsidR="00B16BE0" w:rsidRPr="00085BB4" w:rsidRDefault="00B16BE0" w:rsidP="00B745E3">
      <w:pPr>
        <w:pStyle w:val="Corpsdetexte"/>
        <w:rPr>
          <w:rFonts w:ascii="Trebuchet MS" w:hAnsi="Trebuchet MS" w:cs="Times New Roman"/>
          <w:sz w:val="20"/>
          <w:szCs w:val="20"/>
        </w:rPr>
      </w:pPr>
    </w:p>
    <w:tbl>
      <w:tblPr>
        <w:tblStyle w:val="TableauGrille1Clai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36BD" w:rsidRPr="00085BB4" w14:paraId="068ED6DC" w14:textId="77777777" w:rsidTr="00E761B5">
        <w:trPr>
          <w:cnfStyle w:val="100000000000" w:firstRow="1" w:lastRow="0" w:firstColumn="0" w:lastColumn="0" w:oddVBand="0" w:evenVBand="0" w:oddHBand="0"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9779" w:type="dxa"/>
            <w:tcBorders>
              <w:bottom w:val="none" w:sz="0" w:space="0" w:color="auto"/>
            </w:tcBorders>
            <w:vAlign w:val="center"/>
          </w:tcPr>
          <w:p w14:paraId="630EE8FF" w14:textId="77777777" w:rsidR="0060150A" w:rsidRDefault="0060150A" w:rsidP="00B436BD">
            <w:pPr>
              <w:pStyle w:val="Corpsdetexte"/>
              <w:jc w:val="left"/>
              <w:rPr>
                <w:rFonts w:ascii="Trebuchet MS" w:hAnsi="Trebuchet MS" w:cs="Times New Roman"/>
                <w:sz w:val="20"/>
                <w:szCs w:val="20"/>
              </w:rPr>
            </w:pPr>
          </w:p>
          <w:p w14:paraId="600818A6" w14:textId="3CECCA05" w:rsidR="00C5723F" w:rsidRPr="00EA4E1C" w:rsidRDefault="00B436BD" w:rsidP="00B436BD">
            <w:pPr>
              <w:pStyle w:val="Corpsdetexte"/>
              <w:jc w:val="left"/>
              <w:rPr>
                <w:rFonts w:ascii="Trebuchet MS" w:hAnsi="Trebuchet MS" w:cs="Times New Roman"/>
                <w:b/>
                <w:bCs/>
                <w:sz w:val="20"/>
                <w:szCs w:val="20"/>
              </w:rPr>
            </w:pPr>
            <w:r w:rsidRPr="00EA4E1C">
              <w:rPr>
                <w:rFonts w:ascii="Trebuchet MS" w:hAnsi="Trebuchet MS" w:cs="Times New Roman"/>
                <w:b/>
                <w:bCs/>
                <w:sz w:val="20"/>
                <w:szCs w:val="20"/>
              </w:rPr>
              <w:t>SOCIETE :</w:t>
            </w:r>
          </w:p>
          <w:p w14:paraId="39D88ABE" w14:textId="77777777" w:rsidR="00EA4E1C" w:rsidRPr="00EA4E1C" w:rsidRDefault="00EA4E1C" w:rsidP="00B436BD">
            <w:pPr>
              <w:pStyle w:val="Corpsdetexte"/>
              <w:jc w:val="left"/>
              <w:rPr>
                <w:rFonts w:ascii="Trebuchet MS" w:hAnsi="Trebuchet MS" w:cs="Times New Roman"/>
                <w:b/>
                <w:bCs/>
                <w:sz w:val="20"/>
                <w:szCs w:val="20"/>
              </w:rPr>
            </w:pPr>
          </w:p>
          <w:p w14:paraId="2E67537D" w14:textId="6AF21A73" w:rsidR="00EA4E1C" w:rsidRPr="00EA4E1C" w:rsidRDefault="00EA4E1C" w:rsidP="00EA4E1C">
            <w:pPr>
              <w:jc w:val="both"/>
              <w:rPr>
                <w:rFonts w:ascii="Trebuchet MS" w:hAnsi="Trebuchet MS" w:cs="Times New Roman"/>
              </w:rPr>
            </w:pPr>
            <w:r w:rsidRPr="00EA4E1C">
              <w:rPr>
                <w:rFonts w:ascii="Trebuchet MS" w:hAnsi="Trebuchet MS" w:cs="Times New Roman"/>
              </w:rPr>
              <w:t xml:space="preserve">Coordonnées pour joindre aisément les interlocuteurs de la </w:t>
            </w:r>
            <w:r w:rsidRPr="00085BB4">
              <w:rPr>
                <w:rFonts w:ascii="Trebuchet MS" w:hAnsi="Trebuchet MS" w:cs="Times New Roman"/>
              </w:rPr>
              <w:t>SOCIETE</w:t>
            </w:r>
            <w:r w:rsidRPr="00EA4E1C">
              <w:rPr>
                <w:rFonts w:ascii="Trebuchet MS" w:hAnsi="Trebuchet MS" w:cs="Times New Roman"/>
              </w:rPr>
              <w:t xml:space="preserve"> :</w:t>
            </w:r>
          </w:p>
          <w:p w14:paraId="4CFAAEFD" w14:textId="77777777" w:rsidR="00EA4E1C" w:rsidRPr="00EA4E1C" w:rsidRDefault="00EA4E1C" w:rsidP="00EA4E1C">
            <w:pPr>
              <w:ind w:firstLine="708"/>
              <w:jc w:val="both"/>
              <w:rPr>
                <w:rFonts w:ascii="Trebuchet MS" w:hAnsi="Trebuchet MS" w:cs="Times New Roman"/>
              </w:rPr>
            </w:pPr>
          </w:p>
          <w:p w14:paraId="4817EBD0" w14:textId="5A219F15"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Service administratif :</w:t>
            </w:r>
            <w:r w:rsidR="0060150A">
              <w:rPr>
                <w:rFonts w:ascii="Trebuchet MS" w:hAnsi="Trebuchet MS" w:cs="Times New Roman"/>
              </w:rPr>
              <w:t xml:space="preserve"> </w:t>
            </w:r>
            <w:r w:rsidR="0060150A" w:rsidRPr="00EA4E1C">
              <w:rPr>
                <w:rFonts w:ascii="Trebuchet MS" w:hAnsi="Trebuchet MS" w:cs="Times New Roman"/>
              </w:rPr>
              <w:t>………………………</w:t>
            </w:r>
          </w:p>
          <w:p w14:paraId="58BE647A"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Téléphone : ………………………</w:t>
            </w:r>
          </w:p>
          <w:p w14:paraId="1B2174F7"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Télécopie : ………………………</w:t>
            </w:r>
          </w:p>
          <w:p w14:paraId="6D90D6A2"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Portable : …………………………</w:t>
            </w:r>
          </w:p>
          <w:p w14:paraId="6886F9D0" w14:textId="71DBA5BA" w:rsidR="00EA4E1C" w:rsidRPr="00EA4E1C" w:rsidRDefault="00EA4E1C" w:rsidP="00EA4E1C">
            <w:pPr>
              <w:jc w:val="both"/>
              <w:rPr>
                <w:rFonts w:ascii="Trebuchet MS" w:hAnsi="Trebuchet MS" w:cs="Times New Roman"/>
              </w:rPr>
            </w:pPr>
            <w:r w:rsidRPr="00EA4E1C">
              <w:rPr>
                <w:rFonts w:ascii="Trebuchet MS" w:hAnsi="Trebuchet MS" w:cs="Times New Roman"/>
              </w:rPr>
              <w:tab/>
              <w:t>Courrier électronique : ………</w:t>
            </w:r>
            <w:r w:rsidR="0060150A" w:rsidRPr="00EA4E1C">
              <w:rPr>
                <w:rFonts w:ascii="Trebuchet MS" w:hAnsi="Trebuchet MS" w:cs="Times New Roman"/>
              </w:rPr>
              <w:t>………@…</w:t>
            </w:r>
            <w:r w:rsidRPr="00EA4E1C">
              <w:rPr>
                <w:rFonts w:ascii="Trebuchet MS" w:hAnsi="Trebuchet MS" w:cs="Times New Roman"/>
              </w:rPr>
              <w:t>…………</w:t>
            </w:r>
          </w:p>
          <w:p w14:paraId="1D2A8F3C" w14:textId="6EEF2011" w:rsidR="00EA4E1C" w:rsidRPr="00EA4E1C" w:rsidRDefault="00EA4E1C" w:rsidP="00EA4E1C">
            <w:pPr>
              <w:jc w:val="both"/>
              <w:rPr>
                <w:rFonts w:ascii="Trebuchet MS" w:hAnsi="Trebuchet MS" w:cs="Times New Roman"/>
              </w:rPr>
            </w:pPr>
            <w:r w:rsidRPr="00EA4E1C">
              <w:rPr>
                <w:rFonts w:ascii="Trebuchet MS" w:hAnsi="Trebuchet MS" w:cs="Times New Roman"/>
              </w:rPr>
              <w:tab/>
              <w:t>Horaire d’ouverture</w:t>
            </w:r>
            <w:r w:rsidR="0060150A">
              <w:rPr>
                <w:rFonts w:ascii="Trebuchet MS" w:hAnsi="Trebuchet MS" w:cs="Times New Roman"/>
              </w:rPr>
              <w:t xml:space="preserve"> </w:t>
            </w:r>
            <w:r w:rsidR="0060150A" w:rsidRPr="00EA4E1C">
              <w:rPr>
                <w:rFonts w:ascii="Trebuchet MS" w:hAnsi="Trebuchet MS" w:cs="Times New Roman"/>
              </w:rPr>
              <w:t>: …</w:t>
            </w:r>
            <w:r w:rsidRPr="00EA4E1C">
              <w:rPr>
                <w:rFonts w:ascii="Trebuchet MS" w:hAnsi="Trebuchet MS" w:cs="Times New Roman"/>
              </w:rPr>
              <w:t>……………………….</w:t>
            </w:r>
          </w:p>
          <w:p w14:paraId="04C5AF24" w14:textId="77777777" w:rsidR="00EA4E1C" w:rsidRPr="00EA4E1C" w:rsidRDefault="00EA4E1C" w:rsidP="00EA4E1C">
            <w:pPr>
              <w:ind w:firstLine="708"/>
              <w:jc w:val="both"/>
              <w:rPr>
                <w:rFonts w:ascii="Trebuchet MS" w:hAnsi="Trebuchet MS" w:cs="Times New Roman"/>
              </w:rPr>
            </w:pPr>
          </w:p>
          <w:p w14:paraId="2EDCB05A" w14:textId="087A1CCB"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Service technique :</w:t>
            </w:r>
            <w:r w:rsidR="0060150A">
              <w:rPr>
                <w:rFonts w:ascii="Trebuchet MS" w:hAnsi="Trebuchet MS" w:cs="Times New Roman"/>
              </w:rPr>
              <w:t xml:space="preserve"> </w:t>
            </w:r>
            <w:r w:rsidR="0060150A" w:rsidRPr="00EA4E1C">
              <w:rPr>
                <w:rFonts w:ascii="Trebuchet MS" w:hAnsi="Trebuchet MS" w:cs="Times New Roman"/>
              </w:rPr>
              <w:t>………………………</w:t>
            </w:r>
          </w:p>
          <w:p w14:paraId="63662FFB" w14:textId="026BEA2B" w:rsidR="00EA4E1C" w:rsidRPr="00EA4E1C" w:rsidRDefault="00EA4E1C" w:rsidP="00EA4E1C">
            <w:pPr>
              <w:ind w:left="708"/>
              <w:rPr>
                <w:rFonts w:ascii="Trebuchet MS" w:hAnsi="Trebuchet MS" w:cs="Times New Roman"/>
              </w:rPr>
            </w:pPr>
            <w:r w:rsidRPr="00EA4E1C">
              <w:rPr>
                <w:rFonts w:ascii="Trebuchet MS" w:hAnsi="Trebuchet MS" w:cs="Times New Roman"/>
              </w:rPr>
              <w:t>Numéro de téléphone où adresser la demande</w:t>
            </w:r>
            <w:r w:rsidR="0060150A" w:rsidRPr="00EA4E1C">
              <w:rPr>
                <w:rFonts w:ascii="Trebuchet MS" w:hAnsi="Trebuchet MS" w:cs="Times New Roman"/>
              </w:rPr>
              <w:t xml:space="preserve"> :  …</w:t>
            </w:r>
            <w:r w:rsidRPr="00EA4E1C">
              <w:rPr>
                <w:rFonts w:ascii="Trebuchet MS" w:hAnsi="Trebuchet MS" w:cs="Times New Roman"/>
              </w:rPr>
              <w:t>………</w:t>
            </w:r>
            <w:r w:rsidR="0060150A" w:rsidRPr="00EA4E1C">
              <w:rPr>
                <w:rFonts w:ascii="Trebuchet MS" w:hAnsi="Trebuchet MS" w:cs="Times New Roman"/>
              </w:rPr>
              <w:t>……</w:t>
            </w:r>
            <w:r w:rsidRPr="00EA4E1C">
              <w:rPr>
                <w:rFonts w:ascii="Trebuchet MS" w:hAnsi="Trebuchet MS" w:cs="Times New Roman"/>
              </w:rPr>
              <w:t>………….</w:t>
            </w:r>
          </w:p>
          <w:p w14:paraId="624B8E5E" w14:textId="0526CF56" w:rsidR="00EA4E1C" w:rsidRPr="00EA4E1C" w:rsidRDefault="00EA4E1C" w:rsidP="00EA4E1C">
            <w:pPr>
              <w:ind w:left="708"/>
              <w:rPr>
                <w:rFonts w:ascii="Trebuchet MS" w:hAnsi="Trebuchet MS" w:cs="Times New Roman"/>
              </w:rPr>
            </w:pPr>
            <w:r w:rsidRPr="00EA4E1C">
              <w:rPr>
                <w:rFonts w:ascii="Trebuchet MS" w:hAnsi="Trebuchet MS" w:cs="Times New Roman"/>
              </w:rPr>
              <w:t>Et/ou Numéro de téléphone de l'astreinte (hors période d'ouverture du service) : ……</w:t>
            </w:r>
            <w:r w:rsidR="0060150A" w:rsidRPr="00EA4E1C">
              <w:rPr>
                <w:rFonts w:ascii="Trebuchet MS" w:hAnsi="Trebuchet MS" w:cs="Times New Roman"/>
              </w:rPr>
              <w:t>……</w:t>
            </w:r>
            <w:r w:rsidRPr="00EA4E1C">
              <w:rPr>
                <w:rFonts w:ascii="Trebuchet MS" w:hAnsi="Trebuchet MS" w:cs="Times New Roman"/>
              </w:rPr>
              <w:t>……</w:t>
            </w:r>
            <w:r w:rsidR="0060150A" w:rsidRPr="00EA4E1C">
              <w:rPr>
                <w:rFonts w:ascii="Trebuchet MS" w:hAnsi="Trebuchet MS" w:cs="Times New Roman"/>
              </w:rPr>
              <w:t>……</w:t>
            </w:r>
            <w:r w:rsidRPr="00EA4E1C">
              <w:rPr>
                <w:rFonts w:ascii="Trebuchet MS" w:hAnsi="Trebuchet MS" w:cs="Times New Roman"/>
              </w:rPr>
              <w:t>……</w:t>
            </w:r>
            <w:r w:rsidR="0060150A" w:rsidRPr="00EA4E1C">
              <w:rPr>
                <w:rFonts w:ascii="Trebuchet MS" w:hAnsi="Trebuchet MS" w:cs="Times New Roman"/>
              </w:rPr>
              <w:t>……</w:t>
            </w:r>
            <w:r w:rsidRPr="00EA4E1C">
              <w:rPr>
                <w:rFonts w:ascii="Trebuchet MS" w:hAnsi="Trebuchet MS" w:cs="Times New Roman"/>
              </w:rPr>
              <w:t>.</w:t>
            </w:r>
          </w:p>
          <w:p w14:paraId="07A1925B" w14:textId="77777777" w:rsidR="00EA4E1C" w:rsidRPr="00EA4E1C" w:rsidRDefault="00EA4E1C" w:rsidP="00EA4E1C">
            <w:pPr>
              <w:ind w:firstLine="708"/>
              <w:rPr>
                <w:rFonts w:ascii="Trebuchet MS" w:hAnsi="Trebuchet MS" w:cs="Times New Roman"/>
              </w:rPr>
            </w:pPr>
            <w:r w:rsidRPr="00EA4E1C">
              <w:rPr>
                <w:rFonts w:ascii="Trebuchet MS" w:hAnsi="Trebuchet MS" w:cs="Times New Roman"/>
              </w:rPr>
              <w:t>Numéro de télécopie où confirmer et adresser la demande : …………………</w:t>
            </w:r>
          </w:p>
          <w:p w14:paraId="5C78573E" w14:textId="08CBD573" w:rsidR="00EA4E1C" w:rsidRPr="00EA4E1C" w:rsidRDefault="00EA4E1C" w:rsidP="00EA4E1C">
            <w:pPr>
              <w:jc w:val="both"/>
              <w:rPr>
                <w:rFonts w:ascii="Trebuchet MS" w:hAnsi="Trebuchet MS" w:cs="Times New Roman"/>
              </w:rPr>
            </w:pPr>
            <w:r w:rsidRPr="00EA4E1C">
              <w:rPr>
                <w:rFonts w:ascii="Trebuchet MS" w:hAnsi="Trebuchet MS" w:cs="Times New Roman"/>
              </w:rPr>
              <w:tab/>
              <w:t>Courrier électronique : ………</w:t>
            </w:r>
            <w:r w:rsidR="0060150A" w:rsidRPr="00EA4E1C">
              <w:rPr>
                <w:rFonts w:ascii="Trebuchet MS" w:hAnsi="Trebuchet MS" w:cs="Times New Roman"/>
              </w:rPr>
              <w:t>………@…</w:t>
            </w:r>
            <w:r w:rsidRPr="00EA4E1C">
              <w:rPr>
                <w:rFonts w:ascii="Trebuchet MS" w:hAnsi="Trebuchet MS" w:cs="Times New Roman"/>
              </w:rPr>
              <w:t>…………</w:t>
            </w:r>
          </w:p>
          <w:p w14:paraId="743E2D01" w14:textId="77777777" w:rsidR="00EA4E1C" w:rsidRDefault="00EA4E1C" w:rsidP="00B436BD">
            <w:pPr>
              <w:pStyle w:val="Corpsdetexte"/>
              <w:jc w:val="left"/>
              <w:rPr>
                <w:rFonts w:ascii="Trebuchet MS" w:hAnsi="Trebuchet MS" w:cs="Times New Roman"/>
                <w:b/>
                <w:bCs/>
                <w:sz w:val="20"/>
                <w:szCs w:val="20"/>
              </w:rPr>
            </w:pPr>
          </w:p>
          <w:p w14:paraId="3077FF6D" w14:textId="4E0D6DE8" w:rsidR="0060150A" w:rsidRPr="00085BB4" w:rsidRDefault="0060150A" w:rsidP="00B436BD">
            <w:pPr>
              <w:pStyle w:val="Corpsdetexte"/>
              <w:jc w:val="left"/>
              <w:rPr>
                <w:rFonts w:ascii="Trebuchet MS" w:hAnsi="Trebuchet MS" w:cs="Times New Roman"/>
                <w:sz w:val="20"/>
                <w:szCs w:val="20"/>
              </w:rPr>
            </w:pPr>
          </w:p>
        </w:tc>
      </w:tr>
    </w:tbl>
    <w:p w14:paraId="5F7ABC81" w14:textId="3070C452" w:rsidR="00B745E3" w:rsidRDefault="00B745E3" w:rsidP="00B745E3">
      <w:pPr>
        <w:pStyle w:val="Corpsdetexte"/>
        <w:rPr>
          <w:rFonts w:ascii="Trebuchet MS" w:hAnsi="Trebuchet MS" w:cs="Times New Roman"/>
          <w:b w:val="0"/>
          <w:sz w:val="20"/>
          <w:szCs w:val="20"/>
          <w:u w:val="single"/>
        </w:rPr>
      </w:pPr>
    </w:p>
    <w:p w14:paraId="712849FD" w14:textId="0F9EF7DE" w:rsidR="00AF5035" w:rsidRDefault="00AF5035" w:rsidP="00B745E3">
      <w:pPr>
        <w:pStyle w:val="Corpsdetexte"/>
        <w:rPr>
          <w:rFonts w:ascii="Trebuchet MS" w:hAnsi="Trebuchet MS" w:cs="Times New Roman"/>
          <w:b w:val="0"/>
          <w:sz w:val="20"/>
          <w:szCs w:val="20"/>
          <w:u w:val="single"/>
        </w:rPr>
      </w:pPr>
    </w:p>
    <w:p w14:paraId="41819B44" w14:textId="37C1310C" w:rsidR="00AF5035" w:rsidRDefault="00AF5035" w:rsidP="00B745E3">
      <w:pPr>
        <w:pStyle w:val="Corpsdetexte"/>
        <w:rPr>
          <w:rFonts w:ascii="Trebuchet MS" w:hAnsi="Trebuchet MS" w:cs="Times New Roman"/>
          <w:b w:val="0"/>
          <w:sz w:val="20"/>
          <w:szCs w:val="20"/>
          <w:u w:val="single"/>
        </w:rPr>
      </w:pPr>
    </w:p>
    <w:p w14:paraId="098367E3" w14:textId="5B78A15C" w:rsidR="00AF5035" w:rsidRDefault="00AF5035" w:rsidP="00B745E3">
      <w:pPr>
        <w:pStyle w:val="Corpsdetexte"/>
        <w:rPr>
          <w:rFonts w:ascii="Trebuchet MS" w:hAnsi="Trebuchet MS" w:cs="Times New Roman"/>
          <w:b w:val="0"/>
          <w:sz w:val="20"/>
          <w:szCs w:val="20"/>
          <w:u w:val="single"/>
        </w:rPr>
      </w:pPr>
    </w:p>
    <w:p w14:paraId="3DD33697" w14:textId="6AEE0248" w:rsidR="00AF5035" w:rsidRDefault="00AF5035" w:rsidP="00B745E3">
      <w:pPr>
        <w:pStyle w:val="Corpsdetexte"/>
        <w:rPr>
          <w:rFonts w:ascii="Trebuchet MS" w:hAnsi="Trebuchet MS" w:cs="Times New Roman"/>
          <w:b w:val="0"/>
          <w:sz w:val="20"/>
          <w:szCs w:val="20"/>
          <w:u w:val="single"/>
        </w:rPr>
      </w:pPr>
    </w:p>
    <w:p w14:paraId="47DA6ABC" w14:textId="39EB61C8" w:rsidR="00AF5035" w:rsidRDefault="00AF5035" w:rsidP="00B745E3">
      <w:pPr>
        <w:pStyle w:val="Corpsdetexte"/>
        <w:rPr>
          <w:rFonts w:ascii="Trebuchet MS" w:hAnsi="Trebuchet MS" w:cs="Times New Roman"/>
          <w:b w:val="0"/>
          <w:sz w:val="20"/>
          <w:szCs w:val="20"/>
          <w:u w:val="single"/>
        </w:rPr>
      </w:pPr>
    </w:p>
    <w:p w14:paraId="16131917" w14:textId="765C45CB" w:rsidR="00AF5035" w:rsidRDefault="00AF5035" w:rsidP="00B745E3">
      <w:pPr>
        <w:pStyle w:val="Corpsdetexte"/>
        <w:rPr>
          <w:rFonts w:ascii="Trebuchet MS" w:hAnsi="Trebuchet MS" w:cs="Times New Roman"/>
          <w:b w:val="0"/>
          <w:sz w:val="20"/>
          <w:szCs w:val="20"/>
          <w:u w:val="single"/>
        </w:rPr>
      </w:pPr>
    </w:p>
    <w:p w14:paraId="4CEE71B5" w14:textId="739175B6" w:rsidR="00373D8C" w:rsidRDefault="00373D8C" w:rsidP="00B745E3">
      <w:pPr>
        <w:pStyle w:val="Corpsdetexte"/>
        <w:rPr>
          <w:rFonts w:ascii="Trebuchet MS" w:hAnsi="Trebuchet MS" w:cs="Times New Roman"/>
          <w:b w:val="0"/>
          <w:sz w:val="20"/>
          <w:szCs w:val="20"/>
          <w:u w:val="single"/>
        </w:rPr>
      </w:pPr>
    </w:p>
    <w:p w14:paraId="3C554AFC" w14:textId="47E1B6D3" w:rsidR="00AF5035" w:rsidRPr="00085BB4" w:rsidRDefault="00AF5035" w:rsidP="00B745E3">
      <w:pPr>
        <w:pStyle w:val="Corpsdetexte"/>
        <w:rPr>
          <w:rFonts w:ascii="Trebuchet MS" w:hAnsi="Trebuchet MS" w:cs="Times New Roman"/>
          <w:b w:val="0"/>
          <w:sz w:val="20"/>
          <w:szCs w:val="20"/>
          <w:u w:val="single"/>
        </w:rPr>
      </w:pPr>
    </w:p>
    <w:tbl>
      <w:tblPr>
        <w:tblStyle w:val="TableauGrille6Couleur"/>
        <w:tblW w:w="9776" w:type="dxa"/>
        <w:tblLayout w:type="fixed"/>
        <w:tblLook w:val="04A0" w:firstRow="1" w:lastRow="0" w:firstColumn="1" w:lastColumn="0" w:noHBand="0" w:noVBand="1"/>
      </w:tblPr>
      <w:tblGrid>
        <w:gridCol w:w="9776"/>
      </w:tblGrid>
      <w:tr w:rsidR="00605DD5" w:rsidRPr="00085BB4" w14:paraId="5B91C51D" w14:textId="77777777" w:rsidTr="004C07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5C44537A" w14:textId="54C614A8" w:rsidR="00605DD5" w:rsidRPr="000157F7" w:rsidRDefault="00BA5737" w:rsidP="000157F7">
            <w:pPr>
              <w:ind w:left="360"/>
              <w:rPr>
                <w:rFonts w:ascii="Trebuchet MS" w:hAnsi="Trebuchet MS" w:cs="Times New Roman"/>
                <w:b w:val="0"/>
                <w:bCs w:val="0"/>
                <w:u w:val="single"/>
              </w:rPr>
            </w:pPr>
            <w:r>
              <w:rPr>
                <w:rFonts w:ascii="Trebuchet MS" w:eastAsia="Trebuchet MS" w:hAnsi="Trebuchet MS" w:cs="Trebuchet MS"/>
                <w:color w:val="000000"/>
              </w:rPr>
              <w:t>2</w:t>
            </w:r>
            <w:r w:rsidR="000157F7">
              <w:rPr>
                <w:rFonts w:ascii="Trebuchet MS" w:eastAsia="Trebuchet MS" w:hAnsi="Trebuchet MS" w:cs="Trebuchet MS"/>
                <w:color w:val="000000"/>
              </w:rPr>
              <w:t>-</w:t>
            </w:r>
            <w:r w:rsidR="00B102C7" w:rsidRPr="000157F7">
              <w:rPr>
                <w:rFonts w:ascii="Trebuchet MS" w:eastAsia="Trebuchet MS" w:hAnsi="Trebuchet MS" w:cs="Trebuchet MS"/>
                <w:color w:val="000000"/>
              </w:rPr>
              <w:t>Valeur technique</w:t>
            </w:r>
            <w:r w:rsidR="00EB2E81" w:rsidRPr="000157F7">
              <w:rPr>
                <w:rFonts w:ascii="Trebuchet MS" w:eastAsia="Roboto" w:hAnsi="Trebuchet MS" w:cs="Roboto"/>
                <w:color w:val="000000"/>
              </w:rPr>
              <w:t xml:space="preserve"> (</w:t>
            </w:r>
            <w:r w:rsidR="00AF5035" w:rsidRPr="000157F7">
              <w:rPr>
                <w:rFonts w:ascii="Trebuchet MS" w:eastAsia="Roboto" w:hAnsi="Trebuchet MS" w:cs="Roboto"/>
                <w:color w:val="000000"/>
              </w:rPr>
              <w:t xml:space="preserve">sur </w:t>
            </w:r>
            <w:r w:rsidR="00E761B5">
              <w:rPr>
                <w:rFonts w:ascii="Trebuchet MS" w:eastAsia="Roboto" w:hAnsi="Trebuchet MS" w:cs="Roboto"/>
                <w:color w:val="000000"/>
              </w:rPr>
              <w:t>45</w:t>
            </w:r>
            <w:r w:rsidR="00D13E19" w:rsidRPr="000157F7">
              <w:rPr>
                <w:rFonts w:ascii="Trebuchet MS" w:eastAsia="Roboto" w:hAnsi="Trebuchet MS" w:cs="Roboto"/>
                <w:color w:val="000000"/>
              </w:rPr>
              <w:t>)</w:t>
            </w:r>
          </w:p>
          <w:p w14:paraId="6A95EF6D" w14:textId="77777777" w:rsidR="00D13E19" w:rsidRPr="00D13E19" w:rsidRDefault="00D13E19" w:rsidP="00D13E19">
            <w:pPr>
              <w:ind w:left="360"/>
              <w:rPr>
                <w:rFonts w:ascii="Trebuchet MS" w:hAnsi="Trebuchet MS" w:cs="Times New Roman"/>
                <w:u w:val="single"/>
              </w:rPr>
            </w:pPr>
          </w:p>
          <w:p w14:paraId="19E0AFD7" w14:textId="07ECB88D" w:rsidR="00D13E19" w:rsidRPr="00533680" w:rsidRDefault="00BA5737" w:rsidP="00E761B5">
            <w:pPr>
              <w:rPr>
                <w:rFonts w:ascii="Trebuchet MS" w:eastAsia="Trebuchet MS" w:hAnsi="Trebuchet MS" w:cs="Trebuchet MS"/>
                <w:color w:val="000000"/>
                <w:u w:val="single"/>
              </w:rPr>
            </w:pPr>
            <w:r w:rsidRPr="00E761B5">
              <w:rPr>
                <w:rFonts w:ascii="Trebuchet MS" w:eastAsia="Trebuchet MS" w:hAnsi="Trebuchet MS" w:cs="Trebuchet MS"/>
                <w:color w:val="000000"/>
              </w:rPr>
              <w:t>2</w:t>
            </w:r>
            <w:r w:rsidR="00D13E19" w:rsidRPr="00E761B5">
              <w:rPr>
                <w:rFonts w:ascii="Trebuchet MS" w:eastAsia="Trebuchet MS" w:hAnsi="Trebuchet MS" w:cs="Trebuchet MS"/>
                <w:color w:val="000000"/>
              </w:rPr>
              <w:t>-1</w:t>
            </w:r>
            <w:r w:rsidRPr="00E761B5">
              <w:rPr>
                <w:rFonts w:ascii="Trebuchet MS" w:eastAsia="Trebuchet MS" w:hAnsi="Trebuchet MS" w:cs="Trebuchet MS"/>
                <w:color w:val="000000"/>
              </w:rPr>
              <w:t xml:space="preserve"> </w:t>
            </w:r>
            <w:r w:rsidR="00533680" w:rsidRPr="00533680">
              <w:rPr>
                <w:rFonts w:ascii="Trebuchet MS" w:eastAsia="Trebuchet MS" w:hAnsi="Trebuchet MS" w:cs="Trebuchet MS"/>
                <w:i/>
                <w:color w:val="000000"/>
                <w:u w:val="single"/>
              </w:rPr>
              <w:t>Moyens techniques et humains mis à disposition par l'entreprise candidate pour la bonne exécution de l’accord-cadre</w:t>
            </w:r>
            <w:r w:rsidR="00533680" w:rsidRPr="00533680">
              <w:rPr>
                <w:rFonts w:ascii="Trebuchet MS" w:eastAsia="Trebuchet MS" w:hAnsi="Trebuchet MS" w:cs="Trebuchet MS"/>
                <w:color w:val="000000"/>
                <w:u w:val="single"/>
              </w:rPr>
              <w:t xml:space="preserve"> </w:t>
            </w:r>
            <w:r w:rsidR="00083D3A" w:rsidRPr="00533680">
              <w:rPr>
                <w:rFonts w:ascii="Trebuchet MS" w:eastAsia="Trebuchet MS" w:hAnsi="Trebuchet MS" w:cs="Trebuchet MS"/>
                <w:color w:val="000000"/>
                <w:u w:val="single"/>
              </w:rPr>
              <w:t>(</w:t>
            </w:r>
            <w:r w:rsidR="009E75C7" w:rsidRPr="00533680">
              <w:rPr>
                <w:rFonts w:ascii="Trebuchet MS" w:eastAsia="Trebuchet MS" w:hAnsi="Trebuchet MS" w:cs="Trebuchet MS"/>
                <w:color w:val="000000"/>
                <w:u w:val="single"/>
              </w:rPr>
              <w:t xml:space="preserve">sur </w:t>
            </w:r>
            <w:r w:rsidR="00533680" w:rsidRPr="00533680">
              <w:rPr>
                <w:rFonts w:ascii="Trebuchet MS" w:eastAsia="Trebuchet MS" w:hAnsi="Trebuchet MS" w:cs="Trebuchet MS"/>
                <w:color w:val="000000"/>
                <w:u w:val="single"/>
              </w:rPr>
              <w:t xml:space="preserve">15 </w:t>
            </w:r>
            <w:r w:rsidR="009E75C7" w:rsidRPr="00533680">
              <w:rPr>
                <w:rFonts w:ascii="Trebuchet MS" w:eastAsia="Trebuchet MS" w:hAnsi="Trebuchet MS" w:cs="Trebuchet MS"/>
                <w:color w:val="000000"/>
                <w:u w:val="single"/>
              </w:rPr>
              <w:t>points</w:t>
            </w:r>
            <w:r w:rsidR="00D13E19" w:rsidRPr="00533680">
              <w:rPr>
                <w:rFonts w:ascii="Trebuchet MS" w:eastAsia="Trebuchet MS" w:hAnsi="Trebuchet MS" w:cs="Trebuchet MS"/>
                <w:color w:val="000000"/>
                <w:u w:val="single"/>
              </w:rPr>
              <w:t>)</w:t>
            </w:r>
          </w:p>
          <w:p w14:paraId="067BEF23" w14:textId="5024A992" w:rsidR="00396329" w:rsidRPr="009C16FB" w:rsidRDefault="00396329" w:rsidP="002809E8">
            <w:pPr>
              <w:rPr>
                <w:rFonts w:ascii="Trebuchet MS" w:hAnsi="Trebuchet MS" w:cs="Times New Roman"/>
              </w:rPr>
            </w:pPr>
          </w:p>
        </w:tc>
      </w:tr>
      <w:tr w:rsidR="00605DD5" w:rsidRPr="00085BB4" w14:paraId="127047F4" w14:textId="77777777" w:rsidTr="004C07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0534C3C5" w14:textId="5BCEC1DF" w:rsidR="00847959" w:rsidRDefault="00BA5737" w:rsidP="00A8494A">
            <w:pPr>
              <w:spacing w:line="360" w:lineRule="auto"/>
              <w:rPr>
                <w:rFonts w:ascii="Trebuchet MS" w:eastAsia="Trebuchet MS" w:hAnsi="Trebuchet MS" w:cs="Trebuchet MS"/>
                <w:b w:val="0"/>
                <w:bCs w:val="0"/>
                <w:color w:val="000000"/>
              </w:rPr>
            </w:pPr>
            <w:r>
              <w:rPr>
                <w:rFonts w:ascii="Trebuchet MS" w:eastAsia="Trebuchet MS" w:hAnsi="Trebuchet MS" w:cs="Trebuchet MS"/>
                <w:color w:val="000000"/>
              </w:rPr>
              <w:t>La société candidate devra expliciter</w:t>
            </w:r>
            <w:r w:rsidR="00E761B5">
              <w:rPr>
                <w:rFonts w:ascii="Trebuchet MS" w:eastAsia="Trebuchet MS" w:hAnsi="Trebuchet MS" w:cs="Trebuchet MS"/>
                <w:color w:val="000000"/>
              </w:rPr>
              <w:t xml:space="preserve"> le</w:t>
            </w:r>
            <w:r>
              <w:rPr>
                <w:rFonts w:ascii="Trebuchet MS" w:eastAsia="Trebuchet MS" w:hAnsi="Trebuchet MS" w:cs="Trebuchet MS"/>
                <w:color w:val="000000"/>
              </w:rPr>
              <w:t xml:space="preserve"> dispositif global </w:t>
            </w:r>
            <w:r w:rsidR="00533680">
              <w:rPr>
                <w:rFonts w:ascii="Trebuchet MS" w:eastAsia="Trebuchet MS" w:hAnsi="Trebuchet MS" w:cs="Trebuchet MS"/>
                <w:color w:val="000000"/>
              </w:rPr>
              <w:t xml:space="preserve">des moyens techniques et humains </w:t>
            </w:r>
            <w:r w:rsidR="00C12322">
              <w:rPr>
                <w:rFonts w:ascii="Trebuchet MS" w:eastAsia="Trebuchet MS" w:hAnsi="Trebuchet MS" w:cs="Trebuchet MS"/>
                <w:color w:val="000000"/>
              </w:rPr>
              <w:t>mis en place dans le cadre de l</w:t>
            </w:r>
            <w:r w:rsidR="000508C3">
              <w:rPr>
                <w:rFonts w:ascii="Trebuchet MS" w:eastAsia="Trebuchet MS" w:hAnsi="Trebuchet MS" w:cs="Trebuchet MS"/>
                <w:color w:val="000000"/>
              </w:rPr>
              <w:t>’Accord-cadre</w:t>
            </w:r>
            <w:r w:rsidR="00533680">
              <w:rPr>
                <w:rFonts w:ascii="Trebuchet MS" w:eastAsia="Trebuchet MS" w:hAnsi="Trebuchet MS" w:cs="Trebuchet MS"/>
                <w:color w:val="000000"/>
              </w:rPr>
              <w:t xml:space="preserve"> : </w:t>
            </w:r>
          </w:p>
          <w:p w14:paraId="6C8E2582" w14:textId="77777777" w:rsidR="00533680" w:rsidRPr="00533680" w:rsidRDefault="00533680" w:rsidP="00533680">
            <w:pPr>
              <w:numPr>
                <w:ilvl w:val="2"/>
                <w:numId w:val="35"/>
              </w:numPr>
              <w:tabs>
                <w:tab w:val="num" w:pos="993"/>
              </w:tabs>
              <w:ind w:left="1418" w:hanging="425"/>
              <w:jc w:val="both"/>
              <w:rPr>
                <w:rFonts w:ascii="Trebuchet MS" w:eastAsia="Trebuchet MS" w:hAnsi="Trebuchet MS" w:cs="Trebuchet MS"/>
                <w:color w:val="000000"/>
              </w:rPr>
            </w:pPr>
            <w:r w:rsidRPr="00533680">
              <w:rPr>
                <w:rFonts w:ascii="Trebuchet MS" w:eastAsia="Trebuchet MS" w:hAnsi="Trebuchet MS" w:cs="Trebuchet MS"/>
                <w:color w:val="000000"/>
              </w:rPr>
              <w:t xml:space="preserve">Organigramme fonctionnel de l’agence et de l’équipe affectée au marché. </w:t>
            </w:r>
          </w:p>
          <w:p w14:paraId="25F07A47" w14:textId="1E3B0D08" w:rsidR="00533680" w:rsidRDefault="00533680" w:rsidP="00A8494A">
            <w:pPr>
              <w:spacing w:line="360" w:lineRule="auto"/>
              <w:rPr>
                <w:rFonts w:ascii="Trebuchet MS" w:eastAsia="Trebuchet MS" w:hAnsi="Trebuchet MS" w:cs="Trebuchet MS"/>
                <w:b w:val="0"/>
                <w:bCs w:val="0"/>
                <w:color w:val="000000"/>
              </w:rPr>
            </w:pPr>
            <w:r w:rsidRPr="00533680">
              <w:rPr>
                <w:rFonts w:ascii="Trebuchet MS" w:eastAsia="Trebuchet MS" w:hAnsi="Trebuchet MS" w:cs="Trebuchet MS"/>
                <w:color w:val="000000"/>
              </w:rPr>
              <w:t>Avec l’encadrement des équipes des sites, joindre les habilitations et les CV de chacun des personnels</w:t>
            </w:r>
            <w:r>
              <w:rPr>
                <w:rFonts w:ascii="Trebuchet MS" w:eastAsia="Trebuchet MS" w:hAnsi="Trebuchet MS" w:cs="Trebuchet MS"/>
                <w:color w:val="000000"/>
              </w:rPr>
              <w:t xml:space="preserve"> </w:t>
            </w:r>
            <w:r w:rsidR="008937F2" w:rsidRPr="001D625A">
              <w:rPr>
                <w:rFonts w:ascii="Trebuchet MS" w:eastAsia="Trebuchet MS" w:hAnsi="Trebuchet MS" w:cs="Trebuchet MS"/>
                <w:color w:val="000000"/>
              </w:rPr>
              <w:t>(5 points) </w:t>
            </w:r>
          </w:p>
          <w:p w14:paraId="32E3F4B0" w14:textId="2977F653" w:rsidR="00533680" w:rsidRPr="001D625A" w:rsidRDefault="00533680" w:rsidP="00533680">
            <w:pPr>
              <w:numPr>
                <w:ilvl w:val="2"/>
                <w:numId w:val="35"/>
              </w:numPr>
              <w:tabs>
                <w:tab w:val="num" w:pos="993"/>
              </w:tabs>
              <w:ind w:left="1418" w:hanging="425"/>
              <w:jc w:val="both"/>
              <w:rPr>
                <w:rFonts w:ascii="Trebuchet MS" w:eastAsia="Trebuchet MS" w:hAnsi="Trebuchet MS" w:cs="Trebuchet MS"/>
                <w:color w:val="000000"/>
              </w:rPr>
            </w:pPr>
            <w:r w:rsidRPr="00533680">
              <w:rPr>
                <w:rFonts w:ascii="Trebuchet MS" w:eastAsia="Trebuchet MS" w:hAnsi="Trebuchet MS" w:cs="Trebuchet MS"/>
                <w:color w:val="000000"/>
              </w:rPr>
              <w:t>Organi</w:t>
            </w:r>
            <w:r>
              <w:rPr>
                <w:rFonts w:ascii="Trebuchet MS" w:eastAsia="Trebuchet MS" w:hAnsi="Trebuchet MS" w:cs="Trebuchet MS"/>
                <w:color w:val="000000"/>
              </w:rPr>
              <w:t xml:space="preserve">sation </w:t>
            </w:r>
            <w:r w:rsidR="001D625A" w:rsidRPr="001D625A">
              <w:rPr>
                <w:rFonts w:ascii="Trebuchet MS" w:eastAsia="Trebuchet MS" w:hAnsi="Trebuchet MS" w:cs="Trebuchet MS"/>
                <w:color w:val="000000"/>
              </w:rPr>
              <w:t>de l</w:t>
            </w:r>
            <w:r w:rsidR="001D625A" w:rsidRPr="001D625A">
              <w:rPr>
                <w:rFonts w:ascii="Trebuchet MS" w:eastAsia="Trebuchet MS" w:hAnsi="Trebuchet MS" w:cs="Trebuchet MS"/>
                <w:color w:val="000000"/>
              </w:rPr>
              <w:t>a société pour répondre aux besoins de l’université (rôle/mission de chaque personnes et gestion des chantiers</w:t>
            </w:r>
            <w:r w:rsidR="008937F2">
              <w:rPr>
                <w:rFonts w:ascii="Trebuchet MS" w:eastAsia="Trebuchet MS" w:hAnsi="Trebuchet MS" w:cs="Trebuchet MS"/>
                <w:color w:val="000000"/>
              </w:rPr>
              <w:t xml:space="preserve"> </w:t>
            </w:r>
            <w:r w:rsidR="008937F2" w:rsidRPr="001D625A">
              <w:rPr>
                <w:rFonts w:ascii="Trebuchet MS" w:eastAsia="Trebuchet MS" w:hAnsi="Trebuchet MS" w:cs="Trebuchet MS"/>
                <w:color w:val="000000"/>
              </w:rPr>
              <w:t>(5 points) </w:t>
            </w:r>
          </w:p>
          <w:p w14:paraId="1944C95F" w14:textId="77777777" w:rsidR="001D625A" w:rsidRDefault="001D625A" w:rsidP="001D625A">
            <w:pPr>
              <w:spacing w:line="360" w:lineRule="auto"/>
              <w:rPr>
                <w:rFonts w:ascii="Trebuchet MS" w:eastAsia="Trebuchet MS" w:hAnsi="Trebuchet MS" w:cs="Trebuchet MS"/>
                <w:b w:val="0"/>
                <w:bCs w:val="0"/>
                <w:color w:val="000000"/>
              </w:rPr>
            </w:pPr>
          </w:p>
          <w:p w14:paraId="7EEDF79B" w14:textId="5912E5FA" w:rsidR="001D625A" w:rsidRPr="001D625A" w:rsidRDefault="001D625A" w:rsidP="001D625A">
            <w:pPr>
              <w:numPr>
                <w:ilvl w:val="2"/>
                <w:numId w:val="35"/>
              </w:numPr>
              <w:tabs>
                <w:tab w:val="num" w:pos="993"/>
              </w:tabs>
              <w:ind w:left="1418" w:hanging="425"/>
              <w:jc w:val="both"/>
              <w:rPr>
                <w:rFonts w:ascii="Trebuchet MS" w:eastAsia="Trebuchet MS" w:hAnsi="Trebuchet MS" w:cs="Trebuchet MS"/>
                <w:color w:val="000000"/>
              </w:rPr>
            </w:pPr>
            <w:r>
              <w:rPr>
                <w:rFonts w:ascii="Trebuchet MS" w:eastAsia="Trebuchet MS" w:hAnsi="Trebuchet MS" w:cs="Trebuchet MS"/>
                <w:color w:val="000000"/>
              </w:rPr>
              <w:t xml:space="preserve">Matériels </w:t>
            </w:r>
            <w:r w:rsidRPr="001D625A">
              <w:rPr>
                <w:rFonts w:ascii="Trebuchet MS" w:eastAsia="Trebuchet MS" w:hAnsi="Trebuchet MS" w:cs="Trebuchet MS"/>
                <w:color w:val="000000"/>
              </w:rPr>
              <w:t>mis en œuvre pour l’exécution du marché (outillage, véhicule, engin, appareil)</w:t>
            </w:r>
            <w:r w:rsidR="008937F2">
              <w:rPr>
                <w:rFonts w:ascii="Trebuchet MS" w:eastAsia="Trebuchet MS" w:hAnsi="Trebuchet MS" w:cs="Trebuchet MS"/>
                <w:color w:val="000000"/>
              </w:rPr>
              <w:t xml:space="preserve"> </w:t>
            </w:r>
            <w:r w:rsidR="008937F2" w:rsidRPr="001D625A">
              <w:rPr>
                <w:rFonts w:ascii="Trebuchet MS" w:eastAsia="Trebuchet MS" w:hAnsi="Trebuchet MS" w:cs="Trebuchet MS"/>
                <w:color w:val="000000"/>
              </w:rPr>
              <w:t>(5 points) </w:t>
            </w:r>
          </w:p>
          <w:p w14:paraId="6FC12FEE" w14:textId="77777777" w:rsidR="00533680" w:rsidRPr="00533680" w:rsidRDefault="00533680" w:rsidP="00533680">
            <w:pPr>
              <w:spacing w:line="360" w:lineRule="auto"/>
              <w:rPr>
                <w:rFonts w:ascii="Trebuchet MS" w:eastAsia="Trebuchet MS" w:hAnsi="Trebuchet MS" w:cs="Trebuchet MS"/>
                <w:color w:val="000000"/>
              </w:rPr>
            </w:pPr>
          </w:p>
          <w:p w14:paraId="1FA20E41" w14:textId="78F13BB7" w:rsidR="00673DB9" w:rsidRPr="009C16FB" w:rsidRDefault="00605DD5" w:rsidP="00847959">
            <w:pPr>
              <w:spacing w:line="360" w:lineRule="auto"/>
              <w:rPr>
                <w:rFonts w:ascii="Trebuchet MS" w:hAnsi="Trebuchet MS" w:cs="Times New Roman"/>
                <w:b w:val="0"/>
              </w:rPr>
            </w:pPr>
            <w:r w:rsidRPr="009C16FB">
              <w:rPr>
                <w:rFonts w:ascii="Trebuchet MS" w:eastAsia="Trebuchet MS" w:hAnsi="Trebuchet MS" w:cs="Trebuchet MS"/>
                <w:b w:val="0"/>
                <w:color w:val="000000"/>
              </w:rPr>
              <w:t>……………………………………………………………………………………………………………………………………………………………………………………………………………………………………………………………………………………………………………………………………………………………………………………………………………………………………………………………………………………………………………………………………………………………………………………………………………………………………………………………………………………………………………………………………………………………………………………………………………………………………………………………………………………………………………………………………………………………………………………………………………………………………………………………</w:t>
            </w:r>
            <w:r w:rsidR="00C21551" w:rsidRPr="009C16FB">
              <w:rPr>
                <w:rFonts w:ascii="Trebuchet MS" w:eastAsia="Trebuchet MS" w:hAnsi="Trebuchet MS" w:cs="Trebuchet MS"/>
                <w:b w:val="0"/>
                <w:color w:val="000000"/>
              </w:rPr>
              <w:t>…………………………………………………………………………………………………………………………………………………………………………………………………………………………………………………………………………………………………………………………………………………………</w:t>
            </w:r>
            <w:r w:rsidR="00673DB9" w:rsidRPr="009C16FB">
              <w:rPr>
                <w:rFonts w:ascii="Trebuchet MS" w:hAnsi="Trebuchet MS" w:cs="Times New Roman"/>
                <w:b w:val="0"/>
              </w:rPr>
              <w:t>…………………</w:t>
            </w:r>
          </w:p>
          <w:p w14:paraId="2B846A93" w14:textId="77777777" w:rsidR="00673DB9" w:rsidRPr="009C16FB" w:rsidRDefault="00AF5035" w:rsidP="00B102C7">
            <w:pPr>
              <w:spacing w:line="360" w:lineRule="auto"/>
              <w:jc w:val="both"/>
              <w:rPr>
                <w:rFonts w:ascii="Trebuchet MS" w:hAnsi="Trebuchet MS" w:cs="Times New Roman"/>
                <w:b w:val="0"/>
              </w:rPr>
            </w:pPr>
            <w:r w:rsidRPr="009C16FB">
              <w:rPr>
                <w:rFonts w:ascii="Trebuchet MS" w:hAnsi="Trebuchet MS" w:cs="Times New Roman"/>
                <w:b w:val="0"/>
              </w:rPr>
              <w:t>……………………………………………………………………………………………………………………………………………………………………………………………………………………………………………………………………………………………………………………………………………………………………………………………………………………………………………………………………………………………………………………………………………………………………………………………………………………………………………………………………………………………………………………………………………………………………………………………………………………………………………………………………………………………………………………………………………………………………………………………………………………………………………………………………………………………………………………………………………………………………………………………………………………………………………………………………………………………………………………………………………………………………………………………………………………………………………………………………………………………………………………………………………………………………………………………………………………………………………………………………………………………………………………………………………………………………………………………………………………………………………………………………………………………………………………………………………………………………………………………………………………………………………………………………………………………………………………………………………………………………………………………………………………………………………………………………………………………………………………………………………………………………………………………………………………………………………………………………………………………………………………………………………………………………………………………………………………………………………………………………………………………………………………………………………………………………………………………………………………………………………………………………………………</w:t>
            </w:r>
          </w:p>
          <w:p w14:paraId="28711CCC" w14:textId="77777777" w:rsidR="00AF5035" w:rsidRDefault="00AF5035" w:rsidP="00AF5035">
            <w:pPr>
              <w:spacing w:line="360" w:lineRule="auto"/>
              <w:jc w:val="both"/>
              <w:rPr>
                <w:ins w:id="0" w:author="Laetitia Echelard" w:date="2024-09-16T08:46:00Z"/>
                <w:rFonts w:ascii="Trebuchet MS" w:hAnsi="Trebuchet MS" w:cs="Times New Roman"/>
                <w:bCs w:val="0"/>
              </w:rPr>
            </w:pPr>
            <w:r w:rsidRPr="009C16FB">
              <w:rPr>
                <w:rFonts w:ascii="Trebuchet MS" w:hAnsi="Trebuchet MS" w:cs="Times New Roman"/>
                <w:b w:val="0"/>
              </w:rPr>
              <w:lastRenderedPageBreak/>
              <w:t>…………………………………………………………………………………………………………………………………………………………………………………………………………………………………………………………………………………………………………………………………………………………</w:t>
            </w:r>
          </w:p>
          <w:p w14:paraId="13F28532" w14:textId="77777777" w:rsidR="00D32BA6" w:rsidRDefault="00D32BA6"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3711F841" w14:textId="77777777" w:rsidR="00D32BA6" w:rsidRDefault="00D32BA6"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343CE4F5" w14:textId="77777777" w:rsidR="00D32BA6" w:rsidRDefault="00D32BA6"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72BA076B" w14:textId="77777777" w:rsidR="00D32BA6" w:rsidRDefault="00D32BA6"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7C669626" w14:textId="77777777" w:rsidR="00D32BA6" w:rsidRDefault="00D32BA6"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104B2CD9" w14:textId="77777777" w:rsidR="00D32BA6" w:rsidRDefault="001D625A" w:rsidP="00AF5035">
            <w:pPr>
              <w:spacing w:line="360" w:lineRule="auto"/>
              <w:jc w:val="both"/>
              <w:rPr>
                <w:rFonts w:ascii="Trebuchet MS" w:hAnsi="Trebuchet MS" w:cs="Times New Roman"/>
                <w:bCs w:val="0"/>
              </w:rPr>
            </w:pPr>
            <w:r w:rsidRPr="009C16FB">
              <w:rPr>
                <w:rFonts w:ascii="Trebuchet MS" w:hAnsi="Trebuchet MS" w:cs="Times New Roman"/>
                <w:b w:val="0"/>
              </w:rPr>
              <w:t>……………………………………………………………………………………………………………………………………………………………………………</w:t>
            </w:r>
          </w:p>
          <w:p w14:paraId="03453E36" w14:textId="1EEBE97F" w:rsidR="001D625A" w:rsidRPr="00D32BA6" w:rsidRDefault="001D625A" w:rsidP="00AF5035">
            <w:pPr>
              <w:spacing w:line="360" w:lineRule="auto"/>
              <w:jc w:val="both"/>
              <w:rPr>
                <w:rFonts w:ascii="Trebuchet MS" w:hAnsi="Trebuchet MS" w:cs="Times New Roman"/>
                <w:bCs w:val="0"/>
              </w:rPr>
            </w:pPr>
            <w:r w:rsidRPr="009C16FB">
              <w:rPr>
                <w:rFonts w:ascii="Trebuchet MS" w:hAnsi="Trebuchet MS" w:cs="Times New Roman"/>
                <w:b w:val="0"/>
              </w:rPr>
              <w:t>…………………………………………………………………………………………………………………………………………………………………………………………………………………………………………………………………………………………………………………………………………………………………………………………………………………………………………………………………………………………………………………………………………………………………………………………………………………………………………………………………………………………………………………………………………………………………………………………………………………………………………………………………………………………………………………………………………………………………………………………………………………………………………………………………………………………………………………………………………………………………………………………………………………………………………………………………………………………………………………………………………………………………………………………………………………………………………………………………………………………………………………………………………………………………………………………………………………………………………………………………………………………………………………………………………………………………………………………………………………………………………………………………………………………………………………………………………………………………………………………………………………………………………………………………………………………………………………………………………………………………………………………………………………………………………………………………………………………………………………………………………………………………………………………………………………………………………………………………………………………………………………………………………………………………………………………………………………………………………………………………………………………………………………………………………………………………………………………………………………………………………………………………………………………………………………………………………………………………………………………………………………………………………………………………………………………………………………………………………………………………………………………………………………………………………………………………………………………………………………………………………………………………………………………………………………………………………………………………………………………………………………………………………………………………………………………………………………………………………………………………………………………………………………………………………………………………………………………………………………………………………………………………………………………………………………………………………………………………………………………………………………………………………………………………………………………………………………………………………………………………………………………………………………………………………………………………………………………………………………………………………………………………………………………………………………………………………………………………………………………………………………………………………………………………………………………………………………………………………………………………………………………………………………………………………………………………………………………………………………………………………………………………………………………………………………………………………………………………………………………………………………………………………………………………………………………………………………………………………………………………………………………………………………………………</w:t>
            </w:r>
          </w:p>
        </w:tc>
      </w:tr>
    </w:tbl>
    <w:p w14:paraId="28147E7C" w14:textId="19B6641F" w:rsidR="00E761B5" w:rsidRDefault="00E761B5">
      <w:pPr>
        <w:spacing w:after="200" w:line="276" w:lineRule="auto"/>
        <w:rPr>
          <w:b/>
          <w:bCs/>
        </w:rPr>
      </w:pPr>
    </w:p>
    <w:p w14:paraId="052BADF1" w14:textId="77777777" w:rsidR="00B32B20" w:rsidRDefault="00B32B20">
      <w:pPr>
        <w:spacing w:after="200" w:line="276" w:lineRule="auto"/>
        <w:rPr>
          <w:b/>
          <w:bCs/>
        </w:rPr>
      </w:pPr>
    </w:p>
    <w:tbl>
      <w:tblPr>
        <w:tblStyle w:val="TableauGrille6Couleur"/>
        <w:tblW w:w="9776" w:type="dxa"/>
        <w:tblLayout w:type="fixed"/>
        <w:tblLook w:val="04A0" w:firstRow="1" w:lastRow="0" w:firstColumn="1" w:lastColumn="0" w:noHBand="0" w:noVBand="1"/>
      </w:tblPr>
      <w:tblGrid>
        <w:gridCol w:w="9776"/>
      </w:tblGrid>
      <w:tr w:rsidR="00DC2468" w:rsidRPr="00085BB4" w14:paraId="416A6581" w14:textId="77777777" w:rsidTr="009B1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45D7A38F" w14:textId="77777777" w:rsidR="00DC2468" w:rsidRPr="00D13E19" w:rsidRDefault="00DC2468" w:rsidP="009B1A38">
            <w:pPr>
              <w:ind w:left="360"/>
              <w:rPr>
                <w:rFonts w:ascii="Trebuchet MS" w:hAnsi="Trebuchet MS" w:cs="Times New Roman"/>
                <w:u w:val="single"/>
              </w:rPr>
            </w:pPr>
          </w:p>
          <w:p w14:paraId="7CAA82FB" w14:textId="702ECD1E" w:rsidR="00DC2468" w:rsidRPr="001D625A" w:rsidRDefault="00873CF1" w:rsidP="009B1A38">
            <w:pPr>
              <w:ind w:left="360"/>
              <w:rPr>
                <w:rFonts w:ascii="Trebuchet MS" w:hAnsi="Trebuchet MS" w:cs="Times New Roman"/>
                <w:u w:val="single"/>
              </w:rPr>
            </w:pPr>
            <w:r w:rsidRPr="001D625A">
              <w:rPr>
                <w:rFonts w:ascii="Trebuchet MS" w:eastAsia="Roboto" w:hAnsi="Trebuchet MS" w:cs="Roboto"/>
                <w:color w:val="000000"/>
                <w:u w:val="single"/>
              </w:rPr>
              <w:t>2</w:t>
            </w:r>
            <w:r w:rsidR="00DC2468" w:rsidRPr="001D625A">
              <w:rPr>
                <w:rFonts w:ascii="Trebuchet MS" w:eastAsia="Roboto" w:hAnsi="Trebuchet MS" w:cs="Roboto"/>
                <w:color w:val="000000"/>
                <w:u w:val="single"/>
              </w:rPr>
              <w:t xml:space="preserve">-2 </w:t>
            </w:r>
            <w:r w:rsidR="001D625A" w:rsidRPr="001D625A">
              <w:rPr>
                <w:rFonts w:ascii="Trebuchet MS" w:eastAsia="Trebuchet MS" w:hAnsi="Trebuchet MS" w:cs="Trebuchet MS"/>
                <w:i/>
                <w:color w:val="000000"/>
                <w:u w:val="single"/>
              </w:rPr>
              <w:t>Organisation mise en œuvre par l'entreprise candidate durant les congés</w:t>
            </w:r>
            <w:r w:rsidR="001D625A" w:rsidRPr="001D625A">
              <w:rPr>
                <w:rFonts w:ascii="Trebuchet MS" w:eastAsia="Roboto" w:hAnsi="Trebuchet MS" w:cs="Roboto"/>
                <w:color w:val="000000"/>
                <w:u w:val="single"/>
              </w:rPr>
              <w:t xml:space="preserve"> </w:t>
            </w:r>
            <w:r w:rsidR="00DC2468" w:rsidRPr="001D625A">
              <w:rPr>
                <w:rFonts w:ascii="Trebuchet MS" w:eastAsia="Roboto" w:hAnsi="Trebuchet MS" w:cs="Roboto"/>
                <w:color w:val="000000"/>
                <w:u w:val="single"/>
              </w:rPr>
              <w:t>(</w:t>
            </w:r>
            <w:r w:rsidR="009E75C7" w:rsidRPr="001D625A">
              <w:rPr>
                <w:rFonts w:ascii="Trebuchet MS" w:eastAsia="Roboto" w:hAnsi="Trebuchet MS" w:cs="Roboto"/>
                <w:color w:val="000000"/>
                <w:u w:val="single"/>
              </w:rPr>
              <w:t xml:space="preserve">sur </w:t>
            </w:r>
            <w:r w:rsidR="001D625A">
              <w:rPr>
                <w:rFonts w:ascii="Trebuchet MS" w:eastAsia="Roboto" w:hAnsi="Trebuchet MS" w:cs="Roboto"/>
                <w:color w:val="000000"/>
                <w:u w:val="single"/>
              </w:rPr>
              <w:t xml:space="preserve">5 </w:t>
            </w:r>
            <w:r w:rsidR="009E75C7" w:rsidRPr="001D625A">
              <w:rPr>
                <w:rFonts w:ascii="Trebuchet MS" w:eastAsia="Roboto" w:hAnsi="Trebuchet MS" w:cs="Roboto"/>
                <w:color w:val="000000"/>
                <w:u w:val="single"/>
              </w:rPr>
              <w:t>points</w:t>
            </w:r>
            <w:r w:rsidR="000F1CD0" w:rsidRPr="001D625A">
              <w:rPr>
                <w:rFonts w:ascii="Trebuchet MS" w:eastAsia="Roboto" w:hAnsi="Trebuchet MS" w:cs="Roboto"/>
                <w:color w:val="000000"/>
                <w:u w:val="single"/>
              </w:rPr>
              <w:t>)</w:t>
            </w:r>
          </w:p>
          <w:p w14:paraId="346FD5D0" w14:textId="77777777" w:rsidR="00DC2468" w:rsidRPr="009C16FB" w:rsidRDefault="00DC2468" w:rsidP="009B1A38">
            <w:pPr>
              <w:rPr>
                <w:rFonts w:ascii="Trebuchet MS" w:hAnsi="Trebuchet MS" w:cs="Times New Roman"/>
              </w:rPr>
            </w:pPr>
          </w:p>
        </w:tc>
      </w:tr>
      <w:tr w:rsidR="00DC2468" w:rsidRPr="00085BB4" w14:paraId="46D32D80" w14:textId="77777777" w:rsidTr="009B1A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35B57210" w14:textId="0AC0AC8C" w:rsidR="00FB0D79" w:rsidRPr="009F7574" w:rsidRDefault="00873CF1" w:rsidP="006422BE">
            <w:pPr>
              <w:spacing w:line="360" w:lineRule="auto"/>
            </w:pPr>
            <w:r w:rsidRPr="009F7574">
              <w:t xml:space="preserve">La société </w:t>
            </w:r>
            <w:r w:rsidR="00F64072" w:rsidRPr="009F7574">
              <w:t>candidate devra</w:t>
            </w:r>
            <w:r w:rsidRPr="009F7574">
              <w:t xml:space="preserve"> préciser</w:t>
            </w:r>
            <w:r w:rsidR="001D625A" w:rsidRPr="009F7574">
              <w:t> :</w:t>
            </w:r>
          </w:p>
          <w:p w14:paraId="392E4387" w14:textId="77777777" w:rsidR="001D625A" w:rsidRPr="009F7574" w:rsidRDefault="001D625A" w:rsidP="001D625A">
            <w:pPr>
              <w:numPr>
                <w:ilvl w:val="2"/>
                <w:numId w:val="35"/>
              </w:numPr>
              <w:tabs>
                <w:tab w:val="num" w:pos="993"/>
              </w:tabs>
              <w:ind w:left="1418" w:hanging="425"/>
              <w:jc w:val="both"/>
            </w:pPr>
            <w:r w:rsidRPr="009F7574">
              <w:t>Horaires journaliers (2,5 points) :</w:t>
            </w:r>
          </w:p>
          <w:p w14:paraId="3EE176E6" w14:textId="4B387C22" w:rsidR="001D625A" w:rsidRPr="009F7574" w:rsidRDefault="001D625A" w:rsidP="001D625A">
            <w:pPr>
              <w:ind w:left="708"/>
              <w:jc w:val="both"/>
            </w:pPr>
            <w:r w:rsidRPr="009F7574">
              <w:t xml:space="preserve">Equipes </w:t>
            </w:r>
            <w:r w:rsidRPr="009F7574">
              <w:t>techniques</w:t>
            </w:r>
          </w:p>
          <w:p w14:paraId="6A9B1BC3" w14:textId="518E86A5" w:rsidR="001D625A" w:rsidRPr="009F7574" w:rsidRDefault="001D625A" w:rsidP="001D625A">
            <w:pPr>
              <w:ind w:left="708"/>
              <w:jc w:val="both"/>
            </w:pPr>
            <w:r w:rsidRPr="009F7574">
              <w:t xml:space="preserve">Equipe </w:t>
            </w:r>
            <w:r w:rsidRPr="009F7574">
              <w:t xml:space="preserve">administrative </w:t>
            </w:r>
          </w:p>
          <w:p w14:paraId="5B84E93F" w14:textId="77777777" w:rsidR="001D625A" w:rsidRPr="001D625A" w:rsidRDefault="001D625A" w:rsidP="001D625A">
            <w:pPr>
              <w:jc w:val="both"/>
              <w:rPr>
                <w:rFonts w:ascii="Trebuchet MS" w:eastAsia="Trebuchet MS" w:hAnsi="Trebuchet MS" w:cs="Trebuchet MS"/>
                <w:color w:val="000000"/>
              </w:rPr>
            </w:pPr>
          </w:p>
          <w:p w14:paraId="14F4F4D3" w14:textId="0C39FA1F" w:rsidR="001D625A" w:rsidRPr="009F7574" w:rsidRDefault="001D625A" w:rsidP="001D625A">
            <w:pPr>
              <w:numPr>
                <w:ilvl w:val="2"/>
                <w:numId w:val="35"/>
              </w:numPr>
              <w:tabs>
                <w:tab w:val="num" w:pos="993"/>
              </w:tabs>
              <w:ind w:left="1418" w:hanging="425"/>
              <w:jc w:val="both"/>
            </w:pPr>
            <w:r w:rsidRPr="009F7574">
              <w:t>Congés (2,5 points) :</w:t>
            </w:r>
          </w:p>
          <w:p w14:paraId="273D3DEC" w14:textId="77777777" w:rsidR="001D625A" w:rsidRPr="001D625A" w:rsidRDefault="001D625A" w:rsidP="001D625A">
            <w:pPr>
              <w:ind w:left="1418"/>
              <w:jc w:val="both"/>
              <w:rPr>
                <w:rFonts w:ascii="Trebuchet MS" w:eastAsia="Trebuchet MS" w:hAnsi="Trebuchet MS" w:cs="Trebuchet MS"/>
                <w:color w:val="000000"/>
              </w:rPr>
            </w:pPr>
          </w:p>
          <w:p w14:paraId="1460FB73" w14:textId="770EBF0F" w:rsidR="001D625A" w:rsidRPr="009F7574" w:rsidRDefault="001D625A" w:rsidP="009F7574">
            <w:pPr>
              <w:ind w:left="1418"/>
              <w:jc w:val="both"/>
            </w:pPr>
            <w:r w:rsidRPr="009F7574">
              <w:t xml:space="preserve">Congés d'été : </w:t>
            </w:r>
            <w:r w:rsidR="008937F2" w:rsidRPr="009F7574">
              <w:t xml:space="preserve"> </w:t>
            </w:r>
            <w:r w:rsidRPr="009F7574">
              <w:t>N</w:t>
            </w:r>
            <w:r w:rsidRPr="009F7574">
              <w:t xml:space="preserve">ombre de semaine(s) de congés </w:t>
            </w:r>
          </w:p>
          <w:p w14:paraId="679B387A" w14:textId="0599050A" w:rsidR="001D625A" w:rsidRPr="009F7574" w:rsidRDefault="001D625A" w:rsidP="009F7574">
            <w:pPr>
              <w:ind w:left="1418"/>
              <w:jc w:val="both"/>
            </w:pPr>
            <w:r w:rsidRPr="009F7574">
              <w:t xml:space="preserve">                        </w:t>
            </w:r>
            <w:r w:rsidR="009F7574">
              <w:t xml:space="preserve">  </w:t>
            </w:r>
            <w:r w:rsidRPr="009F7574">
              <w:t>Nombre</w:t>
            </w:r>
            <w:r w:rsidRPr="009F7574">
              <w:t xml:space="preserve"> d'équipe(s) restant disponibles </w:t>
            </w:r>
          </w:p>
          <w:p w14:paraId="48D28805" w14:textId="610728B9" w:rsidR="001D625A" w:rsidRPr="009F7574" w:rsidRDefault="001D625A" w:rsidP="009F7574">
            <w:pPr>
              <w:ind w:left="1418"/>
              <w:jc w:val="both"/>
            </w:pPr>
            <w:r w:rsidRPr="009F7574">
              <w:t xml:space="preserve">Autres Congés : </w:t>
            </w:r>
            <w:r w:rsidR="008937F2" w:rsidRPr="009F7574">
              <w:t>N</w:t>
            </w:r>
            <w:r w:rsidRPr="009F7574">
              <w:t xml:space="preserve">ombre d'équipe(s) restant disponibles </w:t>
            </w:r>
          </w:p>
          <w:p w14:paraId="4FB910A4" w14:textId="77777777" w:rsidR="001D625A" w:rsidRPr="009F7574" w:rsidRDefault="001D625A" w:rsidP="009F7574">
            <w:pPr>
              <w:ind w:left="1418"/>
              <w:jc w:val="both"/>
            </w:pPr>
          </w:p>
          <w:p w14:paraId="09C041D7" w14:textId="77777777" w:rsidR="001D625A" w:rsidRPr="009F7574" w:rsidRDefault="001D625A" w:rsidP="009F7574">
            <w:pPr>
              <w:ind w:left="1418"/>
              <w:jc w:val="both"/>
            </w:pPr>
            <w:r w:rsidRPr="009F7574">
              <w:t>Astreinte pendant les congés et hors congé :</w:t>
            </w:r>
          </w:p>
          <w:p w14:paraId="1CA81DC0" w14:textId="77777777" w:rsidR="001D625A" w:rsidRPr="00CE3836" w:rsidRDefault="001D625A" w:rsidP="006422BE">
            <w:pPr>
              <w:spacing w:line="360" w:lineRule="auto"/>
              <w:rPr>
                <w:rFonts w:ascii="Trebuchet MS" w:eastAsia="Trebuchet MS" w:hAnsi="Trebuchet MS" w:cs="Trebuchet MS"/>
                <w:color w:val="000000"/>
              </w:rPr>
            </w:pPr>
          </w:p>
          <w:p w14:paraId="29C4D0A5" w14:textId="7E9DBED0" w:rsidR="00DC2468" w:rsidRPr="009C16FB" w:rsidRDefault="00DC2468" w:rsidP="003229AD">
            <w:pPr>
              <w:spacing w:line="360" w:lineRule="auto"/>
              <w:rPr>
                <w:rFonts w:ascii="Trebuchet MS" w:hAnsi="Trebuchet MS" w:cs="Times New Roman"/>
                <w:b w:val="0"/>
              </w:rPr>
            </w:pPr>
            <w:r w:rsidRPr="009C16FB">
              <w:rPr>
                <w:rFonts w:ascii="Trebuchet MS" w:eastAsia="Trebuchet MS" w:hAnsi="Trebuchet MS" w:cs="Trebuchet MS"/>
                <w:b w:val="0"/>
                <w:color w:val="000000"/>
              </w:rPr>
              <w:t>………………………………………………………………………………………………………………………………………………………………………………………………………………………………………………………………………………………………………………………………………………………………………………………………………………………………………………………………………………………………………………………………………………………………………………………………………………………………………………………………………………………………………………………………………………………………………………………………………………………………………………………………………………………………………………………………………………………………………………………………………………………………………………………………………………………………………………………………………………………………………………………………………………………………………………………………………………………………………………………………………………………………………………………………………………………</w:t>
            </w:r>
            <w:r w:rsidRPr="009C16FB">
              <w:rPr>
                <w:rFonts w:ascii="Trebuchet MS" w:hAnsi="Trebuchet MS" w:cs="Times New Roman"/>
                <w:b w:val="0"/>
              </w:rPr>
              <w:t>…………………</w:t>
            </w:r>
          </w:p>
          <w:p w14:paraId="7E85080E" w14:textId="77777777" w:rsidR="00DC2468" w:rsidRPr="009C16FB" w:rsidRDefault="00DC2468" w:rsidP="009B1A38">
            <w:pPr>
              <w:spacing w:line="360" w:lineRule="auto"/>
              <w:jc w:val="both"/>
              <w:rPr>
                <w:rFonts w:ascii="Trebuchet MS" w:hAnsi="Trebuchet MS" w:cs="Times New Roman"/>
                <w:b w:val="0"/>
              </w:rPr>
            </w:pPr>
            <w:r w:rsidRPr="009C16FB">
              <w:rPr>
                <w:rFonts w:ascii="Trebuchet MS" w:hAnsi="Trebuchet MS" w:cs="Times New Roman"/>
                <w:b w:val="0"/>
              </w:rPr>
              <w:t>……………………………………………………………………………………………………………………………………………………………………………</w:t>
            </w:r>
          </w:p>
          <w:p w14:paraId="5092F12E" w14:textId="77777777" w:rsidR="00DC2468" w:rsidRPr="009C16FB" w:rsidRDefault="00DC2468" w:rsidP="009B1A38">
            <w:pPr>
              <w:spacing w:line="360" w:lineRule="auto"/>
              <w:jc w:val="both"/>
              <w:rPr>
                <w:rFonts w:ascii="Trebuchet MS" w:hAnsi="Trebuchet MS" w:cs="Times New Roman"/>
                <w:b w:val="0"/>
              </w:rPr>
            </w:pPr>
            <w:r w:rsidRPr="009C16FB">
              <w:rPr>
                <w:rFonts w:ascii="Trebuchet MS" w:hAnsi="Trebuchet MS" w:cs="Times New Roman"/>
                <w:b w:val="0"/>
              </w:rPr>
              <w:t>……………………………………………………………………………………………………………………………………………………………………………</w:t>
            </w:r>
          </w:p>
          <w:p w14:paraId="303B415C" w14:textId="77777777" w:rsidR="00DC2468" w:rsidRPr="009C16FB" w:rsidRDefault="00DC2468" w:rsidP="009B1A38">
            <w:pPr>
              <w:spacing w:line="360" w:lineRule="auto"/>
              <w:jc w:val="both"/>
              <w:rPr>
                <w:rFonts w:ascii="Trebuchet MS" w:hAnsi="Trebuchet MS" w:cs="Times New Roman"/>
                <w:b w:val="0"/>
              </w:rPr>
            </w:pPr>
            <w:r w:rsidRPr="009C16FB">
              <w:rPr>
                <w:rFonts w:ascii="Trebuchet MS" w:hAnsi="Trebuchet MS" w:cs="Times New Roman"/>
                <w:b w:val="0"/>
              </w:rPr>
              <w:t>……………………………………………………………………………………………………………………………………………………………………………</w:t>
            </w:r>
          </w:p>
          <w:p w14:paraId="6C47437B" w14:textId="77777777" w:rsidR="00DC2468" w:rsidRPr="009C16FB" w:rsidRDefault="00DC2468" w:rsidP="009B1A38">
            <w:pPr>
              <w:spacing w:line="360" w:lineRule="auto"/>
              <w:jc w:val="both"/>
              <w:rPr>
                <w:rFonts w:ascii="Trebuchet MS" w:hAnsi="Trebuchet MS" w:cs="Times New Roman"/>
                <w:b w:val="0"/>
              </w:rPr>
            </w:pPr>
            <w:r w:rsidRPr="009C16FB">
              <w:rPr>
                <w:rFonts w:ascii="Trebuchet MS" w:hAnsi="Trebuchet MS" w:cs="Times New Roman"/>
                <w:b w:val="0"/>
              </w:rPr>
              <w:t>……………………………………………………………………………………………………………………………………………………………………………</w:t>
            </w:r>
          </w:p>
          <w:p w14:paraId="2F690F3B"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6C7A119D"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2202A34E"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5A3FB722"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59617E59"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0C3904DC"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027C2E50"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710963FD"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104DD235"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1485F806"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7288BD91"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02DD5725" w14:textId="77777777" w:rsidR="008937F2"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p w14:paraId="3B0841DA" w14:textId="3784A3FF" w:rsidR="00083D3A" w:rsidRPr="009C16FB" w:rsidRDefault="008937F2" w:rsidP="008937F2">
            <w:pPr>
              <w:spacing w:line="360" w:lineRule="auto"/>
              <w:jc w:val="both"/>
              <w:rPr>
                <w:rFonts w:ascii="Trebuchet MS" w:hAnsi="Trebuchet MS" w:cs="Times New Roman"/>
                <w:b w:val="0"/>
              </w:rPr>
            </w:pPr>
            <w:r w:rsidRPr="009C16FB">
              <w:rPr>
                <w:rFonts w:ascii="Trebuchet MS" w:hAnsi="Trebuchet MS" w:cs="Times New Roman"/>
                <w:b w:val="0"/>
              </w:rPr>
              <w:t>……………………………………………………………………………………………………………………………………………………………………………</w:t>
            </w:r>
          </w:p>
        </w:tc>
      </w:tr>
    </w:tbl>
    <w:p w14:paraId="4C5910BF" w14:textId="1E420CD9" w:rsidR="000508C3" w:rsidRDefault="000508C3">
      <w:pPr>
        <w:spacing w:after="200" w:line="276" w:lineRule="auto"/>
        <w:rPr>
          <w:rFonts w:ascii="Trebuchet MS" w:hAnsi="Trebuchet MS" w:cs="Times New Roman"/>
          <w:b/>
        </w:rPr>
      </w:pPr>
    </w:p>
    <w:p w14:paraId="48A2FC00" w14:textId="2FAA6983" w:rsidR="000508C3" w:rsidRDefault="000508C3">
      <w:pPr>
        <w:spacing w:after="200" w:line="276" w:lineRule="auto"/>
        <w:rPr>
          <w:rFonts w:ascii="Trebuchet MS" w:hAnsi="Trebuchet MS" w:cs="Times New Roman"/>
          <w:b/>
        </w:rPr>
      </w:pPr>
      <w:r>
        <w:rPr>
          <w:rFonts w:ascii="Trebuchet MS" w:hAnsi="Trebuchet MS" w:cs="Times New Roman"/>
          <w:b/>
        </w:rPr>
        <w:br w:type="page"/>
      </w:r>
    </w:p>
    <w:tbl>
      <w:tblPr>
        <w:tblStyle w:val="TableauGrille6Couleur"/>
        <w:tblW w:w="9776" w:type="dxa"/>
        <w:tblLayout w:type="fixed"/>
        <w:tblLook w:val="04A0" w:firstRow="1" w:lastRow="0" w:firstColumn="1" w:lastColumn="0" w:noHBand="0" w:noVBand="1"/>
      </w:tblPr>
      <w:tblGrid>
        <w:gridCol w:w="9776"/>
      </w:tblGrid>
      <w:tr w:rsidR="003662A8" w:rsidRPr="00085BB4" w14:paraId="11C3B418" w14:textId="77777777" w:rsidTr="00DC1E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746688CC" w14:textId="77777777" w:rsidR="003662A8" w:rsidRPr="00D13E19" w:rsidRDefault="003662A8" w:rsidP="00DC1E16">
            <w:pPr>
              <w:ind w:left="360"/>
              <w:rPr>
                <w:rFonts w:ascii="Trebuchet MS" w:hAnsi="Trebuchet MS" w:cs="Times New Roman"/>
                <w:u w:val="single"/>
              </w:rPr>
            </w:pPr>
          </w:p>
          <w:p w14:paraId="1C9AFE10" w14:textId="343544C5" w:rsidR="003662A8" w:rsidRPr="00AC1810" w:rsidRDefault="003C3C08" w:rsidP="00DC1E16">
            <w:pPr>
              <w:ind w:left="360"/>
              <w:rPr>
                <w:rFonts w:ascii="Trebuchet MS" w:hAnsi="Trebuchet MS" w:cs="Times New Roman"/>
                <w:u w:val="single"/>
              </w:rPr>
            </w:pPr>
            <w:r w:rsidRPr="008937F2">
              <w:rPr>
                <w:rFonts w:ascii="Trebuchet MS" w:eastAsia="Roboto" w:hAnsi="Trebuchet MS" w:cs="Roboto"/>
                <w:color w:val="000000"/>
                <w:u w:val="single"/>
              </w:rPr>
              <w:t>2</w:t>
            </w:r>
            <w:r w:rsidR="003662A8" w:rsidRPr="008937F2">
              <w:rPr>
                <w:rFonts w:ascii="Trebuchet MS" w:eastAsia="Roboto" w:hAnsi="Trebuchet MS" w:cs="Roboto"/>
                <w:color w:val="000000"/>
                <w:u w:val="single"/>
              </w:rPr>
              <w:t>-</w:t>
            </w:r>
            <w:r w:rsidR="00036AF5" w:rsidRPr="008937F2">
              <w:rPr>
                <w:rFonts w:ascii="Trebuchet MS" w:eastAsia="Roboto" w:hAnsi="Trebuchet MS" w:cs="Roboto"/>
                <w:color w:val="000000"/>
                <w:u w:val="single"/>
              </w:rPr>
              <w:t>3</w:t>
            </w:r>
            <w:r w:rsidR="008937F2" w:rsidRPr="008937F2">
              <w:rPr>
                <w:rFonts w:ascii="Trebuchet MS" w:eastAsia="Roboto" w:hAnsi="Trebuchet MS" w:cs="Roboto"/>
                <w:color w:val="000000"/>
                <w:u w:val="single"/>
              </w:rPr>
              <w:t xml:space="preserve"> </w:t>
            </w:r>
            <w:r w:rsidR="008937F2" w:rsidRPr="008937F2">
              <w:rPr>
                <w:rFonts w:ascii="Trebuchet MS" w:eastAsia="Trebuchet MS" w:hAnsi="Trebuchet MS" w:cs="Trebuchet MS"/>
                <w:i/>
                <w:color w:val="000000"/>
                <w:u w:val="single"/>
              </w:rPr>
              <w:t>Méthodologie de traitement des demandes et respect des délais</w:t>
            </w:r>
            <w:r w:rsidR="003662A8" w:rsidRPr="008937F2">
              <w:rPr>
                <w:rFonts w:ascii="Trebuchet MS" w:eastAsia="Roboto" w:hAnsi="Trebuchet MS" w:cs="Roboto"/>
                <w:color w:val="000000"/>
                <w:u w:val="single"/>
              </w:rPr>
              <w:t xml:space="preserve"> </w:t>
            </w:r>
            <w:r w:rsidR="00041217" w:rsidRPr="008937F2">
              <w:rPr>
                <w:rFonts w:ascii="Trebuchet MS" w:eastAsia="Roboto" w:hAnsi="Trebuchet MS" w:cs="Roboto"/>
                <w:color w:val="000000"/>
                <w:u w:val="single"/>
              </w:rPr>
              <w:t>(</w:t>
            </w:r>
            <w:r w:rsidR="009E75C7" w:rsidRPr="008937F2">
              <w:rPr>
                <w:rFonts w:ascii="Trebuchet MS" w:hAnsi="Trebuchet MS" w:cs="Times New Roman"/>
                <w:u w:val="single"/>
              </w:rPr>
              <w:t xml:space="preserve">sur </w:t>
            </w:r>
            <w:r w:rsidR="008937F2" w:rsidRPr="008937F2">
              <w:rPr>
                <w:rFonts w:ascii="Trebuchet MS" w:hAnsi="Trebuchet MS" w:cs="Times New Roman"/>
                <w:u w:val="single"/>
              </w:rPr>
              <w:t xml:space="preserve">15 </w:t>
            </w:r>
            <w:r w:rsidR="009E75C7" w:rsidRPr="008937F2">
              <w:rPr>
                <w:rFonts w:ascii="Trebuchet MS" w:hAnsi="Trebuchet MS" w:cs="Times New Roman"/>
                <w:u w:val="single"/>
              </w:rPr>
              <w:t>points</w:t>
            </w:r>
            <w:r w:rsidR="003662A8" w:rsidRPr="008937F2">
              <w:rPr>
                <w:rFonts w:ascii="Trebuchet MS" w:hAnsi="Trebuchet MS" w:cs="Times New Roman"/>
                <w:u w:val="single"/>
              </w:rPr>
              <w:t>)</w:t>
            </w:r>
          </w:p>
          <w:p w14:paraId="01115A59" w14:textId="77777777" w:rsidR="003662A8" w:rsidRPr="009C16FB" w:rsidRDefault="003662A8" w:rsidP="00DC1E16">
            <w:pPr>
              <w:rPr>
                <w:rFonts w:ascii="Trebuchet MS" w:hAnsi="Trebuchet MS" w:cs="Times New Roman"/>
              </w:rPr>
            </w:pPr>
          </w:p>
        </w:tc>
      </w:tr>
      <w:tr w:rsidR="003662A8" w:rsidRPr="00085BB4" w14:paraId="1181A87E" w14:textId="77777777" w:rsidTr="00DC1E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4A48DBDD" w14:textId="3DC08DB8" w:rsidR="00DC2283" w:rsidRDefault="00D369CC" w:rsidP="00A62E9D">
            <w:pPr>
              <w:spacing w:line="360" w:lineRule="auto"/>
            </w:pPr>
            <w:r>
              <w:t xml:space="preserve">La société candidate devra </w:t>
            </w:r>
            <w:r w:rsidR="008937F2">
              <w:t>préciser sa méthode de traitement des demandes et son organisation interne afin de respecter les délais indiqués au cahier des charges</w:t>
            </w:r>
          </w:p>
          <w:p w14:paraId="475B95E8" w14:textId="0E254B55" w:rsidR="003662A8" w:rsidRPr="009C16FB" w:rsidRDefault="003662A8" w:rsidP="00DC1E16">
            <w:pPr>
              <w:spacing w:line="360" w:lineRule="auto"/>
              <w:rPr>
                <w:rFonts w:ascii="Trebuchet MS" w:hAnsi="Trebuchet MS" w:cs="Times New Roman"/>
                <w:b w:val="0"/>
              </w:rPr>
            </w:pPr>
            <w:r w:rsidRPr="009C16FB">
              <w:rPr>
                <w:rFonts w:ascii="Trebuchet MS" w:eastAsia="Trebuchet MS" w:hAnsi="Trebuchet MS" w:cs="Trebuchet MS"/>
                <w:b w:val="0"/>
                <w:color w:val="000000"/>
              </w:rPr>
              <w:t>…………………………………………………………………………………………………………………………………………………………………………………………………………………………………………………………………………………………………………………………………………………………………………………………………………………………………………………………………………………………………………………………………………………………………………………………………………………………………………………………………………………………………………………………………………………………………………………………………………………………………………………………………………………………………………………………………………………………………………………………………………………………………………………………………………………………………………………………………………………………………………………………………………………………………………</w:t>
            </w:r>
            <w:r w:rsidRPr="009C16FB">
              <w:rPr>
                <w:rFonts w:ascii="Trebuchet MS" w:hAnsi="Trebuchet MS" w:cs="Times New Roman"/>
                <w:b w:val="0"/>
              </w:rPr>
              <w:t>…………………</w:t>
            </w:r>
          </w:p>
          <w:p w14:paraId="1F92C2E8" w14:textId="77777777" w:rsidR="003662A8" w:rsidRPr="009C16FB"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5C4C035D" w14:textId="77777777" w:rsidR="003662A8" w:rsidRPr="009C16FB"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6B29F2C1" w14:textId="77777777" w:rsidR="003662A8" w:rsidRPr="009C16FB"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4352CC80" w14:textId="77777777" w:rsidR="003662A8" w:rsidRPr="009C16FB"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5A7C240A" w14:textId="77777777" w:rsidR="003662A8" w:rsidRPr="009C16FB"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677F6FCB" w14:textId="77777777" w:rsidR="003662A8" w:rsidRDefault="003662A8" w:rsidP="00DC1E16">
            <w:pPr>
              <w:spacing w:line="360" w:lineRule="auto"/>
              <w:jc w:val="both"/>
              <w:rPr>
                <w:rFonts w:ascii="Trebuchet MS" w:hAnsi="Trebuchet MS" w:cs="Times New Roman"/>
                <w:b w:val="0"/>
              </w:rPr>
            </w:pPr>
            <w:r w:rsidRPr="009C16FB">
              <w:rPr>
                <w:rFonts w:ascii="Trebuchet MS" w:hAnsi="Trebuchet MS" w:cs="Times New Roman"/>
                <w:b w:val="0"/>
              </w:rPr>
              <w:t>……………………………………………………………………………………………………………………………………………………………………………</w:t>
            </w:r>
          </w:p>
          <w:p w14:paraId="6E7E45FC" w14:textId="77777777" w:rsidR="00B86E39" w:rsidRDefault="00B86E39" w:rsidP="00B86E39">
            <w:pPr>
              <w:spacing w:line="360" w:lineRule="auto"/>
              <w:jc w:val="both"/>
              <w:rPr>
                <w:rFonts w:ascii="Trebuchet MS" w:hAnsi="Trebuchet MS" w:cs="Times New Roman"/>
                <w:b w:val="0"/>
              </w:rPr>
            </w:pPr>
            <w:r w:rsidRPr="009C16FB">
              <w:rPr>
                <w:rFonts w:ascii="Trebuchet MS" w:hAnsi="Trebuchet MS" w:cs="Times New Roman"/>
                <w:b w:val="0"/>
              </w:rPr>
              <w:t>……………………………………………………………………………………………………………………………………………………………………………</w:t>
            </w:r>
          </w:p>
          <w:p w14:paraId="7D4FCDED" w14:textId="77777777" w:rsidR="00B86E39" w:rsidRDefault="00B86E39" w:rsidP="00B86E39">
            <w:pPr>
              <w:spacing w:line="360" w:lineRule="auto"/>
              <w:jc w:val="both"/>
              <w:rPr>
                <w:rFonts w:ascii="Trebuchet MS" w:hAnsi="Trebuchet MS" w:cs="Times New Roman"/>
                <w:b w:val="0"/>
              </w:rPr>
            </w:pPr>
            <w:r w:rsidRPr="009C16FB">
              <w:rPr>
                <w:rFonts w:ascii="Trebuchet MS" w:hAnsi="Trebuchet MS" w:cs="Times New Roman"/>
                <w:b w:val="0"/>
              </w:rPr>
              <w:t>……………………………………………………………………………………………………………………………………………………………………………</w:t>
            </w:r>
          </w:p>
          <w:p w14:paraId="1EF0A89F" w14:textId="2A508700" w:rsidR="00B86E39" w:rsidRPr="009C16FB" w:rsidRDefault="00B86E39" w:rsidP="00F90822">
            <w:pPr>
              <w:spacing w:line="360" w:lineRule="auto"/>
              <w:jc w:val="both"/>
              <w:rPr>
                <w:rFonts w:ascii="Trebuchet MS" w:hAnsi="Trebuchet MS" w:cs="Times New Roman"/>
                <w:b w:val="0"/>
              </w:rPr>
            </w:pPr>
            <w:r w:rsidRPr="009C16FB">
              <w:rPr>
                <w:rFonts w:ascii="Trebuchet MS" w:hAnsi="Trebuchet MS" w:cs="Times New Roman"/>
                <w:b w:val="0"/>
              </w:rPr>
              <w:t>……………………………………………………………………………………………………………………………………………………………………………</w:t>
            </w:r>
          </w:p>
        </w:tc>
      </w:tr>
    </w:tbl>
    <w:p w14:paraId="68A662B3" w14:textId="07E21F6B" w:rsidR="00AF5063" w:rsidRDefault="00AF5063">
      <w:pPr>
        <w:spacing w:after="200" w:line="276" w:lineRule="auto"/>
        <w:rPr>
          <w:rFonts w:ascii="Trebuchet MS" w:hAnsi="Trebuchet MS" w:cs="Times New Roman"/>
          <w:b/>
        </w:rPr>
      </w:pPr>
    </w:p>
    <w:p w14:paraId="08DC08A4" w14:textId="77777777" w:rsidR="00AF5063" w:rsidRDefault="00AF5063">
      <w:pPr>
        <w:spacing w:after="200" w:line="276" w:lineRule="auto"/>
        <w:rPr>
          <w:rFonts w:ascii="Trebuchet MS" w:hAnsi="Trebuchet MS" w:cs="Times New Roman"/>
          <w:b/>
        </w:rPr>
      </w:pPr>
      <w:r>
        <w:rPr>
          <w:rFonts w:ascii="Trebuchet MS" w:hAnsi="Trebuchet MS" w:cs="Times New Roman"/>
          <w:b/>
        </w:rPr>
        <w:br w:type="page"/>
      </w:r>
    </w:p>
    <w:tbl>
      <w:tblPr>
        <w:tblStyle w:val="TableauGrille6Couleur"/>
        <w:tblW w:w="9776" w:type="dxa"/>
        <w:tblLayout w:type="fixed"/>
        <w:tblLook w:val="04A0" w:firstRow="1" w:lastRow="0" w:firstColumn="1" w:lastColumn="0" w:noHBand="0" w:noVBand="1"/>
      </w:tblPr>
      <w:tblGrid>
        <w:gridCol w:w="9776"/>
      </w:tblGrid>
      <w:tr w:rsidR="00AF5063" w:rsidRPr="00085BB4" w14:paraId="26EA4EF1" w14:textId="77777777" w:rsidTr="00F30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03B12520" w14:textId="77777777" w:rsidR="00AF5063" w:rsidRPr="00D13E19" w:rsidRDefault="00AF5063" w:rsidP="00F30A4C">
            <w:pPr>
              <w:ind w:left="360"/>
              <w:rPr>
                <w:rFonts w:ascii="Trebuchet MS" w:hAnsi="Trebuchet MS" w:cs="Times New Roman"/>
                <w:u w:val="single"/>
              </w:rPr>
            </w:pPr>
          </w:p>
          <w:p w14:paraId="3DE9EADB" w14:textId="719C1C01" w:rsidR="00AF5063" w:rsidRPr="008937F2" w:rsidRDefault="00AF5063" w:rsidP="00F30A4C">
            <w:pPr>
              <w:ind w:left="360"/>
              <w:rPr>
                <w:rFonts w:ascii="Trebuchet MS" w:hAnsi="Trebuchet MS" w:cs="Times New Roman"/>
                <w:u w:val="single"/>
              </w:rPr>
            </w:pPr>
            <w:r w:rsidRPr="008937F2">
              <w:rPr>
                <w:rFonts w:ascii="Trebuchet MS" w:eastAsia="Roboto" w:hAnsi="Trebuchet MS" w:cs="Roboto"/>
                <w:color w:val="000000"/>
                <w:u w:val="single"/>
              </w:rPr>
              <w:t xml:space="preserve">2-4 </w:t>
            </w:r>
            <w:r w:rsidR="008937F2" w:rsidRPr="008937F2">
              <w:rPr>
                <w:rFonts w:ascii="Trebuchet MS" w:eastAsia="Trebuchet MS" w:hAnsi="Trebuchet MS" w:cs="Trebuchet MS"/>
                <w:i/>
                <w:color w:val="000000"/>
                <w:u w:val="single"/>
              </w:rPr>
              <w:t>Prise en compte des contraintes d'exécution du marché et solutions proposées</w:t>
            </w:r>
            <w:r w:rsidR="008937F2" w:rsidRPr="008937F2">
              <w:rPr>
                <w:rFonts w:ascii="Trebuchet MS" w:eastAsia="Roboto" w:hAnsi="Trebuchet MS" w:cs="Roboto"/>
                <w:color w:val="000000"/>
                <w:u w:val="single"/>
              </w:rPr>
              <w:t xml:space="preserve"> </w:t>
            </w:r>
            <w:r w:rsidRPr="008937F2">
              <w:rPr>
                <w:rFonts w:ascii="Trebuchet MS" w:eastAsia="Roboto" w:hAnsi="Trebuchet MS" w:cs="Roboto"/>
                <w:color w:val="000000"/>
                <w:u w:val="single"/>
              </w:rPr>
              <w:t>(</w:t>
            </w:r>
            <w:r w:rsidR="009E75C7" w:rsidRPr="008937F2">
              <w:rPr>
                <w:rFonts w:ascii="Trebuchet MS" w:hAnsi="Trebuchet MS" w:cs="Times New Roman"/>
                <w:u w:val="single"/>
              </w:rPr>
              <w:t xml:space="preserve">sur </w:t>
            </w:r>
            <w:r w:rsidR="008937F2" w:rsidRPr="008937F2">
              <w:rPr>
                <w:rFonts w:ascii="Trebuchet MS" w:hAnsi="Trebuchet MS" w:cs="Times New Roman"/>
                <w:u w:val="single"/>
              </w:rPr>
              <w:t xml:space="preserve">10 </w:t>
            </w:r>
            <w:r w:rsidR="009E75C7" w:rsidRPr="008937F2">
              <w:rPr>
                <w:rFonts w:ascii="Trebuchet MS" w:hAnsi="Trebuchet MS" w:cs="Times New Roman"/>
                <w:u w:val="single"/>
              </w:rPr>
              <w:t>points</w:t>
            </w:r>
            <w:r w:rsidRPr="008937F2">
              <w:rPr>
                <w:rFonts w:ascii="Trebuchet MS" w:hAnsi="Trebuchet MS" w:cs="Times New Roman"/>
                <w:u w:val="single"/>
              </w:rPr>
              <w:t>)</w:t>
            </w:r>
          </w:p>
          <w:p w14:paraId="51E3B02B" w14:textId="77777777" w:rsidR="00AF5063" w:rsidRPr="009C16FB" w:rsidRDefault="00AF5063" w:rsidP="00F30A4C">
            <w:pPr>
              <w:rPr>
                <w:rFonts w:ascii="Trebuchet MS" w:hAnsi="Trebuchet MS" w:cs="Times New Roman"/>
              </w:rPr>
            </w:pPr>
          </w:p>
        </w:tc>
      </w:tr>
      <w:tr w:rsidR="00AF5063" w:rsidRPr="00085BB4" w14:paraId="7FE3D4F2" w14:textId="77777777" w:rsidTr="00F30A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05E34DEB" w14:textId="20834535" w:rsidR="00AF5063" w:rsidRPr="009F7574" w:rsidRDefault="00AF5063" w:rsidP="00F30A4C">
            <w:pPr>
              <w:spacing w:line="360" w:lineRule="auto"/>
            </w:pPr>
            <w:r>
              <w:t xml:space="preserve">La société candidate devra </w:t>
            </w:r>
            <w:r w:rsidR="008937F2">
              <w:t xml:space="preserve">préciser : </w:t>
            </w:r>
          </w:p>
          <w:p w14:paraId="7FF95CBE" w14:textId="2F31D63D" w:rsidR="008937F2" w:rsidRPr="009F7574" w:rsidRDefault="008937F2" w:rsidP="008937F2">
            <w:pPr>
              <w:numPr>
                <w:ilvl w:val="2"/>
                <w:numId w:val="35"/>
              </w:numPr>
              <w:tabs>
                <w:tab w:val="num" w:pos="993"/>
              </w:tabs>
              <w:ind w:left="1418" w:hanging="425"/>
              <w:jc w:val="both"/>
            </w:pPr>
            <w:r w:rsidRPr="009F7574">
              <w:t xml:space="preserve">Contraintes (des </w:t>
            </w:r>
            <w:r w:rsidR="009F7574" w:rsidRPr="009F7574">
              <w:t>sites…</w:t>
            </w:r>
            <w:r w:rsidRPr="009F7574">
              <w:t>) identifiées par l’entreprise comme étant susceptibles d’affecter l’exécution du marché à bon de commande (5 points).</w:t>
            </w:r>
          </w:p>
          <w:p w14:paraId="1C67E514" w14:textId="77777777" w:rsidR="008937F2" w:rsidRPr="009F7574" w:rsidRDefault="008937F2" w:rsidP="009F7574">
            <w:pPr>
              <w:numPr>
                <w:ilvl w:val="2"/>
                <w:numId w:val="35"/>
              </w:numPr>
              <w:tabs>
                <w:tab w:val="num" w:pos="993"/>
              </w:tabs>
              <w:ind w:left="1418" w:hanging="425"/>
              <w:jc w:val="both"/>
            </w:pPr>
            <w:r w:rsidRPr="009F7574">
              <w:t>Dispositions envisagées pour traiter la contrainte (5 points).</w:t>
            </w:r>
          </w:p>
          <w:p w14:paraId="6702B43B" w14:textId="77777777" w:rsidR="008937F2" w:rsidRDefault="008937F2" w:rsidP="00F30A4C">
            <w:pPr>
              <w:spacing w:line="360" w:lineRule="auto"/>
            </w:pPr>
          </w:p>
          <w:p w14:paraId="7C30E617" w14:textId="77777777" w:rsidR="00AF5063" w:rsidRPr="009C16FB" w:rsidRDefault="00AF5063" w:rsidP="00F30A4C">
            <w:pPr>
              <w:spacing w:line="360" w:lineRule="auto"/>
              <w:rPr>
                <w:rFonts w:ascii="Trebuchet MS" w:hAnsi="Trebuchet MS" w:cs="Times New Roman"/>
                <w:b w:val="0"/>
              </w:rPr>
            </w:pPr>
            <w:r w:rsidRPr="009C16FB">
              <w:rPr>
                <w:rFonts w:ascii="Trebuchet MS" w:eastAsia="Trebuchet MS" w:hAnsi="Trebuchet MS" w:cs="Trebuchet MS"/>
                <w:b w:val="0"/>
                <w:color w:val="000000"/>
              </w:rPr>
              <w:t>…………………………………………………………………………………………………………………………………………………………………………………………………………………………………………………………………………………………………………………………………………………………………………………………………………………………………………………………………………………………………………………………………………………………………………………………………………………………………………………………………………………………………………………………………………………………………………………………………………………………………………………………………………………………………………………………………………………………………………………………………………………………………………………………………………………………………………………………………………………………………………………………………………………………………………</w:t>
            </w:r>
            <w:r w:rsidRPr="009C16FB">
              <w:rPr>
                <w:rFonts w:ascii="Trebuchet MS" w:hAnsi="Trebuchet MS" w:cs="Times New Roman"/>
                <w:b w:val="0"/>
              </w:rPr>
              <w:t>…………………</w:t>
            </w:r>
          </w:p>
          <w:p w14:paraId="7AF8099F" w14:textId="77777777"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18960FFA" w14:textId="77777777"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4FEF9CFF" w14:textId="77777777"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3666BECD" w14:textId="77777777"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1EB281FC" w14:textId="77777777"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41316D46" w14:textId="77777777" w:rsidR="00AF5063"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2039F045" w14:textId="77777777" w:rsidR="00AF5063"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p w14:paraId="0630240E" w14:textId="25841362" w:rsidR="00AF5063" w:rsidRPr="009C16FB" w:rsidRDefault="00AF5063" w:rsidP="00F30A4C">
            <w:pPr>
              <w:spacing w:line="360" w:lineRule="auto"/>
              <w:jc w:val="both"/>
              <w:rPr>
                <w:rFonts w:ascii="Trebuchet MS" w:hAnsi="Trebuchet MS" w:cs="Times New Roman"/>
                <w:b w:val="0"/>
              </w:rPr>
            </w:pPr>
            <w:r w:rsidRPr="009C16FB">
              <w:rPr>
                <w:rFonts w:ascii="Trebuchet MS" w:hAnsi="Trebuchet MS" w:cs="Times New Roman"/>
                <w:b w:val="0"/>
              </w:rPr>
              <w:t>……………………………………………………………………………………………………………………………………………………………………………</w:t>
            </w:r>
          </w:p>
        </w:tc>
      </w:tr>
    </w:tbl>
    <w:p w14:paraId="158AC632" w14:textId="77777777" w:rsidR="000508C3" w:rsidRDefault="000508C3">
      <w:pPr>
        <w:spacing w:after="200" w:line="276" w:lineRule="auto"/>
        <w:rPr>
          <w:rFonts w:ascii="Trebuchet MS" w:hAnsi="Trebuchet MS" w:cs="Times New Roman"/>
          <w:b/>
        </w:rPr>
      </w:pPr>
    </w:p>
    <w:tbl>
      <w:tblPr>
        <w:tblStyle w:val="TableauGrille6Couleur"/>
        <w:tblW w:w="9776" w:type="dxa"/>
        <w:tblLayout w:type="fixed"/>
        <w:tblLook w:val="04A0" w:firstRow="1" w:lastRow="0" w:firstColumn="1" w:lastColumn="0" w:noHBand="0" w:noVBand="1"/>
      </w:tblPr>
      <w:tblGrid>
        <w:gridCol w:w="9776"/>
      </w:tblGrid>
      <w:tr w:rsidR="00857F47" w:rsidRPr="00085BB4" w14:paraId="565849B6" w14:textId="77777777" w:rsidTr="006C2353">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tcPr>
          <w:p w14:paraId="47C0FC7E" w14:textId="265358CF" w:rsidR="00857F47" w:rsidRPr="00D238D0" w:rsidRDefault="000508C3" w:rsidP="006C2353">
            <w:pPr>
              <w:pStyle w:val="Paragraphedeliste"/>
              <w:ind w:left="720"/>
              <w:rPr>
                <w:rFonts w:ascii="Trebuchet MS" w:hAnsi="Trebuchet MS" w:cs="Times New Roman"/>
                <w:b w:val="0"/>
                <w:bCs w:val="0"/>
                <w:u w:val="single"/>
              </w:rPr>
            </w:pPr>
            <w:r>
              <w:rPr>
                <w:rFonts w:ascii="Trebuchet MS" w:hAnsi="Trebuchet MS" w:cs="Times New Roman"/>
              </w:rPr>
              <w:lastRenderedPageBreak/>
              <w:br w:type="page"/>
            </w:r>
          </w:p>
          <w:p w14:paraId="077659BE" w14:textId="14D7AFB9" w:rsidR="00857F47" w:rsidRPr="002D5AD6" w:rsidRDefault="000508C3" w:rsidP="002D5AD6">
            <w:pPr>
              <w:pStyle w:val="Paragraphedeliste"/>
              <w:numPr>
                <w:ilvl w:val="0"/>
                <w:numId w:val="30"/>
              </w:numPr>
              <w:rPr>
                <w:rFonts w:ascii="Trebuchet MS" w:hAnsi="Trebuchet MS" w:cs="Times New Roman"/>
                <w:b w:val="0"/>
                <w:bCs w:val="0"/>
                <w:u w:val="single"/>
              </w:rPr>
            </w:pPr>
            <w:r w:rsidRPr="000508C3">
              <w:rPr>
                <w:rFonts w:ascii="Trebuchet MS" w:eastAsia="Trebuchet MS" w:hAnsi="Trebuchet MS" w:cs="Trebuchet MS"/>
                <w:bCs w:val="0"/>
                <w:color w:val="000000"/>
              </w:rPr>
              <w:t>Performances en matière d'insertion professionnelle des publics en difficulté</w:t>
            </w:r>
            <w:r w:rsidR="00857F47" w:rsidRPr="002D5AD6">
              <w:rPr>
                <w:rFonts w:ascii="Trebuchet MS" w:eastAsia="Trebuchet MS" w:hAnsi="Trebuchet MS" w:cs="Trebuchet MS"/>
                <w:color w:val="000000"/>
              </w:rPr>
              <w:t xml:space="preserve"> </w:t>
            </w:r>
            <w:r w:rsidR="00857F47" w:rsidRPr="002D5AD6">
              <w:rPr>
                <w:rFonts w:ascii="Trebuchet MS" w:eastAsia="Roboto" w:hAnsi="Trebuchet MS" w:cs="Roboto"/>
                <w:color w:val="000000"/>
              </w:rPr>
              <w:t xml:space="preserve">(sur </w:t>
            </w:r>
            <w:r>
              <w:rPr>
                <w:rFonts w:ascii="Trebuchet MS" w:eastAsia="Roboto" w:hAnsi="Trebuchet MS" w:cs="Roboto"/>
                <w:color w:val="000000"/>
              </w:rPr>
              <w:t>5</w:t>
            </w:r>
            <w:r w:rsidR="00BD5A5E" w:rsidRPr="002D5AD6">
              <w:rPr>
                <w:rFonts w:ascii="Trebuchet MS" w:eastAsia="Roboto" w:hAnsi="Trebuchet MS" w:cs="Roboto"/>
                <w:color w:val="000000"/>
              </w:rPr>
              <w:t>)</w:t>
            </w:r>
          </w:p>
          <w:p w14:paraId="0E016672" w14:textId="77777777" w:rsidR="00857F47" w:rsidRDefault="00857F47" w:rsidP="00D238D0">
            <w:pPr>
              <w:ind w:left="360"/>
              <w:rPr>
                <w:rFonts w:ascii="Trebuchet MS" w:hAnsi="Trebuchet MS" w:cs="Times New Roman"/>
              </w:rPr>
            </w:pPr>
          </w:p>
          <w:p w14:paraId="06015800" w14:textId="6B24BCAD" w:rsidR="002D5AD6" w:rsidRPr="009F7574" w:rsidRDefault="002D5AD6" w:rsidP="002D5AD6">
            <w:pPr>
              <w:ind w:left="360"/>
              <w:rPr>
                <w:rFonts w:ascii="Trebuchet MS" w:hAnsi="Trebuchet MS" w:cs="Times New Roman"/>
                <w:u w:val="single"/>
              </w:rPr>
            </w:pPr>
            <w:r w:rsidRPr="009F7574">
              <w:rPr>
                <w:rFonts w:ascii="Trebuchet MS" w:hAnsi="Trebuchet MS" w:cs="Times New Roman"/>
                <w:u w:val="single"/>
              </w:rPr>
              <w:t xml:space="preserve">3-1 </w:t>
            </w:r>
            <w:r w:rsidR="006A3071" w:rsidRPr="009F7574">
              <w:rPr>
                <w:rFonts w:ascii="Trebuchet MS" w:hAnsi="Trebuchet MS" w:cs="Times New Roman"/>
                <w:u w:val="single"/>
              </w:rPr>
              <w:t>–</w:t>
            </w:r>
            <w:r w:rsidR="009F7574" w:rsidRPr="009F7574">
              <w:rPr>
                <w:rFonts w:ascii="Trebuchet MS" w:eastAsia="Trebuchet MS" w:hAnsi="Trebuchet MS" w:cs="Trebuchet MS"/>
                <w:i/>
                <w:color w:val="000000"/>
                <w:u w:val="single"/>
              </w:rPr>
              <w:t>Dispositif d’inclusion : Engagement de l’entreprise candidate pour l‘insertion des personnes en difficulté d'insertion professionnelle et mise en place de programmes de formation pour ses employés, en particulier dans les domaines de l'énergie renouvelable et de l'efficacité énergétique</w:t>
            </w:r>
            <w:r w:rsidR="009F7574" w:rsidRPr="009F7574">
              <w:rPr>
                <w:rFonts w:ascii="Arial" w:eastAsia="Trebuchet MS" w:hAnsi="Arial" w:cs="Arial"/>
                <w:color w:val="262626"/>
                <w:u w:val="single"/>
              </w:rPr>
              <w:t xml:space="preserve"> </w:t>
            </w:r>
            <w:r w:rsidR="00E47E8C" w:rsidRPr="009F7574">
              <w:rPr>
                <w:rFonts w:ascii="Arial" w:eastAsia="Trebuchet MS" w:hAnsi="Arial" w:cs="Arial"/>
                <w:color w:val="262626"/>
                <w:u w:val="single"/>
              </w:rPr>
              <w:t>(</w:t>
            </w:r>
            <w:r w:rsidR="003662A8" w:rsidRPr="009F7574">
              <w:rPr>
                <w:rFonts w:ascii="Trebuchet MS" w:hAnsi="Trebuchet MS" w:cs="Times New Roman"/>
                <w:u w:val="single"/>
              </w:rPr>
              <w:t>Sur</w:t>
            </w:r>
            <w:r w:rsidR="00EC2966" w:rsidRPr="009F7574">
              <w:rPr>
                <w:rFonts w:ascii="Trebuchet MS" w:hAnsi="Trebuchet MS" w:cs="Times New Roman"/>
                <w:u w:val="single"/>
              </w:rPr>
              <w:t xml:space="preserve"> </w:t>
            </w:r>
            <w:r w:rsidR="000508C3" w:rsidRPr="009F7574">
              <w:rPr>
                <w:rFonts w:ascii="Trebuchet MS" w:hAnsi="Trebuchet MS" w:cs="Times New Roman"/>
                <w:u w:val="single"/>
              </w:rPr>
              <w:t xml:space="preserve">2.5 </w:t>
            </w:r>
            <w:r w:rsidR="006A3071" w:rsidRPr="009F7574">
              <w:rPr>
                <w:rFonts w:ascii="Trebuchet MS" w:hAnsi="Trebuchet MS" w:cs="Times New Roman"/>
                <w:u w:val="single"/>
              </w:rPr>
              <w:t>points</w:t>
            </w:r>
            <w:r w:rsidRPr="009F7574">
              <w:rPr>
                <w:rFonts w:ascii="Trebuchet MS" w:hAnsi="Trebuchet MS" w:cs="Times New Roman"/>
                <w:u w:val="single"/>
              </w:rPr>
              <w:t>)</w:t>
            </w:r>
          </w:p>
          <w:p w14:paraId="017A92A4" w14:textId="0D6F9DB2" w:rsidR="002D5AD6" w:rsidRPr="00D238D0" w:rsidRDefault="002D5AD6" w:rsidP="00D238D0">
            <w:pPr>
              <w:ind w:left="360"/>
              <w:rPr>
                <w:rFonts w:ascii="Trebuchet MS" w:hAnsi="Trebuchet MS" w:cs="Times New Roman"/>
              </w:rPr>
            </w:pPr>
          </w:p>
        </w:tc>
      </w:tr>
      <w:tr w:rsidR="00857F47" w:rsidRPr="00085BB4" w14:paraId="244115EE" w14:textId="77777777" w:rsidTr="006C23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3A44D937"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7E4DF43C"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0F9F9929"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78C37B01"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7E52CFA5"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49F4D790"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50FE9B6F"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529DCF49"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0B25F4D2"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4A2DD2D6"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5AFE3E92"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66B35748"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092842BF"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689547D7"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41F1F49F"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7A4258B7"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5E526654"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1A2C9C7A"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3C7BC6BE" w14:textId="77777777" w:rsidR="00857F47" w:rsidRPr="00D238D0" w:rsidRDefault="00857F47" w:rsidP="006C2353">
            <w:pPr>
              <w:spacing w:line="360" w:lineRule="auto"/>
              <w:jc w:val="both"/>
              <w:rPr>
                <w:rFonts w:ascii="Trebuchet MS" w:hAnsi="Trebuchet MS" w:cs="Times New Roman"/>
                <w:b w:val="0"/>
              </w:rPr>
            </w:pPr>
            <w:r w:rsidRPr="00D238D0">
              <w:rPr>
                <w:rFonts w:ascii="Trebuchet MS" w:hAnsi="Trebuchet MS" w:cs="Times New Roman"/>
                <w:b w:val="0"/>
              </w:rPr>
              <w:t>……………………………………………………………………………………………………………………………………………………………………………</w:t>
            </w:r>
          </w:p>
          <w:p w14:paraId="7384395E" w14:textId="4B619031" w:rsidR="00857F47" w:rsidRDefault="00857F47" w:rsidP="006C2353">
            <w:pPr>
              <w:spacing w:line="360" w:lineRule="auto"/>
              <w:jc w:val="both"/>
              <w:rPr>
                <w:ins w:id="1" w:author="Laetitia Echelard" w:date="2024-09-16T08:49:00Z"/>
                <w:rFonts w:ascii="Trebuchet MS" w:hAnsi="Trebuchet MS" w:cs="Times New Roman"/>
                <w:bCs w:val="0"/>
              </w:rPr>
            </w:pPr>
            <w:r w:rsidRPr="00D238D0">
              <w:rPr>
                <w:rFonts w:ascii="Trebuchet MS" w:hAnsi="Trebuchet MS" w:cs="Times New Roman"/>
                <w:b w:val="0"/>
              </w:rPr>
              <w:t>……………………………………………………………………………………………………………………………………………………………………………</w:t>
            </w:r>
          </w:p>
          <w:p w14:paraId="6BDCAB24" w14:textId="77777777" w:rsidR="00D32BA6" w:rsidRPr="00D238D0" w:rsidRDefault="00D32BA6" w:rsidP="00D32BA6">
            <w:pPr>
              <w:spacing w:line="360" w:lineRule="auto"/>
              <w:jc w:val="both"/>
              <w:rPr>
                <w:rFonts w:ascii="Trebuchet MS" w:hAnsi="Trebuchet MS" w:cs="Times New Roman"/>
                <w:b w:val="0"/>
              </w:rPr>
            </w:pPr>
            <w:r w:rsidRPr="00D238D0">
              <w:rPr>
                <w:rFonts w:ascii="Trebuchet MS" w:hAnsi="Trebuchet MS" w:cs="Times New Roman"/>
                <w:b w:val="0"/>
              </w:rPr>
              <w:t>……………………………………………………………………………………………………………………………………………………………………………</w:t>
            </w:r>
          </w:p>
          <w:p w14:paraId="051AA9D5" w14:textId="77777777" w:rsidR="00D32BA6" w:rsidRPr="00D238D0" w:rsidRDefault="00D32BA6" w:rsidP="00D32BA6">
            <w:pPr>
              <w:spacing w:line="360" w:lineRule="auto"/>
              <w:jc w:val="both"/>
              <w:rPr>
                <w:rFonts w:ascii="Trebuchet MS" w:hAnsi="Trebuchet MS" w:cs="Times New Roman"/>
                <w:b w:val="0"/>
              </w:rPr>
            </w:pPr>
            <w:r w:rsidRPr="00D238D0">
              <w:rPr>
                <w:rFonts w:ascii="Trebuchet MS" w:hAnsi="Trebuchet MS" w:cs="Times New Roman"/>
                <w:b w:val="0"/>
              </w:rPr>
              <w:t>……………………………………………………………………………………………………………………………………………………………………………</w:t>
            </w:r>
          </w:p>
          <w:p w14:paraId="081F25E0" w14:textId="77777777" w:rsidR="00D32BA6" w:rsidRPr="00D238D0" w:rsidRDefault="00D32BA6" w:rsidP="00D32BA6">
            <w:pPr>
              <w:spacing w:line="360" w:lineRule="auto"/>
              <w:jc w:val="both"/>
              <w:rPr>
                <w:rFonts w:ascii="Trebuchet MS" w:hAnsi="Trebuchet MS" w:cs="Times New Roman"/>
                <w:b w:val="0"/>
              </w:rPr>
            </w:pPr>
            <w:r w:rsidRPr="00D238D0">
              <w:rPr>
                <w:rFonts w:ascii="Trebuchet MS" w:hAnsi="Trebuchet MS" w:cs="Times New Roman"/>
                <w:b w:val="0"/>
              </w:rPr>
              <w:t>……………………………………………………………………………………………………………………………………………………………………………</w:t>
            </w:r>
          </w:p>
          <w:p w14:paraId="49002033" w14:textId="77777777" w:rsidR="00D32BA6" w:rsidRPr="00D238D0" w:rsidRDefault="00D32BA6" w:rsidP="00D32BA6">
            <w:pPr>
              <w:spacing w:line="360" w:lineRule="auto"/>
              <w:jc w:val="both"/>
              <w:rPr>
                <w:rFonts w:ascii="Trebuchet MS" w:hAnsi="Trebuchet MS" w:cs="Times New Roman"/>
                <w:b w:val="0"/>
              </w:rPr>
            </w:pPr>
            <w:r w:rsidRPr="00D238D0">
              <w:rPr>
                <w:rFonts w:ascii="Trebuchet MS" w:hAnsi="Trebuchet MS" w:cs="Times New Roman"/>
                <w:b w:val="0"/>
              </w:rPr>
              <w:t>……………………………………………………………………………………………………………………………………………………………………………</w:t>
            </w:r>
          </w:p>
          <w:p w14:paraId="306B6CFE" w14:textId="7D251572" w:rsidR="00857F47" w:rsidRPr="00D238D0" w:rsidRDefault="00857F47" w:rsidP="006C2353">
            <w:pPr>
              <w:spacing w:line="360" w:lineRule="auto"/>
              <w:jc w:val="both"/>
              <w:rPr>
                <w:rFonts w:ascii="Trebuchet MS" w:hAnsi="Trebuchet MS" w:cs="Times New Roman"/>
                <w:b w:val="0"/>
              </w:rPr>
            </w:pPr>
          </w:p>
        </w:tc>
      </w:tr>
    </w:tbl>
    <w:p w14:paraId="2D7E35B5" w14:textId="4E2C3FCD" w:rsidR="002D5AD6" w:rsidRPr="002D5AD6" w:rsidRDefault="002D5AD6" w:rsidP="002D5AD6">
      <w:pPr>
        <w:spacing w:after="200" w:line="276" w:lineRule="auto"/>
        <w:rPr>
          <w:rFonts w:ascii="Trebuchet MS" w:hAnsi="Trebuchet MS" w:cs="Times New Roman"/>
          <w:b/>
        </w:rPr>
      </w:pPr>
      <w:r>
        <w:rPr>
          <w:rFonts w:ascii="Trebuchet MS" w:hAnsi="Trebuchet MS" w:cs="Times New Roman"/>
          <w:b/>
        </w:rPr>
        <w:br w:type="page"/>
      </w:r>
    </w:p>
    <w:tbl>
      <w:tblPr>
        <w:tblStyle w:val="TableauGrille6Couleur"/>
        <w:tblW w:w="9776" w:type="dxa"/>
        <w:tblLayout w:type="fixed"/>
        <w:tblLook w:val="04A0" w:firstRow="1" w:lastRow="0" w:firstColumn="1" w:lastColumn="0" w:noHBand="0" w:noVBand="1"/>
      </w:tblPr>
      <w:tblGrid>
        <w:gridCol w:w="9776"/>
      </w:tblGrid>
      <w:tr w:rsidR="002D5AD6" w:rsidRPr="00085BB4" w14:paraId="132159E5" w14:textId="77777777" w:rsidTr="00B2771C">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tcPr>
          <w:p w14:paraId="15E7765D" w14:textId="5F436FEF" w:rsidR="002D5AD6" w:rsidRDefault="002D5AD6" w:rsidP="0096119F">
            <w:pPr>
              <w:rPr>
                <w:rFonts w:ascii="Trebuchet MS" w:hAnsi="Trebuchet MS" w:cs="Times New Roman"/>
              </w:rPr>
            </w:pPr>
          </w:p>
          <w:p w14:paraId="6BB48933" w14:textId="444D79BB" w:rsidR="002D5AD6" w:rsidRPr="002D5AD6" w:rsidRDefault="002D5AD6" w:rsidP="00B2771C">
            <w:pPr>
              <w:ind w:left="360"/>
              <w:rPr>
                <w:rFonts w:ascii="Trebuchet MS" w:hAnsi="Trebuchet MS" w:cs="Times New Roman"/>
                <w:color w:val="auto"/>
                <w:u w:val="single"/>
              </w:rPr>
            </w:pPr>
            <w:r w:rsidRPr="009F7574">
              <w:rPr>
                <w:rFonts w:ascii="Trebuchet MS" w:hAnsi="Trebuchet MS" w:cs="Times New Roman"/>
                <w:u w:val="single"/>
              </w:rPr>
              <w:t xml:space="preserve">3-2 </w:t>
            </w:r>
            <w:r w:rsidR="00A31FBA" w:rsidRPr="009F7574">
              <w:rPr>
                <w:rFonts w:ascii="Trebuchet MS" w:hAnsi="Trebuchet MS" w:cs="Times New Roman"/>
                <w:u w:val="single"/>
              </w:rPr>
              <w:t>–</w:t>
            </w:r>
            <w:r w:rsidR="009F0462" w:rsidRPr="009F7574">
              <w:rPr>
                <w:rFonts w:ascii="Trebuchet MS" w:hAnsi="Trebuchet MS" w:cs="Times New Roman"/>
                <w:u w:val="single"/>
              </w:rPr>
              <w:t xml:space="preserve"> </w:t>
            </w:r>
            <w:r w:rsidR="009F7574" w:rsidRPr="009F7574">
              <w:rPr>
                <w:rFonts w:ascii="Trebuchet MS" w:eastAsia="Trebuchet MS" w:hAnsi="Trebuchet MS" w:cs="Trebuchet MS"/>
                <w:i/>
                <w:color w:val="000000"/>
                <w:u w:val="single"/>
              </w:rPr>
              <w:t>Engagements RSE : L’entreprise candidate doit présenter ses engagements en matière de responsabilité sociale, tels que des politiques de diversité, d'égalité des chances et de conditions de travail</w:t>
            </w:r>
            <w:r w:rsidR="009F7574" w:rsidRPr="00E47E8C">
              <w:rPr>
                <w:rFonts w:ascii="Trebuchet MS" w:hAnsi="Trebuchet MS"/>
                <w:color w:val="auto"/>
              </w:rPr>
              <w:t xml:space="preserve"> </w:t>
            </w:r>
            <w:r w:rsidR="00954FD0" w:rsidRPr="00E47E8C">
              <w:rPr>
                <w:rFonts w:ascii="Trebuchet MS" w:hAnsi="Trebuchet MS"/>
                <w:color w:val="auto"/>
              </w:rPr>
              <w:t>(</w:t>
            </w:r>
            <w:r w:rsidR="00E47E8C" w:rsidRPr="00E47E8C">
              <w:rPr>
                <w:rFonts w:ascii="Trebuchet MS" w:hAnsi="Trebuchet MS"/>
                <w:color w:val="auto"/>
              </w:rPr>
              <w:t>Sur</w:t>
            </w:r>
            <w:r w:rsidR="00EC2966" w:rsidRPr="00E47E8C">
              <w:rPr>
                <w:rFonts w:ascii="Trebuchet MS" w:hAnsi="Trebuchet MS" w:cs="Times New Roman"/>
                <w:color w:val="auto"/>
              </w:rPr>
              <w:t xml:space="preserve"> </w:t>
            </w:r>
            <w:r w:rsidR="009F0462">
              <w:rPr>
                <w:rFonts w:ascii="Trebuchet MS" w:hAnsi="Trebuchet MS" w:cs="Times New Roman"/>
                <w:color w:val="auto"/>
              </w:rPr>
              <w:t>2.</w:t>
            </w:r>
            <w:r w:rsidR="00EC2966" w:rsidRPr="00E47E8C">
              <w:rPr>
                <w:rFonts w:ascii="Trebuchet MS" w:hAnsi="Trebuchet MS" w:cs="Times New Roman"/>
                <w:color w:val="auto"/>
              </w:rPr>
              <w:t>5</w:t>
            </w:r>
            <w:r w:rsidR="009F0462">
              <w:rPr>
                <w:rFonts w:ascii="Trebuchet MS" w:hAnsi="Trebuchet MS" w:cs="Times New Roman"/>
                <w:color w:val="auto"/>
              </w:rPr>
              <w:t xml:space="preserve"> points</w:t>
            </w:r>
            <w:r w:rsidRPr="00E47E8C">
              <w:rPr>
                <w:rFonts w:ascii="Trebuchet MS" w:hAnsi="Trebuchet MS" w:cs="Times New Roman"/>
                <w:color w:val="auto"/>
              </w:rPr>
              <w:t>)</w:t>
            </w:r>
          </w:p>
          <w:p w14:paraId="08006B4F" w14:textId="77777777" w:rsidR="002D5AD6" w:rsidRPr="00D238D0" w:rsidRDefault="002D5AD6" w:rsidP="00B2771C">
            <w:pPr>
              <w:ind w:left="360"/>
              <w:rPr>
                <w:rFonts w:ascii="Trebuchet MS" w:hAnsi="Trebuchet MS" w:cs="Times New Roman"/>
              </w:rPr>
            </w:pPr>
          </w:p>
        </w:tc>
      </w:tr>
      <w:tr w:rsidR="002D5AD6" w:rsidRPr="00085BB4" w14:paraId="758E5F57" w14:textId="77777777" w:rsidTr="00B277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565ABAE9" w14:textId="0FF9E504" w:rsidR="002D5AD6" w:rsidRDefault="002D5AD6" w:rsidP="00B2771C">
            <w:pPr>
              <w:jc w:val="both"/>
              <w:rPr>
                <w:rFonts w:ascii="Trebuchet MS" w:hAnsi="Trebuchet MS" w:cs="Times New Roman"/>
                <w:bCs w:val="0"/>
              </w:rPr>
            </w:pPr>
          </w:p>
          <w:p w14:paraId="71C15129"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20538DE7"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4077A212"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48916D7F"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0E227CA1"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5C13D7A5"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0044C6C3"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6989D6F1"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6807CCEB"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0E4D34C8"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42EE953A"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55DFB13A"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019EF223"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49BBEA0D"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490EDD8C"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5A562D95"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371F9248"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513BB63D"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7ACB1314"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5BA7ED0F" w14:textId="77777777" w:rsidR="002D5AD6" w:rsidRPr="00D238D0" w:rsidRDefault="002D5AD6" w:rsidP="00B2771C">
            <w:pPr>
              <w:spacing w:line="360" w:lineRule="auto"/>
              <w:jc w:val="both"/>
              <w:rPr>
                <w:rFonts w:ascii="Trebuchet MS" w:hAnsi="Trebuchet MS" w:cs="Times New Roman"/>
                <w:b w:val="0"/>
              </w:rPr>
            </w:pPr>
            <w:r w:rsidRPr="00D238D0">
              <w:rPr>
                <w:rFonts w:ascii="Trebuchet MS" w:hAnsi="Trebuchet MS" w:cs="Times New Roman"/>
                <w:b w:val="0"/>
              </w:rPr>
              <w:t>……………………………………………………………………………………………………………………………………………………………………………</w:t>
            </w:r>
          </w:p>
          <w:p w14:paraId="61B22116"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09AC448D"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30CE9CDB"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016449EA"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7F744D00"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2BBB05A5" w14:textId="77777777" w:rsidR="00E47E8C" w:rsidRPr="00D238D0" w:rsidRDefault="00E47E8C" w:rsidP="00E47E8C">
            <w:pPr>
              <w:spacing w:line="360" w:lineRule="auto"/>
              <w:jc w:val="both"/>
              <w:rPr>
                <w:rFonts w:ascii="Trebuchet MS" w:hAnsi="Trebuchet MS" w:cs="Times New Roman"/>
                <w:b w:val="0"/>
              </w:rPr>
            </w:pPr>
            <w:r w:rsidRPr="00D238D0">
              <w:rPr>
                <w:rFonts w:ascii="Trebuchet MS" w:hAnsi="Trebuchet MS" w:cs="Times New Roman"/>
                <w:b w:val="0"/>
              </w:rPr>
              <w:t>……………………………………………………………………………………………………………………………………………………………………………</w:t>
            </w:r>
          </w:p>
          <w:p w14:paraId="543E4FF5" w14:textId="1EA2AC21" w:rsidR="002D5AD6" w:rsidRPr="00D238D0" w:rsidRDefault="002D5AD6" w:rsidP="00B2771C">
            <w:pPr>
              <w:spacing w:line="360" w:lineRule="auto"/>
              <w:jc w:val="both"/>
              <w:rPr>
                <w:rFonts w:ascii="Trebuchet MS" w:hAnsi="Trebuchet MS" w:cs="Times New Roman"/>
                <w:b w:val="0"/>
              </w:rPr>
            </w:pPr>
          </w:p>
        </w:tc>
      </w:tr>
    </w:tbl>
    <w:p w14:paraId="389AC6C1" w14:textId="3EC17CD6" w:rsidR="0096119F" w:rsidRDefault="0096119F">
      <w:pPr>
        <w:spacing w:after="200" w:line="276" w:lineRule="auto"/>
        <w:rPr>
          <w:rFonts w:ascii="Trebuchet MS" w:hAnsi="Trebuchet MS" w:cs="Times New Roman"/>
          <w:b/>
        </w:rPr>
      </w:pPr>
    </w:p>
    <w:p w14:paraId="1FDEF3D6" w14:textId="77777777" w:rsidR="0096119F" w:rsidRDefault="0096119F">
      <w:pPr>
        <w:spacing w:after="200" w:line="276" w:lineRule="auto"/>
        <w:rPr>
          <w:rFonts w:ascii="Trebuchet MS" w:hAnsi="Trebuchet MS" w:cs="Times New Roman"/>
          <w:b/>
        </w:rPr>
      </w:pPr>
      <w:r>
        <w:rPr>
          <w:rFonts w:ascii="Trebuchet MS" w:hAnsi="Trebuchet MS" w:cs="Times New Roman"/>
          <w:b/>
        </w:rPr>
        <w:br w:type="page"/>
      </w:r>
    </w:p>
    <w:tbl>
      <w:tblPr>
        <w:tblStyle w:val="TableauGrille6Couleu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0508C3" w:rsidRPr="00085BB4" w14:paraId="51CB3058" w14:textId="77777777" w:rsidTr="00AF5063">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tcBorders>
              <w:bottom w:val="none" w:sz="0" w:space="0" w:color="auto"/>
            </w:tcBorders>
          </w:tcPr>
          <w:p w14:paraId="32877281" w14:textId="77777777" w:rsidR="000508C3" w:rsidRPr="00D238D0" w:rsidRDefault="000508C3" w:rsidP="00F30A4C">
            <w:pPr>
              <w:pStyle w:val="Paragraphedeliste"/>
              <w:ind w:left="720"/>
              <w:rPr>
                <w:rFonts w:ascii="Trebuchet MS" w:hAnsi="Trebuchet MS" w:cs="Times New Roman"/>
                <w:b w:val="0"/>
                <w:bCs w:val="0"/>
                <w:u w:val="single"/>
              </w:rPr>
            </w:pPr>
          </w:p>
          <w:p w14:paraId="11408839" w14:textId="67A29841" w:rsidR="000508C3" w:rsidRPr="000508C3" w:rsidRDefault="000508C3" w:rsidP="000508C3">
            <w:pPr>
              <w:pStyle w:val="Paragraphedeliste"/>
              <w:numPr>
                <w:ilvl w:val="0"/>
                <w:numId w:val="30"/>
              </w:numPr>
              <w:rPr>
                <w:rFonts w:ascii="Trebuchet MS" w:hAnsi="Trebuchet MS" w:cs="Times New Roman"/>
                <w:b w:val="0"/>
                <w:u w:val="single"/>
              </w:rPr>
            </w:pPr>
            <w:r w:rsidRPr="000508C3">
              <w:rPr>
                <w:rFonts w:ascii="Trebuchet MS" w:eastAsia="Trebuchet MS" w:hAnsi="Trebuchet MS" w:cs="Trebuchet MS"/>
                <w:bCs w:val="0"/>
                <w:color w:val="000000"/>
              </w:rPr>
              <w:t>Performances en matière de protection de l'environnement</w:t>
            </w:r>
            <w:r w:rsidRPr="000508C3">
              <w:rPr>
                <w:rFonts w:ascii="Trebuchet MS" w:eastAsia="Roboto" w:hAnsi="Trebuchet MS" w:cs="Roboto"/>
                <w:color w:val="000000"/>
              </w:rPr>
              <w:t xml:space="preserve"> (sur 5)</w:t>
            </w:r>
          </w:p>
          <w:p w14:paraId="73B69F83" w14:textId="77777777" w:rsidR="000508C3" w:rsidRDefault="000508C3" w:rsidP="00F30A4C">
            <w:pPr>
              <w:ind w:left="360"/>
              <w:rPr>
                <w:rFonts w:ascii="Trebuchet MS" w:hAnsi="Trebuchet MS" w:cs="Times New Roman"/>
              </w:rPr>
            </w:pPr>
          </w:p>
          <w:p w14:paraId="40125642" w14:textId="27330E3B" w:rsidR="000508C3" w:rsidRPr="00471789" w:rsidRDefault="000508C3" w:rsidP="00F30A4C">
            <w:pPr>
              <w:ind w:left="360"/>
              <w:rPr>
                <w:rFonts w:ascii="Trebuchet MS" w:hAnsi="Trebuchet MS" w:cs="Times New Roman"/>
                <w:u w:val="single"/>
              </w:rPr>
            </w:pPr>
            <w:r w:rsidRPr="00471789">
              <w:rPr>
                <w:rFonts w:ascii="Trebuchet MS" w:hAnsi="Trebuchet MS" w:cs="Times New Roman"/>
                <w:u w:val="single"/>
              </w:rPr>
              <w:t>4-1 –</w:t>
            </w:r>
            <w:r w:rsidR="00471789" w:rsidRPr="00471789">
              <w:rPr>
                <w:rFonts w:ascii="Trebuchet MS" w:hAnsi="Trebuchet MS" w:cs="Times New Roman"/>
                <w:u w:val="single"/>
              </w:rPr>
              <w:t xml:space="preserve"> </w:t>
            </w:r>
            <w:r w:rsidR="00471789" w:rsidRPr="00471789">
              <w:rPr>
                <w:rFonts w:ascii="Trebuchet MS" w:eastAsia="Trebuchet MS" w:hAnsi="Trebuchet MS" w:cs="Trebuchet MS"/>
                <w:i/>
                <w:color w:val="000000"/>
                <w:u w:val="single"/>
              </w:rPr>
              <w:t>Réductions</w:t>
            </w:r>
            <w:r w:rsidR="00471789" w:rsidRPr="00471789">
              <w:rPr>
                <w:rFonts w:ascii="Trebuchet MS" w:eastAsia="Trebuchet MS" w:hAnsi="Trebuchet MS" w:cs="Trebuchet MS"/>
                <w:i/>
                <w:color w:val="000000"/>
                <w:szCs w:val="24"/>
                <w:u w:val="single"/>
                <w:lang w:eastAsia="en-US"/>
              </w:rPr>
              <w:t xml:space="preserve"> des émissions de CO2</w:t>
            </w:r>
            <w:r w:rsidR="00471789" w:rsidRPr="00471789">
              <w:rPr>
                <w:rFonts w:ascii="Trebuchet MS" w:eastAsia="Trebuchet MS" w:hAnsi="Trebuchet MS" w:cs="Trebuchet MS"/>
                <w:i/>
                <w:color w:val="000000"/>
                <w:u w:val="single"/>
              </w:rPr>
              <w:t xml:space="preserve"> : L’entreprise </w:t>
            </w:r>
            <w:r w:rsidR="00471789" w:rsidRPr="00471789">
              <w:rPr>
                <w:rFonts w:ascii="Trebuchet MS" w:eastAsia="Trebuchet MS" w:hAnsi="Trebuchet MS" w:cs="Trebuchet MS"/>
                <w:i/>
                <w:color w:val="000000"/>
                <w:u w:val="single"/>
                <w:lang w:eastAsia="en-US"/>
              </w:rPr>
              <w:t>candidate</w:t>
            </w:r>
            <w:r w:rsidR="00471789" w:rsidRPr="00471789">
              <w:rPr>
                <w:rFonts w:ascii="Trebuchet MS" w:eastAsia="Trebuchet MS" w:hAnsi="Trebuchet MS" w:cs="Trebuchet MS"/>
                <w:i/>
                <w:color w:val="000000"/>
                <w:szCs w:val="24"/>
                <w:u w:val="single"/>
                <w:lang w:eastAsia="en-US"/>
              </w:rPr>
              <w:t xml:space="preserve"> </w:t>
            </w:r>
            <w:r w:rsidR="00471789" w:rsidRPr="00471789">
              <w:rPr>
                <w:rFonts w:ascii="Trebuchet MS" w:eastAsia="Trebuchet MS" w:hAnsi="Trebuchet MS" w:cs="Trebuchet MS"/>
                <w:i/>
                <w:color w:val="000000"/>
                <w:u w:val="single"/>
              </w:rPr>
              <w:t>(</w:t>
            </w:r>
            <w:r w:rsidR="00471789" w:rsidRPr="00471789">
              <w:rPr>
                <w:rFonts w:ascii="Trebuchet MS" w:eastAsia="Trebuchet MS" w:hAnsi="Trebuchet MS" w:cs="Trebuchet MS"/>
                <w:i/>
                <w:color w:val="000000"/>
                <w:szCs w:val="24"/>
                <w:u w:val="single"/>
                <w:lang w:eastAsia="en-US"/>
              </w:rPr>
              <w:t>concern</w:t>
            </w:r>
            <w:r w:rsidR="00471789" w:rsidRPr="00471789">
              <w:rPr>
                <w:rFonts w:ascii="Trebuchet MS" w:eastAsia="Trebuchet MS" w:hAnsi="Trebuchet MS" w:cs="Trebuchet MS"/>
                <w:i/>
                <w:color w:val="000000"/>
                <w:u w:val="single"/>
                <w:lang w:eastAsia="en-US"/>
              </w:rPr>
              <w:t>ée</w:t>
            </w:r>
            <w:r w:rsidR="00471789" w:rsidRPr="00471789">
              <w:rPr>
                <w:rFonts w:ascii="Trebuchet MS" w:eastAsia="Trebuchet MS" w:hAnsi="Trebuchet MS" w:cs="Trebuchet MS"/>
                <w:i/>
                <w:color w:val="000000"/>
                <w:szCs w:val="24"/>
                <w:u w:val="single"/>
                <w:lang w:eastAsia="en-US"/>
              </w:rPr>
              <w:t xml:space="preserve"> par le BEGES</w:t>
            </w:r>
            <w:r w:rsidR="00471789" w:rsidRPr="00471789">
              <w:rPr>
                <w:rFonts w:ascii="Trebuchet MS" w:eastAsia="Trebuchet MS" w:hAnsi="Trebuchet MS" w:cs="Trebuchet MS"/>
                <w:i/>
                <w:color w:val="000000"/>
                <w:u w:val="single"/>
              </w:rPr>
              <w:t>)</w:t>
            </w:r>
            <w:r w:rsidR="00471789" w:rsidRPr="00471789">
              <w:rPr>
                <w:rFonts w:ascii="Trebuchet MS" w:eastAsia="Trebuchet MS" w:hAnsi="Trebuchet MS" w:cs="Trebuchet MS"/>
                <w:i/>
                <w:color w:val="000000"/>
                <w:szCs w:val="24"/>
                <w:u w:val="single"/>
                <w:lang w:eastAsia="en-US"/>
              </w:rPr>
              <w:t xml:space="preserve"> </w:t>
            </w:r>
            <w:r w:rsidR="00471789" w:rsidRPr="00471789">
              <w:rPr>
                <w:rFonts w:ascii="Trebuchet MS" w:eastAsia="Trebuchet MS" w:hAnsi="Trebuchet MS" w:cs="Trebuchet MS"/>
                <w:i/>
                <w:color w:val="000000"/>
                <w:u w:val="single"/>
                <w:lang w:eastAsia="en-US"/>
              </w:rPr>
              <w:t>doit</w:t>
            </w:r>
            <w:r w:rsidR="00471789" w:rsidRPr="00471789">
              <w:rPr>
                <w:rFonts w:ascii="Trebuchet MS" w:eastAsia="Trebuchet MS" w:hAnsi="Trebuchet MS" w:cs="Trebuchet MS"/>
                <w:i/>
                <w:color w:val="000000"/>
                <w:szCs w:val="24"/>
                <w:u w:val="single"/>
                <w:lang w:eastAsia="en-US"/>
              </w:rPr>
              <w:t xml:space="preserve"> fournir </w:t>
            </w:r>
            <w:r w:rsidR="00471789" w:rsidRPr="00471789">
              <w:rPr>
                <w:rFonts w:ascii="Trebuchet MS" w:eastAsia="Trebuchet MS" w:hAnsi="Trebuchet MS" w:cs="Trebuchet MS"/>
                <w:i/>
                <w:color w:val="000000"/>
                <w:u w:val="single"/>
              </w:rPr>
              <w:t xml:space="preserve">ce </w:t>
            </w:r>
            <w:r w:rsidR="00471789" w:rsidRPr="00471789">
              <w:rPr>
                <w:rFonts w:ascii="Trebuchet MS" w:eastAsia="Trebuchet MS" w:hAnsi="Trebuchet MS" w:cs="Trebuchet MS"/>
                <w:i/>
                <w:color w:val="000000"/>
                <w:szCs w:val="24"/>
                <w:u w:val="single"/>
                <w:lang w:eastAsia="en-US"/>
              </w:rPr>
              <w:t>bilan de gaz à effet de serre</w:t>
            </w:r>
            <w:r w:rsidR="00471789" w:rsidRPr="00471789">
              <w:rPr>
                <w:rFonts w:ascii="Trebuchet MS" w:eastAsia="Trebuchet MS" w:hAnsi="Trebuchet MS" w:cs="Trebuchet MS"/>
                <w:i/>
                <w:color w:val="000000"/>
                <w:u w:val="single"/>
              </w:rPr>
              <w:t xml:space="preserve"> ainsi qu’</w:t>
            </w:r>
            <w:r w:rsidR="00471789" w:rsidRPr="00471789">
              <w:rPr>
                <w:rFonts w:ascii="Trebuchet MS" w:eastAsia="Trebuchet MS" w:hAnsi="Trebuchet MS" w:cs="Trebuchet MS"/>
                <w:i/>
                <w:color w:val="000000"/>
                <w:szCs w:val="24"/>
                <w:u w:val="single"/>
                <w:lang w:eastAsia="en-US"/>
              </w:rPr>
              <w:t>un bilan carbone global des activités menées dans le cadre d</w:t>
            </w:r>
            <w:r w:rsidR="00471789" w:rsidRPr="00471789">
              <w:rPr>
                <w:rFonts w:ascii="Trebuchet MS" w:eastAsia="Trebuchet MS" w:hAnsi="Trebuchet MS" w:cs="Trebuchet MS"/>
                <w:i/>
                <w:color w:val="000000"/>
                <w:u w:val="single"/>
              </w:rPr>
              <w:t xml:space="preserve">e l’accord-cadre </w:t>
            </w:r>
            <w:r w:rsidR="00471789" w:rsidRPr="00471789">
              <w:rPr>
                <w:rFonts w:ascii="Trebuchet MS" w:eastAsia="Trebuchet MS" w:hAnsi="Trebuchet MS" w:cs="Trebuchet MS"/>
                <w:i/>
                <w:color w:val="000000"/>
                <w:szCs w:val="24"/>
                <w:u w:val="single"/>
                <w:lang w:eastAsia="en-US"/>
              </w:rPr>
              <w:t>et</w:t>
            </w:r>
            <w:r w:rsidR="00471789" w:rsidRPr="00471789">
              <w:rPr>
                <w:rFonts w:ascii="Trebuchet MS" w:eastAsia="Trebuchet MS" w:hAnsi="Trebuchet MS" w:cs="Trebuchet MS"/>
                <w:i/>
                <w:color w:val="000000"/>
                <w:u w:val="single"/>
              </w:rPr>
              <w:t xml:space="preserve"> </w:t>
            </w:r>
            <w:r w:rsidR="00471789" w:rsidRPr="00471789">
              <w:rPr>
                <w:rFonts w:ascii="Trebuchet MS" w:eastAsia="Trebuchet MS" w:hAnsi="Trebuchet MS" w:cs="Trebuchet MS"/>
                <w:i/>
                <w:color w:val="000000"/>
                <w:szCs w:val="24"/>
                <w:u w:val="single"/>
                <w:lang w:eastAsia="en-US"/>
              </w:rPr>
              <w:t>s’engager à réduire son empreinte.</w:t>
            </w:r>
            <w:r w:rsidR="00471789" w:rsidRPr="00471789">
              <w:rPr>
                <w:rFonts w:ascii="Trebuchet MS" w:eastAsia="Trebuchet MS" w:hAnsi="Trebuchet MS" w:cs="Trebuchet MS"/>
                <w:i/>
                <w:color w:val="000000"/>
                <w:u w:val="single"/>
              </w:rPr>
              <w:t xml:space="preserve"> </w:t>
            </w:r>
            <w:r w:rsidR="00471789" w:rsidRPr="00471789">
              <w:rPr>
                <w:i/>
                <w:color w:val="000000"/>
                <w:u w:val="single"/>
              </w:rPr>
              <w:t xml:space="preserve">Une </w:t>
            </w:r>
            <w:r w:rsidR="00471789" w:rsidRPr="00471789">
              <w:rPr>
                <w:color w:val="000000"/>
                <w:u w:val="single"/>
              </w:rPr>
              <w:t>présentation des plans concrets de réduction des émissions de CO2 sur la durée de l’accord-cadre est attendue.</w:t>
            </w:r>
            <w:r w:rsidRPr="00471789">
              <w:rPr>
                <w:rFonts w:ascii="Trebuchet MS" w:hAnsi="Trebuchet MS" w:cs="Times New Roman"/>
                <w:u w:val="single"/>
              </w:rPr>
              <w:t xml:space="preserve"> </w:t>
            </w:r>
            <w:proofErr w:type="gramStart"/>
            <w:r w:rsidRPr="00471789">
              <w:rPr>
                <w:rFonts w:ascii="Arial" w:eastAsia="Trebuchet MS" w:hAnsi="Arial" w:cs="Arial"/>
                <w:color w:val="262626"/>
                <w:u w:val="single"/>
              </w:rPr>
              <w:t>(</w:t>
            </w:r>
            <w:proofErr w:type="gramEnd"/>
            <w:r w:rsidRPr="00471789">
              <w:rPr>
                <w:rFonts w:ascii="Trebuchet MS" w:hAnsi="Trebuchet MS" w:cs="Times New Roman"/>
                <w:u w:val="single"/>
              </w:rPr>
              <w:t>Sur 2.5 points)</w:t>
            </w:r>
          </w:p>
          <w:p w14:paraId="1A83EA96" w14:textId="77777777" w:rsidR="000508C3" w:rsidRPr="00D238D0" w:rsidRDefault="000508C3" w:rsidP="00F30A4C">
            <w:pPr>
              <w:ind w:left="360"/>
              <w:rPr>
                <w:rFonts w:ascii="Trebuchet MS" w:hAnsi="Trebuchet MS" w:cs="Times New Roman"/>
              </w:rPr>
            </w:pPr>
          </w:p>
        </w:tc>
      </w:tr>
      <w:tr w:rsidR="000508C3" w:rsidRPr="00085BB4" w14:paraId="6A30C4C0" w14:textId="77777777" w:rsidTr="00AF50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7B0A6E1E" w14:textId="6CD182B2" w:rsidR="000508C3" w:rsidRPr="008B5D2D" w:rsidRDefault="000508C3" w:rsidP="00F30A4C">
            <w:pPr>
              <w:textAlignment w:val="center"/>
              <w:rPr>
                <w:rFonts w:ascii="Calibri" w:hAnsi="Calibri" w:cs="Calibri"/>
                <w:sz w:val="22"/>
                <w:szCs w:val="22"/>
              </w:rPr>
            </w:pPr>
          </w:p>
          <w:p w14:paraId="5A2F600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6847C9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3AD34C2"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6CD9FEA"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397C98A5"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BF8B41A"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F223233"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DEC7F9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4E8362C"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3B732029"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AA58721"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B3DECB5"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1AEAEED"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5798567"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1FF88F2"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335A586"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5C1BD7F3"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3338700D"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172F7658"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12DBDCB9" w14:textId="77777777" w:rsidR="000508C3" w:rsidRDefault="000508C3" w:rsidP="00F30A4C">
            <w:pPr>
              <w:spacing w:line="360" w:lineRule="auto"/>
              <w:jc w:val="both"/>
              <w:rPr>
                <w:ins w:id="2" w:author="Laetitia Echelard" w:date="2024-09-16T08:49:00Z"/>
                <w:rFonts w:ascii="Trebuchet MS" w:hAnsi="Trebuchet MS" w:cs="Times New Roman"/>
                <w:bCs w:val="0"/>
              </w:rPr>
            </w:pPr>
            <w:r w:rsidRPr="00D238D0">
              <w:rPr>
                <w:rFonts w:ascii="Trebuchet MS" w:hAnsi="Trebuchet MS" w:cs="Times New Roman"/>
                <w:b w:val="0"/>
              </w:rPr>
              <w:t>……………………………………………………………………………………………………………………………………………………………………………</w:t>
            </w:r>
          </w:p>
          <w:p w14:paraId="17AF5504"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3C5D2995"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5D111CA2"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13C0E57E" w14:textId="7E6A8119"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tc>
      </w:tr>
    </w:tbl>
    <w:p w14:paraId="265FA81F" w14:textId="03F84357" w:rsidR="00462931" w:rsidRDefault="00462931">
      <w:pPr>
        <w:spacing w:after="200" w:line="276" w:lineRule="auto"/>
        <w:rPr>
          <w:rFonts w:ascii="Trebuchet MS" w:hAnsi="Trebuchet MS" w:cs="Times New Roman"/>
          <w:b/>
        </w:rPr>
      </w:pPr>
    </w:p>
    <w:p w14:paraId="789EA91E" w14:textId="673B56E3" w:rsidR="000508C3" w:rsidRDefault="000508C3">
      <w:pPr>
        <w:spacing w:after="200" w:line="276" w:lineRule="auto"/>
        <w:rPr>
          <w:rFonts w:ascii="Trebuchet MS" w:hAnsi="Trebuchet MS" w:cs="Times New Roman"/>
          <w:b/>
        </w:rPr>
      </w:pPr>
      <w:r>
        <w:rPr>
          <w:rFonts w:ascii="Trebuchet MS" w:hAnsi="Trebuchet MS" w:cs="Times New Roman"/>
          <w:b/>
        </w:rPr>
        <w:br w:type="page"/>
      </w:r>
    </w:p>
    <w:tbl>
      <w:tblPr>
        <w:tblStyle w:val="TableauGrille6Couleur"/>
        <w:tblW w:w="9776" w:type="dxa"/>
        <w:tblLayout w:type="fixed"/>
        <w:tblLook w:val="04A0" w:firstRow="1" w:lastRow="0" w:firstColumn="1" w:lastColumn="0" w:noHBand="0" w:noVBand="1"/>
      </w:tblPr>
      <w:tblGrid>
        <w:gridCol w:w="9776"/>
      </w:tblGrid>
      <w:tr w:rsidR="000508C3" w:rsidRPr="00085BB4" w14:paraId="7C223B04" w14:textId="77777777" w:rsidTr="00F30A4C">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tcPr>
          <w:p w14:paraId="1B722742" w14:textId="77777777" w:rsidR="000508C3" w:rsidRDefault="000508C3" w:rsidP="00F30A4C">
            <w:pPr>
              <w:rPr>
                <w:rFonts w:ascii="Trebuchet MS" w:hAnsi="Trebuchet MS" w:cs="Times New Roman"/>
              </w:rPr>
            </w:pPr>
          </w:p>
          <w:p w14:paraId="0558C9F3" w14:textId="4CFCB603" w:rsidR="000508C3" w:rsidRPr="002D5AD6" w:rsidRDefault="005E50D8" w:rsidP="00F30A4C">
            <w:pPr>
              <w:ind w:left="360"/>
              <w:rPr>
                <w:rFonts w:ascii="Trebuchet MS" w:hAnsi="Trebuchet MS" w:cs="Times New Roman"/>
                <w:color w:val="auto"/>
                <w:u w:val="single"/>
              </w:rPr>
            </w:pPr>
            <w:r>
              <w:rPr>
                <w:rFonts w:ascii="Trebuchet MS" w:hAnsi="Trebuchet MS" w:cs="Times New Roman"/>
                <w:u w:val="single"/>
              </w:rPr>
              <w:t>4</w:t>
            </w:r>
            <w:r w:rsidR="000508C3" w:rsidRPr="00F144A5">
              <w:rPr>
                <w:rFonts w:ascii="Trebuchet MS" w:hAnsi="Trebuchet MS" w:cs="Times New Roman"/>
                <w:u w:val="single"/>
              </w:rPr>
              <w:t xml:space="preserve">-2 </w:t>
            </w:r>
            <w:r w:rsidR="000508C3">
              <w:rPr>
                <w:rFonts w:ascii="Trebuchet MS" w:hAnsi="Trebuchet MS" w:cs="Times New Roman"/>
                <w:u w:val="single"/>
              </w:rPr>
              <w:t xml:space="preserve">– </w:t>
            </w:r>
            <w:r w:rsidR="00471789" w:rsidRPr="00471789">
              <w:rPr>
                <w:rFonts w:ascii="Trebuchet MS" w:eastAsia="Trebuchet MS" w:hAnsi="Trebuchet MS" w:cs="Trebuchet MS"/>
                <w:i/>
                <w:color w:val="000000"/>
                <w:szCs w:val="24"/>
                <w:u w:val="single"/>
                <w:lang w:eastAsia="en-US"/>
              </w:rPr>
              <w:t>L</w:t>
            </w:r>
            <w:r w:rsidR="00471789" w:rsidRPr="00471789">
              <w:rPr>
                <w:rFonts w:ascii="Trebuchet MS" w:eastAsia="Trebuchet MS" w:hAnsi="Trebuchet MS" w:cs="Trebuchet MS"/>
                <w:i/>
                <w:color w:val="000000"/>
                <w:u w:val="single"/>
              </w:rPr>
              <w:t xml:space="preserve">’entreprise candidate </w:t>
            </w:r>
            <w:r w:rsidR="00471789" w:rsidRPr="00471789">
              <w:rPr>
                <w:rFonts w:ascii="Trebuchet MS" w:eastAsia="Trebuchet MS" w:hAnsi="Trebuchet MS" w:cs="Trebuchet MS"/>
                <w:i/>
                <w:color w:val="000000"/>
                <w:szCs w:val="24"/>
                <w:u w:val="single"/>
                <w:lang w:eastAsia="en-US"/>
              </w:rPr>
              <w:t>doit mettre en place une collecte sélective des déchets et assurer la valorisation des déchets générés par l’activité.</w:t>
            </w:r>
            <w:r w:rsidR="00471789" w:rsidRPr="00471789">
              <w:rPr>
                <w:rFonts w:ascii="Trebuchet MS" w:hAnsi="Trebuchet MS"/>
                <w:color w:val="auto"/>
                <w:u w:val="single"/>
              </w:rPr>
              <w:t xml:space="preserve"> </w:t>
            </w:r>
            <w:r w:rsidR="000508C3" w:rsidRPr="00471789">
              <w:rPr>
                <w:rFonts w:ascii="Trebuchet MS" w:hAnsi="Trebuchet MS"/>
                <w:color w:val="auto"/>
                <w:u w:val="single"/>
              </w:rPr>
              <w:t>(Sur</w:t>
            </w:r>
            <w:r w:rsidR="000508C3" w:rsidRPr="00471789">
              <w:rPr>
                <w:rFonts w:ascii="Trebuchet MS" w:hAnsi="Trebuchet MS" w:cs="Times New Roman"/>
                <w:color w:val="auto"/>
                <w:u w:val="single"/>
              </w:rPr>
              <w:t xml:space="preserve"> 2.5 points)</w:t>
            </w:r>
          </w:p>
          <w:p w14:paraId="3A4820E1" w14:textId="77777777" w:rsidR="000508C3" w:rsidRPr="00D238D0" w:rsidRDefault="000508C3" w:rsidP="00F30A4C">
            <w:pPr>
              <w:ind w:left="360"/>
              <w:rPr>
                <w:rFonts w:ascii="Trebuchet MS" w:hAnsi="Trebuchet MS" w:cs="Times New Roman"/>
              </w:rPr>
            </w:pPr>
          </w:p>
        </w:tc>
      </w:tr>
      <w:tr w:rsidR="000508C3" w:rsidRPr="00085BB4" w14:paraId="3B45E1CC" w14:textId="77777777" w:rsidTr="00F30A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Pr>
          <w:p w14:paraId="483EFC24" w14:textId="77777777" w:rsidR="000508C3" w:rsidRDefault="000508C3" w:rsidP="00F30A4C">
            <w:pPr>
              <w:jc w:val="both"/>
              <w:rPr>
                <w:rFonts w:ascii="Trebuchet MS" w:hAnsi="Trebuchet MS" w:cs="Times New Roman"/>
                <w:bCs w:val="0"/>
              </w:rPr>
            </w:pPr>
          </w:p>
          <w:p w14:paraId="661F4D0A"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59DB5505"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E59793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598CB329"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5C206DD"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F8DED06"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2CB0DD9"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2DEEB50"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CF63FB7"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DF756A8"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4C41238"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50FBC81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638A4E0"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61A02E3"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EED8C51"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A2CCEB4"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402899B"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06604AF"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04CE6D58"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E456C2E"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8542F26"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60A1AA2E"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350A9DB3"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350A095"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772D7C0C"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26FCC562" w14:textId="77777777" w:rsidR="000508C3" w:rsidRPr="00D238D0" w:rsidRDefault="000508C3" w:rsidP="00F30A4C">
            <w:pPr>
              <w:spacing w:line="360" w:lineRule="auto"/>
              <w:jc w:val="both"/>
              <w:rPr>
                <w:rFonts w:ascii="Trebuchet MS" w:hAnsi="Trebuchet MS" w:cs="Times New Roman"/>
                <w:b w:val="0"/>
              </w:rPr>
            </w:pPr>
            <w:r w:rsidRPr="00D238D0">
              <w:rPr>
                <w:rFonts w:ascii="Trebuchet MS" w:hAnsi="Trebuchet MS" w:cs="Times New Roman"/>
                <w:b w:val="0"/>
              </w:rPr>
              <w:t>……………………………………………………………………………………………………………………………………………………………………………</w:t>
            </w:r>
          </w:p>
          <w:p w14:paraId="4A2CFF2B" w14:textId="77777777" w:rsidR="000508C3" w:rsidRPr="00D238D0" w:rsidRDefault="000508C3" w:rsidP="00F30A4C">
            <w:pPr>
              <w:spacing w:line="360" w:lineRule="auto"/>
              <w:jc w:val="both"/>
              <w:rPr>
                <w:rFonts w:ascii="Trebuchet MS" w:hAnsi="Trebuchet MS" w:cs="Times New Roman"/>
                <w:b w:val="0"/>
              </w:rPr>
            </w:pPr>
          </w:p>
        </w:tc>
      </w:tr>
    </w:tbl>
    <w:p w14:paraId="6A81290A" w14:textId="06B821A5" w:rsidR="000508C3" w:rsidRDefault="000508C3">
      <w:pPr>
        <w:spacing w:after="200" w:line="276" w:lineRule="auto"/>
        <w:rPr>
          <w:rFonts w:ascii="Trebuchet MS" w:hAnsi="Trebuchet MS" w:cs="Times New Roman"/>
          <w:b/>
        </w:rPr>
      </w:pPr>
    </w:p>
    <w:p w14:paraId="60EF60AD" w14:textId="77777777" w:rsidR="000508C3" w:rsidRDefault="000508C3">
      <w:pPr>
        <w:spacing w:after="200" w:line="276" w:lineRule="auto"/>
        <w:rPr>
          <w:rFonts w:ascii="Trebuchet MS" w:hAnsi="Trebuchet MS" w:cs="Times New Roman"/>
          <w:b/>
        </w:rPr>
      </w:pPr>
      <w:r>
        <w:rPr>
          <w:rFonts w:ascii="Trebuchet MS" w:hAnsi="Trebuchet MS" w:cs="Times New Roman"/>
          <w:b/>
        </w:rPr>
        <w:br w:type="page"/>
      </w:r>
    </w:p>
    <w:p w14:paraId="6C57FDFF" w14:textId="77777777" w:rsidR="002D5AD6" w:rsidRDefault="002D5AD6">
      <w:pPr>
        <w:spacing w:after="200" w:line="276" w:lineRule="auto"/>
        <w:rPr>
          <w:rFonts w:ascii="Trebuchet MS" w:hAnsi="Trebuchet MS" w:cs="Times New Roman"/>
          <w:b/>
        </w:rPr>
      </w:pPr>
    </w:p>
    <w:p w14:paraId="05B091AD" w14:textId="5AFA6733" w:rsidR="00EE008F" w:rsidRPr="00085BB4" w:rsidRDefault="00AF5035" w:rsidP="00857F47">
      <w:pPr>
        <w:spacing w:after="200" w:line="276" w:lineRule="auto"/>
        <w:rPr>
          <w:rFonts w:ascii="Trebuchet MS" w:hAnsi="Trebuchet MS" w:cs="Times New Roman"/>
          <w:b/>
        </w:rPr>
      </w:pPr>
      <w:r>
        <w:rPr>
          <w:rFonts w:ascii="Trebuchet MS" w:hAnsi="Trebuchet MS" w:cs="Times New Roman"/>
          <w:b/>
        </w:rPr>
        <w:t>N</w:t>
      </w:r>
      <w:r w:rsidR="00EE008F" w:rsidRPr="00085BB4">
        <w:rPr>
          <w:rFonts w:ascii="Trebuchet MS" w:hAnsi="Trebuchet MS" w:cs="Times New Roman"/>
          <w:b/>
        </w:rPr>
        <w:t>OTA :</w:t>
      </w:r>
      <w:r w:rsidR="00E97DB0" w:rsidRPr="00E97DB0">
        <w:rPr>
          <w:rFonts w:ascii="Trebuchet MS" w:hAnsi="Trebuchet MS" w:cs="Times New Roman"/>
          <w:b/>
        </w:rPr>
        <w:t xml:space="preserve"> Vous pouvez joindre tout document que vous jugerez utile</w:t>
      </w:r>
      <w:r w:rsidR="00EE008F" w:rsidRPr="00085BB4">
        <w:rPr>
          <w:rFonts w:ascii="Trebuchet MS" w:hAnsi="Trebuchet MS" w:cs="Times New Roman"/>
          <w:b/>
        </w:rPr>
        <w:t xml:space="preserve">. </w:t>
      </w:r>
    </w:p>
    <w:p w14:paraId="25C1F536" w14:textId="62CFAC22" w:rsidR="001936CB" w:rsidRPr="00E97DB0" w:rsidRDefault="001936CB" w:rsidP="00E97DB0">
      <w:pPr>
        <w:spacing w:after="120"/>
        <w:jc w:val="both"/>
        <w:rPr>
          <w:rFonts w:ascii="Trebuchet MS" w:hAnsi="Trebuchet MS" w:cs="Times New Roman"/>
        </w:rPr>
      </w:pPr>
    </w:p>
    <w:p w14:paraId="59C2EF51" w14:textId="77777777" w:rsidR="003A2EA7" w:rsidRPr="00085BB4" w:rsidRDefault="003A2EA7" w:rsidP="00B11D1A">
      <w:pPr>
        <w:rPr>
          <w:rFonts w:ascii="Trebuchet MS" w:hAnsi="Trebuchet MS" w:cs="Times New Roman"/>
          <w:b/>
        </w:rPr>
      </w:pPr>
    </w:p>
    <w:p w14:paraId="10197FD5" w14:textId="77777777" w:rsidR="00EE66EB" w:rsidRPr="00085BB4" w:rsidRDefault="00EE66EB" w:rsidP="00B11D1A">
      <w:pPr>
        <w:rPr>
          <w:rFonts w:ascii="Trebuchet MS" w:hAnsi="Trebuchet MS" w:cs="Times New Roman"/>
          <w:b/>
        </w:rPr>
      </w:pPr>
      <w:r w:rsidRPr="00085BB4">
        <w:rPr>
          <w:rFonts w:ascii="Trebuchet MS" w:hAnsi="Trebuchet MS" w:cs="Times New Roman"/>
          <w:b/>
        </w:rPr>
        <w:t xml:space="preserve">Fait à </w:t>
      </w:r>
    </w:p>
    <w:p w14:paraId="3D49B737" w14:textId="77777777" w:rsidR="00EE66EB" w:rsidRPr="00085BB4" w:rsidRDefault="00EE66EB" w:rsidP="00B11D1A">
      <w:pPr>
        <w:tabs>
          <w:tab w:val="center" w:pos="4819"/>
        </w:tabs>
        <w:rPr>
          <w:rFonts w:ascii="Trebuchet MS" w:hAnsi="Trebuchet MS" w:cs="Times New Roman"/>
          <w:b/>
        </w:rPr>
      </w:pPr>
      <w:r w:rsidRPr="00085BB4">
        <w:rPr>
          <w:rFonts w:ascii="Trebuchet MS" w:hAnsi="Trebuchet MS" w:cs="Times New Roman"/>
          <w:b/>
        </w:rPr>
        <w:t>Le</w:t>
      </w:r>
      <w:r w:rsidR="00B11D1A" w:rsidRPr="00085BB4">
        <w:rPr>
          <w:rFonts w:ascii="Trebuchet MS" w:hAnsi="Trebuchet MS" w:cs="Times New Roman"/>
          <w:b/>
        </w:rPr>
        <w:tab/>
      </w:r>
    </w:p>
    <w:p w14:paraId="50069298" w14:textId="77777777" w:rsidR="00EE66EB" w:rsidRPr="00085BB4" w:rsidRDefault="00EE66EB" w:rsidP="00B11D1A">
      <w:pPr>
        <w:rPr>
          <w:rFonts w:ascii="Trebuchet MS" w:hAnsi="Trebuchet MS" w:cs="Times New Roman"/>
          <w:b/>
        </w:rPr>
      </w:pPr>
      <w:r w:rsidRPr="00085BB4">
        <w:rPr>
          <w:rFonts w:ascii="Trebuchet MS" w:hAnsi="Trebuchet MS" w:cs="Times New Roman"/>
          <w:b/>
        </w:rPr>
        <w:t>Cachet de la société et signature</w:t>
      </w:r>
    </w:p>
    <w:sectPr w:rsidR="00EE66EB" w:rsidRPr="00085BB4" w:rsidSect="0044671E">
      <w:headerReference w:type="default" r:id="rId11"/>
      <w:footerReference w:type="default" r:id="rId12"/>
      <w:pgSz w:w="11907" w:h="16840" w:code="9"/>
      <w:pgMar w:top="567" w:right="1417"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829CE" w14:textId="77777777" w:rsidR="005238C9" w:rsidRDefault="005238C9">
      <w:r>
        <w:separator/>
      </w:r>
    </w:p>
  </w:endnote>
  <w:endnote w:type="continuationSeparator" w:id="0">
    <w:p w14:paraId="246FE26C" w14:textId="77777777" w:rsidR="005238C9" w:rsidRDefault="0052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43AF" w14:textId="75C4F9B0" w:rsidR="001D25A7" w:rsidRDefault="001D25A7" w:rsidP="00190B30">
    <w:pPr>
      <w:pStyle w:val="Pieddepage"/>
    </w:pPr>
    <w:r>
      <w:tab/>
    </w:r>
    <w:r>
      <w:tab/>
      <w:t xml:space="preserve">Page </w:t>
    </w:r>
    <w:r>
      <w:fldChar w:fldCharType="begin"/>
    </w:r>
    <w:r>
      <w:instrText xml:space="preserve"> PAGE </w:instrText>
    </w:r>
    <w:r>
      <w:fldChar w:fldCharType="separate"/>
    </w:r>
    <w:r w:rsidR="00FB1FFB">
      <w:rPr>
        <w:noProof/>
      </w:rPr>
      <w:t>6</w:t>
    </w:r>
    <w:r>
      <w:fldChar w:fldCharType="end"/>
    </w:r>
    <w:r>
      <w:t xml:space="preserve"> </w:t>
    </w:r>
  </w:p>
  <w:p w14:paraId="7D0A8888" w14:textId="77777777" w:rsidR="001D25A7" w:rsidRDefault="001D25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4D1B4" w14:textId="77777777" w:rsidR="005238C9" w:rsidRDefault="005238C9">
      <w:r>
        <w:separator/>
      </w:r>
    </w:p>
  </w:footnote>
  <w:footnote w:type="continuationSeparator" w:id="0">
    <w:p w14:paraId="3B993017" w14:textId="77777777" w:rsidR="005238C9" w:rsidRDefault="0052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78A3" w14:textId="0ACD6BCA" w:rsidR="001D25A7" w:rsidRDefault="00085BB4" w:rsidP="00B16BE0">
    <w:pPr>
      <w:pStyle w:val="En-tte"/>
      <w:jc w:val="center"/>
    </w:pPr>
    <w:r>
      <w:rPr>
        <w:noProof/>
      </w:rPr>
      <w:drawing>
        <wp:inline distT="0" distB="0" distL="0" distR="0" wp14:anchorId="05ACCC40" wp14:editId="512458A3">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4352"/>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8861E8"/>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C00F4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76CA2"/>
    <w:multiLevelType w:val="hybridMultilevel"/>
    <w:tmpl w:val="CF3A5FD4"/>
    <w:lvl w:ilvl="0" w:tplc="9CF86A76">
      <w:start w:val="3"/>
      <w:numFmt w:val="decimal"/>
      <w:lvlText w:val="%1"/>
      <w:lvlJc w:val="left"/>
      <w:pPr>
        <w:ind w:left="720" w:hanging="360"/>
      </w:pPr>
      <w:rPr>
        <w:rFonts w:eastAsia="Trebuchet MS" w:cs="Trebuchet MS"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B3508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486A5B"/>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5E2C51"/>
    <w:multiLevelType w:val="hybridMultilevel"/>
    <w:tmpl w:val="15BAE44C"/>
    <w:lvl w:ilvl="0" w:tplc="FE28C96E">
      <w:start w:val="4"/>
      <w:numFmt w:val="bullet"/>
      <w:lvlText w:val="–"/>
      <w:lvlJc w:val="left"/>
      <w:pPr>
        <w:ind w:left="690" w:hanging="360"/>
      </w:pPr>
      <w:rPr>
        <w:rFonts w:ascii="Trebuchet MS" w:eastAsia="Trebuchet MS" w:hAnsi="Trebuchet MS" w:cs="Trebuchet MS"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7" w15:restartNumberingAfterBreak="0">
    <w:nsid w:val="16F72B93"/>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EA7924"/>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1438E6"/>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4B716B"/>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431DD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8CC555B"/>
    <w:multiLevelType w:val="hybridMultilevel"/>
    <w:tmpl w:val="CF3A5FD4"/>
    <w:lvl w:ilvl="0" w:tplc="9CF86A76">
      <w:start w:val="3"/>
      <w:numFmt w:val="decimal"/>
      <w:lvlText w:val="%1"/>
      <w:lvlJc w:val="left"/>
      <w:pPr>
        <w:ind w:left="720" w:hanging="360"/>
      </w:pPr>
      <w:rPr>
        <w:rFonts w:eastAsia="Trebuchet MS" w:cs="Trebuchet MS"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546598"/>
    <w:multiLevelType w:val="hybridMultilevel"/>
    <w:tmpl w:val="C25AB32E"/>
    <w:lvl w:ilvl="0" w:tplc="4C1406FE">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5A616F"/>
    <w:multiLevelType w:val="hybridMultilevel"/>
    <w:tmpl w:val="339072BA"/>
    <w:lvl w:ilvl="0" w:tplc="CFD471B8">
      <w:start w:val="26"/>
      <w:numFmt w:val="decimal"/>
      <w:lvlText w:val="%1"/>
      <w:lvlJc w:val="left"/>
      <w:pPr>
        <w:ind w:left="1080" w:hanging="360"/>
      </w:pPr>
      <w:rPr>
        <w:rFonts w:eastAsia="Roboto" w:cs="Roboto" w:hint="default"/>
        <w:b/>
        <w:color w:val="000000"/>
        <w:u w:val="no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2EF52063"/>
    <w:multiLevelType w:val="hybridMultilevel"/>
    <w:tmpl w:val="CF3A5FD4"/>
    <w:lvl w:ilvl="0" w:tplc="9CF86A76">
      <w:start w:val="3"/>
      <w:numFmt w:val="decimal"/>
      <w:lvlText w:val="%1"/>
      <w:lvlJc w:val="left"/>
      <w:pPr>
        <w:ind w:left="720" w:hanging="360"/>
      </w:pPr>
      <w:rPr>
        <w:rFonts w:eastAsia="Trebuchet MS" w:cs="Trebuchet MS"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26404"/>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46B22A7"/>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8A37D55"/>
    <w:multiLevelType w:val="hybridMultilevel"/>
    <w:tmpl w:val="6444F05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003004"/>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D404CA"/>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F240DE3"/>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D2E2E6B"/>
    <w:multiLevelType w:val="hybridMultilevel"/>
    <w:tmpl w:val="BE68479C"/>
    <w:lvl w:ilvl="0" w:tplc="3FBEC3EE">
      <w:start w:val="1"/>
      <w:numFmt w:val="decimal"/>
      <w:lvlText w:val="%1."/>
      <w:lvlJc w:val="left"/>
      <w:pPr>
        <w:tabs>
          <w:tab w:val="num" w:pos="720"/>
        </w:tabs>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DB84F6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E1675A8"/>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2A83010"/>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925E1C"/>
    <w:multiLevelType w:val="hybridMultilevel"/>
    <w:tmpl w:val="A1DAA908"/>
    <w:lvl w:ilvl="0" w:tplc="B3066C00">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341507"/>
    <w:multiLevelType w:val="hybridMultilevel"/>
    <w:tmpl w:val="B316F154"/>
    <w:lvl w:ilvl="0" w:tplc="9492477C">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DA23CC"/>
    <w:multiLevelType w:val="multilevel"/>
    <w:tmpl w:val="1974B8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FB6771"/>
    <w:multiLevelType w:val="hybridMultilevel"/>
    <w:tmpl w:val="06CCFCE0"/>
    <w:lvl w:ilvl="0" w:tplc="040C000B">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6A481006"/>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FF25B57"/>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1F80F8B"/>
    <w:multiLevelType w:val="hybridMultilevel"/>
    <w:tmpl w:val="065C7524"/>
    <w:lvl w:ilvl="0" w:tplc="2102B7D6">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543634F"/>
    <w:multiLevelType w:val="hybridMultilevel"/>
    <w:tmpl w:val="D1763DA8"/>
    <w:lvl w:ilvl="0" w:tplc="CF7E8C6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445727"/>
    <w:multiLevelType w:val="hybridMultilevel"/>
    <w:tmpl w:val="146007F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33"/>
  </w:num>
  <w:num w:numId="3">
    <w:abstractNumId w:val="9"/>
  </w:num>
  <w:num w:numId="4">
    <w:abstractNumId w:val="18"/>
  </w:num>
  <w:num w:numId="5">
    <w:abstractNumId w:val="27"/>
  </w:num>
  <w:num w:numId="6">
    <w:abstractNumId w:val="26"/>
  </w:num>
  <w:num w:numId="7">
    <w:abstractNumId w:val="34"/>
  </w:num>
  <w:num w:numId="8">
    <w:abstractNumId w:val="17"/>
  </w:num>
  <w:num w:numId="9">
    <w:abstractNumId w:val="1"/>
  </w:num>
  <w:num w:numId="10">
    <w:abstractNumId w:val="7"/>
  </w:num>
  <w:num w:numId="11">
    <w:abstractNumId w:val="10"/>
  </w:num>
  <w:num w:numId="12">
    <w:abstractNumId w:val="11"/>
  </w:num>
  <w:num w:numId="13">
    <w:abstractNumId w:val="2"/>
  </w:num>
  <w:num w:numId="14">
    <w:abstractNumId w:val="13"/>
  </w:num>
  <w:num w:numId="15">
    <w:abstractNumId w:val="14"/>
  </w:num>
  <w:num w:numId="16">
    <w:abstractNumId w:val="5"/>
  </w:num>
  <w:num w:numId="17">
    <w:abstractNumId w:val="32"/>
  </w:num>
  <w:num w:numId="18">
    <w:abstractNumId w:val="6"/>
  </w:num>
  <w:num w:numId="19">
    <w:abstractNumId w:val="4"/>
  </w:num>
  <w:num w:numId="20">
    <w:abstractNumId w:val="23"/>
  </w:num>
  <w:num w:numId="21">
    <w:abstractNumId w:val="20"/>
  </w:num>
  <w:num w:numId="22">
    <w:abstractNumId w:val="21"/>
  </w:num>
  <w:num w:numId="23">
    <w:abstractNumId w:val="16"/>
  </w:num>
  <w:num w:numId="24">
    <w:abstractNumId w:val="31"/>
  </w:num>
  <w:num w:numId="25">
    <w:abstractNumId w:val="19"/>
  </w:num>
  <w:num w:numId="26">
    <w:abstractNumId w:val="30"/>
  </w:num>
  <w:num w:numId="27">
    <w:abstractNumId w:val="25"/>
  </w:num>
  <w:num w:numId="28">
    <w:abstractNumId w:val="24"/>
  </w:num>
  <w:num w:numId="29">
    <w:abstractNumId w:val="0"/>
  </w:num>
  <w:num w:numId="30">
    <w:abstractNumId w:val="15"/>
  </w:num>
  <w:num w:numId="31">
    <w:abstractNumId w:val="3"/>
  </w:num>
  <w:num w:numId="32">
    <w:abstractNumId w:val="8"/>
  </w:num>
  <w:num w:numId="33">
    <w:abstractNumId w:val="28"/>
  </w:num>
  <w:num w:numId="34">
    <w:abstractNumId w:val="12"/>
  </w:num>
  <w:num w:numId="35">
    <w:abstractNumId w:val="29"/>
    <w:lvlOverride w:ilvl="0"/>
    <w:lvlOverride w:ilvl="1"/>
    <w:lvlOverride w:ilvl="2"/>
    <w:lvlOverride w:ilvl="3"/>
    <w:lvlOverride w:ilvl="4"/>
    <w:lvlOverride w:ilvl="5"/>
    <w:lvlOverride w:ilvl="6"/>
    <w:lvlOverride w:ilvl="7"/>
    <w:lvlOverride w:ilvl="8"/>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etitia Echelard">
    <w15:presenceInfo w15:providerId="AD" w15:userId="S::laetitia.echelard@universite-paris-saclay.fr::cc18652a-4e94-4882-821f-d0e5bad822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EE"/>
    <w:rsid w:val="000001EB"/>
    <w:rsid w:val="00002750"/>
    <w:rsid w:val="00005EB1"/>
    <w:rsid w:val="0000686E"/>
    <w:rsid w:val="000076A9"/>
    <w:rsid w:val="000157F7"/>
    <w:rsid w:val="00023347"/>
    <w:rsid w:val="000307B8"/>
    <w:rsid w:val="00031D7C"/>
    <w:rsid w:val="0003686D"/>
    <w:rsid w:val="00036AF5"/>
    <w:rsid w:val="00041217"/>
    <w:rsid w:val="00042CEE"/>
    <w:rsid w:val="00046266"/>
    <w:rsid w:val="000508C3"/>
    <w:rsid w:val="00053143"/>
    <w:rsid w:val="00056BCA"/>
    <w:rsid w:val="00077AC6"/>
    <w:rsid w:val="00083D3A"/>
    <w:rsid w:val="00085BB4"/>
    <w:rsid w:val="000C134C"/>
    <w:rsid w:val="000D3757"/>
    <w:rsid w:val="000D4DD2"/>
    <w:rsid w:val="000E2187"/>
    <w:rsid w:val="000E2DD8"/>
    <w:rsid w:val="000E4808"/>
    <w:rsid w:val="000E5BD9"/>
    <w:rsid w:val="000F1CD0"/>
    <w:rsid w:val="000F5918"/>
    <w:rsid w:val="00104E81"/>
    <w:rsid w:val="00106063"/>
    <w:rsid w:val="00116F06"/>
    <w:rsid w:val="00116FB2"/>
    <w:rsid w:val="00122255"/>
    <w:rsid w:val="00122D83"/>
    <w:rsid w:val="00130743"/>
    <w:rsid w:val="0013187E"/>
    <w:rsid w:val="0013214F"/>
    <w:rsid w:val="00137A43"/>
    <w:rsid w:val="00137F03"/>
    <w:rsid w:val="00140E00"/>
    <w:rsid w:val="0014363B"/>
    <w:rsid w:val="00145115"/>
    <w:rsid w:val="001451A1"/>
    <w:rsid w:val="00146DAB"/>
    <w:rsid w:val="00151106"/>
    <w:rsid w:val="001516F7"/>
    <w:rsid w:val="001519D4"/>
    <w:rsid w:val="001544C0"/>
    <w:rsid w:val="0016200C"/>
    <w:rsid w:val="00164AF2"/>
    <w:rsid w:val="00164F5F"/>
    <w:rsid w:val="00166609"/>
    <w:rsid w:val="00173C25"/>
    <w:rsid w:val="0017577F"/>
    <w:rsid w:val="001810C5"/>
    <w:rsid w:val="0018406C"/>
    <w:rsid w:val="00190B30"/>
    <w:rsid w:val="001933D9"/>
    <w:rsid w:val="001936CB"/>
    <w:rsid w:val="00195EDE"/>
    <w:rsid w:val="001C3DA4"/>
    <w:rsid w:val="001C405A"/>
    <w:rsid w:val="001C4705"/>
    <w:rsid w:val="001C4FBD"/>
    <w:rsid w:val="001D1335"/>
    <w:rsid w:val="001D25A7"/>
    <w:rsid w:val="001D47D3"/>
    <w:rsid w:val="001D625A"/>
    <w:rsid w:val="001E6591"/>
    <w:rsid w:val="001F1991"/>
    <w:rsid w:val="001F2B74"/>
    <w:rsid w:val="00204FA6"/>
    <w:rsid w:val="0021259F"/>
    <w:rsid w:val="002159D1"/>
    <w:rsid w:val="00216632"/>
    <w:rsid w:val="00217B7D"/>
    <w:rsid w:val="00224770"/>
    <w:rsid w:val="0022623E"/>
    <w:rsid w:val="002269BD"/>
    <w:rsid w:val="00230B4B"/>
    <w:rsid w:val="00231094"/>
    <w:rsid w:val="00234492"/>
    <w:rsid w:val="00234A99"/>
    <w:rsid w:val="00240CA8"/>
    <w:rsid w:val="00242186"/>
    <w:rsid w:val="002439E4"/>
    <w:rsid w:val="00255875"/>
    <w:rsid w:val="002606F1"/>
    <w:rsid w:val="002608A7"/>
    <w:rsid w:val="00261652"/>
    <w:rsid w:val="00270F18"/>
    <w:rsid w:val="002755CA"/>
    <w:rsid w:val="002804E6"/>
    <w:rsid w:val="002809E8"/>
    <w:rsid w:val="00283F28"/>
    <w:rsid w:val="00285E1E"/>
    <w:rsid w:val="00291C37"/>
    <w:rsid w:val="002A041E"/>
    <w:rsid w:val="002A13C8"/>
    <w:rsid w:val="002B235C"/>
    <w:rsid w:val="002B23B3"/>
    <w:rsid w:val="002B6919"/>
    <w:rsid w:val="002B6D8A"/>
    <w:rsid w:val="002D0DFA"/>
    <w:rsid w:val="002D187B"/>
    <w:rsid w:val="002D5AD6"/>
    <w:rsid w:val="002E49A0"/>
    <w:rsid w:val="002E7F56"/>
    <w:rsid w:val="002F4959"/>
    <w:rsid w:val="00303051"/>
    <w:rsid w:val="003049A6"/>
    <w:rsid w:val="00311BB6"/>
    <w:rsid w:val="00313CFD"/>
    <w:rsid w:val="003202BE"/>
    <w:rsid w:val="003229AD"/>
    <w:rsid w:val="00323588"/>
    <w:rsid w:val="00330B11"/>
    <w:rsid w:val="00333BEE"/>
    <w:rsid w:val="003355AD"/>
    <w:rsid w:val="00344560"/>
    <w:rsid w:val="003457F6"/>
    <w:rsid w:val="00347DF6"/>
    <w:rsid w:val="00363BFE"/>
    <w:rsid w:val="00365201"/>
    <w:rsid w:val="003662A8"/>
    <w:rsid w:val="00367F54"/>
    <w:rsid w:val="00370808"/>
    <w:rsid w:val="0037250A"/>
    <w:rsid w:val="003731DC"/>
    <w:rsid w:val="00373BF0"/>
    <w:rsid w:val="00373D8C"/>
    <w:rsid w:val="003746FB"/>
    <w:rsid w:val="00375389"/>
    <w:rsid w:val="00375F3B"/>
    <w:rsid w:val="003768B7"/>
    <w:rsid w:val="0038152D"/>
    <w:rsid w:val="00393E9A"/>
    <w:rsid w:val="00396329"/>
    <w:rsid w:val="003A21B1"/>
    <w:rsid w:val="003A2D3F"/>
    <w:rsid w:val="003A2EA7"/>
    <w:rsid w:val="003A3BAC"/>
    <w:rsid w:val="003A5F14"/>
    <w:rsid w:val="003A6D35"/>
    <w:rsid w:val="003B1A1F"/>
    <w:rsid w:val="003C041E"/>
    <w:rsid w:val="003C3C08"/>
    <w:rsid w:val="003C525B"/>
    <w:rsid w:val="003D338C"/>
    <w:rsid w:val="003E5528"/>
    <w:rsid w:val="003E70D9"/>
    <w:rsid w:val="003F3076"/>
    <w:rsid w:val="003F3569"/>
    <w:rsid w:val="00400F49"/>
    <w:rsid w:val="00403B59"/>
    <w:rsid w:val="00404763"/>
    <w:rsid w:val="00413DF9"/>
    <w:rsid w:val="004145D0"/>
    <w:rsid w:val="00415861"/>
    <w:rsid w:val="004207E9"/>
    <w:rsid w:val="004223C7"/>
    <w:rsid w:val="00424662"/>
    <w:rsid w:val="00426287"/>
    <w:rsid w:val="00430359"/>
    <w:rsid w:val="0044671E"/>
    <w:rsid w:val="0045036F"/>
    <w:rsid w:val="004549AB"/>
    <w:rsid w:val="00462931"/>
    <w:rsid w:val="00471789"/>
    <w:rsid w:val="004732A6"/>
    <w:rsid w:val="004763CC"/>
    <w:rsid w:val="00482175"/>
    <w:rsid w:val="00484A8E"/>
    <w:rsid w:val="00485BAB"/>
    <w:rsid w:val="00486B84"/>
    <w:rsid w:val="00491DD7"/>
    <w:rsid w:val="004979BD"/>
    <w:rsid w:val="004B4427"/>
    <w:rsid w:val="004C0747"/>
    <w:rsid w:val="004C156C"/>
    <w:rsid w:val="004C29DB"/>
    <w:rsid w:val="004C3DB7"/>
    <w:rsid w:val="004C6A67"/>
    <w:rsid w:val="004F5FB9"/>
    <w:rsid w:val="004F6A0C"/>
    <w:rsid w:val="00501912"/>
    <w:rsid w:val="0050786D"/>
    <w:rsid w:val="0051014F"/>
    <w:rsid w:val="005179BD"/>
    <w:rsid w:val="005208E9"/>
    <w:rsid w:val="005223CB"/>
    <w:rsid w:val="005238C9"/>
    <w:rsid w:val="0053001A"/>
    <w:rsid w:val="00530853"/>
    <w:rsid w:val="00533680"/>
    <w:rsid w:val="00537084"/>
    <w:rsid w:val="0054663F"/>
    <w:rsid w:val="00552F75"/>
    <w:rsid w:val="00554162"/>
    <w:rsid w:val="00572FB3"/>
    <w:rsid w:val="00580281"/>
    <w:rsid w:val="005812AE"/>
    <w:rsid w:val="00583729"/>
    <w:rsid w:val="00587A1D"/>
    <w:rsid w:val="00590577"/>
    <w:rsid w:val="00592705"/>
    <w:rsid w:val="0059476C"/>
    <w:rsid w:val="005B27AD"/>
    <w:rsid w:val="005C04DE"/>
    <w:rsid w:val="005C7CE2"/>
    <w:rsid w:val="005D5E5E"/>
    <w:rsid w:val="005E194F"/>
    <w:rsid w:val="005E2DFF"/>
    <w:rsid w:val="005E3A6F"/>
    <w:rsid w:val="005E50D8"/>
    <w:rsid w:val="005F24B0"/>
    <w:rsid w:val="005F2D90"/>
    <w:rsid w:val="005F7F3B"/>
    <w:rsid w:val="0060150A"/>
    <w:rsid w:val="00605205"/>
    <w:rsid w:val="00605DD5"/>
    <w:rsid w:val="00606D97"/>
    <w:rsid w:val="006115E6"/>
    <w:rsid w:val="006178CB"/>
    <w:rsid w:val="006215E4"/>
    <w:rsid w:val="00621806"/>
    <w:rsid w:val="0064041A"/>
    <w:rsid w:val="00640A1F"/>
    <w:rsid w:val="00641C31"/>
    <w:rsid w:val="006422BE"/>
    <w:rsid w:val="00643DB7"/>
    <w:rsid w:val="0064634D"/>
    <w:rsid w:val="0065238B"/>
    <w:rsid w:val="00654E73"/>
    <w:rsid w:val="00654FB5"/>
    <w:rsid w:val="0067267D"/>
    <w:rsid w:val="00673DB9"/>
    <w:rsid w:val="0068178E"/>
    <w:rsid w:val="00690AE0"/>
    <w:rsid w:val="00693CFE"/>
    <w:rsid w:val="00695C40"/>
    <w:rsid w:val="006A0D38"/>
    <w:rsid w:val="006A3071"/>
    <w:rsid w:val="006B414A"/>
    <w:rsid w:val="006B5850"/>
    <w:rsid w:val="006B703E"/>
    <w:rsid w:val="006C6E20"/>
    <w:rsid w:val="006D5CD1"/>
    <w:rsid w:val="006D66E1"/>
    <w:rsid w:val="006E1A8C"/>
    <w:rsid w:val="006E4BB6"/>
    <w:rsid w:val="006E6206"/>
    <w:rsid w:val="006F2BD8"/>
    <w:rsid w:val="006F53B3"/>
    <w:rsid w:val="006F56BB"/>
    <w:rsid w:val="00704065"/>
    <w:rsid w:val="0071128E"/>
    <w:rsid w:val="00711589"/>
    <w:rsid w:val="0071165C"/>
    <w:rsid w:val="0071169C"/>
    <w:rsid w:val="00714338"/>
    <w:rsid w:val="0071612C"/>
    <w:rsid w:val="00716786"/>
    <w:rsid w:val="00724E4C"/>
    <w:rsid w:val="00730012"/>
    <w:rsid w:val="00735041"/>
    <w:rsid w:val="00737B3B"/>
    <w:rsid w:val="007436B2"/>
    <w:rsid w:val="00760B72"/>
    <w:rsid w:val="00761254"/>
    <w:rsid w:val="0076178E"/>
    <w:rsid w:val="00763A70"/>
    <w:rsid w:val="00772D68"/>
    <w:rsid w:val="00773BE9"/>
    <w:rsid w:val="007811FA"/>
    <w:rsid w:val="007813CB"/>
    <w:rsid w:val="0079039A"/>
    <w:rsid w:val="00796252"/>
    <w:rsid w:val="00796D7D"/>
    <w:rsid w:val="007979EE"/>
    <w:rsid w:val="007A1837"/>
    <w:rsid w:val="007A3CA5"/>
    <w:rsid w:val="007A5143"/>
    <w:rsid w:val="007A519A"/>
    <w:rsid w:val="007B20F8"/>
    <w:rsid w:val="007B6C60"/>
    <w:rsid w:val="007C329E"/>
    <w:rsid w:val="007C672C"/>
    <w:rsid w:val="007C74C5"/>
    <w:rsid w:val="007D19A4"/>
    <w:rsid w:val="007D31A9"/>
    <w:rsid w:val="007E1677"/>
    <w:rsid w:val="007E4024"/>
    <w:rsid w:val="007E5C8B"/>
    <w:rsid w:val="007F5BBC"/>
    <w:rsid w:val="007F6032"/>
    <w:rsid w:val="008033B2"/>
    <w:rsid w:val="0080375A"/>
    <w:rsid w:val="00812679"/>
    <w:rsid w:val="008160EA"/>
    <w:rsid w:val="008203EA"/>
    <w:rsid w:val="00823428"/>
    <w:rsid w:val="00830CF0"/>
    <w:rsid w:val="00840172"/>
    <w:rsid w:val="00844730"/>
    <w:rsid w:val="00845A79"/>
    <w:rsid w:val="00847959"/>
    <w:rsid w:val="00851657"/>
    <w:rsid w:val="00852B85"/>
    <w:rsid w:val="008540B0"/>
    <w:rsid w:val="008548F4"/>
    <w:rsid w:val="00856D17"/>
    <w:rsid w:val="00857F47"/>
    <w:rsid w:val="00873CF1"/>
    <w:rsid w:val="00875065"/>
    <w:rsid w:val="00892586"/>
    <w:rsid w:val="008937F2"/>
    <w:rsid w:val="0089487E"/>
    <w:rsid w:val="0089727B"/>
    <w:rsid w:val="008A4783"/>
    <w:rsid w:val="008B09FE"/>
    <w:rsid w:val="008B5D2D"/>
    <w:rsid w:val="008C0F3D"/>
    <w:rsid w:val="008E761D"/>
    <w:rsid w:val="008F238E"/>
    <w:rsid w:val="00900356"/>
    <w:rsid w:val="009034A1"/>
    <w:rsid w:val="0090503F"/>
    <w:rsid w:val="009055A8"/>
    <w:rsid w:val="00906146"/>
    <w:rsid w:val="0090753E"/>
    <w:rsid w:val="00913BFB"/>
    <w:rsid w:val="009150BA"/>
    <w:rsid w:val="00916E39"/>
    <w:rsid w:val="009208A3"/>
    <w:rsid w:val="00921BC8"/>
    <w:rsid w:val="00924345"/>
    <w:rsid w:val="00943342"/>
    <w:rsid w:val="00954FD0"/>
    <w:rsid w:val="00955162"/>
    <w:rsid w:val="00955B28"/>
    <w:rsid w:val="0096119F"/>
    <w:rsid w:val="00962F3B"/>
    <w:rsid w:val="00973541"/>
    <w:rsid w:val="00976035"/>
    <w:rsid w:val="00976B37"/>
    <w:rsid w:val="009861D6"/>
    <w:rsid w:val="00997042"/>
    <w:rsid w:val="009A5009"/>
    <w:rsid w:val="009B108B"/>
    <w:rsid w:val="009B329D"/>
    <w:rsid w:val="009B5E6B"/>
    <w:rsid w:val="009C16FB"/>
    <w:rsid w:val="009C3468"/>
    <w:rsid w:val="009C5C74"/>
    <w:rsid w:val="009C5F02"/>
    <w:rsid w:val="009C6C34"/>
    <w:rsid w:val="009C7E72"/>
    <w:rsid w:val="009C7E75"/>
    <w:rsid w:val="009D0A7F"/>
    <w:rsid w:val="009D4131"/>
    <w:rsid w:val="009E75C7"/>
    <w:rsid w:val="009F0462"/>
    <w:rsid w:val="009F0688"/>
    <w:rsid w:val="009F4831"/>
    <w:rsid w:val="009F66D4"/>
    <w:rsid w:val="009F7574"/>
    <w:rsid w:val="00A0246A"/>
    <w:rsid w:val="00A0293A"/>
    <w:rsid w:val="00A06B19"/>
    <w:rsid w:val="00A1348D"/>
    <w:rsid w:val="00A161BA"/>
    <w:rsid w:val="00A21250"/>
    <w:rsid w:val="00A232E2"/>
    <w:rsid w:val="00A27082"/>
    <w:rsid w:val="00A27C3A"/>
    <w:rsid w:val="00A31FBA"/>
    <w:rsid w:val="00A353CF"/>
    <w:rsid w:val="00A41BB1"/>
    <w:rsid w:val="00A425FB"/>
    <w:rsid w:val="00A46DCA"/>
    <w:rsid w:val="00A54BF6"/>
    <w:rsid w:val="00A57E70"/>
    <w:rsid w:val="00A6053F"/>
    <w:rsid w:val="00A60594"/>
    <w:rsid w:val="00A60BA3"/>
    <w:rsid w:val="00A62E9D"/>
    <w:rsid w:val="00A66685"/>
    <w:rsid w:val="00A738CD"/>
    <w:rsid w:val="00A8494A"/>
    <w:rsid w:val="00A93C34"/>
    <w:rsid w:val="00A97B73"/>
    <w:rsid w:val="00AA058D"/>
    <w:rsid w:val="00AA3041"/>
    <w:rsid w:val="00AA648F"/>
    <w:rsid w:val="00AB3F5B"/>
    <w:rsid w:val="00AB56FA"/>
    <w:rsid w:val="00AB5C4D"/>
    <w:rsid w:val="00AB636B"/>
    <w:rsid w:val="00AB64E2"/>
    <w:rsid w:val="00AC1810"/>
    <w:rsid w:val="00AC60E5"/>
    <w:rsid w:val="00AC7C98"/>
    <w:rsid w:val="00AD0F06"/>
    <w:rsid w:val="00AD3A21"/>
    <w:rsid w:val="00AD53BB"/>
    <w:rsid w:val="00AF3011"/>
    <w:rsid w:val="00AF5035"/>
    <w:rsid w:val="00AF5063"/>
    <w:rsid w:val="00B0427C"/>
    <w:rsid w:val="00B0655B"/>
    <w:rsid w:val="00B102C7"/>
    <w:rsid w:val="00B11D1A"/>
    <w:rsid w:val="00B161D4"/>
    <w:rsid w:val="00B16554"/>
    <w:rsid w:val="00B16BE0"/>
    <w:rsid w:val="00B174F5"/>
    <w:rsid w:val="00B17A83"/>
    <w:rsid w:val="00B223B6"/>
    <w:rsid w:val="00B30978"/>
    <w:rsid w:val="00B31A4B"/>
    <w:rsid w:val="00B32256"/>
    <w:rsid w:val="00B32B20"/>
    <w:rsid w:val="00B32E74"/>
    <w:rsid w:val="00B34AEA"/>
    <w:rsid w:val="00B4130C"/>
    <w:rsid w:val="00B436BD"/>
    <w:rsid w:val="00B438F6"/>
    <w:rsid w:val="00B50C38"/>
    <w:rsid w:val="00B55E69"/>
    <w:rsid w:val="00B56123"/>
    <w:rsid w:val="00B745E3"/>
    <w:rsid w:val="00B86681"/>
    <w:rsid w:val="00B86E39"/>
    <w:rsid w:val="00B91157"/>
    <w:rsid w:val="00B93CCA"/>
    <w:rsid w:val="00B97958"/>
    <w:rsid w:val="00BA22A8"/>
    <w:rsid w:val="00BA5737"/>
    <w:rsid w:val="00BA5E70"/>
    <w:rsid w:val="00BB7B15"/>
    <w:rsid w:val="00BC36D1"/>
    <w:rsid w:val="00BC65B7"/>
    <w:rsid w:val="00BD5A5E"/>
    <w:rsid w:val="00BE4EFC"/>
    <w:rsid w:val="00C01803"/>
    <w:rsid w:val="00C034A4"/>
    <w:rsid w:val="00C047B1"/>
    <w:rsid w:val="00C067DD"/>
    <w:rsid w:val="00C070B6"/>
    <w:rsid w:val="00C12322"/>
    <w:rsid w:val="00C133D3"/>
    <w:rsid w:val="00C2125D"/>
    <w:rsid w:val="00C21551"/>
    <w:rsid w:val="00C3211D"/>
    <w:rsid w:val="00C431D1"/>
    <w:rsid w:val="00C4785C"/>
    <w:rsid w:val="00C47B6E"/>
    <w:rsid w:val="00C51F59"/>
    <w:rsid w:val="00C5723F"/>
    <w:rsid w:val="00C6067D"/>
    <w:rsid w:val="00C622CC"/>
    <w:rsid w:val="00C63839"/>
    <w:rsid w:val="00C77427"/>
    <w:rsid w:val="00C90F41"/>
    <w:rsid w:val="00C932F0"/>
    <w:rsid w:val="00C93974"/>
    <w:rsid w:val="00C97AB4"/>
    <w:rsid w:val="00CA01A1"/>
    <w:rsid w:val="00CA3010"/>
    <w:rsid w:val="00CA5A7B"/>
    <w:rsid w:val="00CB4404"/>
    <w:rsid w:val="00CC755C"/>
    <w:rsid w:val="00CD1458"/>
    <w:rsid w:val="00CD6D9C"/>
    <w:rsid w:val="00CE076A"/>
    <w:rsid w:val="00CE3836"/>
    <w:rsid w:val="00CE468F"/>
    <w:rsid w:val="00CF2EF1"/>
    <w:rsid w:val="00CF33BF"/>
    <w:rsid w:val="00CF44DB"/>
    <w:rsid w:val="00CF54D8"/>
    <w:rsid w:val="00CF6F8B"/>
    <w:rsid w:val="00CF77A5"/>
    <w:rsid w:val="00D00591"/>
    <w:rsid w:val="00D11CDC"/>
    <w:rsid w:val="00D12481"/>
    <w:rsid w:val="00D127AB"/>
    <w:rsid w:val="00D12BE9"/>
    <w:rsid w:val="00D13E19"/>
    <w:rsid w:val="00D16466"/>
    <w:rsid w:val="00D20E8B"/>
    <w:rsid w:val="00D238D0"/>
    <w:rsid w:val="00D25479"/>
    <w:rsid w:val="00D302F8"/>
    <w:rsid w:val="00D32BA6"/>
    <w:rsid w:val="00D33721"/>
    <w:rsid w:val="00D369CC"/>
    <w:rsid w:val="00D4202F"/>
    <w:rsid w:val="00D42816"/>
    <w:rsid w:val="00D4470F"/>
    <w:rsid w:val="00D50BC6"/>
    <w:rsid w:val="00D527AC"/>
    <w:rsid w:val="00D53FB8"/>
    <w:rsid w:val="00D565AD"/>
    <w:rsid w:val="00D672E2"/>
    <w:rsid w:val="00D70394"/>
    <w:rsid w:val="00D703F6"/>
    <w:rsid w:val="00D72320"/>
    <w:rsid w:val="00D7313C"/>
    <w:rsid w:val="00D749EB"/>
    <w:rsid w:val="00D74B63"/>
    <w:rsid w:val="00D81F56"/>
    <w:rsid w:val="00D8242E"/>
    <w:rsid w:val="00D837A1"/>
    <w:rsid w:val="00D910E8"/>
    <w:rsid w:val="00D91FEB"/>
    <w:rsid w:val="00D93ABA"/>
    <w:rsid w:val="00D94A60"/>
    <w:rsid w:val="00D9660E"/>
    <w:rsid w:val="00DA30CF"/>
    <w:rsid w:val="00DA76EC"/>
    <w:rsid w:val="00DB2337"/>
    <w:rsid w:val="00DB2CBC"/>
    <w:rsid w:val="00DB2E32"/>
    <w:rsid w:val="00DB3C24"/>
    <w:rsid w:val="00DB5B3D"/>
    <w:rsid w:val="00DC0A3A"/>
    <w:rsid w:val="00DC2283"/>
    <w:rsid w:val="00DC2468"/>
    <w:rsid w:val="00DC5DEE"/>
    <w:rsid w:val="00DC7174"/>
    <w:rsid w:val="00DE4F67"/>
    <w:rsid w:val="00DF057B"/>
    <w:rsid w:val="00DF2630"/>
    <w:rsid w:val="00DF49A3"/>
    <w:rsid w:val="00DF5962"/>
    <w:rsid w:val="00E001D1"/>
    <w:rsid w:val="00E02DAB"/>
    <w:rsid w:val="00E04A92"/>
    <w:rsid w:val="00E04E90"/>
    <w:rsid w:val="00E0527A"/>
    <w:rsid w:val="00E11BFE"/>
    <w:rsid w:val="00E24317"/>
    <w:rsid w:val="00E24638"/>
    <w:rsid w:val="00E313A7"/>
    <w:rsid w:val="00E322E3"/>
    <w:rsid w:val="00E3713D"/>
    <w:rsid w:val="00E44497"/>
    <w:rsid w:val="00E45108"/>
    <w:rsid w:val="00E4717C"/>
    <w:rsid w:val="00E47E8C"/>
    <w:rsid w:val="00E565B2"/>
    <w:rsid w:val="00E57ECA"/>
    <w:rsid w:val="00E6373D"/>
    <w:rsid w:val="00E70010"/>
    <w:rsid w:val="00E72C3C"/>
    <w:rsid w:val="00E73D69"/>
    <w:rsid w:val="00E74EE9"/>
    <w:rsid w:val="00E751FE"/>
    <w:rsid w:val="00E761B5"/>
    <w:rsid w:val="00E82171"/>
    <w:rsid w:val="00E83D3C"/>
    <w:rsid w:val="00E84423"/>
    <w:rsid w:val="00E847A3"/>
    <w:rsid w:val="00E861A5"/>
    <w:rsid w:val="00E86224"/>
    <w:rsid w:val="00E905E0"/>
    <w:rsid w:val="00E91758"/>
    <w:rsid w:val="00E97DB0"/>
    <w:rsid w:val="00EA0BB9"/>
    <w:rsid w:val="00EA217A"/>
    <w:rsid w:val="00EA4D29"/>
    <w:rsid w:val="00EA4E1C"/>
    <w:rsid w:val="00EA6559"/>
    <w:rsid w:val="00EA7E70"/>
    <w:rsid w:val="00EB0EC5"/>
    <w:rsid w:val="00EB2E81"/>
    <w:rsid w:val="00EC0A54"/>
    <w:rsid w:val="00EC18C6"/>
    <w:rsid w:val="00EC2966"/>
    <w:rsid w:val="00ED56DA"/>
    <w:rsid w:val="00EE008F"/>
    <w:rsid w:val="00EE0807"/>
    <w:rsid w:val="00EE189D"/>
    <w:rsid w:val="00EE66EB"/>
    <w:rsid w:val="00EF1458"/>
    <w:rsid w:val="00F02ED7"/>
    <w:rsid w:val="00F037BA"/>
    <w:rsid w:val="00F04571"/>
    <w:rsid w:val="00F05544"/>
    <w:rsid w:val="00F10F84"/>
    <w:rsid w:val="00F1158C"/>
    <w:rsid w:val="00F13ABF"/>
    <w:rsid w:val="00F144A5"/>
    <w:rsid w:val="00F1519B"/>
    <w:rsid w:val="00F215E6"/>
    <w:rsid w:val="00F24108"/>
    <w:rsid w:val="00F320AE"/>
    <w:rsid w:val="00F35D02"/>
    <w:rsid w:val="00F36952"/>
    <w:rsid w:val="00F37B83"/>
    <w:rsid w:val="00F40970"/>
    <w:rsid w:val="00F45A6E"/>
    <w:rsid w:val="00F60C7A"/>
    <w:rsid w:val="00F6160A"/>
    <w:rsid w:val="00F64072"/>
    <w:rsid w:val="00F7339E"/>
    <w:rsid w:val="00F7468B"/>
    <w:rsid w:val="00F756A6"/>
    <w:rsid w:val="00F809FD"/>
    <w:rsid w:val="00F83F0D"/>
    <w:rsid w:val="00F84AF8"/>
    <w:rsid w:val="00F87789"/>
    <w:rsid w:val="00F90822"/>
    <w:rsid w:val="00F9176C"/>
    <w:rsid w:val="00F92A05"/>
    <w:rsid w:val="00F93B86"/>
    <w:rsid w:val="00F94893"/>
    <w:rsid w:val="00F96339"/>
    <w:rsid w:val="00F97160"/>
    <w:rsid w:val="00FB0D79"/>
    <w:rsid w:val="00FB1FFB"/>
    <w:rsid w:val="00FB52D1"/>
    <w:rsid w:val="00FB6310"/>
    <w:rsid w:val="00FC0E5A"/>
    <w:rsid w:val="00FD2FBD"/>
    <w:rsid w:val="00FF1757"/>
    <w:rsid w:val="00FF2FAD"/>
    <w:rsid w:val="00FF6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780793"/>
  <w14:defaultImageDpi w14:val="0"/>
  <w15:docId w15:val="{14CF7F36-5FE6-4C8D-AA9B-02AADF30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43"/>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qFormat/>
  </w:style>
  <w:style w:type="character" w:customStyle="1" w:styleId="CommentaireCar">
    <w:name w:val="Commentaire Car"/>
    <w:basedOn w:val="Policepardfaut"/>
    <w:link w:val="Commentaire"/>
    <w:qFormat/>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 w:type="table" w:styleId="Grilledutableau">
    <w:name w:val="Table Grid"/>
    <w:basedOn w:val="TableauNormal"/>
    <w:uiPriority w:val="99"/>
    <w:rsid w:val="00621806"/>
    <w:pPr>
      <w:spacing w:after="0" w:line="240" w:lineRule="auto"/>
    </w:pPr>
    <w:rPr>
      <w:rFonts w:ascii="Univers (WN)" w:hAnsi="Univers (WN)" w:cs="Univers (W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15">
    <w:name w:val="TxBr_p15"/>
    <w:basedOn w:val="Normal"/>
    <w:uiPriority w:val="99"/>
    <w:rsid w:val="00CF6F8B"/>
    <w:pPr>
      <w:widowControl w:val="0"/>
      <w:tabs>
        <w:tab w:val="left" w:pos="1388"/>
      </w:tabs>
      <w:suppressAutoHyphens/>
      <w:autoSpaceDE w:val="0"/>
      <w:spacing w:line="226" w:lineRule="atLeast"/>
      <w:ind w:left="930"/>
    </w:pPr>
    <w:rPr>
      <w:lang w:eastAsia="ar-SA"/>
    </w:rPr>
  </w:style>
  <w:style w:type="paragraph" w:customStyle="1" w:styleId="CarCarCar">
    <w:name w:val="Car Car Car"/>
    <w:basedOn w:val="Normal"/>
    <w:uiPriority w:val="99"/>
    <w:rsid w:val="00164F5F"/>
    <w:pPr>
      <w:spacing w:after="160" w:line="240" w:lineRule="exact"/>
      <w:ind w:left="539" w:firstLine="578"/>
    </w:pPr>
    <w:rPr>
      <w:rFonts w:ascii="Verdana" w:hAnsi="Verdana" w:cs="Verdana"/>
      <w:lang w:val="en-US" w:eastAsia="en-US"/>
    </w:rPr>
  </w:style>
  <w:style w:type="paragraph" w:customStyle="1" w:styleId="CharCharCarCarCharChar">
    <w:name w:val="Char Char Car Car Char Char"/>
    <w:basedOn w:val="Normal"/>
    <w:uiPriority w:val="99"/>
    <w:rsid w:val="009C3468"/>
    <w:pPr>
      <w:spacing w:after="160" w:line="240" w:lineRule="exact"/>
    </w:pPr>
    <w:rPr>
      <w:rFonts w:ascii="Verdana" w:hAnsi="Verdana" w:cs="Verdana"/>
      <w:sz w:val="24"/>
      <w:szCs w:val="24"/>
      <w:lang w:val="en-US" w:eastAsia="en-US"/>
    </w:rPr>
  </w:style>
  <w:style w:type="paragraph" w:customStyle="1" w:styleId="CarCarCar2">
    <w:name w:val="Car Car Car2"/>
    <w:basedOn w:val="Normal"/>
    <w:uiPriority w:val="99"/>
    <w:rsid w:val="009F4831"/>
    <w:pPr>
      <w:spacing w:after="160" w:line="240" w:lineRule="exact"/>
      <w:ind w:left="539" w:firstLine="578"/>
    </w:pPr>
    <w:rPr>
      <w:rFonts w:ascii="Verdana" w:hAnsi="Verdana" w:cs="Times New Roman"/>
      <w:lang w:val="en-US" w:eastAsia="en-US"/>
    </w:rPr>
  </w:style>
  <w:style w:type="paragraph" w:styleId="TM1">
    <w:name w:val="toc 1"/>
    <w:basedOn w:val="Normal"/>
    <w:next w:val="Normal"/>
    <w:autoRedefine/>
    <w:uiPriority w:val="99"/>
    <w:semiHidden/>
    <w:rsid w:val="009F4831"/>
    <w:rPr>
      <w:rFonts w:ascii="Times New Roman" w:hAnsi="Times New Roman" w:cs="Times New Roman"/>
      <w:sz w:val="24"/>
      <w:szCs w:val="24"/>
    </w:rPr>
  </w:style>
  <w:style w:type="paragraph" w:styleId="Paragraphedeliste">
    <w:name w:val="List Paragraph"/>
    <w:basedOn w:val="Normal"/>
    <w:uiPriority w:val="34"/>
    <w:qFormat/>
    <w:rsid w:val="00AD53BB"/>
    <w:pPr>
      <w:ind w:left="708"/>
    </w:pPr>
  </w:style>
  <w:style w:type="paragraph" w:customStyle="1" w:styleId="CarCarCar1">
    <w:name w:val="Car Car Car1"/>
    <w:basedOn w:val="Normal"/>
    <w:rsid w:val="0067267D"/>
    <w:pPr>
      <w:spacing w:after="160" w:line="240" w:lineRule="exact"/>
      <w:ind w:left="539" w:firstLine="578"/>
    </w:pPr>
    <w:rPr>
      <w:rFonts w:ascii="Verdana" w:hAnsi="Verdana" w:cs="Times New Roman"/>
      <w:lang w:val="en-US" w:eastAsia="en-US"/>
    </w:rPr>
  </w:style>
  <w:style w:type="paragraph" w:customStyle="1" w:styleId="ParagrapheIndent2">
    <w:name w:val="ParagrapheIndent2"/>
    <w:basedOn w:val="Normal"/>
    <w:next w:val="Normal"/>
    <w:qFormat/>
    <w:rsid w:val="00B16BE0"/>
    <w:rPr>
      <w:rFonts w:ascii="Roboto" w:eastAsia="Roboto" w:hAnsi="Roboto" w:cs="Roboto"/>
      <w:sz w:val="22"/>
      <w:szCs w:val="24"/>
      <w:lang w:val="en-US" w:eastAsia="en-US"/>
    </w:rPr>
  </w:style>
  <w:style w:type="table" w:styleId="TableauGrille6Couleur">
    <w:name w:val="Grid Table 6 Colorful"/>
    <w:basedOn w:val="TableauNormal"/>
    <w:uiPriority w:val="51"/>
    <w:rsid w:val="00B16BE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B436B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basedOn w:val="Normal"/>
    <w:autoRedefine/>
    <w:rsid w:val="00760B72"/>
    <w:pPr>
      <w:keepLines/>
      <w:tabs>
        <w:tab w:val="left" w:pos="284"/>
        <w:tab w:val="left" w:pos="567"/>
        <w:tab w:val="left" w:pos="851"/>
      </w:tabs>
      <w:jc w:val="both"/>
    </w:pPr>
    <w:rPr>
      <w:rFonts w:ascii="Roboto" w:hAnsi="Roboto" w:cs="Times New Roman"/>
      <w:b/>
      <w:sz w:val="22"/>
      <w:szCs w:val="22"/>
    </w:rPr>
  </w:style>
  <w:style w:type="paragraph" w:customStyle="1" w:styleId="Normal2">
    <w:name w:val="Normal2"/>
    <w:basedOn w:val="Normal"/>
    <w:autoRedefine/>
    <w:rsid w:val="00760B72"/>
    <w:pPr>
      <w:keepLines/>
      <w:tabs>
        <w:tab w:val="left" w:pos="567"/>
        <w:tab w:val="left" w:pos="851"/>
        <w:tab w:val="left" w:pos="1134"/>
      </w:tabs>
      <w:jc w:val="both"/>
    </w:pPr>
    <w:rPr>
      <w:rFonts w:ascii="Roboto" w:hAnsi="Roboto" w:cs="Times New Roman"/>
      <w:sz w:val="22"/>
      <w:szCs w:val="22"/>
    </w:rPr>
  </w:style>
  <w:style w:type="character" w:customStyle="1" w:styleId="value2">
    <w:name w:val="value2"/>
    <w:basedOn w:val="Policepardfaut"/>
    <w:rsid w:val="00605DD5"/>
  </w:style>
  <w:style w:type="character" w:customStyle="1" w:styleId="value">
    <w:name w:val="value"/>
    <w:basedOn w:val="Policepardfaut"/>
    <w:rsid w:val="00344560"/>
  </w:style>
  <w:style w:type="character" w:customStyle="1" w:styleId="fontstyle01">
    <w:name w:val="fontstyle01"/>
    <w:basedOn w:val="Policepardfaut"/>
    <w:rsid w:val="00031D7C"/>
    <w:rPr>
      <w:rFonts w:ascii="ArialMT" w:hAnsi="ArialMT" w:hint="default"/>
      <w:b w:val="0"/>
      <w:bCs w:val="0"/>
      <w:i w:val="0"/>
      <w:iCs w:val="0"/>
      <w:color w:val="000000"/>
      <w:sz w:val="20"/>
      <w:szCs w:val="20"/>
    </w:rPr>
  </w:style>
  <w:style w:type="character" w:customStyle="1" w:styleId="fontstyle21">
    <w:name w:val="fontstyle21"/>
    <w:basedOn w:val="Policepardfaut"/>
    <w:rsid w:val="00031D7C"/>
    <w:rPr>
      <w:rFonts w:ascii="SymbolMT" w:hAnsi="SymbolMT" w:hint="default"/>
      <w:b w:val="0"/>
      <w:bCs w:val="0"/>
      <w:i w:val="0"/>
      <w:iCs w:val="0"/>
      <w:color w:val="000000"/>
      <w:sz w:val="20"/>
      <w:szCs w:val="20"/>
    </w:rPr>
  </w:style>
  <w:style w:type="paragraph" w:styleId="Rvision">
    <w:name w:val="Revision"/>
    <w:hidden/>
    <w:uiPriority w:val="99"/>
    <w:semiHidden/>
    <w:rsid w:val="00F809FD"/>
    <w:pPr>
      <w:spacing w:after="0" w:line="240" w:lineRule="auto"/>
    </w:pPr>
    <w:rPr>
      <w:rFonts w:ascii="Univers" w:hAnsi="Univers" w:cs="Univer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993989">
      <w:bodyDiv w:val="1"/>
      <w:marLeft w:val="0"/>
      <w:marRight w:val="0"/>
      <w:marTop w:val="0"/>
      <w:marBottom w:val="0"/>
      <w:divBdr>
        <w:top w:val="none" w:sz="0" w:space="0" w:color="auto"/>
        <w:left w:val="none" w:sz="0" w:space="0" w:color="auto"/>
        <w:bottom w:val="none" w:sz="0" w:space="0" w:color="auto"/>
        <w:right w:val="none" w:sz="0" w:space="0" w:color="auto"/>
      </w:divBdr>
    </w:div>
    <w:div w:id="710962727">
      <w:marLeft w:val="0"/>
      <w:marRight w:val="0"/>
      <w:marTop w:val="0"/>
      <w:marBottom w:val="0"/>
      <w:divBdr>
        <w:top w:val="none" w:sz="0" w:space="0" w:color="auto"/>
        <w:left w:val="none" w:sz="0" w:space="0" w:color="auto"/>
        <w:bottom w:val="none" w:sz="0" w:space="0" w:color="auto"/>
        <w:right w:val="none" w:sz="0" w:space="0" w:color="auto"/>
      </w:divBdr>
    </w:div>
    <w:div w:id="1083338470">
      <w:bodyDiv w:val="1"/>
      <w:marLeft w:val="0"/>
      <w:marRight w:val="0"/>
      <w:marTop w:val="0"/>
      <w:marBottom w:val="0"/>
      <w:divBdr>
        <w:top w:val="none" w:sz="0" w:space="0" w:color="auto"/>
        <w:left w:val="none" w:sz="0" w:space="0" w:color="auto"/>
        <w:bottom w:val="none" w:sz="0" w:space="0" w:color="auto"/>
        <w:right w:val="none" w:sz="0" w:space="0" w:color="auto"/>
      </w:divBdr>
    </w:div>
    <w:div w:id="1233154529">
      <w:bodyDiv w:val="1"/>
      <w:marLeft w:val="0"/>
      <w:marRight w:val="0"/>
      <w:marTop w:val="0"/>
      <w:marBottom w:val="0"/>
      <w:divBdr>
        <w:top w:val="none" w:sz="0" w:space="0" w:color="auto"/>
        <w:left w:val="none" w:sz="0" w:space="0" w:color="auto"/>
        <w:bottom w:val="none" w:sz="0" w:space="0" w:color="auto"/>
        <w:right w:val="none" w:sz="0" w:space="0" w:color="auto"/>
      </w:divBdr>
    </w:div>
    <w:div w:id="1253052994">
      <w:bodyDiv w:val="1"/>
      <w:marLeft w:val="0"/>
      <w:marRight w:val="0"/>
      <w:marTop w:val="0"/>
      <w:marBottom w:val="0"/>
      <w:divBdr>
        <w:top w:val="none" w:sz="0" w:space="0" w:color="auto"/>
        <w:left w:val="none" w:sz="0" w:space="0" w:color="auto"/>
        <w:bottom w:val="none" w:sz="0" w:space="0" w:color="auto"/>
        <w:right w:val="none" w:sz="0" w:space="0" w:color="auto"/>
      </w:divBdr>
    </w:div>
    <w:div w:id="1309243199">
      <w:bodyDiv w:val="1"/>
      <w:marLeft w:val="0"/>
      <w:marRight w:val="0"/>
      <w:marTop w:val="0"/>
      <w:marBottom w:val="0"/>
      <w:divBdr>
        <w:top w:val="none" w:sz="0" w:space="0" w:color="auto"/>
        <w:left w:val="none" w:sz="0" w:space="0" w:color="auto"/>
        <w:bottom w:val="none" w:sz="0" w:space="0" w:color="auto"/>
        <w:right w:val="none" w:sz="0" w:space="0" w:color="auto"/>
      </w:divBdr>
    </w:div>
    <w:div w:id="1683319590">
      <w:bodyDiv w:val="1"/>
      <w:marLeft w:val="0"/>
      <w:marRight w:val="0"/>
      <w:marTop w:val="0"/>
      <w:marBottom w:val="0"/>
      <w:divBdr>
        <w:top w:val="none" w:sz="0" w:space="0" w:color="auto"/>
        <w:left w:val="none" w:sz="0" w:space="0" w:color="auto"/>
        <w:bottom w:val="none" w:sz="0" w:space="0" w:color="auto"/>
        <w:right w:val="none" w:sz="0" w:space="0" w:color="auto"/>
      </w:divBdr>
    </w:div>
    <w:div w:id="1710908319">
      <w:bodyDiv w:val="1"/>
      <w:marLeft w:val="0"/>
      <w:marRight w:val="0"/>
      <w:marTop w:val="0"/>
      <w:marBottom w:val="0"/>
      <w:divBdr>
        <w:top w:val="none" w:sz="0" w:space="0" w:color="auto"/>
        <w:left w:val="none" w:sz="0" w:space="0" w:color="auto"/>
        <w:bottom w:val="none" w:sz="0" w:space="0" w:color="auto"/>
        <w:right w:val="none" w:sz="0" w:space="0" w:color="auto"/>
      </w:divBdr>
    </w:div>
    <w:div w:id="18856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88A5154E800A46A52F7AFD94B6CF9A" ma:contentTypeVersion="4" ma:contentTypeDescription="Crée un document." ma:contentTypeScope="" ma:versionID="c3c9ce8f4a8c18e71234d87ac732cfa4">
  <xsd:schema xmlns:xsd="http://www.w3.org/2001/XMLSchema" xmlns:xs="http://www.w3.org/2001/XMLSchema" xmlns:p="http://schemas.microsoft.com/office/2006/metadata/properties" xmlns:ns2="d0badfcd-32fa-40dd-b970-e580902a2f18" targetNamespace="http://schemas.microsoft.com/office/2006/metadata/properties" ma:root="true" ma:fieldsID="99c6ab1d79d4d86d66de5c844cd8b955" ns2:_="">
    <xsd:import namespace="d0badfcd-32fa-40dd-b970-e580902a2f1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badfcd-32fa-40dd-b970-e580902a2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C3979B-F699-481A-9470-D1D47288AF95}">
  <ds:schemaRefs>
    <ds:schemaRef ds:uri="http://schemas.openxmlformats.org/officeDocument/2006/bibliography"/>
  </ds:schemaRefs>
</ds:datastoreItem>
</file>

<file path=customXml/itemProps2.xml><?xml version="1.0" encoding="utf-8"?>
<ds:datastoreItem xmlns:ds="http://schemas.openxmlformats.org/officeDocument/2006/customXml" ds:itemID="{A42E714C-976F-4937-B6A6-37BF2FFD0934}"/>
</file>

<file path=customXml/itemProps3.xml><?xml version="1.0" encoding="utf-8"?>
<ds:datastoreItem xmlns:ds="http://schemas.openxmlformats.org/officeDocument/2006/customXml" ds:itemID="{550F3D2B-F518-49F7-B30A-3B4DF041E439}">
  <ds:schemaRefs>
    <ds:schemaRef ds:uri="http://schemas.microsoft.com/sharepoint/v3/contenttype/forms"/>
  </ds:schemaRefs>
</ds:datastoreItem>
</file>

<file path=customXml/itemProps4.xml><?xml version="1.0" encoding="utf-8"?>
<ds:datastoreItem xmlns:ds="http://schemas.openxmlformats.org/officeDocument/2006/customXml" ds:itemID="{68856C4B-42DF-4DE0-8194-4D30C0EFB228}">
  <ds:schemaRefs>
    <ds:schemaRef ds:uri="http://schemas.microsoft.com/office/2006/metadata/properties"/>
    <ds:schemaRef ds:uri="http://schemas.microsoft.com/office/infopath/2007/PartnerControls"/>
    <ds:schemaRef ds:uri="62ba7b66-661a-4153-8369-cdda4dc16f32"/>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11</Pages>
  <Words>3475</Words>
  <Characters>19117</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22547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Thibault.GUILMARD@paris-saclay.com</dc:creator>
  <cp:lastModifiedBy>Laetitia Echelard</cp:lastModifiedBy>
  <cp:revision>24</cp:revision>
  <cp:lastPrinted>2012-02-22T13:14:00Z</cp:lastPrinted>
  <dcterms:created xsi:type="dcterms:W3CDTF">2024-09-16T06:51:00Z</dcterms:created>
  <dcterms:modified xsi:type="dcterms:W3CDTF">2024-11-18T13:17:00Z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0x010100F388A5154E800A46A52F7AFD94B6CF9A</vt:lpwstr>
  </property>
</Properties>
</file>