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clear" w:pos="708"/>
          <w:tab w:val="left" w:pos="2160" w:leader="none"/>
        </w:tabs>
        <w:spacing w:lineRule="auto" w:line="276" w:before="720" w:after="60"/>
        <w:ind w:left="1134" w:right="51" w:hanging="567"/>
        <w:outlineLvl w:val="0"/>
        <w:rPr>
          <w:rFonts w:ascii="Arial" w:hAnsi="Arial" w:cs="Arial"/>
          <w:b/>
          <w:b/>
          <w:color w:val="000000"/>
          <w:spacing w:val="30"/>
        </w:rPr>
      </w:pPr>
      <w:r>
        <w:rPr>
          <w:rFonts w:cs="Arial" w:ascii="Arial" w:hAnsi="Arial"/>
          <w:b/>
          <w:color w:val="000000"/>
          <w:spacing w:val="30"/>
        </w:rPr>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before="0" w:after="0"/>
        <w:ind w:left="1134" w:right="51" w:hanging="567"/>
        <w:jc w:val="center"/>
        <w:outlineLvl w:val="0"/>
        <w:rPr>
          <w:rFonts w:ascii="Arial" w:hAnsi="Arial" w:cs="Arial"/>
          <w:b/>
          <w:b/>
          <w:color w:val="000000"/>
          <w:spacing w:val="30"/>
          <w:sz w:val="40"/>
          <w:szCs w:val="40"/>
        </w:rPr>
      </w:pPr>
      <w:r>
        <w:rPr>
          <w:rFonts w:cs="Arial" w:ascii="Arial" w:hAnsi="Arial"/>
          <w:b/>
          <w:color w:val="000000"/>
          <w:spacing w:val="30"/>
          <w:sz w:val="40"/>
          <w:szCs w:val="40"/>
        </w:rPr>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before="0" w:after="0"/>
        <w:ind w:left="1134" w:right="51" w:hanging="567"/>
        <w:jc w:val="center"/>
        <w:outlineLvl w:val="0"/>
        <w:rPr>
          <w:rFonts w:ascii="Arial" w:hAnsi="Arial" w:cs="Arial"/>
          <w:b/>
          <w:b/>
          <w:color w:val="000000"/>
          <w:spacing w:val="30"/>
          <w:sz w:val="40"/>
          <w:szCs w:val="40"/>
        </w:rPr>
      </w:pPr>
      <w:r>
        <w:rPr>
          <w:rFonts w:cs="Arial" w:ascii="Arial" w:hAnsi="Arial"/>
          <w:b/>
          <w:color w:val="000000"/>
          <w:spacing w:val="30"/>
          <w:sz w:val="40"/>
          <w:szCs w:val="40"/>
        </w:rPr>
        <w:t>REGLEMENT DE CONSULTATION</w:t>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before="0" w:after="0"/>
        <w:ind w:left="1134" w:right="51" w:hanging="567"/>
        <w:jc w:val="center"/>
        <w:outlineLvl w:val="0"/>
        <w:rPr>
          <w:rFonts w:ascii="Arial" w:hAnsi="Arial" w:cs="Arial"/>
          <w:b/>
          <w:b/>
          <w:color w:val="000000"/>
          <w:spacing w:val="30"/>
          <w:sz w:val="40"/>
          <w:szCs w:val="40"/>
        </w:rPr>
      </w:pPr>
      <w:r>
        <w:rPr>
          <w:rFonts w:cs="Arial" w:ascii="Arial" w:hAnsi="Arial"/>
          <w:b/>
          <w:color w:val="000000"/>
          <w:spacing w:val="30"/>
          <w:sz w:val="40"/>
          <w:szCs w:val="40"/>
        </w:rPr>
      </w:r>
    </w:p>
    <w:p>
      <w:pPr>
        <w:pStyle w:val="Normal"/>
        <w:numPr>
          <w:ilvl w:val="0"/>
          <w:numId w:val="0"/>
        </w:numPr>
        <w:tabs>
          <w:tab w:val="clear" w:pos="708"/>
          <w:tab w:val="left" w:pos="2160" w:leader="none"/>
        </w:tabs>
        <w:spacing w:lineRule="auto" w:line="276" w:before="720" w:after="60"/>
        <w:ind w:left="1134" w:right="51" w:hanging="567"/>
        <w:outlineLvl w:val="0"/>
        <w:rPr>
          <w:rFonts w:ascii="Arial" w:hAnsi="Arial" w:cs="Arial"/>
          <w:b/>
          <w:b/>
          <w:color w:val="000000"/>
          <w:spacing w:val="30"/>
        </w:rPr>
      </w:pPr>
      <w:r>
        <w:rPr>
          <w:rFonts w:cs="Arial" w:ascii="Arial" w:hAnsi="Arial"/>
          <w:b/>
          <w:color w:val="000000"/>
          <w:spacing w:val="30"/>
        </w:rPr>
      </w:r>
    </w:p>
    <w:p>
      <w:pPr>
        <w:pStyle w:val="Normal"/>
        <w:numPr>
          <w:ilvl w:val="0"/>
          <w:numId w:val="0"/>
        </w:numPr>
        <w:tabs>
          <w:tab w:val="clear" w:pos="708"/>
          <w:tab w:val="left" w:pos="2160" w:leader="none"/>
        </w:tabs>
        <w:spacing w:lineRule="auto" w:line="276" w:before="720" w:after="60"/>
        <w:ind w:left="1134" w:right="51" w:hanging="567"/>
        <w:outlineLvl w:val="0"/>
        <w:rPr/>
      </w:pPr>
      <w:r>
        <w:rPr>
          <w:rFonts w:cs="Arial" w:ascii="Arial" w:hAnsi="Arial"/>
          <w:b/>
          <w:color w:val="000000"/>
          <w:spacing w:val="30"/>
        </w:rPr>
        <w:t>DESTINATAIRE DE L'OUVRAGE</w:t>
      </w:r>
      <w:r>
        <w:rPr>
          <w:rFonts w:cs="Arial" w:ascii="Arial" w:hAnsi="Arial"/>
          <w:color w:val="000000"/>
        </w:rPr>
        <w:t xml:space="preserve"> :</w:t>
      </w:r>
    </w:p>
    <w:p>
      <w:pPr>
        <w:pStyle w:val="Normal"/>
        <w:numPr>
          <w:ilvl w:val="0"/>
          <w:numId w:val="0"/>
        </w:numPr>
        <w:tabs>
          <w:tab w:val="clear" w:pos="708"/>
          <w:tab w:val="left" w:pos="2160" w:leader="none"/>
        </w:tabs>
        <w:spacing w:lineRule="exact" w:line="240" w:before="0" w:after="60"/>
        <w:ind w:right="50" w:hanging="0"/>
        <w:outlineLvl w:val="0"/>
        <w:rPr/>
      </w:pPr>
      <w:ins w:id="0" w:author="Auteur inconnu" w:date="2025-01-06T16:37:00Z">
        <w:r>
          <w:rPr>
            <w:rFonts w:cs="Arial" w:ascii="Arial" w:hAnsi="Arial"/>
            <w:color w:val="000000"/>
          </w:rPr>
          <w:t xml:space="preserve">                </w:t>
        </w:r>
      </w:ins>
      <w:ins w:id="1" w:author="Auteur inconnu" w:date="2025-01-06T16:38:00Z">
        <w:r>
          <w:rPr>
            <w:rFonts w:cs="Arial" w:ascii="Arial" w:hAnsi="Arial"/>
            <w:color w:val="000000"/>
          </w:rPr>
          <w:t xml:space="preserve">     </w:t>
        </w:r>
      </w:ins>
      <w:r>
        <w:rPr>
          <w:rFonts w:cs="Arial" w:ascii="Arial" w:hAnsi="Arial"/>
          <w:color w:val="000000"/>
        </w:rPr>
        <w:t>Direction Régionale des Finances Publiques de la Région Grand Est et du</w:t>
      </w:r>
      <w:del w:id="2" w:author="Auteur inconnu" w:date="2025-01-06T16:37:00Z">
        <w:r>
          <w:rPr>
            <w:rFonts w:cs="Arial" w:ascii="Arial" w:hAnsi="Arial"/>
            <w:color w:val="000000"/>
          </w:rPr>
          <w:delText xml:space="preserve"> </w:delText>
        </w:r>
      </w:del>
      <w:ins w:id="3" w:author="Auteur inconnu" w:date="2025-01-06T16:37:00Z">
        <w:r>
          <w:rPr>
            <w:rFonts w:cs="Arial" w:ascii="Arial" w:hAnsi="Arial"/>
            <w:color w:val="000000"/>
          </w:rPr>
          <w:t xml:space="preserve">           </w:t>
        </w:r>
      </w:ins>
      <w:ins w:id="4" w:author="Auteur inconnu" w:date="2025-01-06T16:55:00Z">
        <w:r>
          <w:rPr>
            <w:rFonts w:cs="Arial" w:ascii="Arial" w:hAnsi="Arial"/>
            <w:color w:val="000000"/>
          </w:rPr>
          <w:t xml:space="preserve">           </w:t>
          <w:tab/>
        </w:r>
      </w:ins>
      <w:r>
        <w:rPr>
          <w:rFonts w:cs="Arial" w:ascii="Arial" w:hAnsi="Arial"/>
          <w:color w:val="000000"/>
        </w:rPr>
        <w:t>département du Bas-Rhin</w:t>
      </w:r>
    </w:p>
    <w:p>
      <w:pPr>
        <w:pStyle w:val="Normal"/>
        <w:numPr>
          <w:ilvl w:val="0"/>
          <w:numId w:val="0"/>
        </w:numPr>
        <w:tabs>
          <w:tab w:val="clear" w:pos="708"/>
          <w:tab w:val="left" w:pos="1418" w:leader="none"/>
          <w:tab w:val="left" w:pos="5978" w:leader="none"/>
        </w:tabs>
        <w:spacing w:lineRule="auto" w:line="276" w:before="0" w:after="60"/>
        <w:ind w:left="1134" w:right="51" w:hanging="567"/>
        <w:outlineLvl w:val="0"/>
        <w:rPr>
          <w:rFonts w:ascii="Arial" w:hAnsi="Arial" w:cs="Arial"/>
          <w:color w:val="000000"/>
        </w:rPr>
      </w:pPr>
      <w:r>
        <w:rPr>
          <w:rFonts w:cs="Arial" w:ascii="Arial" w:hAnsi="Arial"/>
          <w:color w:val="000000"/>
        </w:rPr>
      </w:r>
    </w:p>
    <w:p>
      <w:pPr>
        <w:pStyle w:val="Normal"/>
        <w:spacing w:lineRule="exact" w:line="240" w:before="120" w:after="60"/>
        <w:ind w:left="567" w:right="51" w:hanging="0"/>
        <w:rPr/>
      </w:pPr>
      <w:r>
        <w:rPr>
          <w:rFonts w:cs="Arial" w:ascii="Arial" w:hAnsi="Arial"/>
          <w:b/>
          <w:color w:val="000000"/>
          <w:spacing w:val="30"/>
        </w:rPr>
        <w:t>MAITRE DE L'OUVRAGE :</w:t>
      </w:r>
    </w:p>
    <w:p>
      <w:pPr>
        <w:pStyle w:val="Normal"/>
        <w:numPr>
          <w:ilvl w:val="0"/>
          <w:numId w:val="0"/>
        </w:numPr>
        <w:tabs>
          <w:tab w:val="clear" w:pos="708"/>
          <w:tab w:val="left" w:pos="2160" w:leader="none"/>
        </w:tabs>
        <w:spacing w:lineRule="exact" w:line="240" w:before="0" w:after="60"/>
        <w:ind w:right="50" w:hanging="0"/>
        <w:outlineLvl w:val="0"/>
        <w:rPr/>
      </w:pPr>
      <w:ins w:id="5" w:author="Auteur inconnu" w:date="2025-01-06T16:55:00Z">
        <w:r>
          <w:rPr>
            <w:rFonts w:cs="Arial" w:ascii="Arial" w:hAnsi="Arial"/>
            <w:color w:val="000000"/>
          </w:rPr>
          <w:t xml:space="preserve">                 </w:t>
        </w:r>
      </w:ins>
      <w:r>
        <w:rPr>
          <w:rFonts w:cs="Arial" w:ascii="Arial" w:hAnsi="Arial"/>
          <w:color w:val="000000"/>
        </w:rPr>
        <w:t>ETAT</w:t>
      </w:r>
    </w:p>
    <w:p>
      <w:pPr>
        <w:pStyle w:val="Normal"/>
        <w:numPr>
          <w:ilvl w:val="0"/>
          <w:numId w:val="0"/>
        </w:numPr>
        <w:tabs>
          <w:tab w:val="clear" w:pos="708"/>
          <w:tab w:val="left" w:pos="2160" w:leader="none"/>
        </w:tabs>
        <w:spacing w:lineRule="exact" w:line="240" w:before="0" w:after="60"/>
        <w:ind w:left="1020" w:right="57" w:hanging="0"/>
        <w:outlineLvl w:val="0"/>
        <w:rPr/>
      </w:pPr>
      <w:r>
        <w:rPr>
          <w:rFonts w:cs="Arial" w:ascii="Arial" w:hAnsi="Arial"/>
          <w:color w:val="000000"/>
        </w:rPr>
        <w:t xml:space="preserve">Ministère de l’Economie, des Finances et de la </w:t>
      </w:r>
      <w:del w:id="6" w:author="Auteur inconnu" w:date="2025-01-06T16:35:00Z">
        <w:r>
          <w:rPr>
            <w:rFonts w:cs="Arial" w:ascii="Arial" w:hAnsi="Arial"/>
            <w:color w:val="000000"/>
          </w:rPr>
          <w:delText>Relance</w:delText>
        </w:r>
      </w:del>
      <w:ins w:id="7" w:author="Auteur inconnu" w:date="2025-01-06T16:35:00Z">
        <w:r>
          <w:rPr>
            <w:rFonts w:cs="Arial" w:ascii="Arial" w:hAnsi="Arial"/>
            <w:color w:val="000000"/>
          </w:rPr>
          <w:t>Souver</w:t>
        </w:r>
      </w:ins>
      <w:ins w:id="8" w:author="Auteur inconnu" w:date="2025-01-06T16:36:00Z">
        <w:r>
          <w:rPr>
            <w:rFonts w:cs="Arial" w:ascii="Arial" w:hAnsi="Arial"/>
            <w:color w:val="000000"/>
          </w:rPr>
          <w:t>aineté Industrielle et Numérique</w:t>
        </w:r>
      </w:ins>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spacing w:lineRule="exact" w:line="240" w:before="120" w:after="60"/>
        <w:ind w:left="567" w:right="51" w:hanging="0"/>
        <w:rPr/>
      </w:pPr>
      <w:r>
        <w:rPr>
          <w:rFonts w:cs="Arial" w:ascii="Arial" w:hAnsi="Arial"/>
          <w:b/>
          <w:color w:val="000000"/>
          <w:spacing w:val="30"/>
        </w:rPr>
        <w:t>INTITULE DU MARCHE :</w:t>
      </w:r>
    </w:p>
    <w:p>
      <w:pPr>
        <w:pStyle w:val="Normal"/>
        <w:tabs>
          <w:tab w:val="clear" w:pos="708"/>
          <w:tab w:val="left" w:pos="2160" w:leader="none"/>
        </w:tabs>
        <w:spacing w:lineRule="exact" w:line="240" w:before="0" w:after="240"/>
        <w:ind w:left="567" w:right="50" w:hanging="0"/>
        <w:rPr/>
      </w:pPr>
      <w:ins w:id="9" w:author="Auteur inconnu" w:date="2025-01-06T16:38:00Z">
        <w:r>
          <w:rPr>
            <w:rFonts w:cs="Arial" w:ascii="Arial" w:hAnsi="Arial"/>
          </w:rPr>
          <w:t xml:space="preserve">      </w:t>
        </w:r>
      </w:ins>
      <w:r>
        <w:rPr>
          <w:rFonts w:cs="Arial" w:ascii="Arial" w:hAnsi="Arial"/>
          <w:rPrChange w:id="0" w:author="Auteur inconnu" w:date="2025-01-06T16:36:00Z"/>
        </w:rPr>
        <w:t>Marché de maîtrise d’oeuvre relatif</w:t>
      </w:r>
      <w:r>
        <w:rPr>
          <w:rFonts w:cs="Arial" w:ascii="Arial" w:hAnsi="Arial"/>
          <w:b/>
        </w:rPr>
        <w:t xml:space="preserve"> </w:t>
      </w:r>
      <w:del w:id="11" w:author="Auteur inconnu" w:date="2025-01-06T16:36:00Z">
        <w:r>
          <w:rPr>
            <w:rFonts w:cs="Arial" w:ascii="Arial" w:hAnsi="Arial"/>
            <w:b/>
          </w:rPr>
          <w:delText>aux études et à la réalisation de l’amélioration énergétique du centre des Finances Publiques de Haguenau sis 2 Rue du Clabaud</w:delText>
        </w:r>
      </w:del>
      <w:ins w:id="12" w:author="Auteur inconnu" w:date="2025-01-06T16:36:00Z">
        <w:r>
          <w:rPr>
            <w:rFonts w:eastAsia="Calibri" w:cs="Arial" w:ascii="Arial" w:hAnsi="Arial"/>
            <w:color w:val="000000"/>
            <w:spacing w:val="30"/>
          </w:rPr>
          <w:t xml:space="preserve">à la rénovation et au         réaménagement du pôle régional immobilier de l’État et du </w:t>
          <w:tab/>
          <w:t xml:space="preserve">       service des impôts des entreprises</w:t>
        </w:r>
      </w:ins>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Autospacing="1"/>
        <w:ind w:left="567" w:right="51" w:hanging="0"/>
        <w:outlineLvl w:val="0"/>
        <w:rPr/>
      </w:pPr>
      <w:r>
        <w:rPr>
          <w:rFonts w:cs="Arial" w:ascii="Arial Gras" w:hAnsi="Arial Gras"/>
          <w:b/>
          <w:caps/>
          <w:color w:val="000000"/>
          <w:spacing w:val="30"/>
          <w:u w:val="single"/>
        </w:rPr>
        <w:t>DATE ET HEURE LIMITE DE REMISE DES OFFRES :</w:t>
      </w:r>
    </w:p>
    <w:p>
      <w:pPr>
        <w:pStyle w:val="Normal"/>
        <w:numPr>
          <w:ilvl w:val="0"/>
          <w:numId w:val="0"/>
        </w:numPr>
        <w:tabs>
          <w:tab w:val="clear" w:pos="708"/>
          <w:tab w:val="left" w:pos="2160" w:leader="none"/>
        </w:tabs>
        <w:spacing w:lineRule="exact" w:line="240" w:before="0" w:afterAutospacing="1"/>
        <w:ind w:left="567" w:right="51" w:hanging="0"/>
        <w:outlineLvl w:val="0"/>
        <w:rPr/>
      </w:pPr>
      <w:del w:id="13" w:author="Auteur inconnu" w:date="2025-01-06T16:40:00Z">
        <w:r>
          <w:rPr>
            <w:rFonts w:cs="Arial" w:ascii="Arial Gras" w:hAnsi="Arial Gras"/>
            <w:b/>
            <w:caps/>
            <w:color w:val="FF0000"/>
            <w:spacing w:val="30"/>
            <w:highlight w:val="yellow"/>
          </w:rPr>
          <w:delText>13/09/2024</w:delText>
        </w:r>
      </w:del>
      <w:del w:id="14" w:author="Auteur inconnu" w:date="2025-01-06T16:40:00Z">
        <w:r>
          <w:rPr>
            <w:rFonts w:cs="Arial" w:ascii="Arial Gras" w:hAnsi="Arial Gras"/>
            <w:b/>
            <w:caps/>
            <w:color w:val="FF0000"/>
            <w:spacing w:val="30"/>
          </w:rPr>
          <w:delText xml:space="preserve"> à 16 heureS</w:delText>
        </w:r>
      </w:del>
      <w:ins w:id="15" w:author="Auteur inconnu" w:date="2025-01-08T10:22:17Z">
        <w:r>
          <w:rPr>
            <w:rFonts w:cs="Arial" w:ascii="Arial Gras" w:hAnsi="Arial Gras"/>
            <w:b/>
            <w:caps/>
            <w:color w:val="FF0000"/>
            <w:spacing w:val="30"/>
          </w:rPr>
          <w:t>11</w:t>
        </w:r>
      </w:ins>
      <w:ins w:id="16" w:author="Auteur inconnu" w:date="2025-01-06T16:40:00Z">
        <w:r>
          <w:rPr>
            <w:rFonts w:cs="Arial" w:ascii="Arial Gras" w:hAnsi="Arial Gras"/>
            <w:b/>
            <w:caps/>
            <w:color w:val="FF0000"/>
            <w:spacing w:val="30"/>
          </w:rPr>
          <w:t>/02/2024 à 12h00</w:t>
        </w:r>
      </w:ins>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p>
      <w:pPr>
        <w:pStyle w:val="NoSpacing"/>
        <w:jc w:val="both"/>
        <w:rPr>
          <w:rFonts w:ascii="Arial" w:hAnsi="Arial" w:eastAsia="Times New Roman" w:cs="Arial"/>
          <w:b/>
          <w:b/>
          <w:bCs/>
          <w:smallCaps/>
          <w:sz w:val="24"/>
          <w:szCs w:val="24"/>
          <w:highlight w:val="lightGray"/>
          <w:lang w:eastAsia="fr-FR"/>
        </w:rPr>
      </w:pPr>
      <w:r>
        <w:rPr>
          <w:rFonts w:eastAsia="Times New Roman" w:cs="Arial" w:ascii="Arial" w:hAnsi="Arial"/>
          <w:b/>
          <w:bCs/>
          <w:smallCaps/>
          <w:sz w:val="24"/>
          <w:szCs w:val="24"/>
          <w:highlight w:val="lightGray"/>
          <w:lang w:eastAsia="fr-FR"/>
        </w:rPr>
      </w:r>
    </w:p>
    <w:sdt>
      <w:sdtPr>
        <w:docPartObj>
          <w:docPartGallery w:val="Table of Contents"/>
          <w:docPartUnique w:val="true"/>
        </w:docPartObj>
      </w:sdtPr>
      <w:sdtContent>
        <w:p>
          <w:pPr>
            <w:pStyle w:val="Titredetabledesmatires"/>
            <w:jc w:val="center"/>
            <w:rPr>
              <w:rFonts w:ascii="Arial" w:hAnsi="Arial" w:cs="Arial"/>
              <w:color w:val="auto"/>
              <w:sz w:val="22"/>
              <w:szCs w:val="22"/>
            </w:rPr>
          </w:pPr>
          <w:r>
            <w:rPr>
              <w:rFonts w:cs="Arial" w:ascii="Arial" w:hAnsi="Arial"/>
              <w:color w:val="auto"/>
              <w:sz w:val="22"/>
              <w:szCs w:val="22"/>
            </w:rPr>
            <w:t>Table des matières</w:t>
          </w:r>
        </w:p>
        <w:p>
          <w:pPr>
            <w:pStyle w:val="Normal"/>
            <w:jc w:val="both"/>
            <w:rPr>
              <w:rFonts w:ascii="Arial" w:hAnsi="Arial" w:cs="Arial"/>
            </w:rPr>
          </w:pPr>
          <w:r>
            <w:rPr>
              <w:rFonts w:cs="Arial" w:ascii="Arial" w:hAnsi="Arial"/>
            </w:rPr>
          </w:r>
        </w:p>
        <w:p>
          <w:pPr>
            <w:pStyle w:val="Tabledesmatiresniveau1"/>
            <w:tabs>
              <w:tab w:val="clear" w:pos="708"/>
              <w:tab w:val="right" w:pos="9057" w:leader="dot"/>
            </w:tabs>
            <w:rPr>
              <w:rFonts w:ascii="Arial" w:hAnsi="Arial" w:eastAsia="" w:cs="Arial" w:eastAsiaTheme="minorEastAsia"/>
              <w:lang w:eastAsia="fr-FR"/>
            </w:rPr>
          </w:pPr>
          <w:r>
            <w:fldChar w:fldCharType="begin"/>
          </w:r>
          <w:r>
            <w:rPr>
              <w:webHidden/>
              <w:rStyle w:val="Sautdindex"/>
              <w:smallCaps/>
              <w:b/>
              <w:bCs/>
              <w:vanish w:val="false"/>
              <w:highlight w:val="lightGray"/>
              <w:rFonts w:eastAsia="Times New Roman" w:cs="Arial" w:ascii="Arial" w:hAnsi="Arial"/>
              <w:lang w:eastAsia="fr-FR"/>
            </w:rPr>
            <w:instrText> TOC \z \o "1-3" \u \h</w:instrText>
          </w:r>
          <w:r>
            <w:rPr>
              <w:webHidden/>
              <w:rStyle w:val="Sautdindex"/>
              <w:smallCaps/>
              <w:b/>
              <w:bCs/>
              <w:vanish w:val="false"/>
              <w:highlight w:val="lightGray"/>
              <w:rFonts w:eastAsia="Times New Roman" w:cs="Arial" w:ascii="Arial" w:hAnsi="Arial"/>
              <w:lang w:eastAsia="fr-FR"/>
            </w:rPr>
            <w:fldChar w:fldCharType="separate"/>
          </w:r>
          <w:hyperlink w:anchor="_Toc63877019">
            <w:r>
              <w:rPr>
                <w:webHidden/>
                <w:rStyle w:val="Sautdindex"/>
                <w:rFonts w:eastAsia="Times New Roman" w:cs="Arial" w:ascii="Arial" w:hAnsi="Arial"/>
                <w:b/>
                <w:bCs/>
                <w:smallCaps/>
                <w:vanish w:val="false"/>
                <w:highlight w:val="lightGray"/>
                <w:lang w:eastAsia="fr-FR"/>
              </w:rPr>
              <w:t>PREAMBULE</w:t>
            </w:r>
            <w:r>
              <w:rPr>
                <w:webHidden/>
              </w:rPr>
              <w:fldChar w:fldCharType="begin"/>
            </w:r>
            <w:r>
              <w:rPr>
                <w:webHidden/>
              </w:rPr>
              <w:instrText>PAGEREF _Toc63877019 \h</w:instrText>
            </w:r>
            <w:r>
              <w:rPr>
                <w:webHidden/>
              </w:rPr>
              <w:fldChar w:fldCharType="separate"/>
            </w:r>
            <w:r>
              <w:rPr>
                <w:rStyle w:val="Sautdindex"/>
                <w:rFonts w:cs="Arial" w:ascii="Arial" w:hAnsi="Arial"/>
              </w:rPr>
              <w:tab/>
              <w:t>4</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20">
            <w:r>
              <w:rPr>
                <w:webHidden/>
                <w:rStyle w:val="Sautdindex"/>
                <w:rFonts w:eastAsia="Times New Roman" w:cs="Arial" w:ascii="Arial" w:hAnsi="Arial"/>
                <w:b/>
                <w:bCs/>
                <w:smallCaps/>
                <w:vanish w:val="false"/>
                <w:highlight w:val="lightGray"/>
                <w:lang w:eastAsia="fr-FR"/>
              </w:rPr>
              <w:t>ARTICLE 1 - POUVOIR ADJUDICATEUR</w:t>
            </w:r>
            <w:r>
              <w:rPr>
                <w:webHidden/>
              </w:rPr>
              <w:fldChar w:fldCharType="begin"/>
            </w:r>
            <w:r>
              <w:rPr>
                <w:webHidden/>
              </w:rPr>
              <w:instrText>PAGEREF _Toc63877020 \h</w:instrText>
            </w:r>
            <w:r>
              <w:rPr>
                <w:webHidden/>
              </w:rPr>
              <w:fldChar w:fldCharType="separate"/>
            </w:r>
            <w:r>
              <w:rPr>
                <w:rStyle w:val="Sautdindex"/>
                <w:rFonts w:cs="Arial" w:ascii="Arial" w:hAnsi="Arial"/>
              </w:rPr>
              <w:tab/>
              <w:t>4</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21">
            <w:r>
              <w:rPr>
                <w:webHidden/>
                <w:rStyle w:val="Sautdindex"/>
                <w:rFonts w:eastAsia="Times New Roman" w:cs="Arial" w:ascii="Arial" w:hAnsi="Arial"/>
                <w:b/>
                <w:bCs/>
                <w:smallCaps/>
                <w:vanish w:val="false"/>
                <w:highlight w:val="lightGray"/>
                <w:lang w:eastAsia="fr-FR"/>
              </w:rPr>
              <w:t>ARTICLE 2 - OBJET DE LA CONSULTATION</w:t>
            </w:r>
            <w:r>
              <w:rPr>
                <w:webHidden/>
              </w:rPr>
              <w:fldChar w:fldCharType="begin"/>
            </w:r>
            <w:r>
              <w:rPr>
                <w:webHidden/>
              </w:rPr>
              <w:instrText>PAGEREF _Toc63877021 \h</w:instrText>
            </w:r>
            <w:r>
              <w:rPr>
                <w:webHidden/>
              </w:rPr>
              <w:fldChar w:fldCharType="separate"/>
            </w:r>
            <w:r>
              <w:rPr>
                <w:rStyle w:val="Sautdindex"/>
                <w:rFonts w:cs="Arial" w:ascii="Arial" w:hAnsi="Arial"/>
              </w:rPr>
              <w:tab/>
              <w:t>4</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22">
            <w:r>
              <w:rPr>
                <w:webHidden/>
                <w:rStyle w:val="Sautdindex"/>
                <w:rFonts w:eastAsia="Times New Roman" w:cs="Arial" w:ascii="Arial" w:hAnsi="Arial"/>
                <w:b/>
                <w:bCs/>
                <w:smallCaps/>
                <w:vanish w:val="false"/>
                <w:highlight w:val="lightGray"/>
                <w:lang w:eastAsia="fr-FR"/>
              </w:rPr>
              <w:t>ARTICLE 3 - MODALITES DE LA CONSULTATION</w:t>
            </w:r>
            <w:r>
              <w:rPr>
                <w:webHidden/>
              </w:rPr>
              <w:fldChar w:fldCharType="begin"/>
            </w:r>
            <w:r>
              <w:rPr>
                <w:webHidden/>
              </w:rPr>
              <w:instrText>PAGEREF _Toc63877022 \h</w:instrText>
            </w:r>
            <w:r>
              <w:rPr>
                <w:webHidden/>
              </w:rPr>
              <w:fldChar w:fldCharType="separate"/>
            </w:r>
            <w:r>
              <w:rPr>
                <w:rStyle w:val="Sautdindex"/>
                <w:rFonts w:cs="Arial" w:ascii="Arial" w:hAnsi="Arial"/>
              </w:rPr>
              <w:tab/>
              <w:t>4</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3">
            <w:r>
              <w:rPr>
                <w:webHidden/>
                <w:rStyle w:val="Sautdindex"/>
                <w:rFonts w:cs="Arial" w:ascii="Arial" w:hAnsi="Arial"/>
                <w:b/>
                <w:vanish w:val="false"/>
                <w:lang w:eastAsia="fr-FR"/>
              </w:rPr>
              <w:t>3.1.</w:t>
            </w:r>
            <w:r>
              <w:rPr>
                <w:rStyle w:val="Sautdindex"/>
                <w:rFonts w:eastAsia="" w:cs="Arial" w:ascii="Arial" w:hAnsi="Arial" w:eastAsiaTheme="minorEastAsia"/>
                <w:lang w:eastAsia="fr-FR"/>
              </w:rPr>
              <w:tab/>
            </w:r>
            <w:r>
              <w:rPr>
                <w:rStyle w:val="Sautdindex"/>
                <w:rFonts w:cs="Arial" w:ascii="Arial" w:hAnsi="Arial"/>
                <w:b/>
                <w:lang w:eastAsia="fr-FR"/>
              </w:rPr>
              <w:t>Procédure</w:t>
            </w:r>
            <w:r>
              <w:rPr>
                <w:webHidden/>
              </w:rPr>
              <w:fldChar w:fldCharType="begin"/>
            </w:r>
            <w:r>
              <w:rPr>
                <w:webHidden/>
              </w:rPr>
              <w:instrText>PAGEREF _Toc63877023 \h</w:instrText>
            </w:r>
            <w:r>
              <w:rPr>
                <w:webHidden/>
              </w:rPr>
              <w:fldChar w:fldCharType="separate"/>
            </w:r>
            <w:r>
              <w:rPr>
                <w:rStyle w:val="Sautdindex"/>
                <w:rFonts w:cs="Arial" w:ascii="Arial" w:hAnsi="Arial"/>
              </w:rPr>
              <w:tab/>
              <w:t>4</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4">
            <w:r>
              <w:rPr>
                <w:webHidden/>
                <w:rStyle w:val="Sautdindex"/>
                <w:rFonts w:cs="Arial" w:ascii="Arial" w:hAnsi="Arial"/>
                <w:b/>
                <w:vanish w:val="false"/>
                <w:lang w:eastAsia="fr-FR"/>
              </w:rPr>
              <w:t>3.2.</w:t>
            </w:r>
            <w:r>
              <w:rPr>
                <w:rStyle w:val="Sautdindex"/>
                <w:rFonts w:eastAsia="" w:cs="Arial" w:ascii="Arial" w:hAnsi="Arial" w:eastAsiaTheme="minorEastAsia"/>
                <w:lang w:eastAsia="fr-FR"/>
              </w:rPr>
              <w:tab/>
            </w:r>
            <w:r>
              <w:rPr>
                <w:rStyle w:val="Sautdindex"/>
                <w:rFonts w:cs="Arial" w:ascii="Arial" w:hAnsi="Arial"/>
                <w:b/>
                <w:lang w:eastAsia="fr-FR"/>
              </w:rPr>
              <w:t>Tranches</w:t>
            </w:r>
            <w:r>
              <w:rPr>
                <w:webHidden/>
              </w:rPr>
              <w:fldChar w:fldCharType="begin"/>
            </w:r>
            <w:r>
              <w:rPr>
                <w:webHidden/>
              </w:rPr>
              <w:instrText>PAGEREF _Toc63877024 \h</w:instrText>
            </w:r>
            <w:r>
              <w:rPr>
                <w:webHidden/>
              </w:rPr>
              <w:fldChar w:fldCharType="separate"/>
            </w:r>
            <w:r>
              <w:rPr>
                <w:rStyle w:val="Sautdindex"/>
                <w:rFonts w:cs="Arial" w:ascii="Arial" w:hAnsi="Arial"/>
              </w:rPr>
              <w:tab/>
              <w:t>4</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5">
            <w:r>
              <w:rPr>
                <w:webHidden/>
                <w:rStyle w:val="Sautdindex"/>
                <w:rFonts w:cs="Arial" w:ascii="Arial" w:hAnsi="Arial"/>
                <w:b/>
                <w:vanish w:val="false"/>
                <w:lang w:eastAsia="fr-FR"/>
              </w:rPr>
              <w:t>3.3.</w:t>
            </w:r>
            <w:r>
              <w:rPr>
                <w:rStyle w:val="Sautdindex"/>
                <w:rFonts w:eastAsia="" w:cs="Arial" w:ascii="Arial" w:hAnsi="Arial" w:eastAsiaTheme="minorEastAsia"/>
                <w:lang w:eastAsia="fr-FR"/>
              </w:rPr>
              <w:tab/>
            </w:r>
            <w:r>
              <w:rPr>
                <w:rStyle w:val="Sautdindex"/>
                <w:rFonts w:cs="Arial" w:ascii="Arial" w:hAnsi="Arial"/>
                <w:b/>
                <w:lang w:eastAsia="fr-FR"/>
              </w:rPr>
              <w:t>Durée du marché</w:t>
            </w:r>
            <w:r>
              <w:rPr>
                <w:webHidden/>
              </w:rPr>
              <w:fldChar w:fldCharType="begin"/>
            </w:r>
            <w:r>
              <w:rPr>
                <w:webHidden/>
              </w:rPr>
              <w:instrText>PAGEREF _Toc63877025 \h</w:instrText>
            </w:r>
            <w:r>
              <w:rPr>
                <w:webHidden/>
              </w:rPr>
              <w:fldChar w:fldCharType="separate"/>
            </w:r>
            <w:r>
              <w:rPr>
                <w:rStyle w:val="Sautdindex"/>
                <w:rFonts w:cs="Arial" w:ascii="Arial" w:hAnsi="Arial"/>
              </w:rPr>
              <w:tab/>
              <w:t>4</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6">
            <w:r>
              <w:rPr>
                <w:webHidden/>
                <w:rStyle w:val="Sautdindex"/>
                <w:rFonts w:cs="Arial" w:ascii="Arial" w:hAnsi="Arial"/>
                <w:b/>
                <w:vanish w:val="false"/>
                <w:lang w:eastAsia="fr-FR"/>
              </w:rPr>
              <w:t>3.4.</w:t>
            </w:r>
            <w:r>
              <w:rPr>
                <w:rStyle w:val="Sautdindex"/>
                <w:rFonts w:eastAsia="" w:cs="Arial" w:ascii="Arial" w:hAnsi="Arial" w:eastAsiaTheme="minorEastAsia"/>
                <w:lang w:eastAsia="fr-FR"/>
              </w:rPr>
              <w:tab/>
            </w:r>
            <w:r>
              <w:rPr>
                <w:rStyle w:val="Sautdindex"/>
                <w:rFonts w:cs="Arial" w:ascii="Arial" w:hAnsi="Arial"/>
                <w:b/>
                <w:lang w:eastAsia="fr-FR"/>
              </w:rPr>
              <w:t>Variantes et procédures</w:t>
            </w:r>
            <w:r>
              <w:rPr>
                <w:webHidden/>
              </w:rPr>
              <w:fldChar w:fldCharType="begin"/>
            </w:r>
            <w:r>
              <w:rPr>
                <w:webHidden/>
              </w:rPr>
              <w:instrText>PAGEREF _Toc63877026 \h</w:instrText>
            </w:r>
            <w:r>
              <w:rPr>
                <w:webHidden/>
              </w:rPr>
              <w:fldChar w:fldCharType="separate"/>
            </w:r>
            <w:r>
              <w:rPr>
                <w:rStyle w:val="Sautdindex"/>
                <w:rFonts w:cs="Arial" w:ascii="Arial" w:hAnsi="Arial"/>
              </w:rPr>
              <w:tab/>
              <w:t>5</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7">
            <w:r>
              <w:rPr>
                <w:webHidden/>
                <w:rStyle w:val="Sautdindex"/>
                <w:rFonts w:cs="Arial" w:ascii="Arial" w:hAnsi="Arial"/>
                <w:b/>
                <w:vanish w:val="false"/>
                <w:lang w:eastAsia="fr-FR"/>
              </w:rPr>
              <w:t xml:space="preserve">3.6. </w:t>
            </w:r>
            <w:r>
              <w:rPr>
                <w:rStyle w:val="Sautdindex"/>
                <w:rFonts w:eastAsia="" w:cs="Arial" w:ascii="Arial" w:hAnsi="Arial" w:eastAsiaTheme="minorEastAsia"/>
                <w:lang w:eastAsia="fr-FR"/>
              </w:rPr>
              <w:tab/>
            </w:r>
            <w:r>
              <w:rPr>
                <w:rStyle w:val="Sautdindex"/>
                <w:rFonts w:cs="Arial" w:ascii="Arial" w:hAnsi="Arial"/>
                <w:b/>
                <w:lang w:eastAsia="fr-FR"/>
              </w:rPr>
              <w:t>Considérations sociales</w:t>
            </w:r>
            <w:r>
              <w:rPr>
                <w:webHidden/>
              </w:rPr>
              <w:fldChar w:fldCharType="begin"/>
            </w:r>
            <w:r>
              <w:rPr>
                <w:webHidden/>
              </w:rPr>
              <w:instrText>PAGEREF _Toc63877027 \h</w:instrText>
            </w:r>
            <w:r>
              <w:rPr>
                <w:webHidden/>
              </w:rPr>
              <w:fldChar w:fldCharType="separate"/>
            </w:r>
            <w:r>
              <w:rPr>
                <w:rStyle w:val="Sautdindex"/>
                <w:rFonts w:cs="Arial" w:ascii="Arial" w:hAnsi="Arial"/>
              </w:rPr>
              <w:tab/>
              <w:t>5</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8">
            <w:r>
              <w:rPr>
                <w:webHidden/>
                <w:rStyle w:val="Sautdindex"/>
                <w:rFonts w:cs="Arial" w:ascii="Arial" w:hAnsi="Arial"/>
                <w:b/>
                <w:vanish w:val="false"/>
                <w:lang w:eastAsia="fr-FR"/>
              </w:rPr>
              <w:t>3.7.</w:t>
            </w:r>
            <w:r>
              <w:rPr>
                <w:rStyle w:val="Sautdindex"/>
                <w:rFonts w:eastAsia="" w:cs="Arial" w:ascii="Arial" w:hAnsi="Arial" w:eastAsiaTheme="minorEastAsia"/>
                <w:lang w:eastAsia="fr-FR"/>
              </w:rPr>
              <w:tab/>
            </w:r>
            <w:r>
              <w:rPr>
                <w:rStyle w:val="Sautdindex"/>
                <w:rFonts w:cs="Arial" w:ascii="Arial" w:hAnsi="Arial"/>
                <w:b/>
                <w:lang w:eastAsia="fr-FR"/>
              </w:rPr>
              <w:t>Considérations environnementales</w:t>
            </w:r>
            <w:r>
              <w:rPr>
                <w:webHidden/>
              </w:rPr>
              <w:fldChar w:fldCharType="begin"/>
            </w:r>
            <w:r>
              <w:rPr>
                <w:webHidden/>
              </w:rPr>
              <w:instrText>PAGEREF _Toc63877028 \h</w:instrText>
            </w:r>
            <w:r>
              <w:rPr>
                <w:webHidden/>
              </w:rPr>
              <w:fldChar w:fldCharType="separate"/>
            </w:r>
            <w:r>
              <w:rPr>
                <w:rStyle w:val="Sautdindex"/>
                <w:rFonts w:cs="Arial" w:ascii="Arial" w:hAnsi="Arial"/>
              </w:rPr>
              <w:tab/>
              <w:t>5</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29">
            <w:r>
              <w:rPr>
                <w:webHidden/>
                <w:rStyle w:val="Sautdindex"/>
                <w:rFonts w:eastAsia="Calibri" w:cs="Arial" w:ascii="Arial" w:hAnsi="Arial"/>
                <w:b/>
                <w:vanish w:val="false"/>
                <w:lang w:eastAsia="fr-FR"/>
              </w:rPr>
              <w:t>3.8</w:t>
            </w:r>
            <w:r>
              <w:rPr>
                <w:rStyle w:val="Sautdindex"/>
                <w:rFonts w:eastAsia="" w:cs="Arial" w:ascii="Arial" w:hAnsi="Arial" w:eastAsiaTheme="minorEastAsia"/>
                <w:lang w:eastAsia="fr-FR"/>
              </w:rPr>
              <w:tab/>
            </w:r>
            <w:r>
              <w:rPr>
                <w:rStyle w:val="Sautdindex"/>
                <w:rFonts w:eastAsia="Calibri" w:cs="Arial" w:ascii="Arial" w:hAnsi="Arial"/>
                <w:b/>
                <w:lang w:eastAsia="fr-FR"/>
              </w:rPr>
              <w:t>Innovation</w:t>
            </w:r>
            <w:r>
              <w:rPr>
                <w:webHidden/>
              </w:rPr>
              <w:fldChar w:fldCharType="begin"/>
            </w:r>
            <w:r>
              <w:rPr>
                <w:webHidden/>
              </w:rPr>
              <w:instrText>PAGEREF _Toc63877029 \h</w:instrText>
            </w:r>
            <w:r>
              <w:rPr>
                <w:webHidden/>
              </w:rPr>
              <w:fldChar w:fldCharType="separate"/>
            </w:r>
            <w:r>
              <w:rPr>
                <w:rStyle w:val="Sautdindex"/>
                <w:rFonts w:cs="Arial" w:ascii="Arial" w:hAnsi="Arial"/>
              </w:rPr>
              <w:tab/>
              <w:t>5</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30">
            <w:r>
              <w:rPr>
                <w:webHidden/>
                <w:rStyle w:val="Sautdindex"/>
                <w:rFonts w:eastAsia="Times New Roman" w:cs="Arial" w:ascii="Arial" w:hAnsi="Arial"/>
                <w:b/>
                <w:bCs/>
                <w:smallCaps/>
                <w:vanish w:val="false"/>
                <w:highlight w:val="lightGray"/>
                <w:lang w:eastAsia="fr-FR"/>
              </w:rPr>
              <w:t>ARTICLE 4 - DOSSIER DE CONSULTATION</w:t>
            </w:r>
            <w:r>
              <w:rPr>
                <w:webHidden/>
              </w:rPr>
              <w:fldChar w:fldCharType="begin"/>
            </w:r>
            <w:r>
              <w:rPr>
                <w:webHidden/>
              </w:rPr>
              <w:instrText>PAGEREF _Toc63877030 \h</w:instrText>
            </w:r>
            <w:r>
              <w:rPr>
                <w:webHidden/>
              </w:rPr>
              <w:fldChar w:fldCharType="separate"/>
            </w:r>
            <w:r>
              <w:rPr>
                <w:rStyle w:val="Sautdindex"/>
                <w:rFonts w:cs="Arial" w:ascii="Arial" w:hAnsi="Arial"/>
              </w:rPr>
              <w:tab/>
              <w:t>6</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1">
            <w:r>
              <w:rPr>
                <w:webHidden/>
                <w:rStyle w:val="Sautdindex"/>
                <w:rFonts w:cs="Arial" w:ascii="Arial" w:hAnsi="Arial"/>
                <w:b/>
                <w:vanish w:val="false"/>
                <w:lang w:eastAsia="fr-FR"/>
              </w:rPr>
              <w:t>4.1.</w:t>
            </w:r>
            <w:r>
              <w:rPr>
                <w:rStyle w:val="Sautdindex"/>
                <w:rFonts w:eastAsia="" w:cs="Arial" w:ascii="Arial" w:hAnsi="Arial" w:eastAsiaTheme="minorEastAsia"/>
                <w:lang w:eastAsia="fr-FR"/>
              </w:rPr>
              <w:tab/>
            </w:r>
            <w:r>
              <w:rPr>
                <w:rStyle w:val="Sautdindex"/>
                <w:rFonts w:cs="Arial" w:ascii="Arial" w:hAnsi="Arial"/>
                <w:b/>
                <w:lang w:eastAsia="fr-FR"/>
              </w:rPr>
              <w:t>Composition du dossier de consultation</w:t>
            </w:r>
            <w:r>
              <w:rPr>
                <w:webHidden/>
              </w:rPr>
              <w:fldChar w:fldCharType="begin"/>
            </w:r>
            <w:r>
              <w:rPr>
                <w:webHidden/>
              </w:rPr>
              <w:instrText>PAGEREF _Toc63877031 \h</w:instrText>
            </w:r>
            <w:r>
              <w:rPr>
                <w:webHidden/>
              </w:rPr>
              <w:fldChar w:fldCharType="separate"/>
            </w:r>
            <w:r>
              <w:rPr>
                <w:rStyle w:val="Sautdindex"/>
                <w:rFonts w:cs="Arial" w:ascii="Arial" w:hAnsi="Arial"/>
              </w:rPr>
              <w:tab/>
              <w:t>6</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2">
            <w:r>
              <w:rPr>
                <w:webHidden/>
                <w:rStyle w:val="Sautdindex"/>
                <w:rFonts w:cs="Arial" w:ascii="Arial" w:hAnsi="Arial"/>
                <w:b/>
                <w:vanish w:val="false"/>
                <w:lang w:eastAsia="fr-FR"/>
              </w:rPr>
              <w:t>4.2.</w:t>
            </w:r>
            <w:r>
              <w:rPr>
                <w:rStyle w:val="Sautdindex"/>
                <w:rFonts w:eastAsia="" w:cs="Arial" w:ascii="Arial" w:hAnsi="Arial" w:eastAsiaTheme="minorEastAsia"/>
                <w:lang w:eastAsia="fr-FR"/>
              </w:rPr>
              <w:tab/>
            </w:r>
            <w:r>
              <w:rPr>
                <w:rStyle w:val="Sautdindex"/>
                <w:rFonts w:cs="Arial" w:ascii="Arial" w:hAnsi="Arial"/>
                <w:b/>
                <w:lang w:eastAsia="fr-FR"/>
              </w:rPr>
              <w:t>Modifications de détail du dossier de consultation</w:t>
            </w:r>
            <w:r>
              <w:rPr>
                <w:webHidden/>
              </w:rPr>
              <w:fldChar w:fldCharType="begin"/>
            </w:r>
            <w:r>
              <w:rPr>
                <w:webHidden/>
              </w:rPr>
              <w:instrText>PAGEREF _Toc63877032 \h</w:instrText>
            </w:r>
            <w:r>
              <w:rPr>
                <w:webHidden/>
              </w:rPr>
              <w:fldChar w:fldCharType="separate"/>
            </w:r>
            <w:r>
              <w:rPr>
                <w:rStyle w:val="Sautdindex"/>
                <w:rFonts w:cs="Arial" w:ascii="Arial" w:hAnsi="Arial"/>
              </w:rPr>
              <w:tab/>
              <w:t>6</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3">
            <w:r>
              <w:rPr>
                <w:webHidden/>
                <w:rStyle w:val="Sautdindex"/>
                <w:rFonts w:cs="Arial" w:ascii="Arial" w:hAnsi="Arial"/>
                <w:b/>
                <w:vanish w:val="false"/>
                <w:lang w:eastAsia="fr-FR"/>
              </w:rPr>
              <w:t>4.3.</w:t>
            </w:r>
            <w:r>
              <w:rPr>
                <w:rStyle w:val="Sautdindex"/>
                <w:rFonts w:eastAsia="" w:cs="Arial" w:ascii="Arial" w:hAnsi="Arial" w:eastAsiaTheme="minorEastAsia"/>
                <w:lang w:eastAsia="fr-FR"/>
              </w:rPr>
              <w:tab/>
            </w:r>
            <w:r>
              <w:rPr>
                <w:rStyle w:val="Sautdindex"/>
                <w:rFonts w:cs="Arial" w:ascii="Arial" w:hAnsi="Arial"/>
                <w:b/>
                <w:lang w:eastAsia="fr-FR"/>
              </w:rPr>
              <w:t>Retrait du dossier de consultation</w:t>
            </w:r>
            <w:r>
              <w:rPr>
                <w:webHidden/>
              </w:rPr>
              <w:fldChar w:fldCharType="begin"/>
            </w:r>
            <w:r>
              <w:rPr>
                <w:webHidden/>
              </w:rPr>
              <w:instrText>PAGEREF _Toc63877033 \h</w:instrText>
            </w:r>
            <w:r>
              <w:rPr>
                <w:webHidden/>
              </w:rPr>
              <w:fldChar w:fldCharType="separate"/>
            </w:r>
            <w:r>
              <w:rPr>
                <w:rStyle w:val="Sautdindex"/>
                <w:rFonts w:cs="Arial" w:ascii="Arial" w:hAnsi="Arial"/>
              </w:rPr>
              <w:tab/>
              <w:t>6</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4">
            <w:r>
              <w:rPr>
                <w:webHidden/>
                <w:rStyle w:val="Sautdindex"/>
                <w:rFonts w:cs="Arial" w:ascii="Arial" w:hAnsi="Arial"/>
                <w:b/>
                <w:vanish w:val="false"/>
                <w:lang w:eastAsia="fr-FR"/>
              </w:rPr>
              <w:t>4.4.</w:t>
            </w:r>
            <w:r>
              <w:rPr>
                <w:rStyle w:val="Sautdindex"/>
                <w:rFonts w:eastAsia="" w:cs="Arial" w:ascii="Arial" w:hAnsi="Arial" w:eastAsiaTheme="minorEastAsia"/>
                <w:lang w:eastAsia="fr-FR"/>
              </w:rPr>
              <w:tab/>
            </w:r>
            <w:r>
              <w:rPr>
                <w:rStyle w:val="Sautdindex"/>
                <w:rFonts w:cs="Arial" w:ascii="Arial" w:hAnsi="Arial"/>
                <w:b/>
                <w:lang w:eastAsia="fr-FR"/>
              </w:rPr>
              <w:t>Visite du site</w:t>
            </w:r>
            <w:r>
              <w:rPr>
                <w:webHidden/>
              </w:rPr>
              <w:fldChar w:fldCharType="begin"/>
            </w:r>
            <w:r>
              <w:rPr>
                <w:webHidden/>
              </w:rPr>
              <w:instrText>PAGEREF _Toc63877034 \h</w:instrText>
            </w:r>
            <w:r>
              <w:rPr>
                <w:webHidden/>
              </w:rPr>
              <w:fldChar w:fldCharType="separate"/>
            </w:r>
            <w:r>
              <w:rPr>
                <w:rStyle w:val="Sautdindex"/>
                <w:rFonts w:cs="Arial" w:ascii="Arial" w:hAnsi="Arial"/>
              </w:rPr>
              <w:tab/>
              <w:t>6</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35">
            <w:r>
              <w:rPr>
                <w:webHidden/>
                <w:rStyle w:val="Sautdindex"/>
                <w:rFonts w:eastAsia="Times New Roman" w:cs="Arial" w:ascii="Arial" w:hAnsi="Arial"/>
                <w:b/>
                <w:bCs/>
                <w:smallCaps/>
                <w:vanish w:val="false"/>
                <w:highlight w:val="lightGray"/>
                <w:lang w:eastAsia="fr-FR"/>
              </w:rPr>
              <w:t>ARTICLE 5 – PRESENTATION DES CANDIDATURES</w:t>
            </w:r>
            <w:r>
              <w:rPr>
                <w:webHidden/>
              </w:rPr>
              <w:fldChar w:fldCharType="begin"/>
            </w:r>
            <w:r>
              <w:rPr>
                <w:webHidden/>
              </w:rPr>
              <w:instrText>PAGEREF _Toc63877035 \h</w:instrText>
            </w:r>
            <w:r>
              <w:rPr>
                <w:webHidden/>
              </w:rPr>
              <w:fldChar w:fldCharType="separate"/>
            </w:r>
            <w:r>
              <w:rPr>
                <w:rStyle w:val="Sautdindex"/>
                <w:rFonts w:cs="Arial" w:ascii="Arial" w:hAnsi="Arial"/>
              </w:rPr>
              <w:tab/>
              <w:t>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6">
            <w:r>
              <w:rPr>
                <w:webHidden/>
                <w:rStyle w:val="Sautdindex"/>
                <w:rFonts w:eastAsia="Calibri" w:cs="Arial" w:ascii="Arial" w:hAnsi="Arial"/>
                <w:b/>
                <w:vanish w:val="false"/>
                <w:lang w:eastAsia="fr-FR"/>
              </w:rPr>
              <w:t>5.1.</w:t>
            </w:r>
            <w:r>
              <w:rPr>
                <w:rStyle w:val="Sautdindex"/>
                <w:rFonts w:eastAsia="" w:cs="Arial" w:ascii="Arial" w:hAnsi="Arial" w:eastAsiaTheme="minorEastAsia"/>
                <w:lang w:eastAsia="fr-FR"/>
              </w:rPr>
              <w:tab/>
            </w:r>
            <w:r>
              <w:rPr>
                <w:rStyle w:val="Sautdindex"/>
                <w:rFonts w:eastAsia="Calibri" w:cs="Arial" w:ascii="Arial" w:hAnsi="Arial"/>
                <w:b/>
                <w:lang w:eastAsia="fr-FR"/>
              </w:rPr>
              <w:t>Date de remise des candidatures</w:t>
            </w:r>
            <w:r>
              <w:rPr>
                <w:webHidden/>
              </w:rPr>
              <w:fldChar w:fldCharType="begin"/>
            </w:r>
            <w:r>
              <w:rPr>
                <w:webHidden/>
              </w:rPr>
              <w:instrText>PAGEREF _Toc63877036 \h</w:instrText>
            </w:r>
            <w:r>
              <w:rPr>
                <w:webHidden/>
              </w:rPr>
              <w:fldChar w:fldCharType="separate"/>
            </w:r>
            <w:r>
              <w:rPr>
                <w:rStyle w:val="Sautdindex"/>
                <w:rFonts w:cs="Arial" w:ascii="Arial" w:hAnsi="Arial"/>
              </w:rPr>
              <w:tab/>
              <w:t>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7">
            <w:r>
              <w:rPr>
                <w:webHidden/>
                <w:rStyle w:val="Sautdindex"/>
                <w:rFonts w:eastAsia="Calibri" w:cs="Arial" w:ascii="Arial" w:hAnsi="Arial"/>
                <w:b/>
                <w:vanish w:val="false"/>
                <w:lang w:eastAsia="fr-FR"/>
              </w:rPr>
              <w:t>5.2</w:t>
            </w:r>
            <w:r>
              <w:rPr>
                <w:rStyle w:val="Sautdindex"/>
                <w:rFonts w:eastAsia="" w:cs="Arial" w:ascii="Arial" w:hAnsi="Arial" w:eastAsiaTheme="minorEastAsia"/>
                <w:lang w:eastAsia="fr-FR"/>
              </w:rPr>
              <w:tab/>
            </w:r>
            <w:r>
              <w:rPr>
                <w:rStyle w:val="Sautdindex"/>
                <w:rFonts w:eastAsia="Calibri" w:cs="Arial" w:ascii="Arial" w:hAnsi="Arial"/>
                <w:b/>
                <w:lang w:eastAsia="fr-FR"/>
              </w:rPr>
              <w:t>Modalités de remise des candidatures/offres</w:t>
            </w:r>
            <w:r>
              <w:rPr>
                <w:webHidden/>
              </w:rPr>
              <w:fldChar w:fldCharType="begin"/>
            </w:r>
            <w:r>
              <w:rPr>
                <w:webHidden/>
              </w:rPr>
              <w:instrText>PAGEREF _Toc63877037 \h</w:instrText>
            </w:r>
            <w:r>
              <w:rPr>
                <w:webHidden/>
              </w:rPr>
              <w:fldChar w:fldCharType="separate"/>
            </w:r>
            <w:r>
              <w:rPr>
                <w:rStyle w:val="Sautdindex"/>
                <w:rFonts w:cs="Arial" w:ascii="Arial" w:hAnsi="Arial"/>
              </w:rPr>
              <w:tab/>
              <w:t>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8">
            <w:r>
              <w:rPr>
                <w:webHidden/>
                <w:rStyle w:val="Sautdindex"/>
                <w:rFonts w:cs="Arial" w:ascii="Arial" w:hAnsi="Arial"/>
                <w:b/>
                <w:vanish w:val="false"/>
                <w:lang w:eastAsia="fr-FR"/>
              </w:rPr>
              <w:t>5.3.</w:t>
            </w:r>
            <w:r>
              <w:rPr>
                <w:rStyle w:val="Sautdindex"/>
                <w:rFonts w:eastAsia="" w:cs="Arial" w:ascii="Arial" w:hAnsi="Arial" w:eastAsiaTheme="minorEastAsia"/>
                <w:lang w:eastAsia="fr-FR"/>
              </w:rPr>
              <w:tab/>
            </w:r>
            <w:r>
              <w:rPr>
                <w:rStyle w:val="Sautdindex"/>
                <w:rFonts w:cs="Arial" w:ascii="Arial" w:hAnsi="Arial"/>
                <w:b/>
                <w:lang w:eastAsia="fr-FR"/>
              </w:rPr>
              <w:t>Conditions de participation</w:t>
            </w:r>
            <w:r>
              <w:rPr>
                <w:webHidden/>
              </w:rPr>
              <w:fldChar w:fldCharType="begin"/>
            </w:r>
            <w:r>
              <w:rPr>
                <w:webHidden/>
              </w:rPr>
              <w:instrText>PAGEREF _Toc63877038 \h</w:instrText>
            </w:r>
            <w:r>
              <w:rPr>
                <w:webHidden/>
              </w:rPr>
              <w:fldChar w:fldCharType="separate"/>
            </w:r>
            <w:r>
              <w:rPr>
                <w:rStyle w:val="Sautdindex"/>
                <w:rFonts w:cs="Arial" w:ascii="Arial" w:hAnsi="Arial"/>
              </w:rPr>
              <w:tab/>
              <w:t>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39">
            <w:r>
              <w:rPr>
                <w:webHidden/>
                <w:rStyle w:val="Sautdindex"/>
                <w:rFonts w:eastAsia="Calibri" w:cs="Arial" w:ascii="Arial" w:hAnsi="Arial"/>
                <w:b/>
                <w:vanish w:val="false"/>
                <w:lang w:eastAsia="fr-FR"/>
              </w:rPr>
              <w:t>5.4.</w:t>
            </w:r>
            <w:r>
              <w:rPr>
                <w:rStyle w:val="Sautdindex"/>
                <w:rFonts w:eastAsia="" w:cs="Arial" w:ascii="Arial" w:hAnsi="Arial" w:eastAsiaTheme="minorEastAsia"/>
                <w:lang w:eastAsia="fr-FR"/>
              </w:rPr>
              <w:tab/>
            </w:r>
            <w:r>
              <w:rPr>
                <w:rStyle w:val="Sautdindex"/>
                <w:rFonts w:eastAsia="Calibri" w:cs="Arial" w:ascii="Arial" w:hAnsi="Arial"/>
                <w:b/>
                <w:lang w:eastAsia="fr-FR"/>
              </w:rPr>
              <w:t>Vérification des candidatures</w:t>
            </w:r>
            <w:r>
              <w:rPr>
                <w:webHidden/>
              </w:rPr>
              <w:fldChar w:fldCharType="begin"/>
            </w:r>
            <w:r>
              <w:rPr>
                <w:webHidden/>
              </w:rPr>
              <w:instrText>PAGEREF _Toc63877039 \h</w:instrText>
            </w:r>
            <w:r>
              <w:rPr>
                <w:webHidden/>
              </w:rPr>
              <w:fldChar w:fldCharType="separate"/>
            </w:r>
            <w:r>
              <w:rPr>
                <w:rStyle w:val="Sautdindex"/>
                <w:rFonts w:cs="Arial" w:ascii="Arial" w:hAnsi="Arial"/>
              </w:rPr>
              <w:tab/>
              <w:t>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40">
            <w:r>
              <w:rPr>
                <w:webHidden/>
                <w:rStyle w:val="Sautdindex"/>
                <w:rFonts w:cs="Arial" w:ascii="Arial" w:hAnsi="Arial"/>
                <w:b/>
                <w:vanish w:val="false"/>
                <w:lang w:eastAsia="fr-FR"/>
              </w:rPr>
              <w:t>5.5.</w:t>
            </w:r>
            <w:r>
              <w:rPr>
                <w:rStyle w:val="Sautdindex"/>
                <w:rFonts w:eastAsia="" w:cs="Arial" w:ascii="Arial" w:hAnsi="Arial" w:eastAsiaTheme="minorEastAsia"/>
                <w:lang w:eastAsia="fr-FR"/>
              </w:rPr>
              <w:tab/>
            </w:r>
            <w:r>
              <w:rPr>
                <w:rStyle w:val="Sautdindex"/>
                <w:rFonts w:cs="Arial" w:ascii="Arial" w:hAnsi="Arial"/>
                <w:b/>
                <w:lang w:eastAsia="fr-FR"/>
              </w:rPr>
              <w:t>Groupements d’opérateurs économiques</w:t>
            </w:r>
            <w:r>
              <w:rPr>
                <w:webHidden/>
              </w:rPr>
              <w:fldChar w:fldCharType="begin"/>
            </w:r>
            <w:r>
              <w:rPr>
                <w:webHidden/>
              </w:rPr>
              <w:instrText>PAGEREF _Toc63877040 \h</w:instrText>
            </w:r>
            <w:r>
              <w:rPr>
                <w:webHidden/>
              </w:rPr>
              <w:fldChar w:fldCharType="separate"/>
            </w:r>
            <w:r>
              <w:rPr>
                <w:rStyle w:val="Sautdindex"/>
                <w:rFonts w:cs="Arial" w:ascii="Arial" w:hAnsi="Arial"/>
              </w:rPr>
              <w:tab/>
              <w:t>8</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41">
            <w:r>
              <w:rPr>
                <w:webHidden/>
                <w:rStyle w:val="Sautdindex"/>
                <w:rFonts w:cs="Arial" w:ascii="Arial" w:hAnsi="Arial"/>
                <w:b/>
                <w:vanish w:val="false"/>
                <w:lang w:eastAsia="fr-FR"/>
              </w:rPr>
              <w:t>5.7.</w:t>
            </w:r>
            <w:r>
              <w:rPr>
                <w:rStyle w:val="Sautdindex"/>
                <w:rFonts w:eastAsia="" w:cs="Arial" w:ascii="Arial" w:hAnsi="Arial" w:eastAsiaTheme="minorEastAsia"/>
                <w:lang w:eastAsia="fr-FR"/>
              </w:rPr>
              <w:tab/>
            </w:r>
            <w:r>
              <w:rPr>
                <w:rStyle w:val="Sautdindex"/>
                <w:rFonts w:cs="Arial" w:ascii="Arial" w:hAnsi="Arial"/>
                <w:b/>
                <w:lang w:eastAsia="fr-FR"/>
              </w:rPr>
              <w:t>Présentation de la candidature</w:t>
            </w:r>
            <w:r>
              <w:rPr>
                <w:webHidden/>
              </w:rPr>
              <w:fldChar w:fldCharType="begin"/>
            </w:r>
            <w:r>
              <w:rPr>
                <w:webHidden/>
              </w:rPr>
              <w:instrText>PAGEREF _Toc63877041 \h</w:instrText>
            </w:r>
            <w:r>
              <w:rPr>
                <w:webHidden/>
              </w:rPr>
              <w:fldChar w:fldCharType="separate"/>
            </w:r>
            <w:r>
              <w:rPr>
                <w:rStyle w:val="Sautdindex"/>
                <w:rFonts w:cs="Arial" w:ascii="Arial" w:hAnsi="Arial"/>
              </w:rPr>
              <w:tab/>
              <w:t>9</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42">
            <w:r>
              <w:rPr>
                <w:webHidden/>
                <w:rStyle w:val="Sautdindex"/>
                <w:rFonts w:cs="Arial" w:ascii="Arial" w:hAnsi="Arial"/>
                <w:b/>
                <w:vanish w:val="false"/>
                <w:lang w:eastAsia="fr-FR"/>
              </w:rPr>
              <w:t>5.8.</w:t>
            </w:r>
            <w:r>
              <w:rPr>
                <w:rStyle w:val="Sautdindex"/>
                <w:rFonts w:eastAsia="" w:cs="Arial" w:ascii="Arial" w:hAnsi="Arial" w:eastAsiaTheme="minorEastAsia"/>
                <w:lang w:eastAsia="fr-FR"/>
              </w:rPr>
              <w:tab/>
            </w:r>
            <w:r>
              <w:rPr>
                <w:rStyle w:val="Sautdindex"/>
                <w:rFonts w:cs="Arial" w:ascii="Arial" w:hAnsi="Arial"/>
                <w:b/>
                <w:lang w:eastAsia="fr-FR"/>
              </w:rPr>
              <w:t>Sous-traitance</w:t>
            </w:r>
            <w:r>
              <w:rPr>
                <w:webHidden/>
              </w:rPr>
              <w:fldChar w:fldCharType="begin"/>
            </w:r>
            <w:r>
              <w:rPr>
                <w:webHidden/>
              </w:rPr>
              <w:instrText>PAGEREF _Toc63877042 \h</w:instrText>
            </w:r>
            <w:r>
              <w:rPr>
                <w:webHidden/>
              </w:rPr>
              <w:fldChar w:fldCharType="separate"/>
            </w:r>
            <w:r>
              <w:rPr>
                <w:rStyle w:val="Sautdindex"/>
                <w:rFonts w:cs="Arial" w:ascii="Arial" w:hAnsi="Arial"/>
              </w:rPr>
              <w:tab/>
              <w:t>11</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43">
            <w:r>
              <w:rPr>
                <w:webHidden/>
                <w:rStyle w:val="Sautdindex"/>
                <w:rFonts w:eastAsia="Times New Roman" w:cs="Arial" w:ascii="Arial" w:hAnsi="Arial"/>
                <w:b/>
                <w:bCs/>
                <w:smallCaps/>
                <w:vanish w:val="false"/>
                <w:highlight w:val="lightGray"/>
                <w:lang w:eastAsia="fr-FR"/>
              </w:rPr>
              <w:t>ARTICLE 6 – EXAMEN DES CANDIDATURES</w:t>
            </w:r>
            <w:r>
              <w:rPr>
                <w:webHidden/>
              </w:rPr>
              <w:fldChar w:fldCharType="begin"/>
            </w:r>
            <w:r>
              <w:rPr>
                <w:webHidden/>
              </w:rPr>
              <w:instrText>PAGEREF _Toc63877043 \h</w:instrText>
            </w:r>
            <w:r>
              <w:rPr>
                <w:webHidden/>
              </w:rPr>
              <w:fldChar w:fldCharType="separate"/>
            </w:r>
            <w:r>
              <w:rPr>
                <w:rStyle w:val="Sautdindex"/>
                <w:rFonts w:cs="Arial" w:ascii="Arial" w:hAnsi="Arial"/>
              </w:rPr>
              <w:tab/>
              <w:t>12</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44">
            <w:r>
              <w:rPr>
                <w:webHidden/>
                <w:rStyle w:val="Sautdindex"/>
                <w:rFonts w:cs="Arial" w:ascii="Arial" w:hAnsi="Arial"/>
                <w:b/>
                <w:vanish w:val="false"/>
                <w:lang w:eastAsia="fr-FR"/>
              </w:rPr>
              <w:t>6.1</w:t>
            </w:r>
            <w:r>
              <w:rPr>
                <w:rStyle w:val="Sautdindex"/>
                <w:rFonts w:eastAsia="" w:cs="Arial" w:ascii="Arial" w:hAnsi="Arial" w:eastAsiaTheme="minorEastAsia"/>
                <w:lang w:eastAsia="fr-FR"/>
              </w:rPr>
              <w:tab/>
            </w:r>
            <w:r>
              <w:rPr>
                <w:rStyle w:val="Sautdindex"/>
                <w:rFonts w:cs="Arial" w:ascii="Arial" w:hAnsi="Arial"/>
                <w:b/>
                <w:lang w:eastAsia="fr-FR"/>
              </w:rPr>
              <w:t>Critères de sélection des candidatures</w:t>
            </w:r>
            <w:r>
              <w:rPr>
                <w:webHidden/>
              </w:rPr>
              <w:fldChar w:fldCharType="begin"/>
            </w:r>
            <w:r>
              <w:rPr>
                <w:webHidden/>
              </w:rPr>
              <w:instrText>PAGEREF _Toc63877044 \h</w:instrText>
            </w:r>
            <w:r>
              <w:rPr>
                <w:webHidden/>
              </w:rPr>
              <w:fldChar w:fldCharType="separate"/>
            </w:r>
            <w:r>
              <w:rPr>
                <w:rStyle w:val="Sautdindex"/>
                <w:rFonts w:cs="Arial" w:ascii="Arial" w:hAnsi="Arial"/>
              </w:rPr>
              <w:tab/>
              <w:t>13</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45">
            <w:r>
              <w:rPr>
                <w:webHidden/>
                <w:rStyle w:val="Sautdindex"/>
                <w:rFonts w:eastAsia="Times New Roman" w:cs="Arial" w:ascii="Arial" w:hAnsi="Arial"/>
                <w:b/>
                <w:bCs/>
                <w:smallCaps/>
                <w:vanish w:val="false"/>
                <w:highlight w:val="lightGray"/>
                <w:lang w:eastAsia="fr-FR"/>
              </w:rPr>
              <w:t>ARTICLE 7 – PRESENTATION DES OFFRES</w:t>
            </w:r>
            <w:r>
              <w:rPr>
                <w:webHidden/>
              </w:rPr>
              <w:fldChar w:fldCharType="begin"/>
            </w:r>
            <w:r>
              <w:rPr>
                <w:webHidden/>
              </w:rPr>
              <w:instrText>PAGEREF _Toc63877045 \h</w:instrText>
            </w:r>
            <w:r>
              <w:rPr>
                <w:webHidden/>
              </w:rPr>
              <w:fldChar w:fldCharType="separate"/>
            </w:r>
            <w:r>
              <w:rPr>
                <w:rStyle w:val="Sautdindex"/>
                <w:rFonts w:cs="Arial" w:ascii="Arial" w:hAnsi="Arial"/>
              </w:rPr>
              <w:tab/>
              <w:t>14</w:t>
            </w:r>
            <w:r>
              <w:rPr>
                <w:webHidden/>
              </w:rPr>
              <w:fldChar w:fldCharType="end"/>
            </w:r>
          </w:hyperlink>
        </w:p>
        <w:p>
          <w:pPr>
            <w:pStyle w:val="Tabledesmatiresniveau3"/>
            <w:tabs>
              <w:tab w:val="clear" w:pos="708"/>
              <w:tab w:val="right" w:pos="9057" w:leader="dot"/>
            </w:tabs>
            <w:rPr>
              <w:rFonts w:ascii="Arial" w:hAnsi="Arial" w:eastAsia="" w:cs="Arial" w:eastAsiaTheme="minorEastAsia"/>
              <w:lang w:eastAsia="fr-FR"/>
            </w:rPr>
          </w:pPr>
          <w:hyperlink w:anchor="_Toc63877046">
            <w:r>
              <w:rPr>
                <w:webHidden/>
                <w:rStyle w:val="Sautdindex"/>
                <w:rFonts w:cs="Arial" w:ascii="Arial" w:hAnsi="Arial"/>
                <w:b/>
                <w:vanish w:val="false"/>
                <w:lang w:eastAsia="fr-FR"/>
              </w:rPr>
              <w:t>7.1. Présentation de l’offre</w:t>
            </w:r>
            <w:r>
              <w:rPr>
                <w:webHidden/>
              </w:rPr>
              <w:fldChar w:fldCharType="begin"/>
            </w:r>
            <w:r>
              <w:rPr>
                <w:webHidden/>
              </w:rPr>
              <w:instrText>PAGEREF _Toc63877046 \h</w:instrText>
            </w:r>
            <w:r>
              <w:rPr>
                <w:webHidden/>
              </w:rPr>
              <w:fldChar w:fldCharType="separate"/>
            </w:r>
            <w:r>
              <w:rPr>
                <w:rStyle w:val="Sautdindex"/>
                <w:rFonts w:cs="Arial" w:ascii="Arial" w:hAnsi="Arial"/>
              </w:rPr>
              <w:tab/>
              <w:t>14</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47">
            <w:r>
              <w:rPr>
                <w:webHidden/>
                <w:rStyle w:val="Sautdindex"/>
                <w:rFonts w:cs="Arial" w:ascii="Arial" w:hAnsi="Arial"/>
                <w:b/>
                <w:vanish w:val="false"/>
                <w:lang w:eastAsia="fr-FR"/>
              </w:rPr>
              <w:t>7.2.</w:t>
            </w:r>
            <w:r>
              <w:rPr>
                <w:rStyle w:val="Sautdindex"/>
                <w:rFonts w:eastAsia="" w:cs="Arial" w:ascii="Arial" w:hAnsi="Arial" w:eastAsiaTheme="minorEastAsia"/>
                <w:lang w:eastAsia="fr-FR"/>
              </w:rPr>
              <w:tab/>
            </w:r>
            <w:r>
              <w:rPr>
                <w:rStyle w:val="Sautdindex"/>
                <w:rFonts w:cs="Arial" w:ascii="Arial" w:hAnsi="Arial"/>
                <w:b/>
                <w:lang w:eastAsia="fr-FR"/>
              </w:rPr>
              <w:t>Examen des offres</w:t>
            </w:r>
            <w:r>
              <w:rPr>
                <w:webHidden/>
              </w:rPr>
              <w:fldChar w:fldCharType="begin"/>
            </w:r>
            <w:r>
              <w:rPr>
                <w:webHidden/>
              </w:rPr>
              <w:instrText>PAGEREF _Toc63877047 \h</w:instrText>
            </w:r>
            <w:r>
              <w:rPr>
                <w:webHidden/>
              </w:rPr>
              <w:fldChar w:fldCharType="separate"/>
            </w:r>
            <w:r>
              <w:rPr>
                <w:rStyle w:val="Sautdindex"/>
                <w:rFonts w:cs="Arial" w:ascii="Arial" w:hAnsi="Arial"/>
              </w:rPr>
              <w:tab/>
              <w:t>17</w:t>
            </w:r>
            <w:r>
              <w:rPr>
                <w:webHidden/>
              </w:rPr>
              <w:fldChar w:fldCharType="end"/>
            </w:r>
          </w:hyperlink>
        </w:p>
        <w:p>
          <w:pPr>
            <w:pStyle w:val="Tabledesmatiresniveau3"/>
            <w:tabs>
              <w:tab w:val="clear" w:pos="708"/>
              <w:tab w:val="left" w:pos="1320" w:leader="none"/>
              <w:tab w:val="right" w:pos="9057" w:leader="dot"/>
            </w:tabs>
            <w:rPr>
              <w:rFonts w:ascii="Arial" w:hAnsi="Arial" w:eastAsia="" w:cs="Arial" w:eastAsiaTheme="minorEastAsia"/>
              <w:lang w:eastAsia="fr-FR"/>
            </w:rPr>
          </w:pPr>
          <w:hyperlink w:anchor="_Toc63877048">
            <w:r>
              <w:rPr>
                <w:webHidden/>
                <w:rStyle w:val="Sautdindex"/>
                <w:rFonts w:cs="Arial" w:ascii="Arial" w:hAnsi="Arial"/>
                <w:b/>
                <w:vanish w:val="false"/>
                <w:lang w:eastAsia="fr-FR"/>
              </w:rPr>
              <w:t>7.2.1.</w:t>
            </w:r>
            <w:r>
              <w:rPr>
                <w:rStyle w:val="Sautdindex"/>
                <w:rFonts w:eastAsia="" w:cs="Arial" w:ascii="Arial" w:hAnsi="Arial" w:eastAsiaTheme="minorEastAsia"/>
                <w:lang w:eastAsia="fr-FR"/>
              </w:rPr>
              <w:tab/>
            </w:r>
            <w:r>
              <w:rPr>
                <w:rStyle w:val="Sautdindex"/>
                <w:rFonts w:cs="Arial" w:ascii="Arial" w:hAnsi="Arial"/>
                <w:b/>
                <w:lang w:eastAsia="fr-FR"/>
              </w:rPr>
              <w:t>Critères de choix</w:t>
            </w:r>
            <w:r>
              <w:rPr>
                <w:webHidden/>
              </w:rPr>
              <w:fldChar w:fldCharType="begin"/>
            </w:r>
            <w:r>
              <w:rPr>
                <w:webHidden/>
              </w:rPr>
              <w:instrText>PAGEREF _Toc63877048 \h</w:instrText>
            </w:r>
            <w:r>
              <w:rPr>
                <w:webHidden/>
              </w:rPr>
              <w:fldChar w:fldCharType="separate"/>
            </w:r>
            <w:r>
              <w:rPr>
                <w:rStyle w:val="Sautdindex"/>
                <w:rFonts w:cs="Arial" w:ascii="Arial" w:hAnsi="Arial"/>
              </w:rPr>
              <w:tab/>
              <w:t>17</w:t>
            </w:r>
            <w:r>
              <w:rPr>
                <w:webHidden/>
              </w:rPr>
              <w:fldChar w:fldCharType="end"/>
            </w:r>
          </w:hyperlink>
        </w:p>
        <w:p>
          <w:pPr>
            <w:pStyle w:val="Tabledesmatiresniveau3"/>
            <w:tabs>
              <w:tab w:val="clear" w:pos="708"/>
              <w:tab w:val="left" w:pos="1320" w:leader="none"/>
              <w:tab w:val="right" w:pos="9057" w:leader="dot"/>
            </w:tabs>
            <w:rPr>
              <w:rFonts w:ascii="Arial" w:hAnsi="Arial" w:eastAsia="" w:cs="Arial" w:eastAsiaTheme="minorEastAsia"/>
              <w:lang w:eastAsia="fr-FR"/>
            </w:rPr>
          </w:pPr>
          <w:hyperlink w:anchor="_Toc63877049">
            <w:r>
              <w:rPr>
                <w:webHidden/>
                <w:rStyle w:val="Sautdindex"/>
                <w:rFonts w:cs="Arial" w:ascii="Arial" w:hAnsi="Arial"/>
                <w:b/>
                <w:vanish w:val="false"/>
                <w:lang w:eastAsia="fr-FR"/>
              </w:rPr>
              <w:t>7.2.2.</w:t>
            </w:r>
            <w:r>
              <w:rPr>
                <w:rStyle w:val="Sautdindex"/>
                <w:rFonts w:eastAsia="" w:cs="Arial" w:ascii="Arial" w:hAnsi="Arial" w:eastAsiaTheme="minorEastAsia"/>
                <w:lang w:eastAsia="fr-FR"/>
              </w:rPr>
              <w:tab/>
            </w:r>
            <w:r>
              <w:rPr>
                <w:rStyle w:val="Sautdindex"/>
                <w:rFonts w:cs="Arial" w:ascii="Arial" w:hAnsi="Arial"/>
                <w:b/>
                <w:lang w:eastAsia="fr-FR"/>
              </w:rPr>
              <w:t>Notation</w:t>
            </w:r>
            <w:r>
              <w:rPr>
                <w:webHidden/>
              </w:rPr>
              <w:fldChar w:fldCharType="begin"/>
            </w:r>
            <w:r>
              <w:rPr>
                <w:webHidden/>
              </w:rPr>
              <w:instrText>PAGEREF _Toc63877049 \h</w:instrText>
            </w:r>
            <w:r>
              <w:rPr>
                <w:webHidden/>
              </w:rPr>
              <w:fldChar w:fldCharType="separate"/>
            </w:r>
            <w:r>
              <w:rPr>
                <w:rStyle w:val="Sautdindex"/>
                <w:rFonts w:cs="Arial" w:ascii="Arial" w:hAnsi="Arial"/>
              </w:rPr>
              <w:tab/>
              <w:t>17</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50">
            <w:r>
              <w:rPr>
                <w:webHidden/>
                <w:rStyle w:val="Sautdindex"/>
                <w:rFonts w:cs="Arial" w:ascii="Arial" w:hAnsi="Arial"/>
                <w:b/>
                <w:vanish w:val="false"/>
                <w:lang w:eastAsia="fr-FR"/>
              </w:rPr>
              <w:t>7.3</w:t>
            </w:r>
            <w:r>
              <w:rPr>
                <w:rStyle w:val="Sautdindex"/>
                <w:rFonts w:eastAsia="" w:cs="Arial" w:ascii="Arial" w:hAnsi="Arial" w:eastAsiaTheme="minorEastAsia"/>
                <w:lang w:eastAsia="fr-FR"/>
              </w:rPr>
              <w:tab/>
            </w:r>
            <w:r>
              <w:rPr>
                <w:rStyle w:val="Sautdindex"/>
                <w:rFonts w:cs="Arial" w:ascii="Arial" w:hAnsi="Arial"/>
                <w:b/>
                <w:lang w:eastAsia="fr-FR"/>
              </w:rPr>
              <w:t>Délai de validité des offres</w:t>
            </w:r>
            <w:r>
              <w:rPr>
                <w:webHidden/>
              </w:rPr>
              <w:fldChar w:fldCharType="begin"/>
            </w:r>
            <w:r>
              <w:rPr>
                <w:webHidden/>
              </w:rPr>
              <w:instrText>PAGEREF _Toc63877050 \h</w:instrText>
            </w:r>
            <w:r>
              <w:rPr>
                <w:webHidden/>
              </w:rPr>
              <w:fldChar w:fldCharType="separate"/>
            </w:r>
            <w:r>
              <w:rPr>
                <w:rStyle w:val="Sautdindex"/>
                <w:rFonts w:cs="Arial" w:ascii="Arial" w:hAnsi="Arial"/>
              </w:rPr>
              <w:tab/>
              <w:t>18</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51">
            <w:r>
              <w:rPr>
                <w:webHidden/>
                <w:rStyle w:val="Sautdindex"/>
                <w:rFonts w:eastAsia="Times New Roman" w:cs="Arial" w:ascii="Arial" w:hAnsi="Arial"/>
                <w:b/>
                <w:bCs/>
                <w:smallCaps/>
                <w:vanish w:val="false"/>
                <w:highlight w:val="lightGray"/>
                <w:lang w:eastAsia="fr-FR"/>
              </w:rPr>
              <w:t>ARTICLE 8 – NEGOCIATION</w:t>
            </w:r>
            <w:r>
              <w:rPr>
                <w:webHidden/>
              </w:rPr>
              <w:fldChar w:fldCharType="begin"/>
            </w:r>
            <w:r>
              <w:rPr>
                <w:webHidden/>
              </w:rPr>
              <w:instrText>PAGEREF _Toc63877051 \h</w:instrText>
            </w:r>
            <w:r>
              <w:rPr>
                <w:webHidden/>
              </w:rPr>
              <w:fldChar w:fldCharType="separate"/>
            </w:r>
            <w:r>
              <w:rPr>
                <w:rStyle w:val="Sautdindex"/>
                <w:rFonts w:cs="Arial" w:ascii="Arial" w:hAnsi="Arial"/>
              </w:rPr>
              <w:tab/>
              <w:t>18</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52">
            <w:r>
              <w:rPr>
                <w:webHidden/>
                <w:rStyle w:val="Sautdindex"/>
                <w:rFonts w:eastAsia="Times New Roman" w:cs="Arial" w:ascii="Arial" w:hAnsi="Arial"/>
                <w:b/>
                <w:bCs/>
                <w:smallCaps/>
                <w:vanish w:val="false"/>
                <w:highlight w:val="lightGray"/>
                <w:lang w:eastAsia="fr-FR"/>
              </w:rPr>
              <w:t>ARTICLE 9 - ATTRIBUTION DU MARCHE</w:t>
            </w:r>
            <w:r>
              <w:rPr>
                <w:webHidden/>
              </w:rPr>
              <w:fldChar w:fldCharType="begin"/>
            </w:r>
            <w:r>
              <w:rPr>
                <w:webHidden/>
              </w:rPr>
              <w:instrText>PAGEREF _Toc63877052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53">
            <w:r>
              <w:rPr>
                <w:webHidden/>
                <w:rStyle w:val="Sautdindex"/>
                <w:rFonts w:cs="Arial" w:ascii="Arial" w:hAnsi="Arial"/>
                <w:b/>
                <w:vanish w:val="false"/>
                <w:lang w:eastAsia="fr-FR"/>
              </w:rPr>
              <w:t>9.1.</w:t>
            </w:r>
            <w:r>
              <w:rPr>
                <w:rStyle w:val="Sautdindex"/>
                <w:rFonts w:eastAsia="" w:cs="Arial" w:ascii="Arial" w:hAnsi="Arial" w:eastAsiaTheme="minorEastAsia"/>
                <w:lang w:eastAsia="fr-FR"/>
              </w:rPr>
              <w:tab/>
            </w:r>
            <w:r>
              <w:rPr>
                <w:rStyle w:val="Sautdindex"/>
                <w:rFonts w:cs="Arial" w:ascii="Arial" w:hAnsi="Arial"/>
                <w:b/>
                <w:lang w:eastAsia="fr-FR"/>
              </w:rPr>
              <w:t>Interdictions de soumissionner</w:t>
            </w:r>
            <w:r>
              <w:rPr>
                <w:webHidden/>
              </w:rPr>
              <w:fldChar w:fldCharType="begin"/>
            </w:r>
            <w:r>
              <w:rPr>
                <w:webHidden/>
              </w:rPr>
              <w:instrText>PAGEREF _Toc63877053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54">
            <w:r>
              <w:rPr>
                <w:webHidden/>
                <w:rStyle w:val="Sautdindex"/>
                <w:rFonts w:cs="Arial" w:ascii="Arial" w:hAnsi="Arial"/>
                <w:b/>
                <w:vanish w:val="false"/>
                <w:lang w:eastAsia="fr-FR"/>
              </w:rPr>
              <w:t>9.2.</w:t>
            </w:r>
            <w:r>
              <w:rPr>
                <w:rStyle w:val="Sautdindex"/>
                <w:rFonts w:eastAsia="" w:cs="Arial" w:ascii="Arial" w:hAnsi="Arial" w:eastAsiaTheme="minorEastAsia"/>
                <w:lang w:eastAsia="fr-FR"/>
              </w:rPr>
              <w:tab/>
            </w:r>
            <w:r>
              <w:rPr>
                <w:rStyle w:val="Sautdindex"/>
                <w:rFonts w:cs="Arial" w:ascii="Arial" w:hAnsi="Arial"/>
                <w:b/>
                <w:lang w:eastAsia="fr-FR"/>
              </w:rPr>
              <w:t>Mise au point</w:t>
            </w:r>
            <w:r>
              <w:rPr>
                <w:webHidden/>
              </w:rPr>
              <w:fldChar w:fldCharType="begin"/>
            </w:r>
            <w:r>
              <w:rPr>
                <w:webHidden/>
              </w:rPr>
              <w:instrText>PAGEREF _Toc63877054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55">
            <w:r>
              <w:rPr>
                <w:webHidden/>
                <w:rStyle w:val="Sautdindex"/>
                <w:rFonts w:cs="Arial" w:ascii="Arial" w:hAnsi="Arial"/>
                <w:b/>
                <w:vanish w:val="false"/>
                <w:lang w:eastAsia="fr-FR"/>
              </w:rPr>
              <w:t>9.3.</w:t>
            </w:r>
            <w:r>
              <w:rPr>
                <w:rStyle w:val="Sautdindex"/>
                <w:rFonts w:eastAsia="" w:cs="Arial" w:ascii="Arial" w:hAnsi="Arial" w:eastAsiaTheme="minorEastAsia"/>
                <w:lang w:eastAsia="fr-FR"/>
              </w:rPr>
              <w:tab/>
            </w:r>
            <w:r>
              <w:rPr>
                <w:rStyle w:val="Sautdindex"/>
                <w:rFonts w:cs="Arial" w:ascii="Arial" w:hAnsi="Arial"/>
                <w:b/>
                <w:lang w:eastAsia="fr-FR"/>
              </w:rPr>
              <w:t>Signature du marché</w:t>
            </w:r>
            <w:r>
              <w:rPr>
                <w:webHidden/>
              </w:rPr>
              <w:fldChar w:fldCharType="begin"/>
            </w:r>
            <w:r>
              <w:rPr>
                <w:webHidden/>
              </w:rPr>
              <w:instrText>PAGEREF _Toc63877055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100" w:leader="none"/>
              <w:tab w:val="right" w:pos="9057" w:leader="dot"/>
            </w:tabs>
            <w:rPr>
              <w:rFonts w:ascii="Arial" w:hAnsi="Arial" w:eastAsia="" w:cs="Arial" w:eastAsiaTheme="minorEastAsia"/>
              <w:lang w:eastAsia="fr-FR"/>
            </w:rPr>
          </w:pPr>
          <w:hyperlink w:anchor="_Toc63877056">
            <w:r>
              <w:rPr>
                <w:webHidden/>
                <w:rStyle w:val="Sautdindex"/>
                <w:rFonts w:cs="Arial" w:ascii="Arial" w:hAnsi="Arial"/>
                <w:b/>
                <w:vanish w:val="false"/>
                <w:lang w:eastAsia="fr-FR"/>
              </w:rPr>
              <w:t>9.4.</w:t>
            </w:r>
            <w:r>
              <w:rPr>
                <w:rStyle w:val="Sautdindex"/>
                <w:rFonts w:eastAsia="" w:cs="Arial" w:ascii="Arial" w:hAnsi="Arial" w:eastAsiaTheme="minorEastAsia"/>
                <w:lang w:eastAsia="fr-FR"/>
              </w:rPr>
              <w:tab/>
            </w:r>
            <w:r>
              <w:rPr>
                <w:rStyle w:val="Sautdindex"/>
                <w:rFonts w:cs="Arial" w:ascii="Arial" w:hAnsi="Arial"/>
                <w:b/>
                <w:lang w:eastAsia="fr-FR"/>
              </w:rPr>
              <w:t>Indemnisation</w:t>
            </w:r>
            <w:r>
              <w:rPr>
                <w:webHidden/>
              </w:rPr>
              <w:fldChar w:fldCharType="begin"/>
            </w:r>
            <w:r>
              <w:rPr>
                <w:webHidden/>
              </w:rPr>
              <w:instrText>PAGEREF _Toc63877056 \h</w:instrText>
            </w:r>
            <w:r>
              <w:rPr>
                <w:webHidden/>
              </w:rPr>
              <w:fldChar w:fldCharType="separate"/>
            </w:r>
            <w:r>
              <w:rPr>
                <w:rStyle w:val="Sautdindex"/>
                <w:rFonts w:cs="Arial" w:ascii="Arial" w:hAnsi="Arial"/>
              </w:rPr>
              <w:tab/>
              <w:t>19</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57">
            <w:r>
              <w:rPr>
                <w:webHidden/>
                <w:rStyle w:val="Sautdindex"/>
                <w:rFonts w:eastAsia="Times New Roman" w:cs="Arial" w:ascii="Arial" w:hAnsi="Arial"/>
                <w:b/>
                <w:bCs/>
                <w:smallCaps/>
                <w:vanish w:val="false"/>
                <w:highlight w:val="lightGray"/>
                <w:lang w:eastAsia="fr-FR"/>
              </w:rPr>
              <w:t>ARTICLE 10- CONTENTIEUX</w:t>
            </w:r>
            <w:r>
              <w:rPr>
                <w:webHidden/>
              </w:rPr>
              <w:fldChar w:fldCharType="begin"/>
            </w:r>
            <w:r>
              <w:rPr>
                <w:webHidden/>
              </w:rPr>
              <w:instrText>PAGEREF _Toc63877057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320" w:leader="none"/>
              <w:tab w:val="right" w:pos="9057" w:leader="dot"/>
            </w:tabs>
            <w:rPr>
              <w:rFonts w:ascii="Arial" w:hAnsi="Arial" w:eastAsia="" w:cs="Arial" w:eastAsiaTheme="minorEastAsia"/>
              <w:lang w:eastAsia="fr-FR"/>
            </w:rPr>
          </w:pPr>
          <w:hyperlink w:anchor="_Toc63877058">
            <w:r>
              <w:rPr>
                <w:webHidden/>
                <w:rStyle w:val="Sautdindex"/>
                <w:rFonts w:cs="Arial" w:ascii="Arial" w:hAnsi="Arial"/>
                <w:b/>
                <w:vanish w:val="false"/>
                <w:lang w:eastAsia="fr-FR"/>
              </w:rPr>
              <w:t>10.1.</w:t>
            </w:r>
            <w:r>
              <w:rPr>
                <w:rStyle w:val="Sautdindex"/>
                <w:rFonts w:eastAsia="" w:cs="Arial" w:ascii="Arial" w:hAnsi="Arial" w:eastAsiaTheme="minorEastAsia"/>
                <w:lang w:eastAsia="fr-FR"/>
              </w:rPr>
              <w:tab/>
            </w:r>
            <w:r>
              <w:rPr>
                <w:rStyle w:val="Sautdindex"/>
                <w:rFonts w:cs="Arial" w:ascii="Arial" w:hAnsi="Arial"/>
                <w:b/>
                <w:lang w:eastAsia="fr-FR"/>
              </w:rPr>
              <w:t>Tribunal compétent</w:t>
            </w:r>
            <w:r>
              <w:rPr>
                <w:webHidden/>
              </w:rPr>
              <w:fldChar w:fldCharType="begin"/>
            </w:r>
            <w:r>
              <w:rPr>
                <w:webHidden/>
              </w:rPr>
              <w:instrText>PAGEREF _Toc63877058 \h</w:instrText>
            </w:r>
            <w:r>
              <w:rPr>
                <w:webHidden/>
              </w:rPr>
              <w:fldChar w:fldCharType="separate"/>
            </w:r>
            <w:r>
              <w:rPr>
                <w:rStyle w:val="Sautdindex"/>
                <w:rFonts w:cs="Arial" w:ascii="Arial" w:hAnsi="Arial"/>
              </w:rPr>
              <w:tab/>
              <w:t>19</w:t>
            </w:r>
            <w:r>
              <w:rPr>
                <w:webHidden/>
              </w:rPr>
              <w:fldChar w:fldCharType="end"/>
            </w:r>
          </w:hyperlink>
        </w:p>
        <w:p>
          <w:pPr>
            <w:pStyle w:val="Tabledesmatiresniveau3"/>
            <w:tabs>
              <w:tab w:val="clear" w:pos="708"/>
              <w:tab w:val="left" w:pos="1320" w:leader="none"/>
              <w:tab w:val="right" w:pos="9057" w:leader="dot"/>
            </w:tabs>
            <w:rPr>
              <w:rFonts w:ascii="Arial" w:hAnsi="Arial" w:eastAsia="" w:cs="Arial" w:eastAsiaTheme="minorEastAsia"/>
              <w:lang w:eastAsia="fr-FR"/>
            </w:rPr>
          </w:pPr>
          <w:hyperlink w:anchor="_Toc63877059">
            <w:r>
              <w:rPr>
                <w:webHidden/>
                <w:rStyle w:val="Sautdindex"/>
                <w:rFonts w:cs="Arial" w:ascii="Arial" w:hAnsi="Arial"/>
                <w:b/>
                <w:vanish w:val="false"/>
                <w:lang w:eastAsia="fr-FR"/>
              </w:rPr>
              <w:t>10.2.</w:t>
            </w:r>
            <w:r>
              <w:rPr>
                <w:rStyle w:val="Sautdindex"/>
                <w:rFonts w:eastAsia="" w:cs="Arial" w:ascii="Arial" w:hAnsi="Arial" w:eastAsiaTheme="minorEastAsia"/>
                <w:lang w:eastAsia="fr-FR"/>
              </w:rPr>
              <w:tab/>
            </w:r>
            <w:r>
              <w:rPr>
                <w:rStyle w:val="Sautdindex"/>
                <w:rFonts w:cs="Arial" w:ascii="Arial" w:hAnsi="Arial"/>
                <w:b/>
                <w:lang w:eastAsia="fr-FR"/>
              </w:rPr>
              <w:t>Informations sur les recours</w:t>
            </w:r>
            <w:r>
              <w:rPr>
                <w:webHidden/>
              </w:rPr>
              <w:fldChar w:fldCharType="begin"/>
            </w:r>
            <w:r>
              <w:rPr>
                <w:webHidden/>
              </w:rPr>
              <w:instrText>PAGEREF _Toc63877059 \h</w:instrText>
            </w:r>
            <w:r>
              <w:rPr>
                <w:webHidden/>
              </w:rPr>
              <w:fldChar w:fldCharType="separate"/>
            </w:r>
            <w:r>
              <w:rPr>
                <w:rStyle w:val="Sautdindex"/>
                <w:rFonts w:cs="Arial" w:ascii="Arial" w:hAnsi="Arial"/>
              </w:rPr>
              <w:tab/>
              <w:t>20</w:t>
            </w:r>
            <w:r>
              <w:rPr>
                <w:webHidden/>
              </w:rPr>
              <w:fldChar w:fldCharType="end"/>
            </w:r>
          </w:hyperlink>
        </w:p>
        <w:p>
          <w:pPr>
            <w:pStyle w:val="Tabledesmatiresniveau3"/>
            <w:tabs>
              <w:tab w:val="clear" w:pos="708"/>
              <w:tab w:val="right" w:pos="9057" w:leader="dot"/>
            </w:tabs>
            <w:rPr>
              <w:rFonts w:ascii="Arial" w:hAnsi="Arial" w:eastAsia="" w:cs="Arial" w:eastAsiaTheme="minorEastAsia"/>
              <w:lang w:eastAsia="fr-FR"/>
            </w:rPr>
          </w:pPr>
          <w:hyperlink w:anchor="_Toc63877060">
            <w:r>
              <w:rPr>
                <w:webHidden/>
                <w:rStyle w:val="Sautdindex"/>
                <w:rFonts w:eastAsia="Times New Roman" w:cs="Arial" w:ascii="Arial" w:hAnsi="Arial"/>
                <w:b/>
                <w:bCs/>
                <w:smallCaps/>
                <w:vanish w:val="false"/>
                <w:highlight w:val="lightGray"/>
                <w:lang w:eastAsia="fr-FR"/>
              </w:rPr>
              <w:t xml:space="preserve">ARTICLE 11 : </w:t>
            </w:r>
            <w:r>
              <w:rPr>
                <w:rStyle w:val="Sautdindex"/>
                <w:rFonts w:eastAsia="Times New Roman" w:cs="Arial" w:ascii="Arial" w:hAnsi="Arial"/>
                <w:b/>
                <w:bCs/>
                <w:caps/>
                <w:highlight w:val="lightGray"/>
                <w:lang w:eastAsia="fr-FR"/>
              </w:rPr>
              <w:t>Renseignements complémentaires</w:t>
            </w:r>
            <w:r>
              <w:rPr>
                <w:webHidden/>
              </w:rPr>
              <w:fldChar w:fldCharType="begin"/>
            </w:r>
            <w:r>
              <w:rPr>
                <w:webHidden/>
              </w:rPr>
              <w:instrText>PAGEREF _Toc63877060 \h</w:instrText>
            </w:r>
            <w:r>
              <w:rPr>
                <w:webHidden/>
              </w:rPr>
              <w:fldChar w:fldCharType="separate"/>
            </w:r>
            <w:r>
              <w:rPr>
                <w:rStyle w:val="Sautdindex"/>
                <w:rFonts w:cs="Arial" w:ascii="Arial" w:hAnsi="Arial"/>
              </w:rPr>
              <w:tab/>
              <w:t>20</w:t>
            </w:r>
            <w:r>
              <w:rPr>
                <w:webHidden/>
              </w:rPr>
              <w:fldChar w:fldCharType="end"/>
            </w:r>
          </w:hyperlink>
        </w:p>
        <w:p>
          <w:pPr>
            <w:pStyle w:val="Tabledesmatiresniveau1"/>
            <w:tabs>
              <w:tab w:val="clear" w:pos="708"/>
              <w:tab w:val="right" w:pos="9057" w:leader="dot"/>
            </w:tabs>
            <w:rPr>
              <w:rFonts w:ascii="Arial" w:hAnsi="Arial" w:eastAsia="" w:cs="Arial" w:eastAsiaTheme="minorEastAsia"/>
              <w:lang w:eastAsia="fr-FR"/>
            </w:rPr>
          </w:pPr>
          <w:hyperlink w:anchor="_Toc63877061">
            <w:r>
              <w:rPr>
                <w:webHidden/>
                <w:rStyle w:val="Sautdindex"/>
                <w:rFonts w:eastAsia="Times New Roman" w:cs="Arial" w:ascii="Arial" w:hAnsi="Arial"/>
                <w:b/>
                <w:bCs/>
                <w:smallCaps/>
                <w:vanish w:val="false"/>
                <w:highlight w:val="lightGray"/>
                <w:lang w:eastAsia="fr-FR"/>
              </w:rPr>
              <w:t>ARTICLE 12 : PROTECTION DES DONNEES A CARACTERE PERSONNEL DES CANDIDATS A LA PRESENTE PROCEDURE :</w:t>
            </w:r>
            <w:r>
              <w:rPr>
                <w:webHidden/>
              </w:rPr>
              <w:fldChar w:fldCharType="begin"/>
            </w:r>
            <w:r>
              <w:rPr>
                <w:webHidden/>
              </w:rPr>
              <w:instrText>PAGEREF _Toc63877061 \h</w:instrText>
            </w:r>
            <w:r>
              <w:rPr>
                <w:webHidden/>
              </w:rPr>
              <w:fldChar w:fldCharType="separate"/>
            </w:r>
            <w:r>
              <w:rPr>
                <w:rStyle w:val="Sautdindex"/>
                <w:rFonts w:cs="Arial" w:ascii="Arial" w:hAnsi="Arial"/>
              </w:rPr>
              <w:tab/>
              <w:t>21</w:t>
            </w:r>
            <w:r>
              <w:rPr>
                <w:webHidden/>
              </w:rPr>
              <w:fldChar w:fldCharType="end"/>
            </w:r>
          </w:hyperlink>
        </w:p>
        <w:p>
          <w:pPr>
            <w:pStyle w:val="Normal"/>
            <w:jc w:val="both"/>
            <w:rPr>
              <w:rFonts w:ascii="Arial" w:hAnsi="Arial" w:cs="Arial"/>
            </w:rPr>
          </w:pPr>
          <w:r>
            <w:rPr>
              <w:rFonts w:cs="Arial" w:ascii="Arial" w:hAnsi="Arial"/>
            </w:rPr>
          </w:r>
          <w:r>
            <w:rPr>
              <w:rFonts w:cs="Arial" w:ascii="Arial" w:hAnsi="Arial"/>
            </w:rPr>
            <w:fldChar w:fldCharType="end"/>
          </w:r>
        </w:p>
      </w:sdtContent>
    </w:sdt>
    <w:p>
      <w:pPr>
        <w:pStyle w:val="Normal"/>
        <w:jc w:val="both"/>
        <w:rPr>
          <w:rFonts w:ascii="Arial" w:hAnsi="Arial" w:eastAsia="Times New Roman" w:cs="Arial"/>
          <w:b/>
          <w:b/>
          <w:bCs/>
          <w:smallCaps/>
          <w:highlight w:val="lightGray"/>
          <w:u w:val="single"/>
          <w:lang w:eastAsia="fr-FR"/>
        </w:rPr>
      </w:pPr>
      <w:r>
        <w:rPr>
          <w:rFonts w:eastAsia="Times New Roman" w:cs="Arial" w:ascii="Arial" w:hAnsi="Arial"/>
          <w:b/>
          <w:bCs/>
          <w:smallCaps/>
          <w:highlight w:val="lightGray"/>
          <w:u w:val="single"/>
          <w:lang w:eastAsia="fr-FR"/>
        </w:rPr>
      </w:r>
      <w:r>
        <w:br w:type="page"/>
      </w:r>
    </w:p>
    <w:p>
      <w:pPr>
        <w:pStyle w:val="Normal"/>
        <w:keepNext w:val="true"/>
        <w:keepLines/>
        <w:numPr>
          <w:ilvl w:val="0"/>
          <w:numId w:val="0"/>
        </w:numPr>
        <w:spacing w:before="240" w:after="240"/>
        <w:jc w:val="both"/>
        <w:outlineLvl w:val="0"/>
        <w:rPr>
          <w:rFonts w:ascii="Arial" w:hAnsi="Arial" w:eastAsia="Times New Roman" w:cs="Arial"/>
          <w:b/>
          <w:b/>
          <w:bCs/>
          <w:smallCaps/>
          <w:highlight w:val="lightGray"/>
          <w:u w:val="single"/>
          <w:lang w:eastAsia="fr-FR"/>
        </w:rPr>
      </w:pPr>
      <w:bookmarkStart w:id="0" w:name="_Toc63877019"/>
      <w:r>
        <w:rPr>
          <w:rFonts w:eastAsia="Times New Roman" w:cs="Arial" w:ascii="Arial" w:hAnsi="Arial"/>
          <w:b/>
          <w:bCs/>
          <w:smallCaps/>
          <w:highlight w:val="lightGray"/>
          <w:u w:val="single"/>
          <w:lang w:eastAsia="fr-FR"/>
        </w:rPr>
        <w:t>PREAMBULE</w:t>
      </w:r>
      <w:bookmarkEnd w:id="0"/>
    </w:p>
    <w:p>
      <w:pPr>
        <w:pStyle w:val="Normal"/>
        <w:keepLines/>
        <w:widowControl w:val="false"/>
        <w:spacing w:lineRule="exact" w:line="240" w:before="12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La présente consultation est régie par les dispositions du code de la commande publique entré en vigueur le 1</w:t>
      </w:r>
      <w:r>
        <w:rPr>
          <w:rFonts w:eastAsia="Times New Roman" w:cs="Arial" w:ascii="Arial" w:hAnsi="Arial"/>
          <w:color w:val="000000"/>
          <w:vertAlign w:val="superscript"/>
          <w:lang w:eastAsia="fr-FR"/>
        </w:rPr>
        <w:t>er</w:t>
      </w:r>
      <w:r>
        <w:rPr>
          <w:rFonts w:eastAsia="Times New Roman" w:cs="Arial" w:ascii="Arial" w:hAnsi="Arial"/>
          <w:color w:val="000000"/>
          <w:lang w:eastAsia="fr-FR"/>
        </w:rPr>
        <w:t xml:space="preserve"> avril 2019. </w:t>
      </w:r>
    </w:p>
    <w:p>
      <w:pPr>
        <w:pStyle w:val="Normal"/>
        <w:keepNext w:val="true"/>
        <w:keepLines/>
        <w:numPr>
          <w:ilvl w:val="0"/>
          <w:numId w:val="0"/>
        </w:numPr>
        <w:spacing w:before="120" w:after="120"/>
        <w:outlineLvl w:val="0"/>
        <w:rPr>
          <w:rFonts w:ascii="Arial" w:hAnsi="Arial" w:eastAsia="Times New Roman" w:cs="" w:cstheme="majorBidi"/>
          <w:b/>
          <w:b/>
          <w:bCs/>
          <w:smallCaps/>
          <w:highlight w:val="lightGray"/>
          <w:u w:val="single"/>
          <w:lang w:eastAsia="fr-FR"/>
        </w:rPr>
      </w:pPr>
      <w:bookmarkStart w:id="1" w:name="_Toc64274953"/>
      <w:r>
        <w:rPr>
          <w:rFonts w:eastAsia="Times New Roman" w:cs="" w:ascii="Arial" w:hAnsi="Arial" w:cstheme="majorBidi"/>
          <w:b/>
          <w:bCs/>
          <w:smallCaps/>
          <w:highlight w:val="lightGray"/>
          <w:u w:val="single"/>
          <w:lang w:eastAsia="fr-FR"/>
        </w:rPr>
        <w:t>ARTICLE 1 - POUVOIR ADJUDICATEUR</w:t>
      </w:r>
      <w:bookmarkEnd w:id="1"/>
    </w:p>
    <w:p>
      <w:pPr>
        <w:pStyle w:val="Normal"/>
        <w:jc w:val="both"/>
        <w:rPr/>
      </w:pPr>
      <w:r>
        <w:rPr>
          <w:rFonts w:eastAsia="Times New Roman" w:cs="Arial" w:ascii="Arial" w:hAnsi="Arial"/>
          <w:lang w:eastAsia="fr-FR"/>
        </w:rPr>
        <w:t xml:space="preserve">Etat, représenté par </w:t>
      </w:r>
      <w:r>
        <w:rPr>
          <w:rFonts w:eastAsia="Times New Roman" w:cs="Arial" w:ascii="Arial" w:hAnsi="Arial"/>
          <w:color w:val="FF0000"/>
          <w:lang w:eastAsia="fr-FR"/>
        </w:rPr>
        <w:t>le directeur régional des Finances Publiques de la Région Grand Est et du département du Bas-Rhin.</w:t>
      </w:r>
    </w:p>
    <w:p>
      <w:pPr>
        <w:pStyle w:val="Normal"/>
        <w:keepNext w:val="true"/>
        <w:keepLines/>
        <w:numPr>
          <w:ilvl w:val="0"/>
          <w:numId w:val="0"/>
        </w:numPr>
        <w:spacing w:before="120" w:after="120"/>
        <w:jc w:val="both"/>
        <w:outlineLvl w:val="0"/>
        <w:rPr>
          <w:rFonts w:ascii="Arial" w:hAnsi="Arial" w:eastAsia="Times New Roman" w:cs="Arial"/>
          <w:b/>
          <w:b/>
          <w:bCs/>
          <w:smallCaps/>
          <w:highlight w:val="lightGray"/>
          <w:u w:val="single"/>
          <w:lang w:eastAsia="fr-FR"/>
        </w:rPr>
      </w:pPr>
      <w:bookmarkStart w:id="2" w:name="_Toc63877021"/>
      <w:r>
        <w:rPr>
          <w:rFonts w:eastAsia="Times New Roman" w:cs="Arial" w:ascii="Arial" w:hAnsi="Arial"/>
          <w:b/>
          <w:bCs/>
          <w:smallCaps/>
          <w:highlight w:val="lightGray"/>
          <w:u w:val="single"/>
          <w:lang w:eastAsia="fr-FR"/>
        </w:rPr>
        <w:t>ARTICLE 2 - OBJET DE LA CONSULTATION</w:t>
      </w:r>
      <w:bookmarkEnd w:id="2"/>
    </w:p>
    <w:p>
      <w:pPr>
        <w:pStyle w:val="Normal"/>
        <w:ind w:right="-7" w:hanging="0"/>
        <w:jc w:val="both"/>
        <w:rPr>
          <w:rFonts w:ascii="Arial" w:hAnsi="Arial" w:cs="Arial"/>
          <w:color w:val="000000"/>
        </w:rPr>
      </w:pPr>
      <w:r>
        <w:rPr>
          <w:rFonts w:cs="Arial" w:ascii="Arial" w:hAnsi="Arial"/>
          <w:color w:val="000000"/>
        </w:rPr>
        <w:t xml:space="preserve">Le présent règlement régit la consultation organisée en vue de la désignation d’un maître d’œuvre pour </w:t>
      </w:r>
      <w:del w:id="17" w:author="Auteur inconnu" w:date="2025-01-06T16:41:00Z">
        <w:r>
          <w:rPr>
            <w:rFonts w:cs="Arial" w:ascii="Arial" w:hAnsi="Arial"/>
            <w:color w:val="000000"/>
          </w:rPr>
          <w:delText>l’amélioration énergétique du centre des Finances Publiques de Haguenau</w:delText>
        </w:r>
      </w:del>
      <w:ins w:id="18" w:author="Auteur inconnu" w:date="2025-01-06T16:41:00Z">
        <w:r>
          <w:rPr>
            <w:rFonts w:eastAsia="Calibri" w:cs="Arial" w:ascii="Arial" w:hAnsi="Arial"/>
            <w:color w:val="000000"/>
            <w:spacing w:val="30"/>
          </w:rPr>
          <w:t>la rénovation et le réaménagement du pôle régional immobilier de l’État et du service des impôts des entreprises</w:t>
        </w:r>
      </w:ins>
      <w:r>
        <w:rPr>
          <w:rFonts w:cs="Arial" w:ascii="Arial" w:hAnsi="Arial"/>
          <w:color w:val="000000"/>
        </w:rPr>
        <w:t xml:space="preserve">. </w:t>
      </w:r>
      <w:r>
        <w:rPr>
          <w:rFonts w:eastAsia="Times New Roman" w:cs="Arial" w:ascii="Arial" w:hAnsi="Arial"/>
          <w:lang w:eastAsia="fr-FR"/>
        </w:rPr>
        <w:t xml:space="preserve">Le détail des travaux prévus figure dans le programme de l’opération, joint au dossier de consultation. </w:t>
      </w:r>
    </w:p>
    <w:p>
      <w:pPr>
        <w:pStyle w:val="Normal"/>
        <w:keepLines/>
        <w:numPr>
          <w:ilvl w:val="0"/>
          <w:numId w:val="0"/>
        </w:numPr>
        <w:spacing w:before="240" w:after="240"/>
        <w:jc w:val="both"/>
        <w:outlineLvl w:val="0"/>
        <w:rPr>
          <w:rFonts w:ascii="Arial" w:hAnsi="Arial" w:eastAsia="Times New Roman" w:cs="Arial"/>
          <w:b/>
          <w:b/>
          <w:bCs/>
          <w:smallCaps/>
          <w:highlight w:val="lightGray"/>
          <w:u w:val="single"/>
          <w:lang w:eastAsia="fr-FR"/>
        </w:rPr>
      </w:pPr>
      <w:bookmarkStart w:id="3" w:name="_Toc63877022"/>
      <w:r>
        <w:rPr>
          <w:rFonts w:eastAsia="Times New Roman" w:cs="Arial" w:ascii="Arial" w:hAnsi="Arial"/>
          <w:b/>
          <w:bCs/>
          <w:smallCaps/>
          <w:highlight w:val="lightGray"/>
          <w:u w:val="single"/>
          <w:lang w:eastAsia="fr-FR"/>
        </w:rPr>
        <w:t>ARTICLE 3 - MODALITES DE LA CONSULTATION</w:t>
      </w:r>
      <w:bookmarkEnd w:id="3"/>
    </w:p>
    <w:p>
      <w:pPr>
        <w:pStyle w:val="Normal"/>
        <w:spacing w:lineRule="exact" w:line="240"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Le candidat est informé que le marché sera conclu en euros.</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4" w:name="_Toc63877023"/>
      <w:r>
        <w:rPr>
          <w:rFonts w:cs="Arial" w:ascii="Arial" w:hAnsi="Arial"/>
          <w:b/>
          <w:u w:val="single"/>
          <w:lang w:eastAsia="fr-FR"/>
        </w:rPr>
        <w:t>3.1.</w:t>
        <w:tab/>
        <w:t>Procédure</w:t>
      </w:r>
      <w:bookmarkEnd w:id="4"/>
    </w:p>
    <w:p>
      <w:pPr>
        <w:pStyle w:val="Normal"/>
        <w:spacing w:lineRule="exact" w:line="240" w:before="0" w:after="240"/>
        <w:ind w:right="-7" w:hanging="0"/>
        <w:jc w:val="both"/>
        <w:rPr>
          <w:rFonts w:ascii="Arial" w:hAnsi="Arial" w:eastAsia="Times New Roman" w:cs="Arial"/>
          <w:color w:val="000000"/>
          <w:lang w:eastAsia="fr-FR"/>
        </w:rPr>
      </w:pPr>
      <w:r>
        <w:rPr>
          <w:rFonts w:eastAsia="Times New Roman" w:cs="Arial" w:ascii="Arial" w:hAnsi="Arial"/>
          <w:lang w:eastAsia="fr-FR"/>
        </w:rPr>
        <w:t>Il s’agit d’une consultation passée sous la forme d’une</w:t>
      </w:r>
      <w:r>
        <w:rPr>
          <w:rFonts w:eastAsia="Times New Roman" w:cs="Arial" w:ascii="Arial" w:hAnsi="Arial"/>
          <w:color w:val="000000"/>
          <w:lang w:eastAsia="fr-FR"/>
        </w:rPr>
        <w:t xml:space="preserve"> </w:t>
      </w:r>
      <w:r>
        <w:rPr>
          <w:rFonts w:eastAsia="Times New Roman" w:cs="Arial" w:ascii="Arial" w:hAnsi="Arial"/>
          <w:b/>
          <w:color w:val="000000"/>
          <w:lang w:eastAsia="fr-FR"/>
        </w:rPr>
        <w:t>procédure adaptée</w:t>
      </w:r>
      <w:r>
        <w:rPr>
          <w:rFonts w:eastAsia="Times New Roman" w:cs="Arial" w:ascii="Arial" w:hAnsi="Arial"/>
          <w:color w:val="000000"/>
          <w:lang w:eastAsia="fr-FR"/>
        </w:rPr>
        <w:t xml:space="preserve"> </w:t>
      </w:r>
      <w:r>
        <w:rPr>
          <w:rFonts w:cs="Arial" w:ascii="Arial" w:hAnsi="Arial"/>
          <w:color w:val="FF0000"/>
        </w:rPr>
        <w:t>(article R2123-1 du code de la commande publique</w:t>
      </w:r>
      <w:r>
        <w:rPr>
          <w:rFonts w:cs="Arial" w:ascii="Arial" w:hAnsi="Arial"/>
        </w:rPr>
        <w:t xml:space="preserve">) : </w:t>
      </w:r>
    </w:p>
    <w:p>
      <w:pPr>
        <w:pStyle w:val="Normal"/>
        <w:spacing w:lineRule="auto" w:line="240" w:before="120" w:after="120"/>
        <w:ind w:left="1418" w:right="-7" w:hanging="0"/>
        <w:jc w:val="both"/>
        <w:rPr>
          <w:rFonts w:ascii="Arial" w:hAnsi="Arial" w:eastAsia="Times New Roman" w:cs="Arial"/>
          <w:lang w:eastAsia="fr-FR"/>
        </w:rPr>
      </w:pPr>
      <w:r>
        <w:fldChar w:fldCharType="begin">
          <w:ffData>
            <w:name w:val=""/>
            <w:enabled/>
            <w:calcOnExit w:val="0"/>
            <w:checkBox>
              <w:sizeAuto/>
              <w:checked/>
            </w:checkBox>
          </w:ffData>
        </w:fldChar>
      </w:r>
      <w:r>
        <w:rPr/>
        <w:instrText> FORMCHECKBOX </w:instrText>
      </w:r>
      <w:r>
        <w:rPr/>
        <w:fldChar w:fldCharType="separate"/>
      </w:r>
      <w:bookmarkStart w:id="5" w:name="__Fieldmark__3691_610561133"/>
      <w:bookmarkStart w:id="6" w:name="__Fieldmark__3691_610561133"/>
      <w:bookmarkEnd w:id="6"/>
      <w:r>
        <w:rPr/>
      </w:r>
      <w:r>
        <w:rPr/>
        <w:fldChar w:fldCharType="end"/>
      </w:r>
      <w:bookmarkStart w:id="7" w:name="__Fieldmark__4852_460932930"/>
      <w:bookmarkStart w:id="8" w:name="__Fieldmark__11480_3438882420"/>
      <w:bookmarkStart w:id="9" w:name="__Fieldmark__4523_263120979"/>
      <w:bookmarkStart w:id="10" w:name="__Fieldmark__17855_2849375701"/>
      <w:bookmarkStart w:id="11" w:name="__Fieldmark__11530_2849375701"/>
      <w:bookmarkStart w:id="12" w:name="__Fieldmark__9440_2849375701"/>
      <w:bookmarkStart w:id="13" w:name="__Fieldmark__14750_2849375701"/>
      <w:bookmarkStart w:id="14" w:name="__Fieldmark__2101_3713748148"/>
      <w:bookmarkStart w:id="15" w:name="__Fieldmark__909_3431789295"/>
      <w:bookmarkStart w:id="16" w:name="__Fieldmark__4702_3846334452"/>
      <w:bookmarkStart w:id="17" w:name="__Fieldmark__15481_3438882420"/>
      <w:bookmarkStart w:id="18" w:name="__Fieldmark__7979_1969831597"/>
      <w:bookmarkEnd w:id="7"/>
      <w:bookmarkEnd w:id="8"/>
      <w:bookmarkEnd w:id="9"/>
      <w:bookmarkEnd w:id="10"/>
      <w:bookmarkEnd w:id="11"/>
      <w:bookmarkEnd w:id="12"/>
      <w:bookmarkEnd w:id="13"/>
      <w:bookmarkEnd w:id="14"/>
      <w:bookmarkEnd w:id="15"/>
      <w:bookmarkEnd w:id="16"/>
      <w:bookmarkEnd w:id="17"/>
      <w:bookmarkEnd w:id="18"/>
      <w:r>
        <w:rPr>
          <w:rFonts w:eastAsia="Times New Roman" w:cs="Arial" w:ascii="Arial" w:hAnsi="Arial"/>
          <w:b/>
          <w:lang w:eastAsia="fr-FR"/>
        </w:rPr>
        <w:t xml:space="preserve"> avec négociation, </w:t>
      </w:r>
      <w:r>
        <w:rPr>
          <w:rFonts w:eastAsia="Times New Roman" w:cs="Arial" w:ascii="Arial" w:hAnsi="Arial"/>
          <w:lang w:eastAsia="fr-FR"/>
        </w:rPr>
        <w:t xml:space="preserve">comportant </w:t>
      </w:r>
      <w:r>
        <w:rPr>
          <w:rFonts w:eastAsia="Times New Roman" w:cs="Arial" w:ascii="Arial" w:hAnsi="Arial"/>
          <w:shd w:fill="FFFFFF" w:val="clear"/>
          <w:lang w:eastAsia="fr-FR"/>
        </w:rPr>
        <w:t>une</w:t>
      </w:r>
      <w:r>
        <w:rPr>
          <w:rFonts w:eastAsia="Times New Roman" w:cs="Arial" w:ascii="Arial" w:hAnsi="Arial"/>
          <w:lang w:eastAsia="fr-FR"/>
        </w:rPr>
        <w:t xml:space="preserve"> phase de réception des candidatures et des offres simultanée,</w:t>
      </w:r>
    </w:p>
    <w:p>
      <w:pPr>
        <w:pStyle w:val="Normal"/>
        <w:spacing w:lineRule="auto" w:line="240" w:before="120" w:after="120"/>
        <w:ind w:left="1418" w:right="-6" w:firstLine="12"/>
        <w:jc w:val="both"/>
        <w:rPr>
          <w:rFonts w:ascii="Arial" w:hAnsi="Arial" w:eastAsia="Times New Roman" w:cs="Arial"/>
          <w:lang w:eastAsia="fr-FR"/>
        </w:rPr>
      </w:pPr>
      <w:r>
        <w:fldChar w:fldCharType="begin">
          <w:ffData>
            <w:name w:val=""/>
            <w:enabled/>
            <w:calcOnExit w:val="0"/>
            <w:checkBox>
              <w:sizeAuto/>
              <w:checked/>
            </w:checkBox>
          </w:ffData>
        </w:fldChar>
      </w:r>
      <w:r>
        <w:rPr/>
        <w:instrText> FORMCHECKBOX </w:instrText>
      </w:r>
      <w:r>
        <w:rPr/>
        <w:fldChar w:fldCharType="separate"/>
      </w:r>
      <w:bookmarkStart w:id="19" w:name="__Fieldmark__3735_610561133"/>
      <w:bookmarkStart w:id="20" w:name="__Fieldmark__3735_610561133"/>
      <w:bookmarkEnd w:id="20"/>
      <w:r>
        <w:rPr/>
      </w:r>
      <w:r>
        <w:rPr/>
        <w:fldChar w:fldCharType="end"/>
      </w:r>
      <w:bookmarkStart w:id="21" w:name="__Fieldmark__4889_460932930"/>
      <w:bookmarkStart w:id="22" w:name="__Fieldmark__11511_3438882420"/>
      <w:bookmarkStart w:id="23" w:name="__Fieldmark__4548_263120979"/>
      <w:bookmarkStart w:id="24" w:name="__Fieldmark__17872_2849375701"/>
      <w:bookmarkStart w:id="25" w:name="__Fieldmark__11541_2849375701"/>
      <w:bookmarkStart w:id="26" w:name="__Fieldmark__9453_2849375701"/>
      <w:bookmarkStart w:id="27" w:name="__Fieldmark__14764_2849375701"/>
      <w:bookmarkStart w:id="28" w:name="__Fieldmark__2121_3713748148"/>
      <w:bookmarkStart w:id="29" w:name="__Fieldmark__932_3431789295"/>
      <w:bookmarkStart w:id="30" w:name="__Fieldmark__4731_3846334452"/>
      <w:bookmarkStart w:id="31" w:name="__Fieldmark__15515_3438882420"/>
      <w:bookmarkStart w:id="32" w:name="__Fieldmark__8019_1969831597"/>
      <w:bookmarkEnd w:id="21"/>
      <w:bookmarkEnd w:id="22"/>
      <w:bookmarkEnd w:id="23"/>
      <w:bookmarkEnd w:id="24"/>
      <w:bookmarkEnd w:id="25"/>
      <w:bookmarkEnd w:id="26"/>
      <w:bookmarkEnd w:id="27"/>
      <w:bookmarkEnd w:id="28"/>
      <w:bookmarkEnd w:id="29"/>
      <w:bookmarkEnd w:id="30"/>
      <w:bookmarkEnd w:id="31"/>
      <w:bookmarkEnd w:id="32"/>
      <w:r>
        <w:rPr>
          <w:rFonts w:eastAsia="Times New Roman" w:cs="Arial" w:ascii="Arial" w:hAnsi="Arial"/>
          <w:lang w:eastAsia="fr-FR"/>
        </w:rPr>
        <w:t xml:space="preserve"> avec une phase de négociation unique, dont le nombre de tours sera fixé ultérieurement,</w:t>
      </w:r>
    </w:p>
    <w:p>
      <w:pPr>
        <w:pStyle w:val="Normal"/>
        <w:spacing w:lineRule="auto" w:line="240" w:before="120" w:after="120"/>
        <w:ind w:left="1418" w:right="-6" w:hanging="4"/>
        <w:jc w:val="both"/>
        <w:rPr>
          <w:rFonts w:ascii="Arial" w:hAnsi="Arial" w:eastAsia="Times New Roman" w:cs="Arial"/>
          <w:lang w:eastAsia="fr-FR"/>
        </w:rPr>
      </w:pPr>
      <w:r>
        <w:fldChar w:fldCharType="begin">
          <w:ffData>
            <w:name w:val=""/>
            <w:enabled/>
            <w:calcOnExit w:val="0"/>
            <w:checkBox>
              <w:sizeAuto/>
              <w:checked/>
            </w:checkBox>
          </w:ffData>
        </w:fldChar>
      </w:r>
      <w:r>
        <w:rPr/>
        <w:instrText> FORMCHECKBOX </w:instrText>
      </w:r>
      <w:r>
        <w:rPr/>
        <w:fldChar w:fldCharType="separate"/>
      </w:r>
      <w:bookmarkStart w:id="33" w:name="__Fieldmark__3776_610561133"/>
      <w:bookmarkStart w:id="34" w:name="__Fieldmark__3776_610561133"/>
      <w:bookmarkEnd w:id="34"/>
      <w:r>
        <w:rPr/>
      </w:r>
      <w:r>
        <w:rPr/>
        <w:fldChar w:fldCharType="end"/>
      </w:r>
      <w:bookmarkStart w:id="35" w:name="__Fieldmark__4923_460932930"/>
      <w:bookmarkStart w:id="36" w:name="__Fieldmark__11539_3438882420"/>
      <w:bookmarkStart w:id="37" w:name="__Fieldmark__4570_263120979"/>
      <w:bookmarkStart w:id="38" w:name="__Fieldmark__17886_2849375701"/>
      <w:bookmarkStart w:id="39" w:name="__Fieldmark__11549_2849375701"/>
      <w:bookmarkStart w:id="40" w:name="__Fieldmark__9462_2849375701"/>
      <w:bookmarkStart w:id="41" w:name="__Fieldmark__14775_2849375701"/>
      <w:bookmarkStart w:id="42" w:name="__Fieldmark__2138_3713748148"/>
      <w:bookmarkStart w:id="43" w:name="__Fieldmark__952_3431789295"/>
      <w:bookmarkStart w:id="44" w:name="__Fieldmark__4757_3846334452"/>
      <w:bookmarkStart w:id="45" w:name="__Fieldmark__15546_3438882420"/>
      <w:bookmarkStart w:id="46" w:name="__Fieldmark__8056_1969831597"/>
      <w:bookmarkEnd w:id="35"/>
      <w:bookmarkEnd w:id="36"/>
      <w:bookmarkEnd w:id="37"/>
      <w:bookmarkEnd w:id="38"/>
      <w:bookmarkEnd w:id="39"/>
      <w:bookmarkEnd w:id="40"/>
      <w:bookmarkEnd w:id="41"/>
      <w:bookmarkEnd w:id="42"/>
      <w:bookmarkEnd w:id="43"/>
      <w:bookmarkEnd w:id="44"/>
      <w:bookmarkEnd w:id="45"/>
      <w:bookmarkEnd w:id="46"/>
      <w:r>
        <w:rPr>
          <w:rFonts w:eastAsia="Times New Roman" w:cs="Arial" w:ascii="Arial" w:hAnsi="Arial"/>
          <w:lang w:eastAsia="fr-FR"/>
        </w:rPr>
        <w:t xml:space="preserve"> avec un nombre de candidats ayant remis une offre initiale et qui seront invités à la négociation fixé au maximum à </w:t>
      </w:r>
      <w:r>
        <w:rPr>
          <w:rFonts w:eastAsia="Times New Roman" w:cs="Arial" w:ascii="Arial" w:hAnsi="Arial"/>
          <w:b/>
          <w:u w:val="single"/>
          <w:lang w:eastAsia="fr-FR"/>
        </w:rPr>
        <w:t>trois,</w:t>
      </w:r>
    </w:p>
    <w:p>
      <w:pPr>
        <w:pStyle w:val="Normal"/>
        <w:spacing w:lineRule="auto" w:line="240" w:before="120" w:after="120"/>
        <w:ind w:left="1418" w:right="-6" w:hanging="0"/>
        <w:jc w:val="both"/>
        <w:rPr>
          <w:rFonts w:ascii="Arial" w:hAnsi="Arial" w:eastAsia="Times New Roman" w:cs="Arial"/>
          <w:lang w:eastAsia="fr-FR"/>
        </w:rPr>
      </w:pPr>
      <w:r>
        <w:fldChar w:fldCharType="begin">
          <w:ffData>
            <w:name w:val=""/>
            <w:enabled/>
            <w:calcOnExit w:val="0"/>
            <w:checkBox>
              <w:sizeAuto/>
              <w:checked/>
            </w:checkBox>
          </w:ffData>
        </w:fldChar>
      </w:r>
      <w:r>
        <w:rPr/>
        <w:instrText> FORMCHECKBOX </w:instrText>
      </w:r>
      <w:r>
        <w:rPr/>
        <w:fldChar w:fldCharType="separate"/>
      </w:r>
      <w:bookmarkStart w:id="47" w:name="__Fieldmark__3818_610561133"/>
      <w:bookmarkStart w:id="48" w:name="__Fieldmark__3818_610561133"/>
      <w:bookmarkEnd w:id="48"/>
      <w:r>
        <w:rPr/>
      </w:r>
      <w:r>
        <w:rPr/>
        <w:fldChar w:fldCharType="end"/>
      </w:r>
      <w:bookmarkStart w:id="49" w:name="__Fieldmark__4958_460932930"/>
      <w:bookmarkStart w:id="50" w:name="__Fieldmark__11568_3438882420"/>
      <w:bookmarkStart w:id="51" w:name="__Fieldmark__4593_263120979"/>
      <w:bookmarkStart w:id="52" w:name="__Fieldmark__17901_2849375701"/>
      <w:bookmarkStart w:id="53" w:name="__Fieldmark__11558_2849375701"/>
      <w:bookmarkStart w:id="54" w:name="__Fieldmark__9474_2849375701"/>
      <w:bookmarkStart w:id="55" w:name="__Fieldmark__14787_2849375701"/>
      <w:bookmarkStart w:id="56" w:name="__Fieldmark__2156_3713748148"/>
      <w:bookmarkStart w:id="57" w:name="__Fieldmark__973_3431789295"/>
      <w:bookmarkStart w:id="58" w:name="__Fieldmark__4784_3846334452"/>
      <w:bookmarkStart w:id="59" w:name="__Fieldmark__15578_3438882420"/>
      <w:bookmarkStart w:id="60" w:name="__Fieldmark__8094_1969831597"/>
      <w:bookmarkEnd w:id="49"/>
      <w:bookmarkEnd w:id="50"/>
      <w:bookmarkEnd w:id="51"/>
      <w:bookmarkEnd w:id="52"/>
      <w:bookmarkEnd w:id="53"/>
      <w:bookmarkEnd w:id="54"/>
      <w:bookmarkEnd w:id="55"/>
      <w:bookmarkEnd w:id="56"/>
      <w:bookmarkEnd w:id="57"/>
      <w:bookmarkEnd w:id="58"/>
      <w:bookmarkEnd w:id="59"/>
      <w:bookmarkEnd w:id="60"/>
      <w:r>
        <w:rPr>
          <w:rFonts w:eastAsia="Times New Roman" w:cs="Arial" w:ascii="Arial" w:hAnsi="Arial"/>
          <w:lang w:eastAsia="fr-FR"/>
        </w:rPr>
        <w:t xml:space="preserve"> avec, en vertu de l’article R2161-17, la possibilité laissée au pouvoir adjudicateur d’attribuer le marché sur la base des offres initiales sans négociation.</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61" w:name="_Toc63877024"/>
      <w:r>
        <w:rPr>
          <w:rFonts w:cs="Arial" w:ascii="Arial" w:hAnsi="Arial"/>
          <w:b/>
          <w:u w:val="single"/>
          <w:lang w:eastAsia="fr-FR"/>
        </w:rPr>
        <w:t>3.2.</w:t>
        <w:tab/>
        <w:t>Tranches</w:t>
      </w:r>
      <w:bookmarkEnd w:id="61"/>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r>
        <w:rPr>
          <w:rFonts w:cs="Arial" w:ascii="Arial" w:hAnsi="Arial"/>
          <w:b/>
          <w:u w:val="single"/>
          <w:lang w:eastAsia="fr-FR"/>
        </w:rPr>
      </w:r>
    </w:p>
    <w:p>
      <w:pPr>
        <w:pStyle w:val="ListParagraph"/>
        <w:keepNext w:val="true"/>
        <w:numPr>
          <w:ilvl w:val="0"/>
          <w:numId w:val="0"/>
        </w:numPr>
        <w:spacing w:before="200" w:after="0"/>
        <w:ind w:left="720" w:hanging="720"/>
        <w:contextualSpacing/>
        <w:jc w:val="both"/>
        <w:outlineLvl w:val="2"/>
        <w:rPr>
          <w:rFonts w:ascii="Arial" w:hAnsi="Arial" w:cs="Arial"/>
          <w:lang w:eastAsia="fr-FR"/>
        </w:rPr>
      </w:pPr>
      <w:r>
        <w:rPr>
          <w:rFonts w:cs="Arial" w:ascii="Arial" w:hAnsi="Arial"/>
        </w:rPr>
        <w:t>Le marché ne comporte pas de tranche optionnelle</w:t>
      </w:r>
      <w:r>
        <w:rPr>
          <w:rFonts w:cs="Arial" w:ascii="Arial" w:hAnsi="Arial"/>
          <w:lang w:eastAsia="fr-FR"/>
        </w:rPr>
        <w:t>.</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r>
        <w:rPr>
          <w:rFonts w:cs="Arial" w:ascii="Arial" w:hAnsi="Arial"/>
          <w:b/>
          <w:u w:val="single"/>
          <w:lang w:eastAsia="fr-FR"/>
        </w:rPr>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62" w:name="_Toc63877025"/>
      <w:r>
        <w:rPr>
          <w:rFonts w:cs="Arial" w:ascii="Arial" w:hAnsi="Arial"/>
          <w:b/>
          <w:u w:val="single"/>
          <w:lang w:eastAsia="fr-FR"/>
        </w:rPr>
        <w:t>3.3.</w:t>
        <w:tab/>
        <w:t>Durée du marché</w:t>
      </w:r>
      <w:bookmarkEnd w:id="62"/>
    </w:p>
    <w:p>
      <w:pPr>
        <w:pStyle w:val="Normal"/>
        <w:spacing w:before="120" w:after="120"/>
        <w:ind w:left="561" w:hanging="0"/>
        <w:jc w:val="both"/>
        <w:rPr>
          <w:rFonts w:ascii="Arial" w:hAnsi="Arial" w:cs="Arial"/>
          <w:lang w:eastAsia="fr-FR"/>
        </w:rPr>
      </w:pPr>
      <w:r>
        <w:rPr>
          <w:rFonts w:cs="Arial" w:ascii="Arial" w:hAnsi="Arial"/>
        </w:rPr>
        <w:t>Le marché sera conclu pour une estimée durée de</w:t>
      </w:r>
      <w:r>
        <w:rPr>
          <w:rFonts w:cs="Arial" w:ascii="Arial" w:hAnsi="Arial"/>
          <w:shd w:fill="FFFF00" w:val="clear"/>
        </w:rPr>
        <w:t xml:space="preserve"> </w:t>
      </w:r>
      <w:del w:id="19" w:author="Auteur inconnu" w:date="2025-01-06T16:42:00Z">
        <w:r>
          <w:rPr>
            <w:rFonts w:cs="Arial" w:ascii="Arial" w:hAnsi="Arial"/>
            <w:shd w:fill="FFFF00" w:val="clear"/>
            <w:lang w:eastAsia="fr-FR"/>
          </w:rPr>
          <w:delText>10</w:delText>
        </w:r>
      </w:del>
      <w:ins w:id="20" w:author="Auteur inconnu" w:date="2025-01-06T16:42:00Z">
        <w:r>
          <w:rPr>
            <w:rFonts w:cs="Arial" w:ascii="Arial" w:hAnsi="Arial"/>
            <w:shd w:fill="FFFF00" w:val="clear"/>
            <w:lang w:eastAsia="fr-FR"/>
          </w:rPr>
          <w:t>9</w:t>
        </w:r>
      </w:ins>
      <w:r>
        <w:rPr>
          <w:rFonts w:cs="Arial" w:ascii="Arial" w:hAnsi="Arial"/>
          <w:shd w:fill="FFFF00" w:val="clear"/>
          <w:lang w:eastAsia="fr-FR"/>
        </w:rPr>
        <w:t xml:space="preserve"> mois hors reconduction(s)</w:t>
      </w:r>
      <w:r>
        <w:rPr>
          <w:rFonts w:cs="Arial" w:ascii="Arial" w:hAnsi="Arial"/>
          <w:lang w:eastAsia="fr-FR"/>
        </w:rPr>
        <w:t xml:space="preserve"> éventuelle à laquelle s’ajoute la période de garantie de parfait achèvement de 12 mois. Le délai du marché court à compter de sa notification. </w:t>
      </w:r>
    </w:p>
    <w:p>
      <w:pPr>
        <w:pStyle w:val="Normal"/>
        <w:spacing w:before="120" w:after="120"/>
        <w:ind w:left="561" w:hanging="0"/>
        <w:jc w:val="both"/>
        <w:rPr>
          <w:rFonts w:ascii="Arial" w:hAnsi="Arial" w:cs="Arial"/>
          <w:lang w:eastAsia="fr-FR"/>
        </w:rPr>
      </w:pPr>
      <w:r>
        <w:rPr>
          <w:rFonts w:cs="Arial" w:ascii="Arial" w:hAnsi="Arial"/>
          <w:lang w:eastAsia="fr-FR"/>
        </w:rPr>
        <w:t>Les prestations s’achèveront à l’expiration du délai de garantie de parfait achèvement dans les conditions fixées au CCAP.</w:t>
      </w:r>
    </w:p>
    <w:p>
      <w:pPr>
        <w:pStyle w:val="Normal"/>
        <w:keepNext w:val="true"/>
        <w:spacing w:before="120" w:after="0"/>
        <w:ind w:firstLine="561"/>
        <w:jc w:val="both"/>
        <w:rPr>
          <w:rFonts w:ascii="Arial" w:hAnsi="Arial" w:eastAsia="Times New Roman" w:cs="Arial"/>
          <w:color w:val="000000"/>
          <w:lang w:eastAsia="fr-FR"/>
        </w:rPr>
      </w:pPr>
      <w:r>
        <w:rPr>
          <w:rFonts w:cs="Arial" w:ascii="Arial" w:hAnsi="Arial"/>
          <w:lang w:eastAsia="fr-FR"/>
        </w:rPr>
        <w:t>Le marché </w:t>
      </w:r>
      <w:r>
        <w:rPr>
          <w:rFonts w:eastAsia="Times New Roman" w:cs="Arial" w:ascii="Arial" w:hAnsi="Arial"/>
          <w:color w:val="000000"/>
          <w:lang w:eastAsia="fr-FR"/>
        </w:rPr>
        <w:t xml:space="preserve">n’est pas reconductible. </w:t>
      </w:r>
    </w:p>
    <w:p>
      <w:pPr>
        <w:pStyle w:val="Normal"/>
        <w:keepNext w:val="true"/>
        <w:spacing w:before="120" w:after="0"/>
        <w:ind w:firstLine="561"/>
        <w:jc w:val="both"/>
        <w:rPr>
          <w:rFonts w:ascii="Arial" w:hAnsi="Arial" w:cs="Arial"/>
          <w:lang w:eastAsia="fr-FR"/>
        </w:rPr>
      </w:pPr>
      <w:r>
        <w:rPr>
          <w:rFonts w:cs="Arial" w:ascii="Arial" w:hAnsi="Arial"/>
          <w:lang w:eastAsia="fr-FR"/>
        </w:rPr>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63" w:name="_Toc63877026"/>
      <w:r>
        <w:rPr>
          <w:rFonts w:cs="Arial" w:ascii="Arial" w:hAnsi="Arial"/>
          <w:b/>
          <w:u w:val="single"/>
          <w:lang w:eastAsia="fr-FR"/>
        </w:rPr>
        <w:t>3.4.</w:t>
        <w:tab/>
        <w:t>Variantes et procédures</w:t>
      </w:r>
      <w:bookmarkEnd w:id="63"/>
      <w:r>
        <w:rPr>
          <w:rFonts w:cs="Arial" w:ascii="Arial" w:hAnsi="Arial"/>
          <w:b/>
          <w:u w:val="single"/>
          <w:lang w:eastAsia="fr-FR"/>
        </w:rPr>
        <w:t xml:space="preserve"> </w:t>
      </w:r>
    </w:p>
    <w:p>
      <w:pPr>
        <w:pStyle w:val="Normal"/>
        <w:spacing w:before="120" w:after="120"/>
        <w:ind w:left="708" w:hanging="0"/>
        <w:jc w:val="both"/>
        <w:rPr>
          <w:rFonts w:ascii="Arial" w:hAnsi="Arial" w:cs="Arial"/>
          <w:lang w:eastAsia="fr-FR"/>
        </w:rPr>
      </w:pPr>
      <w:r>
        <w:fldChar w:fldCharType="begin">
          <w:ffData>
            <w:name w:val=""/>
            <w:enabled/>
            <w:calcOnExit w:val="0"/>
            <w:checkBox>
              <w:sizeAuto/>
              <w:checked/>
            </w:checkBox>
          </w:ffData>
        </w:fldChar>
      </w:r>
      <w:r>
        <w:rPr/>
        <w:instrText> FORMCHECKBOX </w:instrText>
      </w:r>
      <w:r>
        <w:rPr/>
        <w:fldChar w:fldCharType="separate"/>
      </w:r>
      <w:bookmarkStart w:id="64" w:name="__Fieldmark__3886_610561133"/>
      <w:bookmarkStart w:id="65" w:name="__Fieldmark__3886_610561133"/>
      <w:bookmarkEnd w:id="65"/>
      <w:r>
        <w:rPr/>
      </w:r>
      <w:r>
        <w:rPr/>
        <w:fldChar w:fldCharType="end"/>
      </w:r>
      <w:bookmarkStart w:id="66" w:name="__Fieldmark__5017_460932930"/>
      <w:bookmarkStart w:id="67" w:name="__Fieldmark__11621_3438882420"/>
      <w:bookmarkStart w:id="68" w:name="__Fieldmark__4640_263120979"/>
      <w:bookmarkStart w:id="69" w:name="__Fieldmark__17938_2849375701"/>
      <w:bookmarkStart w:id="70" w:name="__Fieldmark__11589_2849375701"/>
      <w:bookmarkStart w:id="71" w:name="__Fieldmark__9517_2849375701"/>
      <w:bookmarkStart w:id="72" w:name="__Fieldmark__14821_2849375701"/>
      <w:bookmarkStart w:id="73" w:name="__Fieldmark__2196_3713748148"/>
      <w:bookmarkStart w:id="74" w:name="__Fieldmark__1016_3431789295"/>
      <w:bookmarkStart w:id="75" w:name="__Fieldmark__4835_3846334452"/>
      <w:bookmarkStart w:id="76" w:name="__Fieldmark__15634_3438882420"/>
      <w:bookmarkStart w:id="77" w:name="__Fieldmark__8156_1969831597"/>
      <w:bookmarkEnd w:id="66"/>
      <w:bookmarkEnd w:id="67"/>
      <w:bookmarkEnd w:id="68"/>
      <w:bookmarkEnd w:id="69"/>
      <w:bookmarkEnd w:id="70"/>
      <w:bookmarkEnd w:id="71"/>
      <w:bookmarkEnd w:id="72"/>
      <w:bookmarkEnd w:id="73"/>
      <w:bookmarkEnd w:id="74"/>
      <w:bookmarkEnd w:id="75"/>
      <w:bookmarkEnd w:id="76"/>
      <w:bookmarkEnd w:id="77"/>
      <w:r>
        <w:rPr>
          <w:rFonts w:cs="Arial" w:ascii="Arial" w:hAnsi="Arial"/>
          <w:bCs/>
          <w:smallCaps/>
          <w:lang w:eastAsia="fr-FR"/>
        </w:rPr>
        <w:t xml:space="preserve"> </w:t>
      </w:r>
      <w:r>
        <w:rPr>
          <w:rFonts w:cs="Arial" w:ascii="Arial" w:hAnsi="Arial"/>
          <w:lang w:eastAsia="fr-FR"/>
        </w:rPr>
        <w:t xml:space="preserve">Les variantes sont </w:t>
      </w:r>
      <w:r>
        <w:rPr>
          <w:rFonts w:cs="Arial" w:ascii="Arial" w:hAnsi="Arial"/>
          <w:b/>
          <w:lang w:eastAsia="fr-FR"/>
        </w:rPr>
        <w:t>interdites</w:t>
      </w:r>
      <w:r>
        <w:rPr>
          <w:rFonts w:cs="Arial" w:ascii="Arial" w:hAnsi="Arial"/>
          <w:lang w:eastAsia="fr-FR"/>
        </w:rPr>
        <w:t xml:space="preserve">. </w:t>
      </w:r>
    </w:p>
    <w:p>
      <w:pPr>
        <w:pStyle w:val="NormalWeb"/>
        <w:jc w:val="both"/>
        <w:rPr>
          <w:rFonts w:ascii="Arial" w:hAnsi="Arial" w:cs="Arial"/>
          <w:b/>
          <w:b/>
          <w:sz w:val="22"/>
          <w:szCs w:val="22"/>
          <w:u w:val="single"/>
          <w:lang w:eastAsia="fr-FR"/>
        </w:rPr>
      </w:pPr>
      <w:r>
        <w:rPr>
          <w:rFonts w:cs="Arial" w:ascii="Arial" w:hAnsi="Arial"/>
          <w:b/>
          <w:sz w:val="22"/>
          <w:szCs w:val="22"/>
          <w:u w:val="single"/>
          <w:lang w:eastAsia="fr-FR"/>
        </w:rPr>
        <w:t>3.5.</w:t>
        <w:tab/>
        <w:t xml:space="preserve">Prestations Supplémentaires Exigées (PSE) </w:t>
      </w:r>
    </w:p>
    <w:p>
      <w:pPr>
        <w:pStyle w:val="Normal"/>
        <w:keepNext w:val="true"/>
        <w:ind w:left="708" w:hanging="0"/>
        <w:jc w:val="both"/>
        <w:rPr>
          <w:rFonts w:ascii="Arial" w:hAnsi="Arial" w:cs="Arial"/>
          <w:b/>
          <w:b/>
          <w:bCs/>
          <w:smallCaps/>
          <w:u w:val="single"/>
          <w:lang w:eastAsia="fr-FR"/>
        </w:rPr>
      </w:pPr>
      <w:r>
        <w:rPr>
          <w:rFonts w:cs="Arial" w:ascii="Arial" w:hAnsi="Arial"/>
          <w:lang w:eastAsia="fr-FR"/>
        </w:rPr>
        <w:t>Le marché ne comprend pas de PSE</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78" w:name="_Toc63877027"/>
      <w:r>
        <w:rPr>
          <w:rFonts w:cs="Arial" w:ascii="Arial" w:hAnsi="Arial"/>
          <w:b/>
          <w:u w:val="single"/>
          <w:lang w:eastAsia="fr-FR"/>
        </w:rPr>
        <w:t xml:space="preserve">3.6. </w:t>
        <w:tab/>
        <w:t>Considérations sociales</w:t>
      </w:r>
      <w:bookmarkEnd w:id="78"/>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r>
        <w:rPr>
          <w:rFonts w:cs="Arial" w:ascii="Arial" w:hAnsi="Arial"/>
          <w:b/>
          <w:u w:val="single"/>
          <w:lang w:eastAsia="fr-FR"/>
        </w:rPr>
      </w:r>
    </w:p>
    <w:p>
      <w:pPr>
        <w:pStyle w:val="Normal"/>
        <w:ind w:firstLine="708"/>
        <w:jc w:val="both"/>
        <w:rPr>
          <w:rFonts w:ascii="Arial" w:hAnsi="Arial" w:cs="Arial"/>
          <w:lang w:eastAsia="fr-FR"/>
        </w:rPr>
      </w:pPr>
      <w:r>
        <w:rPr>
          <w:rFonts w:cs="Arial" w:ascii="Arial" w:hAnsi="Arial"/>
          <w:lang w:eastAsia="fr-FR"/>
        </w:rPr>
        <w:t xml:space="preserve">Le présent marché ne comprend pas de clauses sociales. </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79" w:name="_Toc63877028"/>
      <w:r>
        <w:rPr>
          <w:rFonts w:cs="Arial" w:ascii="Arial" w:hAnsi="Arial"/>
          <w:b/>
          <w:u w:val="single"/>
          <w:lang w:eastAsia="fr-FR"/>
        </w:rPr>
        <w:t>3.7.</w:t>
        <w:tab/>
        <w:t>Considérations environnementales</w:t>
      </w:r>
      <w:bookmarkEnd w:id="79"/>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r>
        <w:rPr>
          <w:rFonts w:cs="Arial" w:ascii="Arial" w:hAnsi="Arial"/>
          <w:b/>
          <w:u w:val="single"/>
          <w:lang w:eastAsia="fr-FR"/>
        </w:rPr>
      </w:r>
    </w:p>
    <w:p>
      <w:pPr>
        <w:pStyle w:val="Normal"/>
        <w:ind w:firstLine="708"/>
        <w:jc w:val="both"/>
        <w:rPr>
          <w:rFonts w:ascii="Arial" w:hAnsi="Arial" w:cs="Arial"/>
          <w:lang w:eastAsia="fr-FR"/>
        </w:rPr>
      </w:pPr>
      <w:r>
        <w:rPr>
          <w:rFonts w:cs="Arial" w:ascii="Arial" w:hAnsi="Arial"/>
          <w:lang w:eastAsia="fr-FR"/>
        </w:rPr>
        <w:t xml:space="preserve">Le présent marché ne comprend pas de clauses environnementales.  </w:t>
      </w:r>
    </w:p>
    <w:p>
      <w:pPr>
        <w:pStyle w:val="Normal"/>
        <w:keepNext w:val="true"/>
        <w:numPr>
          <w:ilvl w:val="0"/>
          <w:numId w:val="0"/>
        </w:numPr>
        <w:spacing w:before="480" w:after="120"/>
        <w:ind w:left="720" w:hanging="720"/>
        <w:jc w:val="both"/>
        <w:outlineLvl w:val="2"/>
        <w:rPr>
          <w:rFonts w:ascii="Arial" w:hAnsi="Arial" w:eastAsia="Calibri" w:cs="Arial"/>
          <w:b/>
          <w:b/>
          <w:u w:val="single"/>
          <w:lang w:eastAsia="fr-FR"/>
        </w:rPr>
      </w:pPr>
      <w:bookmarkStart w:id="80" w:name="_Toc63877029"/>
      <w:r>
        <w:rPr>
          <w:rFonts w:eastAsia="Calibri" w:cs="Arial" w:ascii="Arial" w:hAnsi="Arial"/>
          <w:b/>
          <w:u w:val="single"/>
          <w:lang w:eastAsia="fr-FR"/>
        </w:rPr>
        <w:t>3.8</w:t>
        <w:tab/>
        <w:t>Innovation</w:t>
      </w:r>
      <w:bookmarkEnd w:id="80"/>
    </w:p>
    <w:p>
      <w:pPr>
        <w:pStyle w:val="Normal"/>
        <w:spacing w:before="120" w:after="120"/>
        <w:jc w:val="both"/>
        <w:rPr>
          <w:rFonts w:ascii="Arial" w:hAnsi="Arial" w:eastAsia="Calibri" w:cs="Arial"/>
          <w:lang w:eastAsia="fr-FR"/>
        </w:rPr>
      </w:pPr>
      <w:r>
        <w:rPr>
          <w:rFonts w:eastAsia="Calibri" w:cs="Arial" w:ascii="Arial" w:hAnsi="Arial"/>
          <w:lang w:eastAsia="fr-FR"/>
        </w:rPr>
        <w:t>Le présent marché ne comprend pas de clauses relatives à l’innovation. Toutefois, le maître d’œuvre élaborera son dossier de consultation des entreprises –travaux- afin de permettre aux candidats de présenter des solutions innovantes et assistera le maître d’ouvrage dans l’analyse des propositions reçues.</w:t>
      </w:r>
    </w:p>
    <w:p>
      <w:pPr>
        <w:pStyle w:val="Normal"/>
        <w:numPr>
          <w:ilvl w:val="0"/>
          <w:numId w:val="0"/>
        </w:numPr>
        <w:spacing w:before="360" w:after="120"/>
        <w:jc w:val="both"/>
        <w:outlineLvl w:val="0"/>
        <w:rPr>
          <w:rFonts w:ascii="Arial" w:hAnsi="Arial" w:eastAsia="Times New Roman" w:cs="Arial"/>
          <w:b/>
          <w:b/>
          <w:bCs/>
          <w:smallCaps/>
          <w:highlight w:val="lightGray"/>
          <w:u w:val="single"/>
          <w:lang w:eastAsia="fr-FR"/>
        </w:rPr>
      </w:pPr>
      <w:bookmarkStart w:id="81" w:name="_Toc63877030"/>
      <w:r>
        <w:rPr>
          <w:rFonts w:eastAsia="Times New Roman" w:cs="Arial" w:ascii="Arial" w:hAnsi="Arial"/>
          <w:b/>
          <w:bCs/>
          <w:smallCaps/>
          <w:highlight w:val="lightGray"/>
          <w:u w:val="single"/>
          <w:lang w:eastAsia="fr-FR"/>
        </w:rPr>
        <w:t>ARTICLE 4 - DOSSIER DE CONSULTATION</w:t>
      </w:r>
      <w:bookmarkEnd w:id="81"/>
      <w:r>
        <w:rPr>
          <w:rFonts w:eastAsia="Times New Roman" w:cs="Arial" w:ascii="Arial" w:hAnsi="Arial"/>
          <w:b/>
          <w:bCs/>
          <w:smallCaps/>
          <w:highlight w:val="lightGray"/>
          <w:u w:val="single"/>
          <w:lang w:eastAsia="fr-FR"/>
        </w:rPr>
        <w:t xml:space="preserve"> </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82" w:name="_Toc63877031"/>
      <w:r>
        <w:rPr>
          <w:rFonts w:cs="Arial" w:ascii="Arial" w:hAnsi="Arial"/>
          <w:b/>
          <w:u w:val="single"/>
          <w:lang w:eastAsia="fr-FR"/>
        </w:rPr>
        <w:t>4.1.</w:t>
        <w:tab/>
        <w:t>Composition du dossier de consultation</w:t>
      </w:r>
      <w:bookmarkEnd w:id="82"/>
    </w:p>
    <w:p>
      <w:pPr>
        <w:pStyle w:val="Normal"/>
        <w:tabs>
          <w:tab w:val="clear" w:pos="708"/>
          <w:tab w:val="left" w:pos="10199" w:leader="none"/>
        </w:tabs>
        <w:spacing w:lineRule="exact" w:line="240" w:before="240" w:after="240"/>
        <w:ind w:right="-7" w:hanging="0"/>
        <w:jc w:val="both"/>
        <w:rPr>
          <w:rFonts w:ascii="Arial" w:hAnsi="Arial" w:eastAsia="Times New Roman" w:cs="Arial"/>
          <w:b/>
          <w:b/>
          <w:lang w:eastAsia="fr-FR"/>
        </w:rPr>
      </w:pPr>
      <w:r>
        <w:rPr>
          <w:rFonts w:eastAsia="Times New Roman" w:cs="Arial" w:ascii="Arial" w:hAnsi="Arial"/>
          <w:lang w:eastAsia="fr-FR"/>
        </w:rPr>
        <w:t>Il contient les documents suivants</w:t>
      </w:r>
      <w:r>
        <w:rPr>
          <w:rFonts w:eastAsia="Times New Roman" w:cs="Arial" w:ascii="Arial" w:hAnsi="Arial"/>
          <w:b/>
          <w:lang w:eastAsia="fr-FR"/>
        </w:rPr>
        <w:t xml:space="preserve"> </w:t>
      </w:r>
      <w:r>
        <w:rPr>
          <w:rFonts w:eastAsia="Times New Roman" w:cs="Arial" w:ascii="Arial" w:hAnsi="Arial"/>
          <w:lang w:eastAsia="fr-FR"/>
        </w:rPr>
        <w:t>et leurs annexes</w:t>
      </w:r>
      <w:r>
        <w:rPr>
          <w:rFonts w:eastAsia="Times New Roman" w:cs="Arial" w:ascii="Arial" w:hAnsi="Arial"/>
          <w:b/>
          <w:i/>
          <w:lang w:eastAsia="fr-FR"/>
        </w:rPr>
        <w:t>:</w:t>
      </w:r>
      <w:r>
        <w:rPr>
          <w:rFonts w:eastAsia="Times New Roman" w:cs="Arial" w:ascii="Arial" w:hAnsi="Arial"/>
          <w:b/>
          <w:lang w:eastAsia="fr-FR"/>
        </w:rPr>
        <w:t xml:space="preserve"> </w:t>
      </w:r>
    </w:p>
    <w:p>
      <w:pPr>
        <w:pStyle w:val="Normal"/>
        <w:numPr>
          <w:ilvl w:val="0"/>
          <w:numId w:val="1"/>
        </w:numPr>
        <w:tabs>
          <w:tab w:val="clear" w:pos="708"/>
          <w:tab w:val="left" w:pos="10199" w:leader="none"/>
        </w:tabs>
        <w:spacing w:lineRule="auto" w:line="360" w:before="0" w:after="240"/>
        <w:ind w:left="1287" w:right="-7" w:hanging="360"/>
        <w:contextualSpacing/>
        <w:jc w:val="both"/>
        <w:rPr>
          <w:rFonts w:ascii="Arial" w:hAnsi="Arial" w:eastAsia="Times New Roman" w:cs="Arial"/>
          <w:bCs/>
          <w:lang w:eastAsia="fr-FR"/>
        </w:rPr>
      </w:pPr>
      <w:r>
        <w:rPr>
          <w:rFonts w:eastAsia="Times New Roman" w:cs="Arial" w:ascii="Arial" w:hAnsi="Arial"/>
          <w:bCs/>
          <w:lang w:eastAsia="fr-FR"/>
        </w:rPr>
        <w:t>le présent règlement de consultation ;</w:t>
      </w:r>
    </w:p>
    <w:p>
      <w:pPr>
        <w:pStyle w:val="Normal"/>
        <w:numPr>
          <w:ilvl w:val="0"/>
          <w:numId w:val="1"/>
        </w:numPr>
        <w:tabs>
          <w:tab w:val="clear" w:pos="708"/>
          <w:tab w:val="left" w:pos="10199" w:leader="none"/>
        </w:tabs>
        <w:spacing w:lineRule="auto" w:line="240" w:before="0" w:after="0"/>
        <w:ind w:left="1281" w:right="-6" w:hanging="357"/>
        <w:jc w:val="both"/>
        <w:rPr>
          <w:rFonts w:ascii="Arial" w:hAnsi="Arial" w:eastAsia="Times New Roman" w:cs="Arial"/>
          <w:bCs/>
          <w:lang w:eastAsia="fr-FR"/>
        </w:rPr>
      </w:pPr>
      <w:r>
        <w:rPr>
          <w:rFonts w:eastAsia="Times New Roman" w:cs="Arial" w:ascii="Arial" w:hAnsi="Arial"/>
          <w:bCs/>
          <w:lang w:eastAsia="fr-FR"/>
        </w:rPr>
        <w:t xml:space="preserve">l’acte d’engagement et ses annexes, </w:t>
      </w:r>
      <w:r>
        <w:rPr>
          <w:rFonts w:eastAsia="Times New Roman" w:cs="Arial" w:ascii="Arial" w:hAnsi="Arial"/>
          <w:b/>
          <w:bCs/>
          <w:lang w:eastAsia="fr-FR"/>
        </w:rPr>
        <w:t>qui sera signé ultérieurement, et uniquement par le candidat qui sera désigné comme l’attributaire du marché</w:t>
      </w:r>
      <w:r>
        <w:rPr>
          <w:rFonts w:eastAsia="Times New Roman" w:cs="Arial" w:ascii="Arial" w:hAnsi="Arial"/>
          <w:bCs/>
          <w:lang w:eastAsia="fr-FR"/>
        </w:rPr>
        <w:t xml:space="preserve"> </w:t>
      </w:r>
    </w:p>
    <w:p>
      <w:pPr>
        <w:pStyle w:val="ListParagraph"/>
        <w:numPr>
          <w:ilvl w:val="0"/>
          <w:numId w:val="1"/>
        </w:numPr>
        <w:spacing w:before="0" w:after="0"/>
        <w:ind w:left="1287" w:right="-7" w:hanging="360"/>
        <w:contextualSpacing/>
        <w:jc w:val="both"/>
        <w:rPr>
          <w:rFonts w:ascii="Arial" w:hAnsi="Arial" w:cs="Arial"/>
          <w:i/>
          <w:i/>
        </w:rPr>
      </w:pPr>
      <w:r>
        <w:rPr>
          <w:rFonts w:cs="Arial" w:ascii="Arial" w:hAnsi="Arial"/>
        </w:rPr>
        <w:t>le cahier des clauses administratives particulières (ci-après CCAP) et ses annexes dont l’exemplaire détenu par l’administration fait seul foi ;</w:t>
      </w:r>
    </w:p>
    <w:p>
      <w:pPr>
        <w:pStyle w:val="Normal"/>
        <w:keepLines/>
        <w:widowControl w:val="false"/>
        <w:numPr>
          <w:ilvl w:val="0"/>
          <w:numId w:val="1"/>
        </w:numPr>
        <w:tabs>
          <w:tab w:val="clear" w:pos="708"/>
          <w:tab w:val="left" w:pos="10199" w:leader="none"/>
        </w:tabs>
        <w:spacing w:lineRule="auto" w:line="240" w:before="0" w:after="0"/>
        <w:ind w:left="1281" w:right="-6" w:hanging="357"/>
        <w:jc w:val="both"/>
        <w:rPr>
          <w:rFonts w:ascii="Arial" w:hAnsi="Arial" w:eastAsia="Times New Roman" w:cs="Arial"/>
          <w:bCs/>
          <w:lang w:eastAsia="fr-FR"/>
        </w:rPr>
      </w:pPr>
      <w:r>
        <w:rPr>
          <w:rFonts w:eastAsia="Times New Roman" w:cs="Arial" w:ascii="Arial" w:hAnsi="Arial"/>
          <w:bCs/>
          <w:lang w:eastAsia="fr-FR"/>
        </w:rPr>
        <w:t xml:space="preserve">le dossier-programme de l’opération et ses annexes ; </w:t>
      </w:r>
    </w:p>
    <w:p>
      <w:pPr>
        <w:pStyle w:val="Normal"/>
        <w:widowControl w:val="false"/>
        <w:tabs>
          <w:tab w:val="clear" w:pos="708"/>
          <w:tab w:val="left" w:pos="10199" w:leader="none"/>
        </w:tabs>
        <w:spacing w:before="240" w:after="240"/>
        <w:ind w:right="-6" w:hanging="0"/>
        <w:jc w:val="both"/>
        <w:rPr>
          <w:rFonts w:ascii="Arial" w:hAnsi="Arial" w:eastAsia="Times New Roman" w:cs="Arial"/>
          <w:bCs/>
          <w:lang w:eastAsia="fr-FR"/>
        </w:rPr>
      </w:pPr>
      <w:r>
        <w:rPr>
          <w:rFonts w:eastAsia="Times New Roman" w:cs="Arial" w:ascii="Arial" w:hAnsi="Arial"/>
          <w:bCs/>
          <w:lang w:eastAsia="fr-FR"/>
        </w:rPr>
        <w:t>Le cadre de l’acte d’engagement</w:t>
      </w:r>
      <w:r>
        <w:rPr>
          <w:rStyle w:val="Annotationreference"/>
          <w:rFonts w:cs="Arial" w:ascii="Arial" w:hAnsi="Arial"/>
        </w:rPr>
        <w:t>,</w:t>
      </w:r>
      <w:r>
        <w:rPr>
          <w:rFonts w:eastAsia="Times New Roman" w:cs="Arial" w:ascii="Arial" w:hAnsi="Arial"/>
          <w:bCs/>
          <w:lang w:eastAsia="fr-FR"/>
        </w:rPr>
        <w:t xml:space="preserve"> le cahier des clauses administratives particulières, le dossier-programme et leurs annexes qui constituent également des pièces intégrantes du marché jointes au dossier de consultation, ne peuvent en aucune façon être modifiées par les candidats.</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83" w:name="_Toc63877032"/>
      <w:r>
        <w:rPr>
          <w:rFonts w:cs="Arial" w:ascii="Arial" w:hAnsi="Arial"/>
          <w:b/>
          <w:u w:val="single"/>
          <w:lang w:eastAsia="fr-FR"/>
        </w:rPr>
        <w:t>4.2.</w:t>
        <w:tab/>
        <w:t>Modifications de détail du dossier de consultation</w:t>
      </w:r>
      <w:bookmarkEnd w:id="83"/>
    </w:p>
    <w:p>
      <w:pPr>
        <w:pStyle w:val="Normal"/>
        <w:widowControl w:val="false"/>
        <w:tabs>
          <w:tab w:val="clear" w:pos="708"/>
          <w:tab w:val="left" w:pos="10199" w:leader="none"/>
        </w:tabs>
        <w:spacing w:lineRule="exact" w:line="240" w:before="240" w:after="240"/>
        <w:ind w:right="-6" w:hanging="0"/>
        <w:jc w:val="both"/>
        <w:rPr>
          <w:rFonts w:ascii="Arial" w:hAnsi="Arial" w:eastAsia="Times New Roman" w:cs="Arial"/>
          <w:lang w:eastAsia="fr-FR"/>
        </w:rPr>
      </w:pPr>
      <w:r>
        <w:rPr>
          <w:rFonts w:eastAsia="Times New Roman" w:cs="Arial" w:ascii="Arial" w:hAnsi="Arial"/>
          <w:lang w:eastAsia="fr-FR"/>
        </w:rPr>
        <w:t>Le pouvoir adjudicateur se réserve la possibilité d'apporter des modifications de détail au dossier de consultation, au plus tard 6 jours avant la date limite de réception des offres. Cette disposition reste valable dans le cas où cette date serait reportée.</w:t>
      </w:r>
    </w:p>
    <w:p>
      <w:pPr>
        <w:pStyle w:val="Normal"/>
        <w:tabs>
          <w:tab w:val="clear" w:pos="708"/>
          <w:tab w:val="left" w:pos="10199" w:leader="none"/>
        </w:tabs>
        <w:spacing w:lineRule="exact" w:line="240" w:before="0" w:after="240"/>
        <w:ind w:right="-6" w:hanging="0"/>
        <w:jc w:val="both"/>
        <w:rPr>
          <w:rFonts w:ascii="Arial" w:hAnsi="Arial" w:eastAsia="Times New Roman" w:cs="Arial"/>
          <w:lang w:eastAsia="fr-FR"/>
        </w:rPr>
      </w:pPr>
      <w:r>
        <w:rPr>
          <w:rFonts w:eastAsia="Times New Roman" w:cs="Arial" w:ascii="Arial" w:hAnsi="Arial"/>
          <w:lang w:eastAsia="fr-FR"/>
        </w:rPr>
        <w:t>Les candidats devront répondre sur la base du dernier dossier modifié.</w:t>
      </w:r>
    </w:p>
    <w:p>
      <w:pPr>
        <w:pStyle w:val="Normal"/>
        <w:tabs>
          <w:tab w:val="clear" w:pos="708"/>
          <w:tab w:val="left" w:pos="10199" w:leader="none"/>
        </w:tabs>
        <w:spacing w:lineRule="exact" w:line="240" w:before="0" w:after="240"/>
        <w:ind w:right="-6" w:hanging="0"/>
        <w:jc w:val="both"/>
        <w:rPr>
          <w:rFonts w:ascii="Arial" w:hAnsi="Arial" w:eastAsia="Times New Roman" w:cs="Arial"/>
          <w:lang w:eastAsia="fr-FR"/>
        </w:rPr>
      </w:pPr>
      <w:r>
        <w:rPr>
          <w:rFonts w:eastAsia="Times New Roman" w:cs="Arial" w:ascii="Arial" w:hAnsi="Arial"/>
          <w:lang w:eastAsia="fr-FR"/>
        </w:rPr>
        <w:t xml:space="preserve">Dans le cas où un candidat aurait remis une offre avant les modifications, il pourra en remettre une nouvelle sur la base du dernier dossier modifié, avant la date et l’heure limite de réception des offres. </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84" w:name="_Toc63877033"/>
      <w:r>
        <w:rPr>
          <w:rFonts w:cs="Arial" w:ascii="Arial" w:hAnsi="Arial"/>
          <w:b/>
          <w:u w:val="single"/>
          <w:lang w:eastAsia="fr-FR"/>
        </w:rPr>
        <w:t>4.3.</w:t>
        <w:tab/>
        <w:t>Retrait du dossier de consultation</w:t>
      </w:r>
      <w:bookmarkEnd w:id="84"/>
    </w:p>
    <w:p>
      <w:pPr>
        <w:pStyle w:val="Normal"/>
        <w:spacing w:before="240" w:after="240"/>
        <w:ind w:right="-7" w:hanging="0"/>
        <w:jc w:val="both"/>
        <w:rPr/>
      </w:pPr>
      <w:r>
        <w:rPr>
          <w:rFonts w:eastAsia="Times New Roman" w:cs="Arial" w:ascii="Arial" w:hAnsi="Arial"/>
          <w:lang w:eastAsia="fr-FR"/>
        </w:rPr>
        <w:t xml:space="preserve">Le dossier de consultation est gratuit et obligatoirement téléchargeable sur la plateforme des achats de l’Etat (PLACE) à l’adresse suivante </w:t>
      </w:r>
      <w:hyperlink r:id="rId2">
        <w:r>
          <w:rPr>
            <w:rFonts w:eastAsia="Times New Roman" w:cs="Arial" w:ascii="Arial" w:hAnsi="Arial"/>
            <w:color w:val="0000FF" w:themeColor="hyperlink"/>
            <w:u w:val="single"/>
            <w:lang w:eastAsia="fr-FR"/>
          </w:rPr>
          <w:t>www.marches-publics.gouv.fr</w:t>
        </w:r>
      </w:hyperlink>
      <w:r>
        <w:rPr>
          <w:rFonts w:eastAsia="Times New Roman" w:cs="Arial" w:ascii="Arial" w:hAnsi="Arial"/>
          <w:color w:val="0000FF" w:themeColor="hyperlink"/>
          <w:u w:val="single"/>
          <w:lang w:eastAsia="fr-FR"/>
        </w:rPr>
        <w:t xml:space="preserve"> </w:t>
      </w:r>
      <w:r>
        <w:rPr>
          <w:rFonts w:eastAsia="Times New Roman" w:cs="Arial" w:ascii="Arial" w:hAnsi="Arial"/>
          <w:lang w:eastAsia="fr-FR"/>
        </w:rPr>
        <w:t xml:space="preserve">sous la référence </w:t>
      </w:r>
      <w:del w:id="21" w:author="Auteur inconnu" w:date="2025-01-06T16:43:00Z">
        <w:r>
          <w:rPr>
            <w:rFonts w:eastAsia="Times New Roman" w:cs="Arial" w:ascii="Arial" w:hAnsi="Arial"/>
            <w:b/>
            <w:bCs/>
            <w:highlight w:val="yellow"/>
            <w:lang w:eastAsia="fr-FR"/>
          </w:rPr>
          <w:delText>HAGUENAU_ISOLATION_THERMIQUE</w:delText>
        </w:r>
      </w:del>
      <w:ins w:id="22" w:author="Auteur inconnu" w:date="2025-01-06T16:43:00Z">
        <w:r>
          <w:rPr>
            <w:rFonts w:eastAsia="Times New Roman" w:cs="Arial" w:ascii="Arial" w:hAnsi="Arial"/>
            <w:b/>
            <w:bCs/>
            <w:highlight w:val="yellow"/>
            <w:lang w:eastAsia="fr-FR"/>
          </w:rPr>
          <w:t>DRFIP67</w:t>
        </w:r>
      </w:ins>
      <w:r>
        <w:rPr>
          <w:rFonts w:eastAsia="Times New Roman" w:cs="Arial" w:ascii="Arial" w:hAnsi="Arial"/>
          <w:b/>
          <w:bCs/>
          <w:highlight w:val="yellow"/>
          <w:lang w:eastAsia="fr-FR"/>
        </w:rPr>
        <w:t>_</w:t>
      </w:r>
      <w:ins w:id="23" w:author="Auteur inconnu" w:date="2025-01-06T16:43:00Z">
        <w:r>
          <w:rPr>
            <w:rFonts w:eastAsia="Times New Roman" w:cs="Arial" w:ascii="Arial" w:hAnsi="Arial"/>
            <w:b/>
            <w:bCs/>
            <w:highlight w:val="yellow"/>
            <w:lang w:eastAsia="fr-FR"/>
          </w:rPr>
          <w:t>RENO_PRIE_SIE_</w:t>
        </w:r>
      </w:ins>
      <w:r>
        <w:rPr>
          <w:rFonts w:eastAsia="Times New Roman" w:cs="Arial" w:ascii="Arial" w:hAnsi="Arial"/>
          <w:b/>
          <w:bCs/>
          <w:highlight w:val="yellow"/>
          <w:lang w:eastAsia="fr-FR"/>
        </w:rPr>
        <w:t>MOE.</w:t>
      </w:r>
    </w:p>
    <w:p>
      <w:pPr>
        <w:pStyle w:val="Normal"/>
        <w:spacing w:before="0" w:after="0"/>
        <w:ind w:right="51" w:hanging="0"/>
        <w:jc w:val="both"/>
        <w:rPr>
          <w:rFonts w:ascii="Arial" w:hAnsi="Arial" w:eastAsia="Times New Roman" w:cs="Arial"/>
          <w:lang w:eastAsia="fr-FR"/>
        </w:rPr>
      </w:pPr>
      <w:r>
        <w:rPr>
          <w:rFonts w:eastAsia="Times New Roman" w:cs="Arial" w:ascii="Arial" w:hAnsi="Arial"/>
          <w:lang w:eastAsia="fr-FR"/>
        </w:rPr>
        <w:t>Lors du téléchargement du dossier de consultation, les candidats sont invités à enregistrer leurs coordonnées sur le profil acheteur (</w:t>
      </w:r>
      <w:hyperlink r:id="rId3">
        <w:r>
          <w:rPr>
            <w:rFonts w:eastAsia="Times New Roman" w:cs="Arial" w:ascii="Arial" w:hAnsi="Arial"/>
            <w:color w:val="0000FF" w:themeColor="hyperlink"/>
            <w:u w:val="single"/>
            <w:lang w:eastAsia="fr-FR"/>
          </w:rPr>
          <w:t>www.marches-publics.gouv.fr</w:t>
        </w:r>
      </w:hyperlink>
      <w:r>
        <w:rPr>
          <w:rFonts w:eastAsia="Times New Roman" w:cs="Arial" w:ascii="Arial" w:hAnsi="Arial"/>
          <w:color w:val="0000FF" w:themeColor="hyperlink"/>
          <w:u w:val="single"/>
          <w:lang w:eastAsia="fr-FR"/>
        </w:rPr>
        <w:t>)</w:t>
      </w:r>
      <w:r>
        <w:rPr>
          <w:rFonts w:eastAsia="Times New Roman" w:cs="Arial" w:ascii="Arial" w:hAnsi="Arial"/>
          <w:lang w:eastAsia="fr-FR"/>
        </w:rPr>
        <w:t xml:space="preserve"> afin de pouvoir être informés d’éventuelles modifications apportées au dossier de consultation ou de réponses apportées à des questions posées par d’autres candidats, les échanges d’une consultation devant être dématérialisés. </w:t>
      </w:r>
    </w:p>
    <w:p>
      <w:pPr>
        <w:pStyle w:val="Normal"/>
        <w:keepNext w:val="true"/>
        <w:numPr>
          <w:ilvl w:val="0"/>
          <w:numId w:val="0"/>
        </w:numPr>
        <w:spacing w:before="200" w:after="0"/>
        <w:jc w:val="both"/>
        <w:outlineLvl w:val="2"/>
        <w:rPr>
          <w:rFonts w:ascii="Arial" w:hAnsi="Arial" w:cs="Arial"/>
          <w:b/>
          <w:b/>
          <w:u w:val="single"/>
          <w:lang w:eastAsia="fr-FR"/>
        </w:rPr>
      </w:pPr>
      <w:bookmarkStart w:id="85" w:name="_Toc63877034"/>
      <w:r>
        <w:rPr>
          <w:rFonts w:cs="Arial" w:ascii="Arial" w:hAnsi="Arial"/>
          <w:b/>
          <w:u w:val="single"/>
          <w:lang w:eastAsia="fr-FR"/>
        </w:rPr>
        <w:t>4.4.</w:t>
        <w:tab/>
        <w:t>Visite du site</w:t>
      </w:r>
      <w:bookmarkEnd w:id="85"/>
    </w:p>
    <w:p>
      <w:pPr>
        <w:pStyle w:val="Normal"/>
        <w:spacing w:lineRule="exact" w:line="240" w:before="240" w:after="240"/>
        <w:ind w:right="-7" w:hanging="0"/>
        <w:jc w:val="both"/>
        <w:rPr/>
      </w:pPr>
      <w:r>
        <w:rPr>
          <w:rFonts w:eastAsia="Times New Roman" w:cs="Arial" w:ascii="Arial" w:hAnsi="Arial"/>
          <w:lang w:eastAsia="fr-FR"/>
        </w:rPr>
        <w:t xml:space="preserve">Une visite du site sera organisée pour les candidats </w:t>
      </w:r>
      <w:del w:id="24" w:author="Auteur inconnu" w:date="2025-01-06T16:44:00Z">
        <w:r>
          <w:rPr>
            <w:rFonts w:eastAsia="Times New Roman" w:cs="Arial" w:ascii="Arial" w:hAnsi="Arial"/>
            <w:lang w:eastAsia="fr-FR"/>
          </w:rPr>
          <w:delText>aux dates</w:delText>
        </w:r>
      </w:del>
      <w:ins w:id="25" w:author="Auteur inconnu" w:date="2025-01-06T16:44:00Z">
        <w:r>
          <w:rPr>
            <w:rFonts w:eastAsia="Times New Roman" w:cs="Arial" w:ascii="Arial" w:hAnsi="Arial"/>
            <w:lang w:eastAsia="fr-FR"/>
          </w:rPr>
          <w:t xml:space="preserve">à la date </w:t>
        </w:r>
      </w:ins>
      <w:del w:id="26" w:author="Auteur inconnu" w:date="2025-01-06T16:44:00Z">
        <w:r>
          <w:rPr>
            <w:rFonts w:eastAsia="Times New Roman" w:cs="Arial" w:ascii="Arial" w:hAnsi="Arial"/>
            <w:lang w:eastAsia="fr-FR"/>
          </w:rPr>
          <w:delText xml:space="preserve"> </w:delText>
        </w:r>
      </w:del>
      <w:r>
        <w:rPr>
          <w:rFonts w:eastAsia="Times New Roman" w:cs="Arial" w:ascii="Arial" w:hAnsi="Arial"/>
          <w:lang w:eastAsia="fr-FR"/>
        </w:rPr>
        <w:t>suivante</w:t>
      </w:r>
      <w:del w:id="27" w:author="Auteur inconnu" w:date="2025-01-06T16:44:00Z">
        <w:r>
          <w:rPr>
            <w:rFonts w:eastAsia="Times New Roman" w:cs="Arial" w:ascii="Arial" w:hAnsi="Arial"/>
            <w:lang w:eastAsia="fr-FR"/>
          </w:rPr>
          <w:delText>s</w:delText>
        </w:r>
      </w:del>
      <w:r>
        <w:rPr>
          <w:rFonts w:eastAsia="Times New Roman" w:cs="Arial" w:ascii="Arial" w:hAnsi="Arial"/>
          <w:lang w:eastAsia="fr-FR"/>
        </w:rPr>
        <w:t> :</w:t>
      </w:r>
    </w:p>
    <w:p>
      <w:pPr>
        <w:pStyle w:val="Normal"/>
        <w:spacing w:lineRule="exact" w:line="240" w:before="240" w:after="240"/>
        <w:ind w:right="-7" w:hanging="0"/>
        <w:rPr/>
      </w:pPr>
      <w:del w:id="28" w:author="Auteur inconnu" w:date="2025-01-06T16:44:00Z">
        <w:r>
          <w:rPr>
            <w:rFonts w:eastAsia="Times New Roman" w:cs="Arial" w:ascii="Arial" w:hAnsi="Arial"/>
            <w:highlight w:val="yellow"/>
            <w:lang w:eastAsia="fr-FR"/>
          </w:rPr>
          <w:delText>Le mardi 16 juillet 2024 à 10h</w:delText>
        </w:r>
      </w:del>
      <w:ins w:id="29" w:author="Auteur inconnu" w:date="2025-01-06T16:44:00Z">
        <w:r>
          <w:rPr>
            <w:rFonts w:eastAsia="Times New Roman" w:cs="Arial" w:ascii="Arial" w:hAnsi="Arial"/>
            <w:highlight w:val="yellow"/>
            <w:lang w:eastAsia="fr-FR"/>
          </w:rPr>
          <w:t>Le jeudi 23 janvier 2025 à 10h00</w:t>
        </w:r>
      </w:ins>
    </w:p>
    <w:p>
      <w:pPr>
        <w:pStyle w:val="Normal"/>
        <w:spacing w:lineRule="exact" w:line="240" w:before="240" w:after="240"/>
        <w:ind w:right="-7" w:hanging="0"/>
        <w:jc w:val="both"/>
        <w:rPr>
          <w:del w:id="31" w:author="Auteur inconnu" w:date="2025-01-06T16:44:00Z"/>
        </w:rPr>
      </w:pPr>
      <w:del w:id="30" w:author="Auteur inconnu" w:date="2025-01-06T16:44:00Z">
        <w:r>
          <w:rPr>
            <w:rFonts w:eastAsia="Times New Roman" w:cs="Arial" w:ascii="Arial" w:hAnsi="Arial"/>
            <w:highlight w:val="yellow"/>
            <w:lang w:eastAsia="fr-FR"/>
          </w:rPr>
          <w:delText>Le jeudi 29 aout  2024 à 10h</w:delText>
        </w:r>
      </w:del>
    </w:p>
    <w:p>
      <w:pPr>
        <w:pStyle w:val="Normal"/>
        <w:spacing w:lineRule="exact" w:line="240" w:before="240" w:after="240"/>
        <w:ind w:right="-7" w:hanging="0"/>
        <w:rPr>
          <w:del w:id="33" w:author="Auteur inconnu" w:date="2025-01-06T16:44:00Z"/>
        </w:rPr>
      </w:pPr>
      <w:del w:id="32" w:author="Auteur inconnu" w:date="2025-01-06T16:44:00Z">
        <w:r>
          <w:rPr>
            <w:rFonts w:eastAsia="Times New Roman" w:cs="Arial" w:ascii="Arial" w:hAnsi="Arial"/>
            <w:highlight w:val="yellow"/>
            <w:lang w:eastAsia="fr-FR"/>
          </w:rPr>
          <w:delText>Le jeudi 5 septembre 2024 à 10h</w:delText>
        </w:r>
      </w:del>
    </w:p>
    <w:p>
      <w:pPr>
        <w:pStyle w:val="Normal"/>
        <w:spacing w:lineRule="exact" w:line="240" w:before="240" w:after="240"/>
        <w:ind w:right="-7" w:hanging="0"/>
        <w:jc w:val="both"/>
        <w:rPr/>
      </w:pPr>
      <w:del w:id="34" w:author="Auteur inconnu" w:date="2025-01-06T16:46:00Z">
        <w:r>
          <w:rPr>
            <w:rFonts w:eastAsia="Times New Roman" w:cs="Arial" w:ascii="Arial" w:hAnsi="Arial"/>
            <w:b/>
            <w:bCs/>
            <w:lang w:eastAsia="fr-FR"/>
          </w:rPr>
          <w:delText>Cette</w:delText>
        </w:r>
      </w:del>
      <w:ins w:id="35" w:author="Auteur inconnu" w:date="2025-01-06T16:46:00Z">
        <w:r>
          <w:rPr>
            <w:rFonts w:eastAsia="Times New Roman" w:cs="Arial" w:ascii="Arial" w:hAnsi="Arial"/>
            <w:b/>
            <w:bCs/>
            <w:lang w:eastAsia="fr-FR"/>
          </w:rPr>
          <w:t>Une</w:t>
        </w:r>
      </w:ins>
      <w:r>
        <w:rPr>
          <w:rFonts w:eastAsia="Times New Roman" w:cs="Arial" w:ascii="Arial" w:hAnsi="Arial"/>
          <w:b/>
          <w:bCs/>
          <w:lang w:eastAsia="fr-FR"/>
        </w:rPr>
        <w:t xml:space="preserve"> visite </w:t>
      </w:r>
      <w:del w:id="36" w:author="Auteur inconnu" w:date="2025-01-06T16:45:00Z">
        <w:r>
          <w:rPr>
            <w:rFonts w:eastAsia="Times New Roman" w:cs="Arial" w:ascii="Arial" w:hAnsi="Arial"/>
            <w:b/>
            <w:bCs/>
            <w:lang w:eastAsia="fr-FR"/>
          </w:rPr>
          <w:delText>sera</w:delText>
        </w:r>
      </w:del>
      <w:ins w:id="37" w:author="Auteur inconnu" w:date="2025-01-06T16:45:00Z">
        <w:r>
          <w:rPr>
            <w:rFonts w:eastAsia="Times New Roman" w:cs="Arial" w:ascii="Arial" w:hAnsi="Arial"/>
            <w:b/>
            <w:bCs/>
            <w:lang w:eastAsia="fr-FR"/>
          </w:rPr>
          <w:t>est</w:t>
        </w:r>
      </w:ins>
      <w:r>
        <w:rPr>
          <w:rFonts w:eastAsia="Times New Roman" w:cs="Arial" w:ascii="Arial" w:hAnsi="Arial"/>
          <w:b/>
          <w:bCs/>
          <w:lang w:eastAsia="fr-FR"/>
        </w:rPr>
        <w:t xml:space="preserve"> o</w:t>
      </w:r>
      <w:r>
        <w:rPr>
          <w:rFonts w:eastAsia="Times New Roman" w:cs="Arial" w:ascii="Arial" w:hAnsi="Arial"/>
          <w:b/>
          <w:bCs/>
          <w:highlight w:val="yellow"/>
          <w:lang w:eastAsia="fr-FR"/>
        </w:rPr>
        <w:t>bligatoire</w:t>
      </w:r>
      <w:r>
        <w:rPr>
          <w:rFonts w:eastAsia="Times New Roman" w:cs="Arial" w:ascii="Arial" w:hAnsi="Arial"/>
          <w:b/>
          <w:bCs/>
          <w:lang w:eastAsia="fr-FR"/>
        </w:rPr>
        <w:t>. Une attestation de visite sera remise par la personne habilitée par le pouvoir adjudicateur</w:t>
      </w:r>
      <w:r>
        <w:rPr>
          <w:rFonts w:eastAsia="Times New Roman" w:cs="Arial" w:ascii="Arial" w:hAnsi="Arial"/>
          <w:lang w:eastAsia="fr-FR"/>
        </w:rPr>
        <w:t xml:space="preserve">. </w:t>
      </w:r>
    </w:p>
    <w:p>
      <w:pPr>
        <w:pStyle w:val="Normal"/>
        <w:spacing w:lineRule="exact" w:line="240" w:before="240" w:after="240"/>
        <w:ind w:right="-7" w:hanging="0"/>
        <w:jc w:val="both"/>
        <w:rPr/>
      </w:pPr>
      <w:r>
        <w:rPr>
          <w:rFonts w:eastAsia="Times New Roman" w:cs="Arial" w:ascii="Arial" w:hAnsi="Arial"/>
          <w:lang w:eastAsia="fr-FR"/>
        </w:rPr>
        <w:t xml:space="preserve">Les candidats n’ayant pas procédé à </w:t>
      </w:r>
      <w:del w:id="38" w:author="Auteur inconnu" w:date="2025-01-06T16:46:00Z">
        <w:r>
          <w:rPr>
            <w:rFonts w:eastAsia="Times New Roman" w:cs="Arial" w:ascii="Arial" w:hAnsi="Arial"/>
            <w:lang w:eastAsia="fr-FR"/>
          </w:rPr>
          <w:delText>cette</w:delText>
        </w:r>
      </w:del>
      <w:ins w:id="39" w:author="Auteur inconnu" w:date="2025-01-06T16:46:00Z">
        <w:r>
          <w:rPr>
            <w:rFonts w:eastAsia="Times New Roman" w:cs="Arial" w:ascii="Arial" w:hAnsi="Arial"/>
            <w:lang w:eastAsia="fr-FR"/>
          </w:rPr>
          <w:t>une</w:t>
        </w:r>
      </w:ins>
      <w:r>
        <w:rPr>
          <w:rFonts w:eastAsia="Times New Roman" w:cs="Arial" w:ascii="Arial" w:hAnsi="Arial"/>
          <w:lang w:eastAsia="fr-FR"/>
        </w:rPr>
        <w:t xml:space="preserve"> visite et qui ne peuvent remettre l’attestation de visite avec leur offre seront éliminés.</w:t>
      </w:r>
    </w:p>
    <w:p>
      <w:pPr>
        <w:pStyle w:val="Normal"/>
        <w:spacing w:lineRule="exact" w:line="240" w:before="0" w:after="0"/>
        <w:ind w:left="567" w:right="-6" w:hanging="0"/>
        <w:jc w:val="both"/>
        <w:rPr/>
      </w:pPr>
      <w:r>
        <w:rPr>
          <w:rFonts w:eastAsia="Times New Roman" w:cs="Arial" w:ascii="Arial" w:hAnsi="Arial"/>
          <w:lang w:eastAsia="fr-FR"/>
        </w:rPr>
        <w:t xml:space="preserve">Afin d’organiser la visite, un rendez-vous sera pris avec M. </w:t>
      </w:r>
      <w:del w:id="40" w:author="Auteur inconnu" w:date="2025-01-06T16:45:00Z">
        <w:r>
          <w:rPr>
            <w:rFonts w:eastAsia="Times New Roman" w:cs="Arial" w:ascii="Arial" w:hAnsi="Arial"/>
            <w:lang w:eastAsia="fr-FR"/>
          </w:rPr>
          <w:delText>Gabriel LAVERGNE</w:delText>
        </w:r>
      </w:del>
      <w:ins w:id="41" w:author="Auteur inconnu" w:date="2025-01-06T16:45:00Z">
        <w:r>
          <w:rPr>
            <w:rFonts w:eastAsia="Times New Roman" w:cs="Arial" w:ascii="Arial" w:hAnsi="Arial"/>
            <w:lang w:eastAsia="fr-FR"/>
          </w:rPr>
          <w:t>Olivier Houhou</w:t>
        </w:r>
      </w:ins>
    </w:p>
    <w:p>
      <w:pPr>
        <w:pStyle w:val="Normal"/>
        <w:spacing w:lineRule="exact" w:line="240" w:before="0" w:after="0"/>
        <w:ind w:left="567" w:right="-6" w:hanging="0"/>
        <w:jc w:val="center"/>
        <w:rPr/>
      </w:pPr>
      <w:r>
        <w:rPr>
          <w:rFonts w:eastAsia="Times New Roman" w:cs="Arial" w:ascii="Arial" w:hAnsi="Arial"/>
          <w:b/>
          <w:highlight w:val="yellow"/>
          <w:lang w:eastAsia="fr-FR"/>
        </w:rPr>
        <w:t xml:space="preserve">Tél. : 03 88 56 55 </w:t>
      </w:r>
      <w:del w:id="42" w:author="Auteur inconnu" w:date="2025-01-06T16:45:00Z">
        <w:r>
          <w:rPr>
            <w:rFonts w:eastAsia="Times New Roman" w:cs="Arial" w:ascii="Arial" w:hAnsi="Arial"/>
            <w:b/>
            <w:highlight w:val="yellow"/>
            <w:lang w:eastAsia="fr-FR"/>
          </w:rPr>
          <w:delText xml:space="preserve">97 </w:delText>
        </w:r>
      </w:del>
      <w:ins w:id="43" w:author="Auteur inconnu" w:date="2025-01-06T16:45:00Z">
        <w:r>
          <w:rPr>
            <w:rFonts w:eastAsia="Times New Roman" w:cs="Arial" w:ascii="Arial" w:hAnsi="Arial"/>
            <w:b/>
            <w:highlight w:val="yellow"/>
            <w:lang w:eastAsia="fr-FR"/>
          </w:rPr>
          <w:t>68</w:t>
        </w:r>
      </w:ins>
    </w:p>
    <w:p>
      <w:pPr>
        <w:pStyle w:val="Normal"/>
        <w:spacing w:lineRule="exact" w:line="240" w:before="0" w:after="0"/>
        <w:ind w:left="567" w:right="-6" w:hanging="0"/>
        <w:jc w:val="center"/>
        <w:rPr/>
      </w:pPr>
      <w:r>
        <w:rPr>
          <w:rFonts w:eastAsia="Times New Roman" w:cs="Arial" w:ascii="Arial" w:hAnsi="Arial"/>
          <w:b/>
          <w:highlight w:val="yellow"/>
          <w:lang w:eastAsia="fr-FR"/>
        </w:rPr>
        <w:t xml:space="preserve">Mail :  </w:t>
      </w:r>
      <w:hyperlink r:id="rId4">
        <w:del w:id="44" w:author="Auteur inconnu" w:date="2025-01-06T16:45:00Z">
          <w:r>
            <w:rPr>
              <w:rStyle w:val="LienInternet"/>
              <w:rFonts w:eastAsia="Times New Roman" w:cs="Arial" w:ascii="Arial" w:hAnsi="Arial"/>
              <w:b/>
              <w:color w:val="auto"/>
              <w:highlight w:val="yellow"/>
              <w:lang w:eastAsia="fr-FR"/>
            </w:rPr>
            <w:delText>gabriel.lavergne</w:delText>
          </w:r>
        </w:del>
      </w:hyperlink>
      <w:hyperlink r:id="rId5">
        <w:ins w:id="45" w:author="Auteur inconnu" w:date="2025-01-06T16:45:00Z">
          <w:r>
            <w:rPr>
              <w:rStyle w:val="LienInternet"/>
              <w:rFonts w:eastAsia="Times New Roman" w:cs="Arial" w:ascii="Arial" w:hAnsi="Arial"/>
              <w:b/>
              <w:color w:val="auto"/>
              <w:highlight w:val="yellow"/>
              <w:lang w:eastAsia="fr-FR"/>
            </w:rPr>
            <w:t>olivier.houhou</w:t>
          </w:r>
        </w:ins>
      </w:hyperlink>
      <w:r>
        <w:rPr>
          <w:rStyle w:val="LienInternet"/>
          <w:rFonts w:eastAsia="Times New Roman" w:cs="Arial" w:ascii="Arial" w:hAnsi="Arial"/>
          <w:b/>
          <w:color w:val="auto"/>
          <w:highlight w:val="yellow"/>
          <w:lang w:eastAsia="fr-FR"/>
        </w:rPr>
        <w:t>@dgfip.finances.gouv.fr</w:t>
      </w:r>
      <w:r>
        <w:rPr>
          <w:rFonts w:eastAsia="Times New Roman" w:cs="Arial" w:ascii="Arial" w:hAnsi="Arial"/>
          <w:b/>
          <w:highlight w:val="yellow"/>
          <w:lang w:eastAsia="fr-FR"/>
        </w:rPr>
        <w:t xml:space="preserve"> </w:t>
      </w:r>
    </w:p>
    <w:p>
      <w:pPr>
        <w:pStyle w:val="Normal"/>
        <w:keepNext w:val="true"/>
        <w:keepLines/>
        <w:numPr>
          <w:ilvl w:val="0"/>
          <w:numId w:val="0"/>
        </w:numPr>
        <w:spacing w:before="240" w:after="240"/>
        <w:jc w:val="both"/>
        <w:outlineLvl w:val="0"/>
        <w:rPr>
          <w:rFonts w:ascii="Arial" w:hAnsi="Arial" w:eastAsia="Times New Roman" w:cs="Arial"/>
          <w:b/>
          <w:b/>
          <w:bCs/>
          <w:smallCaps/>
          <w:highlight w:val="lightGray"/>
          <w:u w:val="single"/>
          <w:lang w:eastAsia="fr-FR"/>
        </w:rPr>
      </w:pPr>
      <w:bookmarkStart w:id="86" w:name="_Toc63877035"/>
      <w:r>
        <w:rPr>
          <w:rFonts w:eastAsia="Times New Roman" w:cs="Arial" w:ascii="Arial" w:hAnsi="Arial"/>
          <w:b/>
          <w:bCs/>
          <w:smallCaps/>
          <w:highlight w:val="lightGray"/>
          <w:u w:val="single"/>
          <w:lang w:eastAsia="fr-FR"/>
        </w:rPr>
        <w:t>ARTICLE 5 – PRESENTATION DES CANDIDATURES</w:t>
      </w:r>
      <w:bookmarkEnd w:id="86"/>
    </w:p>
    <w:p>
      <w:pPr>
        <w:pStyle w:val="Normal"/>
        <w:keepNext w:val="true"/>
        <w:numPr>
          <w:ilvl w:val="0"/>
          <w:numId w:val="0"/>
        </w:numPr>
        <w:spacing w:lineRule="auto" w:line="276" w:before="200" w:after="160"/>
        <w:ind w:left="720" w:hanging="720"/>
        <w:contextualSpacing/>
        <w:outlineLvl w:val="2"/>
        <w:rPr>
          <w:rFonts w:ascii="Arial" w:hAnsi="Arial" w:eastAsia="Calibri" w:cs="Arial"/>
          <w:b/>
          <w:b/>
          <w:u w:val="single"/>
          <w:lang w:eastAsia="fr-FR"/>
        </w:rPr>
      </w:pPr>
      <w:bookmarkStart w:id="87" w:name="_Toc63877036"/>
      <w:r>
        <w:rPr>
          <w:rFonts w:eastAsia="Calibri" w:cs="Arial" w:ascii="Arial" w:hAnsi="Arial"/>
          <w:b/>
          <w:u w:val="single"/>
          <w:lang w:eastAsia="fr-FR"/>
        </w:rPr>
        <w:t>5.1.</w:t>
        <w:tab/>
        <w:t>Date de remise des candidatures</w:t>
      </w:r>
      <w:bookmarkEnd w:id="87"/>
      <w:r>
        <w:rPr>
          <w:rFonts w:eastAsia="Calibri" w:cs="Arial" w:ascii="Arial" w:hAnsi="Arial"/>
          <w:b/>
          <w:u w:val="single"/>
          <w:lang w:eastAsia="fr-FR"/>
        </w:rPr>
        <w:t> </w:t>
      </w:r>
    </w:p>
    <w:p>
      <w:pPr>
        <w:pStyle w:val="Normal"/>
        <w:spacing w:lineRule="auto" w:line="276" w:before="120" w:after="120"/>
        <w:jc w:val="both"/>
        <w:rPr>
          <w:rFonts w:ascii="Arial" w:hAnsi="Arial" w:eastAsia="Calibri" w:cs="Arial"/>
          <w:i/>
          <w:i/>
        </w:rPr>
      </w:pPr>
      <w:r>
        <w:rPr>
          <w:rFonts w:eastAsia="Calibri" w:cs="Arial" w:ascii="Arial" w:hAnsi="Arial"/>
        </w:rPr>
        <w:t>La date limite de remise des candidatures est fixée en page 1 du présent règlement.</w:t>
      </w:r>
    </w:p>
    <w:p>
      <w:pPr>
        <w:pStyle w:val="Normal"/>
        <w:spacing w:beforeAutospacing="1" w:afterAutospacing="1"/>
        <w:rPr>
          <w:rFonts w:ascii="Arial" w:hAnsi="Arial" w:eastAsia="Times New Roman" w:cs="Arial"/>
          <w:lang w:eastAsia="fr-FR"/>
        </w:rPr>
      </w:pPr>
      <w:r>
        <w:rPr>
          <w:rFonts w:eastAsia="Times New Roman" w:cs="Arial" w:ascii="Arial" w:hAnsi="Arial"/>
          <w:lang w:eastAsia="fr-FR"/>
        </w:rPr>
        <w:t>Les candidatures reçues hors délai sont éliminées.</w:t>
      </w:r>
    </w:p>
    <w:p>
      <w:pPr>
        <w:pStyle w:val="Normal"/>
        <w:keepNext w:val="true"/>
        <w:numPr>
          <w:ilvl w:val="0"/>
          <w:numId w:val="0"/>
        </w:numPr>
        <w:spacing w:lineRule="auto" w:line="276" w:before="200" w:after="160"/>
        <w:outlineLvl w:val="2"/>
        <w:rPr>
          <w:rFonts w:ascii="Arial" w:hAnsi="Arial" w:eastAsia="Calibri" w:cs="Arial"/>
          <w:b/>
          <w:b/>
          <w:u w:val="single"/>
          <w:lang w:eastAsia="fr-FR"/>
        </w:rPr>
      </w:pPr>
      <w:bookmarkStart w:id="88" w:name="_Toc63877037"/>
      <w:r>
        <w:rPr>
          <w:rFonts w:eastAsia="Calibri" w:cs="Arial" w:ascii="Arial" w:hAnsi="Arial"/>
          <w:b/>
          <w:u w:val="single"/>
          <w:lang w:eastAsia="fr-FR"/>
        </w:rPr>
        <w:t>5.2</w:t>
        <w:tab/>
        <w:t>Modalités de remise des candidatures/offres</w:t>
      </w:r>
      <w:bookmarkEnd w:id="88"/>
    </w:p>
    <w:p>
      <w:pPr>
        <w:pStyle w:val="Normal"/>
        <w:spacing w:lineRule="auto" w:line="276" w:before="0" w:after="200"/>
        <w:jc w:val="both"/>
        <w:rPr>
          <w:rFonts w:ascii="Arial" w:hAnsi="Arial" w:eastAsia="Calibri" w:cs="Arial"/>
        </w:rPr>
      </w:pPr>
      <w:r>
        <w:rPr>
          <w:rFonts w:eastAsia="Calibri" w:cs="Arial" w:ascii="Arial" w:hAnsi="Arial"/>
        </w:rPr>
        <w:t>Le candidat transmet sa candidature/offre en une seule fois. Si plusieurs candidatures/offres sont successivement transmises par un même candidat, seule est ouverte la dernière candidature/offre reçue par l'acheteur dans le délai fixé pour la remise des plis.</w:t>
      </w:r>
    </w:p>
    <w:p>
      <w:pPr>
        <w:pStyle w:val="Normal"/>
        <w:spacing w:lineRule="auto" w:line="276" w:before="120" w:after="120"/>
        <w:ind w:right="-7" w:hanging="0"/>
        <w:jc w:val="both"/>
        <w:rPr>
          <w:rFonts w:ascii="Arial" w:hAnsi="Arial" w:eastAsia="Times New Roman" w:cs="Arial"/>
          <w:lang w:eastAsia="fr-FR"/>
        </w:rPr>
      </w:pPr>
      <w:r>
        <w:rPr>
          <w:rFonts w:eastAsia="Times New Roman" w:cs="Arial" w:ascii="Arial" w:hAnsi="Arial"/>
          <w:lang w:eastAsia="fr-FR"/>
        </w:rPr>
        <w:t>Le dépôt électronique des plis s'effectue exclusivement sur la plate-forme des achats de l'Etat (PLACE) (</w:t>
      </w:r>
      <w:hyperlink r:id="rId6">
        <w:r>
          <w:rPr>
            <w:rFonts w:eastAsia="Times New Roman" w:cs="Arial" w:ascii="Arial" w:hAnsi="Arial"/>
            <w:u w:val="single"/>
            <w:lang w:eastAsia="fr-FR"/>
          </w:rPr>
          <w:t>www.marches-publics.gouv.fr</w:t>
        </w:r>
      </w:hyperlink>
      <w:r>
        <w:rPr>
          <w:rFonts w:eastAsia="Times New Roman" w:cs="Arial" w:ascii="Arial" w:hAnsi="Arial"/>
          <w:lang w:eastAsia="fr-FR"/>
        </w:rPr>
        <w:t>) conformément à l’annexe 1 du présent règlement de consultation.</w:t>
      </w:r>
    </w:p>
    <w:p>
      <w:pPr>
        <w:pStyle w:val="Normal"/>
        <w:spacing w:lineRule="auto" w:line="276" w:before="120" w:after="120"/>
        <w:ind w:right="-7" w:hanging="0"/>
        <w:jc w:val="both"/>
        <w:rPr>
          <w:rFonts w:ascii="Arial" w:hAnsi="Arial" w:eastAsia="Times New Roman" w:cs="Arial"/>
          <w:lang w:eastAsia="fr-FR"/>
        </w:rPr>
      </w:pPr>
      <w:r>
        <w:rPr>
          <w:rFonts w:eastAsia="Times New Roman" w:cs="Arial" w:ascii="Arial" w:hAnsi="Arial"/>
          <w:lang w:eastAsia="fr-FR"/>
        </w:rPr>
        <w:t>Seuls peuvent être ouverts les plis qui ont été reçus au plus tard à la date et à l'heure limites mentionnées sur la lettre d’invitation à remettre une offre. Les plis qui sont reçus ou remis après ces dates et heure sont rejetés.</w:t>
      </w:r>
    </w:p>
    <w:p>
      <w:pPr>
        <w:pStyle w:val="Normal"/>
        <w:spacing w:lineRule="auto" w:line="276" w:before="120" w:after="120"/>
        <w:ind w:right="-7" w:hanging="0"/>
        <w:jc w:val="both"/>
        <w:rPr>
          <w:rFonts w:ascii="Arial" w:hAnsi="Arial" w:eastAsia="Times New Roman" w:cs="Arial"/>
          <w:color w:val="000000"/>
          <w:lang w:eastAsia="fr-FR"/>
        </w:rPr>
      </w:pPr>
      <w:r>
        <w:rPr>
          <w:rFonts w:eastAsia="Times New Roman" w:cs="Arial" w:ascii="Arial" w:hAnsi="Arial"/>
          <w:color w:val="000000"/>
          <w:lang w:eastAsia="fr-FR"/>
        </w:rPr>
        <w:t>Le profil connecté sur la PLACE qui n’a aucune activité est déconnecté automatiquement à l’issue d’un délai de 30 minutes. Le pouvoir adjudicateur ne saurait ni déroger à l’heure limite de remise des offres ni être tenu pour responsable si un candidat n’a pas été vigilant à maintenir par tous moyens la connexion de son profil entreprise lors du téléchargement.</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89" w:name="_Toc63877038"/>
      <w:r>
        <w:rPr>
          <w:rFonts w:cs="Arial" w:ascii="Arial" w:hAnsi="Arial"/>
          <w:b/>
          <w:u w:val="single"/>
          <w:lang w:eastAsia="fr-FR"/>
        </w:rPr>
        <w:t>5.3.</w:t>
        <w:tab/>
        <w:t>Conditions de participation</w:t>
      </w:r>
      <w:bookmarkEnd w:id="89"/>
      <w:r>
        <w:rPr>
          <w:rFonts w:cs="Arial" w:ascii="Arial" w:hAnsi="Arial"/>
          <w:b/>
          <w:u w:val="single"/>
          <w:lang w:eastAsia="fr-FR"/>
        </w:rPr>
        <w:t xml:space="preserve"> </w:t>
      </w:r>
    </w:p>
    <w:p>
      <w:pPr>
        <w:pStyle w:val="Normal"/>
        <w:spacing w:before="240" w:after="120"/>
        <w:ind w:right="-6" w:hanging="0"/>
        <w:jc w:val="both"/>
        <w:rPr>
          <w:rFonts w:ascii="Arial" w:hAnsi="Arial" w:eastAsia="Times New Roman" w:cs="Arial"/>
          <w:color w:val="000000"/>
          <w:lang w:eastAsia="fr-FR"/>
        </w:rPr>
      </w:pPr>
      <w:r>
        <w:rPr>
          <w:rFonts w:eastAsia="Times New Roman" w:cs="Arial" w:ascii="Arial" w:hAnsi="Arial"/>
          <w:color w:val="000000"/>
          <w:lang w:eastAsia="fr-FR"/>
        </w:rPr>
        <w:t xml:space="preserve">Les candidatures et offres sont entièrement rédigées en langue française ou fournies avec une traduction française lorsque les documents sont rédigés dans une autre langue (article R2143-16 et R2151-12 du code de la commande publique). </w:t>
      </w:r>
    </w:p>
    <w:p>
      <w:pPr>
        <w:pStyle w:val="Normal"/>
        <w:jc w:val="both"/>
        <w:rPr>
          <w:rFonts w:ascii="Arial" w:hAnsi="Arial" w:cs="Arial"/>
          <w:lang w:eastAsia="fr-FR"/>
        </w:rPr>
      </w:pPr>
      <w:r>
        <w:rPr>
          <w:rFonts w:cs="Arial" w:ascii="Arial" w:hAnsi="Arial"/>
          <w:lang w:eastAsia="fr-FR"/>
        </w:rPr>
        <w:t>L’ensemble des échanges entre le pouvoir adjudicateur et les candidats devra respecter les principes de la commande publique, notamment le principe de l’égalité de traitement, qui s’applique à l’ensemble de la procédure de passation.</w:t>
      </w:r>
    </w:p>
    <w:p>
      <w:pPr>
        <w:pStyle w:val="Normal"/>
        <w:jc w:val="both"/>
        <w:rPr>
          <w:rFonts w:ascii="Arial" w:hAnsi="Arial" w:cs="Arial"/>
          <w:lang w:eastAsia="fr-FR"/>
        </w:rPr>
      </w:pPr>
      <w:r>
        <w:rPr>
          <w:rFonts w:cs="Arial" w:ascii="Arial" w:hAnsi="Arial"/>
          <w:lang w:eastAsia="fr-FR"/>
        </w:rPr>
        <w:t>Sans préjudice des dispositions de l’article L2141-11 du Code de la commande publique, le candidat est informé que la candidature à la présente consultation est incompatible avec toute mission d’assistance à la maîtrise d’ouvrage ou avec toute intervention directe ou indirecte dans la préparation de la présente procédure de passation du marché.</w:t>
      </w:r>
    </w:p>
    <w:p>
      <w:pPr>
        <w:pStyle w:val="Normal"/>
        <w:jc w:val="both"/>
        <w:rPr>
          <w:rFonts w:ascii="Arial" w:hAnsi="Arial" w:cs="Arial"/>
          <w:lang w:eastAsia="fr-FR"/>
        </w:rPr>
      </w:pPr>
      <w:r>
        <w:rPr>
          <w:rFonts w:cs="Arial" w:ascii="Arial" w:hAnsi="Arial"/>
          <w:lang w:eastAsia="fr-FR"/>
        </w:rPr>
        <w:t>Les concurrents consultés considéreront comme strictement confidentiel le dossier de cette opération et ne devront communiquer aucun renseignement sur les études ainsi effectuées à qui que ce soit sans accord écrit préalable du pouvoir adjudicateur.</w:t>
      </w:r>
    </w:p>
    <w:p>
      <w:pPr>
        <w:pStyle w:val="Normal"/>
        <w:keepNext w:val="true"/>
        <w:numPr>
          <w:ilvl w:val="0"/>
          <w:numId w:val="0"/>
        </w:numPr>
        <w:spacing w:lineRule="auto" w:line="276" w:before="200" w:after="160"/>
        <w:ind w:left="720" w:hanging="720"/>
        <w:contextualSpacing/>
        <w:outlineLvl w:val="2"/>
        <w:rPr>
          <w:rFonts w:ascii="Arial" w:hAnsi="Arial" w:eastAsia="Calibri" w:cs="Arial"/>
          <w:b/>
          <w:b/>
          <w:u w:val="single"/>
          <w:lang w:eastAsia="fr-FR"/>
        </w:rPr>
      </w:pPr>
      <w:bookmarkStart w:id="90" w:name="_Toc63877039"/>
      <w:r>
        <w:rPr>
          <w:rFonts w:eastAsia="Calibri" w:cs="Arial" w:ascii="Arial" w:hAnsi="Arial"/>
          <w:b/>
          <w:u w:val="single"/>
          <w:lang w:eastAsia="fr-FR"/>
        </w:rPr>
        <w:t>5.4.</w:t>
        <w:tab/>
        <w:t>Vérification des candidatures</w:t>
      </w:r>
      <w:bookmarkEnd w:id="90"/>
      <w:r>
        <w:rPr>
          <w:rFonts w:eastAsia="Calibri" w:cs="Arial" w:ascii="Arial" w:hAnsi="Arial"/>
          <w:b/>
          <w:u w:val="single"/>
          <w:lang w:eastAsia="fr-FR"/>
        </w:rPr>
        <w:t> </w:t>
      </w:r>
    </w:p>
    <w:p>
      <w:pPr>
        <w:pStyle w:val="Normal"/>
        <w:spacing w:before="240" w:after="160"/>
        <w:jc w:val="both"/>
        <w:rPr>
          <w:rFonts w:ascii="Arial" w:hAnsi="Arial" w:eastAsia="Times New Roman" w:cs="Arial"/>
          <w:bCs/>
          <w:lang w:eastAsia="fr-FR"/>
        </w:rPr>
      </w:pPr>
      <w:r>
        <w:rPr>
          <w:rFonts w:eastAsia="Times New Roman" w:cs="Arial" w:ascii="Arial" w:hAnsi="Arial"/>
          <w:bCs/>
          <w:lang w:eastAsia="fr-FR"/>
        </w:rPr>
        <w:t xml:space="preserve">La vérification des candidatures sera effectuée selon les conditions prévues aux articles R2144-1 à R2144-7 du code de la commande publique. </w:t>
      </w:r>
    </w:p>
    <w:p>
      <w:pPr>
        <w:pStyle w:val="Normal"/>
        <w:jc w:val="both"/>
        <w:rPr/>
      </w:pPr>
      <w:r>
        <w:rPr>
          <w:rFonts w:eastAsia="Times New Roman" w:cs="Arial" w:ascii="Arial" w:hAnsi="Arial"/>
          <w:bCs/>
          <w:lang w:eastAsia="fr-FR"/>
        </w:rPr>
        <w:t>Dans le cas où</w:t>
      </w:r>
      <w:r>
        <w:rPr>
          <w:rFonts w:cs="Arial" w:ascii="Arial" w:hAnsi="Arial"/>
        </w:rPr>
        <w:t xml:space="preserve"> des pièces ou informations dont la présentation était réclamée au titre de la candidature sont absentes ou incomplètes, le pouvoir adjudicateur se laisse la possibilité de demander à tous les candidats concernés de compléter leur dossier de candidature dans un délai de 10 jours à compter de la réception de l’accusé réception PLACE.</w:t>
      </w:r>
      <w:r>
        <w:rPr/>
        <w:t xml:space="preserve"> </w:t>
      </w:r>
    </w:p>
    <w:p>
      <w:pPr>
        <w:pStyle w:val="ListParagraph"/>
        <w:keepNext w:val="true"/>
        <w:numPr>
          <w:ilvl w:val="0"/>
          <w:numId w:val="0"/>
        </w:numPr>
        <w:spacing w:before="200" w:after="0"/>
        <w:ind w:left="720" w:hanging="720"/>
        <w:contextualSpacing/>
        <w:jc w:val="both"/>
        <w:outlineLvl w:val="2"/>
        <w:rPr>
          <w:rFonts w:ascii="Arial" w:hAnsi="Arial" w:cs="Arial"/>
        </w:rPr>
      </w:pPr>
      <w:bookmarkStart w:id="91" w:name="_Toc63877040"/>
      <w:r>
        <w:rPr>
          <w:rFonts w:cs="Arial" w:ascii="Arial" w:hAnsi="Arial"/>
          <w:b/>
          <w:u w:val="single"/>
          <w:lang w:eastAsia="fr-FR"/>
        </w:rPr>
        <w:t>5.5.</w:t>
        <w:tab/>
        <w:t>Groupements d’opérateurs économiques</w:t>
      </w:r>
      <w:bookmarkEnd w:id="91"/>
    </w:p>
    <w:p>
      <w:pPr>
        <w:pStyle w:val="Normal"/>
        <w:spacing w:before="240" w:after="160"/>
        <w:rPr>
          <w:rFonts w:ascii="Arial" w:hAnsi="Arial" w:cs="Arial"/>
          <w:b/>
          <w:b/>
          <w:color w:val="7F7F7F"/>
          <w:u w:val="single"/>
        </w:rPr>
      </w:pPr>
      <w:r>
        <w:rPr>
          <w:rFonts w:cs="Arial" w:ascii="Arial" w:hAnsi="Arial"/>
        </w:rPr>
        <w:t>Les candidats ne peuvent présenter plusieurs candidatures en agissant à la fois (R2151-7 du code de la commande publique) en qualité de candidat individuel et de membre d'un ou plusieurs groupements.</w:t>
      </w:r>
    </w:p>
    <w:p>
      <w:pPr>
        <w:pStyle w:val="Normal"/>
        <w:jc w:val="both"/>
        <w:rPr>
          <w:rFonts w:ascii="Arial" w:hAnsi="Arial" w:cs="Arial"/>
          <w:lang w:eastAsia="fr-FR"/>
        </w:rPr>
      </w:pPr>
      <w:r>
        <w:rPr>
          <w:rFonts w:cs="Arial" w:ascii="Arial" w:hAnsi="Arial"/>
          <w:lang w:eastAsia="fr-FR"/>
        </w:rPr>
        <w:t xml:space="preserve">Conformément à l’article R2142-23 du code de la commande publique, un même opérateur économique ne peut pas être mandataire de plus d'un groupement pour un même marché. </w:t>
      </w:r>
    </w:p>
    <w:p>
      <w:pPr>
        <w:pStyle w:val="Normal"/>
        <w:jc w:val="both"/>
        <w:rPr>
          <w:rFonts w:ascii="Arial" w:hAnsi="Arial" w:eastAsia="Calibri" w:cs="Arial"/>
        </w:rPr>
      </w:pPr>
      <w:r>
        <w:rPr>
          <w:rFonts w:eastAsia="Calibri" w:cs="Arial" w:ascii="Arial" w:hAnsi="Arial"/>
        </w:rPr>
        <w:t>Cette clause s’applique à l’entreprise, à ses agences et ses succursales. Le non-respect de cette clause entraînera l’élimination des candidatures concernées.</w:t>
      </w:r>
    </w:p>
    <w:p>
      <w:pPr>
        <w:pStyle w:val="Normal"/>
        <w:jc w:val="both"/>
        <w:rPr>
          <w:rFonts w:ascii="Arial" w:hAnsi="Arial" w:eastAsia="Calibri" w:cs="Arial"/>
        </w:rPr>
      </w:pPr>
      <w:r>
        <w:rPr>
          <w:rFonts w:eastAsia="Calibri" w:cs="Arial" w:ascii="Arial" w:hAnsi="Arial"/>
        </w:rPr>
        <w:t>Il appartient aux candidats groupés de désigner expressément le mandataire dès le dépôt de la candidature.</w:t>
      </w:r>
    </w:p>
    <w:p>
      <w:pPr>
        <w:pStyle w:val="Normal"/>
        <w:jc w:val="both"/>
        <w:rPr>
          <w:rFonts w:ascii="Arial" w:hAnsi="Arial" w:eastAsia="Calibri" w:cs="Arial"/>
        </w:rPr>
      </w:pPr>
      <w:r>
        <w:rPr>
          <w:rFonts w:eastAsia="Calibri" w:cs="Arial" w:ascii="Arial" w:hAnsi="Arial"/>
        </w:rPr>
        <w:t xml:space="preserve">Dans le cas d'une candidature d'un groupement d'opérateurs économiques, chaque membre du groupement doit </w:t>
      </w:r>
      <w:r>
        <w:rPr>
          <w:rFonts w:eastAsia="Calibri" w:cs="Arial" w:ascii="Arial" w:hAnsi="Arial"/>
          <w:b/>
          <w:u w:val="single"/>
        </w:rPr>
        <w:t>fournir l'ensemble des documents et renseignements</w:t>
      </w:r>
      <w:r>
        <w:rPr>
          <w:rFonts w:eastAsia="Calibri" w:cs="Arial" w:ascii="Arial" w:hAnsi="Arial"/>
        </w:rPr>
        <w:t> attestant de ses capacités juridiques, professionnelles, techniques et financières. L'appréciation des capacités du groupement est globale.</w:t>
      </w:r>
    </w:p>
    <w:p>
      <w:pPr>
        <w:pStyle w:val="Normal"/>
        <w:spacing w:lineRule="auto" w:line="276" w:before="0" w:after="240"/>
        <w:ind w:right="-7" w:hanging="0"/>
        <w:jc w:val="both"/>
        <w:rPr>
          <w:rFonts w:ascii="Arial" w:hAnsi="Arial" w:eastAsia="Times New Roman" w:cs="Arial"/>
          <w:bCs/>
          <w:color w:val="000000"/>
          <w:lang w:eastAsia="fr-FR"/>
        </w:rPr>
      </w:pPr>
      <w:r>
        <w:rPr>
          <w:rFonts w:eastAsia="Calibri" w:cs="Arial" w:ascii="Arial" w:hAnsi="Arial"/>
        </w:rPr>
        <w:t>Conformément aux termes de l’article L2141-13 du code de la commande publique, il est précisé aux candidats qui se présentent sous la forme d’un groupement, que l</w:t>
      </w:r>
      <w:r>
        <w:rPr>
          <w:rFonts w:eastAsia="Times New Roman" w:cs="Arial" w:ascii="Arial" w:hAnsi="Arial"/>
          <w:bCs/>
          <w:color w:val="000000"/>
          <w:lang w:eastAsia="fr-FR"/>
        </w:rPr>
        <w:t>orsque le motif d'exclusion de la procédure de passation concerne un de ses membres, le pouvoir adjudicateur exige son remplacement par une personne qui ne fait pas l'objet d'un motif d'exclusion dans un délai de dix jours à compter de la réception de cette demande par le mandataire du groupement. A défaut, le groupement est exclu de la procédure.</w:t>
      </w:r>
    </w:p>
    <w:p>
      <w:pPr>
        <w:pStyle w:val="Normal"/>
        <w:spacing w:lineRule="auto" w:line="276" w:before="0" w:after="240"/>
        <w:ind w:right="-7" w:hanging="0"/>
        <w:jc w:val="both"/>
        <w:rPr>
          <w:rFonts w:ascii="Arial" w:hAnsi="Arial" w:eastAsia="Times New Roman" w:cs="Arial"/>
          <w:bCs/>
          <w:color w:val="000000"/>
          <w:lang w:eastAsia="fr-FR"/>
        </w:rPr>
      </w:pPr>
      <w:r>
        <w:rPr>
          <w:rFonts w:eastAsia="Times New Roman" w:cs="Arial" w:ascii="Arial" w:hAnsi="Arial"/>
          <w:bCs/>
          <w:color w:val="000000"/>
          <w:lang w:eastAsia="fr-FR"/>
        </w:rPr>
        <w:t>Dans le cadre de la présente consultation, l</w:t>
      </w:r>
      <w:r>
        <w:rPr>
          <w:rFonts w:eastAsia="Calibri" w:cs="Arial" w:ascii="Arial" w:hAnsi="Arial"/>
        </w:rPr>
        <w:t>a forme du groupement n'est pas imposée.</w:t>
      </w:r>
    </w:p>
    <w:p>
      <w:pPr>
        <w:pStyle w:val="Normal"/>
        <w:spacing w:lineRule="auto" w:line="276" w:before="0" w:after="200"/>
        <w:jc w:val="both"/>
        <w:rPr>
          <w:rFonts w:ascii="Arial" w:hAnsi="Arial" w:eastAsia="Calibri" w:cs="Arial"/>
        </w:rPr>
      </w:pPr>
      <w:r>
        <w:rPr>
          <w:rFonts w:eastAsia="Calibri" w:cs="Arial" w:ascii="Arial" w:hAnsi="Arial"/>
        </w:rPr>
        <w:t>Chacun des membres du groupement dit solidaire est engagé financièrement pour la totalité du marché comme précisé dans l’acte d’engagement. En cas de groupement conjoint, le mandataire est solidaire pour l'exécution du marché de chacun des membres du groupement pour ses obligations contractuelles à l'égard de l'acheteur.</w:t>
      </w:r>
    </w:p>
    <w:p>
      <w:pPr>
        <w:pStyle w:val="ListParagraph"/>
        <w:keepNext w:val="true"/>
        <w:numPr>
          <w:ilvl w:val="0"/>
          <w:numId w:val="0"/>
        </w:numPr>
        <w:spacing w:before="200" w:after="0"/>
        <w:ind w:left="720" w:hanging="720"/>
        <w:contextualSpacing/>
        <w:jc w:val="both"/>
        <w:outlineLvl w:val="2"/>
        <w:rPr>
          <w:rFonts w:ascii="Arial" w:hAnsi="Arial" w:cs="Arial"/>
          <w:b/>
          <w:b/>
          <w:u w:val="single"/>
          <w:lang w:eastAsia="fr-FR"/>
        </w:rPr>
      </w:pPr>
      <w:bookmarkStart w:id="92" w:name="_Toc63877041"/>
      <w:r>
        <w:rPr>
          <w:rFonts w:cs="Arial" w:ascii="Arial" w:hAnsi="Arial"/>
          <w:b/>
          <w:u w:val="single"/>
          <w:lang w:eastAsia="fr-FR"/>
        </w:rPr>
        <w:t>5.7.</w:t>
        <w:tab/>
        <w:t>Présentation de la candidature</w:t>
      </w:r>
      <w:bookmarkEnd w:id="92"/>
      <w:r>
        <w:rPr>
          <w:rFonts w:cs="Arial" w:ascii="Arial" w:hAnsi="Arial"/>
          <w:b/>
          <w:u w:val="single"/>
          <w:lang w:eastAsia="fr-FR"/>
        </w:rPr>
        <w:t> </w:t>
      </w:r>
    </w:p>
    <w:p>
      <w:pPr>
        <w:pStyle w:val="Normal"/>
        <w:spacing w:before="240" w:after="160"/>
        <w:rPr>
          <w:rFonts w:ascii="Arial" w:hAnsi="Arial" w:cs="Arial"/>
          <w:lang w:eastAsia="fr-FR"/>
        </w:rPr>
      </w:pPr>
      <w:r>
        <w:rPr>
          <w:rFonts w:cs="Arial" w:ascii="Arial" w:hAnsi="Arial"/>
          <w:lang w:eastAsia="fr-FR"/>
        </w:rPr>
        <w:t xml:space="preserve">Les candidats devront produire les </w:t>
      </w:r>
      <w:r>
        <w:rPr>
          <w:rFonts w:cs="Arial" w:ascii="Arial" w:hAnsi="Arial"/>
          <w:u w:val="single"/>
          <w:lang w:eastAsia="fr-FR"/>
        </w:rPr>
        <w:t>éléments suivants</w:t>
      </w:r>
      <w:r>
        <w:rPr>
          <w:rFonts w:cs="Arial" w:ascii="Arial" w:hAnsi="Arial"/>
          <w:lang w:eastAsia="fr-FR"/>
        </w:rPr>
        <w:t xml:space="preserve"> à l’appui de leur candidature :</w:t>
      </w:r>
    </w:p>
    <w:p>
      <w:pPr>
        <w:pStyle w:val="Normal"/>
        <w:ind w:left="567" w:hanging="0"/>
        <w:jc w:val="both"/>
        <w:rPr>
          <w:rFonts w:ascii="Arial" w:hAnsi="Arial" w:eastAsia="Times New Roman" w:cs="Arial"/>
          <w:bCs/>
          <w:i/>
          <w:i/>
          <w:color w:val="1F497D" w:themeColor="text2"/>
          <w:lang w:eastAsia="fr-FR"/>
        </w:rPr>
      </w:pPr>
      <w:r>
        <w:fldChar w:fldCharType="begin">
          <w:ffData>
            <w:name w:val=""/>
            <w:enabled/>
            <w:calcOnExit w:val="0"/>
            <w:checkBox>
              <w:sizeAuto/>
              <w:checked/>
            </w:checkBox>
          </w:ffData>
        </w:fldChar>
      </w:r>
      <w:r>
        <w:rPr/>
        <w:instrText> FORMCHECKBOX </w:instrText>
      </w:r>
      <w:r>
        <w:rPr/>
        <w:fldChar w:fldCharType="separate"/>
      </w:r>
      <w:bookmarkStart w:id="93" w:name="__Fieldmark__4117_610561133"/>
      <w:bookmarkStart w:id="94" w:name="__Fieldmark__4117_610561133"/>
      <w:bookmarkEnd w:id="94"/>
      <w:r>
        <w:rPr/>
      </w:r>
      <w:r>
        <w:rPr/>
        <w:fldChar w:fldCharType="end"/>
      </w:r>
      <w:bookmarkStart w:id="95" w:name="__Fieldmark__5216_460932930"/>
      <w:bookmarkStart w:id="96" w:name="__Fieldmark__11814_3438882420"/>
      <w:bookmarkStart w:id="97" w:name="__Fieldmark__4826_263120979"/>
      <w:bookmarkStart w:id="98" w:name="__Fieldmark__18110_2849375701"/>
      <w:bookmarkStart w:id="99" w:name="__Fieldmark__11755_2849375701"/>
      <w:bookmarkStart w:id="100" w:name="__Fieldmark__9754_2849375701"/>
      <w:bookmarkStart w:id="101" w:name="__Fieldmark__14986_2849375701"/>
      <w:bookmarkStart w:id="102" w:name="__Fieldmark__2369_3713748148"/>
      <w:bookmarkStart w:id="103" w:name="__Fieldmark__1201_3431789295"/>
      <w:bookmarkStart w:id="104" w:name="__Fieldmark__5031_3846334452"/>
      <w:bookmarkStart w:id="105" w:name="__Fieldmark__15830_3438882420"/>
      <w:bookmarkStart w:id="106" w:name="__Fieldmark__8360_1969831597"/>
      <w:bookmarkEnd w:id="95"/>
      <w:bookmarkEnd w:id="96"/>
      <w:bookmarkEnd w:id="97"/>
      <w:bookmarkEnd w:id="98"/>
      <w:bookmarkEnd w:id="99"/>
      <w:bookmarkEnd w:id="100"/>
      <w:bookmarkEnd w:id="101"/>
      <w:bookmarkEnd w:id="102"/>
      <w:bookmarkEnd w:id="103"/>
      <w:bookmarkEnd w:id="104"/>
      <w:bookmarkEnd w:id="105"/>
      <w:bookmarkEnd w:id="106"/>
      <w:r>
        <w:rPr>
          <w:rFonts w:eastAsia="Times New Roman" w:cs="Arial" w:ascii="Arial" w:hAnsi="Arial"/>
          <w:bCs/>
          <w:lang w:eastAsia="fr-FR"/>
        </w:rPr>
        <w:t xml:space="preserve"> </w:t>
      </w:r>
      <w:r>
        <w:rPr>
          <w:rFonts w:eastAsia="Times New Roman" w:cs="Arial" w:ascii="Arial" w:hAnsi="Arial"/>
          <w:b/>
          <w:bCs/>
          <w:u w:val="single"/>
          <w:lang w:eastAsia="fr-FR"/>
        </w:rPr>
        <w:t>Une lettre de candidature</w:t>
      </w:r>
      <w:r>
        <w:rPr>
          <w:rFonts w:eastAsia="Times New Roman" w:cs="Arial" w:ascii="Arial" w:hAnsi="Arial"/>
          <w:bCs/>
          <w:lang w:eastAsia="fr-FR"/>
        </w:rPr>
        <w:t xml:space="preserve"> dûment complétée, (DC1 disponible sur </w:t>
      </w:r>
      <w:hyperlink r:id="rId7">
        <w:r>
          <w:rPr>
            <w:rStyle w:val="LienInternet"/>
            <w:rFonts w:eastAsia="Times New Roman" w:cs="Arial" w:ascii="Arial" w:hAnsi="Arial"/>
            <w:bCs/>
            <w:lang w:eastAsia="fr-FR"/>
          </w:rPr>
          <w:t>https://www.economie.gouv.fr/daj/formulaires-declaration-du-candidat</w:t>
        </w:r>
      </w:hyperlink>
      <w:r>
        <w:rPr>
          <w:rFonts w:eastAsia="Times New Roman" w:cs="Arial" w:ascii="Arial" w:hAnsi="Arial"/>
          <w:bCs/>
          <w:lang w:eastAsia="fr-FR"/>
        </w:rPr>
        <w:t xml:space="preserve"> ou équivalent, reprenant l’ensemble des éléments demandés et comportant les déclarations sur l’honneur relatives aux interdictions de soumissionner telles que mentionnées aux articles R2143-3 et suivant du code de la commande publique). </w:t>
      </w:r>
    </w:p>
    <w:p>
      <w:pPr>
        <w:pStyle w:val="Normal"/>
        <w:ind w:left="849" w:hanging="0"/>
        <w:jc w:val="both"/>
        <w:rPr>
          <w:rFonts w:ascii="Arial" w:hAnsi="Arial" w:eastAsia="Times New Roman" w:cs="Arial"/>
          <w:bCs/>
          <w:lang w:eastAsia="fr-FR"/>
        </w:rPr>
      </w:pPr>
      <w:r>
        <w:rPr>
          <w:rFonts w:eastAsia="Times New Roman" w:cs="Arial" w:ascii="Arial" w:hAnsi="Arial"/>
          <w:b/>
          <w:bCs/>
          <w:u w:val="single"/>
          <w:lang w:eastAsia="fr-FR"/>
        </w:rPr>
        <w:t>En cas de groupement</w:t>
      </w:r>
      <w:r>
        <w:rPr>
          <w:rFonts w:eastAsia="Times New Roman" w:cs="Arial" w:ascii="Arial" w:hAnsi="Arial"/>
          <w:bCs/>
          <w:lang w:eastAsia="fr-FR"/>
        </w:rPr>
        <w:t>, la lettre de candidature doit impérativement permettre l’identification :</w:t>
      </w:r>
    </w:p>
    <w:p>
      <w:pPr>
        <w:pStyle w:val="Normal"/>
        <w:numPr>
          <w:ilvl w:val="0"/>
          <w:numId w:val="7"/>
        </w:numPr>
        <w:spacing w:lineRule="auto" w:line="276" w:before="120" w:after="120"/>
        <w:jc w:val="both"/>
        <w:rPr>
          <w:rFonts w:ascii="Arial" w:hAnsi="Arial" w:eastAsia="Times New Roman" w:cs="Arial"/>
          <w:bCs/>
          <w:lang w:eastAsia="fr-FR"/>
        </w:rPr>
      </w:pPr>
      <w:r>
        <w:rPr>
          <w:rFonts w:eastAsia="Times New Roman" w:cs="Arial" w:ascii="Arial" w:hAnsi="Arial"/>
          <w:bCs/>
          <w:lang w:eastAsia="fr-FR"/>
        </w:rPr>
        <w:t>de la composition du groupement, avec les coordonnées de chacun des membres du groupement ;</w:t>
      </w:r>
    </w:p>
    <w:p>
      <w:pPr>
        <w:pStyle w:val="Normal"/>
        <w:numPr>
          <w:ilvl w:val="0"/>
          <w:numId w:val="2"/>
        </w:numPr>
        <w:spacing w:lineRule="auto" w:line="276" w:before="120" w:after="120"/>
        <w:ind w:left="1349" w:hanging="357"/>
        <w:jc w:val="both"/>
        <w:rPr>
          <w:rFonts w:ascii="Arial" w:hAnsi="Arial" w:eastAsia="Times New Roman" w:cs="Arial"/>
          <w:bCs/>
          <w:lang w:eastAsia="fr-FR"/>
        </w:rPr>
      </w:pPr>
      <w:r>
        <w:rPr>
          <w:rFonts w:eastAsia="Times New Roman" w:cs="Arial" w:ascii="Arial" w:hAnsi="Arial"/>
          <w:bCs/>
          <w:lang w:eastAsia="fr-FR"/>
        </w:rPr>
        <w:t>du mandataire ;</w:t>
      </w:r>
    </w:p>
    <w:p>
      <w:pPr>
        <w:pStyle w:val="Normal"/>
        <w:numPr>
          <w:ilvl w:val="0"/>
          <w:numId w:val="7"/>
        </w:numPr>
        <w:spacing w:lineRule="auto" w:line="276" w:before="120" w:after="120"/>
        <w:jc w:val="both"/>
        <w:rPr>
          <w:rFonts w:ascii="Arial" w:hAnsi="Arial" w:eastAsia="Times New Roman" w:cs="Arial"/>
          <w:bCs/>
          <w:lang w:eastAsia="fr-FR"/>
        </w:rPr>
      </w:pPr>
      <w:r>
        <w:rPr>
          <w:rFonts w:eastAsia="Times New Roman" w:cs="Arial" w:ascii="Arial" w:hAnsi="Arial"/>
          <w:bCs/>
          <w:lang w:eastAsia="fr-FR"/>
        </w:rPr>
        <w:t>de la nature du groupement.</w:t>
      </w:r>
    </w:p>
    <w:p>
      <w:pPr>
        <w:pStyle w:val="ListParagraph"/>
        <w:ind w:left="1068" w:hanging="0"/>
        <w:jc w:val="both"/>
        <w:rPr>
          <w:rFonts w:ascii="Arial" w:hAnsi="Arial" w:eastAsia="Times New Roman" w:cs="Arial"/>
          <w:bCs/>
          <w:lang w:eastAsia="fr-FR"/>
        </w:rPr>
      </w:pPr>
      <w:r>
        <w:rPr>
          <w:rFonts w:eastAsia="Times New Roman" w:cs="Arial" w:ascii="Arial" w:hAnsi="Arial"/>
          <w:bCs/>
          <w:lang w:eastAsia="fr-FR"/>
        </w:rPr>
        <w:t>Il est précisé qu’en cas de groupement, l’appréciation des capacités professionnelles, techniques et financières est globale.</w:t>
      </w:r>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07" w:name="__Fieldmark__4170_610561133"/>
      <w:bookmarkStart w:id="108" w:name="__Fieldmark__4170_610561133"/>
      <w:bookmarkEnd w:id="108"/>
      <w:r>
        <w:rPr/>
      </w:r>
      <w:r>
        <w:rPr/>
        <w:fldChar w:fldCharType="end"/>
      </w:r>
      <w:bookmarkStart w:id="109" w:name="__Fieldmark__5261_460932930"/>
      <w:bookmarkStart w:id="110" w:name="__Fieldmark__11853_3438882420"/>
      <w:bookmarkStart w:id="111" w:name="__Fieldmark__4859_263120979"/>
      <w:bookmarkStart w:id="112" w:name="__Fieldmark__18135_2849375701"/>
      <w:bookmarkStart w:id="113" w:name="__Fieldmark__11774_2849375701"/>
      <w:bookmarkStart w:id="114" w:name="__Fieldmark__9777_2849375701"/>
      <w:bookmarkStart w:id="115" w:name="__Fieldmark__15008_2849375701"/>
      <w:bookmarkStart w:id="116" w:name="__Fieldmark__2397_3713748148"/>
      <w:bookmarkStart w:id="117" w:name="__Fieldmark__1232_3431789295"/>
      <w:bookmarkStart w:id="118" w:name="__Fieldmark__5069_3846334452"/>
      <w:bookmarkStart w:id="119" w:name="__Fieldmark__15872_3438882420"/>
      <w:bookmarkStart w:id="120" w:name="__Fieldmark__8408_1969831597"/>
      <w:bookmarkEnd w:id="109"/>
      <w:bookmarkEnd w:id="110"/>
      <w:bookmarkEnd w:id="111"/>
      <w:bookmarkEnd w:id="112"/>
      <w:bookmarkEnd w:id="113"/>
      <w:bookmarkEnd w:id="114"/>
      <w:bookmarkEnd w:id="115"/>
      <w:bookmarkEnd w:id="116"/>
      <w:bookmarkEnd w:id="117"/>
      <w:bookmarkEnd w:id="118"/>
      <w:bookmarkEnd w:id="119"/>
      <w:bookmarkEnd w:id="120"/>
      <w:r>
        <w:rPr>
          <w:rFonts w:eastAsia="Times New Roman" w:cs="Arial" w:ascii="Arial" w:hAnsi="Arial"/>
          <w:bCs/>
          <w:lang w:eastAsia="fr-FR"/>
        </w:rPr>
        <w:t xml:space="preserve"> </w:t>
      </w:r>
      <w:r>
        <w:rPr>
          <w:rFonts w:eastAsia="Times New Roman" w:cs="Arial" w:ascii="Arial" w:hAnsi="Arial"/>
          <w:b/>
          <w:bCs/>
          <w:u w:val="single"/>
          <w:lang w:eastAsia="fr-FR"/>
        </w:rPr>
        <w:t>OU</w:t>
      </w:r>
      <w:r>
        <w:rPr>
          <w:rFonts w:eastAsia="Times New Roman" w:cs="Arial" w:ascii="Arial" w:hAnsi="Arial"/>
          <w:bCs/>
          <w:lang w:eastAsia="fr-FR"/>
        </w:rPr>
        <w:t xml:space="preserve"> le </w:t>
      </w:r>
      <w:r>
        <w:rPr>
          <w:rFonts w:eastAsia="Times New Roman" w:cs="Arial" w:ascii="Arial" w:hAnsi="Arial"/>
          <w:b/>
          <w:bCs/>
          <w:u w:val="single"/>
          <w:lang w:eastAsia="fr-FR"/>
        </w:rPr>
        <w:t>document unique de marché européen (DUME)</w:t>
      </w:r>
      <w:r>
        <w:rPr>
          <w:rFonts w:eastAsia="Times New Roman" w:cs="Arial" w:ascii="Arial" w:hAnsi="Arial"/>
          <w:bCs/>
          <w:lang w:eastAsia="fr-FR"/>
        </w:rPr>
        <w:t xml:space="preserve"> : rubriques équivalentes disponibles sur  </w:t>
      </w:r>
      <w:r>
        <w:fldChar w:fldCharType="begin"/>
      </w:r>
      <w:r>
        <w:rPr>
          <w:u w:val="single"/>
          <w:bCs/>
          <w:rFonts w:eastAsia="Times New Roman" w:cs="Arial" w:ascii="Arial" w:hAnsi="Arial"/>
          <w:color w:val="0000FF"/>
          <w:lang w:eastAsia="fr-FR"/>
        </w:rPr>
        <w:instrText> HYPERLINK "https://dume.chorus-pro.gouv.fr/" \l "/"</w:instrText>
      </w:r>
      <w:r>
        <w:rPr>
          <w:u w:val="single"/>
          <w:bCs/>
          <w:rFonts w:eastAsia="Times New Roman" w:cs="Arial" w:ascii="Arial" w:hAnsi="Arial"/>
          <w:color w:val="0000FF"/>
          <w:lang w:eastAsia="fr-FR"/>
        </w:rPr>
        <w:fldChar w:fldCharType="separate"/>
      </w:r>
      <w:r>
        <w:rPr>
          <w:rFonts w:eastAsia="Times New Roman" w:cs="Arial" w:ascii="Arial" w:hAnsi="Arial"/>
          <w:bCs/>
          <w:color w:val="0000FF" w:themeColor="hyperlink"/>
          <w:u w:val="single"/>
          <w:lang w:eastAsia="fr-FR"/>
        </w:rPr>
        <w:t>https://dume.chorus-pro.gouv.fr/#/</w:t>
      </w:r>
      <w:r>
        <w:rPr>
          <w:u w:val="single"/>
          <w:bCs/>
          <w:rFonts w:eastAsia="Times New Roman" w:cs="Arial" w:ascii="Arial" w:hAnsi="Arial"/>
          <w:color w:val="0000FF"/>
          <w:lang w:eastAsia="fr-FR"/>
        </w:rPr>
        <w:fldChar w:fldCharType="end"/>
      </w:r>
      <w:r>
        <w:rPr>
          <w:rFonts w:eastAsia="Times New Roman" w:cs="Arial" w:ascii="Arial" w:hAnsi="Arial"/>
          <w:bCs/>
          <w:lang w:eastAsia="fr-FR"/>
        </w:rPr>
        <w:t xml:space="preserve"> </w:t>
      </w:r>
    </w:p>
    <w:p>
      <w:pPr>
        <w:pStyle w:val="Normal"/>
        <w:ind w:left="567" w:hanging="0"/>
        <w:jc w:val="both"/>
        <w:rPr>
          <w:rFonts w:ascii="Arial" w:hAnsi="Arial" w:eastAsia="Times New Roman" w:cs="Arial"/>
          <w:lang w:eastAsia="fr-FR"/>
        </w:rPr>
      </w:pPr>
      <w:r>
        <w:rPr>
          <w:rFonts w:eastAsia="Times New Roman" w:cs="Arial" w:ascii="Arial" w:hAnsi="Arial"/>
          <w:lang w:eastAsia="fr-FR"/>
        </w:rPr>
        <w:t>Si le groupement d'opérateurs économiques présente sa candidature sous la forme du DUME, chacun des membres du groupement doit fournir un DUME distinct.</w:t>
      </w:r>
      <w:bookmarkStart w:id="121" w:name="ancre-idite-chap"/>
      <w:bookmarkEnd w:id="121"/>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22" w:name="__Fieldmark__4220_610561133"/>
      <w:bookmarkStart w:id="123" w:name="__Fieldmark__4220_610561133"/>
      <w:bookmarkEnd w:id="123"/>
      <w:r>
        <w:rPr/>
      </w:r>
      <w:r>
        <w:rPr/>
        <w:fldChar w:fldCharType="end"/>
      </w:r>
      <w:bookmarkStart w:id="124" w:name="__Fieldmark__5306_460932930"/>
      <w:bookmarkStart w:id="125" w:name="__Fieldmark__11892_3438882420"/>
      <w:bookmarkStart w:id="126" w:name="__Fieldmark__4892_263120979"/>
      <w:bookmarkStart w:id="127" w:name="__Fieldmark__18160_2849375701"/>
      <w:bookmarkStart w:id="128" w:name="__Fieldmark__11793_2849375701"/>
      <w:bookmarkStart w:id="129" w:name="__Fieldmark__9793_2849375701"/>
      <w:bookmarkStart w:id="130" w:name="__Fieldmark__15030_2849375701"/>
      <w:bookmarkStart w:id="131" w:name="__Fieldmark__2425_3713748148"/>
      <w:bookmarkStart w:id="132" w:name="__Fieldmark__1263_3431789295"/>
      <w:bookmarkStart w:id="133" w:name="__Fieldmark__5104_3846334452"/>
      <w:bookmarkStart w:id="134" w:name="__Fieldmark__15914_3438882420"/>
      <w:bookmarkStart w:id="135" w:name="__Fieldmark__8456_1969831597"/>
      <w:bookmarkEnd w:id="124"/>
      <w:bookmarkEnd w:id="125"/>
      <w:bookmarkEnd w:id="126"/>
      <w:bookmarkEnd w:id="127"/>
      <w:bookmarkEnd w:id="128"/>
      <w:bookmarkEnd w:id="129"/>
      <w:bookmarkEnd w:id="130"/>
      <w:bookmarkEnd w:id="131"/>
      <w:bookmarkEnd w:id="132"/>
      <w:bookmarkEnd w:id="133"/>
      <w:bookmarkEnd w:id="134"/>
      <w:bookmarkEnd w:id="135"/>
      <w:r>
        <w:rPr>
          <w:rFonts w:eastAsia="Times New Roman" w:cs="Arial" w:ascii="Arial" w:hAnsi="Arial"/>
          <w:bCs/>
          <w:lang w:eastAsia="fr-FR"/>
        </w:rPr>
        <w:t xml:space="preserve"> </w:t>
      </w:r>
      <w:r>
        <w:rPr>
          <w:rFonts w:eastAsia="Times New Roman" w:cs="Arial" w:ascii="Arial" w:hAnsi="Arial"/>
          <w:b/>
          <w:bCs/>
          <w:u w:val="single"/>
          <w:lang w:eastAsia="fr-FR"/>
        </w:rPr>
        <w:t>Des renseignements permettant d’apprécier la capacité professionnelle, technique et financière</w:t>
      </w:r>
      <w:r>
        <w:rPr>
          <w:rFonts w:eastAsia="Times New Roman" w:cs="Arial" w:ascii="Arial" w:hAnsi="Arial"/>
          <w:b/>
          <w:bCs/>
          <w:lang w:eastAsia="fr-FR"/>
        </w:rPr>
        <w:t xml:space="preserve"> du candidat </w:t>
      </w:r>
      <w:r>
        <w:rPr>
          <w:rFonts w:eastAsia="Times New Roman" w:cs="Arial" w:ascii="Arial" w:hAnsi="Arial"/>
          <w:bCs/>
          <w:lang w:eastAsia="fr-FR"/>
        </w:rPr>
        <w:t xml:space="preserve">suivant l’imprimé DC2 (disponible sur </w:t>
      </w:r>
      <w:hyperlink r:id="rId8">
        <w:r>
          <w:rPr>
            <w:rStyle w:val="LienInternet"/>
            <w:rFonts w:eastAsia="Times New Roman" w:cs="Arial" w:ascii="Arial" w:hAnsi="Arial"/>
            <w:bCs/>
            <w:lang w:eastAsia="fr-FR"/>
          </w:rPr>
          <w:t>https://www.economie.gouv.fr/daj/formulaires-declaration-du-candidat</w:t>
        </w:r>
      </w:hyperlink>
      <w:r>
        <w:rPr>
          <w:rFonts w:eastAsia="Times New Roman" w:cs="Arial" w:ascii="Arial" w:hAnsi="Arial"/>
          <w:bCs/>
          <w:lang w:eastAsia="fr-FR"/>
        </w:rPr>
        <w:t>) ou équivalent ou DUME :</w:t>
      </w:r>
    </w:p>
    <w:p>
      <w:pPr>
        <w:pStyle w:val="Normal"/>
        <w:keepLines/>
        <w:widowControl w:val="false"/>
        <w:spacing w:before="0" w:after="160"/>
        <w:ind w:left="567" w:hanging="0"/>
        <w:contextualSpacing/>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36" w:name="__Fieldmark__4265_610561133"/>
      <w:bookmarkStart w:id="137" w:name="__Fieldmark__4265_610561133"/>
      <w:bookmarkEnd w:id="137"/>
      <w:r>
        <w:rPr/>
      </w:r>
      <w:r>
        <w:rPr/>
        <w:fldChar w:fldCharType="end"/>
      </w:r>
      <w:bookmarkStart w:id="138" w:name="__Fieldmark__5346_460932930"/>
      <w:bookmarkStart w:id="139" w:name="__Fieldmark__11926_3438882420"/>
      <w:bookmarkStart w:id="140" w:name="__Fieldmark__4920_263120979"/>
      <w:bookmarkStart w:id="141" w:name="__Fieldmark__18180_2849375701"/>
      <w:bookmarkStart w:id="142" w:name="__Fieldmark__11807_2849375701"/>
      <w:bookmarkStart w:id="143" w:name="__Fieldmark__9805_2849375701"/>
      <w:bookmarkStart w:id="144" w:name="__Fieldmark__15047_2849375701"/>
      <w:bookmarkStart w:id="145" w:name="__Fieldmark__2448_3713748148"/>
      <w:bookmarkStart w:id="146" w:name="__Fieldmark__1289_3431789295"/>
      <w:bookmarkStart w:id="147" w:name="__Fieldmark__5134_3846334452"/>
      <w:bookmarkStart w:id="148" w:name="__Fieldmark__15951_3438882420"/>
      <w:bookmarkStart w:id="149" w:name="__Fieldmark__8499_1969831597"/>
      <w:bookmarkEnd w:id="138"/>
      <w:bookmarkEnd w:id="139"/>
      <w:bookmarkEnd w:id="140"/>
      <w:bookmarkEnd w:id="141"/>
      <w:bookmarkEnd w:id="142"/>
      <w:bookmarkEnd w:id="143"/>
      <w:bookmarkEnd w:id="144"/>
      <w:bookmarkEnd w:id="145"/>
      <w:bookmarkEnd w:id="146"/>
      <w:bookmarkEnd w:id="147"/>
      <w:bookmarkEnd w:id="148"/>
      <w:bookmarkEnd w:id="149"/>
      <w:r>
        <w:rPr>
          <w:rFonts w:eastAsia="Times New Roman" w:cs="Arial" w:ascii="Arial" w:hAnsi="Arial"/>
          <w:sz w:val="20"/>
          <w:szCs w:val="20"/>
          <w:lang w:eastAsia="fr-FR"/>
        </w:rPr>
        <w:t xml:space="preserve"> </w:t>
      </w:r>
      <w:r>
        <w:rPr>
          <w:rFonts w:eastAsia="Times New Roman" w:cs="Arial" w:ascii="Arial" w:hAnsi="Arial"/>
          <w:b/>
          <w:bCs/>
          <w:lang w:eastAsia="fr-FR"/>
        </w:rPr>
        <w:t>Une attestation d’assurance des risques professionnels pertinents</w:t>
      </w:r>
      <w:r>
        <w:rPr>
          <w:rFonts w:eastAsia="Times New Roman" w:cs="Arial" w:ascii="Arial" w:hAnsi="Arial"/>
          <w:bCs/>
          <w:lang w:eastAsia="fr-FR"/>
        </w:rPr>
        <w:t xml:space="preserve">, comportant des montants de garanties suffisants </w:t>
      </w:r>
    </w:p>
    <w:p>
      <w:pPr>
        <w:pStyle w:val="Normal"/>
        <w:keepLines/>
        <w:widowControl w:val="false"/>
        <w:spacing w:before="0" w:after="160"/>
        <w:ind w:left="567" w:hanging="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before="240" w:after="160"/>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50" w:name="__Fieldmark__4306_610561133"/>
      <w:bookmarkStart w:id="151" w:name="__Fieldmark__4306_610561133"/>
      <w:bookmarkEnd w:id="151"/>
      <w:r>
        <w:rPr/>
      </w:r>
      <w:r>
        <w:rPr/>
        <w:fldChar w:fldCharType="end"/>
      </w:r>
      <w:bookmarkStart w:id="152" w:name="__Fieldmark__5382_460932930"/>
      <w:bookmarkStart w:id="153" w:name="__Fieldmark__11956_3438882420"/>
      <w:bookmarkStart w:id="154" w:name="__Fieldmark__4944_263120979"/>
      <w:bookmarkStart w:id="155" w:name="__Fieldmark__18196_2849375701"/>
      <w:bookmarkStart w:id="156" w:name="__Fieldmark__11817_2849375701"/>
      <w:bookmarkStart w:id="157" w:name="__Fieldmark__9813_2849375701"/>
      <w:bookmarkStart w:id="158" w:name="__Fieldmark__15060_2849375701"/>
      <w:bookmarkStart w:id="159" w:name="__Fieldmark__2467_3713748148"/>
      <w:bookmarkStart w:id="160" w:name="__Fieldmark__1311_3431789295"/>
      <w:bookmarkStart w:id="161" w:name="__Fieldmark__5160_3846334452"/>
      <w:bookmarkStart w:id="162" w:name="__Fieldmark__15984_3438882420"/>
      <w:bookmarkStart w:id="163" w:name="__Fieldmark__8538_1969831597"/>
      <w:bookmarkEnd w:id="152"/>
      <w:bookmarkEnd w:id="153"/>
      <w:bookmarkEnd w:id="154"/>
      <w:bookmarkEnd w:id="155"/>
      <w:bookmarkEnd w:id="156"/>
      <w:bookmarkEnd w:id="157"/>
      <w:bookmarkEnd w:id="158"/>
      <w:bookmarkEnd w:id="159"/>
      <w:bookmarkEnd w:id="160"/>
      <w:bookmarkEnd w:id="161"/>
      <w:bookmarkEnd w:id="162"/>
      <w:bookmarkEnd w:id="163"/>
      <w:r>
        <w:rPr>
          <w:rFonts w:eastAsia="Times New Roman" w:cs="Arial" w:ascii="Arial" w:hAnsi="Arial"/>
          <w:bCs/>
          <w:lang w:eastAsia="fr-FR"/>
        </w:rPr>
        <w:t xml:space="preserve"> </w:t>
      </w:r>
      <w:r>
        <w:rPr>
          <w:rFonts w:eastAsia="Times New Roman" w:cs="Arial" w:ascii="Arial" w:hAnsi="Arial"/>
          <w:b/>
          <w:bCs/>
          <w:u w:val="single"/>
          <w:lang w:eastAsia="fr-FR"/>
        </w:rPr>
        <w:t>Une liste de références pour des prestations réalisées au cours des cinq dernières années</w:t>
      </w:r>
      <w:r>
        <w:rPr>
          <w:rFonts w:eastAsia="Times New Roman" w:cs="Arial" w:ascii="Arial" w:hAnsi="Arial"/>
          <w:bCs/>
          <w:lang w:eastAsia="fr-FR"/>
        </w:rPr>
        <w:t xml:space="preserve"> en précisant l'opération, la nature et le montant des prestations, le maître de l'ouvrage (coordonnées). Les références présentées devront être cohérentes par rapport aux caractéristiques principales du projet</w:t>
      </w:r>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64" w:name="__Fieldmark__4347_610561133"/>
      <w:bookmarkStart w:id="165" w:name="__Fieldmark__4347_610561133"/>
      <w:bookmarkEnd w:id="165"/>
      <w:r>
        <w:rPr/>
      </w:r>
      <w:r>
        <w:rPr/>
        <w:fldChar w:fldCharType="end"/>
      </w:r>
      <w:bookmarkStart w:id="166" w:name="__Fieldmark__5421_460932930"/>
      <w:bookmarkStart w:id="167" w:name="__Fieldmark__11989_3438882420"/>
      <w:bookmarkStart w:id="168" w:name="__Fieldmark__4968_263120979"/>
      <w:bookmarkStart w:id="169" w:name="__Fieldmark__18212_2849375701"/>
      <w:bookmarkStart w:id="170" w:name="__Fieldmark__11827_2849375701"/>
      <w:bookmarkStart w:id="171" w:name="__Fieldmark__9824_2849375701"/>
      <w:bookmarkStart w:id="172" w:name="__Fieldmark__15073_2849375701"/>
      <w:bookmarkStart w:id="173" w:name="__Fieldmark__2486_3713748148"/>
      <w:bookmarkStart w:id="174" w:name="__Fieldmark__1333_3431789295"/>
      <w:bookmarkStart w:id="175" w:name="__Fieldmark__5189_3846334452"/>
      <w:bookmarkStart w:id="176" w:name="__Fieldmark__16020_3438882420"/>
      <w:bookmarkStart w:id="177" w:name="__Fieldmark__8577_1969831597"/>
      <w:bookmarkEnd w:id="166"/>
      <w:bookmarkEnd w:id="167"/>
      <w:bookmarkEnd w:id="168"/>
      <w:bookmarkEnd w:id="169"/>
      <w:bookmarkEnd w:id="170"/>
      <w:bookmarkEnd w:id="171"/>
      <w:bookmarkEnd w:id="172"/>
      <w:bookmarkEnd w:id="173"/>
      <w:bookmarkEnd w:id="174"/>
      <w:bookmarkEnd w:id="175"/>
      <w:bookmarkEnd w:id="176"/>
      <w:bookmarkEnd w:id="177"/>
      <w:r>
        <w:rPr>
          <w:rFonts w:eastAsia="Times New Roman" w:cs="Arial" w:ascii="Arial" w:hAnsi="Arial"/>
          <w:bCs/>
          <w:lang w:eastAsia="fr-FR"/>
        </w:rPr>
        <w:t xml:space="preserve"> </w:t>
      </w:r>
      <w:r>
        <w:rPr>
          <w:rFonts w:eastAsia="Times New Roman" w:cs="Arial" w:ascii="Arial" w:hAnsi="Arial"/>
          <w:b/>
          <w:bCs/>
          <w:lang w:eastAsia="fr-FR"/>
        </w:rPr>
        <w:t>Les titres d’études et professionnels</w:t>
      </w:r>
      <w:r>
        <w:rPr>
          <w:rFonts w:eastAsia="Times New Roman" w:cs="Arial" w:ascii="Arial" w:hAnsi="Arial"/>
          <w:bCs/>
          <w:lang w:eastAsia="fr-FR"/>
        </w:rPr>
        <w:t xml:space="preserve"> des personnes physiques responsables de l’exécution du marché public.</w:t>
      </w:r>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78" w:name="__Fieldmark__4388_610561133"/>
      <w:bookmarkStart w:id="179" w:name="__Fieldmark__4388_610561133"/>
      <w:bookmarkEnd w:id="179"/>
      <w:r>
        <w:rPr/>
      </w:r>
      <w:r>
        <w:rPr/>
        <w:fldChar w:fldCharType="end"/>
      </w:r>
      <w:bookmarkStart w:id="180" w:name="__Fieldmark__5457_460932930"/>
      <w:bookmarkStart w:id="181" w:name="__Fieldmark__12019_3438882420"/>
      <w:bookmarkStart w:id="182" w:name="__Fieldmark__4992_263120979"/>
      <w:bookmarkStart w:id="183" w:name="__Fieldmark__18228_2849375701"/>
      <w:bookmarkStart w:id="184" w:name="__Fieldmark__11837_2849375701"/>
      <w:bookmarkStart w:id="185" w:name="__Fieldmark__9829_2849375701"/>
      <w:bookmarkStart w:id="186" w:name="__Fieldmark__15086_2849375701"/>
      <w:bookmarkStart w:id="187" w:name="__Fieldmark__2505_3713748148"/>
      <w:bookmarkStart w:id="188" w:name="__Fieldmark__1355_3431789295"/>
      <w:bookmarkStart w:id="189" w:name="__Fieldmark__5215_3846334452"/>
      <w:bookmarkStart w:id="190" w:name="__Fieldmark__16053_3438882420"/>
      <w:bookmarkStart w:id="191" w:name="__Fieldmark__8616_1969831597"/>
      <w:bookmarkEnd w:id="180"/>
      <w:bookmarkEnd w:id="181"/>
      <w:bookmarkEnd w:id="182"/>
      <w:bookmarkEnd w:id="183"/>
      <w:bookmarkEnd w:id="184"/>
      <w:bookmarkEnd w:id="185"/>
      <w:bookmarkEnd w:id="186"/>
      <w:bookmarkEnd w:id="187"/>
      <w:bookmarkEnd w:id="188"/>
      <w:bookmarkEnd w:id="189"/>
      <w:bookmarkEnd w:id="190"/>
      <w:bookmarkEnd w:id="191"/>
      <w:r>
        <w:rPr>
          <w:rFonts w:eastAsia="Times New Roman" w:cs="Arial" w:ascii="Arial" w:hAnsi="Arial"/>
          <w:b/>
          <w:bCs/>
          <w:lang w:eastAsia="fr-FR"/>
        </w:rPr>
        <w:t xml:space="preserve"> Les moyens techniques </w:t>
      </w:r>
      <w:r>
        <w:rPr>
          <w:rFonts w:eastAsia="Times New Roman" w:cs="Arial" w:ascii="Arial" w:hAnsi="Arial"/>
          <w:bCs/>
          <w:lang w:eastAsia="fr-FR"/>
        </w:rPr>
        <w:t>dont dispose le candidat pour exécuter sa mission</w:t>
      </w:r>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192" w:name="__Fieldmark__4428_610561133"/>
      <w:bookmarkStart w:id="193" w:name="__Fieldmark__4428_610561133"/>
      <w:bookmarkEnd w:id="193"/>
      <w:r>
        <w:rPr/>
      </w:r>
      <w:r>
        <w:rPr/>
        <w:fldChar w:fldCharType="end"/>
      </w:r>
      <w:bookmarkStart w:id="194" w:name="__Fieldmark__5492_460932930"/>
      <w:bookmarkStart w:id="195" w:name="__Fieldmark__12048_3438882420"/>
      <w:bookmarkStart w:id="196" w:name="__Fieldmark__5015_263120979"/>
      <w:bookmarkStart w:id="197" w:name="__Fieldmark__18243_2849375701"/>
      <w:bookmarkStart w:id="198" w:name="__Fieldmark__11846_2849375701"/>
      <w:bookmarkStart w:id="199" w:name="__Fieldmark__9835_2849375701"/>
      <w:bookmarkStart w:id="200" w:name="__Fieldmark__15098_2849375701"/>
      <w:bookmarkStart w:id="201" w:name="__Fieldmark__2523_3713748148"/>
      <w:bookmarkStart w:id="202" w:name="__Fieldmark__1376_3431789295"/>
      <w:bookmarkStart w:id="203" w:name="__Fieldmark__5240_3846334452"/>
      <w:bookmarkStart w:id="204" w:name="__Fieldmark__16085_3438882420"/>
      <w:bookmarkStart w:id="205" w:name="__Fieldmark__8654_1969831597"/>
      <w:bookmarkEnd w:id="194"/>
      <w:bookmarkEnd w:id="195"/>
      <w:bookmarkEnd w:id="196"/>
      <w:bookmarkEnd w:id="197"/>
      <w:bookmarkEnd w:id="198"/>
      <w:bookmarkEnd w:id="199"/>
      <w:bookmarkEnd w:id="200"/>
      <w:bookmarkEnd w:id="201"/>
      <w:bookmarkEnd w:id="202"/>
      <w:bookmarkEnd w:id="203"/>
      <w:bookmarkEnd w:id="204"/>
      <w:bookmarkEnd w:id="205"/>
      <w:r>
        <w:rPr>
          <w:rFonts w:eastAsia="Times New Roman" w:cs="Arial" w:ascii="Arial" w:hAnsi="Arial"/>
          <w:bCs/>
          <w:lang w:eastAsia="fr-FR"/>
        </w:rPr>
        <w:t xml:space="preserve"> </w:t>
      </w:r>
      <w:r>
        <w:rPr>
          <w:rFonts w:eastAsia="Times New Roman" w:cs="Arial" w:ascii="Arial" w:hAnsi="Arial"/>
          <w:b/>
          <w:bCs/>
          <w:u w:val="single"/>
          <w:lang w:eastAsia="fr-FR"/>
        </w:rPr>
        <w:t xml:space="preserve">Le cas échéant, l’imprimé DC4 pour la présentation d'un sous-traitant </w:t>
      </w:r>
      <w:r>
        <w:rPr>
          <w:rFonts w:eastAsia="Times New Roman" w:cs="Arial" w:ascii="Arial" w:hAnsi="Arial"/>
          <w:bCs/>
          <w:lang w:eastAsia="fr-FR"/>
        </w:rPr>
        <w:t xml:space="preserve"> ou équivalent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ainsi que l’ensemble des documents et renseignements exigés. </w:t>
      </w:r>
    </w:p>
    <w:p>
      <w:pPr>
        <w:pStyle w:val="ListParagraph"/>
        <w:numPr>
          <w:ilvl w:val="0"/>
          <w:numId w:val="8"/>
        </w:numPr>
        <w:rPr>
          <w:rFonts w:ascii="Arial" w:hAnsi="Arial" w:eastAsia="Times New Roman" w:cs="Arial"/>
          <w:sz w:val="20"/>
          <w:szCs w:val="20"/>
          <w:lang w:eastAsia="fr-FR"/>
        </w:rPr>
      </w:pPr>
      <w:r>
        <w:rPr>
          <w:rFonts w:eastAsia="Times New Roman" w:cs="Arial" w:ascii="Arial" w:hAnsi="Arial"/>
          <w:bCs/>
          <w:lang w:eastAsia="fr-FR"/>
        </w:rPr>
        <w:t xml:space="preserve">Les candidats peuvent utiliser le formulaire DC 4 à cet effet. Le formulaire DC4 est disponible à l'adresse suivante : </w:t>
      </w:r>
      <w:hyperlink r:id="rId9">
        <w:r>
          <w:rPr>
            <w:rStyle w:val="LienInternet"/>
            <w:rFonts w:eastAsia="Times New Roman" w:cs="Arial" w:ascii="Arial" w:hAnsi="Arial"/>
            <w:bCs/>
            <w:lang w:eastAsia="fr-FR"/>
          </w:rPr>
          <w:t>https://www.economie.gouv.fr/daj/formulaires-declaration-du-candidat</w:t>
        </w:r>
      </w:hyperlink>
      <w:r>
        <w:rPr>
          <w:rFonts w:eastAsia="Times New Roman" w:cs="Arial" w:ascii="Arial" w:hAnsi="Arial"/>
          <w:bCs/>
          <w:lang w:eastAsia="fr-FR"/>
        </w:rPr>
        <w:t xml:space="preserve"> accompagné des demandes et d'agrément des conditions de paiement des sous-traitants.</w:t>
      </w:r>
      <w:r>
        <w:rPr>
          <w:rFonts w:eastAsia="Times New Roman" w:cs="Arial" w:ascii="Arial" w:hAnsi="Arial"/>
          <w:sz w:val="20"/>
          <w:szCs w:val="20"/>
          <w:lang w:eastAsia="fr-FR"/>
        </w:rPr>
        <w:t xml:space="preserve"> </w:t>
      </w:r>
    </w:p>
    <w:p>
      <w:pPr>
        <w:pStyle w:val="Normal"/>
        <w:ind w:left="567" w:hanging="0"/>
        <w:jc w:val="both"/>
        <w:rPr>
          <w:rFonts w:ascii="Arial" w:hAnsi="Arial" w:eastAsia="Times New Roman" w:cs="Arial"/>
          <w:bCs/>
          <w:lang w:eastAsia="fr-FR"/>
        </w:rPr>
      </w:pPr>
      <w:r>
        <w:fldChar w:fldCharType="begin">
          <w:ffData>
            <w:name w:val=""/>
            <w:enabled/>
            <w:calcOnExit w:val="0"/>
            <w:checkBox>
              <w:sizeAuto/>
              <w:checked/>
            </w:checkBox>
          </w:ffData>
        </w:fldChar>
      </w:r>
      <w:r>
        <w:rPr/>
        <w:instrText> FORMCHECKBOX </w:instrText>
      </w:r>
      <w:r>
        <w:rPr/>
        <w:fldChar w:fldCharType="separate"/>
      </w:r>
      <w:bookmarkStart w:id="206" w:name="__Fieldmark__4476_610561133"/>
      <w:bookmarkStart w:id="207" w:name="__Fieldmark__4476_610561133"/>
      <w:bookmarkEnd w:id="207"/>
      <w:r>
        <w:rPr/>
      </w:r>
      <w:r>
        <w:rPr/>
        <w:fldChar w:fldCharType="end"/>
      </w:r>
      <w:bookmarkStart w:id="208" w:name="__Fieldmark__5533_460932930"/>
      <w:bookmarkStart w:id="209" w:name="__Fieldmark__12083_3438882420"/>
      <w:bookmarkStart w:id="210" w:name="__Fieldmark__5044_263120979"/>
      <w:bookmarkStart w:id="211" w:name="__Fieldmark__18264_2849375701"/>
      <w:bookmarkStart w:id="212" w:name="__Fieldmark__11861_2849375701"/>
      <w:bookmarkStart w:id="213" w:name="__Fieldmark__9855_2849375701"/>
      <w:bookmarkStart w:id="214" w:name="__Fieldmark__15116_2849375701"/>
      <w:bookmarkStart w:id="215" w:name="__Fieldmark__2547_3713748148"/>
      <w:bookmarkStart w:id="216" w:name="__Fieldmark__1403_3431789295"/>
      <w:bookmarkStart w:id="217" w:name="__Fieldmark__5273_3846334452"/>
      <w:bookmarkStart w:id="218" w:name="__Fieldmark__16123_3438882420"/>
      <w:bookmarkStart w:id="219" w:name="__Fieldmark__8698_1969831597"/>
      <w:bookmarkEnd w:id="208"/>
      <w:bookmarkEnd w:id="209"/>
      <w:bookmarkEnd w:id="210"/>
      <w:bookmarkEnd w:id="211"/>
      <w:bookmarkEnd w:id="212"/>
      <w:bookmarkEnd w:id="213"/>
      <w:bookmarkEnd w:id="214"/>
      <w:bookmarkEnd w:id="215"/>
      <w:bookmarkEnd w:id="216"/>
      <w:bookmarkEnd w:id="217"/>
      <w:bookmarkEnd w:id="218"/>
      <w:bookmarkEnd w:id="219"/>
      <w:r>
        <w:rPr>
          <w:rFonts w:eastAsia="Times New Roman" w:cs="Arial" w:ascii="Arial" w:hAnsi="Arial"/>
          <w:bCs/>
          <w:lang w:eastAsia="fr-FR"/>
        </w:rPr>
        <w:t xml:space="preserve"> </w:t>
      </w:r>
      <w:r>
        <w:rPr>
          <w:rFonts w:eastAsia="Times New Roman" w:cs="Arial" w:ascii="Arial" w:hAnsi="Arial"/>
          <w:b/>
          <w:bCs/>
          <w:u w:val="single"/>
          <w:lang w:eastAsia="fr-FR"/>
        </w:rPr>
        <w:t>Tous justificatifs de compétence professionnelle en rapport avec l’opération que le candidat juge pertinent de fournir</w:t>
      </w:r>
      <w:r>
        <w:rPr>
          <w:rFonts w:eastAsia="Times New Roman" w:cs="Arial" w:ascii="Arial" w:hAnsi="Arial"/>
          <w:bCs/>
          <w:lang w:eastAsia="fr-FR"/>
        </w:rPr>
        <w:t xml:space="preserve">, notamment dans les domaines suivants : </w:t>
      </w:r>
    </w:p>
    <w:p>
      <w:pPr>
        <w:pStyle w:val="ListParagraph"/>
        <w:numPr>
          <w:ilvl w:val="1"/>
          <w:numId w:val="7"/>
        </w:numPr>
        <w:spacing w:lineRule="auto" w:line="240" w:before="0" w:after="0"/>
        <w:contextualSpacing/>
        <w:rPr>
          <w:rFonts w:ascii="Arial" w:hAnsi="Arial" w:cs="Arial"/>
          <w:color w:val="00000A"/>
          <w:szCs w:val="20"/>
        </w:rPr>
      </w:pPr>
      <w:r>
        <w:rPr>
          <w:rFonts w:cs="Arial" w:ascii="Arial" w:hAnsi="Arial"/>
          <w:color w:val="00000A"/>
          <w:szCs w:val="20"/>
        </w:rPr>
        <w:t>structure, clos/couvert</w:t>
      </w:r>
    </w:p>
    <w:p>
      <w:pPr>
        <w:pStyle w:val="ListParagraph"/>
        <w:numPr>
          <w:ilvl w:val="1"/>
          <w:numId w:val="7"/>
        </w:numPr>
        <w:spacing w:lineRule="auto" w:line="240" w:before="0" w:after="0"/>
        <w:contextualSpacing/>
        <w:rPr>
          <w:rFonts w:ascii="Arial" w:hAnsi="Arial" w:cs="Arial"/>
          <w:color w:val="00000A"/>
          <w:szCs w:val="20"/>
          <w:del w:id="52" w:author="METZGER Nicolas" w:date="2025-01-07T10:15:00Z"/>
        </w:rPr>
      </w:pPr>
      <w:ins w:id="46" w:author="METZGER Nicolas" w:date="2025-01-07T10:14:00Z">
        <w:r>
          <w:rPr>
            <w:rFonts w:cs="Arial" w:ascii="Arial" w:hAnsi="Arial"/>
            <w:color w:val="000000" w:themeColor="text1"/>
            <w:szCs w:val="20"/>
            <w:highlight w:val="yellow"/>
          </w:rPr>
          <w:t>électricité</w:t>
        </w:r>
      </w:ins>
      <w:ins w:id="47" w:author="METZGER Nicolas" w:date="2025-01-07T10:15:00Z">
        <w:r>
          <w:rPr>
            <w:rFonts w:cs="Arial" w:ascii="Arial" w:hAnsi="Arial"/>
            <w:color w:val="000000" w:themeColor="text1"/>
            <w:szCs w:val="20"/>
            <w:highlight w:val="yellow"/>
          </w:rPr>
          <w:t xml:space="preserve"> CF et Cf, éclairage</w:t>
        </w:r>
      </w:ins>
      <w:del w:id="48" w:author="METZGER Nicolas" w:date="2025-01-07T10:15:00Z">
        <w:r>
          <w:rPr>
            <w:rFonts w:cs="Arial" w:ascii="Arial" w:hAnsi="Arial"/>
            <w:color w:val="00000A"/>
            <w:szCs w:val="20"/>
            <w:highlight w:val="yellow"/>
          </w:rPr>
          <w:delText>thermique (étude thermique et environnementale)</w:delText>
        </w:r>
      </w:del>
      <w:r>
        <w:rPr>
          <w:rFonts w:cs="Arial" w:ascii="Arial" w:hAnsi="Arial"/>
          <w:color w:val="00000A"/>
          <w:szCs w:val="20"/>
          <w:highlight w:val="yellow"/>
          <w:rPrChange w:id="0" w:author="METZGER Nicolas" w:date="2025-01-07T10:19:00Z"/>
        </w:rPr>
        <w:t>,</w:t>
      </w:r>
      <w:r>
        <w:rPr>
          <w:rFonts w:cs="Arial" w:ascii="Arial" w:hAnsi="Arial"/>
          <w:color w:val="00000A"/>
          <w:szCs w:val="20"/>
          <w:rPrChange w:id="0" w:author="METZGER Nicolas" w:date="2025-01-07T10:15:00Z"/>
        </w:rPr>
        <w:t xml:space="preserve"> fluides </w:t>
      </w:r>
      <w:del w:id="51" w:author="METZGER Nicolas" w:date="2025-01-07T10:15:00Z">
        <w:r>
          <w:rPr>
            <w:rFonts w:cs="Arial" w:ascii="Arial" w:hAnsi="Arial"/>
            <w:color w:val="00000A"/>
            <w:szCs w:val="20"/>
          </w:rPr>
          <w:delText xml:space="preserve">(CVC, plomberie) </w:delText>
        </w:r>
      </w:del>
    </w:p>
    <w:p>
      <w:pPr>
        <w:pStyle w:val="ListParagraph"/>
        <w:numPr>
          <w:ilvl w:val="1"/>
          <w:numId w:val="7"/>
        </w:numPr>
        <w:spacing w:lineRule="auto" w:line="240" w:before="0" w:after="0"/>
        <w:contextualSpacing/>
        <w:pPrChange w:id="0" w:author="METZGER Nicolas" w:date="2025-01-07T10:15:00Z">
          <w:pPr>
            <w:pStyle w:val="ListParagraph"/>
            <w:numPr>
              <w:ilvl w:val="0"/>
              <w:numId w:val="7"/>
            </w:numPr>
            <w:tabs>
              <w:tab w:val="left" w:pos="0" w:leader="none"/>
            </w:tabs>
            <w:ind w:left="2007" w:hanging="360"/>
            <w:contextualSpacing/>
            <w:spacing w:lineRule="auto" w:line="240" w:before="0" w:after="0"/>
          </w:pPr>
        </w:pPrChange>
        <w:rPr>
          <w:rFonts w:ascii="Arial" w:hAnsi="Arial" w:cs="Arial"/>
          <w:color w:val="00000A"/>
          <w:ins w:id="53" w:author="METZGER Nicolas" w:date="2025-01-07T10:15:00Z"/>
          <w:szCs w:val="20"/>
        </w:rPr>
      </w:pPr>
      <w:r>
        <w:rPr>
          <w:rFonts w:cs="Arial" w:ascii="Arial" w:hAnsi="Arial"/>
          <w:color w:val="00000A"/>
          <w:szCs w:val="20"/>
        </w:rPr>
        <w:t>(CVC, plomberie)</w:t>
      </w:r>
      <w:bookmarkStart w:id="220" w:name="_Hlk187137385"/>
      <w:bookmarkEnd w:id="220"/>
    </w:p>
    <w:p>
      <w:pPr>
        <w:pStyle w:val="ListParagraph"/>
        <w:numPr>
          <w:ilvl w:val="1"/>
          <w:numId w:val="7"/>
        </w:numPr>
        <w:spacing w:lineRule="auto" w:line="240" w:before="0" w:after="0"/>
        <w:contextualSpacing/>
        <w:pPrChange w:id="0" w:author="METZGER Nicolas" w:date="2025-01-07T10:15:00Z">
          <w:pPr>
            <w:pStyle w:val="ListParagraph"/>
            <w:numPr>
              <w:ilvl w:val="0"/>
              <w:numId w:val="7"/>
            </w:numPr>
            <w:tabs>
              <w:tab w:val="left" w:pos="0" w:leader="none"/>
            </w:tabs>
            <w:ind w:left="2007" w:hanging="360"/>
            <w:contextualSpacing/>
            <w:spacing w:lineRule="auto" w:line="240" w:before="0" w:after="0"/>
          </w:pPr>
        </w:pPrChange>
        <w:rPr>
          <w:rFonts w:ascii="Arial" w:hAnsi="Arial" w:cs="Arial"/>
          <w:sz w:val="24"/>
        </w:rPr>
      </w:pPr>
      <w:r>
        <w:rPr>
          <w:rFonts w:cs="Arial" w:ascii="Arial" w:hAnsi="Arial"/>
          <w:color w:val="00000A"/>
          <w:szCs w:val="20"/>
          <w:rPrChange w:id="0" w:author="METZGER Nicolas" w:date="2025-01-07T10:15:00Z"/>
        </w:rPr>
        <w:t>économie</w:t>
      </w:r>
      <w:r>
        <w:rPr>
          <w:rFonts w:cs="Arial" w:ascii="Arial" w:hAnsi="Arial"/>
          <w:color w:val="00000A"/>
          <w:szCs w:val="20"/>
          <w:rPrChange w:id="0" w:author="METZGER Nicolas" w:date="2025-01-07T10:15:00Z"/>
        </w:rPr>
        <w:t xml:space="preserve"> de la construction TCE ;</w:t>
      </w:r>
    </w:p>
    <w:p>
      <w:pPr>
        <w:pStyle w:val="ListParagraph"/>
        <w:numPr>
          <w:ilvl w:val="1"/>
          <w:numId w:val="7"/>
        </w:numPr>
        <w:spacing w:lineRule="auto" w:line="240" w:before="0" w:after="0"/>
        <w:contextualSpacing/>
        <w:rPr>
          <w:rFonts w:ascii="Arial" w:hAnsi="Arial" w:cs="Arial"/>
          <w:sz w:val="24"/>
        </w:rPr>
      </w:pPr>
      <w:r>
        <w:rPr>
          <w:rFonts w:cs="Arial" w:ascii="Arial" w:hAnsi="Arial"/>
          <w:color w:val="00000A"/>
          <w:szCs w:val="20"/>
        </w:rPr>
        <w:t>ordonnancement, pilotage et coordination</w:t>
      </w:r>
    </w:p>
    <w:p>
      <w:pPr>
        <w:pStyle w:val="Normal"/>
        <w:jc w:val="both"/>
        <w:rPr>
          <w:rFonts w:ascii="Arial" w:hAnsi="Arial" w:cs="Arial"/>
          <w:color w:val="00000A"/>
          <w:szCs w:val="20"/>
        </w:rPr>
      </w:pPr>
      <w:r>
        <w:rPr>
          <w:rFonts w:cs="Arial" w:ascii="Arial" w:hAnsi="Arial"/>
          <w:color w:val="00000A"/>
          <w:szCs w:val="20"/>
        </w:rPr>
      </w:r>
    </w:p>
    <w:p>
      <w:pPr>
        <w:pStyle w:val="Normal"/>
        <w:jc w:val="both"/>
        <w:rPr>
          <w:rFonts w:ascii="Arial" w:hAnsi="Arial" w:cs="Arial"/>
          <w:color w:val="00000A"/>
          <w:szCs w:val="20"/>
        </w:rPr>
      </w:pPr>
      <w:r>
        <w:rPr>
          <w:rFonts w:cs="Arial" w:ascii="Arial" w:hAnsi="Arial"/>
          <w:b/>
          <w:bCs/>
          <w:color w:val="00000A"/>
          <w:szCs w:val="20"/>
        </w:rPr>
        <w:t>=&gt;</w:t>
      </w:r>
      <w:r>
        <w:rPr>
          <w:rFonts w:cs="Arial" w:ascii="Arial" w:hAnsi="Arial"/>
          <w:color w:val="00000A"/>
          <w:szCs w:val="20"/>
        </w:rPr>
        <w:t xml:space="preserve"> Le pouvoir adjudicateur exige que l’équipe de conception intègre un architecte inscrit à l’Ordre des Architectes et qui ait des références sur des opérations de nature, d'importance et de complexité comparables au présent projet.</w:t>
      </w:r>
    </w:p>
    <w:p>
      <w:pPr>
        <w:pStyle w:val="Normal"/>
        <w:keepNext w:val="true"/>
        <w:numPr>
          <w:ilvl w:val="0"/>
          <w:numId w:val="0"/>
        </w:numPr>
        <w:spacing w:before="200" w:after="0"/>
        <w:jc w:val="both"/>
        <w:outlineLvl w:val="2"/>
        <w:rPr>
          <w:rFonts w:ascii="Arial" w:hAnsi="Arial" w:cs="Arial"/>
        </w:rPr>
      </w:pPr>
      <w:bookmarkStart w:id="221" w:name="_Toc63877042"/>
      <w:r>
        <w:rPr>
          <w:rFonts w:cs="Arial" w:ascii="Arial" w:hAnsi="Arial"/>
          <w:b/>
          <w:u w:val="single"/>
          <w:lang w:eastAsia="fr-FR"/>
        </w:rPr>
        <w:t>5.8.</w:t>
        <w:tab/>
        <w:t>Sous-traitance</w:t>
      </w:r>
      <w:bookmarkEnd w:id="221"/>
    </w:p>
    <w:p>
      <w:pPr>
        <w:pStyle w:val="Normal"/>
        <w:spacing w:before="240" w:after="160"/>
        <w:jc w:val="both"/>
        <w:rPr>
          <w:rFonts w:ascii="Arial" w:hAnsi="Arial" w:cs="Arial"/>
        </w:rPr>
      </w:pPr>
      <w:r>
        <w:rPr>
          <w:rFonts w:cs="Arial" w:ascii="Arial" w:hAnsi="Arial"/>
        </w:rPr>
        <w:t>Les personnes à l'encontre desquelles il existe un motif d'exclusion ne peuvent être acceptées en tant que sous-traitant. Lorsque le sous-traitant à l'encontre duquel il existe un motif d'exclusion est présenté au stade de la candidature, le maître de l'ouvrage exige son remplacement par une personne qui ne fait pas l'objet d'un motif d'exclusion, dans un délai de dix jours à compter de la réception de cette demande par le candidat. A défaut, le candidat est exclu de la procédure.</w:t>
      </w:r>
    </w:p>
    <w:p>
      <w:pPr>
        <w:pStyle w:val="Normal"/>
        <w:keepNext w:val="true"/>
        <w:ind w:firstLine="708"/>
        <w:jc w:val="both"/>
        <w:rPr>
          <w:rFonts w:ascii="Arial" w:hAnsi="Arial" w:eastAsia="" w:cs="Arial" w:eastAsiaTheme="majorEastAsia"/>
          <w:bCs/>
          <w:highlight w:val="green"/>
        </w:rPr>
      </w:pPr>
      <w:r>
        <w:rPr>
          <w:rFonts w:eastAsia="" w:cs="Arial" w:eastAsiaTheme="majorEastAsia" w:ascii="Arial" w:hAnsi="Arial"/>
          <w:bCs/>
          <w:highlight w:val="green"/>
        </w:rPr>
      </w:r>
    </w:p>
    <w:p>
      <w:pPr>
        <w:pStyle w:val="Normal"/>
        <w:keepNext w:val="true"/>
        <w:keepLines/>
        <w:numPr>
          <w:ilvl w:val="0"/>
          <w:numId w:val="0"/>
        </w:numPr>
        <w:spacing w:lineRule="auto" w:line="276" w:before="120" w:after="120"/>
        <w:outlineLvl w:val="0"/>
        <w:rPr>
          <w:rFonts w:ascii="Arial" w:hAnsi="Arial" w:eastAsia="Times New Roman" w:cs="" w:cstheme="majorBidi"/>
          <w:b/>
          <w:b/>
          <w:bCs/>
          <w:smallCaps/>
          <w:highlight w:val="lightGray"/>
          <w:u w:val="single"/>
          <w:lang w:eastAsia="fr-FR"/>
        </w:rPr>
      </w:pPr>
      <w:bookmarkStart w:id="222" w:name="_Toc63877043"/>
      <w:r>
        <w:rPr>
          <w:rFonts w:eastAsia="Times New Roman" w:cs="" w:ascii="Arial" w:hAnsi="Arial" w:cstheme="majorBidi"/>
          <w:b/>
          <w:bCs/>
          <w:smallCaps/>
          <w:highlight w:val="lightGray"/>
          <w:u w:val="single"/>
          <w:lang w:eastAsia="fr-FR"/>
        </w:rPr>
        <w:t>ARTICLE 6 – EXAMEN DES CANDIDATURES</w:t>
      </w:r>
      <w:bookmarkEnd w:id="222"/>
      <w:r>
        <w:rPr>
          <w:rFonts w:eastAsia="Times New Roman" w:cs="" w:ascii="Arial" w:hAnsi="Arial" w:cstheme="majorBidi"/>
          <w:b/>
          <w:bCs/>
          <w:smallCaps/>
          <w:highlight w:val="lightGray"/>
          <w:u w:val="single"/>
          <w:lang w:eastAsia="fr-FR"/>
        </w:rPr>
        <w:t xml:space="preserve"> </w:t>
      </w:r>
    </w:p>
    <w:p>
      <w:pPr>
        <w:pStyle w:val="Normal"/>
        <w:jc w:val="both"/>
        <w:rPr>
          <w:rFonts w:ascii="Arial" w:hAnsi="Arial" w:cs="Arial"/>
        </w:rPr>
      </w:pPr>
      <w:r>
        <w:rPr>
          <w:rFonts w:cs="Arial" w:ascii="Arial" w:hAnsi="Arial"/>
        </w:rPr>
        <w:t>Au vu des éléments produits au titre de la candidature et le cas échéant après que le pouvoir adjudicateur a décidé de recourir aux dispositions de l’article R2144-2 du Code de la commande publique, le pouvoir adjudicateur élimine les candidats qui ne produisent pas les pièces exigées ou qui ne disposent pas des capacités professionnelles, techniques ou financières jugées suffisantes pour exécuter les prestations concernées.</w:t>
      </w:r>
    </w:p>
    <w:p>
      <w:pPr>
        <w:pStyle w:val="Normal"/>
        <w:jc w:val="both"/>
        <w:rPr>
          <w:rFonts w:ascii="Arial" w:hAnsi="Arial" w:cs="Arial"/>
        </w:rPr>
      </w:pPr>
      <w:r>
        <w:rPr>
          <w:rFonts w:cs="Arial" w:ascii="Arial" w:hAnsi="Arial"/>
        </w:rPr>
        <w:t>Le pouvoir adjudicateur peut également demander aux candidats de compléter ou d’expliquer les documents justificatifs et moyens de preuve fournis ou obtenus en application des dispositions de l’article R2144-6 du Code de la commande publique.</w:t>
      </w:r>
    </w:p>
    <w:p>
      <w:pPr>
        <w:pStyle w:val="Normal"/>
        <w:jc w:val="both"/>
        <w:rPr>
          <w:rFonts w:ascii="Arial" w:hAnsi="Arial" w:cs="Arial"/>
          <w:lang w:eastAsia="fr-FR"/>
        </w:rPr>
      </w:pPr>
      <w:r>
        <w:rPr>
          <w:rFonts w:cs="Arial" w:ascii="Arial" w:hAnsi="Arial"/>
          <w:lang w:eastAsia="fr-FR"/>
        </w:rPr>
        <w:t>Les conditions de participation des candidats</w:t>
      </w:r>
      <w:r>
        <w:rPr>
          <w:rFonts w:cs="Arial" w:ascii="Arial" w:hAnsi="Arial"/>
          <w:color w:val="FF0000"/>
          <w:lang w:eastAsia="fr-FR"/>
        </w:rPr>
        <w:t xml:space="preserve"> précisées dans l’avis d’appel à la concurrence </w:t>
      </w:r>
      <w:r>
        <w:rPr>
          <w:rFonts w:cs="Arial" w:ascii="Arial" w:hAnsi="Arial"/>
          <w:lang w:eastAsia="fr-FR"/>
        </w:rPr>
        <w:t>sont :</w:t>
      </w:r>
    </w:p>
    <w:p>
      <w:pPr>
        <w:pStyle w:val="Normal"/>
        <w:keepNext w:val="true"/>
        <w:ind w:left="708" w:hanging="0"/>
        <w:jc w:val="both"/>
        <w:rPr>
          <w:rFonts w:ascii="Arial" w:hAnsi="Arial" w:eastAsia="" w:cs="Arial" w:eastAsiaTheme="majorEastAsia"/>
          <w:bCs/>
        </w:rPr>
      </w:pPr>
      <w:r>
        <w:rPr>
          <w:rFonts w:eastAsia="" w:cs="Arial" w:ascii="Arial" w:hAnsi="Arial" w:eastAsiaTheme="majorEastAsia"/>
          <w:bCs/>
        </w:rPr>
        <w:t>En l’application de l’article R2144-2 du code de la commande publique, 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avec la demande de complément. Les candidatures incomplètes ou demeurées incomplètes à la suite d'une demande de compléments sont éliminées.</w:t>
      </w:r>
    </w:p>
    <w:p>
      <w:pPr>
        <w:pStyle w:val="Normal"/>
        <w:ind w:left="708" w:firstLine="708"/>
        <w:rPr>
          <w:rFonts w:ascii="Arial" w:hAnsi="Arial" w:eastAsia="" w:cs="Arial" w:eastAsiaTheme="majorEastAsia"/>
          <w:bCs/>
        </w:rPr>
      </w:pPr>
      <w:r>
        <w:fldChar w:fldCharType="begin">
          <w:ffData>
            <w:name w:val=""/>
            <w:enabled/>
            <w:calcOnExit w:val="0"/>
            <w:checkBox>
              <w:sizeAuto/>
              <w:checked/>
            </w:checkBox>
          </w:ffData>
        </w:fldChar>
      </w:r>
      <w:r>
        <w:rPr/>
        <w:instrText> FORMCHECKBOX </w:instrText>
      </w:r>
      <w:r>
        <w:rPr/>
        <w:fldChar w:fldCharType="separate"/>
      </w:r>
      <w:bookmarkStart w:id="223" w:name="__Fieldmark__4553_610561133"/>
      <w:bookmarkStart w:id="224" w:name="__Fieldmark__4553_610561133"/>
      <w:bookmarkEnd w:id="224"/>
      <w:r>
        <w:rPr/>
      </w:r>
      <w:r>
        <w:rPr/>
        <w:fldChar w:fldCharType="end"/>
      </w:r>
      <w:bookmarkStart w:id="225" w:name="__Fieldmark__5590_460932930"/>
      <w:bookmarkStart w:id="226" w:name="__Fieldmark__12133_3438882420"/>
      <w:bookmarkStart w:id="227" w:name="__Fieldmark__5088_263120979"/>
      <w:bookmarkStart w:id="228" w:name="__Fieldmark__18300_2849375701"/>
      <w:bookmarkStart w:id="229" w:name="__Fieldmark__11891_2849375701"/>
      <w:bookmarkStart w:id="230" w:name="__Fieldmark__9895_2849375701"/>
      <w:bookmarkStart w:id="231" w:name="__Fieldmark__15149_2849375701"/>
      <w:bookmarkStart w:id="232" w:name="__Fieldmark__2586_3713748148"/>
      <w:bookmarkStart w:id="233" w:name="__Fieldmark__1445_3431789295"/>
      <w:bookmarkStart w:id="234" w:name="__Fieldmark__5324_3846334452"/>
      <w:bookmarkStart w:id="235" w:name="__Fieldmark__16176_3438882420"/>
      <w:bookmarkStart w:id="236" w:name="__Fieldmark__8759_1969831597"/>
      <w:bookmarkEnd w:id="225"/>
      <w:bookmarkEnd w:id="226"/>
      <w:bookmarkEnd w:id="227"/>
      <w:bookmarkEnd w:id="228"/>
      <w:bookmarkEnd w:id="229"/>
      <w:bookmarkEnd w:id="230"/>
      <w:bookmarkEnd w:id="231"/>
      <w:bookmarkEnd w:id="232"/>
      <w:bookmarkEnd w:id="233"/>
      <w:bookmarkEnd w:id="234"/>
      <w:bookmarkEnd w:id="235"/>
      <w:bookmarkEnd w:id="236"/>
      <w:r>
        <w:rPr>
          <w:rFonts w:eastAsia="" w:cs="Arial" w:ascii="Arial" w:hAnsi="Arial" w:eastAsiaTheme="majorEastAsia"/>
          <w:bCs/>
        </w:rPr>
        <w:t xml:space="preserve"> </w:t>
      </w:r>
      <w:r>
        <w:rPr>
          <w:rFonts w:eastAsia="" w:cs="Arial" w:ascii="Arial" w:hAnsi="Arial" w:eastAsiaTheme="majorEastAsia"/>
          <w:bCs/>
          <w:u w:val="single"/>
        </w:rPr>
        <w:t>Réduction du nombre de candidats admis à la négociation</w:t>
      </w:r>
      <w:r>
        <w:rPr>
          <w:rFonts w:eastAsia="" w:cs="Arial" w:ascii="Arial" w:hAnsi="Arial" w:eastAsiaTheme="majorEastAsia"/>
          <w:bCs/>
        </w:rPr>
        <w:t> </w:t>
      </w:r>
    </w:p>
    <w:p>
      <w:pPr>
        <w:pStyle w:val="Normal"/>
        <w:ind w:left="1416" w:hanging="0"/>
        <w:jc w:val="both"/>
        <w:rPr>
          <w:rFonts w:ascii="Arial" w:hAnsi="Arial" w:eastAsia="" w:cs="Arial" w:eastAsiaTheme="majorEastAsia"/>
          <w:bCs/>
        </w:rPr>
      </w:pPr>
      <w:r>
        <w:rPr>
          <w:rFonts w:eastAsia="" w:cs="Arial" w:ascii="Arial" w:hAnsi="Arial" w:eastAsiaTheme="majorEastAsia"/>
          <w:bCs/>
        </w:rPr>
        <w:t>Le pouvoir adjudicateur a limité le nombre de candidats à trois candidats qui seront admis à la phase de négociation, ce nombre ayant été jugé suffisant pour assurer une concurrence effective.</w:t>
      </w:r>
    </w:p>
    <w:p>
      <w:pPr>
        <w:pStyle w:val="Normal"/>
        <w:keepNext w:val="true"/>
        <w:ind w:left="708" w:firstLine="708"/>
        <w:jc w:val="both"/>
        <w:rPr>
          <w:rFonts w:ascii="Arial" w:hAnsi="Arial" w:eastAsia="" w:cs="Arial" w:eastAsiaTheme="majorEastAsia"/>
          <w:bCs/>
        </w:rPr>
      </w:pPr>
      <w:r>
        <w:fldChar w:fldCharType="begin">
          <w:ffData>
            <w:name w:val=""/>
            <w:enabled/>
            <w:calcOnExit w:val="0"/>
            <w:checkBox>
              <w:sizeAuto/>
              <w:checked/>
            </w:checkBox>
          </w:ffData>
        </w:fldChar>
      </w:r>
      <w:r>
        <w:rPr/>
        <w:instrText> FORMCHECKBOX </w:instrText>
      </w:r>
      <w:r>
        <w:rPr/>
        <w:fldChar w:fldCharType="separate"/>
      </w:r>
      <w:bookmarkStart w:id="237" w:name="__Fieldmark__4595_610561133"/>
      <w:bookmarkStart w:id="238" w:name="__Fieldmark__4595_610561133"/>
      <w:bookmarkEnd w:id="238"/>
      <w:r>
        <w:rPr/>
      </w:r>
      <w:r>
        <w:rPr/>
        <w:fldChar w:fldCharType="end"/>
      </w:r>
      <w:bookmarkStart w:id="239" w:name="__Fieldmark__5627_460932930"/>
      <w:bookmarkStart w:id="240" w:name="__Fieldmark__12164_3438882420"/>
      <w:bookmarkStart w:id="241" w:name="__Fieldmark__5113_263120979"/>
      <w:bookmarkStart w:id="242" w:name="__Fieldmark__18317_2849375701"/>
      <w:bookmarkStart w:id="243" w:name="__Fieldmark__11902_2849375701"/>
      <w:bookmarkStart w:id="244" w:name="__Fieldmark__9906_2849375701"/>
      <w:bookmarkStart w:id="245" w:name="__Fieldmark__15163_2849375701"/>
      <w:bookmarkStart w:id="246" w:name="__Fieldmark__2606_3713748148"/>
      <w:bookmarkStart w:id="247" w:name="__Fieldmark__1468_3431789295"/>
      <w:bookmarkStart w:id="248" w:name="__Fieldmark__5351_3846334452"/>
      <w:bookmarkStart w:id="249" w:name="__Fieldmark__16210_3438882420"/>
      <w:bookmarkStart w:id="250" w:name="__Fieldmark__8799_1969831597"/>
      <w:bookmarkEnd w:id="239"/>
      <w:bookmarkEnd w:id="240"/>
      <w:bookmarkEnd w:id="241"/>
      <w:bookmarkEnd w:id="242"/>
      <w:bookmarkEnd w:id="243"/>
      <w:bookmarkEnd w:id="244"/>
      <w:bookmarkEnd w:id="245"/>
      <w:bookmarkEnd w:id="246"/>
      <w:bookmarkEnd w:id="247"/>
      <w:bookmarkEnd w:id="248"/>
      <w:bookmarkEnd w:id="249"/>
      <w:bookmarkEnd w:id="250"/>
      <w:r>
        <w:rPr>
          <w:rFonts w:eastAsia="" w:cs="Arial" w:ascii="Arial" w:hAnsi="Arial" w:eastAsiaTheme="majorEastAsia"/>
          <w:bCs/>
        </w:rPr>
        <w:t xml:space="preserve"> </w:t>
      </w:r>
      <w:r>
        <w:rPr>
          <w:rFonts w:eastAsia="" w:cs="Arial" w:ascii="Arial" w:hAnsi="Arial" w:eastAsiaTheme="majorEastAsia"/>
          <w:bCs/>
          <w:u w:val="single"/>
        </w:rPr>
        <w:t>Attribution sans négociation</w:t>
      </w:r>
    </w:p>
    <w:p>
      <w:pPr>
        <w:pStyle w:val="Normal"/>
        <w:keepNext w:val="true"/>
        <w:ind w:left="1416" w:hanging="0"/>
        <w:jc w:val="both"/>
        <w:rPr>
          <w:rFonts w:ascii="Arial" w:hAnsi="Arial" w:eastAsia="" w:cs="Arial" w:eastAsiaTheme="majorEastAsia"/>
          <w:bCs/>
        </w:rPr>
      </w:pPr>
      <w:r>
        <w:rPr>
          <w:rFonts w:eastAsia="" w:cs="Arial" w:ascii="Arial" w:hAnsi="Arial" w:eastAsiaTheme="majorEastAsia"/>
          <w:bCs/>
        </w:rPr>
        <w:t>Le pouvoir adjudicateur se réserve la possibilité d’attribuer le marché sans négociation sur la base de l’offre initiale remise par les candidats.</w:t>
      </w:r>
    </w:p>
    <w:p>
      <w:pPr>
        <w:pStyle w:val="Normal"/>
        <w:spacing w:before="240" w:after="160"/>
        <w:ind w:left="567" w:hanging="0"/>
        <w:jc w:val="both"/>
        <w:rPr>
          <w:rFonts w:ascii="Arial" w:hAnsi="Arial" w:cs="Arial"/>
          <w:lang w:eastAsia="fr-FR"/>
        </w:rPr>
      </w:pPr>
      <w:r>
        <w:rPr>
          <w:rFonts w:cs="Arial" w:ascii="Arial" w:hAnsi="Arial"/>
          <w:lang w:eastAsia="fr-FR"/>
        </w:rPr>
      </w:r>
    </w:p>
    <w:p>
      <w:pPr>
        <w:pStyle w:val="Normal"/>
        <w:keepNext w:val="true"/>
        <w:keepLines/>
        <w:numPr>
          <w:ilvl w:val="0"/>
          <w:numId w:val="0"/>
        </w:numPr>
        <w:spacing w:before="120" w:after="120"/>
        <w:jc w:val="both"/>
        <w:outlineLvl w:val="0"/>
        <w:rPr>
          <w:rFonts w:ascii="Arial" w:hAnsi="Arial" w:eastAsia="Times New Roman" w:cs="Arial"/>
          <w:b/>
          <w:b/>
          <w:bCs/>
          <w:smallCaps/>
          <w:highlight w:val="lightGray"/>
          <w:u w:val="single"/>
          <w:lang w:eastAsia="fr-FR"/>
        </w:rPr>
      </w:pPr>
      <w:bookmarkStart w:id="251" w:name="_Toc63877045"/>
      <w:r>
        <w:rPr>
          <w:rFonts w:eastAsia="Times New Roman" w:cs="Arial" w:ascii="Arial" w:hAnsi="Arial"/>
          <w:b/>
          <w:bCs/>
          <w:smallCaps/>
          <w:highlight w:val="lightGray"/>
          <w:u w:val="single"/>
          <w:lang w:eastAsia="fr-FR"/>
        </w:rPr>
        <w:t>ARTICLE 7 – PRESENTATION DES OFFRES</w:t>
      </w:r>
      <w:bookmarkEnd w:id="251"/>
      <w:r>
        <w:rPr>
          <w:rFonts w:eastAsia="Times New Roman" w:cs="Arial" w:ascii="Arial" w:hAnsi="Arial"/>
          <w:b/>
          <w:bCs/>
          <w:smallCaps/>
          <w:highlight w:val="lightGray"/>
          <w:u w:val="single"/>
          <w:lang w:eastAsia="fr-FR"/>
        </w:rPr>
        <w:t xml:space="preserve"> </w:t>
      </w:r>
    </w:p>
    <w:p>
      <w:pPr>
        <w:pStyle w:val="Normal"/>
        <w:spacing w:before="240" w:after="160"/>
        <w:ind w:left="567" w:hanging="0"/>
        <w:jc w:val="both"/>
        <w:rPr>
          <w:rFonts w:ascii="Arial" w:hAnsi="Arial" w:cs="Arial"/>
          <w:lang w:eastAsia="fr-FR"/>
        </w:rPr>
      </w:pPr>
      <w:bookmarkStart w:id="252" w:name="_Toc63877046"/>
      <w:r>
        <w:rPr>
          <w:rFonts w:cs="Arial" w:ascii="Arial" w:hAnsi="Arial"/>
          <w:b/>
          <w:u w:val="single"/>
          <w:lang w:eastAsia="fr-FR"/>
        </w:rPr>
        <w:t>7.1. Présentation de l’offre</w:t>
      </w:r>
      <w:bookmarkEnd w:id="252"/>
    </w:p>
    <w:p>
      <w:pPr>
        <w:pStyle w:val="Normal"/>
        <w:spacing w:before="240" w:after="160"/>
        <w:ind w:left="567" w:hanging="0"/>
        <w:jc w:val="both"/>
        <w:rPr>
          <w:rFonts w:ascii="Arial" w:hAnsi="Arial" w:cs="Arial"/>
          <w:lang w:eastAsia="fr-FR"/>
        </w:rPr>
      </w:pPr>
      <w:r>
        <w:rPr>
          <w:rFonts w:cs="Arial" w:ascii="Arial" w:hAnsi="Arial"/>
          <w:lang w:eastAsia="fr-FR"/>
        </w:rPr>
        <w:t xml:space="preserve">Les candidats devront produire les </w:t>
      </w:r>
      <w:r>
        <w:rPr>
          <w:rFonts w:cs="Arial" w:ascii="Arial" w:hAnsi="Arial"/>
          <w:u w:val="single"/>
          <w:lang w:eastAsia="fr-FR"/>
        </w:rPr>
        <w:t>éléments suivants </w:t>
      </w:r>
      <w:r>
        <w:rPr>
          <w:rFonts w:cs="Arial" w:ascii="Arial" w:hAnsi="Arial"/>
          <w:lang w:eastAsia="fr-FR"/>
        </w:rPr>
        <w:t xml:space="preserve">: </w:t>
      </w:r>
    </w:p>
    <w:tbl>
      <w:tblPr>
        <w:tblStyle w:val="Grilledutableau"/>
        <w:tblW w:w="10348" w:type="dxa"/>
        <w:jc w:val="left"/>
        <w:tblInd w:w="-714" w:type="dxa"/>
        <w:tblLayout w:type="fixed"/>
        <w:tblCellMar>
          <w:top w:w="0" w:type="dxa"/>
          <w:left w:w="108" w:type="dxa"/>
          <w:bottom w:w="0" w:type="dxa"/>
          <w:right w:w="108" w:type="dxa"/>
        </w:tblCellMar>
        <w:tblLook w:firstRow="1" w:noVBand="1" w:lastRow="0" w:firstColumn="1" w:lastColumn="0" w:noHBand="0" w:val="04a0"/>
      </w:tblPr>
      <w:tblGrid>
        <w:gridCol w:w="3402"/>
        <w:gridCol w:w="6945"/>
      </w:tblGrid>
      <w:tr>
        <w:trPr>
          <w:trHeight w:val="879" w:hRule="atLeast"/>
        </w:trPr>
        <w:tc>
          <w:tcPr>
            <w:tcW w:w="3402" w:type="dxa"/>
            <w:tcBorders/>
            <w:shd w:color="auto" w:fill="auto" w:val="clear"/>
            <w:vAlign w:val="center"/>
          </w:tcPr>
          <w:p>
            <w:pPr>
              <w:pStyle w:val="Normal"/>
              <w:widowControl w:val="false"/>
              <w:suppressAutoHyphens w:val="true"/>
              <w:spacing w:lineRule="auto" w:line="360" w:before="240" w:after="160"/>
              <w:jc w:val="center"/>
              <w:rPr>
                <w:rFonts w:ascii="Arial" w:hAnsi="Arial" w:cs="Arial"/>
                <w:lang w:eastAsia="fr-FR"/>
              </w:rPr>
            </w:pPr>
            <w:r>
              <w:rPr>
                <w:rFonts w:eastAsia="Calibri" w:cs="Arial" w:ascii="Arial" w:hAnsi="Arial"/>
                <w:b/>
                <w:kern w:val="0"/>
                <w:szCs w:val="22"/>
                <w:u w:val="single"/>
                <w:lang w:val="fr-FR" w:eastAsia="fr-FR" w:bidi="ar-SA"/>
              </w:rPr>
              <w:t>Document à remettre</w:t>
            </w:r>
          </w:p>
        </w:tc>
        <w:tc>
          <w:tcPr>
            <w:tcW w:w="6945" w:type="dxa"/>
            <w:tcBorders/>
            <w:shd w:color="auto" w:fill="auto" w:val="clear"/>
          </w:tcPr>
          <w:p>
            <w:pPr>
              <w:pStyle w:val="Normal"/>
              <w:widowControl w:val="false"/>
              <w:suppressAutoHyphens w:val="true"/>
              <w:spacing w:lineRule="auto" w:line="360" w:before="240" w:after="160"/>
              <w:jc w:val="center"/>
              <w:rPr>
                <w:rFonts w:ascii="Arial" w:hAnsi="Arial" w:cs="Arial"/>
                <w:b/>
                <w:b/>
                <w:u w:val="single"/>
                <w:lang w:eastAsia="fr-FR"/>
              </w:rPr>
            </w:pPr>
            <w:r>
              <w:rPr>
                <w:rFonts w:eastAsia="Calibri" w:cs="Arial" w:ascii="Arial" w:hAnsi="Arial"/>
                <w:b/>
                <w:kern w:val="0"/>
                <w:szCs w:val="22"/>
                <w:u w:val="single"/>
                <w:lang w:val="fr-FR" w:eastAsia="fr-FR" w:bidi="ar-SA"/>
              </w:rPr>
              <w:t>Contenu attendu</w:t>
            </w:r>
          </w:p>
        </w:tc>
      </w:tr>
      <w:tr>
        <w:trPr/>
        <w:tc>
          <w:tcPr>
            <w:tcW w:w="3402" w:type="dxa"/>
            <w:tcBorders/>
            <w:shd w:color="auto" w:fill="auto" w:val="clear"/>
          </w:tcPr>
          <w:p>
            <w:pPr>
              <w:pStyle w:val="Normal"/>
              <w:widowControl w:val="false"/>
              <w:suppressAutoHyphens w:val="true"/>
              <w:spacing w:lineRule="auto" w:line="360" w:before="0" w:after="0"/>
              <w:jc w:val="left"/>
              <w:rPr>
                <w:rFonts w:ascii="Arial" w:hAnsi="Arial" w:cs="Arial"/>
                <w:sz w:val="20"/>
                <w:szCs w:val="20"/>
                <w:lang w:eastAsia="fr-FR"/>
              </w:rPr>
            </w:pPr>
            <w:r>
              <w:rPr>
                <w:rFonts w:eastAsia="Calibri" w:cs="Arial" w:ascii="Arial" w:hAnsi="Arial"/>
                <w:b/>
                <w:kern w:val="0"/>
                <w:sz w:val="20"/>
                <w:szCs w:val="20"/>
                <w:u w:val="single"/>
                <w:lang w:val="fr-FR" w:eastAsia="fr-FR" w:bidi="ar-SA"/>
              </w:rPr>
              <w:t>Acte d'engagement</w:t>
            </w:r>
            <w:r>
              <w:rPr>
                <w:rFonts w:eastAsia="Calibri" w:cs="Arial" w:ascii="Arial" w:hAnsi="Arial"/>
                <w:kern w:val="0"/>
                <w:sz w:val="20"/>
                <w:szCs w:val="20"/>
                <w:lang w:val="fr-FR" w:eastAsia="fr-FR" w:bidi="ar-SA"/>
              </w:rPr>
              <w:t xml:space="preserve"> (annexes comprises) transmis par le maître d’ouvrage</w:t>
            </w:r>
          </w:p>
        </w:tc>
        <w:tc>
          <w:tcPr>
            <w:tcW w:w="6945" w:type="dxa"/>
            <w:tcBorders/>
            <w:shd w:color="auto" w:fill="auto" w:val="clear"/>
          </w:tcPr>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2"/>
                <w:lang w:val="fr-FR" w:eastAsia="en-US" w:bidi="ar-SA"/>
              </w:rPr>
            </w:r>
          </w:p>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Compléter les mentions indiquées.</w:t>
            </w:r>
          </w:p>
          <w:p>
            <w:pPr>
              <w:pStyle w:val="Normal"/>
              <w:widowControl w:val="false"/>
              <w:suppressAutoHyphens w:val="true"/>
              <w:spacing w:lineRule="auto" w:line="360" w:before="0" w:after="0"/>
              <w:ind w:left="34" w:hanging="0"/>
              <w:jc w:val="left"/>
              <w:rPr>
                <w:rFonts w:ascii="Arial" w:hAnsi="Arial" w:cs="Arial"/>
                <w:sz w:val="20"/>
                <w:szCs w:val="20"/>
                <w:lang w:eastAsia="fr-FR"/>
              </w:rPr>
            </w:pPr>
            <w:r>
              <w:rPr>
                <w:rFonts w:eastAsia="Calibri" w:cs="Arial" w:ascii="Arial" w:hAnsi="Arial"/>
                <w:kern w:val="0"/>
                <w:sz w:val="20"/>
                <w:szCs w:val="20"/>
                <w:lang w:val="fr-FR" w:eastAsia="fr-FR" w:bidi="ar-SA"/>
              </w:rPr>
              <w:t>L’acte d’engagement n’a pas à être signé au moment de la remise de l’offre</w:t>
            </w:r>
          </w:p>
        </w:tc>
      </w:tr>
      <w:tr>
        <w:trPr/>
        <w:tc>
          <w:tcPr>
            <w:tcW w:w="3402" w:type="dxa"/>
            <w:tcBorders/>
            <w:shd w:color="auto" w:fill="auto" w:val="clear"/>
          </w:tcPr>
          <w:p>
            <w:pPr>
              <w:pStyle w:val="Normal"/>
              <w:widowControl w:val="false"/>
              <w:suppressAutoHyphens w:val="true"/>
              <w:spacing w:lineRule="auto" w:line="360" w:before="0" w:after="0"/>
              <w:jc w:val="left"/>
              <w:rPr>
                <w:rFonts w:ascii="Arial" w:hAnsi="Arial" w:cs="Arial"/>
                <w:sz w:val="20"/>
                <w:szCs w:val="20"/>
                <w:lang w:eastAsia="fr-FR"/>
              </w:rPr>
            </w:pPr>
            <w:r>
              <w:rPr>
                <w:rFonts w:eastAsia="Calibri" w:cs="Arial" w:ascii="Arial" w:hAnsi="Arial"/>
                <w:b/>
                <w:kern w:val="0"/>
                <w:szCs w:val="22"/>
                <w:u w:val="single"/>
                <w:lang w:val="fr-FR" w:eastAsia="fr-FR" w:bidi="ar-SA"/>
              </w:rPr>
              <w:t>Un mémoire technique</w:t>
            </w:r>
            <w:r>
              <w:rPr>
                <w:rFonts w:eastAsia="Calibri" w:cs="Arial" w:ascii="Arial" w:hAnsi="Arial"/>
                <w:kern w:val="0"/>
                <w:szCs w:val="22"/>
                <w:lang w:val="fr-FR" w:eastAsia="fr-FR" w:bidi="ar-SA"/>
              </w:rPr>
              <w:t xml:space="preserve"> en rapport avec l’opération :</w:t>
            </w:r>
          </w:p>
        </w:tc>
        <w:tc>
          <w:tcPr>
            <w:tcW w:w="6945" w:type="dxa"/>
            <w:tcBorders/>
            <w:shd w:color="auto" w:fill="auto" w:val="clear"/>
          </w:tcPr>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 xml:space="preserve">Le mémoire technique devra respecter le plan ci-après indiqué : </w:t>
            </w:r>
          </w:p>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 xml:space="preserve">Format A4, </w:t>
            </w:r>
            <w:del w:id="56" w:author="METZGER Nicolas" w:date="2025-01-07T10:19:00Z">
              <w:r>
                <w:rPr>
                  <w:rFonts w:eastAsia="Calibri" w:cs="Arial" w:ascii="Arial" w:hAnsi="Arial"/>
                  <w:kern w:val="0"/>
                  <w:sz w:val="20"/>
                  <w:szCs w:val="20"/>
                  <w:highlight w:val="yellow"/>
                  <w:lang w:val="fr-FR" w:eastAsia="fr-FR" w:bidi="ar-SA"/>
                </w:rPr>
                <w:delText xml:space="preserve">10 </w:delText>
              </w:r>
            </w:del>
            <w:ins w:id="57" w:author="METZGER Nicolas" w:date="2025-01-07T10:20:00Z">
              <w:r>
                <w:rPr>
                  <w:rFonts w:eastAsia="Calibri" w:cs="Arial" w:ascii="Arial" w:hAnsi="Arial"/>
                  <w:kern w:val="0"/>
                  <w:sz w:val="20"/>
                  <w:szCs w:val="20"/>
                  <w:lang w:val="fr-FR" w:eastAsia="fr-FR" w:bidi="ar-SA"/>
                </w:rPr>
                <w:t>10</w:t>
              </w:r>
            </w:ins>
            <w:ins w:id="58" w:author="METZGER Nicolas" w:date="2025-01-07T10:19:00Z">
              <w:r>
                <w:rPr>
                  <w:rFonts w:eastAsia="Calibri" w:cs="Arial" w:ascii="Arial" w:hAnsi="Arial"/>
                  <w:kern w:val="0"/>
                  <w:sz w:val="20"/>
                  <w:szCs w:val="20"/>
                  <w:lang w:val="fr-FR" w:eastAsia="fr-FR" w:bidi="ar-SA"/>
                </w:rPr>
                <w:t xml:space="preserve"> </w:t>
              </w:r>
            </w:ins>
            <w:r>
              <w:rPr>
                <w:rFonts w:eastAsia="Calibri" w:cs="Arial" w:ascii="Arial" w:hAnsi="Arial"/>
                <w:kern w:val="0"/>
                <w:sz w:val="20"/>
                <w:szCs w:val="20"/>
                <w:lang w:val="fr-FR" w:eastAsia="fr-FR" w:bidi="ar-SA"/>
              </w:rPr>
              <w:t>pages maximum, hors page de garde, CV et titres d’études et professionnels, taille de police comprise entre 10 et 12. Les pages supplémentaires ne seront pas étudiées.</w:t>
            </w:r>
          </w:p>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Le mémoire présentera les enjeux de l’opération tels qu’appréhendés par le maître d’œuvre, ainsi qu’une analyse des spécificités identifiées de l’opération.</w:t>
            </w:r>
          </w:p>
          <w:p>
            <w:pPr>
              <w:pStyle w:val="Normal"/>
              <w:widowControl w:val="false"/>
              <w:suppressAutoHyphens w:val="true"/>
              <w:spacing w:lineRule="auto" w:line="240" w:before="0" w:after="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Il détaillera la répartition des tâches et des responsabilités des personnes affectées à l’opération, le planning prévisionnel d’intervention, le nombre prévu de réunions (en phases études et chantier) et de visites inopinées, et les outils utilisés.</w:t>
            </w:r>
          </w:p>
          <w:p>
            <w:pPr>
              <w:pStyle w:val="Normal"/>
              <w:widowControl w:val="false"/>
              <w:suppressAutoHyphens w:val="true"/>
              <w:spacing w:lineRule="auto" w:line="360" w:before="240" w:after="160"/>
              <w:ind w:left="34" w:hanging="0"/>
              <w:jc w:val="both"/>
              <w:rPr>
                <w:rFonts w:ascii="Arial" w:hAnsi="Arial" w:cs="Arial"/>
                <w:sz w:val="20"/>
                <w:szCs w:val="20"/>
                <w:lang w:eastAsia="fr-FR"/>
              </w:rPr>
            </w:pPr>
            <w:r>
              <w:rPr>
                <w:rFonts w:eastAsia="Calibri" w:cs="Arial" w:ascii="Arial" w:hAnsi="Arial"/>
                <w:kern w:val="0"/>
                <w:sz w:val="20"/>
                <w:szCs w:val="22"/>
                <w:lang w:val="fr-FR" w:eastAsia="en-US" w:bidi="ar-SA"/>
              </w:rPr>
            </w:r>
          </w:p>
        </w:tc>
      </w:tr>
      <w:tr>
        <w:trPr/>
        <w:tc>
          <w:tcPr>
            <w:tcW w:w="3402" w:type="dxa"/>
            <w:tcBorders/>
            <w:shd w:color="auto" w:fill="auto" w:val="clear"/>
          </w:tcPr>
          <w:p>
            <w:pPr>
              <w:pStyle w:val="Normal"/>
              <w:widowControl w:val="false"/>
              <w:suppressAutoHyphens w:val="true"/>
              <w:spacing w:lineRule="auto" w:line="360" w:before="0" w:after="0"/>
              <w:jc w:val="left"/>
              <w:rPr>
                <w:rFonts w:ascii="Arial" w:hAnsi="Arial" w:cs="Arial"/>
                <w:b/>
                <w:b/>
                <w:sz w:val="20"/>
                <w:szCs w:val="20"/>
                <w:u w:val="single"/>
                <w:lang w:eastAsia="fr-FR"/>
              </w:rPr>
            </w:pPr>
            <w:r>
              <w:rPr>
                <w:rFonts w:eastAsia="Calibri" w:cs="Arial" w:ascii="Arial" w:hAnsi="Arial"/>
                <w:b/>
                <w:kern w:val="0"/>
                <w:sz w:val="20"/>
                <w:szCs w:val="20"/>
                <w:u w:val="single"/>
                <w:lang w:val="fr-FR" w:eastAsia="fr-FR" w:bidi="ar-SA"/>
              </w:rPr>
              <w:t>Attestation de visite</w:t>
            </w:r>
          </w:p>
        </w:tc>
        <w:tc>
          <w:tcPr>
            <w:tcW w:w="6945" w:type="dxa"/>
            <w:tcBorders/>
            <w:shd w:color="auto" w:fill="auto" w:val="clear"/>
          </w:tcPr>
          <w:p>
            <w:pPr>
              <w:pStyle w:val="Normal"/>
              <w:widowControl w:val="false"/>
              <w:suppressAutoHyphens w:val="true"/>
              <w:spacing w:lineRule="auto" w:line="360" w:before="240" w:after="160"/>
              <w:ind w:left="34" w:hanging="0"/>
              <w:jc w:val="both"/>
              <w:rPr>
                <w:rFonts w:ascii="Arial" w:hAnsi="Arial" w:cs="Arial"/>
                <w:sz w:val="20"/>
                <w:szCs w:val="20"/>
                <w:lang w:eastAsia="fr-FR"/>
              </w:rPr>
            </w:pPr>
            <w:r>
              <w:rPr>
                <w:rFonts w:eastAsia="Calibri" w:cs="Arial" w:ascii="Arial" w:hAnsi="Arial"/>
                <w:kern w:val="0"/>
                <w:sz w:val="20"/>
                <w:szCs w:val="20"/>
                <w:lang w:val="fr-FR" w:eastAsia="fr-FR" w:bidi="ar-SA"/>
              </w:rPr>
              <w:t>Remise par le maître d’ouvrage au moment de la visite</w:t>
            </w:r>
          </w:p>
        </w:tc>
      </w:tr>
      <w:tr>
        <w:trPr/>
        <w:tc>
          <w:tcPr>
            <w:tcW w:w="3402" w:type="dxa"/>
            <w:tcBorders/>
            <w:shd w:color="auto" w:fill="auto" w:val="clear"/>
          </w:tcPr>
          <w:p>
            <w:pPr>
              <w:pStyle w:val="Normal"/>
              <w:widowControl w:val="false"/>
              <w:suppressAutoHyphens w:val="true"/>
              <w:spacing w:lineRule="auto" w:line="360" w:before="0" w:after="0"/>
              <w:jc w:val="left"/>
              <w:rPr>
                <w:rFonts w:ascii="Arial" w:hAnsi="Arial" w:cs="Arial"/>
                <w:b/>
                <w:b/>
                <w:sz w:val="20"/>
                <w:szCs w:val="20"/>
                <w:u w:val="single"/>
                <w:lang w:eastAsia="fr-FR"/>
              </w:rPr>
            </w:pPr>
            <w:r>
              <w:rPr>
                <w:rFonts w:eastAsia="Calibri" w:cs="Arial" w:ascii="Arial" w:hAnsi="Arial"/>
                <w:b/>
                <w:kern w:val="0"/>
                <w:sz w:val="20"/>
                <w:szCs w:val="20"/>
                <w:u w:val="single"/>
                <w:lang w:val="fr-FR" w:eastAsia="fr-FR" w:bidi="ar-SA"/>
              </w:rPr>
              <w:t>Relevé d’identité bancaire</w:t>
            </w:r>
          </w:p>
        </w:tc>
        <w:tc>
          <w:tcPr>
            <w:tcW w:w="6945" w:type="dxa"/>
            <w:tcBorders/>
            <w:shd w:color="auto" w:fill="auto" w:val="clear"/>
          </w:tcPr>
          <w:p>
            <w:pPr>
              <w:pStyle w:val="Normal"/>
              <w:widowControl w:val="false"/>
              <w:suppressAutoHyphens w:val="true"/>
              <w:spacing w:lineRule="auto" w:line="240" w:before="0" w:after="0"/>
              <w:ind w:left="34" w:hanging="0"/>
              <w:jc w:val="both"/>
              <w:rPr>
                <w:rFonts w:ascii="Arial" w:hAnsi="Arial" w:cs="Arial"/>
                <w:b/>
                <w:b/>
                <w:sz w:val="20"/>
                <w:szCs w:val="20"/>
                <w:lang w:eastAsia="fr-FR"/>
              </w:rPr>
            </w:pPr>
            <w:r>
              <w:rPr>
                <w:rFonts w:eastAsia="Calibri" w:cs="Arial" w:ascii="Arial" w:hAnsi="Arial"/>
                <w:b/>
                <w:kern w:val="0"/>
                <w:sz w:val="20"/>
                <w:szCs w:val="20"/>
                <w:lang w:val="fr-FR" w:eastAsia="fr-FR" w:bidi="ar-SA"/>
              </w:rPr>
              <w:t>L’intitulé doit correspondre exactement à la raison sociale figurant au marché et à la dénomination figurant au registre du commerce</w:t>
            </w:r>
          </w:p>
        </w:tc>
      </w:tr>
      <w:tr>
        <w:trPr/>
        <w:tc>
          <w:tcPr>
            <w:tcW w:w="3402" w:type="dxa"/>
            <w:tcBorders/>
            <w:shd w:color="auto" w:fill="auto" w:val="clear"/>
          </w:tcPr>
          <w:p>
            <w:pPr>
              <w:pStyle w:val="Normal"/>
              <w:widowControl w:val="false"/>
              <w:suppressAutoHyphens w:val="true"/>
              <w:spacing w:lineRule="auto" w:line="360" w:before="0" w:after="0"/>
              <w:jc w:val="left"/>
              <w:rPr>
                <w:rFonts w:ascii="Arial" w:hAnsi="Arial" w:cs="Arial"/>
                <w:sz w:val="20"/>
                <w:szCs w:val="20"/>
                <w:lang w:eastAsia="fr-FR"/>
              </w:rPr>
            </w:pPr>
            <w:r>
              <w:rPr>
                <w:rFonts w:eastAsia="Calibri" w:cs="Arial" w:ascii="Arial" w:hAnsi="Arial"/>
                <w:kern w:val="0"/>
                <w:sz w:val="20"/>
                <w:szCs w:val="22"/>
                <w:lang w:val="fr-FR" w:eastAsia="en-US" w:bidi="ar-SA"/>
              </w:rPr>
            </w:r>
          </w:p>
        </w:tc>
        <w:tc>
          <w:tcPr>
            <w:tcW w:w="6945" w:type="dxa"/>
            <w:tcBorders/>
            <w:shd w:color="auto" w:fill="auto" w:val="clear"/>
          </w:tcPr>
          <w:p>
            <w:pPr>
              <w:pStyle w:val="Normal"/>
              <w:widowControl w:val="false"/>
              <w:suppressAutoHyphens w:val="true"/>
              <w:spacing w:lineRule="auto" w:line="360" w:before="240" w:after="160"/>
              <w:ind w:left="34" w:hanging="0"/>
              <w:jc w:val="both"/>
              <w:rPr>
                <w:rFonts w:ascii="Arial" w:hAnsi="Arial" w:cs="Arial"/>
                <w:sz w:val="20"/>
                <w:szCs w:val="20"/>
                <w:lang w:eastAsia="fr-FR"/>
              </w:rPr>
            </w:pPr>
            <w:r>
              <w:rPr>
                <w:rFonts w:eastAsia="Calibri" w:cs="Arial" w:ascii="Arial" w:hAnsi="Arial"/>
                <w:kern w:val="0"/>
                <w:sz w:val="20"/>
                <w:szCs w:val="22"/>
                <w:lang w:val="fr-FR" w:eastAsia="en-US" w:bidi="ar-SA"/>
              </w:rPr>
            </w:r>
          </w:p>
        </w:tc>
      </w:tr>
    </w:tbl>
    <w:p>
      <w:pPr>
        <w:pStyle w:val="Normal"/>
        <w:spacing w:before="240" w:after="160"/>
        <w:ind w:left="567" w:hanging="0"/>
        <w:jc w:val="both"/>
        <w:rPr>
          <w:rFonts w:ascii="Arial" w:hAnsi="Arial" w:cs="Arial"/>
          <w:lang w:eastAsia="fr-FR"/>
        </w:rPr>
      </w:pPr>
      <w:r>
        <w:rPr>
          <w:rFonts w:cs="Arial" w:ascii="Arial" w:hAnsi="Arial"/>
          <w:lang w:eastAsia="fr-FR"/>
        </w:rPr>
      </w:r>
    </w:p>
    <w:p>
      <w:pPr>
        <w:pStyle w:val="Normal"/>
        <w:spacing w:before="240" w:after="160"/>
        <w:ind w:left="567" w:hanging="0"/>
        <w:jc w:val="both"/>
        <w:rPr>
          <w:rFonts w:ascii="Arial" w:hAnsi="Arial" w:cs="Arial"/>
          <w:lang w:eastAsia="fr-FR"/>
        </w:rPr>
      </w:pPr>
      <w:r>
        <w:rPr>
          <w:rFonts w:cs="Arial" w:ascii="Arial" w:hAnsi="Arial"/>
          <w:lang w:eastAsia="fr-FR"/>
        </w:rPr>
      </w:r>
    </w:p>
    <w:p>
      <w:pPr>
        <w:pStyle w:val="Normal"/>
        <w:keepNext w:val="true"/>
        <w:numPr>
          <w:ilvl w:val="0"/>
          <w:numId w:val="0"/>
        </w:numPr>
        <w:spacing w:before="720" w:after="160"/>
        <w:jc w:val="both"/>
        <w:outlineLvl w:val="2"/>
        <w:rPr>
          <w:rFonts w:ascii="Arial" w:hAnsi="Arial" w:cs="Arial"/>
          <w:b/>
          <w:b/>
          <w:u w:val="single"/>
          <w:lang w:eastAsia="fr-FR"/>
        </w:rPr>
      </w:pPr>
      <w:bookmarkStart w:id="253" w:name="_Toc63877047"/>
      <w:r>
        <w:rPr>
          <w:rFonts w:cs="Arial" w:ascii="Arial" w:hAnsi="Arial"/>
          <w:b/>
          <w:u w:val="single"/>
          <w:lang w:eastAsia="fr-FR"/>
        </w:rPr>
        <w:t>7.2.</w:t>
        <w:tab/>
        <w:t>Examen des offres</w:t>
      </w:r>
      <w:bookmarkEnd w:id="253"/>
    </w:p>
    <w:p>
      <w:pPr>
        <w:pStyle w:val="Normal"/>
        <w:jc w:val="both"/>
        <w:rPr>
          <w:rFonts w:ascii="Arial" w:hAnsi="Arial" w:eastAsia="Times New Roman" w:cs="Arial"/>
          <w:bCs/>
          <w:lang w:eastAsia="fr-FR"/>
        </w:rPr>
      </w:pPr>
      <w:r>
        <w:rPr>
          <w:rFonts w:eastAsia="Times New Roman" w:cs="Arial" w:ascii="Arial" w:hAnsi="Arial"/>
          <w:bCs/>
          <w:lang w:eastAsia="fr-FR"/>
        </w:rPr>
        <w:t>Les offres inappropriées sont éliminées. Les offres irrégulières ou inacceptables peuvent devenir régulières ou acceptables au cours de la négociation, à condition qu'elles ne soient pas anormalement basses. Lorsque la négociation a pris fin, les offres qui demeurent irrégulières ou inacceptables sont éliminées. Les offres régulières, acceptables et appropriées, et qui n'ont pas été rejetées en application des articles R2152-3 à R2152-5 et R2153-3, sont classées par ordre décroissant en appliquant les critères d'attribution.</w:t>
      </w:r>
    </w:p>
    <w:p>
      <w:pPr>
        <w:pStyle w:val="Normal"/>
        <w:jc w:val="both"/>
        <w:rPr>
          <w:rFonts w:ascii="Arial" w:hAnsi="Arial" w:eastAsia="Times New Roman" w:cs="Arial"/>
          <w:bCs/>
          <w:lang w:eastAsia="fr-FR"/>
        </w:rPr>
      </w:pPr>
      <w:r>
        <w:rPr>
          <w:rFonts w:eastAsia="Times New Roman" w:cs="Arial" w:ascii="Arial" w:hAnsi="Arial"/>
          <w:bCs/>
          <w:lang w:eastAsia="fr-FR"/>
        </w:rPr>
        <w:t>En cas de réduction du nombre d’offres appelées à poursuivre la procédure, les offres sont classées par ordre décroissant en appliquant les critères d'attribution.</w:t>
      </w:r>
    </w:p>
    <w:p>
      <w:pPr>
        <w:pStyle w:val="Normal"/>
        <w:keepNext w:val="true"/>
        <w:numPr>
          <w:ilvl w:val="0"/>
          <w:numId w:val="0"/>
        </w:numPr>
        <w:spacing w:before="200" w:after="0"/>
        <w:jc w:val="both"/>
        <w:outlineLvl w:val="2"/>
        <w:rPr>
          <w:rFonts w:ascii="Arial" w:hAnsi="Arial" w:cs="Arial"/>
          <w:b/>
          <w:b/>
          <w:u w:val="single"/>
          <w:lang w:eastAsia="fr-FR"/>
        </w:rPr>
      </w:pPr>
      <w:bookmarkStart w:id="254" w:name="_Toc63877048"/>
      <w:r>
        <w:rPr>
          <w:rFonts w:cs="Arial" w:ascii="Arial" w:hAnsi="Arial"/>
          <w:b/>
          <w:u w:val="single"/>
          <w:lang w:eastAsia="fr-FR"/>
        </w:rPr>
        <w:t>7.2.1.</w:t>
        <w:tab/>
        <w:t>Critères de choix</w:t>
      </w:r>
      <w:bookmarkEnd w:id="254"/>
    </w:p>
    <w:p>
      <w:pPr>
        <w:pStyle w:val="Normal"/>
        <w:spacing w:lineRule="exact" w:line="240" w:before="240" w:after="240"/>
        <w:ind w:right="-7" w:hanging="0"/>
        <w:jc w:val="both"/>
        <w:rPr/>
      </w:pPr>
      <w:r>
        <w:rPr>
          <w:rFonts w:eastAsia="Times New Roman" w:cs="Arial" w:ascii="Arial" w:hAnsi="Arial"/>
          <w:color w:val="000000"/>
          <w:lang w:eastAsia="fr-FR"/>
        </w:rPr>
        <w:t>L’offre économiquement la plus avantageuse est appréciée en fonction des critères énoncés ci-dessous avec leur pondération respective :</w:t>
      </w:r>
    </w:p>
    <w:p>
      <w:pPr>
        <w:pStyle w:val="ListParagraph"/>
        <w:numPr>
          <w:ilvl w:val="1"/>
          <w:numId w:val="12"/>
        </w:numPr>
        <w:rPr/>
      </w:pPr>
      <w:r>
        <w:rPr>
          <w:rFonts w:eastAsia="Calibri" w:cs="Arial" w:ascii="Arial" w:hAnsi="Arial"/>
          <w:b/>
        </w:rPr>
        <w:t xml:space="preserve">Montant des honoraires </w:t>
      </w:r>
      <w:r>
        <w:rPr>
          <w:rFonts w:eastAsia="Calibri" w:cs="Arial" w:ascii="Arial" w:hAnsi="Arial"/>
          <w:b/>
          <w:color w:val="FF0000"/>
          <w:highlight w:val="yellow"/>
        </w:rPr>
        <w:t>40%</w:t>
      </w:r>
      <w:r>
        <w:rPr>
          <w:rFonts w:eastAsia="Calibri" w:cs="Arial" w:ascii="Arial" w:hAnsi="Arial"/>
          <w:b/>
        </w:rPr>
        <w:t> ;</w:t>
      </w:r>
    </w:p>
    <w:p>
      <w:pPr>
        <w:pStyle w:val="ListParagraph"/>
        <w:ind w:left="2007" w:hanging="0"/>
        <w:rPr>
          <w:rFonts w:ascii="Arial" w:hAnsi="Arial" w:eastAsia="Calibri" w:cs="Arial"/>
          <w:b/>
          <w:b/>
        </w:rPr>
      </w:pPr>
      <w:r>
        <w:rPr>
          <w:rFonts w:eastAsia="Calibri" w:cs="Arial" w:ascii="Arial" w:hAnsi="Arial"/>
          <w:b/>
        </w:rPr>
      </w:r>
    </w:p>
    <w:p>
      <w:pPr>
        <w:pStyle w:val="ListParagraph"/>
        <w:numPr>
          <w:ilvl w:val="1"/>
          <w:numId w:val="12"/>
        </w:numPr>
        <w:rPr/>
      </w:pPr>
      <w:r>
        <w:rPr>
          <w:rFonts w:eastAsia="Calibri" w:cs="Arial" w:ascii="Arial" w:hAnsi="Arial"/>
          <w:b/>
        </w:rPr>
        <w:t xml:space="preserve">Organisation opérationnelle </w:t>
      </w:r>
      <w:r>
        <w:rPr>
          <w:rFonts w:eastAsia="Calibri" w:cs="Arial" w:ascii="Arial" w:hAnsi="Arial"/>
          <w:b/>
          <w:color w:val="FF0000"/>
          <w:highlight w:val="yellow"/>
        </w:rPr>
        <w:t>(40%)</w:t>
      </w:r>
    </w:p>
    <w:p>
      <w:pPr>
        <w:pStyle w:val="Normal"/>
        <w:numPr>
          <w:ilvl w:val="0"/>
          <w:numId w:val="13"/>
        </w:numPr>
        <w:spacing w:before="0" w:after="160"/>
        <w:ind w:left="2552" w:hanging="360"/>
        <w:contextualSpacing/>
        <w:rPr/>
      </w:pPr>
      <w:r>
        <w:rPr>
          <w:rFonts w:eastAsia="Calibri" w:cs="Arial" w:ascii="Arial" w:hAnsi="Arial"/>
          <w:b/>
        </w:rPr>
        <w:t>Méthodologie d’intervention et analyse critique du programme</w:t>
      </w:r>
    </w:p>
    <w:p>
      <w:pPr>
        <w:pStyle w:val="Normal"/>
        <w:numPr>
          <w:ilvl w:val="0"/>
          <w:numId w:val="13"/>
        </w:numPr>
        <w:spacing w:before="0" w:after="160"/>
        <w:ind w:left="2552" w:hanging="360"/>
        <w:contextualSpacing/>
        <w:rPr>
          <w:highlight w:val="yellow"/>
        </w:rPr>
      </w:pPr>
      <w:r>
        <w:rPr>
          <w:rFonts w:eastAsia="Calibri" w:cs="Arial" w:ascii="Arial" w:hAnsi="Arial"/>
          <w:b/>
          <w:highlight w:val="yellow"/>
          <w:rPrChange w:id="0" w:author="METZGER Nicolas" w:date="2025-01-07T10:22:00Z"/>
        </w:rPr>
        <w:t xml:space="preserve">Prise en compte du contexte </w:t>
      </w:r>
      <w:ins w:id="60" w:author="METZGER Nicolas" w:date="2025-01-07T10:22:00Z">
        <w:r>
          <w:rPr>
            <w:rFonts w:eastAsia="Calibri" w:cs="Arial" w:ascii="Arial" w:hAnsi="Arial"/>
            <w:b/>
            <w:highlight w:val="yellow"/>
          </w:rPr>
          <w:t xml:space="preserve">patrimonial du site </w:t>
        </w:r>
      </w:ins>
      <w:r>
        <w:rPr>
          <w:rFonts w:eastAsia="Calibri" w:cs="Arial" w:ascii="Arial" w:hAnsi="Arial"/>
          <w:b/>
          <w:highlight w:val="yellow"/>
          <w:rPrChange w:id="0" w:author="METZGER Nicolas" w:date="2025-01-07T10:22:00Z"/>
        </w:rPr>
        <w:t xml:space="preserve">et des enjeux </w:t>
      </w:r>
      <w:del w:id="62" w:author="METZGER Nicolas" w:date="2025-01-07T10:22:00Z">
        <w:r>
          <w:rPr>
            <w:rFonts w:eastAsia="Calibri" w:cs="Arial" w:ascii="Arial" w:hAnsi="Arial"/>
            <w:b/>
            <w:highlight w:val="yellow"/>
          </w:rPr>
          <w:delText xml:space="preserve">d’amélioration énergétiques </w:delText>
        </w:r>
      </w:del>
      <w:r>
        <w:rPr>
          <w:rFonts w:eastAsia="Calibri" w:cs="Arial" w:ascii="Arial" w:hAnsi="Arial"/>
          <w:b/>
          <w:highlight w:val="yellow"/>
          <w:rPrChange w:id="0" w:author="METZGER Nicolas" w:date="2025-01-07T10:22:00Z"/>
        </w:rPr>
        <w:t>de l’opération </w:t>
      </w:r>
      <w:bookmarkStart w:id="255" w:name="_Hlk187137824"/>
      <w:bookmarkEnd w:id="255"/>
    </w:p>
    <w:p>
      <w:pPr>
        <w:pStyle w:val="Normal"/>
        <w:numPr>
          <w:ilvl w:val="0"/>
          <w:numId w:val="13"/>
        </w:numPr>
        <w:spacing w:before="0" w:after="160"/>
        <w:ind w:left="2552" w:hanging="360"/>
        <w:contextualSpacing/>
        <w:rPr/>
      </w:pPr>
      <w:r>
        <w:rPr>
          <w:rFonts w:eastAsia="Calibri" w:cs="Arial" w:ascii="Arial" w:hAnsi="Arial"/>
          <w:b/>
        </w:rPr>
        <w:t>Moyens humains dédiés à l’opération </w:t>
      </w:r>
    </w:p>
    <w:p>
      <w:pPr>
        <w:pStyle w:val="Normal"/>
        <w:spacing w:before="0" w:after="160"/>
        <w:ind w:left="1776" w:hanging="0"/>
        <w:contextualSpacing/>
        <w:rPr>
          <w:rFonts w:ascii="Arial" w:hAnsi="Arial" w:eastAsia="Calibri" w:cs="Arial"/>
          <w:b/>
          <w:b/>
        </w:rPr>
      </w:pPr>
      <w:r>
        <w:rPr>
          <w:rFonts w:eastAsia="Calibri" w:cs="Arial" w:ascii="Arial" w:hAnsi="Arial"/>
          <w:b/>
        </w:rPr>
      </w:r>
    </w:p>
    <w:p>
      <w:pPr>
        <w:pStyle w:val="ListParagraph"/>
        <w:numPr>
          <w:ilvl w:val="1"/>
          <w:numId w:val="12"/>
        </w:numPr>
        <w:rPr>
          <w:rFonts w:ascii="Arial" w:hAnsi="Arial" w:eastAsia="Calibri" w:cs="Arial"/>
          <w:b/>
          <w:b/>
        </w:rPr>
      </w:pPr>
      <w:r>
        <w:rPr>
          <w:rFonts w:eastAsia="Calibri" w:cs="Arial" w:ascii="Arial" w:hAnsi="Arial"/>
          <w:b/>
          <w:color w:val="000000"/>
          <w:lang w:eastAsia="fr-FR"/>
        </w:rPr>
        <w:t>Délai de réalisation des études (20%) </w:t>
      </w:r>
    </w:p>
    <w:p>
      <w:pPr>
        <w:pStyle w:val="ListParagraph"/>
        <w:ind w:left="2124" w:hanging="0"/>
        <w:jc w:val="both"/>
        <w:rPr>
          <w:rFonts w:ascii="Arial" w:hAnsi="Arial" w:eastAsia="Calibri" w:cs="Arial"/>
          <w:bCs/>
        </w:rPr>
      </w:pPr>
      <w:r>
        <w:rPr>
          <w:rFonts w:eastAsia="Calibri" w:cs="Arial" w:ascii="Arial" w:hAnsi="Arial"/>
          <w:bCs/>
        </w:rPr>
        <w:t>Ce critère sera noté sur la base du délai global de réalisation des études (de l’élément APS à l’ACT), avec un regard porté sur la cohérence pour chaque élément de mission.</w:t>
      </w:r>
    </w:p>
    <w:p>
      <w:pPr>
        <w:pStyle w:val="ListParagraph"/>
        <w:ind w:left="2124" w:hanging="0"/>
        <w:jc w:val="both"/>
        <w:rPr>
          <w:rFonts w:ascii="Arial" w:hAnsi="Arial" w:eastAsia="Calibri" w:cs="Arial"/>
          <w:bCs/>
        </w:rPr>
      </w:pPr>
      <w:r>
        <w:rPr>
          <w:rFonts w:eastAsia="Calibri" w:cs="Arial" w:ascii="Arial" w:hAnsi="Arial"/>
          <w:bCs/>
        </w:rPr>
        <w:t>L’attention des soumissionnaires est portée sur le fait que l’engagement sur les délais de réalisation des études figurant à l’article 5 de l’acte d’engagement est rendu de facto contractuel et sanctionné en cas de retard par les pénalités prévues à l’article 9.2 du CCAP.</w:t>
      </w:r>
    </w:p>
    <w:p>
      <w:pPr>
        <w:pStyle w:val="Normal"/>
        <w:keepNext w:val="true"/>
        <w:numPr>
          <w:ilvl w:val="0"/>
          <w:numId w:val="0"/>
        </w:numPr>
        <w:spacing w:before="200" w:after="0"/>
        <w:jc w:val="both"/>
        <w:outlineLvl w:val="2"/>
        <w:rPr>
          <w:rFonts w:ascii="Arial" w:hAnsi="Arial" w:cs="Arial"/>
          <w:b/>
          <w:b/>
          <w:u w:val="single"/>
          <w:lang w:eastAsia="fr-FR"/>
        </w:rPr>
      </w:pPr>
      <w:bookmarkStart w:id="256" w:name="_Toc63877049"/>
      <w:r>
        <w:rPr>
          <w:rFonts w:cs="Arial" w:ascii="Arial" w:hAnsi="Arial"/>
          <w:b/>
          <w:u w:val="single"/>
          <w:lang w:eastAsia="fr-FR"/>
        </w:rPr>
        <w:t>7.2.2.</w:t>
        <w:tab/>
        <w:t>Notation</w:t>
      </w:r>
      <w:bookmarkEnd w:id="256"/>
    </w:p>
    <w:p>
      <w:pPr>
        <w:pStyle w:val="Normal"/>
        <w:keepNext w:val="true"/>
        <w:numPr>
          <w:ilvl w:val="0"/>
          <w:numId w:val="0"/>
        </w:numPr>
        <w:spacing w:before="200" w:after="0"/>
        <w:jc w:val="both"/>
        <w:outlineLvl w:val="2"/>
        <w:rPr>
          <w:rFonts w:ascii="Arial" w:hAnsi="Arial" w:cs="Arial"/>
          <w:b/>
          <w:b/>
          <w:u w:val="single"/>
          <w:lang w:eastAsia="fr-FR"/>
        </w:rPr>
      </w:pPr>
      <w:r>
        <w:rPr>
          <w:rFonts w:cs="Arial" w:ascii="Arial" w:hAnsi="Arial"/>
          <w:b/>
          <w:u w:val="single"/>
          <w:lang w:eastAsia="fr-FR"/>
        </w:rPr>
      </w:r>
    </w:p>
    <w:p>
      <w:pPr>
        <w:pStyle w:val="Normal"/>
        <w:spacing w:lineRule="exact" w:line="240"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 xml:space="preserve">Chaque critère est affecté d’une note multipliée par le coefficient de pondération y afférent. </w:t>
      </w:r>
    </w:p>
    <w:p>
      <w:pPr>
        <w:pStyle w:val="Normal"/>
        <w:spacing w:lineRule="exact" w:line="240"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 xml:space="preserve">La note finale de l’offre sera obtenue en ajoutant la note acquise au regard de chaque critère après application des coefficients de pondération. </w:t>
      </w:r>
    </w:p>
    <w:p>
      <w:pPr>
        <w:pStyle w:val="Normal"/>
        <w:keepNext w:val="true"/>
        <w:numPr>
          <w:ilvl w:val="0"/>
          <w:numId w:val="0"/>
        </w:numPr>
        <w:spacing w:before="200" w:after="0"/>
        <w:jc w:val="both"/>
        <w:outlineLvl w:val="2"/>
        <w:rPr>
          <w:rFonts w:ascii="Arial" w:hAnsi="Arial" w:cs="Arial"/>
          <w:b/>
          <w:b/>
          <w:u w:val="single"/>
          <w:lang w:eastAsia="fr-FR"/>
        </w:rPr>
      </w:pPr>
      <w:bookmarkStart w:id="257" w:name="_Toc63877050"/>
      <w:r>
        <w:rPr>
          <w:rFonts w:cs="Arial" w:ascii="Arial" w:hAnsi="Arial"/>
          <w:b/>
          <w:u w:val="single"/>
          <w:lang w:eastAsia="fr-FR"/>
        </w:rPr>
        <w:t>7.3</w:t>
        <w:tab/>
        <w:t>Délai de validité des offres</w:t>
      </w:r>
      <w:bookmarkEnd w:id="257"/>
    </w:p>
    <w:p>
      <w:pPr>
        <w:pStyle w:val="Normal"/>
        <w:keepNext w:val="true"/>
        <w:numPr>
          <w:ilvl w:val="0"/>
          <w:numId w:val="0"/>
        </w:numPr>
        <w:spacing w:before="200" w:after="0"/>
        <w:jc w:val="both"/>
        <w:outlineLvl w:val="2"/>
        <w:rPr>
          <w:rFonts w:ascii="Arial" w:hAnsi="Arial" w:cs="Arial"/>
          <w:b/>
          <w:b/>
          <w:u w:val="single"/>
          <w:lang w:eastAsia="fr-FR"/>
        </w:rPr>
      </w:pPr>
      <w:r>
        <w:rPr>
          <w:rFonts w:cs="Arial" w:ascii="Arial" w:hAnsi="Arial"/>
          <w:b/>
          <w:u w:val="single"/>
          <w:lang w:eastAsia="fr-FR"/>
        </w:rPr>
      </w:r>
    </w:p>
    <w:p>
      <w:pPr>
        <w:pStyle w:val="Normal"/>
        <w:spacing w:lineRule="exact" w:line="240" w:before="0" w:after="240"/>
        <w:ind w:right="-7" w:hanging="0"/>
        <w:jc w:val="both"/>
        <w:rPr>
          <w:rFonts w:ascii="Arial" w:hAnsi="Arial" w:eastAsia="Times New Roman" w:cs="Arial"/>
          <w:b/>
          <w:b/>
          <w:bCs/>
          <w:color w:val="000000"/>
          <w:lang w:eastAsia="fr-FR"/>
        </w:rPr>
      </w:pPr>
      <w:r>
        <w:rPr>
          <w:rFonts w:eastAsia="Times New Roman" w:cs="Arial" w:ascii="Arial" w:hAnsi="Arial"/>
          <w:color w:val="000000"/>
          <w:lang w:eastAsia="fr-FR"/>
        </w:rPr>
        <w:t xml:space="preserve">L’offre est valable </w:t>
      </w:r>
      <w:r>
        <w:rPr>
          <w:rFonts w:eastAsia="Times New Roman" w:cs="Arial" w:ascii="Arial" w:hAnsi="Arial"/>
          <w:color w:val="FF0000"/>
          <w:lang w:eastAsia="fr-FR"/>
        </w:rPr>
        <w:t>60 jours</w:t>
      </w:r>
      <w:r>
        <w:rPr>
          <w:rFonts w:eastAsia="Times New Roman" w:cs="Arial" w:ascii="Arial" w:hAnsi="Arial"/>
          <w:color w:val="000000"/>
          <w:lang w:eastAsia="fr-FR"/>
        </w:rPr>
        <w:t>. La durée de validité des offres pourra être prorogée sur décision du pouvoir adjudicateur, après accord de l’ensemble des candidats admis à présenter une offre</w:t>
      </w:r>
      <w:r>
        <w:rPr>
          <w:rFonts w:eastAsia="Times New Roman" w:cs="Arial" w:ascii="Arial" w:hAnsi="Arial"/>
          <w:bCs/>
          <w:color w:val="000000"/>
          <w:lang w:eastAsia="fr-FR"/>
        </w:rPr>
        <w:t>.</w:t>
      </w:r>
    </w:p>
    <w:p>
      <w:pPr>
        <w:pStyle w:val="Normal"/>
        <w:keepNext w:val="true"/>
        <w:keepLines/>
        <w:numPr>
          <w:ilvl w:val="0"/>
          <w:numId w:val="0"/>
        </w:numPr>
        <w:spacing w:before="120" w:after="120"/>
        <w:jc w:val="both"/>
        <w:outlineLvl w:val="0"/>
        <w:rPr>
          <w:rFonts w:ascii="Arial" w:hAnsi="Arial" w:eastAsia="Times New Roman" w:cs="Arial"/>
          <w:color w:val="000000"/>
          <w:lang w:eastAsia="fr-FR"/>
        </w:rPr>
      </w:pPr>
      <w:bookmarkStart w:id="258" w:name="_Toc63877051"/>
      <w:r>
        <w:rPr>
          <w:rFonts w:eastAsia="Times New Roman" w:cs="Arial" w:ascii="Arial" w:hAnsi="Arial"/>
          <w:b/>
          <w:bCs/>
          <w:smallCaps/>
          <w:highlight w:val="lightGray"/>
          <w:u w:val="single"/>
          <w:lang w:eastAsia="fr-FR"/>
        </w:rPr>
        <w:t>ARTICLE 8 – NEGOCIATION</w:t>
      </w:r>
      <w:bookmarkEnd w:id="258"/>
    </w:p>
    <w:p>
      <w:pPr>
        <w:pStyle w:val="NoSpacing"/>
        <w:jc w:val="both"/>
        <w:rPr>
          <w:rFonts w:ascii="Arial" w:hAnsi="Arial" w:cs="Arial"/>
          <w:b/>
          <w:b/>
          <w:color w:val="7F7F7F"/>
          <w:u w:val="single"/>
          <w:lang w:eastAsia="fr-FR"/>
        </w:rPr>
      </w:pPr>
      <w:r>
        <w:rPr>
          <w:rFonts w:cs="Arial" w:ascii="Arial" w:hAnsi="Arial"/>
          <w:b/>
          <w:color w:val="7F7F7F"/>
          <w:u w:val="single"/>
          <w:lang w:eastAsia="fr-FR"/>
        </w:rPr>
      </w:r>
    </w:p>
    <w:p>
      <w:pPr>
        <w:pStyle w:val="NoSpacing"/>
        <w:jc w:val="both"/>
        <w:rPr>
          <w:rFonts w:ascii="Arial" w:hAnsi="Arial" w:cs="Arial"/>
          <w:b/>
          <w:b/>
          <w:color w:val="7F7F7F"/>
          <w:u w:val="single"/>
          <w:lang w:eastAsia="fr-FR"/>
        </w:rPr>
      </w:pPr>
      <w:r>
        <w:rPr>
          <w:rFonts w:cs="Arial" w:ascii="Arial" w:hAnsi="Arial"/>
          <w:b/>
          <w:color w:val="7F7F7F"/>
          <w:u w:val="single"/>
          <w:lang w:eastAsia="fr-FR"/>
        </w:rPr>
        <w:t>Cadre général de la négociation</w:t>
      </w:r>
    </w:p>
    <w:p>
      <w:pPr>
        <w:pStyle w:val="Normal"/>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Il est précisé que pour rechercher la meilleure offre, le pouvoir adjudicateur procédera à une négociation sur la base des offres initialement remise par les candidats qui auront été invités à négocier.</w:t>
      </w:r>
    </w:p>
    <w:p>
      <w:pPr>
        <w:pStyle w:val="Normal"/>
        <w:spacing w:before="120" w:after="120"/>
        <w:ind w:right="-7" w:hanging="0"/>
        <w:jc w:val="both"/>
        <w:rPr>
          <w:rFonts w:ascii="Arial" w:hAnsi="Arial" w:eastAsia="Times New Roman" w:cs="Arial"/>
          <w:color w:val="000000"/>
          <w:lang w:eastAsia="fr-FR"/>
        </w:rPr>
      </w:pPr>
      <w:r>
        <w:rPr>
          <w:rFonts w:eastAsia="Times New Roman" w:cs="Arial" w:ascii="Arial" w:hAnsi="Arial"/>
          <w:color w:val="000000"/>
          <w:lang w:eastAsia="fr-FR"/>
        </w:rPr>
        <w:t xml:space="preserve">Elle sera conduite dans le respect du principe de l’égalité de traitement de tous les candidats. Elle pourra porter sur tous les éléments de l’offre, notamment le prix. Tout échange ayant permis de préciser le besoin du maître d’ouvrage sera diffusé à l’ensemble des candidats retenus pour négocier. </w:t>
      </w:r>
    </w:p>
    <w:p>
      <w:pPr>
        <w:pStyle w:val="Normal"/>
        <w:spacing w:before="120" w:after="120"/>
        <w:ind w:right="-6" w:hanging="0"/>
        <w:jc w:val="both"/>
        <w:rPr>
          <w:rFonts w:ascii="Arial" w:hAnsi="Arial" w:eastAsia="Times New Roman" w:cs="Arial"/>
          <w:lang w:eastAsia="fr-FR"/>
        </w:rPr>
      </w:pPr>
      <w:r>
        <w:rPr>
          <w:rFonts w:eastAsia="Times New Roman" w:cs="Arial" w:ascii="Arial" w:hAnsi="Arial"/>
          <w:lang w:eastAsia="fr-FR"/>
        </w:rPr>
        <w:t>Pour mémoire, le pouvoir adjudicateur se réserve le droit d’attribuer le marché sur la base des offres initiales sans négociation.</w:t>
      </w:r>
    </w:p>
    <w:p>
      <w:pPr>
        <w:pStyle w:val="Normal"/>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r>
    </w:p>
    <w:p>
      <w:pPr>
        <w:pStyle w:val="Normal"/>
        <w:keepNext w:val="true"/>
        <w:rPr>
          <w:rFonts w:ascii="Arial" w:hAnsi="Arial" w:cs="Arial"/>
          <w:b/>
          <w:b/>
          <w:color w:val="808080" w:themeColor="background1" w:themeShade="80"/>
          <w:u w:val="single"/>
          <w:lang w:eastAsia="fr-FR"/>
        </w:rPr>
      </w:pPr>
      <w:r>
        <w:rPr>
          <w:rFonts w:cs="Arial" w:ascii="Arial" w:hAnsi="Arial"/>
          <w:b/>
          <w:color w:val="808080" w:themeColor="background1" w:themeShade="80"/>
          <w:u w:val="single"/>
          <w:lang w:eastAsia="fr-FR"/>
        </w:rPr>
        <w:t>Modalités pratiques de la négociation</w:t>
      </w:r>
    </w:p>
    <w:p>
      <w:pPr>
        <w:pStyle w:val="Normal"/>
        <w:keepNext w:val="true"/>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 xml:space="preserve">Les modalités pratiques de la négociation leur seront précisées dans la lettre d’invitation à négocier. Les candidats devront répondre dans les conditions de forme et de délai fixées par le pouvoir adjudicateur. </w:t>
      </w:r>
    </w:p>
    <w:p>
      <w:pPr>
        <w:pStyle w:val="NoSpacing"/>
        <w:spacing w:lineRule="auto" w:line="276" w:before="240" w:after="120"/>
        <w:jc w:val="both"/>
        <w:rPr>
          <w:rFonts w:ascii="Arial" w:hAnsi="Arial" w:eastAsia="Times New Roman" w:cs="Arial"/>
          <w:color w:val="000000"/>
          <w:lang w:eastAsia="fr-FR"/>
        </w:rPr>
      </w:pPr>
      <w:r>
        <w:rPr>
          <w:rFonts w:cs="Arial" w:ascii="Arial" w:hAnsi="Arial"/>
          <w:color w:val="000000"/>
          <w:lang w:eastAsia="fr-FR"/>
        </w:rPr>
        <w:t xml:space="preserve">Les négociations pourront s’effectuer par voie écrite et/ou orale, en présentiel </w:t>
      </w:r>
      <w:r>
        <w:rPr>
          <w:rFonts w:eastAsia="Times New Roman" w:cs="Arial" w:ascii="Arial" w:hAnsi="Arial"/>
          <w:color w:val="000000"/>
          <w:lang w:eastAsia="fr-FR"/>
        </w:rPr>
        <w:t>ou à distance.</w:t>
      </w:r>
    </w:p>
    <w:p>
      <w:pPr>
        <w:pStyle w:val="NoSpacing"/>
        <w:spacing w:lineRule="auto" w:line="276" w:before="240" w:after="120"/>
        <w:jc w:val="both"/>
        <w:rPr>
          <w:rFonts w:ascii="Arial" w:hAnsi="Arial" w:cs="Arial"/>
          <w:color w:val="000000"/>
          <w:lang w:eastAsia="fr-FR"/>
        </w:rPr>
      </w:pPr>
      <w:r>
        <w:rPr>
          <w:rFonts w:cs="Arial" w:ascii="Arial" w:hAnsi="Arial"/>
          <w:color w:val="000000"/>
          <w:lang w:eastAsia="fr-FR"/>
        </w:rPr>
      </w:r>
    </w:p>
    <w:p>
      <w:pPr>
        <w:pStyle w:val="Normal"/>
        <w:keepNext w:val="true"/>
        <w:keepLines/>
        <w:numPr>
          <w:ilvl w:val="0"/>
          <w:numId w:val="0"/>
        </w:numPr>
        <w:spacing w:before="120" w:after="120"/>
        <w:jc w:val="both"/>
        <w:outlineLvl w:val="0"/>
        <w:rPr>
          <w:rFonts w:ascii="Arial" w:hAnsi="Arial" w:eastAsia="Times New Roman" w:cs="Arial"/>
          <w:b/>
          <w:b/>
          <w:bCs/>
          <w:smallCaps/>
          <w:highlight w:val="lightGray"/>
          <w:u w:val="single"/>
          <w:lang w:eastAsia="fr-FR"/>
        </w:rPr>
      </w:pPr>
      <w:bookmarkStart w:id="259" w:name="_Toc63877052"/>
      <w:r>
        <w:rPr>
          <w:rFonts w:eastAsia="Times New Roman" w:cs="Arial" w:ascii="Arial" w:hAnsi="Arial"/>
          <w:b/>
          <w:bCs/>
          <w:smallCaps/>
          <w:highlight w:val="lightGray"/>
          <w:u w:val="single"/>
          <w:lang w:eastAsia="fr-FR"/>
        </w:rPr>
        <w:t>ARTICLE 9 - ATTRIBUTION DU MARCHE</w:t>
      </w:r>
      <w:bookmarkEnd w:id="259"/>
    </w:p>
    <w:p>
      <w:pPr>
        <w:pStyle w:val="Normal"/>
        <w:keepNext w:val="true"/>
        <w:numPr>
          <w:ilvl w:val="0"/>
          <w:numId w:val="0"/>
        </w:numPr>
        <w:spacing w:before="200" w:after="160"/>
        <w:outlineLvl w:val="2"/>
        <w:rPr>
          <w:rFonts w:ascii="Arial" w:hAnsi="Arial" w:cs="Arial"/>
          <w:b/>
          <w:b/>
          <w:u w:val="single"/>
          <w:lang w:eastAsia="fr-FR"/>
        </w:rPr>
      </w:pPr>
      <w:bookmarkStart w:id="260" w:name="_Toc63877053"/>
      <w:r>
        <w:rPr>
          <w:rFonts w:cs="Arial" w:ascii="Arial" w:hAnsi="Arial"/>
          <w:b/>
          <w:u w:val="single"/>
          <w:lang w:eastAsia="fr-FR"/>
        </w:rPr>
        <w:t>9.1.</w:t>
        <w:tab/>
        <w:t>Interdictions de soumissionner</w:t>
      </w:r>
      <w:bookmarkEnd w:id="260"/>
    </w:p>
    <w:p>
      <w:pPr>
        <w:pStyle w:val="Normal"/>
        <w:spacing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 xml:space="preserve">Le marché est attribué au soumissionnaire dont l'offre est économiquement la plus avantageuse, au regard des critères d'attribution énoncés dans le présent règlement de la consultation, sous réserve de la production des pièces prévues aux articles R2143-6 et suivants du code de la commande publique et selon les règles énumérées à l’article R2143-3 et suivants du code précité. </w:t>
      </w:r>
    </w:p>
    <w:p>
      <w:pPr>
        <w:pStyle w:val="Normal"/>
        <w:keepNext w:val="true"/>
        <w:numPr>
          <w:ilvl w:val="0"/>
          <w:numId w:val="0"/>
        </w:numPr>
        <w:spacing w:before="200" w:after="160"/>
        <w:outlineLvl w:val="2"/>
        <w:rPr>
          <w:rFonts w:ascii="Arial" w:hAnsi="Arial" w:cs="Arial"/>
          <w:b/>
          <w:b/>
          <w:u w:val="single"/>
          <w:lang w:eastAsia="fr-FR"/>
        </w:rPr>
      </w:pPr>
      <w:bookmarkStart w:id="261" w:name="_Toc63877054"/>
      <w:r>
        <w:rPr>
          <w:rFonts w:cs="Arial" w:ascii="Arial" w:hAnsi="Arial"/>
          <w:b/>
          <w:u w:val="single"/>
          <w:lang w:eastAsia="fr-FR"/>
        </w:rPr>
        <w:t>9.2.</w:t>
        <w:tab/>
        <w:t>Mise au point</w:t>
      </w:r>
      <w:bookmarkEnd w:id="261"/>
      <w:r>
        <w:rPr>
          <w:rFonts w:cs="Arial" w:ascii="Arial" w:hAnsi="Arial"/>
          <w:b/>
          <w:u w:val="single"/>
          <w:lang w:eastAsia="fr-FR"/>
        </w:rPr>
        <w:t xml:space="preserve"> </w:t>
      </w:r>
    </w:p>
    <w:p>
      <w:pPr>
        <w:pStyle w:val="Normal"/>
        <w:spacing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Le pouvoir adjudicateur se réserve la possibilité de procéder à une mise au point des composantes du marché public. Cette mise au point ne peut avoir pour objet de modifier des éléments substantiels de l'offre ou du présent marché public.</w:t>
      </w:r>
    </w:p>
    <w:p>
      <w:pPr>
        <w:pStyle w:val="Normal"/>
        <w:keepNext w:val="true"/>
        <w:numPr>
          <w:ilvl w:val="0"/>
          <w:numId w:val="0"/>
        </w:numPr>
        <w:spacing w:before="200" w:after="160"/>
        <w:outlineLvl w:val="2"/>
        <w:rPr>
          <w:rFonts w:ascii="Arial" w:hAnsi="Arial" w:cs="Arial"/>
          <w:b/>
          <w:b/>
          <w:u w:val="single"/>
          <w:lang w:eastAsia="fr-FR"/>
        </w:rPr>
      </w:pPr>
      <w:bookmarkStart w:id="262" w:name="_Toc63877055"/>
      <w:r>
        <w:rPr>
          <w:rFonts w:cs="Arial" w:ascii="Arial" w:hAnsi="Arial"/>
          <w:b/>
          <w:u w:val="single"/>
          <w:lang w:eastAsia="fr-FR"/>
        </w:rPr>
        <w:t>9.3.</w:t>
        <w:tab/>
        <w:t>Signature du marché</w:t>
      </w:r>
      <w:bookmarkEnd w:id="262"/>
    </w:p>
    <w:p>
      <w:pPr>
        <w:pStyle w:val="Normal"/>
        <w:jc w:val="both"/>
        <w:rPr>
          <w:rFonts w:ascii="Arial" w:hAnsi="Arial" w:eastAsia="Times New Roman" w:cs="Arial"/>
          <w:bCs/>
          <w:lang w:eastAsia="fr-FR"/>
        </w:rPr>
      </w:pPr>
      <w:r>
        <w:rPr>
          <w:rFonts w:eastAsia="Times New Roman" w:cs="Arial" w:ascii="Arial" w:hAnsi="Arial"/>
          <w:color w:val="000000"/>
          <w:lang w:eastAsia="fr-FR"/>
        </w:rPr>
        <w:t>Le marché est signé par l’attributaire du marché uniquement au moyen de l'acte d'engagement joint au dossier de consultation. Il fournira une d</w:t>
      </w:r>
      <w:r>
        <w:rPr>
          <w:rFonts w:eastAsia="Times New Roman" w:cs="Arial" w:ascii="Arial" w:hAnsi="Arial"/>
          <w:b/>
          <w:bCs/>
          <w:u w:val="single"/>
          <w:lang w:eastAsia="fr-FR"/>
        </w:rPr>
        <w:t>élégation de pouvoir des personnes habilitées à représenter l’entreprise</w:t>
      </w:r>
      <w:r>
        <w:rPr>
          <w:rFonts w:eastAsia="Times New Roman" w:cs="Arial" w:ascii="Arial" w:hAnsi="Arial"/>
          <w:bCs/>
          <w:lang w:eastAsia="fr-FR"/>
        </w:rPr>
        <w:t xml:space="preserve"> signée en bonne et due forme.</w:t>
      </w:r>
    </w:p>
    <w:p>
      <w:pPr>
        <w:pStyle w:val="Normal"/>
        <w:keepNext w:val="true"/>
        <w:numPr>
          <w:ilvl w:val="0"/>
          <w:numId w:val="0"/>
        </w:numPr>
        <w:spacing w:before="200" w:after="160"/>
        <w:outlineLvl w:val="2"/>
        <w:rPr>
          <w:rFonts w:ascii="Arial" w:hAnsi="Arial" w:cs="Arial"/>
          <w:b/>
          <w:b/>
          <w:u w:val="single"/>
          <w:lang w:eastAsia="fr-FR"/>
        </w:rPr>
      </w:pPr>
      <w:bookmarkStart w:id="263" w:name="_Toc63877056"/>
      <w:r>
        <w:rPr>
          <w:rFonts w:cs="Arial" w:ascii="Arial" w:hAnsi="Arial"/>
          <w:b/>
          <w:u w:val="single"/>
          <w:lang w:eastAsia="fr-FR"/>
        </w:rPr>
        <w:t>9.4.</w:t>
        <w:tab/>
        <w:t>Indemnisation</w:t>
      </w:r>
      <w:bookmarkEnd w:id="263"/>
      <w:r>
        <w:rPr>
          <w:rFonts w:cs="Arial" w:ascii="Arial" w:hAnsi="Arial"/>
          <w:b/>
          <w:u w:val="single"/>
          <w:lang w:eastAsia="fr-FR"/>
        </w:rPr>
        <w:t xml:space="preserve"> </w:t>
      </w:r>
    </w:p>
    <w:p>
      <w:pPr>
        <w:pStyle w:val="Normal"/>
        <w:jc w:val="both"/>
        <w:rPr>
          <w:rFonts w:ascii="Arial" w:hAnsi="Arial"/>
          <w:color w:val="000000"/>
        </w:rPr>
      </w:pPr>
      <w:r>
        <w:rPr>
          <w:rFonts w:ascii="Arial" w:hAnsi="Arial"/>
          <w:color w:val="000000"/>
        </w:rPr>
        <w:t>Il est précisé qu’aucune indemnisation n’est prévue au titre de la présente consultation, celle-ci n’impliquant pas la remise de prestations anticipant sur la conception. Par ailleurs, les candidats prendront en charge leurs frais de déplacement aux réunions organisées par le pouvoir adjudicateur.</w:t>
      </w:r>
    </w:p>
    <w:p>
      <w:pPr>
        <w:pStyle w:val="Normal"/>
        <w:jc w:val="both"/>
        <w:rPr>
          <w:rFonts w:ascii="Arial" w:hAnsi="Arial" w:cs="Arial"/>
          <w:highlight w:val="cyan"/>
          <w:lang w:eastAsia="fr-FR"/>
        </w:rPr>
      </w:pPr>
      <w:r>
        <w:rPr>
          <w:rFonts w:cs="Arial" w:ascii="Arial" w:hAnsi="Arial"/>
          <w:highlight w:val="cyan"/>
          <w:lang w:eastAsia="fr-FR"/>
        </w:rPr>
      </w:r>
    </w:p>
    <w:p>
      <w:pPr>
        <w:pStyle w:val="Normal"/>
        <w:keepNext w:val="true"/>
        <w:keepLines/>
        <w:numPr>
          <w:ilvl w:val="0"/>
          <w:numId w:val="0"/>
        </w:numPr>
        <w:spacing w:before="120" w:after="120"/>
        <w:jc w:val="both"/>
        <w:outlineLvl w:val="0"/>
        <w:rPr>
          <w:rFonts w:ascii="Arial" w:hAnsi="Arial" w:eastAsia="Times New Roman" w:cs="Arial"/>
          <w:b/>
          <w:b/>
          <w:bCs/>
          <w:smallCaps/>
          <w:highlight w:val="lightGray"/>
          <w:u w:val="single"/>
          <w:lang w:eastAsia="fr-FR"/>
        </w:rPr>
      </w:pPr>
      <w:bookmarkStart w:id="264" w:name="_Toc63877057"/>
      <w:r>
        <w:rPr>
          <w:rFonts w:eastAsia="Times New Roman" w:cs="Arial" w:ascii="Arial" w:hAnsi="Arial"/>
          <w:b/>
          <w:bCs/>
          <w:smallCaps/>
          <w:highlight w:val="lightGray"/>
          <w:u w:val="single"/>
          <w:lang w:eastAsia="fr-FR"/>
        </w:rPr>
        <w:t>ARTICLE 10- CONTENTIEUX</w:t>
      </w:r>
      <w:bookmarkEnd w:id="264"/>
    </w:p>
    <w:p>
      <w:pPr>
        <w:pStyle w:val="Normal"/>
        <w:keepNext w:val="true"/>
        <w:numPr>
          <w:ilvl w:val="0"/>
          <w:numId w:val="0"/>
        </w:numPr>
        <w:spacing w:before="200" w:after="160"/>
        <w:outlineLvl w:val="2"/>
        <w:rPr>
          <w:rFonts w:ascii="Arial" w:hAnsi="Arial" w:cs="Arial"/>
          <w:b/>
          <w:b/>
          <w:u w:val="single"/>
          <w:lang w:eastAsia="fr-FR"/>
        </w:rPr>
      </w:pPr>
      <w:bookmarkStart w:id="265" w:name="_Toc63877058"/>
      <w:r>
        <w:rPr>
          <w:rFonts w:cs="Arial" w:ascii="Arial" w:hAnsi="Arial"/>
          <w:b/>
          <w:u w:val="single"/>
          <w:lang w:eastAsia="fr-FR"/>
        </w:rPr>
        <w:t>10.1.</w:t>
        <w:tab/>
        <w:t>Tribunal compétent</w:t>
      </w:r>
      <w:bookmarkEnd w:id="265"/>
    </w:p>
    <w:p>
      <w:pPr>
        <w:pStyle w:val="Normal"/>
        <w:rPr>
          <w:rFonts w:ascii="Arial" w:hAnsi="Arial" w:cs="Arial"/>
          <w:lang w:eastAsia="fr-FR"/>
        </w:rPr>
      </w:pPr>
      <w:r>
        <w:rPr>
          <w:rFonts w:cs="Arial" w:ascii="Arial" w:hAnsi="Arial"/>
          <w:lang w:eastAsia="fr-FR"/>
        </w:rPr>
        <w:t xml:space="preserve">En cas de litige, le tribunal territorialement compétent auprès duquel de plus amples renseignements </w:t>
      </w:r>
      <w:r>
        <w:rPr>
          <w:rFonts w:eastAsia="Times New Roman" w:cs="Arial" w:ascii="Arial" w:hAnsi="Arial"/>
          <w:color w:val="000000"/>
          <w:lang w:eastAsia="fr-FR"/>
        </w:rPr>
        <w:t>relativement aux voies de recours</w:t>
      </w:r>
      <w:r>
        <w:rPr>
          <w:rFonts w:cs="Arial" w:ascii="Arial" w:hAnsi="Arial"/>
          <w:lang w:eastAsia="fr-FR"/>
        </w:rPr>
        <w:t xml:space="preserve"> peuvent être demandés est le tribunal administratif de Strasbourg.</w:t>
      </w:r>
    </w:p>
    <w:p>
      <w:pPr>
        <w:pStyle w:val="Normal"/>
        <w:keepNext w:val="true"/>
        <w:numPr>
          <w:ilvl w:val="0"/>
          <w:numId w:val="0"/>
        </w:numPr>
        <w:spacing w:before="200" w:after="160"/>
        <w:outlineLvl w:val="2"/>
        <w:rPr>
          <w:rFonts w:ascii="Arial" w:hAnsi="Arial" w:cs="Arial"/>
          <w:b/>
          <w:b/>
          <w:u w:val="single"/>
          <w:lang w:eastAsia="fr-FR"/>
        </w:rPr>
      </w:pPr>
      <w:bookmarkStart w:id="266" w:name="_Toc63877059"/>
      <w:r>
        <w:rPr>
          <w:rFonts w:cs="Arial" w:ascii="Arial" w:hAnsi="Arial"/>
          <w:b/>
          <w:u w:val="single"/>
          <w:lang w:eastAsia="fr-FR"/>
        </w:rPr>
        <w:t>10.2.</w:t>
        <w:tab/>
        <w:t>Informations sur les recours</w:t>
      </w:r>
      <w:bookmarkEnd w:id="266"/>
    </w:p>
    <w:p>
      <w:pPr>
        <w:pStyle w:val="Normal"/>
        <w:spacing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Conformément à la réglementation en vigueur, les candidats évincés peuvent exercer les recours suivants :</w:t>
      </w:r>
    </w:p>
    <w:p>
      <w:pPr>
        <w:pStyle w:val="Normal"/>
        <w:spacing w:before="0" w:after="240"/>
        <w:ind w:left="567" w:right="-7" w:hanging="0"/>
        <w:jc w:val="both"/>
        <w:rPr>
          <w:rFonts w:ascii="Arial" w:hAnsi="Arial" w:eastAsia="Times New Roman" w:cs="Arial"/>
          <w:color w:val="000000"/>
          <w:lang w:eastAsia="fr-FR"/>
        </w:rPr>
      </w:pPr>
      <w:r>
        <w:rPr>
          <w:rFonts w:eastAsia="Times New Roman" w:cs="Arial" w:ascii="Arial" w:hAnsi="Arial"/>
          <w:color w:val="000000"/>
          <w:lang w:eastAsia="fr-FR"/>
        </w:rPr>
        <w:t>-</w:t>
        <w:tab/>
        <w:t>un référé précontractuel avant la conclusion du contrat ;</w:t>
      </w:r>
    </w:p>
    <w:p>
      <w:pPr>
        <w:pStyle w:val="Normal"/>
        <w:spacing w:before="0" w:after="240"/>
        <w:ind w:left="567" w:right="-7" w:hanging="0"/>
        <w:jc w:val="both"/>
        <w:rPr>
          <w:rFonts w:ascii="Arial" w:hAnsi="Arial" w:eastAsia="Times New Roman" w:cs="Arial"/>
          <w:lang w:eastAsia="fr-FR"/>
        </w:rPr>
      </w:pPr>
      <w:r>
        <w:rPr>
          <w:rFonts w:eastAsia="Times New Roman" w:cs="Arial" w:ascii="Arial" w:hAnsi="Arial"/>
          <w:lang w:eastAsia="fr-FR"/>
        </w:rPr>
        <w:t>-</w:t>
        <w:tab/>
        <w:t>un référé contractuel, après la conclusion du contrat dans un délai de 31 jours à compter de la publication de l’avis d’attribution au JOUE ou après la conclusion du contrat, dans un délai de six mois à compter du lendemain du jour de la conclusion du contrat ;</w:t>
      </w:r>
    </w:p>
    <w:p>
      <w:pPr>
        <w:pStyle w:val="Normal"/>
        <w:spacing w:before="0" w:after="240"/>
        <w:ind w:left="567" w:right="-7" w:hanging="0"/>
        <w:jc w:val="both"/>
        <w:rPr>
          <w:rFonts w:ascii="Arial" w:hAnsi="Arial" w:cs="Arial"/>
        </w:rPr>
      </w:pPr>
      <w:r>
        <w:rPr>
          <w:rFonts w:eastAsia="Times New Roman" w:cs="Arial" w:ascii="Arial" w:hAnsi="Arial"/>
          <w:lang w:eastAsia="fr-FR"/>
        </w:rPr>
        <w:t xml:space="preserve">- </w:t>
      </w:r>
      <w:r>
        <w:rPr>
          <w:rFonts w:cs="Arial" w:ascii="Arial" w:hAnsi="Arial"/>
        </w:rPr>
        <w:t>un recours en contestation de la validité du contrat, dans un délai de deux mois à compter de la publicité de la date de signature du contrat.</w:t>
      </w:r>
    </w:p>
    <w:p>
      <w:pPr>
        <w:pStyle w:val="Normal"/>
        <w:spacing w:before="0" w:after="240"/>
        <w:ind w:left="567" w:right="-7" w:hanging="0"/>
        <w:jc w:val="both"/>
        <w:rPr>
          <w:rFonts w:ascii="Arial" w:hAnsi="Arial" w:eastAsia="Times New Roman" w:cs="Arial"/>
          <w:lang w:eastAsia="fr-FR"/>
        </w:rPr>
      </w:pPr>
      <w:r>
        <w:rPr>
          <w:rFonts w:eastAsia="Times New Roman" w:cs="Arial" w:ascii="Arial" w:hAnsi="Arial"/>
          <w:lang w:eastAsia="fr-FR"/>
        </w:rPr>
      </w:r>
    </w:p>
    <w:p>
      <w:pPr>
        <w:pStyle w:val="Normal"/>
        <w:keepNext w:val="true"/>
        <w:numPr>
          <w:ilvl w:val="0"/>
          <w:numId w:val="0"/>
        </w:numPr>
        <w:spacing w:before="200" w:after="0"/>
        <w:jc w:val="both"/>
        <w:outlineLvl w:val="2"/>
        <w:rPr>
          <w:rFonts w:ascii="Arial" w:hAnsi="Arial" w:eastAsia="Times New Roman" w:cs="Arial"/>
          <w:b/>
          <w:b/>
          <w:bCs/>
          <w:caps/>
          <w:highlight w:val="lightGray"/>
          <w:u w:val="single"/>
          <w:lang w:eastAsia="fr-FR"/>
        </w:rPr>
      </w:pPr>
      <w:bookmarkStart w:id="267" w:name="_Toc63877060"/>
      <w:r>
        <w:rPr>
          <w:rFonts w:eastAsia="Times New Roman" w:cs="Arial" w:ascii="Arial" w:hAnsi="Arial"/>
          <w:b/>
          <w:bCs/>
          <w:smallCaps/>
          <w:highlight w:val="lightGray"/>
          <w:u w:val="single"/>
          <w:lang w:eastAsia="fr-FR"/>
        </w:rPr>
        <w:t xml:space="preserve">ARTICLE 11 : </w:t>
      </w:r>
      <w:r>
        <w:rPr>
          <w:rFonts w:eastAsia="Times New Roman" w:cs="Arial" w:ascii="Arial" w:hAnsi="Arial"/>
          <w:b/>
          <w:bCs/>
          <w:caps/>
          <w:highlight w:val="lightGray"/>
          <w:u w:val="single"/>
          <w:lang w:eastAsia="fr-FR"/>
        </w:rPr>
        <w:t>Renseignements complémentaires</w:t>
      </w:r>
      <w:bookmarkEnd w:id="267"/>
    </w:p>
    <w:p>
      <w:pPr>
        <w:pStyle w:val="Normal"/>
        <w:keepNext w:val="true"/>
        <w:numPr>
          <w:ilvl w:val="0"/>
          <w:numId w:val="0"/>
        </w:numPr>
        <w:spacing w:before="200" w:after="0"/>
        <w:jc w:val="both"/>
        <w:outlineLvl w:val="2"/>
        <w:rPr>
          <w:rFonts w:ascii="Arial" w:hAnsi="Arial" w:eastAsia="Times New Roman" w:cs="Arial"/>
          <w:b/>
          <w:b/>
          <w:bCs/>
          <w:smallCaps/>
          <w:highlight w:val="lightGray"/>
          <w:u w:val="single"/>
          <w:lang w:eastAsia="fr-FR"/>
        </w:rPr>
      </w:pPr>
      <w:r>
        <w:rPr>
          <w:rFonts w:eastAsia="Times New Roman" w:cs="Arial" w:ascii="Arial" w:hAnsi="Arial"/>
          <w:b/>
          <w:bCs/>
          <w:smallCaps/>
          <w:highlight w:val="lightGray"/>
          <w:u w:val="single"/>
          <w:lang w:eastAsia="fr-FR"/>
        </w:rPr>
      </w:r>
    </w:p>
    <w:p>
      <w:pPr>
        <w:pStyle w:val="Normal"/>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Pour obtenir tous les renseignements complémentaires qui leur seraient nécessaires, les candidats pourront faire parvenir une demande écrite via la plate-forme des achats de l'Etat (PLACE) (</w:t>
      </w:r>
      <w:hyperlink r:id="rId10">
        <w:r>
          <w:rPr>
            <w:rFonts w:eastAsia="Times New Roman" w:cs="Arial" w:ascii="Arial" w:hAnsi="Arial"/>
            <w:color w:val="0000FF"/>
            <w:u w:val="single"/>
            <w:lang w:eastAsia="fr-FR"/>
          </w:rPr>
          <w:t>www.marches-publics.gouv.fr</w:t>
        </w:r>
      </w:hyperlink>
      <w:r>
        <w:rPr>
          <w:rFonts w:eastAsia="Times New Roman" w:cs="Arial" w:ascii="Arial" w:hAnsi="Arial"/>
          <w:color w:val="000000"/>
          <w:lang w:eastAsia="fr-FR"/>
        </w:rPr>
        <w:t xml:space="preserve">) sur le profil acheteur du pouvoir adjudicateur. </w:t>
      </w:r>
    </w:p>
    <w:p>
      <w:pPr>
        <w:pStyle w:val="Normal"/>
        <w:spacing w:lineRule="auto" w:line="276" w:before="120" w:after="120"/>
        <w:ind w:right="-6" w:hanging="0"/>
        <w:jc w:val="both"/>
        <w:rPr>
          <w:rFonts w:ascii="Arial" w:hAnsi="Arial" w:eastAsia="Times New Roman" w:cs="Arial"/>
          <w:color w:val="000000"/>
          <w:lang w:eastAsia="fr-FR"/>
        </w:rPr>
      </w:pPr>
      <w:r>
        <w:rPr>
          <w:rFonts w:eastAsia="Times New Roman" w:cs="Arial" w:ascii="Arial" w:hAnsi="Arial"/>
          <w:color w:val="000000"/>
          <w:lang w:eastAsia="fr-FR"/>
        </w:rPr>
        <w:t xml:space="preserve">Il conviendra au candidat de s’assurer qu’il est en mesure de recevoir et de prendre connaissance des courriels envoyés par le pouvoir adjudicateur via la place et à l’adresse mail : </w:t>
      </w:r>
      <w:hyperlink r:id="rId11">
        <w:r>
          <w:rPr>
            <w:rFonts w:eastAsia="Times New Roman" w:cs="Arial" w:ascii="Arial" w:hAnsi="Arial"/>
            <w:color w:val="0000FF"/>
            <w:u w:val="single"/>
            <w:lang w:eastAsia="fr-FR"/>
          </w:rPr>
          <w:t>nepasrepondre@marches-publics.gouv.fr</w:t>
        </w:r>
      </w:hyperlink>
      <w:r>
        <w:rPr>
          <w:rFonts w:eastAsia="Times New Roman" w:cs="Arial" w:ascii="Arial" w:hAnsi="Arial"/>
          <w:color w:val="000000"/>
          <w:lang w:eastAsia="fr-FR"/>
        </w:rPr>
        <w:t>.</w:t>
      </w:r>
    </w:p>
    <w:p>
      <w:pPr>
        <w:pStyle w:val="Normal"/>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Pour tous renseignements relatifs aux offres initiales, les candidats devront faire parvenir une demande écrite au plus tard 10 jours avant la date de remise des offres initiales. Si une réponse doit être apportée par le représentant du pouvoir adjudicateur, elle sera alors adressée, par écrit via la plateforme à tous les candidats participant à la consultation, 6 jours au plus tard avant la date limite de réception des offres initiales.</w:t>
      </w:r>
    </w:p>
    <w:p>
      <w:pPr>
        <w:pStyle w:val="Normal"/>
        <w:spacing w:lineRule="auto" w:line="276" w:before="0" w:after="240"/>
        <w:ind w:right="-7" w:hanging="0"/>
        <w:jc w:val="both"/>
        <w:rPr>
          <w:rFonts w:ascii="Arial" w:hAnsi="Arial" w:eastAsia="Times New Roman" w:cs="Arial"/>
          <w:color w:val="000000"/>
          <w:lang w:eastAsia="fr-FR"/>
        </w:rPr>
      </w:pPr>
      <w:r>
        <w:rPr>
          <w:rFonts w:eastAsia="Times New Roman" w:cs="Arial" w:ascii="Arial" w:hAnsi="Arial"/>
          <w:color w:val="000000"/>
          <w:lang w:eastAsia="fr-FR"/>
        </w:rPr>
        <w:t>Dans le respect des principes de la commande publique, les réponses seront transmises à l’ensemble des candidats.</w:t>
      </w:r>
    </w:p>
    <w:p>
      <w:pPr>
        <w:pStyle w:val="Normal"/>
        <w:spacing w:lineRule="auto" w:line="276" w:before="0" w:after="240"/>
        <w:ind w:right="-7" w:hanging="0"/>
        <w:jc w:val="both"/>
        <w:rPr>
          <w:rFonts w:ascii="Arial" w:hAnsi="Arial" w:eastAsia="Calibri" w:cs="Arial"/>
          <w:iCs/>
          <w:lang w:eastAsia="fr-FR"/>
        </w:rPr>
      </w:pPr>
      <w:r>
        <w:rPr>
          <w:rFonts w:eastAsia="Calibri" w:cs="Arial" w:ascii="Arial" w:hAnsi="Arial"/>
          <w:iCs/>
          <w:lang w:eastAsia="fr-FR"/>
        </w:rPr>
        <w:t xml:space="preserve">Il est </w:t>
      </w:r>
      <w:r>
        <w:rPr>
          <w:rFonts w:eastAsia="Calibri" w:cs="Arial" w:ascii="Arial" w:hAnsi="Arial"/>
          <w:b/>
          <w:bCs/>
          <w:iCs/>
          <w:lang w:eastAsia="fr-FR"/>
        </w:rPr>
        <w:t>fortement conseillé</w:t>
      </w:r>
      <w:r>
        <w:rPr>
          <w:rFonts w:eastAsia="Calibri" w:cs="Arial" w:ascii="Arial" w:hAnsi="Arial"/>
          <w:iCs/>
          <w:lang w:eastAsia="fr-FR"/>
        </w:rPr>
        <w:t xml:space="preserve"> aux candidats de renseigner le nom de l’organisme candidat, le nom de la personne physique téléchargeant les documents et une adresse électronique permettant de façon certaine une correspondance électronique par une personne qualifiée et responsable dans l’entreprise, afin que le candidat puisse bénéficier de toutes les communications et échanges à l’initiative du pouvoir adjudicateur diffusés lors du déroulement du présent concours. </w:t>
      </w:r>
    </w:p>
    <w:p>
      <w:pPr>
        <w:pStyle w:val="Normal"/>
        <w:spacing w:lineRule="auto" w:line="276" w:before="0" w:after="200"/>
        <w:jc w:val="both"/>
        <w:rPr>
          <w:rFonts w:ascii="Arial" w:hAnsi="Arial" w:eastAsia="Calibri" w:cs="Arial"/>
          <w:iCs/>
          <w:lang w:eastAsia="fr-FR"/>
        </w:rPr>
      </w:pPr>
      <w:r>
        <w:rPr>
          <w:rFonts w:eastAsia="Calibri" w:cs="Arial" w:ascii="Arial" w:hAnsi="Arial"/>
          <w:b/>
          <w:bCs/>
          <w:iCs/>
          <w:lang w:eastAsia="fr-FR"/>
        </w:rPr>
        <w:t>Les candidats ne pourront porter aucune réclamation s’ils ne bénéficient pas de toutes les informations diffusées</w:t>
      </w:r>
      <w:r>
        <w:rPr>
          <w:rFonts w:eastAsia="Calibri" w:cs="Arial" w:ascii="Arial" w:hAnsi="Arial"/>
          <w:iCs/>
          <w:lang w:eastAsia="fr-FR"/>
        </w:rPr>
        <w:t xml:space="preserve"> par la plateforme de dématérialisation lors du déroulement du présent concours en raison d’une erreur qu’ils auraient faite dans la saisie de leur adresse électronique, en cas de non identification de la personne lors du téléchargement, en cas de non indication de ladite adresse électronique ou en cas de suppression de l'adresse. Il est recommandé à tout candidat de consulter régulièrement la plateforme afin de s'assurer qu'il bénéficie bien des dernières informations du pouvoir adjudicateur.</w:t>
      </w:r>
    </w:p>
    <w:p>
      <w:pPr>
        <w:pStyle w:val="Normal"/>
        <w:keepNext w:val="true"/>
        <w:keepLines/>
        <w:numPr>
          <w:ilvl w:val="0"/>
          <w:numId w:val="0"/>
        </w:numPr>
        <w:spacing w:before="120" w:after="120"/>
        <w:jc w:val="both"/>
        <w:outlineLvl w:val="0"/>
        <w:rPr>
          <w:rFonts w:ascii="Arial" w:hAnsi="Arial" w:eastAsia="Times New Roman" w:cs="" w:cstheme="majorBidi"/>
          <w:b/>
          <w:b/>
          <w:bCs/>
          <w:smallCaps/>
          <w:highlight w:val="lightGray"/>
          <w:u w:val="single"/>
          <w:lang w:eastAsia="fr-FR"/>
        </w:rPr>
      </w:pPr>
      <w:bookmarkStart w:id="268" w:name="_Toc63877061"/>
      <w:r>
        <w:rPr>
          <w:rFonts w:eastAsia="Times New Roman" w:cs="" w:ascii="Arial" w:hAnsi="Arial" w:cstheme="majorBidi"/>
          <w:b/>
          <w:bCs/>
          <w:smallCaps/>
          <w:highlight w:val="lightGray"/>
          <w:u w:val="single"/>
          <w:lang w:eastAsia="fr-FR"/>
        </w:rPr>
        <w:t xml:space="preserve">ARTICLE 12 : PROTECTION DES DONNEES A CARACTERE </w:t>
      </w:r>
      <w:r>
        <w:rPr>
          <w:rFonts w:eastAsia="Times New Roman" w:cs="" w:ascii="Arial Gras" w:hAnsi="Arial Gras" w:cstheme="majorBidi"/>
          <w:b/>
          <w:bCs/>
          <w:smallCaps/>
          <w:highlight w:val="lightGray"/>
          <w:u w:val="single"/>
          <w:lang w:eastAsia="fr-FR"/>
        </w:rPr>
        <w:t>PERSONNEL</w:t>
      </w:r>
      <w:r>
        <w:rPr>
          <w:rFonts w:eastAsia="Times New Roman" w:cs="" w:ascii="Arial" w:hAnsi="Arial" w:cstheme="majorBidi"/>
          <w:b/>
          <w:bCs/>
          <w:smallCaps/>
          <w:highlight w:val="lightGray"/>
          <w:u w:val="single"/>
          <w:lang w:eastAsia="fr-FR"/>
        </w:rPr>
        <w:t xml:space="preserve"> DES CANDIDATS A LA PRESENTE PROCEDURE :</w:t>
      </w:r>
      <w:bookmarkEnd w:id="268"/>
    </w:p>
    <w:p>
      <w:pPr>
        <w:pStyle w:val="Normal"/>
        <w:spacing w:lineRule="auto" w:line="276" w:before="0" w:after="200"/>
        <w:jc w:val="both"/>
        <w:rPr>
          <w:rFonts w:ascii="Arial" w:hAnsi="Arial" w:eastAsia="Calibri" w:cs="Arial"/>
          <w:iCs/>
          <w:lang w:eastAsia="fr-FR"/>
        </w:rPr>
      </w:pPr>
      <w:r>
        <w:rPr>
          <w:rFonts w:eastAsia="Calibri" w:cs="Arial" w:ascii="Arial" w:hAnsi="Arial"/>
          <w:iCs/>
          <w:lang w:eastAsia="fr-FR"/>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de l’accord-cadre sont susceptibles de faire l'objet de traitement(s).</w:t>
      </w:r>
    </w:p>
    <w:p>
      <w:pPr>
        <w:pStyle w:val="Normal"/>
        <w:spacing w:lineRule="auto" w:line="276" w:before="0" w:after="0"/>
        <w:jc w:val="center"/>
        <w:rPr>
          <w:rFonts w:ascii="Arial" w:hAnsi="Arial" w:eastAsia="Calibri" w:cs="Arial"/>
          <w:b/>
          <w:b/>
          <w:iCs/>
          <w:lang w:eastAsia="fr-FR"/>
        </w:rPr>
      </w:pPr>
      <w:r>
        <w:rPr>
          <w:rFonts w:eastAsia="Calibri" w:cs="Arial" w:ascii="Arial" w:hAnsi="Arial"/>
          <w:b/>
          <w:iCs/>
          <w:lang w:eastAsia="fr-FR"/>
        </w:rPr>
        <w:t>Identité et coordonnées du responsable de traitement et de son représentant :</w:t>
      </w:r>
    </w:p>
    <w:p>
      <w:pPr>
        <w:pStyle w:val="Normal"/>
        <w:spacing w:lineRule="auto" w:line="276" w:before="0" w:after="0"/>
        <w:jc w:val="center"/>
        <w:rPr>
          <w:rFonts w:ascii="Arial" w:hAnsi="Arial" w:eastAsia="Calibri" w:cs="Arial"/>
          <w:b/>
          <w:b/>
          <w:iCs/>
          <w:lang w:eastAsia="fr-FR"/>
        </w:rPr>
      </w:pPr>
      <w:r>
        <w:rPr>
          <w:rFonts w:eastAsia="Calibri" w:cs="Arial" w:ascii="Arial" w:hAnsi="Arial"/>
          <w:b/>
          <w:iCs/>
          <w:lang w:eastAsia="fr-FR"/>
        </w:rPr>
        <w:t>Le Ministère de l'Economie des Finances et de la Relance</w:t>
      </w:r>
    </w:p>
    <w:p>
      <w:pPr>
        <w:pStyle w:val="Normal"/>
        <w:spacing w:lineRule="auto" w:line="276" w:before="0" w:after="0"/>
        <w:jc w:val="center"/>
        <w:rPr>
          <w:rFonts w:ascii="Arial" w:hAnsi="Arial" w:eastAsia="Calibri" w:cs="Arial"/>
          <w:b/>
          <w:b/>
          <w:iCs/>
          <w:lang w:eastAsia="fr-FR"/>
        </w:rPr>
      </w:pPr>
      <w:r>
        <w:rPr>
          <w:rFonts w:eastAsia="Calibri" w:cs="Arial" w:ascii="Arial" w:hAnsi="Arial"/>
          <w:b/>
          <w:iCs/>
          <w:lang w:eastAsia="fr-FR"/>
        </w:rPr>
        <w:t>59, boulevard Vincent Auriol</w:t>
      </w:r>
    </w:p>
    <w:p>
      <w:pPr>
        <w:pStyle w:val="Normal"/>
        <w:spacing w:lineRule="auto" w:line="276" w:before="0" w:after="0"/>
        <w:jc w:val="center"/>
        <w:rPr>
          <w:rFonts w:ascii="Arial" w:hAnsi="Arial" w:eastAsia="Calibri" w:cs="Arial"/>
          <w:b/>
          <w:b/>
          <w:iCs/>
          <w:lang w:eastAsia="fr-FR"/>
        </w:rPr>
      </w:pPr>
      <w:r>
        <w:rPr>
          <w:rFonts w:eastAsia="Calibri" w:cs="Arial" w:ascii="Arial" w:hAnsi="Arial"/>
          <w:b/>
          <w:iCs/>
          <w:lang w:eastAsia="fr-FR"/>
        </w:rPr>
        <w:t>75703 Paris Cedex 13</w:t>
      </w:r>
    </w:p>
    <w:p>
      <w:pPr>
        <w:pStyle w:val="Normal"/>
        <w:spacing w:lineRule="auto" w:line="276" w:before="0" w:after="0"/>
        <w:jc w:val="center"/>
        <w:rPr>
          <w:rFonts w:ascii="Arial" w:hAnsi="Arial" w:eastAsia="Calibri" w:cs="Arial"/>
          <w:b/>
          <w:b/>
          <w:bCs/>
          <w:iCs/>
          <w:lang w:eastAsia="fr-FR"/>
        </w:rPr>
      </w:pPr>
      <w:r>
        <w:rPr>
          <w:rFonts w:eastAsia="Calibri" w:cs="Arial" w:ascii="Arial" w:hAnsi="Arial"/>
          <w:b/>
          <w:bCs/>
          <w:iCs/>
          <w:lang w:eastAsia="fr-FR"/>
        </w:rPr>
      </w:r>
    </w:p>
    <w:p>
      <w:pPr>
        <w:pStyle w:val="Normal"/>
        <w:spacing w:lineRule="auto" w:line="276" w:before="0" w:after="200"/>
        <w:jc w:val="both"/>
        <w:rPr>
          <w:rFonts w:ascii="Arial" w:hAnsi="Arial" w:eastAsia="Calibri" w:cs="Arial"/>
          <w:iCs/>
          <w:lang w:eastAsia="fr-FR"/>
        </w:rPr>
      </w:pPr>
      <w:r>
        <w:rPr>
          <w:rFonts w:eastAsia="Calibri" w:cs="Arial" w:ascii="Arial" w:hAnsi="Arial"/>
          <w:b/>
          <w:bCs/>
          <w:iCs/>
          <w:lang w:eastAsia="fr-FR"/>
        </w:rPr>
        <w:t>Base juridique du traitement </w:t>
      </w:r>
      <w:r>
        <w:rPr>
          <w:rFonts w:eastAsia="Calibri" w:cs="Arial" w:ascii="Arial" w:hAnsi="Arial"/>
          <w:iCs/>
          <w:lang w:eastAsia="fr-FR"/>
        </w:rPr>
        <w:t>: c) et e) de l'article 6.1 du RGPD</w:t>
      </w:r>
    </w:p>
    <w:p>
      <w:pPr>
        <w:pStyle w:val="Normal"/>
        <w:spacing w:lineRule="auto" w:line="276" w:before="0" w:after="200"/>
        <w:jc w:val="both"/>
        <w:rPr>
          <w:rFonts w:ascii="Arial" w:hAnsi="Arial" w:eastAsia="Calibri" w:cs="Arial"/>
          <w:iCs/>
          <w:lang w:eastAsia="fr-FR"/>
        </w:rPr>
      </w:pPr>
      <w:r>
        <w:rPr>
          <w:rFonts w:eastAsia="Calibri" w:cs="Arial" w:ascii="Arial" w:hAnsi="Arial"/>
          <w:b/>
          <w:bCs/>
          <w:iCs/>
          <w:lang w:eastAsia="fr-FR"/>
        </w:rPr>
        <w:t>Finalité du ou des traitements</w:t>
      </w:r>
      <w:r>
        <w:rPr>
          <w:rFonts w:eastAsia="Calibri" w:cs="Arial" w:ascii="Arial" w:hAnsi="Arial"/>
          <w:iCs/>
          <w:lang w:eastAsia="fr-FR"/>
        </w:rPr>
        <w:t> : suivi de la présente procédure de passation, et  obligations légales en matière de durée d'utilité administrative (DUA) applicable aux marchés publics.</w:t>
      </w:r>
    </w:p>
    <w:p>
      <w:pPr>
        <w:pStyle w:val="Normal"/>
        <w:spacing w:lineRule="auto" w:line="276" w:before="0" w:after="200"/>
        <w:jc w:val="both"/>
        <w:rPr>
          <w:rFonts w:ascii="Arial" w:hAnsi="Arial" w:eastAsia="Calibri" w:cs="Arial"/>
          <w:iCs/>
          <w:lang w:eastAsia="fr-FR"/>
        </w:rPr>
      </w:pPr>
      <w:r>
        <w:rPr>
          <w:rFonts w:eastAsia="Calibri" w:cs="Arial" w:ascii="Arial" w:hAnsi="Arial"/>
          <w:b/>
          <w:bCs/>
          <w:iCs/>
          <w:lang w:eastAsia="fr-FR"/>
        </w:rPr>
        <w:t>Destinataires ou catégorie de destinataires </w:t>
      </w:r>
      <w:r>
        <w:rPr>
          <w:rFonts w:eastAsia="Calibri" w:cs="Arial" w:ascii="Arial" w:hAnsi="Arial"/>
          <w:iCs/>
          <w:lang w:eastAsia="fr-FR"/>
        </w:rPr>
        <w:t>: les données à caractère personnel concernées sont destinées exclusivement aux agents de l'Acheteur, des ministères et des opérateurs de l'Etat, en charge de la passation puis de l'exécution du présent contrat.</w:t>
      </w:r>
    </w:p>
    <w:p>
      <w:pPr>
        <w:pStyle w:val="Normal"/>
        <w:spacing w:lineRule="auto" w:line="276" w:before="0" w:after="200"/>
        <w:jc w:val="both"/>
        <w:rPr>
          <w:rFonts w:ascii="Arial" w:hAnsi="Arial" w:eastAsia="Calibri" w:cs="Arial"/>
          <w:iCs/>
          <w:lang w:eastAsia="fr-FR"/>
        </w:rPr>
      </w:pPr>
      <w:r>
        <w:rPr>
          <w:rFonts w:eastAsia="Calibri" w:cs="Arial" w:ascii="Arial" w:hAnsi="Arial"/>
          <w:b/>
          <w:bCs/>
          <w:iCs/>
          <w:lang w:eastAsia="fr-FR"/>
        </w:rPr>
        <w:t>Durée de conservation </w:t>
      </w:r>
      <w:r>
        <w:rPr>
          <w:rFonts w:eastAsia="Calibri" w:cs="Arial" w:ascii="Arial" w:hAnsi="Arial"/>
          <w:iCs/>
          <w:lang w:eastAsia="fr-FR"/>
        </w:rPr>
        <w:t>: ces données sont conservées pendant toute la durée de passation et d'exécution du contrat ainsi que durant la DUA applicable au contrat.</w:t>
      </w:r>
    </w:p>
    <w:p>
      <w:pPr>
        <w:pStyle w:val="Normal"/>
        <w:spacing w:lineRule="auto" w:line="276" w:before="0" w:after="200"/>
        <w:jc w:val="both"/>
        <w:rPr>
          <w:rFonts w:ascii="Arial" w:hAnsi="Arial" w:eastAsia="Calibri" w:cs="Arial"/>
          <w:iCs/>
          <w:lang w:eastAsia="fr-FR"/>
        </w:rPr>
      </w:pPr>
      <w:r>
        <w:rPr>
          <w:rFonts w:eastAsia="Calibri" w:cs="Arial" w:ascii="Arial" w:hAnsi="Arial"/>
          <w:iCs/>
          <w:lang w:eastAsia="fr-FR"/>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pPr>
        <w:pStyle w:val="Normal"/>
        <w:spacing w:lineRule="auto" w:line="276" w:before="0" w:after="200"/>
        <w:jc w:val="both"/>
        <w:rPr>
          <w:rFonts w:ascii="Arial" w:hAnsi="Arial" w:eastAsia="Calibri" w:cs="Arial"/>
          <w:iCs/>
          <w:lang w:eastAsia="fr-FR"/>
        </w:rPr>
      </w:pPr>
      <w:r>
        <w:rPr>
          <w:rFonts w:eastAsia="Calibri" w:cs="Arial" w:ascii="Arial" w:hAnsi="Arial"/>
          <w:iCs/>
          <w:lang w:eastAsia="fr-FR"/>
        </w:rPr>
        <w:t>La personne dont les données à caractère personnel sont collectées dans le cadre de la présente procédure dispose d'un droit de réclamation auprès de la CNIL. </w:t>
      </w:r>
    </w:p>
    <w:p>
      <w:pPr>
        <w:pStyle w:val="Normal"/>
        <w:spacing w:lineRule="auto" w:line="276" w:before="0" w:after="200"/>
        <w:jc w:val="both"/>
        <w:rPr>
          <w:rFonts w:ascii="Arial" w:hAnsi="Arial" w:eastAsia="Calibri" w:cs="Arial"/>
          <w:iCs/>
          <w:lang w:eastAsia="fr-FR"/>
        </w:rPr>
      </w:pPr>
      <w:r>
        <w:rPr>
          <w:rFonts w:eastAsia="Calibri" w:cs="Arial" w:ascii="Arial" w:hAnsi="Arial"/>
          <w:iCs/>
          <w:lang w:eastAsia="fr-FR"/>
        </w:rPr>
      </w:r>
    </w:p>
    <w:p>
      <w:pPr>
        <w:pStyle w:val="Normal"/>
        <w:spacing w:lineRule="exact" w:line="240"/>
        <w:ind w:left="567" w:right="-6" w:hanging="0"/>
        <w:jc w:val="both"/>
        <w:rPr>
          <w:rFonts w:ascii="Arial" w:hAnsi="Arial" w:eastAsia="Times New Roman" w:cs="Arial"/>
          <w:color w:val="000000"/>
          <w:sz w:val="20"/>
          <w:szCs w:val="20"/>
          <w:lang w:eastAsia="fr-FR"/>
        </w:rPr>
      </w:pPr>
      <w:r>
        <w:rPr>
          <w:rFonts w:eastAsia="Times New Roman" w:cs="Arial" w:ascii="Arial" w:hAnsi="Arial"/>
          <w:color w:val="000000"/>
          <w:sz w:val="20"/>
          <w:szCs w:val="20"/>
          <w:lang w:eastAsia="fr-FR"/>
        </w:rPr>
        <w:t xml:space="preserve">Fait, le </w:t>
      </w:r>
    </w:p>
    <w:p>
      <w:pPr>
        <w:pStyle w:val="Normal"/>
        <w:spacing w:lineRule="exact" w:line="240" w:before="0" w:after="240"/>
        <w:ind w:left="567" w:right="-7" w:hanging="0"/>
        <w:jc w:val="both"/>
        <w:rPr>
          <w:rFonts w:ascii="Arial" w:hAnsi="Arial" w:eastAsia="Times New Roman" w:cs="Arial"/>
          <w:color w:val="000000"/>
          <w:sz w:val="20"/>
          <w:szCs w:val="20"/>
          <w:lang w:eastAsia="fr-FR"/>
        </w:rPr>
      </w:pPr>
      <w:r>
        <w:rPr>
          <w:rFonts w:eastAsia="Times New Roman" w:cs="Arial" w:ascii="Arial" w:hAnsi="Arial"/>
          <w:color w:val="000000"/>
          <w:sz w:val="20"/>
          <w:szCs w:val="20"/>
          <w:lang w:eastAsia="fr-FR"/>
        </w:rPr>
        <w:t>Le représentant du pouvoir adjudicateur</w:t>
      </w:r>
    </w:p>
    <w:p>
      <w:pPr>
        <w:pStyle w:val="Normal"/>
        <w:rPr>
          <w:rFonts w:ascii="Arial" w:hAnsi="Arial" w:eastAsia="Times New Roman" w:cs="Arial"/>
          <w:color w:val="000000"/>
          <w:sz w:val="20"/>
          <w:szCs w:val="20"/>
          <w:lang w:eastAsia="fr-FR"/>
        </w:rPr>
      </w:pPr>
      <w:r>
        <w:rPr>
          <w:rFonts w:eastAsia="Times New Roman" w:cs="Arial" w:ascii="Arial" w:hAnsi="Arial"/>
          <w:color w:val="000000"/>
          <w:sz w:val="20"/>
          <w:szCs w:val="20"/>
          <w:lang w:eastAsia="fr-FR"/>
        </w:rPr>
      </w:r>
      <w:r>
        <w:br w:type="page"/>
      </w:r>
    </w:p>
    <w:p>
      <w:pPr>
        <w:pStyle w:val="Normal"/>
        <w:widowControl w:val="false"/>
        <w:spacing w:before="120" w:after="120"/>
        <w:jc w:val="both"/>
        <w:rPr>
          <w:rFonts w:ascii="Arial" w:hAnsi="Arial" w:eastAsia="Times New Roman" w:cs="Times New Roman"/>
          <w:lang w:eastAsia="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Arial" w:hAnsi="Arial"/>
          <w:lang w:eastAsia="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ANNEXE N° 1 : RELATIVE AUX MODALITES DE LA CONSULTATION DEMATERIALISEE</w:t>
      </w:r>
    </w:p>
    <w:p>
      <w:pPr>
        <w:pStyle w:val="Corpsdetexte"/>
        <w:keepNext w:val="true"/>
        <w:spacing w:before="120" w:after="120"/>
        <w:jc w:val="both"/>
        <w:rPr>
          <w:rFonts w:ascii="Arial" w:hAnsi="Arial" w:eastAsia="Arial" w:cs="Arial"/>
        </w:rPr>
      </w:pPr>
      <w:r>
        <w:rPr>
          <w:rFonts w:eastAsia="Times New Roman" w:cs="Arial" w:ascii="Arial" w:hAnsi="Arial"/>
          <w:color w:val="000000"/>
          <w:lang w:eastAsia="fr-FR"/>
        </w:rPr>
        <w:t xml:space="preserve">La présente consultation est soumise aux règles relatives à la dématérialisation des consultations telles que consolidées dans le code de la commande publique. </w:t>
      </w:r>
      <w:r>
        <w:rPr>
          <w:rFonts w:eastAsia="Arial" w:cs="Arial" w:ascii="Arial" w:hAnsi="Arial"/>
        </w:rPr>
        <w:t>Pour cette consultation, seuls sont autorisés les dépôts électroniques.</w:t>
      </w:r>
    </w:p>
    <w:p>
      <w:pPr>
        <w:pStyle w:val="Normal"/>
        <w:widowControl w:val="false"/>
        <w:spacing w:before="120" w:after="120"/>
        <w:jc w:val="both"/>
        <w:rPr/>
      </w:pPr>
      <w:r>
        <w:rPr>
          <w:rFonts w:eastAsia="Arial" w:cs="Arial" w:ascii="Arial" w:hAnsi="Arial"/>
        </w:rPr>
        <w:t>La</w:t>
      </w:r>
      <w:r>
        <w:rPr>
          <w:rFonts w:eastAsia="Arial" w:cs="Arial" w:ascii="Arial" w:hAnsi="Arial"/>
          <w:spacing w:val="-1"/>
        </w:rPr>
        <w:t xml:space="preserve"> </w:t>
      </w:r>
      <w:r>
        <w:rPr>
          <w:rFonts w:eastAsia="Arial" w:cs="Arial" w:ascii="Arial" w:hAnsi="Arial"/>
        </w:rPr>
        <w:t>consultation est directement accessible</w:t>
      </w:r>
      <w:r>
        <w:rPr>
          <w:rFonts w:eastAsia="Arial" w:cs="Arial" w:ascii="Arial" w:hAnsi="Arial"/>
          <w:spacing w:val="-1"/>
        </w:rPr>
        <w:t xml:space="preserve"> </w:t>
      </w:r>
      <w:r>
        <w:rPr>
          <w:rFonts w:eastAsia="Arial" w:cs="Arial" w:ascii="Arial" w:hAnsi="Arial"/>
        </w:rPr>
        <w:t>sur</w:t>
      </w:r>
      <w:r>
        <w:rPr>
          <w:rFonts w:eastAsia="Arial" w:cs="Arial" w:ascii="Arial" w:hAnsi="Arial"/>
          <w:spacing w:val="-1"/>
        </w:rPr>
        <w:t xml:space="preserve"> </w:t>
      </w:r>
      <w:r>
        <w:rPr>
          <w:rFonts w:eastAsia="Arial" w:cs="Arial" w:ascii="Arial" w:hAnsi="Arial"/>
        </w:rPr>
        <w:t>la</w:t>
      </w:r>
      <w:r>
        <w:rPr>
          <w:rFonts w:eastAsia="Arial" w:cs="Arial" w:ascii="Arial" w:hAnsi="Arial"/>
          <w:spacing w:val="-2"/>
        </w:rPr>
        <w:t xml:space="preserve"> </w:t>
      </w:r>
      <w:r>
        <w:rPr>
          <w:rFonts w:eastAsia="Arial" w:cs="Arial" w:ascii="Arial" w:hAnsi="Arial"/>
        </w:rPr>
        <w:t>plate-forme</w:t>
      </w:r>
      <w:r>
        <w:rPr>
          <w:rFonts w:eastAsia="Arial" w:cs="Arial" w:ascii="Arial" w:hAnsi="Arial"/>
          <w:spacing w:val="-1"/>
        </w:rPr>
        <w:t xml:space="preserve"> </w:t>
      </w:r>
      <w:r>
        <w:rPr>
          <w:rFonts w:eastAsia="Arial" w:cs="Arial" w:ascii="Arial" w:hAnsi="Arial"/>
        </w:rPr>
        <w:t>de</w:t>
      </w:r>
      <w:r>
        <w:rPr>
          <w:rFonts w:eastAsia="Arial" w:cs="Arial" w:ascii="Arial" w:hAnsi="Arial"/>
          <w:spacing w:val="-1"/>
        </w:rPr>
        <w:t xml:space="preserve"> </w:t>
      </w:r>
      <w:r>
        <w:rPr>
          <w:rFonts w:eastAsia="Arial" w:cs="Arial" w:ascii="Arial" w:hAnsi="Arial"/>
        </w:rPr>
        <w:t>dématérialisation à l'adresse suivante</w:t>
      </w:r>
      <w:r>
        <w:rPr>
          <w:rFonts w:eastAsia="Arial" w:cs="Arial" w:ascii="Arial" w:hAnsi="Arial"/>
          <w:spacing w:val="-23"/>
        </w:rPr>
        <w:t xml:space="preserve"> </w:t>
      </w:r>
      <w:r>
        <w:rPr>
          <w:rFonts w:eastAsia="Arial" w:cs="Arial" w:ascii="Arial" w:hAnsi="Arial"/>
        </w:rPr>
        <w:t>:</w:t>
      </w:r>
      <w:r>
        <w:rPr>
          <w:rFonts w:eastAsia="Arial" w:cs="Arial" w:ascii="Arial" w:hAnsi="Arial"/>
          <w:spacing w:val="-22"/>
        </w:rPr>
        <w:t xml:space="preserve"> </w:t>
      </w:r>
      <w:hyperlink r:id="rId12">
        <w:r>
          <w:rPr>
            <w:rFonts w:eastAsia="Arial" w:cs="Arial" w:ascii="Arial" w:hAnsi="Arial"/>
            <w:color w:val="0000FF"/>
            <w:u w:val="single"/>
          </w:rPr>
          <w:t>www.marches-publics.gouv.fr</w:t>
        </w:r>
        <w:r>
          <w:rPr>
            <w:rFonts w:eastAsia="Arial" w:cs="Arial" w:ascii="Arial" w:hAnsi="Arial"/>
            <w:color w:val="0000FF"/>
            <w:spacing w:val="-22"/>
          </w:rPr>
          <w:t xml:space="preserve"> </w:t>
        </w:r>
      </w:hyperlink>
      <w:r>
        <w:rPr>
          <w:rFonts w:eastAsia="Arial" w:cs="Arial" w:ascii="Arial" w:hAnsi="Arial"/>
        </w:rPr>
        <w:t>sous</w:t>
      </w:r>
      <w:r>
        <w:rPr>
          <w:rFonts w:eastAsia="Arial" w:cs="Arial" w:ascii="Arial" w:hAnsi="Arial"/>
          <w:spacing w:val="-23"/>
        </w:rPr>
        <w:t xml:space="preserve"> </w:t>
      </w:r>
      <w:r>
        <w:rPr>
          <w:rFonts w:eastAsia="Arial" w:cs="Arial" w:ascii="Arial" w:hAnsi="Arial"/>
        </w:rPr>
        <w:t>la</w:t>
      </w:r>
      <w:r>
        <w:rPr>
          <w:rFonts w:eastAsia="Arial" w:cs="Arial" w:ascii="Arial" w:hAnsi="Arial"/>
          <w:spacing w:val="-22"/>
        </w:rPr>
        <w:t xml:space="preserve"> </w:t>
      </w:r>
      <w:r>
        <w:rPr>
          <w:rFonts w:eastAsia="Arial" w:cs="Arial" w:ascii="Arial" w:hAnsi="Arial"/>
        </w:rPr>
        <w:t>référence</w:t>
      </w:r>
      <w:r>
        <w:rPr>
          <w:rFonts w:eastAsia="Arial" w:cs="Arial" w:ascii="Arial" w:hAnsi="Arial"/>
          <w:spacing w:val="-22"/>
        </w:rPr>
        <w:t xml:space="preserve"> </w:t>
      </w:r>
      <w:del w:id="64" w:author="Auteur inconnu" w:date="2025-01-06T16:48:00Z">
        <w:r>
          <w:rPr>
            <w:rFonts w:eastAsia="Arial" w:cs="Arial" w:ascii="Arial" w:hAnsi="Arial"/>
            <w:spacing w:val="-22"/>
            <w:highlight w:val="yellow"/>
          </w:rPr>
          <w:delText>HAGUENAU_ISOLATION_THERMIQUE</w:delText>
        </w:r>
      </w:del>
      <w:ins w:id="65" w:author="Auteur inconnu" w:date="2025-01-06T16:48:00Z">
        <w:r>
          <w:rPr>
            <w:rFonts w:eastAsia="Arial" w:cs="Arial" w:ascii="Arial" w:hAnsi="Arial"/>
            <w:spacing w:val="-22"/>
            <w:highlight w:val="yellow"/>
          </w:rPr>
          <w:t>DRFIP67_RENO_PRIE</w:t>
        </w:r>
      </w:ins>
      <w:r>
        <w:rPr>
          <w:rFonts w:eastAsia="Arial" w:cs="Arial" w:ascii="Arial" w:hAnsi="Arial"/>
          <w:spacing w:val="-22"/>
          <w:highlight w:val="yellow"/>
        </w:rPr>
        <w:t>_</w:t>
      </w:r>
      <w:ins w:id="66" w:author="Auteur inconnu" w:date="2025-01-06T16:48:00Z">
        <w:r>
          <w:rPr>
            <w:rFonts w:eastAsia="Arial" w:cs="Arial" w:ascii="Arial" w:hAnsi="Arial"/>
            <w:spacing w:val="-22"/>
            <w:highlight w:val="yellow"/>
          </w:rPr>
          <w:t>SIE_</w:t>
        </w:r>
      </w:ins>
      <w:r>
        <w:rPr>
          <w:rFonts w:eastAsia="Arial" w:cs="Arial" w:ascii="Arial" w:hAnsi="Arial"/>
          <w:spacing w:val="-22"/>
          <w:highlight w:val="yellow"/>
        </w:rPr>
        <w:t>MOE</w:t>
      </w:r>
    </w:p>
    <w:p>
      <w:pPr>
        <w:pStyle w:val="Corpsdetexte"/>
        <w:keepNext w:val="true"/>
        <w:spacing w:before="120" w:after="120"/>
        <w:jc w:val="both"/>
        <w:rPr>
          <w:rFonts w:ascii="Arial" w:hAnsi="Arial" w:eastAsia="Arial" w:cs="Arial"/>
        </w:rPr>
      </w:pPr>
      <w:r>
        <w:rPr>
          <w:rFonts w:eastAsia="Arial" w:cs="Arial" w:ascii="Arial" w:hAnsi="Arial"/>
        </w:rPr>
      </w:r>
    </w:p>
    <w:p>
      <w:pPr>
        <w:pStyle w:val="Normal"/>
        <w:spacing w:before="120" w:after="120"/>
        <w:ind w:right="-7" w:hanging="0"/>
        <w:jc w:val="both"/>
        <w:rPr>
          <w:rFonts w:ascii="Arial" w:hAnsi="Arial" w:eastAsia="Times New Roman" w:cs="Arial"/>
          <w:color w:val="000000"/>
          <w:lang w:eastAsia="fr-FR"/>
        </w:rPr>
      </w:pPr>
      <w:r>
        <w:rPr>
          <w:rFonts w:eastAsia="Times New Roman" w:cs="Arial" w:ascii="Arial" w:hAnsi="Arial"/>
          <w:color w:val="000000"/>
          <w:lang w:eastAsia="fr-FR"/>
        </w:rPr>
        <w:t>Dans les pages suivantes, nous faisons référence à la place de marchés interministérielle accessible à l’adresse : www.marches-publics.gouv.fr. Ce site est libre d’accès et permet les échanges des documents dans le cadre de la consultation. Les soumissionnaires auront la possibilité de consulter les avis publiés sur le site, retirer le dossier de consultation des entreprises, poser des questions à son propos, déposer leur offre et être tenus informés des rejets éventuels.</w:t>
      </w:r>
    </w:p>
    <w:p>
      <w:pPr>
        <w:pStyle w:val="Normal"/>
        <w:spacing w:before="120" w:after="120"/>
        <w:ind w:right="-7" w:hanging="0"/>
        <w:jc w:val="both"/>
        <w:rPr>
          <w:rFonts w:ascii="Arial" w:hAnsi="Arial" w:eastAsia="Times New Roman" w:cs="Arial"/>
          <w:color w:val="000000"/>
          <w:lang w:eastAsia="fr-FR"/>
        </w:rPr>
      </w:pPr>
      <w:r>
        <w:rPr>
          <w:rFonts w:eastAsia="Times New Roman" w:cs="Arial" w:ascii="Arial" w:hAnsi="Arial"/>
          <w:color w:val="000000"/>
          <w:lang w:eastAsia="fr-FR"/>
        </w:rPr>
        <w:t>Le soumissionnaire devra se référer aux prérequis techniques et aux conditions générales d’utilisation disponibles sur le site www.marches-publics.gouv.fr pour toute action sur ledit site. Un manuel d’utilisation y est également disponible afin de faciliter le maniement de la plate-forme.</w:t>
      </w:r>
    </w:p>
    <w:p>
      <w:pPr>
        <w:pStyle w:val="Normal"/>
        <w:widowControl w:val="false"/>
        <w:spacing w:before="120" w:after="120"/>
        <w:jc w:val="both"/>
        <w:rPr>
          <w:rFonts w:ascii="Arial" w:hAnsi="Arial" w:eastAsia="Arial" w:cs="Arial"/>
          <w:spacing w:val="-3"/>
        </w:rPr>
      </w:pPr>
      <w:r>
        <w:rPr>
          <w:rFonts w:eastAsia="Arial" w:cs="Arial" w:ascii="Arial" w:hAnsi="Arial"/>
        </w:rPr>
        <w:t>Afin de pouvoir décompresser et lire les documents mis à disposition, le pouvoir adjudicateur</w:t>
      </w:r>
      <w:r>
        <w:rPr>
          <w:rFonts w:eastAsia="Arial" w:cs="Arial" w:ascii="Arial" w:hAnsi="Arial"/>
          <w:spacing w:val="-2"/>
        </w:rPr>
        <w:t xml:space="preserve"> </w:t>
      </w:r>
      <w:r>
        <w:rPr>
          <w:rFonts w:eastAsia="Arial" w:cs="Arial" w:ascii="Arial" w:hAnsi="Arial"/>
        </w:rPr>
        <w:t>invite</w:t>
      </w:r>
      <w:r>
        <w:rPr>
          <w:rFonts w:eastAsia="Arial" w:cs="Arial" w:ascii="Arial" w:hAnsi="Arial"/>
          <w:spacing w:val="-1"/>
        </w:rPr>
        <w:t xml:space="preserve"> </w:t>
      </w:r>
      <w:r>
        <w:rPr>
          <w:rFonts w:eastAsia="Arial" w:cs="Arial" w:ascii="Arial" w:hAnsi="Arial"/>
        </w:rPr>
        <w:t>les</w:t>
      </w:r>
      <w:r>
        <w:rPr>
          <w:rFonts w:eastAsia="Arial" w:cs="Arial" w:ascii="Arial" w:hAnsi="Arial"/>
          <w:spacing w:val="-2"/>
        </w:rPr>
        <w:t xml:space="preserve"> </w:t>
      </w:r>
      <w:r>
        <w:rPr>
          <w:rFonts w:eastAsia="Arial" w:cs="Arial" w:ascii="Arial" w:hAnsi="Arial"/>
        </w:rPr>
        <w:t>soumissionnaires</w:t>
      </w:r>
      <w:r>
        <w:rPr>
          <w:rFonts w:eastAsia="Arial" w:cs="Arial" w:ascii="Arial" w:hAnsi="Arial"/>
          <w:spacing w:val="-2"/>
        </w:rPr>
        <w:t xml:space="preserve"> </w:t>
      </w:r>
      <w:r>
        <w:rPr>
          <w:rFonts w:eastAsia="Arial" w:cs="Arial" w:ascii="Arial" w:hAnsi="Arial"/>
        </w:rPr>
        <w:t>à</w:t>
      </w:r>
      <w:r>
        <w:rPr>
          <w:rFonts w:eastAsia="Arial" w:cs="Arial" w:ascii="Arial" w:hAnsi="Arial"/>
          <w:spacing w:val="-2"/>
        </w:rPr>
        <w:t xml:space="preserve"> </w:t>
      </w:r>
      <w:r>
        <w:rPr>
          <w:rFonts w:eastAsia="Arial" w:cs="Arial" w:ascii="Arial" w:hAnsi="Arial"/>
        </w:rPr>
        <w:t>disposer des</w:t>
      </w:r>
      <w:r>
        <w:rPr>
          <w:rFonts w:eastAsia="Arial" w:cs="Arial" w:ascii="Arial" w:hAnsi="Arial"/>
          <w:spacing w:val="-2"/>
        </w:rPr>
        <w:t xml:space="preserve"> </w:t>
      </w:r>
      <w:r>
        <w:rPr>
          <w:rFonts w:eastAsia="Arial" w:cs="Arial" w:ascii="Arial" w:hAnsi="Arial"/>
        </w:rPr>
        <w:t>formats</w:t>
      </w:r>
      <w:r>
        <w:rPr>
          <w:rFonts w:eastAsia="Arial" w:cs="Arial" w:ascii="Arial" w:hAnsi="Arial"/>
          <w:spacing w:val="-2"/>
        </w:rPr>
        <w:t xml:space="preserve"> </w:t>
      </w:r>
      <w:r>
        <w:rPr>
          <w:rFonts w:eastAsia="Arial" w:cs="Arial" w:ascii="Arial" w:hAnsi="Arial"/>
        </w:rPr>
        <w:t>ci-dessous :</w:t>
      </w:r>
    </w:p>
    <w:p>
      <w:pPr>
        <w:pStyle w:val="Normal"/>
        <w:widowControl w:val="false"/>
        <w:numPr>
          <w:ilvl w:val="0"/>
          <w:numId w:val="9"/>
        </w:numPr>
        <w:tabs>
          <w:tab w:val="clear" w:pos="708"/>
          <w:tab w:val="left" w:pos="541" w:leader="none"/>
        </w:tabs>
        <w:spacing w:lineRule="auto" w:line="276" w:before="120" w:after="120"/>
        <w:ind w:left="540" w:hanging="374"/>
        <w:jc w:val="both"/>
        <w:rPr>
          <w:rFonts w:ascii="Arial" w:hAnsi="Arial" w:eastAsia="Arial" w:cs="Arial"/>
          <w:color w:val="1F67A6"/>
        </w:rPr>
      </w:pPr>
      <w:r>
        <w:rPr>
          <w:rFonts w:eastAsia="Arial" w:cs="Arial" w:ascii="Arial" w:hAnsi="Arial"/>
        </w:rPr>
        <w:t>standard</w:t>
      </w:r>
      <w:r>
        <w:rPr>
          <w:rFonts w:eastAsia="Arial" w:cs="Arial" w:ascii="Arial" w:hAnsi="Arial"/>
          <w:spacing w:val="40"/>
        </w:rPr>
        <w:t xml:space="preserve"> </w:t>
      </w:r>
      <w:r>
        <w:rPr>
          <w:rFonts w:eastAsia="Arial" w:cs="Arial" w:ascii="Arial" w:hAnsi="Arial"/>
        </w:rPr>
        <w:t>.zip</w:t>
      </w:r>
    </w:p>
    <w:p>
      <w:pPr>
        <w:pStyle w:val="Normal"/>
        <w:widowControl w:val="false"/>
        <w:numPr>
          <w:ilvl w:val="0"/>
          <w:numId w:val="9"/>
        </w:numPr>
        <w:tabs>
          <w:tab w:val="clear" w:pos="708"/>
          <w:tab w:val="left" w:pos="541" w:leader="none"/>
        </w:tabs>
        <w:spacing w:lineRule="auto" w:line="276" w:before="120" w:after="120"/>
        <w:ind w:left="540" w:hanging="374"/>
        <w:jc w:val="both"/>
        <w:rPr>
          <w:rFonts w:ascii="Arial" w:hAnsi="Arial" w:eastAsia="Arial" w:cs="Arial"/>
          <w:color w:val="1F67A6"/>
        </w:rPr>
      </w:pPr>
      <w:r>
        <w:rPr>
          <w:rFonts w:eastAsia="Arial" w:cs="Arial" w:ascii="Arial" w:hAnsi="Arial"/>
        </w:rPr>
        <w:t>Adobe® Acrobat®</w:t>
      </w:r>
      <w:r>
        <w:rPr>
          <w:rFonts w:eastAsia="Arial" w:cs="Arial" w:ascii="Arial" w:hAnsi="Arial"/>
          <w:spacing w:val="8"/>
        </w:rPr>
        <w:t xml:space="preserve"> </w:t>
      </w:r>
      <w:r>
        <w:rPr>
          <w:rFonts w:eastAsia="Arial" w:cs="Arial" w:ascii="Arial" w:hAnsi="Arial"/>
        </w:rPr>
        <w:t>.pdf</w:t>
      </w:r>
    </w:p>
    <w:p>
      <w:pPr>
        <w:pStyle w:val="Normal"/>
        <w:widowControl w:val="false"/>
        <w:numPr>
          <w:ilvl w:val="0"/>
          <w:numId w:val="9"/>
        </w:numPr>
        <w:tabs>
          <w:tab w:val="clear" w:pos="708"/>
          <w:tab w:val="left" w:pos="541" w:leader="none"/>
        </w:tabs>
        <w:spacing w:lineRule="auto" w:line="276" w:before="120" w:after="120"/>
        <w:ind w:left="540" w:hanging="374"/>
        <w:jc w:val="both"/>
        <w:rPr>
          <w:rFonts w:ascii="Arial" w:hAnsi="Arial" w:eastAsia="Arial" w:cs="Arial"/>
          <w:color w:val="1F67A6"/>
        </w:rPr>
      </w:pPr>
      <w:r>
        <w:rPr>
          <w:rFonts w:eastAsia="Arial" w:cs="Arial" w:ascii="Arial" w:hAnsi="Arial"/>
        </w:rPr>
        <w:t>Rich Text Format</w:t>
      </w:r>
      <w:r>
        <w:rPr>
          <w:rFonts w:eastAsia="Arial" w:cs="Arial" w:ascii="Arial" w:hAnsi="Arial"/>
          <w:spacing w:val="10"/>
        </w:rPr>
        <w:t xml:space="preserve"> </w:t>
      </w:r>
      <w:r>
        <w:rPr>
          <w:rFonts w:eastAsia="Arial" w:cs="Arial" w:ascii="Arial" w:hAnsi="Arial"/>
        </w:rPr>
        <w:t>.rtf</w:t>
      </w:r>
    </w:p>
    <w:p>
      <w:pPr>
        <w:pStyle w:val="Normal"/>
        <w:widowControl w:val="false"/>
        <w:numPr>
          <w:ilvl w:val="0"/>
          <w:numId w:val="9"/>
        </w:numPr>
        <w:tabs>
          <w:tab w:val="clear" w:pos="708"/>
          <w:tab w:val="left" w:pos="541" w:leader="none"/>
        </w:tabs>
        <w:spacing w:lineRule="auto" w:line="276" w:before="120" w:after="120"/>
        <w:ind w:left="540" w:hanging="374"/>
        <w:jc w:val="both"/>
        <w:rPr>
          <w:rFonts w:ascii="Arial" w:hAnsi="Arial" w:eastAsia="Arial" w:cs="Arial"/>
          <w:color w:val="1F67A6"/>
        </w:rPr>
      </w:pPr>
      <w:r>
        <w:rPr>
          <w:rFonts w:eastAsia="Arial" w:cs="Arial" w:ascii="Arial" w:hAnsi="Arial"/>
        </w:rPr>
        <w:t>odt, ods, odp,</w:t>
      </w:r>
      <w:r>
        <w:rPr>
          <w:rFonts w:eastAsia="Arial" w:cs="Arial" w:ascii="Arial" w:hAnsi="Arial"/>
          <w:spacing w:val="-18"/>
        </w:rPr>
        <w:t xml:space="preserve"> </w:t>
      </w:r>
      <w:r>
        <w:rPr>
          <w:rFonts w:eastAsia="Arial" w:cs="Arial" w:ascii="Arial" w:hAnsi="Arial"/>
        </w:rPr>
        <w:t>odg</w:t>
      </w:r>
    </w:p>
    <w:p>
      <w:pPr>
        <w:pStyle w:val="Normal"/>
        <w:widowControl w:val="false"/>
        <w:numPr>
          <w:ilvl w:val="0"/>
          <w:numId w:val="9"/>
        </w:numPr>
        <w:tabs>
          <w:tab w:val="clear" w:pos="708"/>
          <w:tab w:val="left" w:pos="541" w:leader="none"/>
        </w:tabs>
        <w:spacing w:lineRule="auto" w:line="276" w:before="120" w:after="120"/>
        <w:ind w:left="540" w:hanging="374"/>
        <w:jc w:val="both"/>
        <w:rPr>
          <w:rFonts w:ascii="Arial" w:hAnsi="Arial" w:eastAsia="Arial" w:cs="Arial"/>
          <w:color w:val="1F67A6"/>
        </w:rPr>
      </w:pPr>
      <w:r>
        <w:rPr>
          <w:rFonts w:eastAsia="Arial" w:cs="Arial" w:ascii="Arial" w:hAnsi="Arial"/>
        </w:rPr>
        <w:t>le cas échéant, le format DWF</w:t>
      </w:r>
    </w:p>
    <w:p>
      <w:pPr>
        <w:pStyle w:val="Normal"/>
        <w:widowControl w:val="false"/>
        <w:numPr>
          <w:ilvl w:val="0"/>
          <w:numId w:val="10"/>
        </w:numPr>
        <w:spacing w:lineRule="auto" w:line="276" w:before="120" w:after="120"/>
        <w:ind w:left="567" w:hanging="345"/>
        <w:jc w:val="both"/>
        <w:rPr>
          <w:rFonts w:ascii="Arial" w:hAnsi="Arial" w:eastAsia="Arial" w:cs="Arial"/>
        </w:rPr>
      </w:pPr>
      <w:r>
        <w:rPr>
          <w:rFonts w:eastAsia="Arial" w:cs="Arial" w:ascii="Arial" w:hAnsi="Arial"/>
        </w:rPr>
        <w:t>ou encore pour les images : bitmaps .bmp,</w:t>
      </w:r>
      <w:r>
        <w:rPr>
          <w:rFonts w:eastAsia="Arial" w:cs="Arial" w:ascii="Arial" w:hAnsi="Arial"/>
          <w:spacing w:val="-1"/>
        </w:rPr>
        <w:t xml:space="preserve"> </w:t>
      </w:r>
      <w:r>
        <w:rPr>
          <w:rFonts w:eastAsia="Arial" w:cs="Arial" w:ascii="Arial" w:hAnsi="Arial"/>
        </w:rPr>
        <w:t xml:space="preserve">.jpg, .gif .png </w:t>
      </w:r>
    </w:p>
    <w:p>
      <w:pPr>
        <w:pStyle w:val="Normal"/>
        <w:widowControl w:val="false"/>
        <w:spacing w:before="120" w:after="120"/>
        <w:jc w:val="both"/>
        <w:rPr>
          <w:rFonts w:ascii="Arial" w:hAnsi="Arial" w:eastAsia="Arial" w:cs="Arial"/>
        </w:rPr>
      </w:pPr>
      <w:r>
        <w:rPr>
          <w:rFonts w:eastAsia="Arial" w:cs="Arial" w:ascii="Arial" w:hAnsi="Arial"/>
        </w:rPr>
        <w:t>Cette</w:t>
      </w:r>
      <w:r>
        <w:rPr>
          <w:rFonts w:eastAsia="Arial" w:cs="Arial" w:ascii="Arial" w:hAnsi="Arial"/>
          <w:spacing w:val="-2"/>
        </w:rPr>
        <w:t xml:space="preserve"> </w:t>
      </w:r>
      <w:r>
        <w:rPr>
          <w:rFonts w:eastAsia="Arial" w:cs="Arial" w:ascii="Arial" w:hAnsi="Arial"/>
        </w:rPr>
        <w:t>liste</w:t>
      </w:r>
      <w:r>
        <w:rPr>
          <w:rFonts w:eastAsia="Arial" w:cs="Arial" w:ascii="Arial" w:hAnsi="Arial"/>
          <w:spacing w:val="-1"/>
        </w:rPr>
        <w:t xml:space="preserve"> </w:t>
      </w:r>
      <w:r>
        <w:rPr>
          <w:rFonts w:eastAsia="Arial" w:cs="Arial" w:ascii="Arial" w:hAnsi="Arial"/>
        </w:rPr>
        <w:t>vise</w:t>
      </w:r>
      <w:r>
        <w:rPr>
          <w:rFonts w:eastAsia="Arial" w:cs="Arial" w:ascii="Arial" w:hAnsi="Arial"/>
          <w:spacing w:val="-1"/>
        </w:rPr>
        <w:t xml:space="preserve"> </w:t>
      </w:r>
      <w:r>
        <w:rPr>
          <w:rFonts w:eastAsia="Arial" w:cs="Arial" w:ascii="Arial" w:hAnsi="Arial"/>
        </w:rPr>
        <w:t>à faciliter le téléchargement et la lecture des documents. Pour tout autre format qui serait utilisé par le candidat, celui-ci devra transmettre l'adresse d'un site sur lequel le pouvoir adjudicateur</w:t>
      </w:r>
      <w:r>
        <w:rPr>
          <w:rFonts w:eastAsia="Arial" w:cs="Arial" w:ascii="Arial" w:hAnsi="Arial"/>
          <w:spacing w:val="-16"/>
        </w:rPr>
        <w:t xml:space="preserve"> </w:t>
      </w:r>
      <w:r>
        <w:rPr>
          <w:rFonts w:eastAsia="Arial" w:cs="Arial" w:ascii="Arial" w:hAnsi="Arial"/>
        </w:rPr>
        <w:t>pourra</w:t>
      </w:r>
      <w:r>
        <w:rPr>
          <w:rFonts w:eastAsia="Arial" w:cs="Arial" w:ascii="Arial" w:hAnsi="Arial"/>
          <w:spacing w:val="-16"/>
        </w:rPr>
        <w:t xml:space="preserve"> </w:t>
      </w:r>
      <w:r>
        <w:rPr>
          <w:rFonts w:eastAsia="Arial" w:cs="Arial" w:ascii="Arial" w:hAnsi="Arial"/>
        </w:rPr>
        <w:t>télécharger</w:t>
      </w:r>
      <w:r>
        <w:rPr>
          <w:rFonts w:eastAsia="Arial" w:cs="Arial" w:ascii="Arial" w:hAnsi="Arial"/>
          <w:spacing w:val="-15"/>
        </w:rPr>
        <w:t xml:space="preserve"> </w:t>
      </w:r>
      <w:r>
        <w:rPr>
          <w:rFonts w:eastAsia="Arial" w:cs="Arial" w:ascii="Arial" w:hAnsi="Arial"/>
        </w:rPr>
        <w:t>gratuitement</w:t>
      </w:r>
      <w:r>
        <w:rPr>
          <w:rFonts w:eastAsia="Arial" w:cs="Arial" w:ascii="Arial" w:hAnsi="Arial"/>
          <w:spacing w:val="-15"/>
        </w:rPr>
        <w:t xml:space="preserve"> </w:t>
      </w:r>
      <w:r>
        <w:rPr>
          <w:rFonts w:eastAsia="Arial" w:cs="Arial" w:ascii="Arial" w:hAnsi="Arial"/>
        </w:rPr>
        <w:t>un</w:t>
      </w:r>
      <w:r>
        <w:rPr>
          <w:rFonts w:eastAsia="Arial" w:cs="Arial" w:ascii="Arial" w:hAnsi="Arial"/>
          <w:spacing w:val="-16"/>
        </w:rPr>
        <w:t xml:space="preserve"> </w:t>
      </w:r>
      <w:r>
        <w:rPr>
          <w:rFonts w:eastAsia="Arial" w:cs="Arial" w:ascii="Arial" w:hAnsi="Arial"/>
        </w:rPr>
        <w:t>outil</w:t>
      </w:r>
      <w:r>
        <w:rPr>
          <w:rFonts w:eastAsia="Arial" w:cs="Arial" w:ascii="Arial" w:hAnsi="Arial"/>
          <w:spacing w:val="-16"/>
        </w:rPr>
        <w:t xml:space="preserve"> </w:t>
      </w:r>
      <w:r>
        <w:rPr>
          <w:rFonts w:eastAsia="Arial" w:cs="Arial" w:ascii="Arial" w:hAnsi="Arial"/>
        </w:rPr>
        <w:t>en</w:t>
      </w:r>
      <w:r>
        <w:rPr>
          <w:rFonts w:eastAsia="Arial" w:cs="Arial" w:ascii="Arial" w:hAnsi="Arial"/>
          <w:spacing w:val="-15"/>
        </w:rPr>
        <w:t xml:space="preserve"> </w:t>
      </w:r>
      <w:r>
        <w:rPr>
          <w:rFonts w:eastAsia="Arial" w:cs="Arial" w:ascii="Arial" w:hAnsi="Arial"/>
        </w:rPr>
        <w:t>permettant</w:t>
      </w:r>
      <w:r>
        <w:rPr>
          <w:rFonts w:eastAsia="Arial" w:cs="Arial" w:ascii="Arial" w:hAnsi="Arial"/>
          <w:spacing w:val="-15"/>
        </w:rPr>
        <w:t xml:space="preserve"> </w:t>
      </w:r>
      <w:r>
        <w:rPr>
          <w:rFonts w:eastAsia="Arial" w:cs="Arial" w:ascii="Arial" w:hAnsi="Arial"/>
        </w:rPr>
        <w:t>la</w:t>
      </w:r>
      <w:r>
        <w:rPr>
          <w:rFonts w:eastAsia="Arial" w:cs="Arial" w:ascii="Arial" w:hAnsi="Arial"/>
          <w:spacing w:val="-15"/>
        </w:rPr>
        <w:t xml:space="preserve"> </w:t>
      </w:r>
      <w:r>
        <w:rPr>
          <w:rFonts w:eastAsia="Arial" w:cs="Arial" w:ascii="Arial" w:hAnsi="Arial"/>
        </w:rPr>
        <w:t>lecture.</w:t>
      </w:r>
      <w:r>
        <w:rPr>
          <w:rFonts w:eastAsia="Arial" w:cs="Arial" w:ascii="Arial" w:hAnsi="Arial"/>
          <w:spacing w:val="-16"/>
        </w:rPr>
        <w:t xml:space="preserve"> </w:t>
      </w:r>
      <w:r>
        <w:rPr>
          <w:rFonts w:eastAsia="Arial" w:cs="Arial" w:ascii="Arial" w:hAnsi="Arial"/>
        </w:rPr>
        <w:t>A</w:t>
      </w:r>
      <w:r>
        <w:rPr>
          <w:rFonts w:eastAsia="Arial" w:cs="Arial" w:ascii="Arial" w:hAnsi="Arial"/>
          <w:spacing w:val="-15"/>
        </w:rPr>
        <w:t xml:space="preserve"> </w:t>
      </w:r>
      <w:r>
        <w:rPr>
          <w:rFonts w:eastAsia="Arial" w:cs="Arial" w:ascii="Arial" w:hAnsi="Arial"/>
        </w:rPr>
        <w:t>défaut,</w:t>
      </w:r>
      <w:r>
        <w:rPr>
          <w:rFonts w:eastAsia="Arial" w:cs="Arial" w:ascii="Arial" w:hAnsi="Arial"/>
          <w:spacing w:val="-15"/>
        </w:rPr>
        <w:t xml:space="preserve"> </w:t>
      </w:r>
      <w:r>
        <w:rPr>
          <w:rFonts w:eastAsia="Arial" w:cs="Arial" w:ascii="Arial" w:hAnsi="Arial"/>
        </w:rPr>
        <w:t>le pouvoir adjudicateur se réserve la possibilité de rejeter le pli du candidat.</w:t>
      </w:r>
    </w:p>
    <w:p>
      <w:pPr>
        <w:pStyle w:val="Normal"/>
        <w:widowControl w:val="false"/>
        <w:tabs>
          <w:tab w:val="clear" w:pos="708"/>
          <w:tab w:val="left" w:pos="540" w:leader="none"/>
          <w:tab w:val="left" w:pos="541" w:leader="none"/>
        </w:tabs>
        <w:spacing w:before="120" w:after="120"/>
        <w:jc w:val="both"/>
        <w:rPr>
          <w:rFonts w:ascii="Arial" w:hAnsi="Arial" w:eastAsia="Arial" w:cs="Arial"/>
          <w:color w:val="1F67A6"/>
        </w:rPr>
      </w:pPr>
      <w:r>
        <w:rPr>
          <w:rFonts w:eastAsia="Arial" w:cs="Arial" w:ascii="Arial" w:hAnsi="Arial"/>
        </w:rPr>
        <w:t>Le soumissionnaire est invité à traiter les fichiers constitutifs de sa candidature et/ou de son offre préalablement par un anti-virus.</w:t>
      </w:r>
    </w:p>
    <w:p>
      <w:pPr>
        <w:pStyle w:val="Normal"/>
        <w:widowControl w:val="false"/>
        <w:spacing w:before="120" w:after="120"/>
        <w:jc w:val="both"/>
        <w:rPr>
          <w:rFonts w:ascii="Arial" w:hAnsi="Arial" w:eastAsia="Arial" w:cs="Arial"/>
        </w:rPr>
      </w:pPr>
      <w:r>
        <w:rPr>
          <w:rFonts w:eastAsia="Arial" w:cs="Arial" w:ascii="Arial" w:hAnsi="Arial"/>
        </w:rPr>
        <w:t>Le soumissionnaire reconnaît avoir pris connaissance de la notice d'utilisation de la plate-forme de dématérialisation. Toute action effectuée sur ce site sera réputée manifester le consentement du soumissionnaire à l'opération qu'il réalise. En cas de difficulté lors de la remise</w:t>
      </w:r>
      <w:r>
        <w:rPr>
          <w:rFonts w:eastAsia="Arial" w:cs="Arial" w:ascii="Arial" w:hAnsi="Arial"/>
          <w:spacing w:val="-1"/>
        </w:rPr>
        <w:t xml:space="preserve"> </w:t>
      </w:r>
      <w:r>
        <w:rPr>
          <w:rFonts w:eastAsia="Arial" w:cs="Arial" w:ascii="Arial" w:hAnsi="Arial"/>
        </w:rPr>
        <w:t>de son</w:t>
      </w:r>
      <w:r>
        <w:rPr>
          <w:rFonts w:eastAsia="Arial" w:cs="Arial" w:ascii="Arial" w:hAnsi="Arial"/>
          <w:spacing w:val="-1"/>
        </w:rPr>
        <w:t xml:space="preserve"> </w:t>
      </w:r>
      <w:r>
        <w:rPr>
          <w:rFonts w:eastAsia="Arial" w:cs="Arial" w:ascii="Arial" w:hAnsi="Arial"/>
        </w:rPr>
        <w:t>pli, le candidat est invité</w:t>
      </w:r>
      <w:r>
        <w:rPr>
          <w:rFonts w:eastAsia="Arial" w:cs="Arial" w:ascii="Arial" w:hAnsi="Arial"/>
          <w:spacing w:val="-1"/>
        </w:rPr>
        <w:t xml:space="preserve"> </w:t>
      </w:r>
      <w:r>
        <w:rPr>
          <w:rFonts w:eastAsia="Arial" w:cs="Arial" w:ascii="Arial" w:hAnsi="Arial"/>
        </w:rPr>
        <w:t>à se</w:t>
      </w:r>
      <w:r>
        <w:rPr>
          <w:rFonts w:eastAsia="Arial" w:cs="Arial" w:ascii="Arial" w:hAnsi="Arial"/>
          <w:spacing w:val="-1"/>
        </w:rPr>
        <w:t xml:space="preserve"> </w:t>
      </w:r>
      <w:r>
        <w:rPr>
          <w:rFonts w:eastAsia="Arial" w:cs="Arial" w:ascii="Arial" w:hAnsi="Arial"/>
        </w:rPr>
        <w:t>rapprocher du support technique de la Place.</w:t>
      </w:r>
    </w:p>
    <w:p>
      <w:pPr>
        <w:pStyle w:val="Normal"/>
        <w:widowControl w:val="false"/>
        <w:spacing w:before="120" w:after="120"/>
        <w:jc w:val="both"/>
        <w:rPr>
          <w:rFonts w:ascii="Arial" w:hAnsi="Arial" w:eastAsia="Arial" w:cs="Arial"/>
        </w:rPr>
      </w:pPr>
      <w:r>
        <w:rPr>
          <w:rFonts w:eastAsia="Arial" w:cs="Arial" w:ascii="Arial" w:hAnsi="Arial"/>
        </w:rPr>
        <w:t>Il est rappelé que la durée du téléchargement est fonction du débit ascendant de l’accès internet du soumissionnaire et de la taille des documents à transmettre.</w:t>
      </w:r>
    </w:p>
    <w:p>
      <w:pPr>
        <w:pStyle w:val="Normal"/>
        <w:spacing w:before="120" w:after="120"/>
        <w:jc w:val="both"/>
        <w:rPr>
          <w:rFonts w:ascii="Arial" w:hAnsi="Arial" w:eastAsia="Times New Roman" w:cs="Arial"/>
          <w:b/>
          <w:b/>
          <w:color w:val="000000"/>
          <w:u w:val="single"/>
          <w:lang w:eastAsia="fr-FR"/>
        </w:rPr>
      </w:pPr>
      <w:r>
        <w:rPr>
          <w:rFonts w:eastAsia="Times New Roman" w:cs="Arial" w:ascii="Arial" w:hAnsi="Arial"/>
          <w:b/>
          <w:color w:val="000000"/>
          <w:u w:val="single"/>
          <w:lang w:eastAsia="fr-FR"/>
        </w:rPr>
        <w:t>Signature électronique</w:t>
      </w:r>
    </w:p>
    <w:p>
      <w:pPr>
        <w:pStyle w:val="Normal"/>
        <w:widowControl w:val="false"/>
        <w:spacing w:before="120" w:after="120"/>
        <w:jc w:val="both"/>
        <w:rPr>
          <w:rFonts w:ascii="Arial" w:hAnsi="Arial" w:eastAsia="Arial" w:cs="Arial"/>
        </w:rPr>
      </w:pPr>
      <w:r>
        <w:rPr>
          <w:rFonts w:eastAsia="Arial" w:cs="Arial" w:ascii="Arial" w:hAnsi="Arial"/>
        </w:rPr>
        <w:t>Les documents transmis par voie électronique sont signés</w:t>
      </w:r>
      <w:r>
        <w:rPr>
          <w:rFonts w:eastAsia="Arial" w:cs="Arial" w:ascii="Arial" w:hAnsi="Arial"/>
          <w:spacing w:val="-19"/>
        </w:rPr>
        <w:t xml:space="preserve"> </w:t>
      </w:r>
      <w:r>
        <w:rPr>
          <w:rFonts w:eastAsia="Arial" w:cs="Arial" w:ascii="Arial" w:hAnsi="Arial"/>
        </w:rPr>
        <w:t>au moyen d’un certificat de signature électronique répondant aux conditions prévues par arrêté du Ministère de l’</w:t>
      </w:r>
      <w:r>
        <w:rPr>
          <w:rFonts w:eastAsia="Arial" w:cs="Arial" w:ascii="Arial" w:hAnsi="Arial"/>
          <w:sz w:val="24"/>
          <w:szCs w:val="24"/>
        </w:rPr>
        <w:t>É</w:t>
      </w:r>
      <w:r>
        <w:rPr>
          <w:rFonts w:eastAsia="Arial" w:cs="Arial" w:ascii="Arial" w:hAnsi="Arial"/>
        </w:rPr>
        <w:t>conomie et des Finances du 15 juin 2012 relatif à la signature électronique dans les marchés publics. Ils sont ensuite chiffrés.</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Chaque document (candidatures et acte d’engagement au moment de l’attribution) doit être signé individuellement.</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Un dossier compressé signé ne vaut pas signature des documents qu'il contient. Quel que soit le format du dossier compressé, chaque document pour lequel une signature est requise doit être signé séparément.</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Des renseignements complémentaires au sujet de la signature électronique peuvent être obtenus:</w:t>
      </w:r>
    </w:p>
    <w:p>
      <w:pPr>
        <w:pStyle w:val="ListParagraph"/>
        <w:numPr>
          <w:ilvl w:val="0"/>
          <w:numId w:val="3"/>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dans PLACE (guide d'utilisation- utilisateur entreprise) ;</w:t>
      </w:r>
    </w:p>
    <w:p>
      <w:pPr>
        <w:pStyle w:val="ListParagraph"/>
        <w:numPr>
          <w:ilvl w:val="0"/>
          <w:numId w:val="3"/>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dans le guide « très pratique » sur la dématérialisation des marchés publics (version opérateurs économiques) disponible sur le site internet de la Direction des Affaires juridiques des ministères économiques et financiers</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En application de l'arrêté du 22 mars 2019 relatif à la signature électronique des contrats de la commande publique, le signataire doit respecter les conditions relatives :</w:t>
      </w:r>
    </w:p>
    <w:p>
      <w:pPr>
        <w:pStyle w:val="ListParagraph"/>
        <w:numPr>
          <w:ilvl w:val="0"/>
          <w:numId w:val="5"/>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au certificat de signature électronique;</w:t>
      </w:r>
    </w:p>
    <w:p>
      <w:pPr>
        <w:pStyle w:val="ListParagraph"/>
        <w:numPr>
          <w:ilvl w:val="0"/>
          <w:numId w:val="5"/>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à l'outil de signature électronique (appelé aussi « dispositif de création de signature électronique »).</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Les catégories de certificats de signature utilisées doivent être conformes au Référentiel Général de Sécurité défini par le décret n°2010-112 du 2 février 2010 et référencées sur une liste établie :</w:t>
      </w:r>
    </w:p>
    <w:p>
      <w:pPr>
        <w:pStyle w:val="ListParagraph"/>
        <w:widowControl w:val="false"/>
        <w:numPr>
          <w:ilvl w:val="0"/>
          <w:numId w:val="9"/>
        </w:numPr>
        <w:tabs>
          <w:tab w:val="clear" w:pos="708"/>
          <w:tab w:val="left" w:pos="540" w:leader="none"/>
          <w:tab w:val="left" w:pos="541" w:leader="none"/>
          <w:tab w:val="left" w:pos="1272" w:leader="none"/>
          <w:tab w:val="left" w:pos="1709" w:leader="none"/>
          <w:tab w:val="left" w:pos="2688" w:leader="none"/>
          <w:tab w:val="left" w:pos="3276" w:leader="none"/>
          <w:tab w:val="left" w:pos="3718" w:leader="none"/>
          <w:tab w:val="left" w:pos="4903" w:leader="none"/>
          <w:tab w:val="left" w:pos="5823" w:leader="none"/>
          <w:tab w:val="left" w:pos="6336" w:leader="none"/>
          <w:tab w:val="left" w:pos="6773" w:leader="none"/>
          <w:tab w:val="left" w:pos="7829" w:leader="none"/>
          <w:tab w:val="left" w:pos="8343" w:leader="none"/>
          <w:tab w:val="left" w:pos="9103" w:leader="none"/>
        </w:tabs>
        <w:spacing w:lineRule="auto" w:line="276" w:before="120" w:after="120"/>
        <w:ind w:left="540" w:hanging="374"/>
        <w:contextualSpacing/>
        <w:jc w:val="both"/>
        <w:rPr>
          <w:rFonts w:ascii="Arial" w:hAnsi="Arial" w:eastAsia="Times New Roman" w:cs="Arial"/>
          <w:color w:val="000000"/>
          <w:lang w:eastAsia="fr-FR"/>
        </w:rPr>
      </w:pPr>
      <w:r>
        <w:rPr>
          <w:rFonts w:eastAsia="Times New Roman" w:cs="Arial" w:ascii="Arial" w:hAnsi="Arial"/>
          <w:color w:val="000000"/>
          <w:lang w:eastAsia="fr-FR"/>
        </w:rPr>
        <w:t>pour la</w:t>
        <w:tab/>
        <w:t>France,</w:t>
        <w:tab/>
        <w:t>par</w:t>
        <w:tab/>
        <w:t>le Secrétariat général pour la modernisation de l’action publique</w:t>
        <w:tab/>
        <w:t xml:space="preserve">: </w:t>
      </w:r>
      <w:hyperlink r:id="rId13">
        <w:r>
          <w:rPr>
            <w:rFonts w:eastAsia="Times New Roman" w:cs="Arial" w:ascii="Arial" w:hAnsi="Arial"/>
            <w:color w:val="000000"/>
            <w:lang w:eastAsia="fr-FR"/>
          </w:rPr>
          <w:t>http://references.modernisation.gouv.fr</w:t>
        </w:r>
      </w:hyperlink>
    </w:p>
    <w:p>
      <w:pPr>
        <w:pStyle w:val="ListParagraph"/>
        <w:widowControl w:val="false"/>
        <w:numPr>
          <w:ilvl w:val="0"/>
          <w:numId w:val="9"/>
        </w:numPr>
        <w:tabs>
          <w:tab w:val="clear" w:pos="708"/>
          <w:tab w:val="left" w:pos="540" w:leader="none"/>
          <w:tab w:val="left" w:pos="541" w:leader="none"/>
          <w:tab w:val="left" w:pos="1102" w:leader="none"/>
          <w:tab w:val="left" w:pos="1872" w:leader="none"/>
          <w:tab w:val="left" w:pos="2445" w:leader="none"/>
          <w:tab w:val="left" w:pos="3362" w:leader="none"/>
          <w:tab w:val="left" w:pos="4149" w:leader="none"/>
          <w:tab w:val="left" w:pos="5376" w:leader="none"/>
          <w:tab w:val="left" w:pos="6007" w:leader="none"/>
          <w:tab w:val="left" w:pos="6485" w:leader="none"/>
          <w:tab w:val="left" w:pos="7980" w:leader="none"/>
        </w:tabs>
        <w:spacing w:lineRule="auto" w:line="276" w:before="120" w:after="120"/>
        <w:ind w:left="540" w:hanging="374"/>
        <w:contextualSpacing/>
        <w:jc w:val="both"/>
        <w:rPr>
          <w:rFonts w:ascii="Arial" w:hAnsi="Arial" w:eastAsia="Times New Roman" w:cs="Arial"/>
          <w:color w:val="000000"/>
          <w:lang w:eastAsia="fr-FR"/>
        </w:rPr>
      </w:pPr>
      <w:r>
        <w:rPr>
          <w:rFonts w:eastAsia="Times New Roman" w:cs="Arial" w:ascii="Arial" w:hAnsi="Arial"/>
          <w:color w:val="000000"/>
          <w:lang w:eastAsia="fr-FR"/>
        </w:rPr>
        <w:t>ou</w:t>
        <w:tab/>
        <w:t>pour</w:t>
        <w:tab/>
        <w:t>les</w:t>
        <w:tab/>
        <w:t>autres</w:t>
        <w:tab/>
        <w:t>États</w:t>
        <w:tab/>
        <w:t>membres</w:t>
        <w:tab/>
        <w:t>par</w:t>
        <w:tab/>
        <w:t>la</w:t>
        <w:tab/>
        <w:t>Commission</w:t>
        <w:tab/>
        <w:t>Européenne (https://ec.europa.eu/information_society/policy/esignature/trusted-list)</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pPr>
        <w:pStyle w:val="Normal"/>
        <w:spacing w:before="120" w:after="120"/>
        <w:ind w:left="708" w:hanging="0"/>
        <w:jc w:val="both"/>
        <w:rPr>
          <w:rFonts w:ascii="Arial" w:hAnsi="Arial" w:eastAsia="Times New Roman" w:cs="Arial"/>
          <w:color w:val="000000"/>
          <w:lang w:eastAsia="fr-FR"/>
        </w:rPr>
      </w:pPr>
      <w:r>
        <w:rPr>
          <w:rFonts w:eastAsia="Times New Roman" w:cs="Arial" w:ascii="Arial" w:hAnsi="Arial"/>
          <w:color w:val="000000"/>
          <w:lang w:eastAsia="fr-FR"/>
        </w:rPr>
        <w:t>Sont autorisées :</w:t>
      </w:r>
    </w:p>
    <w:p>
      <w:pPr>
        <w:pStyle w:val="ListParagraph"/>
        <w:numPr>
          <w:ilvl w:val="0"/>
          <w:numId w:val="6"/>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la signature électronique avancée avec certificat qualifié (niveau 3)</w:t>
      </w:r>
    </w:p>
    <w:p>
      <w:pPr>
        <w:pStyle w:val="ListParagraph"/>
        <w:numPr>
          <w:ilvl w:val="0"/>
          <w:numId w:val="6"/>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la signature électronique qualifiée (niveau 4)</w:t>
      </w:r>
    </w:p>
    <w:p>
      <w:pPr>
        <w:pStyle w:val="Normal"/>
        <w:spacing w:before="120" w:after="120"/>
        <w:jc w:val="both"/>
        <w:rPr>
          <w:rFonts w:ascii="Arial" w:hAnsi="Arial" w:eastAsia="Times New Roman" w:cs="Arial"/>
          <w:b/>
          <w:b/>
          <w:color w:val="000000"/>
          <w:lang w:eastAsia="fr-FR"/>
        </w:rPr>
      </w:pPr>
      <w:r>
        <w:rPr>
          <w:rFonts w:eastAsia="Times New Roman" w:cs="Arial" w:ascii="Arial" w:hAnsi="Arial"/>
          <w:b/>
          <w:color w:val="000000"/>
          <w:u w:val="single"/>
          <w:lang w:eastAsia="fr-FR"/>
        </w:rPr>
        <w:t>1</w:t>
      </w:r>
      <w:r>
        <w:rPr>
          <w:rFonts w:eastAsia="Times New Roman" w:cs="Arial" w:ascii="Arial" w:hAnsi="Arial"/>
          <w:b/>
          <w:color w:val="000000"/>
          <w:u w:val="single"/>
          <w:vertAlign w:val="superscript"/>
          <w:lang w:eastAsia="fr-FR"/>
        </w:rPr>
        <w:t>er</w:t>
      </w:r>
      <w:r>
        <w:rPr>
          <w:rFonts w:eastAsia="Times New Roman" w:cs="Arial" w:ascii="Arial" w:hAnsi="Arial"/>
          <w:b/>
          <w:color w:val="000000"/>
          <w:u w:val="single"/>
          <w:lang w:eastAsia="fr-FR"/>
        </w:rPr>
        <w:t xml:space="preserve"> cas</w:t>
      </w:r>
      <w:r>
        <w:rPr>
          <w:rFonts w:eastAsia="Times New Roman" w:cs="Arial" w:ascii="Arial" w:hAnsi="Arial"/>
          <w:b/>
          <w:color w:val="000000"/>
          <w:lang w:eastAsia="fr-FR"/>
        </w:rPr>
        <w:t xml:space="preserve"> : certificat qualifié délivré par un prestataire de service de confiance qualifié et répondant aux exigences du règlement européen eIDAS</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Un prestataire de service de confiance qualifié est un prestataire qui fournit un ou des services de confiance qualifiés et a obtenu le statut qualifié de l'organe chargé du contrôle (article 3.20 du règlement eIDAS). Des listes de prestataires de confiance sont disponibles :</w:t>
      </w:r>
    </w:p>
    <w:p>
      <w:pPr>
        <w:pStyle w:val="ListParagraph"/>
        <w:numPr>
          <w:ilvl w:val="0"/>
          <w:numId w:val="4"/>
        </w:numPr>
        <w:spacing w:lineRule="auto" w:line="276" w:before="120" w:after="120"/>
        <w:contextualSpacing/>
        <w:jc w:val="both"/>
        <w:rPr>
          <w:rFonts w:ascii="Arial" w:hAnsi="Arial" w:eastAsia="Times New Roman" w:cs="Arial"/>
          <w:color w:val="000000"/>
          <w:lang w:eastAsia="fr-FR"/>
        </w:rPr>
      </w:pPr>
      <w:r>
        <w:rPr>
          <w:rFonts w:eastAsia="Times New Roman" w:cs="Arial" w:ascii="Arial" w:hAnsi="Arial"/>
          <w:color w:val="000000"/>
          <w:lang w:eastAsia="fr-FR"/>
        </w:rPr>
        <w:t>sur le site de l'Agence nationale de la sécurité des systèmes d'information (ANSSI)</w:t>
      </w:r>
    </w:p>
    <w:p>
      <w:pPr>
        <w:pStyle w:val="ListParagraph"/>
        <w:numPr>
          <w:ilvl w:val="0"/>
          <w:numId w:val="4"/>
        </w:numPr>
        <w:spacing w:lineRule="auto" w:line="276" w:before="120" w:after="120"/>
        <w:ind w:left="1423" w:hanging="357"/>
        <w:contextualSpacing/>
        <w:jc w:val="both"/>
        <w:rPr>
          <w:rFonts w:ascii="Arial" w:hAnsi="Arial" w:eastAsia="Times New Roman" w:cs="Arial"/>
          <w:color w:val="000000"/>
          <w:lang w:eastAsia="fr-FR"/>
        </w:rPr>
      </w:pPr>
      <w:r>
        <w:rPr>
          <w:rFonts w:eastAsia="Times New Roman" w:cs="Arial" w:ascii="Arial" w:hAnsi="Arial"/>
          <w:color w:val="000000"/>
          <w:lang w:eastAsia="fr-FR"/>
        </w:rPr>
        <w:t xml:space="preserve">sur le site de la commission européenne : </w:t>
      </w:r>
      <w:hyperlink r:id="rId14">
        <w:r>
          <w:rPr>
            <w:rStyle w:val="LienInternet"/>
            <w:rFonts w:eastAsia="Times New Roman" w:cs="Arial" w:ascii="Arial" w:hAnsi="Arial"/>
            <w:lang w:eastAsia="fr-FR"/>
          </w:rPr>
          <w:t>https://ec.europa.eu/digital-single-market/en/news/cef-esignature-trusted-list-browser-now-available</w:t>
        </w:r>
      </w:hyperlink>
      <w:r>
        <w:rPr>
          <w:rFonts w:eastAsia="Times New Roman" w:cs="Arial" w:ascii="Arial" w:hAnsi="Arial"/>
          <w:color w:val="000000"/>
          <w:lang w:eastAsia="fr-FR"/>
        </w:rPr>
        <w:t>)</w:t>
      </w:r>
    </w:p>
    <w:p>
      <w:pPr>
        <w:pStyle w:val="Normal"/>
        <w:spacing w:before="120" w:after="120"/>
        <w:ind w:left="708" w:hanging="0"/>
        <w:jc w:val="both"/>
        <w:rPr>
          <w:rFonts w:ascii="Arial" w:hAnsi="Arial" w:eastAsia="Times New Roman" w:cs="Arial"/>
          <w:color w:val="000000"/>
          <w:lang w:eastAsia="fr-FR"/>
        </w:rPr>
      </w:pPr>
      <w:r>
        <w:rPr>
          <w:rFonts w:eastAsia="Times New Roman" w:cs="Arial" w:ascii="Arial" w:hAnsi="Arial"/>
          <w:color w:val="000000"/>
          <w:lang w:eastAsia="fr-FR"/>
        </w:rPr>
        <w:t>Lorsque le signataire utilise un certificat délivré par un prestataire de service de confiance qualifié répondant aux exigences du règlement européen eIDAS et l'outil de création de signature électronique proposé par le profil d'acheteur de l'acheteur, aucun justificatif n'est à fournir sur la procédure de vérification de la signature électronique.</w:t>
      </w:r>
    </w:p>
    <w:p>
      <w:pPr>
        <w:pStyle w:val="Normal"/>
        <w:spacing w:before="120" w:after="120"/>
        <w:jc w:val="both"/>
        <w:rPr>
          <w:rFonts w:ascii="Arial" w:hAnsi="Arial" w:eastAsia="Times New Roman" w:cs="Arial"/>
          <w:b/>
          <w:b/>
          <w:color w:val="000000"/>
          <w:lang w:eastAsia="fr-FR"/>
        </w:rPr>
      </w:pPr>
      <w:r>
        <w:rPr>
          <w:rFonts w:eastAsia="Times New Roman" w:cs="Arial" w:ascii="Arial" w:hAnsi="Arial"/>
          <w:b/>
          <w:color w:val="000000"/>
          <w:u w:val="single"/>
          <w:lang w:eastAsia="fr-FR"/>
        </w:rPr>
        <w:t>2</w:t>
      </w:r>
      <w:r>
        <w:rPr>
          <w:rFonts w:eastAsia="Times New Roman" w:cs="Arial" w:ascii="Arial" w:hAnsi="Arial"/>
          <w:b/>
          <w:color w:val="000000"/>
          <w:u w:val="single"/>
          <w:vertAlign w:val="superscript"/>
          <w:lang w:eastAsia="fr-FR"/>
        </w:rPr>
        <w:t>ème</w:t>
      </w:r>
      <w:r>
        <w:rPr>
          <w:rFonts w:eastAsia="Times New Roman" w:cs="Arial" w:ascii="Arial" w:hAnsi="Arial"/>
          <w:b/>
          <w:color w:val="000000"/>
          <w:u w:val="single"/>
          <w:lang w:eastAsia="fr-FR"/>
        </w:rPr>
        <w:t xml:space="preserve"> cas</w:t>
      </w:r>
      <w:r>
        <w:rPr>
          <w:rFonts w:eastAsia="Times New Roman" w:cs="Arial" w:ascii="Arial" w:hAnsi="Arial"/>
          <w:b/>
          <w:color w:val="000000"/>
          <w:lang w:eastAsia="fr-FR"/>
        </w:rPr>
        <w:t xml:space="preserve"> : certificat délivré par une autorité de certification, française ou étrangère, qui répond aux exigences équivalentes du règlement européen eIDAS et notamment celles de son annexe I.</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Les frais éventuels d'acquisition du certificat de signature sont à la charge des candidats.</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Un certificat qualifié de signature électronique délivré en application de l'arrêté du 15 juin 2012 relatif à la signature électronique dans les marchés publics (certificat conforme au référentiel général de sécurité « RGS ») reste utilisable jusqu'au terme de sa validité.</w:t>
      </w:r>
    </w:p>
    <w:p>
      <w:pPr>
        <w:pStyle w:val="Normal"/>
        <w:spacing w:before="120" w:after="120"/>
        <w:jc w:val="both"/>
        <w:rPr>
          <w:rFonts w:ascii="Arial" w:hAnsi="Arial" w:eastAsia="Times New Roman" w:cs="Arial"/>
          <w:b/>
          <w:b/>
          <w:color w:val="000000"/>
          <w:u w:val="single"/>
          <w:lang w:eastAsia="fr-FR"/>
        </w:rPr>
      </w:pPr>
      <w:r>
        <w:rPr>
          <w:rFonts w:eastAsia="Times New Roman" w:cs="Arial" w:ascii="Arial" w:hAnsi="Arial"/>
          <w:b/>
          <w:color w:val="000000"/>
          <w:u w:val="single"/>
          <w:lang w:eastAsia="fr-FR"/>
        </w:rPr>
        <w:t>Exigences relatives à l'outil de signature</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 xml:space="preserve">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 </w:t>
      </w:r>
    </w:p>
    <w:p>
      <w:pPr>
        <w:pStyle w:val="Normal"/>
        <w:spacing w:before="120" w:after="120"/>
        <w:jc w:val="both"/>
        <w:rPr>
          <w:rFonts w:ascii="Arial" w:hAnsi="Arial" w:eastAsia="Arial" w:cs="Arial"/>
        </w:rPr>
      </w:pPr>
      <w:r>
        <w:rPr>
          <w:rFonts w:eastAsia="Times New Roman" w:cs="Arial" w:ascii="Arial" w:hAnsi="Arial"/>
          <w:color w:val="000000"/>
          <w:lang w:eastAsia="fr-FR"/>
        </w:rPr>
        <w:t>I</w:t>
      </w:r>
      <w:r>
        <w:rPr>
          <w:rFonts w:eastAsia="Arial" w:cs="Arial" w:ascii="Arial" w:hAnsi="Arial"/>
        </w:rPr>
        <w:t>l doit joindre</w:t>
      </w:r>
      <w:r>
        <w:rPr>
          <w:rFonts w:eastAsia="Arial" w:cs="Arial" w:ascii="Arial" w:hAnsi="Arial"/>
          <w:spacing w:val="-11"/>
        </w:rPr>
        <w:t xml:space="preserve"> </w:t>
      </w:r>
      <w:r>
        <w:rPr>
          <w:rFonts w:eastAsia="Arial" w:cs="Arial" w:ascii="Arial" w:hAnsi="Arial"/>
        </w:rPr>
        <w:t>à</w:t>
      </w:r>
      <w:r>
        <w:rPr>
          <w:rFonts w:eastAsia="Arial" w:cs="Arial" w:ascii="Arial" w:hAnsi="Arial"/>
          <w:spacing w:val="-12"/>
        </w:rPr>
        <w:t xml:space="preserve"> </w:t>
      </w:r>
      <w:r>
        <w:rPr>
          <w:rFonts w:eastAsia="Arial" w:cs="Arial" w:ascii="Arial" w:hAnsi="Arial"/>
        </w:rPr>
        <w:t>son</w:t>
      </w:r>
      <w:r>
        <w:rPr>
          <w:rFonts w:eastAsia="Arial" w:cs="Arial" w:ascii="Arial" w:hAnsi="Arial"/>
          <w:spacing w:val="-12"/>
        </w:rPr>
        <w:t xml:space="preserve"> </w:t>
      </w:r>
      <w:r>
        <w:rPr>
          <w:rFonts w:eastAsia="Arial" w:cs="Arial" w:ascii="Arial" w:hAnsi="Arial"/>
        </w:rPr>
        <w:t>envoi</w:t>
      </w:r>
      <w:r>
        <w:rPr>
          <w:rFonts w:eastAsia="Arial" w:cs="Arial" w:ascii="Arial" w:hAnsi="Arial"/>
          <w:spacing w:val="-12"/>
        </w:rPr>
        <w:t xml:space="preserve"> </w:t>
      </w:r>
      <w:r>
        <w:rPr>
          <w:rFonts w:eastAsia="Arial" w:cs="Arial" w:ascii="Arial" w:hAnsi="Arial"/>
        </w:rPr>
        <w:t>électronique</w:t>
      </w:r>
      <w:r>
        <w:rPr>
          <w:rFonts w:eastAsia="Arial" w:cs="Arial" w:ascii="Arial" w:hAnsi="Arial"/>
          <w:spacing w:val="-11"/>
        </w:rPr>
        <w:t xml:space="preserve"> </w:t>
      </w:r>
      <w:r>
        <w:rPr>
          <w:rFonts w:eastAsia="Arial" w:cs="Arial" w:ascii="Arial" w:hAnsi="Arial"/>
        </w:rPr>
        <w:t>l’adresse</w:t>
      </w:r>
      <w:r>
        <w:rPr>
          <w:rFonts w:eastAsia="Arial" w:cs="Arial" w:ascii="Arial" w:hAnsi="Arial"/>
          <w:spacing w:val="-12"/>
        </w:rPr>
        <w:t xml:space="preserve"> </w:t>
      </w:r>
      <w:r>
        <w:rPr>
          <w:rFonts w:eastAsia="Arial" w:cs="Arial" w:ascii="Arial" w:hAnsi="Arial"/>
        </w:rPr>
        <w:t>du</w:t>
      </w:r>
      <w:r>
        <w:rPr>
          <w:rFonts w:eastAsia="Arial" w:cs="Arial" w:ascii="Arial" w:hAnsi="Arial"/>
          <w:spacing w:val="-12"/>
        </w:rPr>
        <w:t xml:space="preserve"> </w:t>
      </w:r>
      <w:r>
        <w:rPr>
          <w:rFonts w:eastAsia="Arial" w:cs="Arial" w:ascii="Arial" w:hAnsi="Arial"/>
        </w:rPr>
        <w:t>site</w:t>
      </w:r>
      <w:r>
        <w:rPr>
          <w:rFonts w:eastAsia="Arial" w:cs="Arial" w:ascii="Arial" w:hAnsi="Arial"/>
          <w:spacing w:val="-11"/>
        </w:rPr>
        <w:t xml:space="preserve"> </w:t>
      </w:r>
      <w:r>
        <w:rPr>
          <w:rFonts w:eastAsia="Arial" w:cs="Arial" w:ascii="Arial" w:hAnsi="Arial"/>
        </w:rPr>
        <w:t>internet</w:t>
      </w:r>
      <w:r>
        <w:rPr>
          <w:rFonts w:eastAsia="Arial" w:cs="Arial" w:ascii="Arial" w:hAnsi="Arial"/>
          <w:spacing w:val="-12"/>
        </w:rPr>
        <w:t xml:space="preserve"> </w:t>
      </w:r>
      <w:r>
        <w:rPr>
          <w:rFonts w:eastAsia="Arial" w:cs="Arial" w:ascii="Arial" w:hAnsi="Arial"/>
        </w:rPr>
        <w:t>du</w:t>
      </w:r>
      <w:r>
        <w:rPr>
          <w:rFonts w:eastAsia="Arial" w:cs="Arial" w:ascii="Arial" w:hAnsi="Arial"/>
          <w:spacing w:val="-11"/>
        </w:rPr>
        <w:t xml:space="preserve"> </w:t>
      </w:r>
      <w:r>
        <w:rPr>
          <w:rFonts w:eastAsia="Arial" w:cs="Arial" w:ascii="Arial" w:hAnsi="Arial"/>
        </w:rPr>
        <w:t>référencement</w:t>
      </w:r>
      <w:r>
        <w:rPr>
          <w:rFonts w:eastAsia="Arial" w:cs="Arial" w:ascii="Arial" w:hAnsi="Arial"/>
          <w:spacing w:val="-11"/>
        </w:rPr>
        <w:t xml:space="preserve"> </w:t>
      </w:r>
      <w:r>
        <w:rPr>
          <w:rFonts w:eastAsia="Arial" w:cs="Arial" w:ascii="Arial" w:hAnsi="Arial"/>
        </w:rPr>
        <w:t>du</w:t>
      </w:r>
      <w:r>
        <w:rPr>
          <w:rFonts w:eastAsia="Arial" w:cs="Arial" w:ascii="Arial" w:hAnsi="Arial"/>
          <w:spacing w:val="-12"/>
        </w:rPr>
        <w:t xml:space="preserve"> </w:t>
      </w:r>
      <w:r>
        <w:rPr>
          <w:rFonts w:eastAsia="Arial" w:cs="Arial" w:ascii="Arial" w:hAnsi="Arial"/>
        </w:rPr>
        <w:t>prestataire par le pays d’établissement ou, à défaut, les données publiques relatives au certificat du signataire, qui comportent au moins la liste de révocation et le certificat</w:t>
      </w:r>
      <w:r>
        <w:rPr>
          <w:rFonts w:eastAsia="Arial" w:cs="Arial" w:ascii="Arial" w:hAnsi="Arial"/>
          <w:spacing w:val="-1"/>
        </w:rPr>
        <w:t xml:space="preserve"> </w:t>
      </w:r>
      <w:r>
        <w:rPr>
          <w:rFonts w:eastAsia="Arial" w:cs="Arial" w:ascii="Arial" w:hAnsi="Arial"/>
        </w:rPr>
        <w:t>du prestataire de services de certification électronique émetteur.</w:t>
      </w:r>
    </w:p>
    <w:p>
      <w:pPr>
        <w:pStyle w:val="Normal"/>
        <w:widowControl w:val="false"/>
        <w:spacing w:before="120" w:after="120"/>
        <w:jc w:val="both"/>
        <w:rPr>
          <w:rFonts w:ascii="Arial" w:hAnsi="Arial" w:eastAsia="Arial" w:cs="Arial"/>
        </w:rPr>
      </w:pPr>
      <w:r>
        <w:rPr>
          <w:rFonts w:eastAsia="Arial" w:cs="Arial" w:ascii="Arial" w:hAnsi="Arial"/>
        </w:rPr>
        <w:t>Les certificats de signature doivent être d’un niveau ** ou *** du Référentiel Général de Sécurité et le signataire doit joindre à son envoi électronique la procédure permettant la vérification de la validité de la signature.</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Quel que soit l'outil utilisé, celui-ci ne doit ni modifier le document signé ni porter atteinte à son intégrité.</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Le signataire, titulaire du certificat de signature, doit avoir le pouvoir d'engager la société. Il peut s'agir soit du représentant légal de la société soit d'une personne qui dispose d'une délégation de signature.</w:t>
      </w:r>
    </w:p>
    <w:p>
      <w:pPr>
        <w:pStyle w:val="Normal"/>
        <w:spacing w:before="120" w:after="120"/>
        <w:jc w:val="both"/>
        <w:rPr>
          <w:rFonts w:ascii="Arial" w:hAnsi="Arial" w:eastAsia="Times New Roman" w:cs="Arial"/>
          <w:color w:val="000000"/>
          <w:lang w:eastAsia="fr-FR"/>
        </w:rPr>
      </w:pPr>
      <w:r>
        <w:rPr>
          <w:rFonts w:eastAsia="Times New Roman" w:cs="Arial" w:ascii="Arial" w:hAnsi="Arial"/>
          <w:color w:val="000000"/>
          <w:lang w:eastAsia="fr-FR"/>
        </w:rPr>
        <w:t>Dans la situation d'un groupement d'opérateurs économiques, soit tous les membres du groupement signent, soit le mandataire qui doit justifier des habilitations nécessaires pour représenter les autres membres du groupement.</w:t>
      </w:r>
    </w:p>
    <w:p>
      <w:pPr>
        <w:pStyle w:val="Normal"/>
        <w:widowControl w:val="false"/>
        <w:spacing w:before="120" w:after="120"/>
        <w:jc w:val="both"/>
        <w:rPr>
          <w:rFonts w:ascii="Arial" w:hAnsi="Arial" w:eastAsia="Arial" w:cs="Arial"/>
        </w:rPr>
      </w:pPr>
      <w:r>
        <w:rPr>
          <w:rFonts w:eastAsia="Arial" w:cs="Arial" w:ascii="Arial" w:hAnsi="Arial"/>
        </w:rPr>
        <w:t>Le pouvoir adjudicateur attire l'attention des soumissionnaires sur les certificats PRIS V1 qui ne sont plus acceptés depuis le 19 mai 2013.</w:t>
      </w:r>
    </w:p>
    <w:p>
      <w:pPr>
        <w:pStyle w:val="Normal"/>
        <w:widowControl w:val="false"/>
        <w:spacing w:before="120" w:after="120"/>
        <w:jc w:val="both"/>
        <w:rPr>
          <w:rFonts w:ascii="Arial" w:hAnsi="Arial" w:eastAsia="Arial" w:cs="Arial"/>
        </w:rPr>
      </w:pPr>
      <w:r>
        <w:rPr>
          <w:rFonts w:eastAsia="Arial" w:cs="Arial" w:ascii="Arial" w:hAnsi="Arial"/>
        </w:rPr>
        <w:t>Le</w:t>
      </w:r>
      <w:r>
        <w:rPr>
          <w:rFonts w:eastAsia="Arial" w:cs="Arial" w:ascii="Arial" w:hAnsi="Arial"/>
          <w:spacing w:val="-9"/>
        </w:rPr>
        <w:t xml:space="preserve"> </w:t>
      </w:r>
      <w:r>
        <w:rPr>
          <w:rFonts w:eastAsia="Arial" w:cs="Arial" w:ascii="Arial" w:hAnsi="Arial"/>
        </w:rPr>
        <w:t>soumissionnaire</w:t>
      </w:r>
      <w:r>
        <w:rPr>
          <w:rFonts w:eastAsia="Arial" w:cs="Arial" w:ascii="Arial" w:hAnsi="Arial"/>
          <w:spacing w:val="-10"/>
        </w:rPr>
        <w:t xml:space="preserve"> </w:t>
      </w:r>
      <w:r>
        <w:rPr>
          <w:rFonts w:eastAsia="Arial" w:cs="Arial" w:ascii="Arial" w:hAnsi="Arial"/>
        </w:rPr>
        <w:t>reconnaît</w:t>
      </w:r>
      <w:r>
        <w:rPr>
          <w:rFonts w:eastAsia="Arial" w:cs="Arial" w:ascii="Arial" w:hAnsi="Arial"/>
          <w:spacing w:val="-8"/>
        </w:rPr>
        <w:t xml:space="preserve"> </w:t>
      </w:r>
      <w:r>
        <w:rPr>
          <w:rFonts w:eastAsia="Arial" w:cs="Arial" w:ascii="Arial" w:hAnsi="Arial"/>
        </w:rPr>
        <w:t>que</w:t>
      </w:r>
      <w:r>
        <w:rPr>
          <w:rFonts w:eastAsia="Arial" w:cs="Arial" w:ascii="Arial" w:hAnsi="Arial"/>
          <w:spacing w:val="-9"/>
        </w:rPr>
        <w:t xml:space="preserve"> </w:t>
      </w:r>
      <w:r>
        <w:rPr>
          <w:rFonts w:eastAsia="Arial" w:cs="Arial" w:ascii="Arial" w:hAnsi="Arial"/>
        </w:rPr>
        <w:t>la</w:t>
      </w:r>
      <w:r>
        <w:rPr>
          <w:rFonts w:eastAsia="Arial" w:cs="Arial" w:ascii="Arial" w:hAnsi="Arial"/>
          <w:spacing w:val="-8"/>
        </w:rPr>
        <w:t xml:space="preserve"> </w:t>
      </w:r>
      <w:r>
        <w:rPr>
          <w:rFonts w:eastAsia="Arial" w:cs="Arial" w:ascii="Arial" w:hAnsi="Arial"/>
        </w:rPr>
        <w:t>signature</w:t>
      </w:r>
      <w:r>
        <w:rPr>
          <w:rFonts w:eastAsia="Arial" w:cs="Arial" w:ascii="Arial" w:hAnsi="Arial"/>
          <w:spacing w:val="-10"/>
        </w:rPr>
        <w:t xml:space="preserve"> </w:t>
      </w:r>
      <w:r>
        <w:rPr>
          <w:rFonts w:eastAsia="Arial" w:cs="Arial" w:ascii="Arial" w:hAnsi="Arial"/>
        </w:rPr>
        <w:t>à</w:t>
      </w:r>
      <w:r>
        <w:rPr>
          <w:rFonts w:eastAsia="Arial" w:cs="Arial" w:ascii="Arial" w:hAnsi="Arial"/>
          <w:spacing w:val="-9"/>
        </w:rPr>
        <w:t xml:space="preserve"> </w:t>
      </w:r>
      <w:r>
        <w:rPr>
          <w:rFonts w:eastAsia="Arial" w:cs="Arial" w:ascii="Arial" w:hAnsi="Arial"/>
        </w:rPr>
        <w:t>l'aide</w:t>
      </w:r>
      <w:r>
        <w:rPr>
          <w:rFonts w:eastAsia="Arial" w:cs="Arial" w:ascii="Arial" w:hAnsi="Arial"/>
          <w:spacing w:val="-10"/>
        </w:rPr>
        <w:t xml:space="preserve"> </w:t>
      </w:r>
      <w:r>
        <w:rPr>
          <w:rFonts w:eastAsia="Arial" w:cs="Arial" w:ascii="Arial" w:hAnsi="Arial"/>
        </w:rPr>
        <w:t>du</w:t>
      </w:r>
      <w:r>
        <w:rPr>
          <w:rFonts w:eastAsia="Arial" w:cs="Arial" w:ascii="Arial" w:hAnsi="Arial"/>
          <w:spacing w:val="-8"/>
        </w:rPr>
        <w:t xml:space="preserve"> </w:t>
      </w:r>
      <w:r>
        <w:rPr>
          <w:rFonts w:eastAsia="Arial" w:cs="Arial" w:ascii="Arial" w:hAnsi="Arial"/>
        </w:rPr>
        <w:t>certificat</w:t>
      </w:r>
      <w:r>
        <w:rPr>
          <w:rFonts w:eastAsia="Arial" w:cs="Arial" w:ascii="Arial" w:hAnsi="Arial"/>
          <w:spacing w:val="-10"/>
        </w:rPr>
        <w:t xml:space="preserve"> </w:t>
      </w:r>
      <w:r>
        <w:rPr>
          <w:rFonts w:eastAsia="Arial" w:cs="Arial" w:ascii="Arial" w:hAnsi="Arial"/>
        </w:rPr>
        <w:t>électronique</w:t>
      </w:r>
      <w:r>
        <w:rPr>
          <w:rFonts w:eastAsia="Arial" w:cs="Arial" w:ascii="Arial" w:hAnsi="Arial"/>
          <w:spacing w:val="-8"/>
        </w:rPr>
        <w:t xml:space="preserve"> </w:t>
      </w:r>
      <w:r>
        <w:rPr>
          <w:rFonts w:eastAsia="Arial" w:cs="Arial" w:ascii="Arial" w:hAnsi="Arial"/>
        </w:rPr>
        <w:t>qu'il</w:t>
      </w:r>
      <w:r>
        <w:rPr>
          <w:rFonts w:eastAsia="Arial" w:cs="Arial" w:ascii="Arial" w:hAnsi="Arial"/>
          <w:spacing w:val="-9"/>
        </w:rPr>
        <w:t xml:space="preserve"> </w:t>
      </w:r>
      <w:r>
        <w:rPr>
          <w:rFonts w:eastAsia="Arial" w:cs="Arial" w:ascii="Arial" w:hAnsi="Arial"/>
        </w:rPr>
        <w:t>s'est procuré</w:t>
      </w:r>
      <w:r>
        <w:rPr>
          <w:rFonts w:eastAsia="Arial" w:cs="Arial" w:ascii="Arial" w:hAnsi="Arial"/>
          <w:spacing w:val="-17"/>
        </w:rPr>
        <w:t xml:space="preserve"> </w:t>
      </w:r>
      <w:r>
        <w:rPr>
          <w:rFonts w:eastAsia="Arial" w:cs="Arial" w:ascii="Arial" w:hAnsi="Arial"/>
        </w:rPr>
        <w:t>vaut</w:t>
      </w:r>
      <w:r>
        <w:rPr>
          <w:rFonts w:eastAsia="Arial" w:cs="Arial" w:ascii="Arial" w:hAnsi="Arial"/>
          <w:spacing w:val="-16"/>
        </w:rPr>
        <w:t xml:space="preserve"> </w:t>
      </w:r>
      <w:r>
        <w:rPr>
          <w:rFonts w:eastAsia="Arial" w:cs="Arial" w:ascii="Arial" w:hAnsi="Arial"/>
        </w:rPr>
        <w:t>de</w:t>
      </w:r>
      <w:r>
        <w:rPr>
          <w:rFonts w:eastAsia="Arial" w:cs="Arial" w:ascii="Arial" w:hAnsi="Arial"/>
          <w:spacing w:val="-16"/>
        </w:rPr>
        <w:t xml:space="preserve"> </w:t>
      </w:r>
      <w:r>
        <w:rPr>
          <w:rFonts w:eastAsia="Arial" w:cs="Arial" w:ascii="Arial" w:hAnsi="Arial"/>
        </w:rPr>
        <w:t>sa part</w:t>
      </w:r>
      <w:r>
        <w:rPr>
          <w:rFonts w:eastAsia="Arial" w:cs="Arial" w:ascii="Arial" w:hAnsi="Arial"/>
          <w:spacing w:val="-16"/>
        </w:rPr>
        <w:t xml:space="preserve"> </w:t>
      </w:r>
      <w:r>
        <w:rPr>
          <w:rFonts w:eastAsia="Arial" w:cs="Arial" w:ascii="Arial" w:hAnsi="Arial"/>
        </w:rPr>
        <w:t>signature</w:t>
      </w:r>
      <w:r>
        <w:rPr>
          <w:rFonts w:eastAsia="Arial" w:cs="Arial" w:ascii="Arial" w:hAnsi="Arial"/>
          <w:spacing w:val="-17"/>
        </w:rPr>
        <w:t xml:space="preserve"> </w:t>
      </w:r>
      <w:r>
        <w:rPr>
          <w:rFonts w:eastAsia="Arial" w:cs="Arial" w:ascii="Arial" w:hAnsi="Arial"/>
        </w:rPr>
        <w:t>électronique</w:t>
      </w:r>
      <w:r>
        <w:rPr>
          <w:rFonts w:eastAsia="Arial" w:cs="Arial" w:ascii="Arial" w:hAnsi="Arial"/>
          <w:spacing w:val="-16"/>
        </w:rPr>
        <w:t xml:space="preserve"> </w:t>
      </w:r>
      <w:r>
        <w:rPr>
          <w:rFonts w:eastAsia="Arial" w:cs="Arial" w:ascii="Arial" w:hAnsi="Arial"/>
        </w:rPr>
        <w:t>au</w:t>
      </w:r>
      <w:r>
        <w:rPr>
          <w:rFonts w:eastAsia="Arial" w:cs="Arial" w:ascii="Arial" w:hAnsi="Arial"/>
          <w:spacing w:val="-16"/>
        </w:rPr>
        <w:t xml:space="preserve"> </w:t>
      </w:r>
      <w:r>
        <w:rPr>
          <w:rFonts w:eastAsia="Arial" w:cs="Arial" w:ascii="Arial" w:hAnsi="Arial"/>
        </w:rPr>
        <w:t>sens</w:t>
      </w:r>
      <w:r>
        <w:rPr>
          <w:rFonts w:eastAsia="Arial" w:cs="Arial" w:ascii="Arial" w:hAnsi="Arial"/>
          <w:spacing w:val="-17"/>
        </w:rPr>
        <w:t xml:space="preserve"> </w:t>
      </w:r>
      <w:r>
        <w:rPr>
          <w:rFonts w:eastAsia="Arial" w:cs="Arial" w:ascii="Arial" w:hAnsi="Arial"/>
        </w:rPr>
        <w:t>de</w:t>
      </w:r>
      <w:r>
        <w:rPr>
          <w:rFonts w:eastAsia="Arial" w:cs="Arial" w:ascii="Arial" w:hAnsi="Arial"/>
          <w:spacing w:val="-16"/>
        </w:rPr>
        <w:t xml:space="preserve"> </w:t>
      </w:r>
      <w:r>
        <w:rPr>
          <w:rFonts w:eastAsia="Arial" w:cs="Arial" w:ascii="Arial" w:hAnsi="Arial"/>
        </w:rPr>
        <w:t>l'article</w:t>
      </w:r>
      <w:r>
        <w:rPr>
          <w:rFonts w:eastAsia="Arial" w:cs="Arial" w:ascii="Arial" w:hAnsi="Arial"/>
          <w:spacing w:val="-17"/>
        </w:rPr>
        <w:t xml:space="preserve"> </w:t>
      </w:r>
      <w:r>
        <w:rPr>
          <w:rFonts w:eastAsia="Arial" w:cs="Arial" w:ascii="Arial" w:hAnsi="Arial"/>
        </w:rPr>
        <w:t>1316-4</w:t>
      </w:r>
      <w:r>
        <w:rPr>
          <w:rFonts w:eastAsia="Arial" w:cs="Arial" w:ascii="Arial" w:hAnsi="Arial"/>
          <w:spacing w:val="-16"/>
        </w:rPr>
        <w:t xml:space="preserve"> </w:t>
      </w:r>
      <w:r>
        <w:rPr>
          <w:rFonts w:eastAsia="Arial" w:cs="Arial" w:ascii="Arial" w:hAnsi="Arial"/>
        </w:rPr>
        <w:t>du</w:t>
      </w:r>
      <w:r>
        <w:rPr>
          <w:rFonts w:eastAsia="Arial" w:cs="Arial" w:ascii="Arial" w:hAnsi="Arial"/>
          <w:spacing w:val="-16"/>
        </w:rPr>
        <w:t xml:space="preserve"> </w:t>
      </w:r>
      <w:r>
        <w:rPr>
          <w:rFonts w:eastAsia="Arial" w:cs="Arial" w:ascii="Arial" w:hAnsi="Arial"/>
        </w:rPr>
        <w:t>Code</w:t>
      </w:r>
      <w:r>
        <w:rPr>
          <w:rFonts w:eastAsia="Arial" w:cs="Arial" w:ascii="Arial" w:hAnsi="Arial"/>
          <w:spacing w:val="-16"/>
        </w:rPr>
        <w:t xml:space="preserve"> </w:t>
      </w:r>
      <w:r>
        <w:rPr>
          <w:rFonts w:eastAsia="Arial" w:cs="Arial" w:ascii="Arial" w:hAnsi="Arial"/>
        </w:rPr>
        <w:t>civil,</w:t>
      </w:r>
      <w:r>
        <w:rPr>
          <w:rFonts w:eastAsia="Arial" w:cs="Arial" w:ascii="Arial" w:hAnsi="Arial"/>
          <w:spacing w:val="-16"/>
        </w:rPr>
        <w:t xml:space="preserve"> </w:t>
      </w:r>
      <w:r>
        <w:rPr>
          <w:rFonts w:eastAsia="Arial" w:cs="Arial" w:ascii="Arial" w:hAnsi="Arial"/>
        </w:rPr>
        <w:t>qui entre les parties a la même valeur juridique qu'une signature manuscrite. En cas de désaccord entre les parties, il appartient au soumissionnaire de montrer que le contenu des candidatures ou des offres qu'il a transmises a été altéré.</w:t>
      </w:r>
    </w:p>
    <w:p>
      <w:pPr>
        <w:pStyle w:val="Corpsdetexte"/>
        <w:spacing w:before="120" w:after="120"/>
        <w:jc w:val="both"/>
        <w:rPr>
          <w:rFonts w:ascii="Arial" w:hAnsi="Arial" w:eastAsia="Arial" w:cs="Arial"/>
        </w:rPr>
      </w:pPr>
      <w:r>
        <w:rPr>
          <w:rFonts w:eastAsia="Arial" w:cs="Arial" w:ascii="Arial" w:hAnsi="Arial"/>
        </w:rPr>
        <w:t>Il</w:t>
      </w:r>
      <w:r>
        <w:rPr>
          <w:rFonts w:eastAsia="Arial" w:cs="Arial" w:ascii="Arial" w:hAnsi="Arial"/>
          <w:spacing w:val="-2"/>
        </w:rPr>
        <w:t xml:space="preserve"> </w:t>
      </w:r>
      <w:r>
        <w:rPr>
          <w:rFonts w:eastAsia="Arial" w:cs="Arial" w:ascii="Arial" w:hAnsi="Arial"/>
        </w:rPr>
        <w:t>est</w:t>
      </w:r>
      <w:r>
        <w:rPr>
          <w:rFonts w:eastAsia="Arial" w:cs="Arial" w:ascii="Arial" w:hAnsi="Arial"/>
          <w:spacing w:val="-2"/>
        </w:rPr>
        <w:t xml:space="preserve"> </w:t>
      </w:r>
      <w:r>
        <w:rPr>
          <w:rFonts w:eastAsia="Arial" w:cs="Arial" w:ascii="Arial" w:hAnsi="Arial"/>
        </w:rPr>
        <w:t>rappelé aux</w:t>
      </w:r>
      <w:r>
        <w:rPr>
          <w:rFonts w:eastAsia="Arial" w:cs="Arial" w:ascii="Arial" w:hAnsi="Arial"/>
          <w:spacing w:val="-2"/>
        </w:rPr>
        <w:t xml:space="preserve"> </w:t>
      </w:r>
      <w:r>
        <w:rPr>
          <w:rFonts w:eastAsia="Arial" w:cs="Arial" w:ascii="Arial" w:hAnsi="Arial"/>
        </w:rPr>
        <w:t>candidats</w:t>
      </w:r>
      <w:r>
        <w:rPr>
          <w:rFonts w:eastAsia="Arial" w:cs="Arial" w:ascii="Arial" w:hAnsi="Arial"/>
          <w:spacing w:val="-1"/>
        </w:rPr>
        <w:t xml:space="preserve"> </w:t>
      </w:r>
      <w:r>
        <w:rPr>
          <w:rFonts w:eastAsia="Arial" w:cs="Arial" w:ascii="Arial" w:hAnsi="Arial"/>
        </w:rPr>
        <w:t>qu’il</w:t>
      </w:r>
      <w:r>
        <w:rPr>
          <w:rFonts w:eastAsia="Arial" w:cs="Arial" w:ascii="Arial" w:hAnsi="Arial"/>
          <w:spacing w:val="-3"/>
        </w:rPr>
        <w:t xml:space="preserve"> </w:t>
      </w:r>
      <w:r>
        <w:rPr>
          <w:rFonts w:eastAsia="Arial" w:cs="Arial" w:ascii="Arial" w:hAnsi="Arial"/>
        </w:rPr>
        <w:t>est</w:t>
      </w:r>
      <w:r>
        <w:rPr>
          <w:rFonts w:eastAsia="Arial" w:cs="Arial" w:ascii="Arial" w:hAnsi="Arial"/>
          <w:spacing w:val="-1"/>
        </w:rPr>
        <w:t xml:space="preserve"> </w:t>
      </w:r>
      <w:r>
        <w:rPr>
          <w:rFonts w:eastAsia="Arial" w:cs="Arial" w:ascii="Arial" w:hAnsi="Arial"/>
        </w:rPr>
        <w:t>indispensable de</w:t>
      </w:r>
      <w:r>
        <w:rPr>
          <w:rFonts w:eastAsia="Arial" w:cs="Arial" w:ascii="Arial" w:hAnsi="Arial"/>
          <w:spacing w:val="-1"/>
        </w:rPr>
        <w:t xml:space="preserve"> </w:t>
      </w:r>
      <w:r>
        <w:rPr>
          <w:rFonts w:eastAsia="Arial" w:cs="Arial" w:ascii="Arial" w:hAnsi="Arial"/>
        </w:rPr>
        <w:t>signer chacun</w:t>
      </w:r>
      <w:r>
        <w:rPr>
          <w:rFonts w:eastAsia="Arial" w:cs="Arial" w:ascii="Arial" w:hAnsi="Arial"/>
          <w:spacing w:val="-2"/>
        </w:rPr>
        <w:t xml:space="preserve"> </w:t>
      </w:r>
      <w:r>
        <w:rPr>
          <w:rFonts w:eastAsia="Arial" w:cs="Arial" w:ascii="Arial" w:hAnsi="Arial"/>
        </w:rPr>
        <w:t>des</w:t>
      </w:r>
      <w:r>
        <w:rPr>
          <w:rFonts w:eastAsia="Arial" w:cs="Arial" w:ascii="Arial" w:hAnsi="Arial"/>
          <w:spacing w:val="-3"/>
        </w:rPr>
        <w:t xml:space="preserve"> </w:t>
      </w:r>
      <w:r>
        <w:rPr>
          <w:rFonts w:eastAsia="Arial" w:cs="Arial" w:ascii="Arial" w:hAnsi="Arial"/>
        </w:rPr>
        <w:t>documents</w:t>
      </w:r>
      <w:r>
        <w:rPr>
          <w:rFonts w:eastAsia="Arial" w:cs="Arial" w:ascii="Arial" w:hAnsi="Arial"/>
          <w:spacing w:val="-4"/>
        </w:rPr>
        <w:t xml:space="preserve"> </w:t>
      </w:r>
      <w:r>
        <w:rPr>
          <w:rFonts w:eastAsia="Arial" w:cs="Arial" w:ascii="Arial" w:hAnsi="Arial"/>
        </w:rPr>
        <w:t>et que</w:t>
      </w:r>
      <w:r>
        <w:rPr>
          <w:rFonts w:eastAsia="Arial" w:cs="Arial" w:ascii="Arial" w:hAnsi="Arial"/>
          <w:spacing w:val="-1"/>
        </w:rPr>
        <w:t xml:space="preserve"> </w:t>
      </w:r>
      <w:r>
        <w:rPr>
          <w:rFonts w:eastAsia="Arial" w:cs="Arial" w:ascii="Arial" w:hAnsi="Arial"/>
        </w:rPr>
        <w:t>la signature d’un zip n’est pas valable. De même, une signature manuscrite scannée n’a pas de valeur et ne peut remplacer la signature électronique. Le soumissionnaire devra s'assurer du chiffrement de son offre avant envoi et accepter l'horodatage retenu par la plate-forme.</w:t>
      </w:r>
    </w:p>
    <w:p>
      <w:pPr>
        <w:pStyle w:val="Normal"/>
        <w:keepNext w:val="true"/>
        <w:spacing w:before="240" w:after="120"/>
        <w:jc w:val="both"/>
        <w:rPr>
          <w:rFonts w:ascii="Arial" w:hAnsi="Arial" w:eastAsia="Times New Roman" w:cs="Arial"/>
          <w:b/>
          <w:b/>
          <w:color w:val="000000"/>
          <w:u w:val="single"/>
          <w:lang w:eastAsia="fr-FR"/>
        </w:rPr>
      </w:pPr>
      <w:bookmarkStart w:id="269" w:name="_Toc34"/>
      <w:r>
        <w:rPr>
          <w:rFonts w:eastAsia="Times New Roman" w:cs="Arial" w:ascii="Arial" w:hAnsi="Arial"/>
          <w:b/>
          <w:color w:val="000000"/>
          <w:u w:val="single"/>
          <w:lang w:eastAsia="fr-FR"/>
        </w:rPr>
        <w:t>En cas de programme informatique malveillant ou "virus"</w:t>
      </w:r>
      <w:bookmarkEnd w:id="269"/>
    </w:p>
    <w:p>
      <w:pPr>
        <w:pStyle w:val="Normal"/>
        <w:widowControl w:val="false"/>
        <w:spacing w:before="120" w:after="120"/>
        <w:jc w:val="both"/>
        <w:rPr>
          <w:rFonts w:ascii="Arial" w:hAnsi="Arial" w:eastAsia="Arial" w:cs="Arial"/>
        </w:rPr>
      </w:pPr>
      <w:r>
        <w:rPr>
          <w:rFonts w:eastAsia="Arial" w:cs="Arial" w:ascii="Arial" w:hAnsi="Arial"/>
        </w:rPr>
        <w:t>Tout document électronique envoyé par un candidat dans lequel un programme informatique malveillant est détecté par le maître de l'ouvrage peut faire l’objet par ce dernier</w:t>
      </w:r>
      <w:r>
        <w:rPr>
          <w:rFonts w:eastAsia="Arial" w:cs="Arial" w:ascii="Arial" w:hAnsi="Arial"/>
          <w:spacing w:val="-13"/>
        </w:rPr>
        <w:t xml:space="preserve"> </w:t>
      </w:r>
      <w:r>
        <w:rPr>
          <w:rFonts w:eastAsia="Arial" w:cs="Arial" w:ascii="Arial" w:hAnsi="Arial"/>
        </w:rPr>
        <w:t>d’un</w:t>
      </w:r>
      <w:r>
        <w:rPr>
          <w:rFonts w:eastAsia="Arial" w:cs="Arial" w:ascii="Arial" w:hAnsi="Arial"/>
          <w:spacing w:val="-11"/>
        </w:rPr>
        <w:t xml:space="preserve"> </w:t>
      </w:r>
      <w:r>
        <w:rPr>
          <w:rFonts w:eastAsia="Arial" w:cs="Arial" w:ascii="Arial" w:hAnsi="Arial"/>
        </w:rPr>
        <w:t>archivage</w:t>
      </w:r>
      <w:r>
        <w:rPr>
          <w:rFonts w:eastAsia="Arial" w:cs="Arial" w:ascii="Arial" w:hAnsi="Arial"/>
          <w:spacing w:val="-13"/>
        </w:rPr>
        <w:t xml:space="preserve"> </w:t>
      </w:r>
      <w:r>
        <w:rPr>
          <w:rFonts w:eastAsia="Arial" w:cs="Arial" w:ascii="Arial" w:hAnsi="Arial"/>
        </w:rPr>
        <w:t>de</w:t>
      </w:r>
      <w:r>
        <w:rPr>
          <w:rFonts w:eastAsia="Arial" w:cs="Arial" w:ascii="Arial" w:hAnsi="Arial"/>
          <w:spacing w:val="-12"/>
        </w:rPr>
        <w:t xml:space="preserve"> </w:t>
      </w:r>
      <w:r>
        <w:rPr>
          <w:rFonts w:eastAsia="Arial" w:cs="Arial" w:ascii="Arial" w:hAnsi="Arial"/>
        </w:rPr>
        <w:t>sécurité</w:t>
      </w:r>
      <w:r>
        <w:rPr>
          <w:rFonts w:eastAsia="Arial" w:cs="Arial" w:ascii="Arial" w:hAnsi="Arial"/>
          <w:spacing w:val="-12"/>
        </w:rPr>
        <w:t xml:space="preserve"> </w:t>
      </w:r>
      <w:r>
        <w:rPr>
          <w:rFonts w:eastAsia="Arial" w:cs="Arial" w:ascii="Arial" w:hAnsi="Arial"/>
        </w:rPr>
        <w:t>sans</w:t>
      </w:r>
      <w:r>
        <w:rPr>
          <w:rFonts w:eastAsia="Arial" w:cs="Arial" w:ascii="Arial" w:hAnsi="Arial"/>
          <w:spacing w:val="-13"/>
        </w:rPr>
        <w:t xml:space="preserve"> </w:t>
      </w:r>
      <w:r>
        <w:rPr>
          <w:rFonts w:eastAsia="Arial" w:cs="Arial" w:ascii="Arial" w:hAnsi="Arial"/>
        </w:rPr>
        <w:t>lecture</w:t>
      </w:r>
      <w:r>
        <w:rPr>
          <w:rFonts w:eastAsia="Arial" w:cs="Arial" w:ascii="Arial" w:hAnsi="Arial"/>
          <w:spacing w:val="-13"/>
        </w:rPr>
        <w:t xml:space="preserve"> </w:t>
      </w:r>
      <w:r>
        <w:rPr>
          <w:rFonts w:eastAsia="Arial" w:cs="Arial" w:ascii="Arial" w:hAnsi="Arial"/>
        </w:rPr>
        <w:t>dudit</w:t>
      </w:r>
      <w:r>
        <w:rPr>
          <w:rFonts w:eastAsia="Arial" w:cs="Arial" w:ascii="Arial" w:hAnsi="Arial"/>
          <w:spacing w:val="-12"/>
        </w:rPr>
        <w:t xml:space="preserve"> </w:t>
      </w:r>
      <w:r>
        <w:rPr>
          <w:rFonts w:eastAsia="Arial" w:cs="Arial" w:ascii="Arial" w:hAnsi="Arial"/>
        </w:rPr>
        <w:t>document.</w:t>
      </w:r>
      <w:r>
        <w:rPr>
          <w:rFonts w:eastAsia="Arial" w:cs="Arial" w:ascii="Arial" w:hAnsi="Arial"/>
          <w:spacing w:val="-13"/>
        </w:rPr>
        <w:t xml:space="preserve"> </w:t>
      </w:r>
      <w:r>
        <w:rPr>
          <w:rFonts w:eastAsia="Arial" w:cs="Arial" w:ascii="Arial" w:hAnsi="Arial"/>
        </w:rPr>
        <w:t>Ce</w:t>
      </w:r>
      <w:r>
        <w:rPr>
          <w:rFonts w:eastAsia="Arial" w:cs="Arial" w:ascii="Arial" w:hAnsi="Arial"/>
          <w:spacing w:val="-12"/>
        </w:rPr>
        <w:t xml:space="preserve"> </w:t>
      </w:r>
      <w:r>
        <w:rPr>
          <w:rFonts w:eastAsia="Arial" w:cs="Arial" w:ascii="Arial" w:hAnsi="Arial"/>
        </w:rPr>
        <w:t>document</w:t>
      </w:r>
      <w:r>
        <w:rPr>
          <w:rFonts w:eastAsia="Arial" w:cs="Arial" w:ascii="Arial" w:hAnsi="Arial"/>
          <w:spacing w:val="-12"/>
        </w:rPr>
        <w:t xml:space="preserve"> </w:t>
      </w:r>
      <w:r>
        <w:rPr>
          <w:rFonts w:eastAsia="Arial" w:cs="Arial" w:ascii="Arial" w:hAnsi="Arial"/>
        </w:rPr>
        <w:t>est</w:t>
      </w:r>
      <w:r>
        <w:rPr>
          <w:rFonts w:eastAsia="Arial" w:cs="Arial" w:ascii="Arial" w:hAnsi="Arial"/>
          <w:spacing w:val="-12"/>
        </w:rPr>
        <w:t xml:space="preserve"> </w:t>
      </w:r>
      <w:r>
        <w:rPr>
          <w:rFonts w:eastAsia="Arial" w:cs="Arial" w:ascii="Arial" w:hAnsi="Arial"/>
        </w:rPr>
        <w:t>dès</w:t>
      </w:r>
      <w:r>
        <w:rPr>
          <w:rFonts w:eastAsia="Arial" w:cs="Arial" w:ascii="Arial" w:hAnsi="Arial"/>
          <w:spacing w:val="-13"/>
        </w:rPr>
        <w:t xml:space="preserve"> </w:t>
      </w:r>
      <w:r>
        <w:rPr>
          <w:rFonts w:eastAsia="Arial" w:cs="Arial" w:ascii="Arial" w:hAnsi="Arial"/>
        </w:rPr>
        <w:t>lors réputé n’avoir jamais été reçu et le candidat en est informé.</w:t>
      </w:r>
    </w:p>
    <w:p>
      <w:pPr>
        <w:pStyle w:val="Normal"/>
        <w:widowControl w:val="false"/>
        <w:spacing w:before="120" w:after="120"/>
        <w:jc w:val="both"/>
        <w:rPr>
          <w:rFonts w:ascii="Arial" w:hAnsi="Arial" w:eastAsia="Arial" w:cs="Arial"/>
        </w:rPr>
      </w:pPr>
      <w:r>
        <w:rPr>
          <w:rFonts w:eastAsia="Arial" w:cs="Arial" w:ascii="Arial" w:hAnsi="Arial"/>
        </w:rPr>
        <w:t>Le</w:t>
      </w:r>
      <w:r>
        <w:rPr>
          <w:rFonts w:eastAsia="Arial" w:cs="Arial" w:ascii="Arial" w:hAnsi="Arial"/>
          <w:spacing w:val="-8"/>
        </w:rPr>
        <w:t xml:space="preserve"> </w:t>
      </w:r>
      <w:r>
        <w:rPr>
          <w:rFonts w:eastAsia="Arial" w:cs="Arial" w:ascii="Arial" w:hAnsi="Arial"/>
        </w:rPr>
        <w:t>pouvoir</w:t>
      </w:r>
      <w:r>
        <w:rPr>
          <w:rFonts w:eastAsia="Arial" w:cs="Arial" w:ascii="Arial" w:hAnsi="Arial"/>
          <w:spacing w:val="-8"/>
        </w:rPr>
        <w:t xml:space="preserve"> </w:t>
      </w:r>
      <w:r>
        <w:rPr>
          <w:rFonts w:eastAsia="Arial" w:cs="Arial" w:ascii="Arial" w:hAnsi="Arial"/>
        </w:rPr>
        <w:t>adjudicateur</w:t>
      </w:r>
      <w:r>
        <w:rPr>
          <w:rFonts w:eastAsia="Arial" w:cs="Arial" w:ascii="Arial" w:hAnsi="Arial"/>
          <w:spacing w:val="-7"/>
        </w:rPr>
        <w:t xml:space="preserve"> </w:t>
      </w:r>
      <w:r>
        <w:rPr>
          <w:rFonts w:eastAsia="Arial" w:cs="Arial" w:ascii="Arial" w:hAnsi="Arial"/>
        </w:rPr>
        <w:t>ou</w:t>
      </w:r>
      <w:r>
        <w:rPr>
          <w:rFonts w:eastAsia="Arial" w:cs="Arial" w:ascii="Arial" w:hAnsi="Arial"/>
          <w:spacing w:val="-7"/>
        </w:rPr>
        <w:t xml:space="preserve"> </w:t>
      </w:r>
      <w:r>
        <w:rPr>
          <w:rFonts w:eastAsia="Arial" w:cs="Arial" w:ascii="Arial" w:hAnsi="Arial"/>
        </w:rPr>
        <w:t>l'entité</w:t>
      </w:r>
      <w:r>
        <w:rPr>
          <w:rFonts w:eastAsia="Arial" w:cs="Arial" w:ascii="Arial" w:hAnsi="Arial"/>
          <w:spacing w:val="-8"/>
        </w:rPr>
        <w:t xml:space="preserve"> </w:t>
      </w:r>
      <w:r>
        <w:rPr>
          <w:rFonts w:eastAsia="Arial" w:cs="Arial" w:ascii="Arial" w:hAnsi="Arial"/>
        </w:rPr>
        <w:t>adjudicatrice</w:t>
      </w:r>
      <w:r>
        <w:rPr>
          <w:rFonts w:eastAsia="Arial" w:cs="Arial" w:ascii="Arial" w:hAnsi="Arial"/>
          <w:spacing w:val="-8"/>
        </w:rPr>
        <w:t xml:space="preserve"> </w:t>
      </w:r>
      <w:r>
        <w:rPr>
          <w:rFonts w:eastAsia="Arial" w:cs="Arial" w:ascii="Arial" w:hAnsi="Arial"/>
        </w:rPr>
        <w:t>reste</w:t>
      </w:r>
      <w:r>
        <w:rPr>
          <w:rFonts w:eastAsia="Arial" w:cs="Arial" w:ascii="Arial" w:hAnsi="Arial"/>
          <w:spacing w:val="-8"/>
        </w:rPr>
        <w:t xml:space="preserve"> </w:t>
      </w:r>
      <w:r>
        <w:rPr>
          <w:rFonts w:eastAsia="Arial" w:cs="Arial" w:ascii="Arial" w:hAnsi="Arial"/>
        </w:rPr>
        <w:t>libre</w:t>
      </w:r>
      <w:r>
        <w:rPr>
          <w:rFonts w:eastAsia="Arial" w:cs="Arial" w:ascii="Arial" w:hAnsi="Arial"/>
          <w:spacing w:val="-7"/>
        </w:rPr>
        <w:t xml:space="preserve"> </w:t>
      </w:r>
      <w:r>
        <w:rPr>
          <w:rFonts w:eastAsia="Arial" w:cs="Arial" w:ascii="Arial" w:hAnsi="Arial"/>
        </w:rPr>
        <w:t>de</w:t>
      </w:r>
      <w:r>
        <w:rPr>
          <w:rFonts w:eastAsia="Arial" w:cs="Arial" w:ascii="Arial" w:hAnsi="Arial"/>
          <w:spacing w:val="-8"/>
        </w:rPr>
        <w:t xml:space="preserve"> </w:t>
      </w:r>
      <w:r>
        <w:rPr>
          <w:rFonts w:eastAsia="Arial" w:cs="Arial" w:ascii="Arial" w:hAnsi="Arial"/>
        </w:rPr>
        <w:t>réparer</w:t>
      </w:r>
      <w:r>
        <w:rPr>
          <w:rFonts w:eastAsia="Arial" w:cs="Arial" w:ascii="Arial" w:hAnsi="Arial"/>
          <w:spacing w:val="-7"/>
        </w:rPr>
        <w:t xml:space="preserve"> </w:t>
      </w:r>
      <w:r>
        <w:rPr>
          <w:rFonts w:eastAsia="Arial" w:cs="Arial" w:ascii="Arial" w:hAnsi="Arial"/>
        </w:rPr>
        <w:t>ou</w:t>
      </w:r>
      <w:r>
        <w:rPr>
          <w:rFonts w:eastAsia="Arial" w:cs="Arial" w:ascii="Arial" w:hAnsi="Arial"/>
          <w:spacing w:val="-9"/>
        </w:rPr>
        <w:t xml:space="preserve"> </w:t>
      </w:r>
      <w:r>
        <w:rPr>
          <w:rFonts w:eastAsia="Arial" w:cs="Arial" w:ascii="Arial" w:hAnsi="Arial"/>
        </w:rPr>
        <w:t>non</w:t>
      </w:r>
      <w:r>
        <w:rPr>
          <w:rFonts w:eastAsia="Arial" w:cs="Arial" w:ascii="Arial" w:hAnsi="Arial"/>
          <w:spacing w:val="-7"/>
        </w:rPr>
        <w:t xml:space="preserve"> </w:t>
      </w:r>
      <w:r>
        <w:rPr>
          <w:rFonts w:eastAsia="Arial" w:cs="Arial" w:ascii="Arial" w:hAnsi="Arial"/>
        </w:rPr>
        <w:t>le</w:t>
      </w:r>
      <w:r>
        <w:rPr>
          <w:rFonts w:eastAsia="Arial" w:cs="Arial" w:ascii="Arial" w:hAnsi="Arial"/>
          <w:spacing w:val="-7"/>
        </w:rPr>
        <w:t xml:space="preserve"> </w:t>
      </w:r>
      <w:r>
        <w:rPr>
          <w:rFonts w:eastAsia="Arial" w:cs="Arial" w:ascii="Arial" w:hAnsi="Arial"/>
        </w:rPr>
        <w:t>document contaminé.</w:t>
      </w:r>
      <w:r>
        <w:rPr>
          <w:rFonts w:eastAsia="Arial" w:cs="Arial" w:ascii="Arial" w:hAnsi="Arial"/>
          <w:spacing w:val="-3"/>
        </w:rPr>
        <w:t xml:space="preserve"> </w:t>
      </w:r>
      <w:r>
        <w:rPr>
          <w:rFonts w:eastAsia="Arial" w:cs="Arial" w:ascii="Arial" w:hAnsi="Arial"/>
        </w:rPr>
        <w:t>Lorsque</w:t>
      </w:r>
      <w:r>
        <w:rPr>
          <w:rFonts w:eastAsia="Arial" w:cs="Arial" w:ascii="Arial" w:hAnsi="Arial"/>
          <w:spacing w:val="-4"/>
        </w:rPr>
        <w:t xml:space="preserve"> </w:t>
      </w:r>
      <w:r>
        <w:rPr>
          <w:rFonts w:eastAsia="Arial" w:cs="Arial" w:ascii="Arial" w:hAnsi="Arial"/>
        </w:rPr>
        <w:t>la</w:t>
      </w:r>
      <w:r>
        <w:rPr>
          <w:rFonts w:eastAsia="Arial" w:cs="Arial" w:ascii="Arial" w:hAnsi="Arial"/>
          <w:spacing w:val="-2"/>
        </w:rPr>
        <w:t xml:space="preserve"> </w:t>
      </w:r>
      <w:r>
        <w:rPr>
          <w:rFonts w:eastAsia="Arial" w:cs="Arial" w:ascii="Arial" w:hAnsi="Arial"/>
        </w:rPr>
        <w:t>réparation</w:t>
      </w:r>
      <w:r>
        <w:rPr>
          <w:rFonts w:eastAsia="Arial" w:cs="Arial" w:ascii="Arial" w:hAnsi="Arial"/>
          <w:spacing w:val="-1"/>
        </w:rPr>
        <w:t xml:space="preserve"> </w:t>
      </w:r>
      <w:r>
        <w:rPr>
          <w:rFonts w:eastAsia="Arial" w:cs="Arial" w:ascii="Arial" w:hAnsi="Arial"/>
        </w:rPr>
        <w:t>aura</w:t>
      </w:r>
      <w:r>
        <w:rPr>
          <w:rFonts w:eastAsia="Arial" w:cs="Arial" w:ascii="Arial" w:hAnsi="Arial"/>
          <w:spacing w:val="-4"/>
        </w:rPr>
        <w:t xml:space="preserve"> </w:t>
      </w:r>
      <w:r>
        <w:rPr>
          <w:rFonts w:eastAsia="Arial" w:cs="Arial" w:ascii="Arial" w:hAnsi="Arial"/>
        </w:rPr>
        <w:t>été</w:t>
      </w:r>
      <w:r>
        <w:rPr>
          <w:rFonts w:eastAsia="Arial" w:cs="Arial" w:ascii="Arial" w:hAnsi="Arial"/>
          <w:spacing w:val="-4"/>
        </w:rPr>
        <w:t xml:space="preserve"> </w:t>
      </w:r>
      <w:r>
        <w:rPr>
          <w:rFonts w:eastAsia="Arial" w:cs="Arial" w:ascii="Arial" w:hAnsi="Arial"/>
        </w:rPr>
        <w:t>opérée</w:t>
      </w:r>
      <w:r>
        <w:rPr>
          <w:rFonts w:eastAsia="Arial" w:cs="Arial" w:ascii="Arial" w:hAnsi="Arial"/>
          <w:spacing w:val="-3"/>
        </w:rPr>
        <w:t xml:space="preserve"> </w:t>
      </w:r>
      <w:r>
        <w:rPr>
          <w:rFonts w:eastAsia="Arial" w:cs="Arial" w:ascii="Arial" w:hAnsi="Arial"/>
        </w:rPr>
        <w:t>sans</w:t>
      </w:r>
      <w:r>
        <w:rPr>
          <w:rFonts w:eastAsia="Arial" w:cs="Arial" w:ascii="Arial" w:hAnsi="Arial"/>
          <w:spacing w:val="-3"/>
        </w:rPr>
        <w:t xml:space="preserve"> </w:t>
      </w:r>
      <w:r>
        <w:rPr>
          <w:rFonts w:eastAsia="Arial" w:cs="Arial" w:ascii="Arial" w:hAnsi="Arial"/>
        </w:rPr>
        <w:t>succès,</w:t>
      </w:r>
      <w:r>
        <w:rPr>
          <w:rFonts w:eastAsia="Arial" w:cs="Arial" w:ascii="Arial" w:hAnsi="Arial"/>
          <w:spacing w:val="-2"/>
        </w:rPr>
        <w:t xml:space="preserve"> </w:t>
      </w:r>
      <w:r>
        <w:rPr>
          <w:rFonts w:eastAsia="Arial" w:cs="Arial" w:ascii="Arial" w:hAnsi="Arial"/>
        </w:rPr>
        <w:t>il</w:t>
      </w:r>
      <w:r>
        <w:rPr>
          <w:rFonts w:eastAsia="Arial" w:cs="Arial" w:ascii="Arial" w:hAnsi="Arial"/>
          <w:spacing w:val="-4"/>
        </w:rPr>
        <w:t xml:space="preserve"> </w:t>
      </w:r>
      <w:r>
        <w:rPr>
          <w:rFonts w:eastAsia="Arial" w:cs="Arial" w:ascii="Arial" w:hAnsi="Arial"/>
        </w:rPr>
        <w:t>sera</w:t>
      </w:r>
      <w:r>
        <w:rPr>
          <w:rFonts w:eastAsia="Arial" w:cs="Arial" w:ascii="Arial" w:hAnsi="Arial"/>
          <w:spacing w:val="-4"/>
        </w:rPr>
        <w:t xml:space="preserve"> </w:t>
      </w:r>
      <w:r>
        <w:rPr>
          <w:rFonts w:eastAsia="Arial" w:cs="Arial" w:ascii="Arial" w:hAnsi="Arial"/>
        </w:rPr>
        <w:t>rejeté.</w:t>
      </w:r>
    </w:p>
    <w:p>
      <w:pPr>
        <w:pStyle w:val="Normal"/>
        <w:keepNext w:val="true"/>
        <w:spacing w:before="240" w:after="120"/>
        <w:jc w:val="both"/>
        <w:rPr>
          <w:rFonts w:ascii="Arial" w:hAnsi="Arial" w:eastAsia="Times New Roman" w:cs="Arial"/>
          <w:b/>
          <w:b/>
          <w:color w:val="000000"/>
          <w:u w:val="single"/>
          <w:lang w:eastAsia="fr-FR"/>
        </w:rPr>
      </w:pPr>
      <w:r>
        <w:rPr>
          <w:rFonts w:eastAsia="Times New Roman" w:cs="Arial" w:ascii="Arial" w:hAnsi="Arial"/>
          <w:b/>
          <w:color w:val="000000"/>
          <w:u w:val="single"/>
          <w:lang w:eastAsia="fr-FR"/>
        </w:rPr>
        <w:t>Copie de sauvegarde</w:t>
      </w:r>
    </w:p>
    <w:p>
      <w:pPr>
        <w:pStyle w:val="Normal"/>
        <w:keepNext w:val="true"/>
        <w:spacing w:before="120" w:after="120"/>
        <w:jc w:val="both"/>
        <w:rPr>
          <w:rFonts w:ascii="Arial" w:hAnsi="Arial" w:eastAsia="Arial" w:cs="Arial"/>
        </w:rPr>
      </w:pPr>
      <w:r>
        <w:rPr>
          <w:rFonts w:eastAsia="Arial" w:cs="Arial" w:ascii="Arial" w:hAnsi="Arial"/>
        </w:rPr>
        <w:t>Les candidats ont la possibilité de remettre s’ils le souhaitent une copie de sauvegarde, sur support papier ou sur support physique électronique (CD-Rom, DVD-ROM, clé USB). Cette copie identifiée comme copie de sauvegarde sera placée sous un pli scellé et devra parvenir, au plus tard aux date et heure limites indiquées pour la réception des candidatures (ou des offres selon la phase de la consultation) à l’adresse suivante :</w:t>
      </w:r>
    </w:p>
    <w:p>
      <w:pPr>
        <w:pStyle w:val="Normal"/>
        <w:widowControl w:val="false"/>
        <w:spacing w:before="0" w:after="0"/>
        <w:ind w:left="2694" w:hanging="0"/>
        <w:jc w:val="both"/>
        <w:rPr/>
      </w:pPr>
      <w:r>
        <w:rPr>
          <w:rFonts w:eastAsia="Arial" w:cs="Arial" w:ascii="Arial" w:hAnsi="Arial"/>
        </w:rPr>
        <w:t>Direction Régionale des Finances Publiques</w:t>
      </w:r>
    </w:p>
    <w:p>
      <w:pPr>
        <w:pStyle w:val="Normal"/>
        <w:widowControl w:val="false"/>
        <w:spacing w:before="0" w:after="0"/>
        <w:ind w:left="2694" w:hanging="0"/>
        <w:jc w:val="both"/>
        <w:rPr/>
      </w:pPr>
      <w:r>
        <w:rPr>
          <w:rFonts w:eastAsia="Arial" w:cs="Arial" w:ascii="Arial" w:hAnsi="Arial"/>
        </w:rPr>
        <w:t>Division budget, immobilier, logistique</w:t>
      </w:r>
    </w:p>
    <w:p>
      <w:pPr>
        <w:pStyle w:val="Normal"/>
        <w:widowControl w:val="false"/>
        <w:spacing w:before="0" w:after="0"/>
        <w:ind w:left="2694" w:hanging="0"/>
        <w:jc w:val="both"/>
        <w:rPr/>
      </w:pPr>
      <w:r>
        <w:rPr>
          <w:rFonts w:eastAsia="Arial" w:cs="Arial" w:ascii="Arial" w:hAnsi="Arial"/>
        </w:rPr>
        <w:t>Service Immobilier</w:t>
      </w:r>
    </w:p>
    <w:p>
      <w:pPr>
        <w:pStyle w:val="Normal"/>
        <w:widowControl w:val="false"/>
        <w:spacing w:before="0" w:after="0"/>
        <w:ind w:left="2694" w:hanging="0"/>
        <w:jc w:val="both"/>
        <w:rPr/>
      </w:pPr>
      <w:r>
        <w:rPr>
          <w:rFonts w:eastAsia="Arial" w:cs="Arial" w:ascii="Arial" w:hAnsi="Arial"/>
        </w:rPr>
        <w:t>4 Place de la République</w:t>
      </w:r>
    </w:p>
    <w:p>
      <w:pPr>
        <w:pStyle w:val="Normal"/>
        <w:widowControl w:val="false"/>
        <w:spacing w:before="0" w:after="0"/>
        <w:ind w:left="2694" w:hanging="0"/>
        <w:jc w:val="both"/>
        <w:rPr/>
      </w:pPr>
      <w:r>
        <w:rPr>
          <w:rFonts w:eastAsia="Arial" w:cs="Arial" w:ascii="Arial" w:hAnsi="Arial"/>
        </w:rPr>
        <w:t>67070 STRASBOURG</w:t>
      </w:r>
    </w:p>
    <w:p>
      <w:pPr>
        <w:pStyle w:val="Normal"/>
        <w:widowControl w:val="false"/>
        <w:spacing w:before="120" w:after="120"/>
        <w:ind w:left="2693" w:right="6" w:hanging="0"/>
        <w:jc w:val="both"/>
        <w:rPr/>
      </w:pPr>
      <w:r>
        <w:rPr>
          <w:rFonts w:eastAsia="Arial" w:cs="Arial" w:ascii="Arial" w:hAnsi="Arial"/>
        </w:rPr>
        <w:t xml:space="preserve">Candidature/ Offre pour la consultation : Maîtrise d’œuvre – </w:t>
      </w:r>
      <w:del w:id="67" w:author="Auteur inconnu" w:date="2025-01-06T16:49:00Z">
        <w:r>
          <w:rPr>
            <w:rFonts w:eastAsia="Arial" w:cs="Arial" w:ascii="Arial" w:hAnsi="Arial"/>
          </w:rPr>
          <w:delText>HAGUENAU_ISOLATION_THERMIQUE_MOE</w:delText>
        </w:r>
      </w:del>
      <w:ins w:id="68" w:author="Auteur inconnu" w:date="2025-01-06T16:49:00Z">
        <w:r>
          <w:rPr>
            <w:rFonts w:eastAsia="Arial" w:cs="Arial" w:ascii="Arial" w:hAnsi="Arial"/>
            <w:color w:val="7F7F7F" w:themeColor="text1" w:themeTint="80"/>
          </w:rPr>
          <w:t>DRFIP67_RENO_PRIE_SIE_MOE</w:t>
        </w:r>
      </w:ins>
    </w:p>
    <w:p>
      <w:pPr>
        <w:pStyle w:val="Normal"/>
        <w:widowControl w:val="false"/>
        <w:spacing w:before="120" w:after="120"/>
        <w:ind w:left="2693" w:hanging="0"/>
        <w:jc w:val="both"/>
        <w:rPr>
          <w:rFonts w:ascii="Arial" w:hAnsi="Arial" w:eastAsia="Arial" w:cs="Arial"/>
          <w:b/>
          <w:b/>
        </w:rPr>
      </w:pPr>
      <w:r>
        <w:rPr>
          <w:rFonts w:eastAsia="Arial" w:cs="Arial" w:ascii="Arial" w:hAnsi="Arial"/>
          <w:b/>
        </w:rPr>
        <w:t>NE PAS OUVRIR : COPIE DE SAUVEGARDE</w:t>
      </w:r>
    </w:p>
    <w:p>
      <w:pPr>
        <w:pStyle w:val="Normal"/>
        <w:spacing w:before="120" w:after="0"/>
        <w:jc w:val="both"/>
        <w:rPr>
          <w:rFonts w:ascii="Arial" w:hAnsi="Arial" w:eastAsia="Times New Roman" w:cs="Arial"/>
          <w:color w:val="000000"/>
          <w:lang w:eastAsia="fr-FR"/>
        </w:rPr>
      </w:pPr>
      <w:r>
        <w:rPr>
          <w:rFonts w:eastAsia="Times New Roman" w:cs="Arial" w:ascii="Arial" w:hAnsi="Arial"/>
          <w:color w:val="000000"/>
          <w:lang w:eastAsia="fr-FR"/>
        </w:rPr>
        <w:t>Lorsque le candidat aura transmis une copie de sauvegarde, cette copie ne sera ouverte que si :</w:t>
      </w:r>
    </w:p>
    <w:p>
      <w:pPr>
        <w:pStyle w:val="Normal"/>
        <w:widowControl w:val="false"/>
        <w:numPr>
          <w:ilvl w:val="0"/>
          <w:numId w:val="11"/>
        </w:numPr>
        <w:tabs>
          <w:tab w:val="clear" w:pos="708"/>
          <w:tab w:val="left" w:pos="541" w:leader="none"/>
        </w:tabs>
        <w:spacing w:lineRule="auto" w:line="276" w:before="0" w:after="0"/>
        <w:jc w:val="both"/>
        <w:rPr>
          <w:rFonts w:ascii="Arial" w:hAnsi="Arial" w:eastAsia="Arial" w:cs="Arial"/>
          <w:color w:val="000000"/>
        </w:rPr>
      </w:pPr>
      <w:r>
        <w:rPr>
          <w:rFonts w:eastAsia="Arial" w:cs="Arial" w:ascii="Arial" w:hAnsi="Arial"/>
          <w:color w:val="000000"/>
        </w:rPr>
        <w:t>Lorsqu'un programme informatique malveillant est détecté dans les candidatures ou les offres transmises par voie électronique. La trace de cette malveillance est conservée;</w:t>
      </w:r>
    </w:p>
    <w:p>
      <w:pPr>
        <w:pStyle w:val="Normal"/>
        <w:widowControl w:val="false"/>
        <w:numPr>
          <w:ilvl w:val="0"/>
          <w:numId w:val="11"/>
        </w:numPr>
        <w:spacing w:lineRule="auto" w:line="276" w:before="0" w:after="0"/>
        <w:jc w:val="both"/>
        <w:rPr>
          <w:rFonts w:ascii="Arial" w:hAnsi="Arial" w:eastAsia="Arial" w:cs="Arial"/>
          <w:color w:val="000000"/>
        </w:rPr>
      </w:pPr>
      <w:r>
        <w:rPr>
          <w:rFonts w:eastAsia="Arial" w:cs="Arial" w:ascii="Arial" w:hAnsi="Arial"/>
          <w:color w:val="00000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 forme ;</w:t>
      </w:r>
    </w:p>
    <w:p>
      <w:pPr>
        <w:pStyle w:val="Normal"/>
        <w:widowControl w:val="false"/>
        <w:spacing w:before="120" w:after="120"/>
        <w:jc w:val="both"/>
        <w:rPr>
          <w:rFonts w:ascii="Arial" w:hAnsi="Arial" w:eastAsia="Arial" w:cs="Arial"/>
        </w:rPr>
      </w:pPr>
      <w:r>
        <w:rPr>
          <w:rFonts w:eastAsia="Arial" w:cs="Arial" w:ascii="Arial" w:hAnsi="Arial"/>
        </w:rPr>
        <w:t>Le pli contenant la copie de sauvegarde sera détruit par le pouvoir adjudicateur s’il n’est pas ouvert.</w:t>
      </w:r>
    </w:p>
    <w:p>
      <w:pPr>
        <w:pStyle w:val="Normal"/>
        <w:widowControl w:val="false"/>
        <w:spacing w:lineRule="auto" w:line="240" w:before="0" w:after="120"/>
        <w:jc w:val="both"/>
        <w:rPr/>
      </w:pPr>
      <w:r>
        <w:rPr/>
      </w:r>
    </w:p>
    <w:sectPr>
      <w:headerReference w:type="default" r:id="rId15"/>
      <w:headerReference w:type="first" r:id="rId16"/>
      <w:footerReference w:type="default" r:id="rId17"/>
      <w:type w:val="nextPage"/>
      <w:pgSz w:w="11906" w:h="16838"/>
      <w:pgMar w:left="1417" w:right="1417" w:gutter="0" w:header="482" w:top="1417" w:footer="454" w:bottom="1417"/>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Helv">
    <w:altName w:val="Arial"/>
    <w:charset w:val="00"/>
    <w:family w:val="roman"/>
    <w:pitch w:val="variable"/>
  </w:font>
  <w:font w:name="Arial Gras">
    <w:charset w:val="00"/>
    <w:family w:val="roman"/>
    <w:pitch w:val="variable"/>
  </w:font>
  <w:font w:name="Garamond">
    <w:charset w:val="01"/>
    <w:family w:val="auto"/>
    <w:pitch w:val="default"/>
  </w:font>
  <w:font w:name="Courier New">
    <w:charset w:val="01"/>
    <w:family w:val="modern"/>
    <w:pitch w:val="fixed"/>
  </w:font>
  <w:font w:name="Wingdings">
    <w:charset w:val="02"/>
    <w:family w:val="auto"/>
    <w:pitch w:val="variable"/>
  </w:font>
  <w:font w:name="Segoe UI Symbo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right"/>
      <w:rPr>
        <w:rFonts w:ascii="Arial" w:hAnsi="Arial" w:cs="Arial"/>
      </w:rPr>
    </w:pPr>
    <w:r>
      <w:rPr/>
      <w:fldChar w:fldCharType="begin"/>
    </w:r>
    <w:r>
      <w:rPr/>
      <w:instrText> PAGE </w:instrText>
    </w:r>
    <w:r>
      <w:rPr/>
      <w:fldChar w:fldCharType="separate"/>
    </w:r>
    <w:r>
      <w:rPr/>
      <w:t>19</w:t>
    </w:r>
    <w:r>
      <w:rPr/>
      <w:fldChar w:fldCharType="end"/>
    </w:r>
  </w:p>
  <w:p>
    <w:pPr>
      <w:pStyle w:val="Normal"/>
      <w:tabs>
        <w:tab w:val="clear" w:pos="708"/>
        <w:tab w:val="center" w:pos="4536" w:leader="none"/>
        <w:tab w:val="right" w:pos="9072" w:leader="none"/>
      </w:tabs>
      <w:spacing w:lineRule="auto" w:line="240" w:before="0" w:after="0"/>
      <w:jc w:val="center"/>
      <w:rPr/>
    </w:pPr>
    <w:r>
      <w:rPr>
        <w:rFonts w:cs="Arial" w:ascii="Arial" w:hAnsi="Arial"/>
        <w:color w:val="7F7F7F" w:themeColor="text1" w:themeTint="80"/>
      </w:rPr>
      <w:t>RC_</w:t>
    </w:r>
    <w:del w:id="69" w:author="Auteur inconnu" w:date="2025-01-06T16:42:00Z">
      <w:r>
        <w:rPr>
          <w:rFonts w:cs="Arial" w:ascii="Arial" w:hAnsi="Arial"/>
          <w:color w:val="7F7F7F" w:themeColor="text1" w:themeTint="80"/>
        </w:rPr>
        <w:delText>HAGUENAU_ISOLATION_THERMIQUE</w:delText>
      </w:r>
    </w:del>
    <w:ins w:id="70" w:author="Auteur inconnu" w:date="2025-01-06T16:42:00Z">
      <w:r>
        <w:rPr>
          <w:rFonts w:cs="Arial" w:ascii="Arial" w:hAnsi="Arial"/>
          <w:color w:val="7F7F7F" w:themeColor="text1" w:themeTint="80"/>
        </w:rPr>
        <w:t>DRFIP67_RENO</w:t>
      </w:r>
    </w:ins>
    <w:r>
      <w:rPr>
        <w:rFonts w:cs="Arial" w:ascii="Arial" w:hAnsi="Arial"/>
        <w:color w:val="7F7F7F" w:themeColor="text1" w:themeTint="80"/>
      </w:rPr>
      <w:t>_</w:t>
    </w:r>
    <w:ins w:id="71" w:author="Auteur inconnu" w:date="2025-01-06T16:46:00Z">
      <w:r>
        <w:rPr>
          <w:rFonts w:cs="Arial" w:ascii="Arial" w:hAnsi="Arial"/>
          <w:color w:val="7F7F7F" w:themeColor="text1" w:themeTint="80"/>
        </w:rPr>
        <w:t>PRIE_</w:t>
      </w:r>
    </w:ins>
    <w:ins w:id="72" w:author="Auteur inconnu" w:date="2025-01-06T16:47:00Z">
      <w:r>
        <w:rPr>
          <w:rFonts w:cs="Arial" w:ascii="Arial" w:hAnsi="Arial"/>
          <w:color w:val="7F7F7F" w:themeColor="text1" w:themeTint="80"/>
        </w:rPr>
        <w:t>SIE_</w:t>
      </w:r>
    </w:ins>
    <w:r>
      <w:rPr>
        <w:rFonts w:cs="Arial" w:ascii="Arial" w:hAnsi="Arial"/>
        <w:color w:val="7F7F7F" w:themeColor="text1" w:themeTint="80"/>
      </w:rPr>
      <w:t>MOE</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Arial" w:hAnsi="Arial"/>
        <w:b/>
        <w:b/>
        <w:bCs/>
      </w:rPr>
    </w:pPr>
    <w:r>
      <w:rPr>
        <w:rFonts w:ascii="Arial" w:hAnsi="Arial"/>
        <w:b/>
        <w:bCs/>
      </w:rPr>
      <w:drawing>
        <wp:anchor behindDoc="1" distT="0" distB="0" distL="0" distR="0" simplePos="0" locked="0" layoutInCell="0" allowOverlap="1" relativeHeight="2">
          <wp:simplePos x="0" y="0"/>
          <wp:positionH relativeFrom="column">
            <wp:posOffset>2307590</wp:posOffset>
          </wp:positionH>
          <wp:positionV relativeFrom="paragraph">
            <wp:posOffset>-144145</wp:posOffset>
          </wp:positionV>
          <wp:extent cx="1146810" cy="630555"/>
          <wp:effectExtent l="0" t="0" r="0" b="0"/>
          <wp:wrapNone/>
          <wp:docPr id="1" name="image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2" descr=""/>
                  <pic:cNvPicPr>
                    <a:picLocks noChangeAspect="1" noChangeArrowheads="1"/>
                  </pic:cNvPicPr>
                </pic:nvPicPr>
                <pic:blipFill>
                  <a:blip r:embed="rId1"/>
                  <a:stretch>
                    <a:fillRect/>
                  </a:stretch>
                </pic:blipFill>
                <pic:spPr bwMode="auto">
                  <a:xfrm>
                    <a:off x="0" y="0"/>
                    <a:ext cx="1146810" cy="630555"/>
                  </a:xfrm>
                  <a:prstGeom prst="rect">
                    <a:avLst/>
                  </a:prstGeom>
                </pic:spPr>
              </pic:pic>
            </a:graphicData>
          </a:graphic>
        </wp:anchor>
      </w:drawing>
    </w:r>
  </w:p>
  <w:p>
    <w:pPr>
      <w:pStyle w:val="Normal"/>
      <w:jc w:val="center"/>
      <w:rPr>
        <w:rFonts w:ascii="Arial" w:hAnsi="Arial"/>
        <w:b/>
        <w:b/>
        <w:bCs/>
      </w:rPr>
    </w:pPr>
    <w:r>
      <w:rPr>
        <w:rFonts w:ascii="Arial" w:hAnsi="Arial"/>
        <w:b/>
        <w:bCs/>
      </w:rPr>
    </w:r>
  </w:p>
  <w:p>
    <w:pPr>
      <w:pStyle w:val="Normal"/>
      <w:jc w:val="center"/>
      <w:rPr>
        <w:rFonts w:ascii="Arial" w:hAnsi="Arial"/>
        <w:b/>
        <w:b/>
        <w:bCs/>
      </w:rPr>
    </w:pPr>
    <w:r>
      <w:rPr>
        <w:rFonts w:ascii="Arial" w:hAnsi="Arial"/>
        <w:b/>
        <w:bCs/>
      </w:rPr>
      <w:t>DIRECTION DE LA REGION GRAND-EST ET DU DEPARTEMENT DU BAS-RHIN</w:t>
    </w:r>
  </w:p>
  <w:p>
    <w:pPr>
      <w:pStyle w:val="Normal"/>
      <w:jc w:val="center"/>
      <w:rPr>
        <w:rFonts w:ascii="Arial" w:hAnsi="Arial"/>
        <w:sz w:val="20"/>
        <w:szCs w:val="20"/>
      </w:rPr>
    </w:pPr>
    <w:r>
      <w:rPr>
        <w:rFonts w:ascii="Arial" w:hAnsi="Arial"/>
        <w:sz w:val="20"/>
        <w:szCs w:val="20"/>
      </w:rPr>
      <w:t>4 Place de la République</w:t>
    </w:r>
  </w:p>
  <w:p>
    <w:pPr>
      <w:pStyle w:val="Normal"/>
      <w:jc w:val="center"/>
      <w:rPr>
        <w:rFonts w:ascii="Arial" w:hAnsi="Arial"/>
        <w:sz w:val="20"/>
        <w:szCs w:val="20"/>
      </w:rPr>
    </w:pPr>
    <w:r>
      <w:rPr>
        <w:rFonts w:ascii="Arial" w:hAnsi="Arial"/>
        <w:sz w:val="20"/>
        <w:szCs w:val="20"/>
      </w:rPr>
      <w:t>CS 51002</w:t>
    </w:r>
  </w:p>
  <w:p>
    <w:pPr>
      <w:pStyle w:val="Normal"/>
      <w:spacing w:before="0" w:after="160"/>
      <w:jc w:val="center"/>
      <w:rPr>
        <w:rFonts w:ascii="Arial" w:hAnsi="Arial"/>
        <w:sz w:val="20"/>
        <w:szCs w:val="20"/>
      </w:rPr>
    </w:pPr>
    <w:r>
      <w:rPr>
        <w:rFonts w:ascii="Arial" w:hAnsi="Arial"/>
        <w:sz w:val="28"/>
        <w:szCs w:val="28"/>
      </w:rPr>
      <w:t>67070 STRASBOURG CEDEX</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6"/>
      <w:numFmt w:val="bullet"/>
      <w:lvlText w:val="-"/>
      <w:lvlJc w:val="left"/>
      <w:pPr>
        <w:tabs>
          <w:tab w:val="num" w:pos="0"/>
        </w:tabs>
        <w:ind w:left="1287" w:hanging="360"/>
      </w:pPr>
      <w:rPr>
        <w:rFonts w:ascii="Garamond" w:hAnsi="Garamond" w:cs="Garamond" w:hint="default"/>
        <w:b/>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lvl w:ilvl="0">
      <w:start w:val="1"/>
      <w:numFmt w:val="bullet"/>
      <w:lvlText w:val=""/>
      <w:lvlJc w:val="left"/>
      <w:pPr>
        <w:tabs>
          <w:tab w:val="num" w:pos="0"/>
        </w:tabs>
        <w:ind w:left="1068" w:hanging="360"/>
      </w:pPr>
      <w:rPr>
        <w:rFonts w:ascii="Wingdings" w:hAnsi="Wingdings" w:cs="Wingdings" w:hint="default"/>
        <w:b/>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5">
    <w:lvl w:ilvl="0">
      <w:start w:val="1"/>
      <w:numFmt w:val="decimal"/>
      <w:lvlText w:val="%1."/>
      <w:lvlJc w:val="left"/>
      <w:pPr>
        <w:tabs>
          <w:tab w:val="num" w:pos="0"/>
        </w:tabs>
        <w:ind w:left="2355" w:hanging="360"/>
      </w:pPr>
    </w:lvl>
    <w:lvl w:ilvl="1">
      <w:start w:val="1"/>
      <w:numFmt w:val="lowerLetter"/>
      <w:lvlText w:val="%2."/>
      <w:lvlJc w:val="left"/>
      <w:pPr>
        <w:tabs>
          <w:tab w:val="num" w:pos="0"/>
        </w:tabs>
        <w:ind w:left="3075" w:hanging="360"/>
      </w:pPr>
    </w:lvl>
    <w:lvl w:ilvl="2">
      <w:start w:val="1"/>
      <w:numFmt w:val="lowerRoman"/>
      <w:lvlText w:val="%3."/>
      <w:lvlJc w:val="right"/>
      <w:pPr>
        <w:tabs>
          <w:tab w:val="num" w:pos="0"/>
        </w:tabs>
        <w:ind w:left="3795" w:hanging="180"/>
      </w:pPr>
    </w:lvl>
    <w:lvl w:ilvl="3">
      <w:start w:val="1"/>
      <w:numFmt w:val="decimal"/>
      <w:lvlText w:val="%4."/>
      <w:lvlJc w:val="left"/>
      <w:pPr>
        <w:tabs>
          <w:tab w:val="num" w:pos="0"/>
        </w:tabs>
        <w:ind w:left="4515" w:hanging="360"/>
      </w:pPr>
    </w:lvl>
    <w:lvl w:ilvl="4">
      <w:start w:val="1"/>
      <w:numFmt w:val="lowerLetter"/>
      <w:lvlText w:val="%5."/>
      <w:lvlJc w:val="left"/>
      <w:pPr>
        <w:tabs>
          <w:tab w:val="num" w:pos="0"/>
        </w:tabs>
        <w:ind w:left="5235" w:hanging="360"/>
      </w:pPr>
    </w:lvl>
    <w:lvl w:ilvl="5">
      <w:start w:val="1"/>
      <w:numFmt w:val="lowerRoman"/>
      <w:lvlText w:val="%6."/>
      <w:lvlJc w:val="right"/>
      <w:pPr>
        <w:tabs>
          <w:tab w:val="num" w:pos="0"/>
        </w:tabs>
        <w:ind w:left="5955" w:hanging="180"/>
      </w:pPr>
    </w:lvl>
    <w:lvl w:ilvl="6">
      <w:start w:val="1"/>
      <w:numFmt w:val="decimal"/>
      <w:lvlText w:val="%7."/>
      <w:lvlJc w:val="left"/>
      <w:pPr>
        <w:tabs>
          <w:tab w:val="num" w:pos="0"/>
        </w:tabs>
        <w:ind w:left="6675" w:hanging="360"/>
      </w:pPr>
    </w:lvl>
    <w:lvl w:ilvl="7">
      <w:start w:val="1"/>
      <w:numFmt w:val="lowerLetter"/>
      <w:lvlText w:val="%8."/>
      <w:lvlJc w:val="left"/>
      <w:pPr>
        <w:tabs>
          <w:tab w:val="num" w:pos="0"/>
        </w:tabs>
        <w:ind w:left="7395" w:hanging="360"/>
      </w:pPr>
    </w:lvl>
    <w:lvl w:ilvl="8">
      <w:start w:val="1"/>
      <w:numFmt w:val="lowerRoman"/>
      <w:lvlText w:val="%9."/>
      <w:lvlJc w:val="right"/>
      <w:pPr>
        <w:tabs>
          <w:tab w:val="num" w:pos="0"/>
        </w:tabs>
        <w:ind w:left="8115" w:hanging="180"/>
      </w:p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7">
    <w:lvl w:ilvl="0">
      <w:start w:val="1"/>
      <w:numFmt w:val="bullet"/>
      <w:lvlText w:val=""/>
      <w:lvlJc w:val="left"/>
      <w:pPr>
        <w:tabs>
          <w:tab w:val="num" w:pos="0"/>
        </w:tabs>
        <w:ind w:left="1287" w:hanging="360"/>
      </w:pPr>
      <w:rPr>
        <w:rFonts w:ascii="Wingdings" w:hAnsi="Wingdings" w:cs="Wingdings" w:hint="default"/>
        <w:b/>
      </w:rPr>
    </w:lvl>
    <w:lvl w:ilvl="1">
      <w:start w:val="1"/>
      <w:numFmt w:val="bullet"/>
      <w:lvlText w:val="-"/>
      <w:lvlJc w:val="left"/>
      <w:pPr>
        <w:tabs>
          <w:tab w:val="num" w:pos="0"/>
        </w:tabs>
        <w:ind w:left="2007" w:hanging="360"/>
      </w:pPr>
      <w:rPr>
        <w:rFonts w:ascii="Courier New" w:hAnsi="Courier New" w:cs="Courier New" w:hint="default"/>
        <w:sz w:val="24"/>
        <w:b/>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lvl w:ilvl="0">
      <w:start w:val="1"/>
      <w:numFmt w:val="bullet"/>
      <w:lvlText w:val="✍"/>
      <w:lvlJc w:val="left"/>
      <w:pPr>
        <w:tabs>
          <w:tab w:val="num" w:pos="0"/>
        </w:tabs>
        <w:ind w:left="1287" w:hanging="360"/>
      </w:pPr>
      <w:rPr>
        <w:rFonts w:ascii="Segoe UI Symbol" w:hAnsi="Segoe UI Symbol" w:cs="Segoe UI Symbol" w:hint="default"/>
        <w:sz w:val="20"/>
        <w:szCs w:val="28"/>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9">
    <w:lvl w:ilvl="0">
      <w:start w:val="1"/>
      <w:numFmt w:val="bullet"/>
      <w:lvlText w:val=""/>
      <w:lvlJc w:val="left"/>
      <w:pPr>
        <w:tabs>
          <w:tab w:val="num" w:pos="0"/>
        </w:tabs>
        <w:ind w:left="1145" w:hanging="430"/>
      </w:pPr>
      <w:rPr>
        <w:rFonts w:ascii="Wingdings" w:hAnsi="Wingdings" w:cs="Wingdings" w:hint="default"/>
        <w:highlight w:val="white"/>
      </w:rPr>
    </w:lvl>
    <w:lvl w:ilvl="1">
      <w:start w:val="1"/>
      <w:numFmt w:val="bullet"/>
      <w:lvlText w:val=""/>
      <w:lvlJc w:val="left"/>
      <w:pPr>
        <w:tabs>
          <w:tab w:val="num" w:pos="0"/>
        </w:tabs>
        <w:ind w:left="1694" w:hanging="430"/>
      </w:pPr>
      <w:rPr>
        <w:rFonts w:ascii="Symbol" w:hAnsi="Symbol" w:cs="Symbol" w:hint="default"/>
      </w:rPr>
    </w:lvl>
    <w:lvl w:ilvl="2">
      <w:start w:val="1"/>
      <w:numFmt w:val="bullet"/>
      <w:lvlText w:val="§"/>
      <w:lvlJc w:val="left"/>
      <w:pPr>
        <w:tabs>
          <w:tab w:val="num" w:pos="0"/>
        </w:tabs>
        <w:ind w:left="2548" w:hanging="430"/>
      </w:pPr>
      <w:rPr>
        <w:rFonts w:ascii="Wingdings" w:hAnsi="Wingdings" w:cs="Wingdings" w:hint="default"/>
      </w:rPr>
    </w:lvl>
    <w:lvl w:ilvl="3">
      <w:start w:val="1"/>
      <w:numFmt w:val="bullet"/>
      <w:lvlText w:val=""/>
      <w:lvlJc w:val="left"/>
      <w:pPr>
        <w:tabs>
          <w:tab w:val="num" w:pos="0"/>
        </w:tabs>
        <w:ind w:left="3402" w:hanging="430"/>
      </w:pPr>
      <w:rPr>
        <w:rFonts w:ascii="Symbol" w:hAnsi="Symbol" w:cs="Symbol" w:hint="default"/>
      </w:rPr>
    </w:lvl>
    <w:lvl w:ilvl="4">
      <w:start w:val="1"/>
      <w:numFmt w:val="bullet"/>
      <w:lvlText w:val=""/>
      <w:lvlJc w:val="left"/>
      <w:pPr>
        <w:tabs>
          <w:tab w:val="num" w:pos="0"/>
        </w:tabs>
        <w:ind w:left="4256" w:hanging="430"/>
      </w:pPr>
      <w:rPr>
        <w:rFonts w:ascii="Symbol" w:hAnsi="Symbol" w:cs="Symbol" w:hint="default"/>
      </w:rPr>
    </w:lvl>
    <w:lvl w:ilvl="5">
      <w:start w:val="1"/>
      <w:numFmt w:val="bullet"/>
      <w:lvlText w:val=""/>
      <w:lvlJc w:val="left"/>
      <w:pPr>
        <w:tabs>
          <w:tab w:val="num" w:pos="0"/>
        </w:tabs>
        <w:ind w:left="5110" w:hanging="430"/>
      </w:pPr>
      <w:rPr>
        <w:rFonts w:ascii="Symbol" w:hAnsi="Symbol" w:cs="Symbol" w:hint="default"/>
      </w:rPr>
    </w:lvl>
    <w:lvl w:ilvl="6">
      <w:start w:val="1"/>
      <w:numFmt w:val="bullet"/>
      <w:lvlText w:val=""/>
      <w:lvlJc w:val="left"/>
      <w:pPr>
        <w:tabs>
          <w:tab w:val="num" w:pos="0"/>
        </w:tabs>
        <w:ind w:left="5964" w:hanging="430"/>
      </w:pPr>
      <w:rPr>
        <w:rFonts w:ascii="Symbol" w:hAnsi="Symbol" w:cs="Symbol" w:hint="default"/>
      </w:rPr>
    </w:lvl>
    <w:lvl w:ilvl="7">
      <w:start w:val="1"/>
      <w:numFmt w:val="bullet"/>
      <w:lvlText w:val=""/>
      <w:lvlJc w:val="left"/>
      <w:pPr>
        <w:tabs>
          <w:tab w:val="num" w:pos="0"/>
        </w:tabs>
        <w:ind w:left="6818" w:hanging="430"/>
      </w:pPr>
      <w:rPr>
        <w:rFonts w:ascii="Symbol" w:hAnsi="Symbol" w:cs="Symbol" w:hint="default"/>
      </w:rPr>
    </w:lvl>
    <w:lvl w:ilvl="8">
      <w:start w:val="1"/>
      <w:numFmt w:val="bullet"/>
      <w:lvlText w:val=""/>
      <w:lvlJc w:val="left"/>
      <w:pPr>
        <w:tabs>
          <w:tab w:val="num" w:pos="0"/>
        </w:tabs>
        <w:ind w:left="7672" w:hanging="430"/>
      </w:pPr>
      <w:rPr>
        <w:rFonts w:ascii="Symbol" w:hAnsi="Symbol" w:cs="Symbol" w:hint="default"/>
      </w:rPr>
    </w:lvl>
  </w:abstractNum>
  <w:abstractNum w:abstractNumId="10">
    <w:lvl w:ilvl="0">
      <w:start w:val="1"/>
      <w:numFmt w:val="bullet"/>
      <w:lvlText w:val="Ø"/>
      <w:lvlJc w:val="left"/>
      <w:pPr>
        <w:tabs>
          <w:tab w:val="num" w:pos="0"/>
        </w:tabs>
        <w:ind w:left="720" w:hanging="345"/>
      </w:pPr>
      <w:rPr>
        <w:rFonts w:ascii="Wingdings" w:hAnsi="Wingdings" w:cs="Wingdings" w:hint="default"/>
      </w:rPr>
    </w:lvl>
    <w:lvl w:ilvl="1">
      <w:start w:val="1"/>
      <w:numFmt w:val="bullet"/>
      <w:lvlText w:val="o"/>
      <w:lvlJc w:val="left"/>
      <w:pPr>
        <w:tabs>
          <w:tab w:val="num" w:pos="0"/>
        </w:tabs>
        <w:ind w:left="1440" w:hanging="345"/>
      </w:pPr>
      <w:rPr>
        <w:rFonts w:ascii="Courier New" w:hAnsi="Courier New" w:cs="Courier New" w:hint="default"/>
      </w:rPr>
    </w:lvl>
    <w:lvl w:ilvl="2">
      <w:start w:val="1"/>
      <w:numFmt w:val="bullet"/>
      <w:lvlText w:val="§"/>
      <w:lvlJc w:val="left"/>
      <w:pPr>
        <w:tabs>
          <w:tab w:val="num" w:pos="0"/>
        </w:tabs>
        <w:ind w:left="2160" w:hanging="345"/>
      </w:pPr>
      <w:rPr>
        <w:rFonts w:ascii="Wingdings" w:hAnsi="Wingdings" w:cs="Wingdings" w:hint="default"/>
      </w:rPr>
    </w:lvl>
    <w:lvl w:ilvl="3">
      <w:start w:val="1"/>
      <w:numFmt w:val="bullet"/>
      <w:lvlText w:val="·"/>
      <w:lvlJc w:val="left"/>
      <w:pPr>
        <w:tabs>
          <w:tab w:val="num" w:pos="0"/>
        </w:tabs>
        <w:ind w:left="2880" w:hanging="345"/>
      </w:pPr>
      <w:rPr>
        <w:rFonts w:ascii="Symbol" w:hAnsi="Symbol" w:cs="Symbol" w:hint="default"/>
      </w:rPr>
    </w:lvl>
    <w:lvl w:ilvl="4">
      <w:start w:val="1"/>
      <w:numFmt w:val="bullet"/>
      <w:lvlText w:val="o"/>
      <w:lvlJc w:val="left"/>
      <w:pPr>
        <w:tabs>
          <w:tab w:val="num" w:pos="0"/>
        </w:tabs>
        <w:ind w:left="3600" w:hanging="345"/>
      </w:pPr>
      <w:rPr>
        <w:rFonts w:ascii="Courier New" w:hAnsi="Courier New" w:cs="Courier New" w:hint="default"/>
      </w:rPr>
    </w:lvl>
    <w:lvl w:ilvl="5">
      <w:start w:val="1"/>
      <w:numFmt w:val="bullet"/>
      <w:lvlText w:val="§"/>
      <w:lvlJc w:val="left"/>
      <w:pPr>
        <w:tabs>
          <w:tab w:val="num" w:pos="0"/>
        </w:tabs>
        <w:ind w:left="4320" w:hanging="345"/>
      </w:pPr>
      <w:rPr>
        <w:rFonts w:ascii="Wingdings" w:hAnsi="Wingdings" w:cs="Wingdings" w:hint="default"/>
      </w:rPr>
    </w:lvl>
    <w:lvl w:ilvl="6">
      <w:start w:val="1"/>
      <w:numFmt w:val="bullet"/>
      <w:lvlText w:val="·"/>
      <w:lvlJc w:val="left"/>
      <w:pPr>
        <w:tabs>
          <w:tab w:val="num" w:pos="0"/>
        </w:tabs>
        <w:ind w:left="5040" w:hanging="345"/>
      </w:pPr>
      <w:rPr>
        <w:rFonts w:ascii="Symbol" w:hAnsi="Symbol" w:cs="Symbol" w:hint="default"/>
      </w:rPr>
    </w:lvl>
    <w:lvl w:ilvl="7">
      <w:start w:val="1"/>
      <w:numFmt w:val="bullet"/>
      <w:lvlText w:val="o"/>
      <w:lvlJc w:val="left"/>
      <w:pPr>
        <w:tabs>
          <w:tab w:val="num" w:pos="0"/>
        </w:tabs>
        <w:ind w:left="5760" w:hanging="345"/>
      </w:pPr>
      <w:rPr>
        <w:rFonts w:ascii="Courier New" w:hAnsi="Courier New" w:cs="Courier New" w:hint="default"/>
      </w:rPr>
    </w:lvl>
    <w:lvl w:ilvl="8">
      <w:start w:val="1"/>
      <w:numFmt w:val="bullet"/>
      <w:lvlText w:val="§"/>
      <w:lvlJc w:val="left"/>
      <w:pPr>
        <w:tabs>
          <w:tab w:val="num" w:pos="0"/>
        </w:tabs>
        <w:ind w:left="6480" w:hanging="345"/>
      </w:pPr>
      <w:rPr>
        <w:rFonts w:ascii="Wingdings" w:hAnsi="Wingdings" w:cs="Wingdings" w:hint="default"/>
      </w:rPr>
    </w:lvl>
  </w:abstractNum>
  <w:abstractNum w:abstractNumId="11">
    <w:lvl w:ilvl="0">
      <w:start w:val="1"/>
      <w:numFmt w:val="bullet"/>
      <w:lvlText w:val=""/>
      <w:lvlJc w:val="left"/>
      <w:pPr>
        <w:tabs>
          <w:tab w:val="num" w:pos="0"/>
        </w:tabs>
        <w:ind w:left="1145" w:hanging="430"/>
      </w:pPr>
      <w:rPr>
        <w:rFonts w:ascii="Wingdings" w:hAnsi="Wingdings" w:cs="Wingdings" w:hint="default"/>
        <w:highlight w:val="white"/>
      </w:rPr>
    </w:lvl>
    <w:lvl w:ilvl="1">
      <w:start w:val="1"/>
      <w:numFmt w:val="bullet"/>
      <w:lvlText w:val=""/>
      <w:lvlJc w:val="left"/>
      <w:pPr>
        <w:tabs>
          <w:tab w:val="num" w:pos="0"/>
        </w:tabs>
        <w:ind w:left="1694" w:hanging="430"/>
      </w:pPr>
      <w:rPr>
        <w:rFonts w:ascii="Symbol" w:hAnsi="Symbol" w:cs="Symbol" w:hint="default"/>
      </w:rPr>
    </w:lvl>
    <w:lvl w:ilvl="2">
      <w:start w:val="1"/>
      <w:numFmt w:val="bullet"/>
      <w:lvlText w:val="§"/>
      <w:lvlJc w:val="left"/>
      <w:pPr>
        <w:tabs>
          <w:tab w:val="num" w:pos="0"/>
        </w:tabs>
        <w:ind w:left="2548" w:hanging="430"/>
      </w:pPr>
      <w:rPr>
        <w:rFonts w:ascii="Wingdings" w:hAnsi="Wingdings" w:cs="Wingdings" w:hint="default"/>
      </w:rPr>
    </w:lvl>
    <w:lvl w:ilvl="3">
      <w:start w:val="1"/>
      <w:numFmt w:val="bullet"/>
      <w:lvlText w:val=""/>
      <w:lvlJc w:val="left"/>
      <w:pPr>
        <w:tabs>
          <w:tab w:val="num" w:pos="0"/>
        </w:tabs>
        <w:ind w:left="3402" w:hanging="430"/>
      </w:pPr>
      <w:rPr>
        <w:rFonts w:ascii="Symbol" w:hAnsi="Symbol" w:cs="Symbol" w:hint="default"/>
      </w:rPr>
    </w:lvl>
    <w:lvl w:ilvl="4">
      <w:start w:val="1"/>
      <w:numFmt w:val="bullet"/>
      <w:lvlText w:val=""/>
      <w:lvlJc w:val="left"/>
      <w:pPr>
        <w:tabs>
          <w:tab w:val="num" w:pos="0"/>
        </w:tabs>
        <w:ind w:left="4256" w:hanging="430"/>
      </w:pPr>
      <w:rPr>
        <w:rFonts w:ascii="Symbol" w:hAnsi="Symbol" w:cs="Symbol" w:hint="default"/>
      </w:rPr>
    </w:lvl>
    <w:lvl w:ilvl="5">
      <w:start w:val="1"/>
      <w:numFmt w:val="bullet"/>
      <w:lvlText w:val=""/>
      <w:lvlJc w:val="left"/>
      <w:pPr>
        <w:tabs>
          <w:tab w:val="num" w:pos="0"/>
        </w:tabs>
        <w:ind w:left="5110" w:hanging="430"/>
      </w:pPr>
      <w:rPr>
        <w:rFonts w:ascii="Symbol" w:hAnsi="Symbol" w:cs="Symbol" w:hint="default"/>
      </w:rPr>
    </w:lvl>
    <w:lvl w:ilvl="6">
      <w:start w:val="1"/>
      <w:numFmt w:val="bullet"/>
      <w:lvlText w:val=""/>
      <w:lvlJc w:val="left"/>
      <w:pPr>
        <w:tabs>
          <w:tab w:val="num" w:pos="0"/>
        </w:tabs>
        <w:ind w:left="5964" w:hanging="430"/>
      </w:pPr>
      <w:rPr>
        <w:rFonts w:ascii="Symbol" w:hAnsi="Symbol" w:cs="Symbol" w:hint="default"/>
      </w:rPr>
    </w:lvl>
    <w:lvl w:ilvl="7">
      <w:start w:val="1"/>
      <w:numFmt w:val="bullet"/>
      <w:lvlText w:val=""/>
      <w:lvlJc w:val="left"/>
      <w:pPr>
        <w:tabs>
          <w:tab w:val="num" w:pos="0"/>
        </w:tabs>
        <w:ind w:left="6818" w:hanging="430"/>
      </w:pPr>
      <w:rPr>
        <w:rFonts w:ascii="Symbol" w:hAnsi="Symbol" w:cs="Symbol" w:hint="default"/>
      </w:rPr>
    </w:lvl>
    <w:lvl w:ilvl="8">
      <w:start w:val="1"/>
      <w:numFmt w:val="bullet"/>
      <w:lvlText w:val=""/>
      <w:lvlJc w:val="left"/>
      <w:pPr>
        <w:tabs>
          <w:tab w:val="num" w:pos="0"/>
        </w:tabs>
        <w:ind w:left="7672" w:hanging="430"/>
      </w:pPr>
      <w:rPr>
        <w:rFonts w:ascii="Symbol" w:hAnsi="Symbol" w:cs="Symbol" w:hint="default"/>
      </w:rPr>
    </w:lvl>
  </w:abstractNum>
  <w:abstractNum w:abstractNumId="12">
    <w:lvl w:ilvl="0">
      <w:start w:val="1"/>
      <w:numFmt w:val="bullet"/>
      <w:lvlText w:val=""/>
      <w:lvlJc w:val="left"/>
      <w:pPr>
        <w:tabs>
          <w:tab w:val="num" w:pos="0"/>
        </w:tabs>
        <w:ind w:left="1287" w:hanging="360"/>
      </w:pPr>
      <w:rPr>
        <w:rFonts w:ascii="Wingdings" w:hAnsi="Wingdings" w:cs="Wingdings" w:hint="default"/>
        <w:b/>
      </w:rPr>
    </w:lvl>
    <w:lvl w:ilvl="1">
      <w:start w:val="1"/>
      <w:numFmt w:val="bullet"/>
      <w:lvlText w:val="-"/>
      <w:lvlJc w:val="left"/>
      <w:pPr>
        <w:tabs>
          <w:tab w:val="num" w:pos="0"/>
        </w:tabs>
        <w:ind w:left="2007" w:hanging="360"/>
      </w:pPr>
      <w:rPr>
        <w:rFonts w:ascii="Courier New" w:hAnsi="Courier New" w:cs="Courier New" w:hint="default"/>
        <w:sz w:val="24"/>
        <w:b/>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lvl w:ilvl="0">
      <w:start w:val="1"/>
      <w:numFmt w:val="bullet"/>
      <w:lvlText w:val=""/>
      <w:lvlJc w:val="left"/>
      <w:pPr>
        <w:tabs>
          <w:tab w:val="num" w:pos="0"/>
        </w:tabs>
        <w:ind w:left="1776" w:hanging="360"/>
      </w:pPr>
      <w:rPr>
        <w:rFonts w:ascii="Symbol" w:hAnsi="Symbol" w:cs="Symbol" w:hint="default"/>
        <w:b/>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revisionView w:insDel="0" w:formatting="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next w:val="Normal"/>
    <w:link w:val="Titre1Car"/>
    <w:uiPriority w:val="9"/>
    <w:qFormat/>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paragraph" w:styleId="Titre3">
    <w:name w:val="Heading 3"/>
    <w:basedOn w:val="Normal"/>
    <w:next w:val="Normal"/>
    <w:link w:val="Titre3Car"/>
    <w:uiPriority w:val="9"/>
    <w:semiHidden/>
    <w:unhideWhenUsed/>
    <w:qFormat/>
    <w:pPr>
      <w:keepNext w:val="true"/>
      <w:keepLines/>
      <w:spacing w:before="40" w:after="0"/>
      <w:outlineLvl w:val="2"/>
    </w:pPr>
    <w:rPr>
      <w:rFonts w:ascii="Cambria" w:hAnsi="Cambria" w:eastAsia="" w:cs="" w:asciiTheme="majorHAnsi" w:cstheme="majorBidi" w:eastAsiaTheme="majorEastAsia" w:hAnsiTheme="majorHAnsi"/>
      <w:color w:val="243F60" w:themeColor="accent1" w:themeShade="7f"/>
      <w:sz w:val="24"/>
      <w:szCs w:val="24"/>
    </w:rPr>
  </w:style>
  <w:style w:type="paragraph" w:styleId="Titre4">
    <w:name w:val="Heading 4"/>
    <w:basedOn w:val="Normal"/>
    <w:next w:val="Normal"/>
    <w:link w:val="Titre4Car"/>
    <w:uiPriority w:val="9"/>
    <w:semiHidden/>
    <w:unhideWhenUsed/>
    <w:qFormat/>
    <w:pPr>
      <w:keepNext w:val="true"/>
      <w:keepLines/>
      <w:spacing w:before="40" w:after="0"/>
      <w:outlineLvl w:val="3"/>
    </w:pPr>
    <w:rPr>
      <w:rFonts w:ascii="Cambria" w:hAnsi="Cambria" w:eastAsia="" w:cs="" w:asciiTheme="majorHAnsi" w:cstheme="majorBidi" w:eastAsiaTheme="majorEastAsia" w:hAnsiTheme="majorHAnsi"/>
      <w:i/>
      <w:iCs/>
      <w:color w:val="365F91"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mbria" w:hAnsi="Cambria" w:eastAsia="" w:cs="" w:asciiTheme="majorHAnsi" w:cstheme="majorBidi" w:eastAsiaTheme="majorEastAsia" w:hAnsiTheme="majorHAnsi"/>
      <w:color w:val="365F91" w:themeColor="accent1" w:themeShade="bf"/>
    </w:rPr>
  </w:style>
  <w:style w:type="paragraph" w:styleId="Titre6">
    <w:name w:val="Heading 6"/>
    <w:basedOn w:val="Normal"/>
    <w:next w:val="Normal"/>
    <w:link w:val="Titre6Car"/>
    <w:uiPriority w:val="9"/>
    <w:semiHidden/>
    <w:unhideWhenUsed/>
    <w:qFormat/>
    <w:pPr>
      <w:keepNext w:val="true"/>
      <w:keepLines/>
      <w:spacing w:before="40" w:after="0"/>
      <w:outlineLvl w:val="5"/>
    </w:pPr>
    <w:rPr>
      <w:rFonts w:ascii="Cambria" w:hAnsi="Cambria" w:eastAsia="" w:cs="" w:asciiTheme="majorHAnsi" w:cstheme="majorBidi" w:eastAsiaTheme="majorEastAsia" w:hAnsiTheme="majorHAnsi"/>
      <w:color w:val="243F60" w:themeColor="accent1" w:themeShade="7f"/>
    </w:rPr>
  </w:style>
  <w:style w:type="paragraph" w:styleId="Titre7">
    <w:name w:val="Heading 7"/>
    <w:basedOn w:val="Normal"/>
    <w:next w:val="Normal"/>
    <w:link w:val="Titre7Car"/>
    <w:uiPriority w:val="9"/>
    <w:semiHidden/>
    <w:unhideWhenUsed/>
    <w:qFormat/>
    <w:pPr>
      <w:keepNext w:val="true"/>
      <w:keepLines/>
      <w:spacing w:before="40" w:after="0"/>
      <w:outlineLvl w:val="6"/>
    </w:pPr>
    <w:rPr>
      <w:rFonts w:ascii="Cambria" w:hAnsi="Cambria" w:eastAsia="" w:cs="" w:asciiTheme="majorHAnsi" w:cstheme="majorBidi" w:eastAsiaTheme="majorEastAsia" w:hAnsiTheme="majorHAnsi"/>
      <w:i/>
      <w:iCs/>
      <w:color w:val="243F60" w:themeColor="accent1" w:themeShade="7f"/>
    </w:rPr>
  </w:style>
  <w:style w:type="paragraph" w:styleId="Titre8">
    <w:name w:val="Heading 8"/>
    <w:basedOn w:val="Normal"/>
    <w:next w:val="Normal"/>
    <w:link w:val="Titre8Car"/>
    <w:uiPriority w:val="9"/>
    <w:semiHidden/>
    <w:unhideWhenUsed/>
    <w:qFormat/>
    <w:pPr>
      <w:keepNext w:val="true"/>
      <w:keepLines/>
      <w:spacing w:before="40" w:after="0"/>
      <w:outlineLvl w:val="7"/>
    </w:pPr>
    <w:rPr>
      <w:rFonts w:ascii="Cambria" w:hAnsi="Cambria" w:eastAsia="" w:cs="" w:asciiTheme="majorHAnsi" w:cstheme="majorBidi" w:eastAsiaTheme="majorEastAsia" w:hAnsiTheme="majorHAnsi"/>
      <w:color w:val="272727" w:themeColor="text1" w:themeTint="d8"/>
      <w:sz w:val="21"/>
      <w:szCs w:val="21"/>
    </w:rPr>
  </w:style>
  <w:style w:type="paragraph" w:styleId="Titre9">
    <w:name w:val="Heading 9"/>
    <w:basedOn w:val="Normal"/>
    <w:next w:val="Normal"/>
    <w:link w:val="Titre9Car"/>
    <w:uiPriority w:val="9"/>
    <w:semiHidden/>
    <w:unhideWhenUsed/>
    <w:qFormat/>
    <w:pPr>
      <w:keepNext w:val="true"/>
      <w:keepLines/>
      <w:spacing w:before="40" w:after="0"/>
      <w:outlineLvl w:val="8"/>
    </w:pPr>
    <w:rPr>
      <w:rFonts w:ascii="Cambria" w:hAnsi="Cambria"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Titre4Car" w:customStyle="1">
    <w:name w:val="Titre 4 Car"/>
    <w:basedOn w:val="DefaultParagraphFont"/>
    <w:link w:val="Titre4"/>
    <w:uiPriority w:val="9"/>
    <w:semiHidden/>
    <w:qFormat/>
    <w:rPr>
      <w:rFonts w:ascii="Cambria" w:hAnsi="Cambria" w:eastAsia="" w:cs="" w:asciiTheme="majorHAnsi" w:cstheme="majorBidi" w:eastAsiaTheme="majorEastAsia" w:hAnsiTheme="majorHAnsi"/>
      <w:i/>
      <w:iCs/>
      <w:color w:val="365F91" w:themeColor="accent1" w:themeShade="bf"/>
    </w:rPr>
  </w:style>
  <w:style w:type="character" w:styleId="PieddepageCar" w:customStyle="1">
    <w:name w:val="Pied de page Car"/>
    <w:basedOn w:val="DefaultParagraphFont"/>
    <w:link w:val="Pieddepage"/>
    <w:uiPriority w:val="99"/>
    <w:qFormat/>
    <w:rPr/>
  </w:style>
  <w:style w:type="character" w:styleId="EntteCar" w:customStyle="1">
    <w:name w:val="En-tête Car"/>
    <w:basedOn w:val="DefaultParagraphFont"/>
    <w:qFormat/>
    <w:rPr/>
  </w:style>
  <w:style w:type="character" w:styleId="TextedebullesCar" w:customStyle="1">
    <w:name w:val="Texte de bulles Car"/>
    <w:basedOn w:val="DefaultParagraphFont"/>
    <w:link w:val="Textedebulles"/>
    <w:uiPriority w:val="99"/>
    <w:semiHidden/>
    <w:qFormat/>
    <w:rPr>
      <w:rFonts w:ascii="Tahoma" w:hAnsi="Tahoma" w:cs="Tahoma"/>
      <w:sz w:val="16"/>
      <w:szCs w:val="16"/>
    </w:rPr>
  </w:style>
  <w:style w:type="character" w:styleId="LienInternet" w:customStyle="1">
    <w:name w:val="Lien Internet"/>
    <w:basedOn w:val="DefaultParagraphFont"/>
    <w:uiPriority w:val="99"/>
    <w:unhideWhenUsed/>
    <w:rPr>
      <w:color w:val="0000FF" w:themeColor="hyperlink"/>
      <w:u w:val="single"/>
    </w:rPr>
  </w:style>
  <w:style w:type="character" w:styleId="St" w:customStyle="1">
    <w:name w:val="st"/>
    <w:basedOn w:val="DefaultParagraphFont"/>
    <w:qFormat/>
    <w:rPr/>
  </w:style>
  <w:style w:type="character" w:styleId="Accentuation">
    <w:name w:val="Accentuation"/>
    <w:basedOn w:val="DefaultParagraphFont"/>
    <w:uiPriority w:val="20"/>
    <w:qFormat/>
    <w:rPr>
      <w:i/>
      <w:iCs/>
    </w:rPr>
  </w:style>
  <w:style w:type="character" w:styleId="Ancredenotedebasdepage" w:customStyle="1">
    <w:name w:val="Ancre de note de bas de page"/>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Annotationreference">
    <w:name w:val="annotation reference"/>
    <w:basedOn w:val="DefaultParagraphFont"/>
    <w:semiHidden/>
    <w:unhideWhenUsed/>
    <w:qFormat/>
    <w:rPr>
      <w:sz w:val="16"/>
      <w:szCs w:val="16"/>
    </w:rPr>
  </w:style>
  <w:style w:type="character" w:styleId="CommentaireCar" w:customStyle="1">
    <w:name w:val="Commentaire Car"/>
    <w:basedOn w:val="DefaultParagraphFont"/>
    <w:link w:val="Commentaire"/>
    <w:uiPriority w:val="99"/>
    <w:semiHidden/>
    <w:qFormat/>
    <w:rPr>
      <w:sz w:val="20"/>
      <w:szCs w:val="20"/>
    </w:rPr>
  </w:style>
  <w:style w:type="character" w:styleId="ObjetducommentaireCar" w:customStyle="1">
    <w:name w:val="Objet du commentaire Car"/>
    <w:basedOn w:val="CommentaireCar"/>
    <w:link w:val="Objetducommentaire"/>
    <w:uiPriority w:val="99"/>
    <w:semiHidden/>
    <w:qFormat/>
    <w:rPr>
      <w:b/>
      <w:bCs/>
      <w:sz w:val="20"/>
      <w:szCs w:val="20"/>
    </w:rPr>
  </w:style>
  <w:style w:type="character" w:styleId="EmailStyle35" w:customStyle="1">
    <w:name w:val="EmailStyle35"/>
    <w:semiHidden/>
    <w:qFormat/>
    <w:rPr>
      <w:rFonts w:ascii="Arial" w:hAnsi="Arial" w:cs="Arial"/>
      <w:color w:val="auto"/>
      <w:sz w:val="20"/>
      <w:szCs w:val="20"/>
    </w:rPr>
  </w:style>
  <w:style w:type="character" w:styleId="Titre1Car" w:customStyle="1">
    <w:name w:val="Titre 1 Car"/>
    <w:basedOn w:val="DefaultParagraphFont"/>
    <w:link w:val="Titre1"/>
    <w:uiPriority w:val="9"/>
    <w:qFormat/>
    <w:rPr>
      <w:rFonts w:ascii="Cambria" w:hAnsi="Cambria" w:eastAsia="" w:cs="" w:asciiTheme="majorHAnsi" w:cstheme="majorBidi" w:eastAsiaTheme="majorEastAsia" w:hAnsiTheme="majorHAnsi"/>
      <w:color w:val="365F91" w:themeColor="accent1" w:themeShade="bf"/>
      <w:sz w:val="32"/>
      <w:szCs w:val="32"/>
    </w:rPr>
  </w:style>
  <w:style w:type="character" w:styleId="NormalDGACar" w:customStyle="1">
    <w:name w:val="Normal DGA Car"/>
    <w:link w:val="NormalDGA"/>
    <w:qFormat/>
    <w:locked/>
    <w:rPr>
      <w:rFonts w:ascii="Times New Roman" w:hAnsi="Times New Roman" w:eastAsia="Times New Roman" w:cs="Times New Roman"/>
      <w:lang w:eastAsia="fr-FR"/>
    </w:rPr>
  </w:style>
  <w:style w:type="character" w:styleId="Titre2Car" w:customStyle="1">
    <w:name w:val="Titre 2 Car"/>
    <w:basedOn w:val="DefaultParagraphFont"/>
    <w:link w:val="Titre2"/>
    <w:uiPriority w:val="9"/>
    <w:semiHidden/>
    <w:qFormat/>
    <w:rPr>
      <w:rFonts w:ascii="Cambria" w:hAnsi="Cambria" w:eastAsia="" w:cs="" w:asciiTheme="majorHAnsi" w:cstheme="majorBidi" w:eastAsiaTheme="majorEastAsia" w:hAnsiTheme="majorHAnsi"/>
      <w:color w:val="365F91" w:themeColor="accent1" w:themeShade="bf"/>
      <w:sz w:val="26"/>
      <w:szCs w:val="26"/>
    </w:rPr>
  </w:style>
  <w:style w:type="character" w:styleId="Titre3Car" w:customStyle="1">
    <w:name w:val="Titre 3 Car"/>
    <w:basedOn w:val="DefaultParagraphFont"/>
    <w:link w:val="Titre3"/>
    <w:uiPriority w:val="9"/>
    <w:semiHidden/>
    <w:qFormat/>
    <w:rPr>
      <w:rFonts w:ascii="Cambria" w:hAnsi="Cambria" w:eastAsia="" w:cs="" w:asciiTheme="majorHAnsi" w:cstheme="majorBidi" w:eastAsiaTheme="majorEastAsia" w:hAnsiTheme="majorHAnsi"/>
      <w:color w:val="243F60" w:themeColor="accent1" w:themeShade="7f"/>
      <w:sz w:val="24"/>
      <w:szCs w:val="24"/>
    </w:rPr>
  </w:style>
  <w:style w:type="character" w:styleId="Titre5Car" w:customStyle="1">
    <w:name w:val="Titre 5 Car"/>
    <w:basedOn w:val="DefaultParagraphFont"/>
    <w:link w:val="Titre5"/>
    <w:uiPriority w:val="9"/>
    <w:semiHidden/>
    <w:qFormat/>
    <w:rPr>
      <w:rFonts w:ascii="Cambria" w:hAnsi="Cambria" w:eastAsia="" w:cs="" w:asciiTheme="majorHAnsi" w:cstheme="majorBidi" w:eastAsiaTheme="majorEastAsia" w:hAnsiTheme="majorHAnsi"/>
      <w:color w:val="365F91" w:themeColor="accent1" w:themeShade="bf"/>
    </w:rPr>
  </w:style>
  <w:style w:type="character" w:styleId="Titre6Car" w:customStyle="1">
    <w:name w:val="Titre 6 Car"/>
    <w:basedOn w:val="DefaultParagraphFont"/>
    <w:link w:val="Titre6"/>
    <w:uiPriority w:val="9"/>
    <w:semiHidden/>
    <w:qFormat/>
    <w:rPr>
      <w:rFonts w:ascii="Cambria" w:hAnsi="Cambria" w:eastAsia="" w:cs="" w:asciiTheme="majorHAnsi" w:cstheme="majorBidi" w:eastAsiaTheme="majorEastAsia" w:hAnsiTheme="majorHAnsi"/>
      <w:color w:val="243F60" w:themeColor="accent1" w:themeShade="7f"/>
    </w:rPr>
  </w:style>
  <w:style w:type="character" w:styleId="Titre7Car" w:customStyle="1">
    <w:name w:val="Titre 7 Car"/>
    <w:basedOn w:val="DefaultParagraphFont"/>
    <w:link w:val="Titre7"/>
    <w:uiPriority w:val="9"/>
    <w:semiHidden/>
    <w:qFormat/>
    <w:rPr>
      <w:rFonts w:ascii="Cambria" w:hAnsi="Cambria" w:eastAsia="" w:cs="" w:asciiTheme="majorHAnsi" w:cstheme="majorBidi" w:eastAsiaTheme="majorEastAsia" w:hAnsiTheme="majorHAnsi"/>
      <w:i/>
      <w:iCs/>
      <w:color w:val="243F60" w:themeColor="accent1" w:themeShade="7f"/>
    </w:rPr>
  </w:style>
  <w:style w:type="character" w:styleId="Titre8Car" w:customStyle="1">
    <w:name w:val="Titre 8 Car"/>
    <w:basedOn w:val="DefaultParagraphFont"/>
    <w:link w:val="Titre8"/>
    <w:uiPriority w:val="9"/>
    <w:semiHidden/>
    <w:qFormat/>
    <w:rPr>
      <w:rFonts w:ascii="Cambria" w:hAnsi="Cambria" w:eastAsia="" w:cs="" w:asciiTheme="majorHAnsi" w:cstheme="majorBidi" w:eastAsiaTheme="majorEastAsia" w:hAnsiTheme="majorHAnsi"/>
      <w:color w:val="272727" w:themeColor="text1" w:themeTint="d8"/>
      <w:sz w:val="21"/>
      <w:szCs w:val="21"/>
    </w:rPr>
  </w:style>
  <w:style w:type="character" w:styleId="Titre9Car" w:customStyle="1">
    <w:name w:val="Titre 9 Car"/>
    <w:basedOn w:val="DefaultParagraphFont"/>
    <w:link w:val="Titre9"/>
    <w:uiPriority w:val="9"/>
    <w:semiHidden/>
    <w:qFormat/>
    <w:rPr>
      <w:rFonts w:ascii="Cambria" w:hAnsi="Cambria" w:eastAsia="" w:cs="" w:asciiTheme="majorHAnsi" w:cstheme="majorBidi" w:eastAsiaTheme="majorEastAsia" w:hAnsiTheme="majorHAnsi"/>
      <w:i/>
      <w:iCs/>
      <w:color w:val="272727" w:themeColor="text1" w:themeTint="d8"/>
      <w:sz w:val="21"/>
      <w:szCs w:val="21"/>
    </w:rPr>
  </w:style>
  <w:style w:type="character" w:styleId="TitreCar" w:customStyle="1">
    <w:name w:val="Titre Car"/>
    <w:basedOn w:val="DefaultParagraphFont"/>
    <w:link w:val="Titre"/>
    <w:uiPriority w:val="10"/>
    <w:qFormat/>
    <w:rPr>
      <w:rFonts w:ascii="Cambria" w:hAnsi="Cambria"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Pr>
      <w:rFonts w:eastAsia="" w:eastAsiaTheme="minorEastAsia"/>
      <w:color w:val="5A5A5A" w:themeColor="text1" w:themeTint="a5"/>
      <w:spacing w:val="15"/>
    </w:rPr>
  </w:style>
  <w:style w:type="character" w:styleId="Strong">
    <w:name w:val="Strong"/>
    <w:basedOn w:val="DefaultParagraphFont"/>
    <w:uiPriority w:val="22"/>
    <w:qFormat/>
    <w:rPr>
      <w:b/>
      <w:bCs/>
    </w:rPr>
  </w:style>
  <w:style w:type="character" w:styleId="CitationCar" w:customStyle="1">
    <w:name w:val="Citation Car"/>
    <w:basedOn w:val="DefaultParagraphFont"/>
    <w:link w:val="Citation"/>
    <w:uiPriority w:val="29"/>
    <w:qFormat/>
    <w:rPr>
      <w:i/>
      <w:iCs/>
      <w:color w:val="404040" w:themeColor="text1" w:themeTint="bf"/>
    </w:rPr>
  </w:style>
  <w:style w:type="character" w:styleId="CitationintenseCar" w:customStyle="1">
    <w:name w:val="Citation intense Car"/>
    <w:basedOn w:val="DefaultParagraphFont"/>
    <w:link w:val="Citationintense"/>
    <w:uiPriority w:val="30"/>
    <w:qFormat/>
    <w:rPr>
      <w:i/>
      <w:iCs/>
      <w:color w:val="4F81BD" w:themeColor="accent1"/>
    </w:rPr>
  </w:style>
  <w:style w:type="character" w:styleId="SubtleEmphasis">
    <w:name w:val="Subtle Emphasis"/>
    <w:basedOn w:val="DefaultParagraphFont"/>
    <w:uiPriority w:val="19"/>
    <w:qFormat/>
    <w:rPr>
      <w:i/>
      <w:iCs/>
      <w:color w:val="404040" w:themeColor="text1" w:themeTint="bf"/>
    </w:rPr>
  </w:style>
  <w:style w:type="character" w:styleId="IntenseEmphasis">
    <w:name w:val="Intense Emphasis"/>
    <w:basedOn w:val="DefaultParagraphFont"/>
    <w:uiPriority w:val="21"/>
    <w:qFormat/>
    <w:rPr>
      <w:i/>
      <w:iCs/>
      <w:color w:val="4F81BD"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4F81BD" w:themeColor="accent1"/>
      <w:spacing w:val="5"/>
    </w:rPr>
  </w:style>
  <w:style w:type="character" w:styleId="BookTitle">
    <w:name w:val="Book Title"/>
    <w:basedOn w:val="DefaultParagraphFont"/>
    <w:uiPriority w:val="33"/>
    <w:qFormat/>
    <w:rPr>
      <w:b/>
      <w:bCs/>
      <w:i/>
      <w:iCs/>
      <w:spacing w:val="5"/>
    </w:rPr>
  </w:style>
  <w:style w:type="character" w:styleId="CorpsdetexteCar" w:customStyle="1">
    <w:name w:val="Corps de texte Car"/>
    <w:basedOn w:val="DefaultParagraphFont"/>
    <w:link w:val="Corpsdetexte"/>
    <w:uiPriority w:val="99"/>
    <w:semiHidden/>
    <w:qFormat/>
    <w:rPr/>
  </w:style>
  <w:style w:type="character" w:styleId="Caractresdenotedebasdepage" w:customStyle="1">
    <w:name w:val="Caractères de note de bas de page"/>
    <w:qFormat/>
    <w:rPr/>
  </w:style>
  <w:style w:type="character" w:styleId="Sautdindex" w:customStyle="1">
    <w:name w:val="Saut d'index"/>
    <w:qFormat/>
    <w:rPr/>
  </w:style>
  <w:style w:type="character" w:styleId="Numrotationdelignes" w:customStyle="1">
    <w:name w:val="Numérotation de lignes"/>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link w:val="CorpsdetexteCar"/>
    <w:uiPriority w:val="99"/>
    <w:semiHidden/>
    <w:unhideWhenUsed/>
    <w:pPr>
      <w:spacing w:lineRule="auto" w:line="276" w:before="0" w:after="12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customStyle="1">
    <w:name w:val="Index"/>
    <w:basedOn w:val="Normal"/>
    <w:qFormat/>
    <w:pPr>
      <w:suppressLineNumbers/>
    </w:pPr>
    <w:rPr>
      <w:rFonts w:cs="Arial Unicode MS"/>
    </w:rPr>
  </w:style>
  <w:style w:type="paragraph" w:styleId="Titreprincipal">
    <w:name w:val="Title"/>
    <w:basedOn w:val="Normal"/>
    <w:next w:val="Corpsdetexte"/>
    <w:link w:val="TitreCar"/>
    <w:uiPriority w:val="10"/>
    <w:qFormat/>
    <w:pPr>
      <w:spacing w:lineRule="auto" w:line="240" w:before="0" w:after="0"/>
      <w:contextualSpacing/>
    </w:pPr>
    <w:rPr>
      <w:rFonts w:ascii="Cambria" w:hAnsi="Cambria" w:eastAsia="" w:cs="" w:asciiTheme="majorHAnsi" w:cstheme="majorBidi" w:eastAsiaTheme="majorEastAsia" w:hAnsiTheme="majorHAnsi"/>
      <w:spacing w:val="-10"/>
      <w:kern w:val="2"/>
      <w:sz w:val="56"/>
      <w:szCs w:val="56"/>
    </w:rPr>
  </w:style>
  <w:style w:type="paragraph" w:styleId="Caption">
    <w:name w:val="caption"/>
    <w:basedOn w:val="Normal"/>
    <w:next w:val="Normal"/>
    <w:uiPriority w:val="35"/>
    <w:semiHidden/>
    <w:unhideWhenUsed/>
    <w:qFormat/>
    <w:pPr>
      <w:spacing w:lineRule="auto" w:line="240" w:before="0" w:after="200"/>
    </w:pPr>
    <w:rPr>
      <w:i/>
      <w:iCs/>
      <w:color w:val="1F497D" w:themeColor="text2"/>
      <w:sz w:val="18"/>
      <w:szCs w:val="18"/>
    </w:rPr>
  </w:style>
  <w:style w:type="paragraph" w:styleId="Entteetpieddepage" w:customStyle="1">
    <w:name w:val="En-tête et pied de page"/>
    <w:basedOn w:val="Normal"/>
    <w:qFormat/>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Entte">
    <w:name w:val="Header"/>
    <w:basedOn w:val="Normal"/>
    <w:unhideWhenUsed/>
    <w:pPr>
      <w:tabs>
        <w:tab w:val="clear" w:pos="708"/>
        <w:tab w:val="center" w:pos="4536" w:leader="none"/>
        <w:tab w:val="right" w:pos="9072" w:leader="none"/>
      </w:tabs>
      <w:spacing w:lineRule="auto" w:line="240" w:before="0" w:after="0"/>
    </w:pPr>
    <w:rPr/>
  </w:style>
  <w:style w:type="paragraph" w:styleId="BalloonText">
    <w:name w:val="Balloon Text"/>
    <w:basedOn w:val="Normal"/>
    <w:link w:val="TextedebullesCar"/>
    <w:uiPriority w:val="99"/>
    <w:semiHidden/>
    <w:unhideWhenUsed/>
    <w:qFormat/>
    <w:pPr>
      <w:spacing w:lineRule="auto" w:line="240" w:before="0" w:after="0"/>
    </w:pPr>
    <w:rPr>
      <w:rFonts w:ascii="Tahoma" w:hAnsi="Tahoma" w:cs="Tahoma"/>
      <w:sz w:val="16"/>
      <w:szCs w:val="16"/>
    </w:rPr>
  </w:style>
  <w:style w:type="paragraph" w:styleId="ListParagraph">
    <w:name w:val="List Paragraph"/>
    <w:basedOn w:val="Normal"/>
    <w:uiPriority w:val="1"/>
    <w:qFormat/>
    <w:pPr>
      <w:spacing w:before="0" w:after="160"/>
      <w:ind w:left="720" w:hanging="0"/>
      <w:contextualSpacing/>
    </w:pPr>
    <w:rPr/>
  </w:style>
  <w:style w:type="paragraph" w:styleId="NormalWeb">
    <w:name w:val="Normal (Web)"/>
    <w:basedOn w:val="Normal"/>
    <w:uiPriority w:val="99"/>
    <w:unhideWhenUsed/>
    <w:qFormat/>
    <w:pPr/>
    <w:rPr>
      <w:rFonts w:ascii="Times New Roman" w:hAnsi="Times New Roman" w:cs="Times New Roman"/>
      <w:sz w:val="24"/>
      <w:szCs w:val="24"/>
    </w:rPr>
  </w:style>
  <w:style w:type="paragraph" w:styleId="Annotationtext">
    <w:name w:val="annotation text"/>
    <w:basedOn w:val="Normal"/>
    <w:link w:val="CommentaireC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Revision">
    <w:name w:val="Revision"/>
    <w:uiPriority w:val="99"/>
    <w:semiHidden/>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2" w:customStyle="1">
    <w:name w:val="T2"/>
    <w:basedOn w:val="Normal"/>
    <w:qFormat/>
    <w:pPr>
      <w:keepLines/>
      <w:spacing w:lineRule="exact" w:line="240" w:before="240" w:after="240"/>
      <w:ind w:left="567" w:right="675" w:firstLine="1134"/>
      <w:jc w:val="both"/>
    </w:pPr>
    <w:rPr>
      <w:rFonts w:ascii="Helv" w:hAnsi="Helv" w:eastAsia="Times New Roman" w:cs="Times New Roman"/>
      <w:b/>
      <w:spacing w:val="20"/>
      <w:sz w:val="20"/>
      <w:szCs w:val="20"/>
      <w:u w:val="single"/>
      <w:lang w:eastAsia="fr-FR"/>
    </w:rPr>
  </w:style>
  <w:style w:type="paragraph" w:styleId="NormalDGA" w:customStyle="1">
    <w:name w:val="Normal DGA"/>
    <w:basedOn w:val="Normal"/>
    <w:link w:val="NormalDGACar"/>
    <w:qFormat/>
    <w:pPr>
      <w:spacing w:lineRule="auto" w:line="240" w:before="0" w:after="0"/>
      <w:jc w:val="both"/>
    </w:pPr>
    <w:rPr>
      <w:rFonts w:ascii="Times New Roman" w:hAnsi="Times New Roman" w:eastAsia="Times New Roman" w:cs="Times New Roman"/>
      <w:lang w:eastAsia="fr-FR"/>
    </w:rPr>
  </w:style>
  <w:style w:type="paragraph" w:styleId="Indexheading">
    <w:name w:val="index heading"/>
    <w:basedOn w:val="Titreprincipal"/>
    <w:qFormat/>
    <w:pPr/>
    <w:rPr/>
  </w:style>
  <w:style w:type="paragraph" w:styleId="Indexlexicaltitre">
    <w:name w:val="Index Heading"/>
    <w:basedOn w:val="Titre"/>
    <w:pPr/>
    <w:rPr/>
  </w:style>
  <w:style w:type="paragraph" w:styleId="Titredetabledesmatires">
    <w:name w:val="TOC Heading"/>
    <w:basedOn w:val="Titre1"/>
    <w:next w:val="Normal"/>
    <w:uiPriority w:val="39"/>
    <w:semiHidden/>
    <w:unhideWhenUsed/>
    <w:qFormat/>
    <w:pPr>
      <w:outlineLvl w:val="9"/>
    </w:pPr>
    <w:rPr/>
  </w:style>
  <w:style w:type="paragraph" w:styleId="Tabledesmatiresniveau1">
    <w:name w:val="TOC 1"/>
    <w:basedOn w:val="Normal"/>
    <w:next w:val="Normal"/>
    <w:autoRedefine/>
    <w:uiPriority w:val="39"/>
    <w:unhideWhenUsed/>
    <w:pPr>
      <w:spacing w:before="0" w:after="100"/>
    </w:pPr>
    <w:rPr/>
  </w:style>
  <w:style w:type="paragraph" w:styleId="Tabledesmatiresniveau3">
    <w:name w:val="TOC 3"/>
    <w:basedOn w:val="Normal"/>
    <w:next w:val="Normal"/>
    <w:autoRedefine/>
    <w:uiPriority w:val="39"/>
    <w:unhideWhenUsed/>
    <w:pPr>
      <w:spacing w:before="0" w:after="100"/>
      <w:ind w:left="440" w:hanging="0"/>
    </w:pPr>
    <w:rPr/>
  </w:style>
  <w:style w:type="paragraph" w:styleId="Soustitre">
    <w:name w:val="Subtitle"/>
    <w:basedOn w:val="Normal"/>
    <w:next w:val="Normal"/>
    <w:uiPriority w:val="11"/>
    <w:qFormat/>
    <w:pPr/>
    <w:rPr>
      <w:rFonts w:eastAsia="" w:eastAsiaTheme="minorEastAsia"/>
      <w:color w:val="5A5A5A" w:themeColor="text1" w:themeTint="a5"/>
      <w:spacing w:val="15"/>
    </w:rPr>
  </w:style>
  <w:style w:type="paragraph" w:styleId="NoSpacing">
    <w:name w:val="No Spacing"/>
    <w:uiPriority w:val="1"/>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Quote">
    <w:name w:val="Quote"/>
    <w:basedOn w:val="Normal"/>
    <w:next w:val="Normal"/>
    <w:link w:val="CitationCar"/>
    <w:uiPriority w:val="29"/>
    <w:qFormat/>
    <w:pPr>
      <w:spacing w:before="200" w:after="160"/>
      <w:ind w:left="864" w:right="864" w:hanging="0"/>
      <w:jc w:val="center"/>
    </w:pPr>
    <w:rPr>
      <w:i/>
      <w:iCs/>
      <w:color w:val="404040" w:themeColor="text1" w:themeTint="bf"/>
    </w:rPr>
  </w:style>
  <w:style w:type="paragraph" w:styleId="IntenseQuote">
    <w:name w:val="Intense Quote"/>
    <w:basedOn w:val="Normal"/>
    <w:next w:val="Normal"/>
    <w:link w:val="CitationintenseCar"/>
    <w:uiPriority w:val="30"/>
    <w:qFormat/>
    <w:pPr>
      <w:pBdr>
        <w:top w:val="single" w:sz="4" w:space="10" w:color="4F81BD"/>
        <w:bottom w:val="single" w:sz="4" w:space="10" w:color="4F81BD"/>
      </w:pBdr>
      <w:spacing w:before="360" w:after="360"/>
      <w:ind w:left="864" w:right="864" w:hanging="0"/>
      <w:jc w:val="center"/>
    </w:pPr>
    <w:rPr>
      <w:i/>
      <w:iCs/>
      <w:color w:val="4F81BD" w:themeColor="accent1"/>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arches-publics.gouv.fr/" TargetMode="External"/><Relationship Id="rId3" Type="http://schemas.openxmlformats.org/officeDocument/2006/relationships/hyperlink" Target="http://www.marches-publics.gouv.fr/" TargetMode="External"/><Relationship Id="rId4" Type="http://schemas.openxmlformats.org/officeDocument/2006/relationships/hyperlink" Target="mailto:gabriel.lavergne@dgfip.finances.gouv.fr" TargetMode="External"/><Relationship Id="rId5" Type="http://schemas.openxmlformats.org/officeDocument/2006/relationships/hyperlink" Target="mailto:gabriel.lavergne@dgfip.finances.gouv.fr" TargetMode="External"/><Relationship Id="rId6" Type="http://schemas.openxmlformats.org/officeDocument/2006/relationships/hyperlink" Target="http://www.marches-publics.gouv.fr/" TargetMode="External"/><Relationship Id="rId7" Type="http://schemas.openxmlformats.org/officeDocument/2006/relationships/hyperlink" Target="https://www.economie.gouv.fr/daj/formulaires-declaration-du-candidat" TargetMode="External"/><Relationship Id="rId8" Type="http://schemas.openxmlformats.org/officeDocument/2006/relationships/hyperlink" Target="https://www.economie.gouv.fr/daj/formulaires-declaration-du-candidat" TargetMode="External"/><Relationship Id="rId9" Type="http://schemas.openxmlformats.org/officeDocument/2006/relationships/hyperlink" Target="https://www.economie.gouv.fr/daj/formulaires-declaration-du-candidat" TargetMode="External"/><Relationship Id="rId10" Type="http://schemas.openxmlformats.org/officeDocument/2006/relationships/hyperlink" Target="http://www.marches-publics.gouv.fr/" TargetMode="External"/><Relationship Id="rId11" Type="http://schemas.openxmlformats.org/officeDocument/2006/relationships/hyperlink" Target="file:///C:/Users/hgrandjean-adc/Downloads/nepasrepondre@marches-publics.gouv.fr" TargetMode="External"/><Relationship Id="rId12" Type="http://schemas.openxmlformats.org/officeDocument/2006/relationships/hyperlink" Target="http://www.marches-publics.gouv.fr/" TargetMode="External"/><Relationship Id="rId13" Type="http://schemas.openxmlformats.org/officeDocument/2006/relationships/hyperlink" Target="http://references.modernisation.gouv.fr/" TargetMode="External"/><Relationship Id="rId14" Type="http://schemas.openxmlformats.org/officeDocument/2006/relationships/hyperlink" Target="https://ec.europa.eu/digital-single-market/en/news/cef-esignature-trusted-list-browser-now-available"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7D96F-4BC1-44A4-96F2-7B2394E5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LibreOffice/7.2.7.2.M7$Windows_X86_64 LibreOffice_project/eae1a20eee24d7fbeb19ff1fe91a658206f3f25b</Application>
  <AppVersion>15.0000</AppVersion>
  <Pages>19</Pages>
  <Words>5980</Words>
  <Characters>33969</Characters>
  <CharactersWithSpaces>39740</CharactersWithSpaces>
  <Paragraphs>326</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2025-01-07T09:27:00Z</dcterms:created>
  <dc:creator>KUBOTA Justine-Kozue</dc:creator>
  <dc:description/>
  <dc:language>fr-FR</dc:language>
  <cp:lastModifiedBy/>
  <cp:lastPrinted>2025-01-06T16:50:00Z</cp:lastPrinted>
  <dcterms:modified xsi:type="dcterms:W3CDTF">2025-01-08T10:22:20Z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