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3848BF" w:rsidR="004D41CA" w:rsidTr="0027BF32" w14:paraId="1BC14924" w14:textId="77777777">
        <w:tc>
          <w:tcPr>
            <w:tcW w:w="9062" w:type="dxa"/>
            <w:shd w:val="clear" w:color="auto" w:fill="002060"/>
            <w:tcMar/>
          </w:tcPr>
          <w:p w:rsidRPr="00E04910" w:rsidR="00275910" w:rsidP="0649B4D6" w:rsidRDefault="00275910" w14:paraId="103DADC0" w14:textId="3599F511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  <w:shd w:val="clear" w:color="auto" w:fill="002060"/>
              <w:tabs>
                <w:tab w:val="left" w:pos="373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649B4D6">
              <w:rPr>
                <w:b/>
                <w:bCs/>
                <w:sz w:val="28"/>
                <w:szCs w:val="28"/>
              </w:rPr>
              <w:t xml:space="preserve">CONTRAT DE PRESTATION </w:t>
            </w:r>
            <w:r w:rsidRPr="0649B4D6" w:rsidR="6F3A9847">
              <w:rPr>
                <w:rFonts w:ascii="Calibri" w:hAnsi="Calibri" w:eastAsia="Calibri" w:cs="Calibri"/>
                <w:b/>
                <w:bCs/>
                <w:color w:val="F5F5F5"/>
                <w:sz w:val="28"/>
                <w:szCs w:val="28"/>
              </w:rPr>
              <w:t>DE SERVICES FORMATION ET ACCOMPAGNEMENT A LA PRODUCTION EN DATAJOURNALISME AU BENIN</w:t>
            </w:r>
            <w:r w:rsidRPr="0649B4D6" w:rsidR="6F3A9847">
              <w:rPr>
                <w:rFonts w:ascii="Calibri" w:hAnsi="Calibri" w:eastAsia="Calibri" w:cs="Calibri"/>
                <w:sz w:val="28"/>
                <w:szCs w:val="28"/>
              </w:rPr>
              <w:t xml:space="preserve"> </w:t>
            </w:r>
          </w:p>
          <w:p w:rsidRPr="003848BF" w:rsidR="004D41CA" w:rsidP="0027BF32" w:rsidRDefault="00275910" w14:paraId="636D43CB" w14:textId="22283EE3">
            <w:pPr>
              <w:pBdr>
                <w:top w:val="single" w:color="FF000000" w:sz="4" w:space="1"/>
                <w:left w:val="single" w:color="FF000000" w:sz="4" w:space="4"/>
                <w:bottom w:val="single" w:color="FF000000" w:sz="4" w:space="1"/>
                <w:right w:val="single" w:color="FF000000" w:sz="4" w:space="4"/>
              </w:pBdr>
              <w:shd w:val="clear" w:color="auto" w:fill="002060"/>
              <w:spacing w:line="360" w:lineRule="auto"/>
              <w:jc w:val="center"/>
              <w:rPr>
                <w:rFonts w:ascii="Calibri" w:hAnsi="Calibri" w:eastAsia="Calibri" w:cs="Calibri"/>
                <w:sz w:val="32"/>
                <w:szCs w:val="32"/>
                <w:lang w:val="pt-PT"/>
              </w:rPr>
            </w:pPr>
            <w:r w:rsidRPr="0027BF32" w:rsidR="00275910">
              <w:rPr>
                <w:b w:val="1"/>
                <w:bCs w:val="1"/>
                <w:sz w:val="32"/>
                <w:szCs w:val="32"/>
                <w:lang w:val="pt-PT"/>
              </w:rPr>
              <w:t>Projet</w:t>
            </w:r>
            <w:r w:rsidRPr="0027BF32" w:rsidR="00275910">
              <w:rPr>
                <w:b w:val="1"/>
                <w:bCs w:val="1"/>
                <w:sz w:val="32"/>
                <w:szCs w:val="32"/>
                <w:lang w:val="pt-PT"/>
              </w:rPr>
              <w:t xml:space="preserve"> </w:t>
            </w:r>
            <w:r w:rsidRPr="0027BF32" w:rsidR="69E0BC17">
              <w:rPr>
                <w:b w:val="1"/>
                <w:bCs w:val="1"/>
                <w:sz w:val="32"/>
                <w:szCs w:val="32"/>
                <w:lang w:val="pt-PT"/>
              </w:rPr>
              <w:t>PAGOF 2</w:t>
            </w:r>
            <w:r w:rsidRPr="0027BF32" w:rsidR="00275910">
              <w:rPr>
                <w:b w:val="1"/>
                <w:bCs w:val="1"/>
                <w:sz w:val="32"/>
                <w:szCs w:val="32"/>
                <w:lang w:val="pt-PT"/>
              </w:rPr>
              <w:t xml:space="preserve"> n°</w:t>
            </w:r>
            <w:r w:rsidRPr="0027BF32" w:rsidR="2974BF7E">
              <w:rPr>
                <w:rFonts w:ascii="Calibri" w:hAnsi="Calibri" w:eastAsia="Calibri" w:cs="Calibri"/>
                <w:b w:val="1"/>
                <w:bCs w:val="1"/>
                <w:color w:val="F5F5F5"/>
                <w:sz w:val="28"/>
                <w:szCs w:val="28"/>
                <w:lang w:val="pt-PT"/>
              </w:rPr>
              <w:t>A1PAG1021</w:t>
            </w:r>
          </w:p>
          <w:p w:rsidRPr="003848BF" w:rsidR="00837E51" w:rsidP="0027BF32" w:rsidRDefault="4D235195" w14:paraId="4491784F" w14:textId="1B825860"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</w:pBdr>
              <w:shd w:val="clear" w:color="auto" w:fill="002060"/>
              <w:spacing w:line="360" w:lineRule="auto"/>
              <w:jc w:val="center"/>
              <w:rPr>
                <w:b w:val="1"/>
                <w:bCs w:val="1"/>
                <w:sz w:val="32"/>
                <w:szCs w:val="32"/>
                <w:lang w:val="pt-PT"/>
              </w:rPr>
            </w:pPr>
            <w:r w:rsidRPr="0027BF32" w:rsidR="4D235195">
              <w:rPr>
                <w:b w:val="1"/>
                <w:bCs w:val="1"/>
                <w:sz w:val="32"/>
                <w:szCs w:val="32"/>
                <w:lang w:val="pt-PT"/>
              </w:rPr>
              <w:t>LOT N°</w:t>
            </w:r>
            <w:r w:rsidRPr="0027BF32" w:rsidR="2E3E3DA9">
              <w:rPr>
                <w:b w:val="1"/>
                <w:bCs w:val="1"/>
                <w:sz w:val="32"/>
                <w:szCs w:val="32"/>
                <w:lang w:val="pt-PT"/>
              </w:rPr>
              <w:t>1</w:t>
            </w:r>
            <w:r w:rsidRPr="0027BF32" w:rsidR="6BE13596">
              <w:rPr>
                <w:b w:val="1"/>
                <w:bCs w:val="1"/>
                <w:sz w:val="32"/>
                <w:szCs w:val="32"/>
                <w:lang w:val="pt-PT"/>
              </w:rPr>
              <w:t xml:space="preserve"> </w:t>
            </w:r>
          </w:p>
        </w:tc>
      </w:tr>
    </w:tbl>
    <w:p w:rsidRPr="003848BF" w:rsidR="00E62B7D" w:rsidP="0027BF32" w:rsidRDefault="00E62B7D" w14:paraId="10E2C0B5" w14:textId="77777777" w14:noSpellErr="1">
      <w:pPr>
        <w:rPr>
          <w:rFonts w:cs="Calibri" w:cstheme="minorAscii"/>
          <w:b w:val="1"/>
          <w:bCs w:val="1"/>
          <w:sz w:val="28"/>
          <w:szCs w:val="28"/>
          <w:lang w:val="pt-PT"/>
        </w:rPr>
      </w:pPr>
    </w:p>
    <w:p w:rsidRPr="00660535" w:rsidR="004D41CA" w:rsidP="0027BF32" w:rsidRDefault="00722871" w14:paraId="5B00B630" w14:textId="7B481D1C" w14:noSpellErr="1">
      <w:pPr>
        <w:jc w:val="center"/>
        <w:rPr>
          <w:rFonts w:cs="Calibri" w:cstheme="minorAscii"/>
          <w:b w:val="1"/>
          <w:bCs w:val="1"/>
          <w:sz w:val="28"/>
          <w:szCs w:val="28"/>
        </w:rPr>
      </w:pPr>
      <w:r w:rsidRPr="0027BF32" w:rsidR="00722871">
        <w:rPr>
          <w:b w:val="1"/>
          <w:bCs w:val="1"/>
          <w:sz w:val="28"/>
          <w:szCs w:val="28"/>
        </w:rPr>
        <w:t>FORMULAIRE ACTE D’</w:t>
      </w:r>
      <w:r w:rsidRPr="0027BF32" w:rsidR="00AD2554">
        <w:rPr>
          <w:b w:val="1"/>
          <w:bCs w:val="1"/>
          <w:sz w:val="28"/>
          <w:szCs w:val="28"/>
        </w:rPr>
        <w:t>ENGAGEMENT</w:t>
      </w:r>
      <w:r w:rsidRPr="0027BF32" w:rsidR="00722871">
        <w:rPr>
          <w:b w:val="1"/>
          <w:bCs w:val="1"/>
          <w:sz w:val="28"/>
          <w:szCs w:val="28"/>
        </w:rPr>
        <w:t xml:space="preserve"> </w:t>
      </w:r>
      <w:r w:rsidRPr="0027BF32" w:rsidR="00E62B7D">
        <w:rPr>
          <w:b w:val="1"/>
          <w:bCs w:val="1"/>
          <w:sz w:val="28"/>
          <w:szCs w:val="28"/>
        </w:rPr>
        <w:t>(</w:t>
      </w:r>
      <w:r w:rsidRPr="0027BF32" w:rsidR="00722871">
        <w:rPr>
          <w:b w:val="1"/>
          <w:bCs w:val="1"/>
          <w:sz w:val="28"/>
          <w:szCs w:val="28"/>
        </w:rPr>
        <w:t>F</w:t>
      </w:r>
      <w:r w:rsidRPr="0027BF32" w:rsidR="00404E74">
        <w:rPr>
          <w:b w:val="1"/>
          <w:bCs w:val="1"/>
          <w:sz w:val="28"/>
          <w:szCs w:val="28"/>
        </w:rPr>
        <w:t>AE</w:t>
      </w:r>
      <w:r w:rsidRPr="0027BF32" w:rsidR="00E62B7D">
        <w:rPr>
          <w:b w:val="1"/>
          <w:bCs w:val="1"/>
          <w:sz w:val="28"/>
          <w:szCs w:val="28"/>
        </w:rPr>
        <w:t>)</w:t>
      </w:r>
    </w:p>
    <w:p w:rsidRPr="00E04910" w:rsidR="004D41CA" w:rsidRDefault="004D41CA" w14:paraId="3704DAB1" w14:textId="49DFF5D4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Pr="00E04910" w:rsidR="0075774B" w14:paraId="4CB4E5F9" w14:textId="77777777">
        <w:tc>
          <w:tcPr>
            <w:tcW w:w="9062" w:type="dxa"/>
            <w:tcBorders>
              <w:bottom w:val="nil"/>
            </w:tcBorders>
          </w:tcPr>
          <w:p w:rsidRPr="00E04910" w:rsidR="0075774B" w:rsidRDefault="0075774B" w14:paraId="66FDA658" w14:textId="6EB00294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:rsidRPr="00E04910" w:rsidR="0075774B" w:rsidP="00B578F2" w:rsidRDefault="0075774B" w14:paraId="79D631C5" w14:textId="29403D6A">
            <w:pPr>
              <w:rPr>
                <w:rFonts w:cstheme="minorHAnsi"/>
              </w:rPr>
            </w:pPr>
          </w:p>
          <w:p w:rsidRPr="00E04910" w:rsidR="00B578F2" w:rsidP="00B578F2" w:rsidRDefault="00AC562B" w14:paraId="0C0DD775" w14:textId="443712F8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Pr="00E04910" w:rsidR="00B578F2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Pr="00E04910" w:rsidR="00B578F2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Pr="00E04910" w:rsidR="00B578F2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Pr="00E04910" w:rsidR="00DB69AC">
              <w:rPr>
                <w:rFonts w:cstheme="minorHAnsi"/>
              </w:rPr>
              <w:t>remplir les [</w:t>
            </w:r>
            <w:r w:rsidRPr="00E04910" w:rsidR="00DB69AC">
              <w:rPr>
                <w:rFonts w:cstheme="minorHAnsi"/>
                <w:highlight w:val="lightGray"/>
              </w:rPr>
              <w:t xml:space="preserve">parties </w:t>
            </w:r>
            <w:r w:rsidRPr="00E04910" w:rsidR="00DB69AC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Pr="00E04910" w:rsidR="00DB69AC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Pr="00E04910" w:rsidR="00B578F2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Pr="00E04910" w:rsidR="00B578F2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Pr="00E04910" w:rsidR="00B578F2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Pr="00E04910" w:rsidR="00B578F2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:rsidRPr="00E04910" w:rsidR="00B578F2" w:rsidP="00B578F2" w:rsidRDefault="00B578F2" w14:paraId="2BE35EB4" w14:textId="20D3D66F">
            <w:pPr>
              <w:rPr>
                <w:rFonts w:cstheme="minorHAnsi"/>
              </w:rPr>
            </w:pPr>
          </w:p>
        </w:tc>
      </w:tr>
      <w:tr w:rsidRPr="00E04910" w:rsidR="0075774B" w14:paraId="33753B02" w14:textId="77777777">
        <w:tc>
          <w:tcPr>
            <w:tcW w:w="9062" w:type="dxa"/>
            <w:tcBorders>
              <w:top w:val="nil"/>
            </w:tcBorders>
          </w:tcPr>
          <w:p w:rsidRPr="00E04910" w:rsidR="00E7441D" w:rsidP="00B1684B" w:rsidRDefault="00E7441D" w14:paraId="219F952A" w14:textId="01CFF24F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Pr="00E04910" w:rsidR="00B578F2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Pr="00E04910" w:rsidR="003E1716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Pr="00E04910" w:rsidR="00B578F2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:rsidRPr="00E04910" w:rsidR="00143175" w:rsidP="00E7441D" w:rsidRDefault="00143175" w14:paraId="638E2BD3" w14:textId="77777777">
            <w:pPr>
              <w:jc w:val="both"/>
              <w:rPr>
                <w:rFonts w:cstheme="minorHAnsi"/>
                <w:bCs/>
              </w:rPr>
            </w:pPr>
          </w:p>
          <w:p w:rsidRPr="00E04910" w:rsidR="0075774B" w:rsidP="00B427F0" w:rsidRDefault="00E7441D" w14:paraId="23D16750" w14:textId="4098166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Pr="00E04910" w:rsidR="001F1222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Pr="00E04910" w:rsidR="001F1222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:rsidRPr="00E04910" w:rsidR="0054047C" w:rsidRDefault="0054047C" w14:paraId="082E1CF9" w14:textId="77777777">
      <w:pPr>
        <w:rPr>
          <w:rFonts w:cstheme="minorHAnsi"/>
        </w:rPr>
      </w:pPr>
    </w:p>
    <w:p w:rsidRPr="00E04910" w:rsidR="00B578F2" w:rsidP="00A448E8" w:rsidRDefault="00B578F2" w14:paraId="4467178C" w14:textId="32BCBA5E">
      <w:pPr>
        <w:pStyle w:val="Heading1"/>
        <w:rPr>
          <w:rFonts w:cstheme="minorHAnsi"/>
        </w:rPr>
      </w:pPr>
      <w:bookmarkStart w:name="_Toc89188294" w:id="1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14"/>
      <w:r w:rsidRPr="00E04910">
        <w:rPr>
          <w:rFonts w:cstheme="minorHAnsi"/>
        </w:rPr>
        <w:t xml:space="preserve"> </w:t>
      </w:r>
    </w:p>
    <w:p w:rsidRPr="00E04910" w:rsidR="00B578F2" w:rsidP="00B578F2" w:rsidRDefault="00B578F2" w14:paraId="41FF3A30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:rsidRPr="00E04910" w:rsidR="00B578F2" w:rsidP="00B578F2" w:rsidRDefault="00B578F2" w14:paraId="77682597" w14:textId="77777777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:rsidRPr="00E04910" w:rsidR="00B578F2" w:rsidP="00B578F2" w:rsidRDefault="00B578F2" w14:paraId="7177101B" w14:textId="77777777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:rsidRPr="00E04910" w:rsidR="00B578F2" w:rsidP="00B578F2" w:rsidRDefault="00B578F2" w14:paraId="7FB1DE8E" w14:textId="50BCEED9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:rsidRPr="00E04910" w:rsidR="00B578F2" w:rsidP="00B578F2" w:rsidRDefault="00B578F2" w14:paraId="6E7C2119" w14:textId="66BC45BF">
      <w:pPr>
        <w:pStyle w:val="Heading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:rsidR="001043B0" w:rsidP="04B6D6AF" w:rsidRDefault="000974E7" w14:paraId="6E3080FD" w14:textId="017321F5">
      <w:pPr/>
      <w:r w:rsidRPr="0027BF32" w:rsidR="000974E7">
        <w:rPr>
          <w:rFonts w:eastAsia="Times"/>
          <w:lang w:eastAsia="fr-FR"/>
        </w:rPr>
        <w:t>L</w:t>
      </w:r>
      <w:r w:rsidRPr="0027BF32" w:rsidR="00576406">
        <w:rPr>
          <w:rFonts w:eastAsia="Times"/>
          <w:lang w:eastAsia="fr-FR"/>
        </w:rPr>
        <w:t xml:space="preserve">e présent Contrat </w:t>
      </w:r>
      <w:r w:rsidRPr="0027BF32" w:rsidR="000974E7">
        <w:rPr>
          <w:rFonts w:eastAsia="Times"/>
          <w:lang w:eastAsia="fr-FR"/>
        </w:rPr>
        <w:t xml:space="preserve">porte sur </w:t>
      </w:r>
      <w:r w:rsidRPr="0027BF32" w:rsidR="1F411F81">
        <w:rPr>
          <w:rFonts w:eastAsia="Times"/>
          <w:lang w:eastAsia="fr-FR"/>
        </w:rPr>
        <w:t>la f</w:t>
      </w:r>
      <w:r w:rsidRPr="0027BF32" w:rsidR="1F411F81">
        <w:rPr>
          <w:rFonts w:ascii="Calibri" w:hAnsi="Calibri" w:eastAsia="Calibri" w:cs="Calibri"/>
          <w:color w:val="000000" w:themeColor="text1" w:themeTint="FF" w:themeShade="FF"/>
        </w:rPr>
        <w:t>ormation et l’accompagnement à la production en Datajournalisme au Bénin</w:t>
      </w:r>
      <w:r w:rsidRPr="0027BF32" w:rsidR="798D49C6">
        <w:rPr>
          <w:rFonts w:ascii="Calibri" w:hAnsi="Calibri" w:eastAsia="Calibri" w:cs="Calibri"/>
          <w:color w:val="000000" w:themeColor="text1" w:themeTint="FF" w:themeShade="FF"/>
        </w:rPr>
        <w:t xml:space="preserve"> par une personne experte internationale (lot 1</w:t>
      </w:r>
      <w:r w:rsidRPr="0027BF32" w:rsidR="798D49C6">
        <w:rPr>
          <w:rFonts w:ascii="Calibri" w:hAnsi="Calibri" w:eastAsia="Calibri" w:cs="Calibri"/>
          <w:color w:val="000000" w:themeColor="text1" w:themeTint="FF" w:themeShade="FF"/>
        </w:rPr>
        <w:t xml:space="preserve">) </w:t>
      </w:r>
    </w:p>
    <w:p w:rsidR="7C598E6F" w:rsidP="7C598E6F" w:rsidRDefault="7C598E6F" w14:paraId="1180BA86" w14:textId="3BD02A5D">
      <w:pPr>
        <w:jc w:val="both"/>
        <w:rPr>
          <w:rFonts w:ascii="Calibri" w:hAnsi="Calibri" w:eastAsia="Calibri" w:cs="Calibri"/>
        </w:rPr>
      </w:pPr>
    </w:p>
    <w:p w:rsidR="00E35B17" w:rsidP="0027BF32" w:rsidRDefault="001043B0" w14:paraId="5DE4A84E" w14:textId="5EE8ABE4">
      <w:pPr>
        <w:rPr>
          <w:rFonts w:cs="Calibri" w:cstheme="minorAscii"/>
          <w:i w:val="1"/>
          <w:iCs w:val="1"/>
        </w:rPr>
      </w:pPr>
      <w:r w:rsidRPr="0027BF32" w:rsidR="001043B0">
        <w:rPr>
          <w:rFonts w:eastAsia="Times" w:cs="Calibri" w:cstheme="minorAscii"/>
          <w:lang w:eastAsia="fr-FR"/>
        </w:rPr>
        <w:t>Ce Formulaire Acte d’</w:t>
      </w:r>
      <w:r w:rsidRPr="0027BF32" w:rsidR="00AD2554">
        <w:rPr>
          <w:rFonts w:eastAsia="Times" w:cs="Calibri" w:cstheme="minorAscii"/>
          <w:lang w:eastAsia="fr-FR"/>
        </w:rPr>
        <w:t>Engagement</w:t>
      </w:r>
      <w:r w:rsidRPr="0027BF32" w:rsidR="001043B0">
        <w:rPr>
          <w:rFonts w:eastAsia="Times" w:cs="Calibri" w:cstheme="minorAscii"/>
          <w:lang w:eastAsia="fr-FR"/>
        </w:rPr>
        <w:t xml:space="preserve"> correspond</w:t>
      </w:r>
      <w:r w:rsidRPr="0027BF32" w:rsidR="00E35B17">
        <w:rPr>
          <w:rFonts w:cs="Calibri" w:cstheme="minorAscii"/>
          <w:i w:val="1"/>
          <w:iCs w:val="1"/>
        </w:rPr>
        <w:t>:</w:t>
      </w:r>
    </w:p>
    <w:p w:rsidRPr="00E35B17" w:rsidR="00E35B17" w:rsidDel="008F648C" w:rsidP="0027BF32" w:rsidRDefault="00E35B17" w14:textId="456EB6D7" w14:paraId="6F4521F3">
      <w:pPr>
        <w:numPr>
          <w:ilvl w:val="0"/>
          <w:numId w:val="8"/>
        </w:numPr>
        <w:rPr>
          <w:rFonts w:cs="Calibri" w:cstheme="minorAscii"/>
          <w:i w:val="1"/>
          <w:iCs w:val="1"/>
        </w:rPr>
      </w:pPr>
      <w:del w:author="BABY Marion" w:date="2024-12-20T13:40:00Z" w:id="22">
        <w:r w:rsidRPr="0027BF32">
          <w:rPr>
            <w:rFonts w:cs="Calibri" w:cstheme="minorAscii"/>
            <w:b w:val="1"/>
            <w:bCs w:val="1"/>
          </w:rPr>
          <w:fldChar w:fldCharType="begin"/>
        </w:r>
        <w:r w:rsidRPr="0027BF32">
          <w:rPr>
            <w:rFonts w:cs="Calibri" w:cstheme="minorAscii"/>
            <w:b w:val="1"/>
            <w:bCs w:val="1"/>
          </w:rPr>
          <w:delInstrText xml:space="preserve"> FORMCHECKBOX </w:delInstrText>
        </w:r>
        <w:r w:rsidR="006A0FF9">
          <w:rPr>
            <w:rFonts w:cstheme="minorHAnsi"/>
            <w:b/>
          </w:rPr>
        </w:r>
        <w:r w:rsidRPr="0027BF32">
          <w:rPr>
            <w:rFonts w:cs="Calibri" w:cstheme="minorAscii"/>
            <w:b w:val="1"/>
            <w:bCs w:val="1"/>
          </w:rPr>
          <w:fldChar w:fldCharType="separate"/>
        </w:r>
        <w:r w:rsidRPr="0027BF32">
          <w:rPr>
            <w:rFonts w:cs="Calibri" w:cstheme="minorAscii"/>
          </w:rPr>
          <w:fldChar w:fldCharType="end"/>
        </w:r>
      </w:del>
      <w:r w:rsidRPr="0027BF32">
        <w:rPr>
          <w:rFonts w:cs="Calibri" w:cstheme="minorAsci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BF32">
        <w:rPr>
          <w:rFonts w:cs="Calibri" w:cstheme="minorAscii"/>
        </w:rPr>
        <w:instrText xml:space="preserve"> FORMCHECKBOX </w:instrText>
      </w:r>
      <w:r w:rsidR="006A0FF9">
        <w:rPr>
          <w:rFonts w:cstheme="minorHAnsi"/>
        </w:rPr>
      </w:r>
      <w:r w:rsidRPr="0027BF32" w:rsidR="006A0FF9">
        <w:rPr>
          <w:rFonts w:cs="Calibri" w:cstheme="minorAscii"/>
        </w:rPr>
        <w:fldChar w:fldCharType="separate"/>
      </w:r>
      <w:r w:rsidRPr="0027BF32">
        <w:rPr>
          <w:rFonts w:cs="Calibri" w:cstheme="minorAscii"/>
        </w:rPr>
        <w:fldChar w:fldCharType="end"/>
      </w:r>
      <w:r w:rsidRPr="0027BF32" w:rsidR="00E35B17">
        <w:rPr>
          <w:rFonts w:cs="Calibri" w:cstheme="minorAscii"/>
        </w:rPr>
        <w:t xml:space="preserve">  </w:t>
      </w:r>
      <w:proofErr w:type="gramStart"/>
      <w:r w:rsidRPr="0027BF32" w:rsidR="00E35B17">
        <w:rPr>
          <w:rFonts w:cs="Calibri" w:cstheme="minorAscii"/>
        </w:rPr>
        <w:t>au</w:t>
      </w:r>
      <w:proofErr w:type="gramEnd"/>
      <w:r w:rsidRPr="0027BF32" w:rsidR="00E35B17">
        <w:rPr>
          <w:rFonts w:cs="Calibri" w:cstheme="minorAscii"/>
        </w:rPr>
        <w:t xml:space="preserve"> lot n</w:t>
      </w:r>
      <w:r w:rsidRPr="0027BF32" w:rsidR="00CC2358">
        <w:rPr>
          <w:rFonts w:cs="Calibri" w:cstheme="minorAscii"/>
        </w:rPr>
        <w:t>°</w:t>
      </w:r>
      <w:r w:rsidRPr="0027BF32" w:rsidR="00CC2358">
        <w:rPr>
          <w:rFonts w:cs="Calibri" w:cstheme="minorAscii"/>
        </w:rPr>
        <w:t xml:space="preserve">1</w:t>
      </w:r>
      <w:r w:rsidRPr="0027BF32" w:rsidDel="00CC2358" w:rsidR="00CC2358">
        <w:rPr>
          <w:rFonts w:cs="Calibri" w:cstheme="minorAscii"/>
        </w:rPr>
        <w:t xml:space="preserve"> </w:t>
      </w:r>
      <w:r w:rsidRPr="0027BF32" w:rsidR="00E35B17">
        <w:rPr>
          <w:rFonts w:cs="Calibri" w:cstheme="minorAscii"/>
        </w:rPr>
        <w:t xml:space="preserve">de la procédure de passation du Contrat </w:t>
      </w:r>
    </w:p>
    <w:p w:rsidRPr="00E35B17" w:rsidR="00EB0EB5" w:rsidP="00E35B17" w:rsidRDefault="00EB0EB5" w14:paraId="7F1308E2" w14:textId="77777777">
      <w:pPr>
        <w:rPr>
          <w:rFonts w:cstheme="minorHAnsi"/>
        </w:rPr>
      </w:pPr>
    </w:p>
    <w:p w:rsidRPr="001043B0" w:rsidR="00181888" w:rsidP="001043B0" w:rsidRDefault="00181888" w14:paraId="37A2183E" w14:textId="3F9E58B6">
      <w:pPr>
        <w:pStyle w:val="Heading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:rsidRPr="00492A54" w:rsidR="00181888" w:rsidP="00181888" w:rsidRDefault="006A0FF9" w14:paraId="48DE20BC" w14:textId="3D664231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hint="eastAsia" w:ascii="MS Gothic" w:hAnsi="MS Gothic" w:eastAsia="MS Gothic" w:cstheme="minorHAnsi"/>
              <w:b/>
            </w:rPr>
            <w:t>☐</w:t>
          </w:r>
        </w:sdtContent>
      </w:sdt>
      <w:r w:rsidRPr="00492A54" w:rsidR="00181888">
        <w:rPr>
          <w:rFonts w:eastAsiaTheme="majorEastAsia" w:cstheme="minorHAnsi"/>
          <w:b/>
        </w:rPr>
        <w:t xml:space="preserve"> </w:t>
      </w:r>
      <w:r w:rsidRPr="00E95C4D" w:rsidR="001043B0">
        <w:rPr>
          <w:rFonts w:eastAsiaTheme="majorEastAsia" w:cstheme="minorHAnsi"/>
          <w:b/>
          <w:u w:val="single"/>
        </w:rPr>
        <w:t>La société candidate se présente seule </w:t>
      </w:r>
      <w:r w:rsidRPr="00E95C4D" w:rsidR="00181888">
        <w:rPr>
          <w:rFonts w:eastAsiaTheme="majorEastAsia" w:cstheme="minorHAnsi"/>
          <w:b/>
          <w:u w:val="single"/>
        </w:rPr>
        <w:t>:</w:t>
      </w:r>
      <w:r w:rsidRPr="00492A54" w:rsidR="00181888">
        <w:rPr>
          <w:rFonts w:eastAsiaTheme="majorEastAsia" w:cstheme="minorHAnsi"/>
          <w:bCs/>
        </w:rPr>
        <w:t xml:space="preserve"> </w:t>
      </w:r>
    </w:p>
    <w:p w:rsidRPr="0079154E" w:rsidR="00181888" w:rsidP="00181888" w:rsidRDefault="00181888" w14:paraId="0C9AA145" w14:textId="55BB92B2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name="_Hlk79048886" w:id="2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:rsidRPr="00854892" w:rsidR="00DC7E51" w:rsidP="00181888" w:rsidRDefault="00DC7E51" w14:paraId="26462183" w14:textId="09A834D1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name="_Hlk116478871" w:id="27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Pr="00492A54" w:rsidR="0079154E">
        <w:rPr>
          <w:rFonts w:eastAsia="Times" w:cstheme="minorHAnsi"/>
          <w:highlight w:val="lightGray"/>
          <w:lang w:eastAsia="fr-FR"/>
        </w:rPr>
        <w:t>[à compléter]</w:t>
      </w:r>
      <w:bookmarkEnd w:id="27"/>
    </w:p>
    <w:p w:rsidRPr="00854892" w:rsidR="00181888" w:rsidP="00181888" w:rsidRDefault="00181888" w14:paraId="232986CC" w14:textId="26D51F11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:rsidRPr="00854892" w:rsidR="00181888" w:rsidP="00181888" w:rsidRDefault="00181888" w14:paraId="0B24F277" w14:textId="2EEA7530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2376751B" w14:textId="77777777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854892" w:rsidR="00181888" w:rsidP="00181888" w:rsidRDefault="00181888" w14:paraId="1277574A" w14:textId="68056741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:rsidRPr="00492A54" w:rsidR="00181888" w:rsidP="00181888" w:rsidRDefault="00181888" w14:paraId="075C7A7E" w14:textId="739E74AC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26"/>
    <w:p w:rsidR="00181888" w:rsidP="00181888" w:rsidRDefault="00181888" w14:paraId="01D3E7A1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Pr="00492A54" w:rsidR="0066646F" w:rsidP="00181888" w:rsidRDefault="0066646F" w14:paraId="74481918" w14:textId="77777777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:rsidR="00181888" w:rsidP="00181888" w:rsidRDefault="006A0FF9" w14:paraId="270F6F95" w14:textId="3B790B02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6E85" w:rsidR="00181888">
            <w:rPr>
              <w:rFonts w:hint="eastAsia" w:ascii="MS Gothic" w:hAnsi="MS Gothic" w:eastAsia="MS Gothic" w:cstheme="minorHAnsi"/>
              <w:b/>
              <w:bCs/>
              <w:u w:val="single"/>
              <w:lang w:eastAsia="fr-FR"/>
            </w:rPr>
            <w:t>☐</w:t>
          </w:r>
        </w:sdtContent>
      </w:sdt>
      <w:r w:rsidRPr="00D06E85" w:rsidR="00181888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Pr="00D06E85" w:rsidR="00F927B7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Pr="00D06E85" w:rsidR="00F927B7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Pr="00180D9A" w:rsidR="00181888">
        <w:rPr>
          <w:rStyle w:val="FootnoteReference"/>
          <w:rFonts w:eastAsia="Times New Roman"/>
          <w:b/>
          <w:bCs/>
          <w:lang w:eastAsia="zh-CN"/>
        </w:rPr>
        <w:footnoteReference w:id="2"/>
      </w:r>
      <w:r w:rsidRPr="00D06E85" w:rsidR="00181888">
        <w:rPr>
          <w:rFonts w:eastAsia="Times New Roman" w:cstheme="minorHAnsi"/>
          <w:b/>
          <w:bCs/>
          <w:u w:val="single"/>
          <w:lang w:eastAsia="zh-CN"/>
        </w:rPr>
        <w:t> :</w:t>
      </w:r>
    </w:p>
    <w:p w:rsidRPr="00492A54" w:rsidR="00181888" w:rsidP="00181888" w:rsidRDefault="00181888" w14:paraId="163867DF" w14:textId="77777777">
      <w:pPr>
        <w:pStyle w:val="NoSpacing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FootnoteReference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</w:r>
      <w:r w:rsidRPr="00492A54">
        <w:rPr>
          <w:lang w:eastAsia="zh-CN"/>
        </w:rPr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>
            <w:rPr>
              <w:rFonts w:ascii="Segoe UI Symbol" w:hAnsi="Segoe UI Symbol" w:eastAsia="MS Gothic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FootnoteReference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:rsidRPr="00492A54" w:rsidR="00181888" w:rsidP="00181888" w:rsidRDefault="00181888" w14:paraId="0CF58718" w14:textId="77777777">
      <w:pPr>
        <w:pStyle w:val="NoSpacing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:rsidRPr="0029412C" w:rsidR="00181888" w:rsidP="00181888" w:rsidRDefault="006A0FF9" w14:paraId="424C5638" w14:textId="5143D1E5">
      <w:pPr>
        <w:pStyle w:val="NoSpacing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1888">
            <w:rPr>
              <w:rFonts w:hint="eastAsia" w:ascii="MS Gothic" w:hAnsi="MS Gothic" w:eastAsia="MS Gothic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Pr="00492A54" w:rsidR="00D054EB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Pr="00492A54" w:rsidR="00D054EB">
        <w:rPr>
          <w:rFonts w:eastAsia="Times"/>
          <w:iCs/>
          <w:lang w:eastAsia="zh-CN"/>
        </w:rPr>
        <w:t xml:space="preserve"> </w:t>
      </w:r>
      <w:r w:rsidRPr="00492A54" w:rsidR="00181888">
        <w:rPr>
          <w:rFonts w:eastAsia="Times"/>
          <w:iCs/>
          <w:lang w:eastAsia="zh-CN"/>
        </w:rPr>
        <w:tab/>
      </w:r>
      <w:r w:rsidRPr="00492A54" w:rsidR="00181888">
        <w:rPr>
          <w:rFonts w:eastAsia="Times"/>
          <w:iCs/>
          <w:lang w:eastAsia="zh-CN"/>
        </w:rPr>
        <w:t>OU</w:t>
      </w:r>
      <w:r w:rsidRPr="00492A54" w:rsidR="00181888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92A54" w:rsidR="00181888">
            <w:rPr>
              <w:rFonts w:ascii="Segoe UI Symbol" w:hAnsi="Segoe UI Symbol" w:eastAsia="Times" w:cs="Segoe UI Symbol"/>
              <w:iCs/>
              <w:lang w:eastAsia="zh-CN"/>
            </w:rPr>
            <w:t>☐</w:t>
          </w:r>
        </w:sdtContent>
      </w:sdt>
      <w:r w:rsidRPr="00492A54" w:rsidR="00181888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Pr="00492A54" w:rsidR="00D054EB">
        <w:rPr>
          <w:rFonts w:eastAsia="Times"/>
          <w:iCs/>
          <w:lang w:eastAsia="zh-CN"/>
        </w:rPr>
        <w:t>ui</w:t>
      </w:r>
    </w:p>
    <w:p w:rsidRPr="00492A54" w:rsidR="00181888" w:rsidP="00181888" w:rsidRDefault="00181888" w14:paraId="05948C85" w14:textId="77777777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Pr="00492A54" w:rsidR="00181888" w:rsidTr="00D054EB" w14:paraId="32C1124F" w14:textId="77777777">
        <w:trPr>
          <w:trHeight w:val="521"/>
        </w:trPr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0D1ACB8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:rsidRPr="00492A54" w:rsidR="00181888" w:rsidP="00A448E8" w:rsidRDefault="00181888" w14:paraId="16DC0083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:rsidRPr="00492A54" w:rsidR="00181888" w:rsidP="00A448E8" w:rsidRDefault="00181888" w14:paraId="110C6A20" w14:textId="77777777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55A735E9" w14:textId="507CDF7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9D9D9" w:themeFill="background1" w:themeFillShade="D9"/>
          </w:tcPr>
          <w:p w:rsidRPr="00492A54" w:rsidR="00181888" w:rsidP="00A448E8" w:rsidRDefault="00181888" w14:paraId="4F0CA274" w14:textId="7777777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Pr="00492A54" w:rsidR="00181888" w:rsidTr="00D054EB" w14:paraId="3FE6049C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RDefault="00181888" w14:paraId="33E83632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RDefault="00181888" w14:paraId="6E73D94E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492A54" w:rsidR="00181888" w:rsidRDefault="00181888" w14:paraId="6D64679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Pr="00492A54" w:rsidR="00181888" w:rsidTr="00D054EB" w14:paraId="2D734A80" w14:textId="77777777">
        <w:trPr>
          <w:trHeight w:val="443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RDefault="00181888" w14:paraId="764BB3E7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RDefault="00181888" w14:paraId="51419FF3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92A54" w:rsidR="00181888" w:rsidRDefault="00181888" w14:paraId="5DA21101" w14:textId="77777777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:rsidR="00020154" w:rsidP="007C7F6F" w:rsidRDefault="00020154" w14:paraId="2D1C6BC1" w14:textId="03659A37">
      <w:pPr>
        <w:rPr>
          <w:rFonts w:cstheme="minorHAnsi"/>
        </w:rPr>
      </w:pPr>
    </w:p>
    <w:p w:rsidRPr="00E04910" w:rsidR="00711840" w:rsidP="00711840" w:rsidRDefault="00711840" w14:paraId="2253A188" w14:textId="1FEF25CD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:rsidRPr="00E04910" w:rsidR="00D054EB" w:rsidP="00D054EB" w:rsidRDefault="00D054EB" w14:paraId="1E3880F1" w14:textId="77777777">
      <w:pPr>
        <w:pStyle w:val="Heading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:rsidR="00D054EB" w:rsidP="00D054EB" w:rsidRDefault="00D054EB" w14:paraId="2F3002BD" w14:textId="67E09105">
      <w:pPr>
        <w:jc w:val="both"/>
      </w:pPr>
      <w:r>
        <w:t xml:space="preserve">La durée du Contrat est de </w:t>
      </w:r>
      <w:r w:rsidR="1E64A8E4">
        <w:t>douze (12)</w:t>
      </w:r>
      <w:r>
        <w:t xml:space="preserve"> mois à compter de la </w:t>
      </w:r>
      <w:r w:rsidR="0001223A">
        <w:t>date de notification</w:t>
      </w:r>
      <w:r>
        <w:t xml:space="preserve"> du Contrat. </w:t>
      </w:r>
    </w:p>
    <w:p w:rsidRPr="00E04910" w:rsidR="00D054EB" w:rsidP="04B6D6AF" w:rsidRDefault="00D054EB" w14:paraId="5FE5CE39" w14:textId="7116A565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/>
          <w:lang w:eastAsia="zh-CN"/>
        </w:rPr>
      </w:pPr>
      <w:r w:rsidRPr="04B6D6AF">
        <w:rPr>
          <w:rFonts w:eastAsia="Times New Roman"/>
          <w:lang w:eastAsia="zh-CN"/>
        </w:rPr>
        <w:t xml:space="preserve">Le </w:t>
      </w:r>
      <w:r w:rsidRPr="04B6D6AF" w:rsidR="00167F87">
        <w:rPr>
          <w:rFonts w:eastAsia="Times New Roman"/>
          <w:lang w:eastAsia="zh-CN"/>
        </w:rPr>
        <w:t>C</w:t>
      </w:r>
      <w:r w:rsidRPr="04B6D6AF">
        <w:rPr>
          <w:rFonts w:eastAsia="Times New Roman"/>
          <w:lang w:eastAsia="zh-CN"/>
        </w:rPr>
        <w:t>ontrat est reconductible :</w:t>
      </w:r>
      <w:r w:rsidRPr="04B6D6AF" w:rsidR="268BDD75">
        <w:rPr>
          <w:rFonts w:eastAsia="Times New Roman"/>
          <w:lang w:eastAsia="zh-CN"/>
        </w:rPr>
        <w:t xml:space="preserve"> </w:t>
      </w:r>
      <w:proofErr w:type="gramStart"/>
      <w:r w:rsidRPr="04B6D6AF" w:rsidR="2728B08E">
        <w:rPr>
          <w:rFonts w:eastAsia="Times New Roman"/>
          <w:lang w:eastAsia="zh-CN"/>
        </w:rPr>
        <w:t xml:space="preserve">☒  </w:t>
      </w:r>
      <w:r w:rsidRPr="04B6D6AF" w:rsidR="268BDD75">
        <w:rPr>
          <w:rFonts w:eastAsia="Times New Roman"/>
          <w:lang w:eastAsia="zh-CN"/>
        </w:rPr>
        <w:t>OUI</w:t>
      </w:r>
      <w:proofErr w:type="gramEnd"/>
      <w:r w:rsidRPr="04B6D6AF" w:rsidR="268BDD75">
        <w:rPr>
          <w:rFonts w:eastAsia="Times New Roman"/>
          <w:lang w:eastAsia="zh-CN"/>
        </w:rPr>
        <w:t xml:space="preserve">      </w:t>
      </w:r>
      <w:r w:rsidRPr="04B6D6AF" w:rsidR="22A0AD2B">
        <w:rPr>
          <w:rFonts w:eastAsia="Times New Roman"/>
          <w:lang w:eastAsia="zh-CN"/>
        </w:rPr>
        <w:t xml:space="preserve">☐  </w:t>
      </w:r>
      <w:r w:rsidRPr="04B6D6AF" w:rsidR="268BDD75">
        <w:rPr>
          <w:rFonts w:eastAsia="Times New Roman"/>
          <w:lang w:eastAsia="zh-CN"/>
        </w:rPr>
        <w:t xml:space="preserve">NON </w:t>
      </w:r>
    </w:p>
    <w:p w:rsidRPr="00E04910" w:rsidR="00D054EB" w:rsidP="04B6D6AF" w:rsidRDefault="00D054EB" w14:paraId="0E253814" w14:textId="77777777">
      <w:pPr>
        <w:tabs>
          <w:tab w:val="left" w:pos="851"/>
        </w:tabs>
        <w:suppressAutoHyphens/>
        <w:spacing w:after="0" w:line="240" w:lineRule="auto"/>
        <w:rPr>
          <w:rFonts w:eastAsia="Times New Roman"/>
          <w:lang w:eastAsia="zh-CN"/>
        </w:rPr>
      </w:pPr>
      <w:r w:rsidRPr="04B6D6AF">
        <w:rPr>
          <w:rFonts w:eastAsia="Times New Roman"/>
          <w:i/>
          <w:iCs/>
          <w:lang w:eastAsia="zh-CN"/>
        </w:rPr>
        <w:t>(Cocher la case correspondante)</w:t>
      </w:r>
    </w:p>
    <w:p w:rsidRPr="00E04910" w:rsidR="00D054EB" w:rsidP="04B6D6AF" w:rsidRDefault="00D054EB" w14:paraId="44E502CD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</w:p>
    <w:p w:rsidRPr="00E04910" w:rsidR="00D054EB" w:rsidP="04B6D6AF" w:rsidRDefault="00D054EB" w14:paraId="20A93A68" w14:textId="77777777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/>
          <w:lang w:eastAsia="zh-CN"/>
        </w:rPr>
      </w:pPr>
      <w:r w:rsidRPr="04B6D6AF">
        <w:rPr>
          <w:rFonts w:eastAsia="Times New Roman"/>
          <w:lang w:eastAsia="zh-CN"/>
        </w:rPr>
        <w:t>Si oui, préciser :</w:t>
      </w:r>
    </w:p>
    <w:p w:rsidR="00D054EB" w:rsidP="04B6D6AF" w:rsidRDefault="00D054EB" w14:paraId="13EC1DBA" w14:textId="197EED9F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pacing w:before="120" w:after="0" w:line="240" w:lineRule="auto"/>
        <w:ind w:left="924" w:hanging="357"/>
        <w:jc w:val="both"/>
      </w:pPr>
      <w:r w:rsidRPr="04B6D6AF">
        <w:rPr>
          <w:rFonts w:eastAsia="Times New Roman"/>
          <w:lang w:eastAsia="zh-CN"/>
        </w:rPr>
        <w:t>Nombre des reconductions :</w:t>
      </w:r>
      <w:r w:rsidRPr="04B6D6AF" w:rsidR="64273A39">
        <w:t>1</w:t>
      </w:r>
    </w:p>
    <w:p w:rsidRPr="00E04910" w:rsidR="00D054EB" w:rsidP="04B6D6AF" w:rsidRDefault="00D054EB" w14:paraId="040BABD2" w14:textId="712B15EF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/>
          <w:lang w:eastAsia="zh-CN"/>
        </w:rPr>
      </w:pPr>
      <w:r w:rsidRPr="04B6D6AF">
        <w:rPr>
          <w:rFonts w:eastAsia="Times New Roman"/>
          <w:lang w:eastAsia="zh-CN"/>
        </w:rPr>
        <w:t>Durée de</w:t>
      </w:r>
      <w:r w:rsidRPr="04B6D6AF" w:rsidR="00A448E8">
        <w:rPr>
          <w:rFonts w:eastAsia="Times New Roman"/>
          <w:lang w:eastAsia="zh-CN"/>
        </w:rPr>
        <w:t xml:space="preserve"> chaque</w:t>
      </w:r>
      <w:r w:rsidRPr="04B6D6AF">
        <w:rPr>
          <w:rFonts w:eastAsia="Times New Roman"/>
          <w:lang w:eastAsia="zh-CN"/>
        </w:rPr>
        <w:t xml:space="preserve"> reconduction : </w:t>
      </w:r>
      <w:r w:rsidRPr="04B6D6AF" w:rsidR="15372BFC">
        <w:t>six (6) mois</w:t>
      </w:r>
    </w:p>
    <w:p w:rsidRPr="00E04910" w:rsidR="00BF74DC" w:rsidP="00BF74DC" w:rsidRDefault="00BF74DC" w14:paraId="714F8624" w14:textId="3DBABB60">
      <w:pPr>
        <w:pStyle w:val="Heading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:rsidR="00072B38" w:rsidP="00072B38" w:rsidRDefault="00A70516" w14:paraId="5950D024" w14:textId="43DB22EC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Pr="00E04910" w:rsidR="00BF74DC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Pr="00E04910" w:rsidR="00BF74DC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Pr="00E04910" w:rsidR="00B72DD8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Pr="00E04910" w:rsidR="00B72DD8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Pr="00E04910" w:rsidR="00B72DD8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Pr="00E04910" w:rsidR="00AD44A1">
        <w:rPr>
          <w:rFonts w:cstheme="minorHAnsi"/>
        </w:rPr>
        <w:t>'engage sur la base de son offre exprimée en euros.</w:t>
      </w:r>
    </w:p>
    <w:p w:rsidRPr="00E04910" w:rsidR="00685363" w:rsidP="00685363" w:rsidRDefault="00685363" w14:paraId="48A89CE3" w14:textId="77777777">
      <w:pPr>
        <w:pStyle w:val="Heading1"/>
        <w:rPr>
          <w:rFonts w:cstheme="minorHAnsi"/>
        </w:rPr>
      </w:pPr>
      <w:bookmarkStart w:name="_Toc307839116" w:id="28"/>
      <w:r w:rsidRPr="00E04910">
        <w:rPr>
          <w:rFonts w:cstheme="minorHAnsi"/>
        </w:rPr>
        <w:t xml:space="preserve">Article </w:t>
      </w:r>
      <w:r w:rsidRPr="00E04910">
        <w:rPr>
          <w:rStyle w:val="Heading1Char"/>
          <w:rFonts w:cstheme="minorHAnsi"/>
          <w:b/>
        </w:rPr>
        <w:fldChar w:fldCharType="begin"/>
      </w:r>
      <w:r w:rsidRPr="00E04910">
        <w:rPr>
          <w:rStyle w:val="Heading1Char"/>
          <w:rFonts w:cstheme="minorHAnsi"/>
          <w:b/>
        </w:rPr>
        <w:instrText xml:space="preserve"> AUTONUMLGL  \* Arabic \s . </w:instrText>
      </w:r>
      <w:r w:rsidRPr="00E04910">
        <w:rPr>
          <w:rStyle w:val="Heading1Ch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28"/>
      <w:r w:rsidRPr="00E04910">
        <w:rPr>
          <w:rFonts w:cstheme="minorHAnsi"/>
        </w:rPr>
        <w:t xml:space="preserve">PRIX </w:t>
      </w:r>
    </w:p>
    <w:bookmarkStart w:name="_Toc352341026" w:id="29"/>
    <w:p w:rsidRPr="00A958D3" w:rsidR="0053541F" w:rsidP="0053541F" w:rsidRDefault="0053541F" w14:paraId="5B05D9C8" w14:textId="77777777" w14:noSpellErr="1">
      <w:pPr>
        <w:pStyle w:val="Heading2"/>
      </w:pPr>
      <w:r>
        <w:fldChar w:fldCharType="begin"/>
      </w:r>
      <w:r>
        <w:instrText xml:space="preserve"> AUTONUMLGL  \* Arabic \s . </w:instrText>
      </w:r>
      <w:r>
        <w:fldChar w:fldCharType="end"/>
      </w:r>
      <w:r w:rsidR="0053541F">
        <w:rPr/>
        <w:t xml:space="preserve"> Dispositions générales </w:t>
      </w:r>
    </w:p>
    <w:p w:rsidRPr="00E04910" w:rsidR="0053541F" w:rsidP="0027BF32" w:rsidRDefault="0053541F" w14:paraId="0A80B596" w14:textId="77777777" w14:noSpellErr="1">
      <w:pPr>
        <w:jc w:val="both"/>
        <w:rPr>
          <w:rFonts w:cs="Calibri" w:cstheme="minorAscii"/>
        </w:rPr>
      </w:pPr>
      <w:r w:rsidRPr="0027BF32" w:rsidR="0053541F">
        <w:rPr>
          <w:rFonts w:cs="Calibri" w:cstheme="minorAscii"/>
        </w:rPr>
        <w:t xml:space="preserve">L’ensemble des prix du Contrat sont détaillés en Annexe </w:t>
      </w:r>
      <w:r w:rsidRPr="0027BF32" w:rsidR="0053541F">
        <w:rPr>
          <w:rFonts w:cs="Calibri" w:cstheme="minorAscii"/>
        </w:rPr>
        <w:t>1</w:t>
      </w:r>
      <w:r w:rsidRPr="0027BF32" w:rsidR="0053541F">
        <w:rPr>
          <w:rFonts w:cs="Calibri" w:cstheme="minorAscii"/>
        </w:rPr>
        <w:t xml:space="preserve"> du présent </w:t>
      </w:r>
      <w:r w:rsidRPr="0027BF32" w:rsidR="0053541F">
        <w:rPr>
          <w:rFonts w:cs="Calibri" w:cstheme="minorAscii"/>
        </w:rPr>
        <w:t xml:space="preserve">Formulaire </w:t>
      </w:r>
      <w:r w:rsidRPr="0027BF32" w:rsidR="0053541F">
        <w:rPr>
          <w:rFonts w:cs="Calibri" w:cstheme="minorAscii"/>
        </w:rPr>
        <w:t>Acte d’</w:t>
      </w:r>
      <w:r w:rsidRPr="0027BF32" w:rsidR="0053541F">
        <w:rPr>
          <w:rFonts w:cs="Calibri" w:cstheme="minorAscii"/>
        </w:rPr>
        <w:t>Engagement</w:t>
      </w:r>
      <w:r w:rsidRPr="0027BF32" w:rsidR="0053541F">
        <w:rPr>
          <w:rFonts w:cs="Calibri" w:cstheme="minorAscii"/>
        </w:rPr>
        <w:t>.</w:t>
      </w:r>
    </w:p>
    <w:p w:rsidRPr="00E04910" w:rsidR="0053541F" w:rsidP="0027BF32" w:rsidRDefault="0053541F" w14:paraId="06C2EC80" w14:textId="77777777" w14:noSpellErr="1">
      <w:pPr>
        <w:jc w:val="both"/>
        <w:rPr>
          <w:rFonts w:cs="Calibri" w:cstheme="minorAscii"/>
        </w:rPr>
      </w:pPr>
      <w:r w:rsidRPr="0027BF32" w:rsidR="0053541F">
        <w:rPr>
          <w:rFonts w:cs="Calibri" w:cstheme="minorAscii"/>
        </w:rPr>
        <w:t>L</w:t>
      </w:r>
      <w:r w:rsidRPr="0027BF32" w:rsidR="0053541F">
        <w:rPr>
          <w:rFonts w:cs="Calibri" w:cstheme="minorAscii"/>
        </w:rPr>
        <w:t>a société candidate</w:t>
      </w:r>
      <w:r w:rsidRPr="0027BF32" w:rsidR="0053541F">
        <w:rPr>
          <w:rFonts w:cs="Calibri" w:cstheme="minorAscii"/>
        </w:rPr>
        <w:t xml:space="preserve"> s’engage sur les prix HT et sur le</w:t>
      </w:r>
      <w:r w:rsidRPr="0027BF32" w:rsidR="0053541F">
        <w:rPr>
          <w:rFonts w:cs="Calibri" w:cstheme="minorAscii"/>
        </w:rPr>
        <w:t xml:space="preserve"> taux </w:t>
      </w:r>
      <w:r w:rsidRPr="0027BF32" w:rsidR="0053541F">
        <w:rPr>
          <w:rFonts w:cs="Calibri" w:cstheme="minorAscii"/>
        </w:rPr>
        <w:t xml:space="preserve">de la TVA. Tout dépassement des prix TTC est assumé par </w:t>
      </w:r>
      <w:r w:rsidRPr="0027BF32" w:rsidR="0053541F">
        <w:rPr>
          <w:rFonts w:cs="Calibri" w:cstheme="minorAscii"/>
        </w:rPr>
        <w:t>la société candidate</w:t>
      </w:r>
      <w:r w:rsidRPr="0027BF32" w:rsidR="0053541F">
        <w:rPr>
          <w:rFonts w:cs="Calibri" w:cstheme="minorAscii"/>
        </w:rPr>
        <w:t xml:space="preserve">, hors changement de règlementation </w:t>
      </w:r>
      <w:r w:rsidRPr="0027BF32" w:rsidR="0053541F">
        <w:rPr>
          <w:rFonts w:cs="Calibri" w:cstheme="minorAscii"/>
        </w:rPr>
        <w:t xml:space="preserve">fiscale </w:t>
      </w:r>
      <w:r w:rsidRPr="0027BF32" w:rsidR="0053541F">
        <w:rPr>
          <w:rFonts w:cs="Calibri" w:cstheme="minorAscii"/>
        </w:rPr>
        <w:t xml:space="preserve">postérieur à la remise de son offre. Toute optimisation fiscale bénéficie </w:t>
      </w:r>
      <w:r w:rsidRPr="0027BF32" w:rsidR="0053541F">
        <w:rPr>
          <w:rFonts w:cs="Calibri" w:cstheme="minorAscii"/>
        </w:rPr>
        <w:t>à CFI</w:t>
      </w:r>
      <w:r w:rsidRPr="0027BF32" w:rsidR="0053541F">
        <w:rPr>
          <w:rFonts w:cs="Calibri" w:cstheme="minorAscii"/>
        </w:rPr>
        <w:t>.</w:t>
      </w:r>
    </w:p>
    <w:p w:rsidRPr="00E04910" w:rsidR="0053541F" w:rsidP="0027BF32" w:rsidRDefault="0053541F" w14:paraId="7EF79608" w14:textId="3303C773" w14:noSpellErr="1">
      <w:pPr>
        <w:pStyle w:val="Heading2"/>
        <w:rPr>
          <w:rFonts w:cs="Calibri" w:cstheme="minorAscii"/>
        </w:rPr>
      </w:pPr>
      <w:r w:rsidRPr="0027BF32">
        <w:rPr>
          <w:rFonts w:cs="Calibri" w:cstheme="minorAscii"/>
        </w:rPr>
        <w:fldChar w:fldCharType="begin"/>
      </w:r>
      <w:r w:rsidRPr="0027BF32">
        <w:rPr>
          <w:rFonts w:cs="Calibri" w:cstheme="minorAscii"/>
        </w:rPr>
        <w:instrText xml:space="preserve"> AUTONUMLGL  \* Arabic \s . </w:instrText>
      </w:r>
      <w:r w:rsidRPr="0027BF32">
        <w:rPr>
          <w:rFonts w:cs="Calibri" w:cstheme="minorAscii"/>
        </w:rPr>
        <w:fldChar w:fldCharType="end"/>
      </w:r>
      <w:r w:rsidRPr="0027BF32" w:rsidR="0053541F">
        <w:rPr>
          <w:rFonts w:cs="Calibri" w:cstheme="minorAscii"/>
        </w:rPr>
        <w:t xml:space="preserve"> Prix de</w:t>
      </w:r>
      <w:r w:rsidRPr="0027BF32" w:rsidR="0053541F">
        <w:rPr>
          <w:rFonts w:cs="Calibri" w:cstheme="minorAscii"/>
        </w:rPr>
        <w:t>s Prestations</w:t>
      </w:r>
      <w:r w:rsidRPr="0027BF32" w:rsidR="00687F7B">
        <w:rPr>
          <w:rFonts w:cs="Calibri" w:cstheme="minorAscii"/>
        </w:rPr>
        <w:t xml:space="preserve"> </w:t>
      </w:r>
    </w:p>
    <w:p w:rsidRPr="00A20A4F" w:rsidR="0053541F" w:rsidP="0053541F" w:rsidRDefault="0053541F" w14:paraId="7B439F33" w14:textId="77777777" w14:noSpellErr="1">
      <w:pPr/>
      <w:r w:rsidRPr="0027BF32" w:rsidR="0053541F">
        <w:rPr>
          <w:rFonts w:cs="Calibri" w:cstheme="minorAscii"/>
        </w:rPr>
        <w:t xml:space="preserve">Il </w:t>
      </w:r>
      <w:r w:rsidRPr="0027BF32" w:rsidR="0053541F">
        <w:rPr>
          <w:rFonts w:cs="Calibri" w:cstheme="minorAscii"/>
        </w:rPr>
        <w:t xml:space="preserve">s’agit d’un </w:t>
      </w:r>
      <w:r w:rsidRPr="0027BF32" w:rsidR="0053541F">
        <w:rPr>
          <w:rFonts w:cs="Calibri" w:cstheme="minorAscii"/>
        </w:rPr>
        <w:t>prix unitaire</w:t>
      </w:r>
      <w:r w:rsidRPr="0027BF32" w:rsidR="0053541F">
        <w:rPr>
          <w:rFonts w:cs="Calibri" w:cstheme="minorAscii"/>
        </w:rPr>
        <w:t xml:space="preserve"> égal à :</w:t>
      </w:r>
    </w:p>
    <w:p w:rsidRPr="00E04910" w:rsidR="0053541F" w:rsidP="0027BF32" w:rsidRDefault="0053541F" w14:paraId="6C3F4FC0" w14:textId="77777777" w14:noSpellErr="1">
      <w:pPr>
        <w:numPr>
          <w:ilvl w:val="0"/>
          <w:numId w:val="6"/>
        </w:numPr>
        <w:spacing w:after="200" w:line="276" w:lineRule="auto"/>
        <w:jc w:val="both"/>
        <w:rPr>
          <w:rFonts w:cs="Calibri" w:cstheme="minorAscii"/>
        </w:rPr>
      </w:pPr>
      <w:r w:rsidRPr="0027BF32" w:rsidR="0053541F">
        <w:rPr>
          <w:rFonts w:cs="Calibri" w:cstheme="minorAscii"/>
        </w:rPr>
        <w:t xml:space="preserve">Montant hors </w:t>
      </w:r>
      <w:r w:rsidRPr="0027BF32" w:rsidR="0053541F">
        <w:rPr>
          <w:rFonts w:cs="Calibri" w:cstheme="minorAscii"/>
        </w:rPr>
        <w:t>TVA</w:t>
      </w:r>
      <w:r>
        <w:tab/>
      </w:r>
      <w:r w:rsidRPr="0027BF32" w:rsidR="0053541F">
        <w:rPr>
          <w:rFonts w:cs="Calibri" w:cstheme="minorAscii"/>
        </w:rPr>
        <w:t xml:space="preserve">: </w:t>
      </w:r>
      <w:r w:rsidRPr="0027BF32" w:rsidR="0053541F">
        <w:rPr>
          <w:rFonts w:eastAsia="Times" w:cs="Calibri" w:cstheme="minorAscii"/>
          <w:lang w:eastAsia="fr-FR"/>
        </w:rPr>
        <w:t>[</w:t>
      </w:r>
      <w:r w:rsidRPr="0027BF32" w:rsidR="0053541F">
        <w:rPr>
          <w:rFonts w:eastAsia="Times" w:cs="Calibri" w:cstheme="minorAscii"/>
          <w:highlight w:val="lightGray"/>
          <w:lang w:eastAsia="fr-FR"/>
        </w:rPr>
        <w:t>A compléter</w:t>
      </w:r>
      <w:r w:rsidRPr="0027BF32" w:rsidR="0053541F">
        <w:rPr>
          <w:rFonts w:eastAsia="Times" w:cs="Calibri" w:cstheme="minorAscii"/>
          <w:lang w:eastAsia="fr-FR"/>
        </w:rPr>
        <w:t>]</w:t>
      </w:r>
      <w:r w:rsidRPr="0027BF32" w:rsidR="0053541F">
        <w:rPr>
          <w:rFonts w:cs="Calibri" w:cstheme="minorAscii"/>
        </w:rPr>
        <w:t xml:space="preserve"> €</w:t>
      </w:r>
    </w:p>
    <w:p w:rsidRPr="00E04910" w:rsidR="0053541F" w:rsidP="0027BF32" w:rsidRDefault="0053541F" w14:paraId="53E36C10" w14:textId="77777777" w14:noSpellErr="1">
      <w:pPr>
        <w:numPr>
          <w:ilvl w:val="0"/>
          <w:numId w:val="6"/>
        </w:numPr>
        <w:spacing w:after="200" w:line="276" w:lineRule="auto"/>
        <w:jc w:val="both"/>
        <w:rPr>
          <w:rFonts w:cs="Calibri" w:cstheme="minorAscii"/>
        </w:rPr>
      </w:pPr>
      <w:r w:rsidRPr="0027BF32" w:rsidR="0053541F">
        <w:rPr>
          <w:rFonts w:cs="Calibri" w:cstheme="minorAscii"/>
        </w:rPr>
        <w:t xml:space="preserve">Taux de la </w:t>
      </w:r>
      <w:r w:rsidRPr="0027BF32" w:rsidR="0053541F">
        <w:rPr>
          <w:rFonts w:cs="Calibri" w:cstheme="minorAscii"/>
        </w:rPr>
        <w:t>TVA</w:t>
      </w:r>
      <w:r w:rsidRPr="0027BF32" w:rsidR="0053541F">
        <w:rPr>
          <w:rFonts w:cs="Calibri" w:cstheme="minorAscii"/>
        </w:rPr>
        <w:t xml:space="preserve"> applicable</w:t>
      </w:r>
      <w:r>
        <w:tab/>
      </w:r>
      <w:r w:rsidRPr="0027BF32" w:rsidR="0053541F">
        <w:rPr>
          <w:rFonts w:cs="Calibri" w:cstheme="minorAscii"/>
        </w:rPr>
        <w:t xml:space="preserve">: </w:t>
      </w:r>
      <w:r w:rsidRPr="0027BF32" w:rsidR="0053541F">
        <w:rPr>
          <w:rFonts w:eastAsia="Times" w:cs="Calibri" w:cstheme="minorAscii"/>
          <w:lang w:eastAsia="fr-FR"/>
        </w:rPr>
        <w:t>[</w:t>
      </w:r>
      <w:r w:rsidRPr="0027BF32" w:rsidR="0053541F">
        <w:rPr>
          <w:rFonts w:eastAsia="Times" w:cs="Calibri" w:cstheme="minorAscii"/>
          <w:highlight w:val="lightGray"/>
          <w:lang w:eastAsia="fr-FR"/>
        </w:rPr>
        <w:t>A compléter</w:t>
      </w:r>
      <w:r w:rsidRPr="0027BF32" w:rsidR="0053541F">
        <w:rPr>
          <w:rFonts w:eastAsia="Times" w:cs="Calibri" w:cstheme="minorAscii"/>
          <w:lang w:eastAsia="fr-FR"/>
        </w:rPr>
        <w:t>]</w:t>
      </w:r>
      <w:r w:rsidRPr="0027BF32" w:rsidR="0053541F">
        <w:rPr>
          <w:rFonts w:cs="Calibri" w:cstheme="minorAscii"/>
        </w:rPr>
        <w:t xml:space="preserve"> €</w:t>
      </w:r>
    </w:p>
    <w:p w:rsidRPr="00E04910" w:rsidR="0053541F" w:rsidP="0027BF32" w:rsidRDefault="0053541F" w14:paraId="56B590A1" w14:textId="77777777" w14:noSpellErr="1">
      <w:pPr>
        <w:numPr>
          <w:ilvl w:val="0"/>
          <w:numId w:val="6"/>
        </w:numPr>
        <w:spacing w:after="200" w:line="276" w:lineRule="auto"/>
        <w:jc w:val="both"/>
        <w:rPr>
          <w:rFonts w:cs="Calibri" w:cstheme="minorAscii"/>
        </w:rPr>
      </w:pPr>
      <w:r w:rsidRPr="0027BF32" w:rsidR="0053541F">
        <w:rPr>
          <w:rFonts w:cs="Calibri" w:cstheme="minorAscii"/>
        </w:rPr>
        <w:t>Montant TTC</w:t>
      </w:r>
      <w:r w:rsidRPr="0027BF32" w:rsidR="0053541F">
        <w:rPr>
          <w:rFonts w:cs="Calibri" w:cstheme="minorAscii"/>
        </w:rPr>
        <w:t xml:space="preserve"> </w:t>
      </w:r>
      <w:r w:rsidRPr="0027BF32" w:rsidR="0053541F">
        <w:rPr>
          <w:rFonts w:cs="Calibri" w:cstheme="minorAscii"/>
        </w:rPr>
        <w:t xml:space="preserve">: </w:t>
      </w:r>
      <w:r w:rsidRPr="0027BF32" w:rsidR="0053541F">
        <w:rPr>
          <w:rFonts w:eastAsia="Times" w:cs="Calibri" w:cstheme="minorAscii"/>
          <w:lang w:eastAsia="fr-FR"/>
        </w:rPr>
        <w:t>[</w:t>
      </w:r>
      <w:r w:rsidRPr="0027BF32" w:rsidR="0053541F">
        <w:rPr>
          <w:rFonts w:eastAsia="Times" w:cs="Calibri" w:cstheme="minorAscii"/>
          <w:highlight w:val="lightGray"/>
          <w:lang w:eastAsia="fr-FR"/>
        </w:rPr>
        <w:t>A compléter</w:t>
      </w:r>
      <w:r w:rsidRPr="0027BF32" w:rsidR="0053541F">
        <w:rPr>
          <w:rFonts w:eastAsia="Times" w:cs="Calibri" w:cstheme="minorAscii"/>
          <w:lang w:eastAsia="fr-FR"/>
        </w:rPr>
        <w:t>]</w:t>
      </w:r>
      <w:r w:rsidRPr="0027BF32" w:rsidR="0053541F">
        <w:rPr>
          <w:rFonts w:cs="Calibri" w:cstheme="minorAscii"/>
        </w:rPr>
        <w:t xml:space="preserve"> €</w:t>
      </w:r>
    </w:p>
    <w:p w:rsidR="0053541F" w:rsidP="0027BF32" w:rsidRDefault="0053541F" w14:paraId="0E7A6322" w14:textId="77777777" w14:noSpellErr="1">
      <w:pPr>
        <w:numPr>
          <w:ilvl w:val="0"/>
          <w:numId w:val="6"/>
        </w:numPr>
        <w:spacing w:after="200" w:line="276" w:lineRule="auto"/>
        <w:jc w:val="both"/>
        <w:outlineLvl w:val="0"/>
        <w:rPr>
          <w:rFonts w:cs="Calibri" w:cstheme="minorAscii"/>
        </w:rPr>
      </w:pPr>
      <w:r w:rsidRPr="0027BF32" w:rsidR="0053541F">
        <w:rPr>
          <w:rFonts w:cs="Calibri" w:cstheme="minorAscii"/>
        </w:rPr>
        <w:t xml:space="preserve">Soit en </w:t>
      </w:r>
      <w:r w:rsidRPr="0027BF32" w:rsidR="0053541F">
        <w:rPr>
          <w:rFonts w:cs="Calibri" w:cstheme="minorAscii"/>
        </w:rPr>
        <w:t xml:space="preserve">toutes </w:t>
      </w:r>
      <w:r w:rsidRPr="0027BF32" w:rsidR="0053541F">
        <w:rPr>
          <w:rFonts w:cs="Calibri" w:cstheme="minorAscii"/>
        </w:rPr>
        <w:t>lettres :</w:t>
      </w:r>
      <w:r w:rsidRPr="0027BF32" w:rsidR="0053541F">
        <w:rPr>
          <w:rFonts w:cs="Calibri" w:cstheme="minorAscii"/>
        </w:rPr>
        <w:t xml:space="preserve"> </w:t>
      </w:r>
      <w:r w:rsidRPr="0027BF32" w:rsidR="0053541F">
        <w:rPr>
          <w:rFonts w:eastAsia="Times" w:cs="Calibri" w:cstheme="minorAscii"/>
          <w:highlight w:val="lightGray"/>
          <w:lang w:eastAsia="fr-FR"/>
        </w:rPr>
        <w:t>[</w:t>
      </w:r>
      <w:r w:rsidRPr="0027BF32" w:rsidR="0053541F">
        <w:rPr>
          <w:rFonts w:eastAsia="Times" w:cs="Calibri" w:cstheme="minorAscii"/>
          <w:highlight w:val="lightGray"/>
          <w:lang w:eastAsia="fr-FR"/>
        </w:rPr>
        <w:t>…………………………………………</w:t>
      </w:r>
      <w:r w:rsidRPr="0027BF32" w:rsidR="0053541F">
        <w:rPr>
          <w:rFonts w:eastAsia="Times" w:cs="Calibri" w:cstheme="minorAscii"/>
          <w:highlight w:val="lightGray"/>
          <w:lang w:eastAsia="fr-FR"/>
        </w:rPr>
        <w:t>A compléter………………………………………]</w:t>
      </w:r>
      <w:r w:rsidRPr="0027BF32" w:rsidR="0053541F">
        <w:rPr>
          <w:rFonts w:eastAsia="Times" w:cs="Calibri" w:cstheme="minorAscii"/>
          <w:lang w:eastAsia="fr-FR"/>
        </w:rPr>
        <w:t xml:space="preserve"> €</w:t>
      </w:r>
      <w:r w:rsidRPr="0027BF32" w:rsidR="0053541F">
        <w:rPr>
          <w:rFonts w:cs="Calibri" w:cstheme="minorAscii"/>
        </w:rPr>
        <w:t xml:space="preserve"> </w:t>
      </w:r>
      <w:r w:rsidRPr="0027BF32" w:rsidR="0053541F">
        <w:rPr>
          <w:rFonts w:cs="Calibri" w:cstheme="minorAscii"/>
        </w:rPr>
        <w:t>T</w:t>
      </w:r>
      <w:r w:rsidRPr="0027BF32" w:rsidR="0053541F">
        <w:rPr>
          <w:rFonts w:cs="Calibri" w:cstheme="minorAscii"/>
        </w:rPr>
        <w:t>T</w:t>
      </w:r>
      <w:r w:rsidRPr="0027BF32" w:rsidR="0053541F">
        <w:rPr>
          <w:rFonts w:cs="Calibri" w:cstheme="minorAscii"/>
        </w:rPr>
        <w:t>C</w:t>
      </w:r>
      <w:r w:rsidRPr="0027BF32" w:rsidR="0053541F">
        <w:rPr>
          <w:rFonts w:cs="Calibri" w:cstheme="minorAscii"/>
        </w:rPr>
        <w:t>.</w:t>
      </w:r>
    </w:p>
    <w:bookmarkEnd w:id="29"/>
    <w:p w:rsidR="002E3C1F" w:rsidP="0027BF32" w:rsidRDefault="002E3C1F" w14:paraId="41E0CFAC" w14:textId="02CCBD9D">
      <w:pPr>
        <w:pStyle w:val="Heading2"/>
      </w:pPr>
      <w:r>
        <w:fldChar w:fldCharType="begin"/>
      </w:r>
      <w:r>
        <w:instrText xml:space="preserve"> AUTONUMLGL  \* Arabic \s . </w:instrText>
      </w:r>
      <w:r>
        <w:fldChar w:fldCharType="end"/>
      </w:r>
      <w:r w:rsidRPr="0027BF32">
        <w:rPr>
          <w:rFonts w:cs="Calibri" w:cstheme="minorAscii"/>
        </w:rPr>
        <w:fldChar w:fldCharType="begin"/>
      </w:r>
      <w:r w:rsidRPr="0027BF32">
        <w:rPr>
          <w:rFonts w:cs="Calibri" w:cstheme="minorAscii"/>
        </w:rPr>
        <w:instrText xml:space="preserve"> AUTONUMLGL  \* Arabic \s . </w:instrText>
      </w:r>
      <w:r w:rsidRPr="0027BF32">
        <w:rPr>
          <w:rFonts w:cs="Calibri" w:cstheme="minorAscii"/>
        </w:rPr>
        <w:fldChar w:fldCharType="end"/>
      </w:r>
      <w:r w:rsidRPr="0027BF32">
        <w:rPr>
          <w:rFonts w:cs="Calibri" w:cstheme="minorAscii"/>
        </w:rPr>
        <w:fldChar w:fldCharType="begin"/>
      </w:r>
      <w:r w:rsidRPr="0027BF32">
        <w:rPr>
          <w:rFonts w:cs="Calibri" w:cstheme="minorAscii"/>
        </w:rPr>
        <w:instrText xml:space="preserve"> AUTONUMLGL  \* Arabic \s . </w:instrText>
      </w:r>
      <w:r w:rsidRPr="0027BF32">
        <w:rPr>
          <w:rFonts w:cs="Calibri" w:cstheme="minorAscii"/>
        </w:rPr>
        <w:fldChar w:fldCharType="end"/>
      </w:r>
      <w:r w:rsidR="002E3C1F">
        <w:rPr/>
        <w:t>Le Prestataire est tenu de se conformer aux exigences de CFI en matière de planification et de facturation des Prestations.</w:t>
      </w:r>
    </w:p>
    <w:p w:rsidRPr="009952CB" w:rsidR="00A958D3" w:rsidP="00A958D3" w:rsidRDefault="00A958D3" w14:paraId="170C3C9B" w14:textId="4A8D8266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Pr="009952CB" w:rsidR="00BF4B8D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Heading1Char"/>
          <w:rFonts w:asciiTheme="minorHAnsi" w:hAnsiTheme="minorHAnsi" w:cstheme="minorHAnsi"/>
          <w:b/>
        </w:rPr>
        <w:fldChar w:fldCharType="begin"/>
      </w:r>
      <w:r w:rsidRPr="00E04910">
        <w:rPr>
          <w:rStyle w:val="Heading1Ch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Heading1Ch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:rsidRPr="009952CB" w:rsidR="00A958D3" w:rsidP="00BF4B8D" w:rsidRDefault="00A958D3" w14:paraId="0608BE82" w14:textId="73AB0898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:rsidR="00A958D3" w:rsidP="00BF4B8D" w:rsidRDefault="0088697D" w14:paraId="31E936E1" w14:textId="151824C9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Pr="00781326" w:rsidR="00A958D3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Pr="00781326" w:rsidR="00A958D3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Pr="00781326" w:rsidR="00A958D3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Pr="00781326" w:rsidR="00A958D3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:rsidRPr="00781326" w:rsidR="00A958D3" w:rsidP="00A958D3" w:rsidRDefault="00A958D3" w14:paraId="0AFA7909" w14:textId="4DF71718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Pr="00781326" w:rsidR="009E6D2D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Pr="00781326" w:rsidR="00A958D3" w:rsidTr="004113F8" w14:paraId="3E405CCB" w14:textId="77777777">
        <w:tc>
          <w:tcPr>
            <w:tcW w:w="2376" w:type="dxa"/>
            <w:gridSpan w:val="2"/>
          </w:tcPr>
          <w:p w:rsidRPr="00781326" w:rsidR="00A958D3" w:rsidRDefault="00447F75" w14:paraId="58B8CF26" w14:textId="30D0952D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:rsidRPr="00781326" w:rsidR="00A958D3" w:rsidRDefault="002820D4" w14:paraId="44EFCAB5" w14:textId="77E0B0B4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 w:rsid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21E88F3B" w14:textId="77777777">
        <w:tc>
          <w:tcPr>
            <w:tcW w:w="2376" w:type="dxa"/>
            <w:gridSpan w:val="2"/>
          </w:tcPr>
          <w:p w:rsidRPr="00781326" w:rsidR="00A958D3" w:rsidRDefault="00A448E8" w14:paraId="4634A5D2" w14:textId="03002FCE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Pr="00781326" w:rsidR="00A958D3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:rsidRPr="00781326" w:rsidR="00A958D3" w:rsidRDefault="005B29CA" w14:paraId="6CCA4D77" w14:textId="1A3AADB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:rsidRPr="00781326" w:rsidR="00A958D3" w:rsidRDefault="00A958D3" w14:paraId="280AC8D1" w14:textId="77777777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:rsidRPr="00781326" w:rsidR="00A958D3" w:rsidRDefault="005B29CA" w14:paraId="40C6B3B2" w14:textId="51D51BF8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Pr="00781326" w:rsidR="00A958D3" w:rsidTr="004113F8" w14:paraId="796FB446" w14:textId="77777777">
        <w:tc>
          <w:tcPr>
            <w:tcW w:w="1242" w:type="dxa"/>
          </w:tcPr>
          <w:p w:rsidRPr="00781326" w:rsidR="00A958D3" w:rsidRDefault="00A958D3" w14:paraId="71CB7C8F" w14:textId="4DF82A06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:rsidRPr="00781326" w:rsidR="00A958D3" w:rsidRDefault="005B29CA" w14:paraId="267667A5" w14:textId="0A101EEC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:rsidRPr="00781326" w:rsidR="00A958D3" w:rsidRDefault="00A958D3" w14:paraId="2772FBC9" w14:textId="558A2C41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:rsidRPr="00781326" w:rsidR="00A958D3" w:rsidRDefault="005B29CA" w14:paraId="01321581" w14:textId="4AE4BB0D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:rsidR="00BF4B8D" w:rsidP="00A958D3" w:rsidRDefault="00BF4B8D" w14:paraId="2B351A6C" w14:textId="77777777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:rsidR="00A958D3" w:rsidP="00B55DAC" w:rsidRDefault="00077DC2" w14:paraId="6DBA9935" w14:textId="39F11F55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Pr="0072752E" w:rsidR="00A958D3">
        <w:rPr>
          <w:rFonts w:cstheme="minorHAnsi"/>
        </w:rPr>
        <w:t xml:space="preserve">désignés </w:t>
      </w:r>
      <w:r w:rsidRPr="009952CB" w:rsidR="00A958D3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Pr="009952CB" w:rsidR="00A958D3">
        <w:rPr>
          <w:rFonts w:cstheme="minorHAnsi"/>
        </w:rPr>
        <w:t>.</w:t>
      </w:r>
    </w:p>
    <w:p w:rsidRPr="009952CB" w:rsidR="00543970" w:rsidP="00543970" w:rsidRDefault="00543970" w14:paraId="24CD5AB9" w14:textId="61055942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:rsidR="00543970" w:rsidP="001B1B23" w:rsidRDefault="006364B2" w14:paraId="030653E6" w14:textId="139EC519">
      <w:pPr>
        <w:pStyle w:val="BodyText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Pr="009952CB" w:rsidR="00543970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 xml:space="preserve">le </w:t>
      </w:r>
      <w:hyperlink w:history="1" r:id="rId14">
        <w:r w:rsidRPr="00941469" w:rsidR="00941469">
          <w:rPr>
            <w:rFonts w:eastAsia="Arial" w:asciiTheme="minorHAnsi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Pr="00941469" w:rsidR="00941469">
        <w:rPr>
          <w:rFonts w:eastAsia="Arial" w:asciiTheme="minorHAnsi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Pr="00941469" w:rsidR="00941469">
        <w:rPr>
          <w:rFonts w:eastAsia="Arial" w:asciiTheme="minorHAnsi" w:hAnsiTheme="minorHAnsi" w:cstheme="minorBidi"/>
          <w:sz w:val="22"/>
          <w:szCs w:val="22"/>
          <w:lang w:eastAsia="en-US"/>
        </w:rPr>
        <w:t>ou équivalent)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Pr="009952CB" w:rsidR="00543970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Pr="009952CB" w:rsidR="00543970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9952CB" w:rsidR="00543970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:rsidRPr="009952CB" w:rsidR="00500BAD" w:rsidP="00500BAD" w:rsidRDefault="00500BAD" w14:paraId="63517550" w14:textId="7926ED68">
      <w:pPr>
        <w:pStyle w:val="Articles"/>
        <w:outlineLvl w:val="0"/>
        <w:rPr>
          <w:rFonts w:asciiTheme="minorHAnsi" w:hAnsiTheme="minorHAnsi" w:cstheme="minorHAnsi"/>
        </w:rPr>
      </w:pPr>
      <w:bookmarkStart w:name="_Toc306088592" w:id="76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76"/>
    </w:p>
    <w:p w:rsidRPr="009952CB" w:rsidR="00500BAD" w:rsidP="0027BF32" w:rsidRDefault="00500BAD" w14:paraId="470E635E" w14:textId="099E21AF" w14:noSpellErr="1">
      <w:pPr>
        <w:jc w:val="both"/>
        <w:rPr>
          <w:rFonts w:cs="Calibri" w:cstheme="minorAscii"/>
        </w:rPr>
      </w:pPr>
      <w:r w:rsidRPr="0027BF32" w:rsidR="00500BAD">
        <w:rPr>
          <w:rFonts w:cs="Calibri" w:cstheme="minorAscii"/>
        </w:rPr>
        <w:t xml:space="preserve">Le délai de validité des </w:t>
      </w:r>
      <w:r w:rsidRPr="0027BF32" w:rsidR="00500BAD">
        <w:rPr>
          <w:rFonts w:cs="Calibri" w:cstheme="minorAscii"/>
        </w:rPr>
        <w:t xml:space="preserve">offres est fixé à </w:t>
      </w:r>
      <w:r w:rsidRPr="0027BF32" w:rsidR="001043B0">
        <w:rPr>
          <w:rFonts w:cs="Calibri" w:cstheme="minorAscii"/>
        </w:rPr>
        <w:t>cent-</w:t>
      </w:r>
      <w:r w:rsidRPr="0027BF32" w:rsidR="00276FB4">
        <w:rPr>
          <w:rFonts w:cs="Calibri" w:cstheme="minorAscii"/>
        </w:rPr>
        <w:t>soixante</w:t>
      </w:r>
      <w:r w:rsidRPr="0027BF32" w:rsidR="001043B0">
        <w:rPr>
          <w:rFonts w:cs="Calibri" w:cstheme="minorAscii"/>
        </w:rPr>
        <w:t xml:space="preserve"> (</w:t>
      </w:r>
      <w:r w:rsidRPr="0027BF32" w:rsidR="0054047C">
        <w:rPr>
          <w:rFonts w:cs="Calibri" w:cstheme="minorAscii"/>
        </w:rPr>
        <w:t>1</w:t>
      </w:r>
      <w:r w:rsidRPr="0027BF32" w:rsidR="00276FB4">
        <w:rPr>
          <w:rFonts w:cs="Calibri" w:cstheme="minorAscii"/>
        </w:rPr>
        <w:t>6</w:t>
      </w:r>
      <w:r w:rsidRPr="0027BF32" w:rsidR="0054047C">
        <w:rPr>
          <w:rFonts w:cs="Calibri" w:cstheme="minorAscii"/>
        </w:rPr>
        <w:t>0</w:t>
      </w:r>
      <w:r w:rsidRPr="0027BF32" w:rsidR="001043B0">
        <w:rPr>
          <w:rFonts w:cs="Calibri" w:cstheme="minorAscii"/>
        </w:rPr>
        <w:t>)</w:t>
      </w:r>
      <w:r w:rsidRPr="0027BF32" w:rsidR="0054047C">
        <w:rPr>
          <w:rFonts w:cs="Calibri" w:cstheme="minorAscii"/>
        </w:rPr>
        <w:t xml:space="preserve"> jours</w:t>
      </w:r>
      <w:r w:rsidRPr="0027BF32" w:rsidR="00CF56A7">
        <w:rPr>
          <w:rFonts w:cs="Calibri" w:cstheme="minorAscii"/>
        </w:rPr>
        <w:t xml:space="preserve"> calendaires</w:t>
      </w:r>
      <w:r w:rsidRPr="0027BF32" w:rsidR="00500BAD">
        <w:rPr>
          <w:rFonts w:cs="Calibri" w:cstheme="minorAscii"/>
        </w:rPr>
        <w:t xml:space="preserve"> à compter</w:t>
      </w:r>
      <w:r w:rsidRPr="0027BF32" w:rsidR="00500BAD">
        <w:rPr>
          <w:rFonts w:cs="Calibri" w:cstheme="minorAscii"/>
        </w:rPr>
        <w:t xml:space="preserve"> de la date limite de remise des offres.</w:t>
      </w:r>
    </w:p>
    <w:p w:rsidRPr="009952CB" w:rsidR="00A827EF" w:rsidP="00A827EF" w:rsidRDefault="00A827EF" w14:paraId="69B3B467" w14:textId="6A1EE575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 w:rsidR="00500BAD">
        <w:rPr>
          <w:rFonts w:cstheme="minorHAnsi"/>
        </w:rPr>
        <w:t xml:space="preserve"> </w:t>
      </w:r>
      <w:r w:rsidRPr="00E04910" w:rsidR="00500BAD">
        <w:rPr>
          <w:rFonts w:cstheme="minorHAnsi"/>
        </w:rPr>
        <w:fldChar w:fldCharType="begin"/>
      </w:r>
      <w:r w:rsidRPr="00E04910" w:rsidR="00500BAD">
        <w:rPr>
          <w:rFonts w:cstheme="minorHAnsi"/>
        </w:rPr>
        <w:instrText xml:space="preserve"> AUTONUMLGL  \* Arabic \s . </w:instrText>
      </w:r>
      <w:r w:rsidRPr="00E04910" w:rsidR="00500BAD">
        <w:rPr>
          <w:rFonts w:cstheme="minorHAnsi"/>
        </w:rPr>
        <w:fldChar w:fldCharType="end"/>
      </w:r>
      <w:r w:rsidRPr="00E04910" w:rsidR="00500BAD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:rsidR="009B4E45" w:rsidP="009B4E45" w:rsidRDefault="004E708B" w14:paraId="10FD7BEE" w14:textId="5C6854DB">
      <w:pPr>
        <w:pStyle w:val="BodyText3"/>
        <w:tabs>
          <w:tab w:val="left" w:pos="2410"/>
        </w:tabs>
        <w:spacing w:line="276" w:lineRule="auto"/>
        <w:rPr>
          <w:rFonts w:cstheme="minorHAnsi"/>
        </w:rPr>
      </w:pPr>
      <w:r w:rsidRPr="04B6D6AF">
        <w:rPr>
          <w:rFonts w:asciiTheme="minorHAnsi" w:hAnsiTheme="minorHAnsi" w:cstheme="minorBidi"/>
          <w:sz w:val="22"/>
          <w:szCs w:val="22"/>
        </w:rPr>
        <w:t xml:space="preserve">Conformément aux dispositions </w:t>
      </w:r>
      <w:r w:rsidRPr="04B6D6AF" w:rsidR="008A54A1">
        <w:rPr>
          <w:rFonts w:asciiTheme="minorHAnsi" w:hAnsiTheme="minorHAnsi" w:cstheme="minorBidi"/>
          <w:sz w:val="22"/>
          <w:szCs w:val="22"/>
        </w:rPr>
        <w:t>du</w:t>
      </w:r>
      <w:r w:rsidRPr="04B6D6AF">
        <w:rPr>
          <w:rFonts w:asciiTheme="minorHAnsi" w:hAnsiTheme="minorHAnsi" w:cstheme="minorBidi"/>
          <w:sz w:val="22"/>
          <w:szCs w:val="22"/>
        </w:rPr>
        <w:t xml:space="preserve"> Cahier des Charges (CC)</w:t>
      </w:r>
      <w:r w:rsidRPr="04B6D6AF" w:rsidR="008A54A1">
        <w:rPr>
          <w:rFonts w:asciiTheme="minorHAnsi" w:hAnsiTheme="minorHAnsi" w:cstheme="minorBidi"/>
          <w:sz w:val="22"/>
          <w:szCs w:val="22"/>
        </w:rPr>
        <w:t xml:space="preserve">, </w:t>
      </w:r>
    </w:p>
    <w:p w:rsidR="02D9ACE8" w:rsidP="04B6D6AF" w:rsidRDefault="02D9ACE8" w14:paraId="042697AF" w14:textId="1FC77EDA">
      <w:pPr>
        <w:jc w:val="both"/>
        <w:rPr>
          <w:rFonts w:ascii="Calibri" w:hAnsi="Calibri" w:eastAsia="Calibri" w:cs="Calibri"/>
          <w:color w:val="000000" w:themeColor="text1"/>
        </w:rPr>
      </w:pPr>
      <w:r w:rsidRPr="04B6D6AF">
        <w:rPr>
          <w:rFonts w:ascii="Calibri" w:hAnsi="Calibri" w:eastAsia="Calibri" w:cs="Calibri"/>
          <w:color w:val="000000" w:themeColor="text1"/>
        </w:rPr>
        <w:t xml:space="preserve">Dans le cas où le Prestataire l'accepte dans le Formulaire d’Acte d’Engagement (FAE), une avance sera accordée par CFI tel que décrit ci-après.  </w:t>
      </w:r>
    </w:p>
    <w:p w:rsidR="02D9ACE8" w:rsidP="04B6D6AF" w:rsidRDefault="02D9ACE8" w14:paraId="49D3BB3F" w14:textId="116DDB1E">
      <w:pPr>
        <w:jc w:val="both"/>
        <w:rPr>
          <w:rFonts w:ascii="Calibri" w:hAnsi="Calibri" w:eastAsia="Calibri" w:cs="Calibri"/>
          <w:color w:val="000000" w:themeColor="text1"/>
        </w:rPr>
      </w:pPr>
      <w:r w:rsidRPr="04B6D6AF">
        <w:rPr>
          <w:rFonts w:ascii="Calibri" w:hAnsi="Calibri" w:eastAsia="Calibri" w:cs="Calibri"/>
          <w:color w:val="000000" w:themeColor="text1"/>
        </w:rPr>
        <w:t>Le Prestataire recevra une avance correspondant à 30% du montant total du présent Contrat.</w:t>
      </w:r>
    </w:p>
    <w:p w:rsidR="00EF2C02" w:rsidP="00A827EF" w:rsidRDefault="00EF2C02" w14:paraId="68547E16" w14:textId="77777777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p w:rsidRPr="009952CB" w:rsidR="00A827EF" w:rsidP="00A827EF" w:rsidRDefault="00A827EF" w14:paraId="1ED74A5E" w14:textId="0557655B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:rsidRPr="009952CB" w:rsidR="00A827EF" w:rsidP="00A827EF" w:rsidRDefault="00A827EF" w14:paraId="444CAB06" w14:textId="0DECDC88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Pr="009952CB" w:rsidR="00E863A9" w:rsidTr="00E863A9" w14:paraId="4AF3115F" w14:textId="77777777">
        <w:trPr>
          <w:trHeight w:val="499"/>
        </w:trPr>
        <w:tc>
          <w:tcPr>
            <w:tcW w:w="4424" w:type="dxa"/>
          </w:tcPr>
          <w:p w:rsidRPr="009952CB" w:rsidR="00E863A9" w:rsidRDefault="00E863A9" w14:paraId="4AE91E60" w14:textId="7431C7B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:rsidRPr="009952CB" w:rsidR="00E863A9" w:rsidRDefault="00E863A9" w14:paraId="6C3F141A" w14:textId="5F6AE140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:rsidRPr="00E04910" w:rsidR="00490170" w:rsidP="00490170" w:rsidRDefault="00490170" w14:paraId="66F6F8B5" w14:textId="716F73AB">
      <w:pPr>
        <w:pStyle w:val="Heading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:rsidRPr="00901307" w:rsidR="00831EEC" w:rsidP="00490170" w:rsidRDefault="00831EEC" w14:paraId="47D6CAD2" w14:textId="2F3AE2FE">
      <w:pPr>
        <w:rPr>
          <w:rFonts w:cstheme="minorHAnsi"/>
          <w:i/>
          <w:iCs/>
        </w:rPr>
      </w:pPr>
      <w:r w:rsidRPr="00901307">
        <w:rPr>
          <w:rFonts w:cstheme="minorHAnsi"/>
          <w:i/>
          <w:iCs/>
        </w:rPr>
        <w:t>(</w:t>
      </w:r>
      <w:r w:rsidRPr="00901307" w:rsidR="00474DD4">
        <w:rPr>
          <w:rFonts w:cstheme="minorHAnsi"/>
          <w:i/>
          <w:iCs/>
        </w:rPr>
        <w:t>A</w:t>
      </w:r>
      <w:r w:rsidRPr="00901307">
        <w:rPr>
          <w:rFonts w:cstheme="minorHAnsi"/>
          <w:i/>
          <w:iCs/>
        </w:rPr>
        <w:t xml:space="preserve">jouter les autres annexes </w:t>
      </w:r>
      <w:r w:rsidRPr="00901307" w:rsidR="00841F44">
        <w:rPr>
          <w:rFonts w:cstheme="minorHAnsi"/>
          <w:i/>
          <w:iCs/>
        </w:rPr>
        <w:t>éventuelles qu</w:t>
      </w:r>
      <w:r w:rsidRPr="00901307" w:rsidR="00901307">
        <w:rPr>
          <w:rFonts w:cstheme="minorHAnsi"/>
          <w:i/>
          <w:iCs/>
        </w:rPr>
        <w:t>i accompagne votre offre)</w:t>
      </w:r>
    </w:p>
    <w:p w:rsidR="00490170" w:rsidP="0FF3C652" w:rsidRDefault="00490170" w14:paraId="16C00306" w14:textId="173BACD4">
      <w:r w:rsidRPr="0FF3C652">
        <w:t xml:space="preserve">ANNEXE N°1 – ANNEXE FINANCIERE (BPU) </w:t>
      </w:r>
    </w:p>
    <w:p w:rsidRPr="006E5C6B" w:rsidR="00A827EF" w:rsidP="006E5C6B" w:rsidRDefault="00A827EF" w14:paraId="2C14E338" w14:textId="2E95B33D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500E6B" w:rsidTr="006E5C6B" w14:paraId="3957C8EB" w14:textId="77777777">
        <w:trPr>
          <w:trHeight w:val="2519"/>
        </w:trPr>
        <w:tc>
          <w:tcPr>
            <w:tcW w:w="9067" w:type="dxa"/>
          </w:tcPr>
          <w:p w:rsidRPr="00F67590" w:rsidR="00500E6B" w:rsidRDefault="00500E6B" w14:paraId="457B97D3" w14:textId="1B8D7C8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:rsidRPr="00F67590" w:rsidR="00500E6B" w:rsidRDefault="00500E6B" w14:paraId="317C44A8" w14:textId="77777777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Mention manuscrite « </w:t>
            </w:r>
            <w:r w:rsidRPr="00F67590">
              <w:rPr>
                <w:rFonts w:ascii="Calibri" w:hAnsi="Calibri" w:eastAsia="Times New Roman" w:cs="Calibri"/>
                <w:i/>
                <w:szCs w:val="22"/>
              </w:rPr>
              <w:t>lu et approuvé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 » : </w:t>
            </w:r>
          </w:p>
          <w:p w:rsidRPr="00F67590" w:rsidR="00500E6B" w:rsidRDefault="00500E6B" w14:paraId="0762B40E" w14:textId="77777777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>A</w:t>
            </w:r>
            <w:proofErr w:type="gramStart"/>
            <w:r w:rsidRPr="00F67590">
              <w:rPr>
                <w:rFonts w:ascii="Calibri" w:hAnsi="Calibri" w:eastAsia="Times New Roman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hAnsi="Calibri" w:eastAsia="Times New Roman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</w:t>
            </w:r>
            <w:r w:rsidRPr="00F67590">
              <w:rPr>
                <w:rFonts w:ascii="Calibri" w:hAnsi="Calibri" w:eastAsia="Times New Roman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hAnsi="Calibri" w:eastAsia="Times New Roman" w:cs="Calibri"/>
                <w:szCs w:val="22"/>
              </w:rPr>
              <w:t>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F67590" w:rsidR="00500E6B" w:rsidRDefault="00500E6B" w14:paraId="70A23A73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</w:p>
          <w:p w:rsidRPr="00F67590" w:rsidR="00500E6B" w:rsidRDefault="00500E6B" w14:paraId="1AA944EA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Fonction : </w:t>
            </w:r>
          </w:p>
          <w:p w:rsidRPr="00F67590" w:rsidR="00500E6B" w:rsidRDefault="00500E6B" w14:paraId="6AC597A7" w14:textId="77777777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</w:p>
        </w:tc>
      </w:tr>
    </w:tbl>
    <w:p w:rsidRPr="009952CB" w:rsidR="00A827EF" w:rsidP="00A827EF" w:rsidRDefault="00A827EF" w14:paraId="385D9CE8" w14:textId="6FA1EE50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:rsidRPr="00767D73" w:rsidR="00895356" w:rsidP="00895356" w:rsidRDefault="00A827EF" w14:paraId="3E7498BC" w14:textId="6A59D46A">
      <w:pPr>
        <w:pStyle w:val="Heading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Pr="00767D73" w:rsidR="007410B7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Pr="00767D73" w:rsidR="00B62948">
        <w:rPr>
          <w:rFonts w:cstheme="minorHAnsi"/>
          <w:bCs/>
        </w:rPr>
        <w:t xml:space="preserve"> </w:t>
      </w:r>
      <w:r w:rsidRPr="00767D73" w:rsidR="00CE6B36">
        <w:rPr>
          <w:rFonts w:cstheme="minorHAnsi"/>
          <w:bCs/>
        </w:rPr>
        <w:t>pour</w:t>
      </w:r>
      <w:r w:rsidRPr="00767D73" w:rsidR="00895356">
        <w:rPr>
          <w:rFonts w:cstheme="minorHAnsi"/>
          <w:bCs/>
          <w:u w:val="none"/>
        </w:rPr>
        <w:t xml:space="preserve"> : </w:t>
      </w:r>
    </w:p>
    <w:p w:rsidRPr="000B5148" w:rsidR="00895356" w:rsidP="0027BF32" w:rsidRDefault="006A0FF9" w14:paraId="17B45E77" w14:textId="6F4C0A19">
      <w:pPr>
        <w:pStyle w:val="Normal"/>
        <w:jc w:val="both"/>
        <w:rPr>
          <w:rFonts w:cs="Calibri" w:cstheme="minorAscii"/>
          <w:b w:val="1"/>
          <w:bCs w:val="1"/>
        </w:rPr>
      </w:pPr>
      <w:sdt>
        <w:sdtPr>
          <w:id w:val="-269241079"/>
          <w14:checkbox>
            <w14:checked w14:val="0"/>
            <w14:checkedState w14:val="2612" w14:font="MS Gothic"/>
            <w14:uncheckedState w14:val="2610" w14:font="MS Gothic"/>
          </w14:checkbox>
          <w:rPr>
            <w:rFonts w:cs="Calibri" w:cstheme="minorAscii"/>
            <w:b w:val="1"/>
            <w:bCs w:val="1"/>
          </w:rPr>
        </w:sdtPr>
        <w:sdtEndPr>
          <w:rPr>
            <w:rFonts w:cs="Calibri" w:cstheme="minorAscii"/>
            <w:b w:val="1"/>
            <w:bCs w:val="1"/>
          </w:rPr>
        </w:sdtEndPr>
        <w:sdtContent>
          <w:r w:rsidRPr="006C6392" w:rsidR="00895356">
            <w:rPr>
              <w:rFonts w:ascii="Segoe UI Symbol" w:hAnsi="Segoe UI Symbol" w:eastAsia="MS Gothic" w:cs="Segoe UI Symbol"/>
              <w:b w:val="1"/>
              <w:bCs w:val="1"/>
            </w:rPr>
            <w:t>☐</w:t>
          </w:r>
        </w:sdtContent>
      </w:sdt>
      <w:r w:rsidRPr="0027BF32" w:rsidR="00895356">
        <w:rPr>
          <w:rFonts w:cs="Calibri" w:cstheme="minorAscii"/>
          <w:b w:val="1"/>
          <w:bCs w:val="1"/>
        </w:rPr>
        <w:t xml:space="preserve"> </w:t>
      </w:r>
      <w:proofErr w:type="gramStart"/>
      <w:r w:rsidRPr="0027BF32" w:rsidR="00CE6B36">
        <w:rPr>
          <w:rFonts w:cs="Calibri" w:cstheme="minorAscii"/>
          <w:b w:val="1"/>
          <w:bCs w:val="1"/>
        </w:rPr>
        <w:t>le</w:t>
      </w:r>
      <w:proofErr w:type="gramEnd"/>
      <w:r w:rsidRPr="0027BF32" w:rsidR="00895356">
        <w:rPr>
          <w:rFonts w:cs="Calibri" w:cstheme="minorAscii"/>
          <w:b w:val="1"/>
          <w:bCs w:val="1"/>
        </w:rPr>
        <w:t xml:space="preserve"> lot n</w:t>
      </w:r>
      <w:r w:rsidRPr="0027BF32" w:rsidR="00895356">
        <w:rPr>
          <w:rFonts w:cs="Calibri" w:cstheme="minorAscii"/>
          <w:b w:val="1"/>
          <w:bCs w:val="1"/>
        </w:rPr>
        <w:t xml:space="preserve">° </w:t>
      </w:r>
      <w:r w:rsidRPr="006C6392" w:rsidR="00895356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1CBFCB" wp14:editId="77F6C19C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a="http://schemas.openxmlformats.org/drawingml/2006/main" xmlns:arto="http://schemas.microsoft.com/office/word/2006/arto">
            <w:pict w14:anchorId="3F38D26D">
              <v:line id="Connecteur droit 3" style="position:absolute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" strokeweight=".5pt" from="52pt,10.05pt" to="86.45pt,10.05pt" w14:anchorId="5912CA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">
                <v:stroke joinstyle="miter"/>
              </v:line>
            </w:pict>
          </mc:Fallback>
        </mc:AlternateContent>
      </w:r>
      <w:r w:rsidRPr="0027BF32" w:rsidR="00895356">
        <w:rPr>
          <w:rFonts w:cs="Calibri" w:cstheme="minorAscii"/>
          <w:b w:val="1"/>
          <w:bCs w:val="1"/>
        </w:rPr>
        <w:t xml:space="preserve"> </w:t>
      </w:r>
      <w:r w:rsidRPr="0027BF32" w:rsidR="00FE374E">
        <w:rPr>
          <w:rFonts w:cs="Calibri" w:cstheme="minorAscii"/>
          <w:b w:val="1"/>
          <w:bCs w:val="1"/>
        </w:rPr>
        <w:t>1</w:t>
      </w:r>
      <w:r w:rsidRPr="0027BF32" w:rsidR="00895356">
        <w:rPr>
          <w:rFonts w:cs="Calibri" w:cstheme="minorAscii"/>
          <w:b w:val="1"/>
          <w:bCs w:val="1"/>
        </w:rPr>
        <w:t xml:space="preserve">  </w:t>
      </w:r>
      <w:r w:rsidRPr="0027BF32" w:rsidR="00CE6B36">
        <w:rPr>
          <w:rFonts w:cs="Calibri" w:cstheme="minorAscii"/>
          <w:b w:val="1"/>
          <w:bCs w:val="1"/>
        </w:rPr>
        <w:t xml:space="preserve"> du Contrat</w:t>
      </w:r>
      <w:r w:rsidRPr="0027BF32" w:rsidR="000B5148">
        <w:rPr>
          <w:rFonts w:cs="Calibri" w:cstheme="minorAscii"/>
          <w:b w:val="1"/>
          <w:bCs w:val="1"/>
        </w:rPr>
        <w:t>.</w:t>
      </w:r>
    </w:p>
    <w:p w:rsidRPr="001C7602" w:rsidR="00A827EF" w:rsidP="000E76B0" w:rsidRDefault="00A827EF" w14:paraId="02B5FBE7" w14:textId="5C8C28DE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:rsidRPr="001C7602" w:rsidR="00A827EF" w:rsidP="04B6D6AF" w:rsidRDefault="00A827EF" w14:paraId="1A8D6F63" w14:textId="6359DCA5">
      <w:pPr>
        <w:outlineLvl w:val="0"/>
      </w:pPr>
      <w:r w:rsidRPr="04B6D6AF">
        <w:t xml:space="preserve">Le présent </w:t>
      </w:r>
      <w:r w:rsidRPr="04B6D6AF" w:rsidR="00C444FF">
        <w:t>Formulaire A</w:t>
      </w:r>
      <w:r w:rsidRPr="04B6D6AF">
        <w:t>cte d'</w:t>
      </w:r>
      <w:r w:rsidRPr="04B6D6AF" w:rsidR="00AD2554">
        <w:t>Engagement</w:t>
      </w:r>
      <w:r w:rsidRPr="04B6D6AF"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Pr="00F67590" w:rsidR="006E5C6B" w:rsidTr="001C7602" w14:paraId="3213F189" w14:textId="77777777">
        <w:trPr>
          <w:trHeight w:val="1662"/>
        </w:trPr>
        <w:tc>
          <w:tcPr>
            <w:tcW w:w="9067" w:type="dxa"/>
          </w:tcPr>
          <w:p w:rsidRPr="00F67590" w:rsidR="006E5C6B" w:rsidRDefault="006E5C6B" w14:paraId="14DCF655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:rsidRPr="00F67590" w:rsidR="006E5C6B" w:rsidRDefault="006E5C6B" w14:paraId="7BE2D0AD" w14:textId="075593A5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A </w:t>
            </w:r>
            <w:r w:rsidRPr="006E5C6B">
              <w:rPr>
                <w:rFonts w:ascii="Calibri" w:hAnsi="Calibri" w:eastAsia="Times New Roman" w:cs="Calibri"/>
                <w:szCs w:val="22"/>
              </w:rPr>
              <w:t>Issy-les-Moulineaux</w:t>
            </w:r>
            <w:r>
              <w:rPr>
                <w:rFonts w:ascii="Calibri" w:hAnsi="Calibri" w:eastAsia="Times New Roman" w:cs="Calibri"/>
                <w:szCs w:val="22"/>
              </w:rPr>
              <w:t>,</w:t>
            </w:r>
            <w:r w:rsidRPr="00F67590">
              <w:rPr>
                <w:rFonts w:ascii="Calibri" w:hAnsi="Calibri" w:eastAsia="Times New Roman" w:cs="Calibri"/>
                <w:szCs w:val="22"/>
              </w:rPr>
              <w:t xml:space="preserve"> le...……......... </w:t>
            </w:r>
            <w:r w:rsidRPr="00F67590">
              <w:rPr>
                <w:rFonts w:ascii="Calibri" w:hAnsi="Calibri" w:eastAsia="Times New Roman" w:cs="Calibri"/>
                <w:szCs w:val="22"/>
              </w:rPr>
              <w:tab/>
            </w:r>
            <w:r w:rsidRPr="00F67590">
              <w:rPr>
                <w:rFonts w:ascii="Calibri" w:hAnsi="Calibri" w:eastAsia="Times New Roman" w:cs="Calibri"/>
                <w:szCs w:val="22"/>
              </w:rPr>
              <w:t>Signature :</w:t>
            </w:r>
            <w:r w:rsidRPr="00F67590">
              <w:rPr>
                <w:rFonts w:ascii="Calibri" w:hAnsi="Calibri" w:eastAsia="Times New Roman" w:cs="Calibri"/>
                <w:szCs w:val="22"/>
                <w:u w:val="single"/>
              </w:rPr>
              <w:tab/>
            </w:r>
          </w:p>
          <w:p w:rsidRPr="006E5C6B" w:rsidR="006E5C6B" w:rsidRDefault="006E5C6B" w14:paraId="476C66B9" w14:textId="77777777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hAnsi="Calibri" w:eastAsia="Times New Roman" w:cs="Calibri"/>
                <w:szCs w:val="22"/>
              </w:rPr>
            </w:pPr>
            <w:r w:rsidRPr="00F67590">
              <w:rPr>
                <w:rFonts w:ascii="Calibri" w:hAnsi="Calibri" w:eastAsia="Times New Roman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hAnsi="Calibri" w:eastAsia="Times New Roman" w:cs="Calibri"/>
                <w:szCs w:val="22"/>
              </w:rPr>
              <w:t>Thierry VALLAT</w:t>
            </w:r>
          </w:p>
          <w:p w:rsidRPr="00F67590" w:rsidR="00EE05C7" w:rsidP="00803893" w:rsidRDefault="006E5C6B" w14:paraId="24AD9403" w14:textId="3FBB48B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hAnsi="Calibri" w:eastAsia="Times New Roman" w:cs="Calibri"/>
                <w:szCs w:val="22"/>
              </w:rPr>
            </w:pPr>
            <w:r w:rsidRPr="006E5C6B">
              <w:rPr>
                <w:rFonts w:ascii="Calibri" w:hAnsi="Calibri" w:eastAsia="Times New Roman" w:cs="Calibri"/>
                <w:szCs w:val="22"/>
              </w:rPr>
              <w:t>Fonction : Président Directeur Général de CFI</w:t>
            </w:r>
          </w:p>
        </w:tc>
      </w:tr>
    </w:tbl>
    <w:p w:rsidR="006E5C6B" w:rsidP="00A827EF" w:rsidRDefault="006E5C6B" w14:paraId="496F53F5" w14:textId="77777777">
      <w:pPr>
        <w:outlineLvl w:val="0"/>
        <w:rPr>
          <w:rFonts w:cstheme="minorHAnsi"/>
          <w:b/>
        </w:rPr>
      </w:pPr>
    </w:p>
    <w:p w:rsidRPr="00E04910" w:rsidR="00A827EF" w:rsidP="00913B20" w:rsidRDefault="00A827EF" w14:paraId="7D331709" w14:textId="77777777">
      <w:pPr>
        <w:tabs>
          <w:tab w:val="left" w:pos="3410"/>
        </w:tabs>
        <w:rPr>
          <w:rFonts w:cstheme="minorHAnsi"/>
        </w:rPr>
      </w:pPr>
    </w:p>
    <w:sectPr w:rsidRPr="00E04910" w:rsidR="00A827EF">
      <w:headerReference w:type="default" r:id="rId15"/>
      <w:footerReference w:type="default" r:id="rId1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1E65" w:rsidP="004D41CA" w:rsidRDefault="006C1E65" w14:paraId="09EE2725" w14:textId="77777777">
      <w:pPr>
        <w:spacing w:after="0" w:line="240" w:lineRule="auto"/>
      </w:pPr>
      <w:r>
        <w:separator/>
      </w:r>
    </w:p>
  </w:endnote>
  <w:endnote w:type="continuationSeparator" w:id="0">
    <w:p w:rsidR="006C1E65" w:rsidP="004D41CA" w:rsidRDefault="006C1E65" w14:paraId="5D8A1104" w14:textId="77777777">
      <w:pPr>
        <w:spacing w:after="0" w:line="240" w:lineRule="auto"/>
      </w:pPr>
      <w:r>
        <w:continuationSeparator/>
      </w:r>
    </w:p>
  </w:endnote>
  <w:endnote w:type="continuationNotice" w:id="1">
    <w:p w:rsidR="006C1E65" w:rsidRDefault="006C1E65" w14:paraId="7FA4B08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9253146"/>
      <w:docPartObj>
        <w:docPartGallery w:val="Page Numbers (Bottom of Page)"/>
        <w:docPartUnique/>
      </w:docPartObj>
    </w:sdtPr>
    <w:sdtEndPr/>
    <w:sdtContent>
      <w:p w:rsidR="00CD2DA5" w:rsidRDefault="00CD2DA5" w14:paraId="14F96DE6" w14:textId="6C10368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D2DA5" w:rsidRDefault="00CD2DA5" w14:paraId="397830D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1E65" w:rsidP="004D41CA" w:rsidRDefault="006C1E65" w14:paraId="50A29BD0" w14:textId="77777777">
      <w:pPr>
        <w:spacing w:after="0" w:line="240" w:lineRule="auto"/>
      </w:pPr>
      <w:r>
        <w:separator/>
      </w:r>
    </w:p>
  </w:footnote>
  <w:footnote w:type="continuationSeparator" w:id="0">
    <w:p w:rsidR="006C1E65" w:rsidP="004D41CA" w:rsidRDefault="006C1E65" w14:paraId="07933B52" w14:textId="77777777">
      <w:pPr>
        <w:spacing w:after="0" w:line="240" w:lineRule="auto"/>
      </w:pPr>
      <w:r>
        <w:continuationSeparator/>
      </w:r>
    </w:p>
  </w:footnote>
  <w:footnote w:type="continuationNotice" w:id="1">
    <w:p w:rsidR="006C1E65" w:rsidRDefault="006C1E65" w14:paraId="548D8B1B" w14:textId="77777777">
      <w:pPr>
        <w:spacing w:after="0" w:line="240" w:lineRule="auto"/>
      </w:pPr>
    </w:p>
  </w:footnote>
  <w:footnote w:id="2">
    <w:p w:rsidR="00181888" w:rsidP="00181888" w:rsidRDefault="00181888" w14:paraId="3AFDE2FF" w14:textId="7777777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:rsidR="00181888" w:rsidP="00181888" w:rsidRDefault="00181888" w14:paraId="38FA29F4" w14:textId="77777777">
      <w:pPr>
        <w:pStyle w:val="FootnoteText"/>
      </w:pPr>
      <w:r w:rsidRPr="00BB1E92">
        <w:rPr>
          <w:rStyle w:val="FootnoteReference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:rsidR="00181888" w:rsidP="00181888" w:rsidRDefault="00181888" w14:paraId="70283CE5" w14:textId="77777777">
      <w:pPr>
        <w:pStyle w:val="FootnoteText"/>
      </w:pPr>
      <w:r w:rsidRPr="00BB1E92">
        <w:rPr>
          <w:rStyle w:val="FootnoteReference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:rsidR="00500E6B" w:rsidP="00500E6B" w:rsidRDefault="00500E6B" w14:paraId="372F79CF" w14:textId="49FAE9AD">
      <w:pPr>
        <w:rPr>
          <w:sz w:val="24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name="_Hlk68018928" w:id="78"/>
      <w:r>
        <w:rPr>
          <w:sz w:val="16"/>
        </w:rPr>
        <w:t xml:space="preserve">une </w:t>
      </w:r>
      <w:bookmarkStart w:name="_Hlk72335871" w:id="79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8"/>
      <w:bookmarkEnd w:id="7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1F2CF0" w:rsidR="005519CA" w:rsidP="00474F1E" w:rsidRDefault="00474F1E" w14:paraId="791A88B4" w14:textId="5F80A1F4">
    <w:pPr>
      <w:pStyle w:val="Header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3C2CEB"/>
    <w:multiLevelType w:val="hybridMultilevel"/>
    <w:tmpl w:val="7004B2B0"/>
    <w:lvl w:ilvl="0" w:tplc="A9E0A6A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2CA0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6C00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1602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38AFB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C303E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880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A08F0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D655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hint="default" w:ascii="Symbol" w:hAnsi="Symbol" w:cs="Symbol"/>
      </w:rPr>
    </w:lvl>
  </w:abstractNum>
  <w:abstractNum w:abstractNumId="7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322522">
    <w:abstractNumId w:val="3"/>
  </w:num>
  <w:num w:numId="2" w16cid:durableId="655954166">
    <w:abstractNumId w:val="5"/>
  </w:num>
  <w:num w:numId="3" w16cid:durableId="981344821">
    <w:abstractNumId w:val="2"/>
  </w:num>
  <w:num w:numId="4" w16cid:durableId="1728724586">
    <w:abstractNumId w:val="1"/>
  </w:num>
  <w:num w:numId="5" w16cid:durableId="1765879549">
    <w:abstractNumId w:val="7"/>
  </w:num>
  <w:num w:numId="6" w16cid:durableId="23750350">
    <w:abstractNumId w:val="6"/>
  </w:num>
  <w:num w:numId="7" w16cid:durableId="1116756517">
    <w:abstractNumId w:val="8"/>
  </w:num>
  <w:num w:numId="8" w16cid:durableId="1825003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168288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ABY Marion">
    <w15:presenceInfo w15:providerId="AD" w15:userId="S::marion.baby@cfi.fr::ea4480fc-24bd-4d45-904b-2954bc0f5431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0889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7BF32"/>
    <w:rsid w:val="002810FA"/>
    <w:rsid w:val="002820D4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848BF"/>
    <w:rsid w:val="003940B1"/>
    <w:rsid w:val="00394E38"/>
    <w:rsid w:val="003A625D"/>
    <w:rsid w:val="003C303A"/>
    <w:rsid w:val="003D3268"/>
    <w:rsid w:val="003D6A05"/>
    <w:rsid w:val="003E1716"/>
    <w:rsid w:val="003E33DD"/>
    <w:rsid w:val="003E463D"/>
    <w:rsid w:val="003F09D2"/>
    <w:rsid w:val="003F0EC8"/>
    <w:rsid w:val="003F177E"/>
    <w:rsid w:val="00404E74"/>
    <w:rsid w:val="004113F8"/>
    <w:rsid w:val="00413E99"/>
    <w:rsid w:val="00423EB9"/>
    <w:rsid w:val="00432C38"/>
    <w:rsid w:val="004445F5"/>
    <w:rsid w:val="00445C03"/>
    <w:rsid w:val="004461D8"/>
    <w:rsid w:val="00447F75"/>
    <w:rsid w:val="00450F00"/>
    <w:rsid w:val="004646A9"/>
    <w:rsid w:val="004747FE"/>
    <w:rsid w:val="00474DD4"/>
    <w:rsid w:val="00474F1E"/>
    <w:rsid w:val="00477D4E"/>
    <w:rsid w:val="00482A94"/>
    <w:rsid w:val="00485B40"/>
    <w:rsid w:val="00490170"/>
    <w:rsid w:val="004960DB"/>
    <w:rsid w:val="004B5B0C"/>
    <w:rsid w:val="004B658A"/>
    <w:rsid w:val="004C115D"/>
    <w:rsid w:val="004C66DB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3541F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87F7B"/>
    <w:rsid w:val="00692CDD"/>
    <w:rsid w:val="006940A0"/>
    <w:rsid w:val="006A0DAE"/>
    <w:rsid w:val="006A0FF9"/>
    <w:rsid w:val="006A1915"/>
    <w:rsid w:val="006A2788"/>
    <w:rsid w:val="006A28B5"/>
    <w:rsid w:val="006B449E"/>
    <w:rsid w:val="006C1E65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679CF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8F64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9F3E7C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3A9F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358"/>
    <w:rsid w:val="00CC2C0F"/>
    <w:rsid w:val="00CD2DA5"/>
    <w:rsid w:val="00CE0991"/>
    <w:rsid w:val="00CE29E0"/>
    <w:rsid w:val="00CE3530"/>
    <w:rsid w:val="00CE480A"/>
    <w:rsid w:val="00CE6B36"/>
    <w:rsid w:val="00CF0E1F"/>
    <w:rsid w:val="00CF461A"/>
    <w:rsid w:val="00CF56A7"/>
    <w:rsid w:val="00D014D3"/>
    <w:rsid w:val="00D04C48"/>
    <w:rsid w:val="00D054EB"/>
    <w:rsid w:val="00D07551"/>
    <w:rsid w:val="00D24A1F"/>
    <w:rsid w:val="00D33BF1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3121"/>
    <w:rsid w:val="00E7441D"/>
    <w:rsid w:val="00E80D56"/>
    <w:rsid w:val="00E81888"/>
    <w:rsid w:val="00E863A9"/>
    <w:rsid w:val="00E9249D"/>
    <w:rsid w:val="00EB0EB5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E374E"/>
    <w:rsid w:val="00FF65C4"/>
    <w:rsid w:val="02D9ACE8"/>
    <w:rsid w:val="04B6D6AF"/>
    <w:rsid w:val="0649B4D6"/>
    <w:rsid w:val="0FF3C652"/>
    <w:rsid w:val="151E21F3"/>
    <w:rsid w:val="15372BFC"/>
    <w:rsid w:val="1E64A8E4"/>
    <w:rsid w:val="1F411F81"/>
    <w:rsid w:val="215F6330"/>
    <w:rsid w:val="22A0AD2B"/>
    <w:rsid w:val="232C4086"/>
    <w:rsid w:val="2393DCE8"/>
    <w:rsid w:val="268BDD75"/>
    <w:rsid w:val="2728B08E"/>
    <w:rsid w:val="2974BF7E"/>
    <w:rsid w:val="2D33D8D2"/>
    <w:rsid w:val="2E3E3DA9"/>
    <w:rsid w:val="35A8455D"/>
    <w:rsid w:val="3F17AB1B"/>
    <w:rsid w:val="4270E27E"/>
    <w:rsid w:val="49060BBC"/>
    <w:rsid w:val="4D235195"/>
    <w:rsid w:val="52BDCE7F"/>
    <w:rsid w:val="568FD4E8"/>
    <w:rsid w:val="5B8629A2"/>
    <w:rsid w:val="5C42033B"/>
    <w:rsid w:val="62B74178"/>
    <w:rsid w:val="62F2F839"/>
    <w:rsid w:val="64273A39"/>
    <w:rsid w:val="65DC2697"/>
    <w:rsid w:val="68AD6A46"/>
    <w:rsid w:val="69E0BC17"/>
    <w:rsid w:val="6BE13596"/>
    <w:rsid w:val="6E312596"/>
    <w:rsid w:val="6F3A9847"/>
    <w:rsid w:val="78D4079E"/>
    <w:rsid w:val="798D49C6"/>
    <w:rsid w:val="7C598E6F"/>
    <w:rsid w:val="7D6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61377D"/>
  <w15:chartTrackingRefBased/>
  <w15:docId w15:val="{E16CAD55-4CE1-4E05-9111-3D0F675CC3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78F2"/>
    <w:pPr>
      <w:keepNext/>
      <w:keepLines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4D41CA"/>
  </w:style>
  <w:style w:type="paragraph" w:styleId="Footer">
    <w:name w:val="footer"/>
    <w:basedOn w:val="Normal"/>
    <w:link w:val="FooterCh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D41CA"/>
  </w:style>
  <w:style w:type="table" w:styleId="TableGrid">
    <w:name w:val="Table Grid"/>
    <w:basedOn w:val="TableNormal"/>
    <w:uiPriority w:val="59"/>
    <w:rsid w:val="004D41C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B578F2"/>
    <w:rPr>
      <w:rFonts w:eastAsiaTheme="majorEastAsia" w:cstheme="majorBidi"/>
      <w:b/>
      <w:szCs w:val="32"/>
    </w:rPr>
  </w:style>
  <w:style w:type="character" w:styleId="CommentReference">
    <w:name w:val="annotation reference"/>
    <w:basedOn w:val="DefaultParagraphFont"/>
    <w:uiPriority w:val="99"/>
    <w:unhideWhenUsed/>
    <w:rsid w:val="000974E7"/>
    <w:rPr>
      <w:sz w:val="16"/>
      <w:szCs w:val="16"/>
    </w:rPr>
  </w:style>
  <w:style w:type="paragraph" w:styleId="CommentText">
    <w:name w:val="annotation text"/>
    <w:aliases w:val="Comment Text Char1,Comment Text Char Car,Comment Text Char Car Car"/>
    <w:basedOn w:val="Normal"/>
    <w:link w:val="CommentTextChar"/>
    <w:uiPriority w:val="99"/>
    <w:unhideWhenUsed/>
    <w:rsid w:val="000974E7"/>
    <w:pPr>
      <w:spacing w:after="0" w:line="240" w:lineRule="auto"/>
    </w:pPr>
    <w:rPr>
      <w:rFonts w:ascii="Arial" w:hAnsi="Arial" w:eastAsia="Times" w:cs="Times New Roman"/>
      <w:sz w:val="20"/>
      <w:szCs w:val="20"/>
      <w:lang w:eastAsia="fr-FR"/>
    </w:rPr>
  </w:style>
  <w:style w:type="character" w:styleId="CommentTextChar" w:customStyle="1">
    <w:name w:val="Comment Text Char"/>
    <w:aliases w:val="Comment Text Char1 Char,Comment Text Char Car Char,Comment Text Char Car Car Char"/>
    <w:basedOn w:val="DefaultParagraphFont"/>
    <w:link w:val="CommentText"/>
    <w:uiPriority w:val="99"/>
    <w:rsid w:val="000974E7"/>
    <w:rPr>
      <w:rFonts w:ascii="Arial" w:hAnsi="Arial" w:eastAsia="Times" w:cs="Times New Roman"/>
      <w:sz w:val="20"/>
      <w:szCs w:val="20"/>
      <w:lang w:eastAsia="fr-FR"/>
    </w:rPr>
  </w:style>
  <w:style w:type="character" w:styleId="Heading2Char" w:customStyle="1">
    <w:name w:val="Heading 2 Char"/>
    <w:basedOn w:val="DefaultParagraphFont"/>
    <w:link w:val="Heading2"/>
    <w:rsid w:val="00B578F2"/>
    <w:rPr>
      <w:rFonts w:eastAsiaTheme="majorEastAsia" w:cstheme="majorBidi"/>
      <w:b/>
      <w:szCs w:val="26"/>
      <w:u w:val="single"/>
    </w:rPr>
  </w:style>
  <w:style w:type="table" w:styleId="PlainTable1">
    <w:name w:val="Plain Table 1"/>
    <w:basedOn w:val="Table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GridTable1Light">
    <w:name w:val="Grid Table 1 Light"/>
    <w:basedOn w:val="Table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eading5Char" w:customStyle="1">
    <w:name w:val="Heading 5 Char"/>
    <w:basedOn w:val="DefaultParagraphFont"/>
    <w:link w:val="Heading5"/>
    <w:uiPriority w:val="9"/>
    <w:semiHidden/>
    <w:rsid w:val="007B5C1D"/>
    <w:rPr>
      <w:rFonts w:asciiTheme="majorHAnsi" w:hAnsiTheme="majorHAnsi" w:eastAsiaTheme="majorEastAsia" w:cstheme="majorBidi"/>
      <w:color w:val="2F5496" w:themeColor="accent1" w:themeShade="BF"/>
    </w:rPr>
  </w:style>
  <w:style w:type="paragraph" w:styleId="ListParagraph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ListParagraphChar"/>
    <w:uiPriority w:val="34"/>
    <w:qFormat/>
    <w:rsid w:val="007B5C1D"/>
    <w:pPr>
      <w:ind w:left="720"/>
      <w:contextualSpacing/>
    </w:pPr>
  </w:style>
  <w:style w:type="character" w:styleId="Hyperlink">
    <w:name w:val="Hyperlink"/>
    <w:rsid w:val="001671E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71E1"/>
    <w:rPr>
      <w:color w:val="954F72" w:themeColor="followedHyperlink"/>
      <w:u w:val="single"/>
    </w:rPr>
  </w:style>
  <w:style w:type="paragraph" w:styleId="fcase1ertab" w:customStyle="1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518"/>
    <w:pPr>
      <w:spacing w:after="160"/>
    </w:pPr>
    <w:rPr>
      <w:rFonts w:asciiTheme="minorHAnsi" w:hAnsiTheme="minorHAnsi" w:eastAsiaTheme="minorHAnsi" w:cstheme="minorBidi"/>
      <w:b/>
      <w:bCs/>
      <w:lang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77518"/>
    <w:rPr>
      <w:rFonts w:ascii="Arial" w:hAnsi="Arial" w:eastAsia="Times" w:cs="Times New Roman"/>
      <w:b/>
      <w:bCs/>
      <w:sz w:val="20"/>
      <w:szCs w:val="20"/>
      <w:lang w:eastAsia="fr-FR"/>
    </w:rPr>
  </w:style>
  <w:style w:type="table" w:styleId="Grilledutableau3" w:customStyle="1">
    <w:name w:val="Grille du tableau3"/>
    <w:basedOn w:val="TableNormal"/>
    <w:next w:val="TableGrid"/>
    <w:uiPriority w:val="59"/>
    <w:rsid w:val="00251664"/>
    <w:pPr>
      <w:spacing w:after="0" w:line="240" w:lineRule="auto"/>
    </w:pPr>
    <w:rPr>
      <w:rFonts w:ascii="Calibri" w:hAnsi="Calibri" w:eastAsia="Calibri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styleId="AucunA" w:customStyle="1">
    <w:name w:val="Aucun A"/>
    <w:rsid w:val="0075774B"/>
    <w:rPr>
      <w:rFonts w:ascii="Calibri" w:hAnsi="Calibri"/>
      <w:sz w:val="22"/>
      <w:lang w:val="fr-FR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85363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Articles" w:customStyle="1">
    <w:name w:val="Articles"/>
    <w:basedOn w:val="TOC1"/>
    <w:qFormat/>
    <w:rsid w:val="00685363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240" w:after="240" w:line="240" w:lineRule="auto"/>
    </w:pPr>
    <w:rPr>
      <w:rFonts w:ascii="Calibri" w:hAnsi="Calibri" w:eastAsia="Times New Roman" w:cs="Times New Roman"/>
      <w:b/>
      <w:bCs/>
      <w:caps/>
      <w:lang w:eastAsia="fr-FR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181888"/>
    <w:rPr>
      <w:sz w:val="20"/>
      <w:szCs w:val="20"/>
    </w:rPr>
  </w:style>
  <w:style w:type="character" w:styleId="FootnoteReference">
    <w:name w:val="footnote reference"/>
    <w:unhideWhenUsed/>
    <w:rsid w:val="00181888"/>
    <w:rPr>
      <w:rFonts w:hint="default" w:ascii="Times New Roman" w:hAnsi="Times New Roman" w:cs="Times New Roman"/>
      <w:vertAlign w:val="superscript"/>
    </w:rPr>
  </w:style>
  <w:style w:type="paragraph" w:styleId="NoSpacing">
    <w:name w:val="No Spacing"/>
    <w:uiPriority w:val="1"/>
    <w:qFormat/>
    <w:rsid w:val="00181888"/>
    <w:pPr>
      <w:spacing w:after="0" w:line="240" w:lineRule="auto"/>
    </w:pPr>
  </w:style>
  <w:style w:type="paragraph" w:styleId="BodyText3">
    <w:name w:val="Body Text 3"/>
    <w:basedOn w:val="Normal"/>
    <w:link w:val="BodyText3Char"/>
    <w:uiPriority w:val="99"/>
    <w:unhideWhenUsed/>
    <w:rsid w:val="00543970"/>
    <w:pPr>
      <w:spacing w:after="120" w:line="240" w:lineRule="auto"/>
      <w:jc w:val="both"/>
    </w:pPr>
    <w:rPr>
      <w:rFonts w:ascii="Calibri" w:hAnsi="Calibri" w:eastAsia="Times New Roman" w:cs="Times New Roman"/>
      <w:sz w:val="16"/>
      <w:szCs w:val="16"/>
      <w:lang w:eastAsia="fr-FR"/>
    </w:rPr>
  </w:style>
  <w:style w:type="character" w:styleId="BodyText3Char" w:customStyle="1">
    <w:name w:val="Body Text 3 Char"/>
    <w:basedOn w:val="DefaultParagraphFont"/>
    <w:link w:val="BodyText3"/>
    <w:uiPriority w:val="99"/>
    <w:rsid w:val="00543970"/>
    <w:rPr>
      <w:rFonts w:ascii="Calibri" w:hAnsi="Calibri" w:eastAsia="Times New Roman" w:cs="Times New Roman"/>
      <w:sz w:val="16"/>
      <w:szCs w:val="16"/>
      <w:lang w:eastAsia="fr-FR"/>
    </w:rPr>
  </w:style>
  <w:style w:type="paragraph" w:styleId="RedTxt" w:customStyle="1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18"/>
      <w:szCs w:val="18"/>
      <w:lang w:eastAsia="fr-FR"/>
    </w:rPr>
  </w:style>
  <w:style w:type="character" w:styleId="RedTxtCar" w:customStyle="1">
    <w:name w:val="RedTxt Car"/>
    <w:basedOn w:val="DefaultParagraphFont"/>
    <w:link w:val="RedTxt"/>
    <w:uiPriority w:val="99"/>
    <w:locked/>
    <w:rsid w:val="00A827EF"/>
    <w:rPr>
      <w:rFonts w:ascii="Arial" w:hAnsi="Arial" w:eastAsia="Times New Roman" w:cs="Arial"/>
      <w:sz w:val="18"/>
      <w:szCs w:val="18"/>
      <w:lang w:eastAsia="fr-FR"/>
    </w:rPr>
  </w:style>
  <w:style w:type="table" w:styleId="Grilledutableau1" w:customStyle="1">
    <w:name w:val="Grille du tableau1"/>
    <w:basedOn w:val="TableNormal"/>
    <w:next w:val="TableGrid"/>
    <w:uiPriority w:val="99"/>
    <w:rsid w:val="00500E6B"/>
    <w:pPr>
      <w:spacing w:after="0" w:line="240" w:lineRule="auto"/>
    </w:pPr>
    <w:rPr>
      <w:rFonts w:ascii="Times" w:hAnsi="Times" w:eastAsia="Times" w:cs="Times New Roman"/>
      <w:sz w:val="20"/>
      <w:szCs w:val="20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ubtleEmphasis">
    <w:name w:val="Subtle Emphasis"/>
    <w:basedOn w:val="DefaultParagraphFont"/>
    <w:uiPriority w:val="19"/>
    <w:qFormat/>
    <w:rsid w:val="00C450B5"/>
    <w:rPr>
      <w:i/>
      <w:iCs/>
      <w:color w:val="404040" w:themeColor="text1" w:themeTint="BF"/>
    </w:rPr>
  </w:style>
  <w:style w:type="character" w:styleId="ListParagraphChar" w:customStyle="1">
    <w:name w:val="List Paragraph Char"/>
    <w:aliases w:val="TITRE2 STYLE GREG Char,TP Liste Char,texte de base Char,Puce focus Char,Normal bullet 2 Char,List Paragraph1 Char,Bullet list Char,LISTE1 Char,CSTB Titre 2 Char,CSTB.chap. Char,Norma Tiret Char,Contact Char,calia titre 3 Char"/>
    <w:link w:val="ListParagraph"/>
    <w:uiPriority w:val="34"/>
    <w:qFormat/>
    <w:rsid w:val="00925763"/>
  </w:style>
  <w:style w:type="character" w:styleId="Heading8Char" w:customStyle="1">
    <w:name w:val="Heading 8 Char"/>
    <w:basedOn w:val="DefaultParagraphFont"/>
    <w:link w:val="Heading8"/>
    <w:semiHidden/>
    <w:rsid w:val="001043B0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u" w:customStyle="1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hAnsi="Arial" w:eastAsia="Times New Roman" w:cs="Times New Roman"/>
      <w:szCs w:val="20"/>
      <w:lang w:eastAsia="fr-FR"/>
    </w:rPr>
  </w:style>
  <w:style w:type="paragraph" w:styleId="Revision">
    <w:name w:val="Revision"/>
    <w:hidden/>
    <w:uiPriority w:val="99"/>
    <w:semiHidden/>
    <w:rsid w:val="005354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economie.gouv.fr/daj/formulaires-declaration-du-candidat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3E7B76-3484-471B-8BC3-3B431D863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ea8d280c-5de2-46b1-902b-8812b50e9ddc"/>
    <ds:schemaRef ds:uri="a7a3f4c9-4b56-41d5-8290-3b73df135784"/>
  </ds:schemaRefs>
</ds:datastoreItem>
</file>

<file path=customXml/itemProps3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Soraya.Kabbachi@cfi.fr;marion.baby@cfi.fr</dc:creator>
  <keywords/>
  <dc:description/>
  <lastModifiedBy>TOLLU Hortense</lastModifiedBy>
  <revision>19</revision>
  <dcterms:created xsi:type="dcterms:W3CDTF">2025-01-03T00:51:00.0000000Z</dcterms:created>
  <dcterms:modified xsi:type="dcterms:W3CDTF">2025-01-02T16:20:52.0150504Z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