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AA3C9B2" w14:textId="56C92B91" w:rsidR="00373558" w:rsidRPr="00C64930" w:rsidRDefault="00373558">
      <w:pPr>
        <w:tabs>
          <w:tab w:val="left" w:pos="851"/>
        </w:tabs>
        <w:spacing w:before="60" w:after="60"/>
        <w:jc w:val="center"/>
        <w:rPr>
          <w:rFonts w:ascii="Arial" w:hAnsi="Arial" w:cs="Arial"/>
          <w:bCs/>
          <w:sz w:val="18"/>
          <w:szCs w:val="18"/>
        </w:rPr>
      </w:pPr>
    </w:p>
    <w:tbl>
      <w:tblPr>
        <w:tblW w:w="20754" w:type="dxa"/>
        <w:tblInd w:w="-15" w:type="dxa"/>
        <w:tblLayout w:type="fixed"/>
        <w:tblCellMar>
          <w:left w:w="71" w:type="dxa"/>
          <w:right w:w="71" w:type="dxa"/>
        </w:tblCellMar>
        <w:tblLook w:val="0000" w:firstRow="0" w:lastRow="0" w:firstColumn="0" w:lastColumn="0" w:noHBand="0" w:noVBand="0"/>
      </w:tblPr>
      <w:tblGrid>
        <w:gridCol w:w="10377"/>
        <w:gridCol w:w="10377"/>
      </w:tblGrid>
      <w:tr w:rsidR="00CF528F" w:rsidRPr="007E5004" w14:paraId="25887C18" w14:textId="77777777" w:rsidTr="00CF528F">
        <w:trPr>
          <w:trHeight w:val="2082"/>
        </w:trPr>
        <w:tc>
          <w:tcPr>
            <w:tcW w:w="10377" w:type="dxa"/>
          </w:tcPr>
          <w:p w14:paraId="468A9224" w14:textId="77424952" w:rsidR="00CF528F" w:rsidRDefault="00172D0C" w:rsidP="00A25A3F">
            <w:pPr>
              <w:pStyle w:val="Pieddepage"/>
              <w:tabs>
                <w:tab w:val="clear" w:pos="4536"/>
                <w:tab w:val="clear" w:pos="9072"/>
                <w:tab w:val="left" w:pos="851"/>
              </w:tabs>
              <w:snapToGrid w:val="0"/>
              <w:jc w:val="center"/>
              <w:rPr>
                <w:rFonts w:ascii="Arial" w:hAnsi="Arial" w:cs="Arial"/>
                <w:b/>
                <w:sz w:val="18"/>
                <w:szCs w:val="18"/>
              </w:rPr>
            </w:pPr>
            <w:ins w:id="0" w:author="CASTERAN Caroline" w:date="2025-01-13T16:50:00Z">
              <w:r>
                <w:rPr>
                  <w:rFonts w:ascii="Marianne" w:hAnsi="Marianne"/>
                  <w:noProof/>
                  <w:sz w:val="22"/>
                  <w:szCs w:val="22"/>
                </w:rPr>
                <w:drawing>
                  <wp:anchor distT="0" distB="0" distL="114300" distR="114300" simplePos="0" relativeHeight="251661312" behindDoc="0" locked="0" layoutInCell="1" allowOverlap="1" wp14:anchorId="1B4E8F50" wp14:editId="310015FC">
                    <wp:simplePos x="0" y="0"/>
                    <wp:positionH relativeFrom="margin">
                      <wp:posOffset>-28575</wp:posOffset>
                    </wp:positionH>
                    <wp:positionV relativeFrom="page">
                      <wp:posOffset>-243205</wp:posOffset>
                    </wp:positionV>
                    <wp:extent cx="1655445" cy="1734185"/>
                    <wp:effectExtent l="0" t="0" r="1905" b="0"/>
                    <wp:wrapNone/>
                    <wp:docPr id="2" name="Image 2" descr="Une image contenant texte, Police, graphisme,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graphisme, Graphique&#10;&#10;Description générée automatiquement"/>
                            <pic:cNvPicPr/>
                          </pic:nvPicPr>
                          <pic:blipFill>
                            <a:blip r:embed="rId8"/>
                            <a:stretch>
                              <a:fillRect/>
                            </a:stretch>
                          </pic:blipFill>
                          <pic:spPr>
                            <a:xfrm>
                              <a:off x="0" y="0"/>
                              <a:ext cx="1655445" cy="1734185"/>
                            </a:xfrm>
                            <a:prstGeom prst="rect">
                              <a:avLst/>
                            </a:prstGeom>
                          </pic:spPr>
                        </pic:pic>
                      </a:graphicData>
                    </a:graphic>
                    <wp14:sizeRelH relativeFrom="margin">
                      <wp14:pctWidth>0</wp14:pctWidth>
                    </wp14:sizeRelH>
                    <wp14:sizeRelV relativeFrom="margin">
                      <wp14:pctHeight>0</wp14:pctHeight>
                    </wp14:sizeRelV>
                  </wp:anchor>
                </w:drawing>
              </w:r>
            </w:ins>
          </w:p>
          <w:p w14:paraId="4D15379C" w14:textId="7897EBE9" w:rsidR="00CF528F" w:rsidRDefault="00CF528F" w:rsidP="00A25A3F">
            <w:pPr>
              <w:pStyle w:val="Pieddepage"/>
              <w:tabs>
                <w:tab w:val="clear" w:pos="4536"/>
                <w:tab w:val="clear" w:pos="9072"/>
                <w:tab w:val="left" w:pos="851"/>
              </w:tabs>
              <w:jc w:val="center"/>
              <w:rPr>
                <w:rFonts w:ascii="Arial" w:hAnsi="Arial" w:cs="Arial"/>
                <w:b/>
                <w:sz w:val="18"/>
                <w:szCs w:val="18"/>
              </w:rPr>
            </w:pPr>
          </w:p>
          <w:p w14:paraId="0F2BBFA5" w14:textId="57C28BE8" w:rsidR="00CF528F" w:rsidRDefault="00CF528F" w:rsidP="00A25A3F">
            <w:pPr>
              <w:pStyle w:val="mBlocTitreMLET"/>
              <w:ind w:left="-125"/>
            </w:pPr>
            <w:r>
              <w:t>Direction générale de l’aménagement,</w:t>
            </w:r>
          </w:p>
          <w:p w14:paraId="1C63E15A" w14:textId="740F23E6" w:rsidR="00CF528F" w:rsidRDefault="00CF528F" w:rsidP="00A25A3F">
            <w:pPr>
              <w:pStyle w:val="mBlocTitreMLET"/>
            </w:pPr>
            <w:proofErr w:type="gramStart"/>
            <w:r>
              <w:t>du</w:t>
            </w:r>
            <w:proofErr w:type="gramEnd"/>
            <w:r>
              <w:t xml:space="preserve"> logement et de la nature</w:t>
            </w:r>
          </w:p>
          <w:p w14:paraId="1F87F529" w14:textId="7CB89D2E" w:rsidR="00CF528F" w:rsidRDefault="00CF528F" w:rsidP="00A25A3F">
            <w:pPr>
              <w:pStyle w:val="En-tte"/>
              <w:tabs>
                <w:tab w:val="clear" w:pos="4536"/>
              </w:tabs>
              <w:jc w:val="right"/>
            </w:pPr>
          </w:p>
          <w:p w14:paraId="121F5EDF" w14:textId="77777777" w:rsidR="00EB1A76" w:rsidRDefault="00EB1A76" w:rsidP="00A25A3F">
            <w:pPr>
              <w:pStyle w:val="En-tte"/>
              <w:tabs>
                <w:tab w:val="clear" w:pos="4536"/>
              </w:tabs>
              <w:jc w:val="right"/>
            </w:pPr>
          </w:p>
          <w:p w14:paraId="7D4C6CC4" w14:textId="77777777" w:rsidR="00EB1A76" w:rsidRDefault="00EB1A76" w:rsidP="00A25A3F">
            <w:pPr>
              <w:pStyle w:val="En-tte"/>
              <w:tabs>
                <w:tab w:val="clear" w:pos="4536"/>
              </w:tabs>
              <w:jc w:val="right"/>
            </w:pPr>
          </w:p>
          <w:p w14:paraId="0DAE1B4D" w14:textId="77777777" w:rsidR="00EB1A76" w:rsidRDefault="00EB1A76" w:rsidP="00A25A3F">
            <w:pPr>
              <w:pStyle w:val="En-tte"/>
              <w:tabs>
                <w:tab w:val="clear" w:pos="4536"/>
              </w:tabs>
              <w:jc w:val="right"/>
            </w:pPr>
          </w:p>
          <w:p w14:paraId="7F4AF84A" w14:textId="77777777" w:rsidR="00EB1A76" w:rsidRDefault="00EB1A76" w:rsidP="00A25A3F">
            <w:pPr>
              <w:pStyle w:val="En-tte"/>
              <w:tabs>
                <w:tab w:val="clear" w:pos="4536"/>
              </w:tabs>
              <w:jc w:val="right"/>
            </w:pPr>
          </w:p>
          <w:p w14:paraId="7282C2F7" w14:textId="77777777" w:rsidR="00EB1A76" w:rsidRDefault="00EB1A76" w:rsidP="00A25A3F">
            <w:pPr>
              <w:pStyle w:val="En-tte"/>
              <w:tabs>
                <w:tab w:val="clear" w:pos="4536"/>
              </w:tabs>
              <w:jc w:val="right"/>
            </w:pPr>
          </w:p>
          <w:p w14:paraId="325708A8" w14:textId="77777777" w:rsidR="00EB1A76" w:rsidRDefault="00EB1A76" w:rsidP="00A25A3F">
            <w:pPr>
              <w:pStyle w:val="En-tte"/>
              <w:tabs>
                <w:tab w:val="clear" w:pos="4536"/>
              </w:tabs>
              <w:jc w:val="right"/>
            </w:pPr>
          </w:p>
          <w:p w14:paraId="1C86817A" w14:textId="61D3159A" w:rsidR="00EB1A76" w:rsidRDefault="00EB1A76" w:rsidP="00A25A3F">
            <w:pPr>
              <w:pStyle w:val="En-tte"/>
              <w:tabs>
                <w:tab w:val="clear" w:pos="4536"/>
              </w:tabs>
              <w:jc w:val="right"/>
            </w:pPr>
          </w:p>
        </w:tc>
        <w:tc>
          <w:tcPr>
            <w:tcW w:w="10377" w:type="dxa"/>
            <w:shd w:val="clear" w:color="auto" w:fill="auto"/>
          </w:tcPr>
          <w:p w14:paraId="087D7F38" w14:textId="0D4B2B31" w:rsidR="00CF528F" w:rsidRPr="007E5004" w:rsidRDefault="00CF528F" w:rsidP="00A25A3F">
            <w:pPr>
              <w:pStyle w:val="Pieddepage"/>
              <w:tabs>
                <w:tab w:val="clear" w:pos="4536"/>
                <w:tab w:val="clear" w:pos="9072"/>
                <w:tab w:val="left" w:pos="851"/>
              </w:tabs>
              <w:snapToGrid w:val="0"/>
              <w:jc w:val="center"/>
              <w:rPr>
                <w:rFonts w:ascii="Arial" w:hAnsi="Arial" w:cs="Arial"/>
                <w:b/>
                <w:sz w:val="18"/>
                <w:szCs w:val="18"/>
              </w:rPr>
            </w:pPr>
          </w:p>
          <w:p w14:paraId="51863ABE" w14:textId="60760A97" w:rsidR="00CF528F" w:rsidRPr="007E5004" w:rsidRDefault="00CF528F" w:rsidP="00A25A3F">
            <w:pPr>
              <w:pStyle w:val="Pieddepage"/>
              <w:tabs>
                <w:tab w:val="clear" w:pos="4536"/>
                <w:tab w:val="clear" w:pos="9072"/>
                <w:tab w:val="left" w:pos="851"/>
              </w:tabs>
              <w:jc w:val="center"/>
            </w:pPr>
          </w:p>
        </w:tc>
      </w:tr>
    </w:tbl>
    <w:p w14:paraId="000D5BDF" w14:textId="77777777" w:rsidR="00373558" w:rsidRPr="007E5004" w:rsidRDefault="00373558">
      <w:pPr>
        <w:sectPr w:rsidR="00373558" w:rsidRPr="007E5004">
          <w:headerReference w:type="default" r:id="rId9"/>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73558" w:rsidRPr="007E5004" w14:paraId="1C1969F6" w14:textId="77777777">
        <w:tc>
          <w:tcPr>
            <w:tcW w:w="10277" w:type="dxa"/>
            <w:shd w:val="clear" w:color="auto" w:fill="66CCFF"/>
          </w:tcPr>
          <w:p w14:paraId="1B8A2180" w14:textId="59060094" w:rsidR="00373558" w:rsidRPr="007E5004" w:rsidRDefault="00373558">
            <w:pPr>
              <w:tabs>
                <w:tab w:val="left" w:pos="851"/>
              </w:tabs>
              <w:spacing w:before="120" w:after="120"/>
              <w:jc w:val="center"/>
              <w:rPr>
                <w:rFonts w:ascii="Arial" w:hAnsi="Arial" w:cs="Arial"/>
                <w:b/>
                <w:bCs/>
                <w:caps/>
                <w:sz w:val="28"/>
                <w:szCs w:val="28"/>
              </w:rPr>
            </w:pPr>
            <w:r w:rsidRPr="007E5004">
              <w:rPr>
                <w:rFonts w:ascii="Arial" w:hAnsi="Arial" w:cs="Arial"/>
                <w:sz w:val="24"/>
                <w:szCs w:val="24"/>
              </w:rPr>
              <w:t>MARCH</w:t>
            </w:r>
            <w:r w:rsidRPr="007E5004">
              <w:rPr>
                <w:rFonts w:ascii="Arial" w:hAnsi="Arial" w:cs="Arial"/>
                <w:caps/>
                <w:sz w:val="24"/>
                <w:szCs w:val="24"/>
              </w:rPr>
              <w:t>é</w:t>
            </w:r>
            <w:r w:rsidRPr="007E5004">
              <w:rPr>
                <w:rFonts w:ascii="Arial" w:hAnsi="Arial" w:cs="Arial"/>
                <w:sz w:val="24"/>
                <w:szCs w:val="24"/>
              </w:rPr>
              <w:t xml:space="preserve"> N°</w:t>
            </w:r>
          </w:p>
          <w:p w14:paraId="1D33FAC7" w14:textId="77777777" w:rsidR="00373558" w:rsidRPr="007E5004" w:rsidRDefault="00373558">
            <w:pPr>
              <w:tabs>
                <w:tab w:val="left" w:pos="851"/>
              </w:tabs>
              <w:spacing w:before="120" w:after="120"/>
              <w:jc w:val="center"/>
              <w:rPr>
                <w:rFonts w:ascii="Arial" w:hAnsi="Arial" w:cs="Arial"/>
                <w:sz w:val="22"/>
              </w:rPr>
            </w:pPr>
            <w:r w:rsidRPr="007E5004">
              <w:rPr>
                <w:rFonts w:ascii="Arial" w:hAnsi="Arial" w:cs="Arial"/>
                <w:b/>
                <w:bCs/>
                <w:caps/>
                <w:sz w:val="28"/>
                <w:szCs w:val="28"/>
              </w:rPr>
              <w:t>ACTE</w:t>
            </w:r>
            <w:r w:rsidRPr="007E5004">
              <w:rPr>
                <w:rFonts w:ascii="Arial" w:hAnsi="Arial" w:cs="Arial"/>
                <w:b/>
                <w:bCs/>
                <w:sz w:val="28"/>
                <w:szCs w:val="28"/>
              </w:rPr>
              <w:t xml:space="preserve"> D’ENGAGEMENT</w:t>
            </w:r>
          </w:p>
          <w:p w14:paraId="6E286C26" w14:textId="61EE4393" w:rsidR="00373558" w:rsidRPr="007E5004" w:rsidRDefault="00373558">
            <w:pPr>
              <w:spacing w:before="60" w:after="60"/>
              <w:jc w:val="center"/>
              <w:rPr>
                <w:rFonts w:ascii="Arial" w:hAnsi="Arial" w:cs="Arial"/>
                <w:sz w:val="22"/>
              </w:rPr>
            </w:pPr>
            <w:proofErr w:type="gramStart"/>
            <w:r w:rsidRPr="007E5004">
              <w:rPr>
                <w:rFonts w:ascii="Arial" w:hAnsi="Arial" w:cs="Arial"/>
                <w:sz w:val="22"/>
              </w:rPr>
              <w:t>régi</w:t>
            </w:r>
            <w:proofErr w:type="gramEnd"/>
            <w:r w:rsidRPr="007E5004">
              <w:rPr>
                <w:rFonts w:ascii="Arial" w:hAnsi="Arial" w:cs="Arial"/>
                <w:sz w:val="22"/>
              </w:rPr>
              <w:t xml:space="preserve"> par </w:t>
            </w:r>
            <w:r w:rsidR="0018030A" w:rsidRPr="007E5004">
              <w:rPr>
                <w:rFonts w:ascii="Arial" w:hAnsi="Arial" w:cs="Arial"/>
                <w:sz w:val="22"/>
              </w:rPr>
              <w:t>le code de la commande publique</w:t>
            </w:r>
          </w:p>
          <w:p w14:paraId="4399DBD5" w14:textId="38856ACB" w:rsidR="00F6546D" w:rsidRPr="001F54C8" w:rsidRDefault="00F6546D" w:rsidP="00F6546D">
            <w:pPr>
              <w:spacing w:before="60" w:after="60"/>
              <w:jc w:val="center"/>
              <w:rPr>
                <w:rFonts w:ascii="Arial" w:hAnsi="Arial" w:cs="Arial"/>
                <w:sz w:val="22"/>
              </w:rPr>
            </w:pPr>
            <w:r w:rsidRPr="00F6546D">
              <w:rPr>
                <w:rFonts w:ascii="Arial" w:hAnsi="Arial" w:cs="Arial"/>
                <w:sz w:val="22"/>
              </w:rPr>
              <w:t xml:space="preserve">Marché formalisé - appel d’offres ouvert </w:t>
            </w:r>
            <w:r w:rsidR="00D363E6">
              <w:rPr>
                <w:rFonts w:ascii="Arial" w:hAnsi="Arial" w:cs="Arial"/>
                <w:sz w:val="22"/>
              </w:rPr>
              <w:t xml:space="preserve">selon les </w:t>
            </w:r>
            <w:r w:rsidR="00D363E6" w:rsidRPr="00D64813">
              <w:rPr>
                <w:rFonts w:ascii="Arial" w:hAnsi="Arial" w:cs="Arial"/>
                <w:sz w:val="22"/>
              </w:rPr>
              <w:t xml:space="preserve">articles </w:t>
            </w:r>
            <w:r w:rsidR="006C1F3F" w:rsidRPr="006C1F3F">
              <w:rPr>
                <w:rFonts w:ascii="Arial" w:hAnsi="Arial" w:cs="Arial"/>
                <w:sz w:val="22"/>
              </w:rPr>
              <w:t>L.2124-1, L.2124-2</w:t>
            </w:r>
            <w:r w:rsidR="006C1F3F">
              <w:rPr>
                <w:rFonts w:ascii="Arial" w:hAnsi="Arial" w:cs="Arial"/>
                <w:sz w:val="22"/>
              </w:rPr>
              <w:t xml:space="preserve">, </w:t>
            </w:r>
            <w:r w:rsidRPr="001F54C8">
              <w:rPr>
                <w:rFonts w:ascii="Arial" w:hAnsi="Arial" w:cs="Arial"/>
                <w:sz w:val="22"/>
              </w:rPr>
              <w:t>R. 2124-1 à R. 2124-2,</w:t>
            </w:r>
          </w:p>
          <w:p w14:paraId="1FC9CF10" w14:textId="2174C98D" w:rsidR="00373558" w:rsidRPr="007E5004" w:rsidRDefault="00F6546D" w:rsidP="00F6546D">
            <w:pPr>
              <w:spacing w:before="60" w:after="60"/>
              <w:jc w:val="center"/>
            </w:pPr>
            <w:r w:rsidRPr="001F54C8">
              <w:rPr>
                <w:rFonts w:ascii="Arial" w:hAnsi="Arial" w:cs="Arial"/>
                <w:sz w:val="22"/>
              </w:rPr>
              <w:t>R. 2162-2 (2e al.) à R. 2162-6, et R. 2162-13 à R. 2162-</w:t>
            </w:r>
            <w:proofErr w:type="gramStart"/>
            <w:r w:rsidRPr="001F54C8">
              <w:rPr>
                <w:rFonts w:ascii="Arial" w:hAnsi="Arial" w:cs="Arial"/>
                <w:sz w:val="22"/>
              </w:rPr>
              <w:t>14</w:t>
            </w:r>
            <w:r w:rsidRPr="00F6546D">
              <w:rPr>
                <w:rFonts w:ascii="Arial" w:hAnsi="Arial" w:cs="Arial"/>
                <w:sz w:val="22"/>
              </w:rPr>
              <w:t xml:space="preserve">  </w:t>
            </w:r>
            <w:r>
              <w:rPr>
                <w:rFonts w:ascii="Arial" w:hAnsi="Arial" w:cs="Arial"/>
                <w:sz w:val="22"/>
              </w:rPr>
              <w:t>du</w:t>
            </w:r>
            <w:proofErr w:type="gramEnd"/>
            <w:r>
              <w:rPr>
                <w:rFonts w:ascii="Arial" w:hAnsi="Arial" w:cs="Arial"/>
                <w:sz w:val="22"/>
              </w:rPr>
              <w:t xml:space="preserve"> </w:t>
            </w:r>
            <w:r w:rsidR="00D363E6" w:rsidRPr="00D64813">
              <w:rPr>
                <w:rFonts w:ascii="Arial" w:hAnsi="Arial" w:cs="Arial"/>
                <w:sz w:val="22"/>
              </w:rPr>
              <w:t xml:space="preserve">code </w:t>
            </w:r>
            <w:r w:rsidR="00D363E6">
              <w:rPr>
                <w:rFonts w:ascii="Arial" w:hAnsi="Arial" w:cs="Arial"/>
                <w:sz w:val="22"/>
              </w:rPr>
              <w:t>susvisé</w:t>
            </w:r>
          </w:p>
        </w:tc>
      </w:tr>
    </w:tbl>
    <w:p w14:paraId="194F9958" w14:textId="1DC421AA" w:rsidR="00373558" w:rsidRDefault="00373558">
      <w:pPr>
        <w:tabs>
          <w:tab w:val="left" w:pos="426"/>
          <w:tab w:val="left" w:pos="851"/>
        </w:tabs>
        <w:jc w:val="both"/>
        <w:rPr>
          <w:rFonts w:ascii="Arial" w:hAnsi="Arial" w:cs="Arial"/>
        </w:rPr>
      </w:pPr>
    </w:p>
    <w:p w14:paraId="084C4669" w14:textId="77777777" w:rsidR="002B48A2" w:rsidRPr="007E5004" w:rsidRDefault="002B48A2">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73558" w:rsidRPr="007E5004" w14:paraId="17496C77" w14:textId="77777777">
        <w:tc>
          <w:tcPr>
            <w:tcW w:w="10277" w:type="dxa"/>
            <w:shd w:val="clear" w:color="auto" w:fill="66CCFF"/>
          </w:tcPr>
          <w:p w14:paraId="1DBA833D" w14:textId="77777777" w:rsidR="00373558" w:rsidRPr="007E5004" w:rsidRDefault="00373558" w:rsidP="00AE6151">
            <w:pPr>
              <w:keepNext/>
              <w:tabs>
                <w:tab w:val="left" w:pos="-142"/>
                <w:tab w:val="left" w:pos="851"/>
                <w:tab w:val="left" w:pos="4111"/>
              </w:tabs>
              <w:spacing w:before="120" w:after="120"/>
              <w:jc w:val="both"/>
            </w:pPr>
            <w:r w:rsidRPr="007E5004">
              <w:rPr>
                <w:rFonts w:ascii="Arial" w:hAnsi="Arial" w:cs="Arial"/>
                <w:b/>
                <w:sz w:val="22"/>
                <w:szCs w:val="22"/>
              </w:rPr>
              <w:t xml:space="preserve">A - Objet </w:t>
            </w:r>
            <w:r w:rsidRPr="007E5004">
              <w:rPr>
                <w:rFonts w:ascii="Arial" w:hAnsi="Arial" w:cs="Arial"/>
                <w:b/>
                <w:bCs/>
                <w:sz w:val="22"/>
                <w:szCs w:val="22"/>
              </w:rPr>
              <w:t>de l’acte d’engagement</w:t>
            </w:r>
            <w:r w:rsidRPr="007E5004">
              <w:rPr>
                <w:rFonts w:ascii="Arial" w:hAnsi="Arial" w:cs="Arial"/>
                <w:b/>
                <w:sz w:val="22"/>
                <w:szCs w:val="22"/>
              </w:rPr>
              <w:t>.</w:t>
            </w:r>
          </w:p>
        </w:tc>
      </w:tr>
    </w:tbl>
    <w:p w14:paraId="3E025800" w14:textId="043C4691" w:rsidR="009116FB" w:rsidRPr="002430AB" w:rsidRDefault="00373558" w:rsidP="00AE6151">
      <w:pPr>
        <w:tabs>
          <w:tab w:val="left" w:pos="426"/>
          <w:tab w:val="left" w:pos="851"/>
        </w:tabs>
        <w:spacing w:before="120" w:after="120"/>
        <w:jc w:val="both"/>
        <w:rPr>
          <w:rFonts w:ascii="Arial" w:hAnsi="Arial" w:cs="Arial"/>
        </w:rPr>
      </w:pPr>
      <w:proofErr w:type="gramStart"/>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Pr="007E5004">
        <w:rPr>
          <w:rFonts w:ascii="Arial" w:hAnsi="Arial" w:cs="Arial"/>
        </w:rPr>
        <w:t>Objet</w:t>
      </w:r>
      <w:proofErr w:type="gramEnd"/>
      <w:r w:rsidRPr="007E5004">
        <w:rPr>
          <w:rFonts w:ascii="Arial" w:hAnsi="Arial" w:cs="Arial"/>
        </w:rPr>
        <w:t xml:space="preserve"> </w:t>
      </w:r>
      <w:r w:rsidRPr="007E5004">
        <w:rPr>
          <w:rFonts w:ascii="Arial" w:hAnsi="Arial" w:cs="Arial"/>
          <w:bCs/>
        </w:rPr>
        <w:t>du marché</w:t>
      </w:r>
      <w:r w:rsidR="00D7642F" w:rsidRPr="007E5004">
        <w:rPr>
          <w:rFonts w:ascii="Arial" w:hAnsi="Arial" w:cs="Arial"/>
          <w:bCs/>
        </w:rPr>
        <w:t> </w:t>
      </w:r>
      <w:r w:rsidRPr="007E5004">
        <w:rPr>
          <w:rFonts w:ascii="Arial" w:hAnsi="Arial" w:cs="Arial"/>
        </w:rPr>
        <w:t>:</w:t>
      </w:r>
      <w:r w:rsidR="00663D4D">
        <w:rPr>
          <w:rFonts w:ascii="Arial" w:hAnsi="Arial" w:cs="Arial"/>
        </w:rPr>
        <w:t xml:space="preserve"> </w:t>
      </w:r>
      <w:r w:rsidR="009116FB">
        <w:rPr>
          <w:rFonts w:ascii="Arial" w:hAnsi="Arial" w:cs="Arial"/>
        </w:rPr>
        <w:t>M</w:t>
      </w:r>
      <w:r w:rsidR="009116FB" w:rsidRPr="009116FB">
        <w:rPr>
          <w:rFonts w:ascii="Arial" w:hAnsi="Arial" w:cs="Arial"/>
        </w:rPr>
        <w:t>ission d’analyse des coûts de construction des infrastructures olympiques</w:t>
      </w:r>
    </w:p>
    <w:p w14:paraId="245C0065" w14:textId="5081EEA9" w:rsidR="00373558" w:rsidRDefault="00373558" w:rsidP="00AE6151">
      <w:pPr>
        <w:pStyle w:val="fcasegauche"/>
        <w:tabs>
          <w:tab w:val="left" w:pos="851"/>
        </w:tabs>
        <w:spacing w:before="120" w:after="120"/>
        <w:ind w:left="0" w:firstLine="0"/>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00671F4D">
        <w:rPr>
          <w:rFonts w:ascii="Arial" w:eastAsia="Arial" w:hAnsi="Arial" w:cs="Arial"/>
          <w:spacing w:val="-10"/>
        </w:rPr>
        <w:t xml:space="preserve">  </w:t>
      </w:r>
      <w:r w:rsidR="00AE6151">
        <w:rPr>
          <w:rFonts w:ascii="Arial" w:eastAsia="Arial" w:hAnsi="Arial" w:cs="Arial"/>
          <w:spacing w:val="-10"/>
        </w:rPr>
        <w:t>Cet acte d’engagement correspond</w:t>
      </w:r>
      <w:r w:rsidRPr="007E5004">
        <w:rPr>
          <w:rFonts w:ascii="Arial" w:eastAsia="Arial" w:hAnsi="Arial" w:cs="Arial"/>
          <w:spacing w:val="-10"/>
        </w:rPr>
        <w:t xml:space="preserve"> </w:t>
      </w:r>
      <w:r w:rsidR="00663D4D">
        <w:rPr>
          <w:rFonts w:ascii="Arial" w:eastAsia="Arial" w:hAnsi="Arial" w:cs="Arial"/>
          <w:spacing w:val="-10"/>
        </w:rPr>
        <w:t>à l’ensemble du marché.</w:t>
      </w:r>
      <w:r w:rsidR="005B2D58">
        <w:rPr>
          <w:rFonts w:ascii="Arial" w:hAnsi="Arial" w:cs="Arial"/>
        </w:rPr>
        <w:t xml:space="preserve"> </w:t>
      </w:r>
    </w:p>
    <w:p w14:paraId="07C8F1DE" w14:textId="77777777" w:rsidR="00416559" w:rsidRDefault="00416559" w:rsidP="00416559">
      <w:pPr>
        <w:pStyle w:val="fcasegauche"/>
        <w:spacing w:after="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373558" w:rsidRPr="007E5004" w14:paraId="106367F3" w14:textId="77777777" w:rsidTr="00520756">
        <w:tc>
          <w:tcPr>
            <w:tcW w:w="10277" w:type="dxa"/>
            <w:shd w:val="clear" w:color="auto" w:fill="66CCFF"/>
          </w:tcPr>
          <w:p w14:paraId="7887E4DA" w14:textId="77777777" w:rsidR="00373558" w:rsidRPr="007E5004" w:rsidRDefault="00373558" w:rsidP="00520756">
            <w:pPr>
              <w:tabs>
                <w:tab w:val="left" w:pos="-142"/>
                <w:tab w:val="left" w:pos="851"/>
                <w:tab w:val="left" w:pos="4111"/>
              </w:tabs>
              <w:spacing w:before="120" w:after="120"/>
              <w:jc w:val="both"/>
            </w:pPr>
            <w:r w:rsidRPr="007E5004">
              <w:rPr>
                <w:rFonts w:ascii="Arial" w:hAnsi="Arial" w:cs="Arial"/>
                <w:b/>
                <w:sz w:val="22"/>
                <w:szCs w:val="22"/>
              </w:rPr>
              <w:t>B - Engagement du titulaire ou du groupement titulaire.</w:t>
            </w:r>
          </w:p>
        </w:tc>
      </w:tr>
    </w:tbl>
    <w:p w14:paraId="600A29EC" w14:textId="77777777" w:rsidR="00373558" w:rsidRPr="007E5004" w:rsidRDefault="00373558" w:rsidP="00520756">
      <w:pPr>
        <w:pStyle w:val="Titre2"/>
        <w:keepNext w:val="0"/>
        <w:tabs>
          <w:tab w:val="left" w:pos="851"/>
          <w:tab w:val="left" w:pos="2268"/>
        </w:tabs>
        <w:rPr>
          <w:rFonts w:cs="Arial"/>
          <w:i/>
          <w:iCs/>
          <w:sz w:val="18"/>
          <w:szCs w:val="18"/>
        </w:rPr>
      </w:pPr>
      <w:r w:rsidRPr="007E5004">
        <w:rPr>
          <w:rFonts w:cs="Arial"/>
          <w:szCs w:val="22"/>
        </w:rPr>
        <w:t>B1 - Identification et engagement du titulaire ou du groupement titulaire :</w:t>
      </w:r>
    </w:p>
    <w:p w14:paraId="4ACA3959" w14:textId="77777777" w:rsidR="002235FE" w:rsidRDefault="002235FE" w:rsidP="001F3DA0">
      <w:pPr>
        <w:tabs>
          <w:tab w:val="left" w:pos="851"/>
        </w:tabs>
        <w:spacing w:after="120"/>
        <w:jc w:val="both"/>
        <w:rPr>
          <w:rFonts w:ascii="Arial" w:hAnsi="Arial" w:cs="Arial"/>
        </w:rPr>
      </w:pPr>
    </w:p>
    <w:p w14:paraId="2582A8E2" w14:textId="76A59ECE" w:rsidR="00373558" w:rsidRPr="007E5004" w:rsidRDefault="00373558" w:rsidP="001F3DA0">
      <w:pPr>
        <w:tabs>
          <w:tab w:val="left" w:pos="851"/>
        </w:tabs>
        <w:spacing w:after="120"/>
        <w:jc w:val="both"/>
        <w:rPr>
          <w:rFonts w:ascii="Arial" w:hAnsi="Arial" w:cs="Arial"/>
        </w:rPr>
      </w:pPr>
      <w:r w:rsidRPr="007E5004">
        <w:rPr>
          <w:rFonts w:ascii="Arial" w:hAnsi="Arial" w:cs="Arial"/>
        </w:rPr>
        <w:t>Après avoir pris connaissance des pièces constitutives du marché suivantes :</w:t>
      </w:r>
    </w:p>
    <w:p w14:paraId="25EE6D4C" w14:textId="0A2B76E3" w:rsidR="004A3956" w:rsidRPr="004A3956" w:rsidRDefault="00373558" w:rsidP="004A3956">
      <w:pPr>
        <w:pStyle w:val="Listepuces1"/>
        <w:tabs>
          <w:tab w:val="left" w:pos="851"/>
        </w:tabs>
        <w:spacing w:line="240" w:lineRule="auto"/>
        <w:ind w:left="567"/>
      </w:pPr>
      <w:r w:rsidRPr="007E5004">
        <w:t xml:space="preserve">- </w:t>
      </w:r>
      <w:r w:rsidR="004A3956" w:rsidRPr="004A3956">
        <w:t>le cahier des clauses techniques particulières (CCTP)</w:t>
      </w:r>
      <w:r w:rsidR="003A2D82">
        <w:t>,</w:t>
      </w:r>
    </w:p>
    <w:p w14:paraId="2C595A74" w14:textId="64A2D41F" w:rsidR="004A3956" w:rsidRPr="004A3956" w:rsidRDefault="004A3956" w:rsidP="004A3956">
      <w:pPr>
        <w:pStyle w:val="Listepuces1"/>
        <w:tabs>
          <w:tab w:val="left" w:pos="851"/>
        </w:tabs>
        <w:spacing w:line="240" w:lineRule="auto"/>
        <w:ind w:left="567"/>
      </w:pPr>
      <w:r>
        <w:t xml:space="preserve">- </w:t>
      </w:r>
      <w:r w:rsidRPr="004A3956">
        <w:t xml:space="preserve">le cahier des clauses administratives particulières (CCAP) et ses annexes : </w:t>
      </w:r>
    </w:p>
    <w:p w14:paraId="7AEFD8D9" w14:textId="77777777" w:rsidR="004A3956" w:rsidRPr="004A3956" w:rsidRDefault="004A3956" w:rsidP="004A3956">
      <w:pPr>
        <w:pStyle w:val="Paragraphedeliste"/>
        <w:numPr>
          <w:ilvl w:val="0"/>
          <w:numId w:val="20"/>
        </w:numPr>
        <w:tabs>
          <w:tab w:val="left" w:pos="851"/>
        </w:tabs>
        <w:spacing w:after="120"/>
        <w:jc w:val="both"/>
        <w:rPr>
          <w:rFonts w:ascii="Arial" w:hAnsi="Arial" w:cs="Arial"/>
        </w:rPr>
      </w:pPr>
      <w:r w:rsidRPr="004A3956">
        <w:rPr>
          <w:rFonts w:ascii="Arial" w:hAnsi="Arial" w:cs="Arial"/>
        </w:rPr>
        <w:t xml:space="preserve">Annexe 1 – </w:t>
      </w:r>
      <w:proofErr w:type="spellStart"/>
      <w:r w:rsidRPr="004A3956">
        <w:rPr>
          <w:rFonts w:ascii="Arial" w:hAnsi="Arial" w:cs="Arial"/>
        </w:rPr>
        <w:t>Fiche_Evaluation_Prestation</w:t>
      </w:r>
      <w:proofErr w:type="spellEnd"/>
      <w:r w:rsidRPr="004A3956">
        <w:rPr>
          <w:rFonts w:ascii="Arial" w:hAnsi="Arial" w:cs="Arial"/>
        </w:rPr>
        <w:t>,</w:t>
      </w:r>
    </w:p>
    <w:p w14:paraId="5E5EEC53" w14:textId="77777777" w:rsidR="004A3956" w:rsidRPr="004A3956" w:rsidRDefault="004A3956" w:rsidP="004A3956">
      <w:pPr>
        <w:pStyle w:val="Paragraphedeliste"/>
        <w:numPr>
          <w:ilvl w:val="0"/>
          <w:numId w:val="20"/>
        </w:numPr>
        <w:tabs>
          <w:tab w:val="left" w:pos="851"/>
        </w:tabs>
        <w:spacing w:after="120"/>
        <w:jc w:val="both"/>
        <w:rPr>
          <w:rFonts w:ascii="Arial" w:hAnsi="Arial" w:cs="Arial"/>
        </w:rPr>
      </w:pPr>
      <w:r w:rsidRPr="004A3956">
        <w:rPr>
          <w:rFonts w:ascii="Arial" w:hAnsi="Arial" w:cs="Arial"/>
        </w:rPr>
        <w:t>Annexe 2 – Modèles de déclaration d’intérêt, </w:t>
      </w:r>
    </w:p>
    <w:p w14:paraId="7A9D10C7" w14:textId="77777777" w:rsidR="004A3956" w:rsidRPr="004A3956" w:rsidRDefault="004A3956" w:rsidP="004A3956">
      <w:pPr>
        <w:pStyle w:val="Paragraphedeliste"/>
        <w:numPr>
          <w:ilvl w:val="0"/>
          <w:numId w:val="20"/>
        </w:numPr>
        <w:tabs>
          <w:tab w:val="left" w:pos="851"/>
        </w:tabs>
        <w:spacing w:after="120"/>
        <w:jc w:val="both"/>
        <w:rPr>
          <w:rFonts w:ascii="Arial" w:hAnsi="Arial" w:cs="Arial"/>
        </w:rPr>
      </w:pPr>
      <w:r w:rsidRPr="004A3956">
        <w:rPr>
          <w:rFonts w:ascii="Arial" w:hAnsi="Arial" w:cs="Arial"/>
        </w:rPr>
        <w:t>Annexe 3 - Politique de sécurité SI,</w:t>
      </w:r>
    </w:p>
    <w:p w14:paraId="4A1B3FA6" w14:textId="2A4A3370" w:rsidR="004A3956" w:rsidRPr="007E5004" w:rsidRDefault="004A3956" w:rsidP="004A3956">
      <w:pPr>
        <w:pStyle w:val="Listepuces1"/>
        <w:tabs>
          <w:tab w:val="left" w:pos="851"/>
          <w:tab w:val="center" w:pos="5385"/>
        </w:tabs>
        <w:spacing w:line="240" w:lineRule="auto"/>
        <w:ind w:left="567"/>
      </w:pPr>
      <w:r w:rsidRPr="007E5004">
        <w:t xml:space="preserve">- </w:t>
      </w:r>
      <w:r>
        <w:t>Annexe financière « bordereau des prix »,</w:t>
      </w:r>
    </w:p>
    <w:p w14:paraId="49847685" w14:textId="14001CD7" w:rsidR="004A3956" w:rsidRDefault="004A3956" w:rsidP="004A3956">
      <w:pPr>
        <w:pStyle w:val="Listepuces1"/>
        <w:tabs>
          <w:tab w:val="left" w:pos="851"/>
        </w:tabs>
        <w:spacing w:line="240" w:lineRule="auto"/>
        <w:ind w:left="567"/>
      </w:pPr>
      <w:r>
        <w:t xml:space="preserve">- </w:t>
      </w:r>
      <w:r w:rsidRPr="004A3956">
        <w:t>le CCAG-</w:t>
      </w:r>
      <w:r w:rsidR="009116FB">
        <w:t>PI</w:t>
      </w:r>
      <w:r w:rsidRPr="004A3956">
        <w:t xml:space="preserve"> (arrêté du 30 mars 2021 portant approbation du cahier des clauses administratives générales des marchés publics de </w:t>
      </w:r>
      <w:r w:rsidR="009116FB">
        <w:t>prestations intellectuelles</w:t>
      </w:r>
      <w:r w:rsidRPr="004A3956">
        <w:t>)</w:t>
      </w:r>
      <w:r>
        <w:t> ;</w:t>
      </w:r>
    </w:p>
    <w:p w14:paraId="1178FB67" w14:textId="77777777" w:rsidR="00373558" w:rsidRPr="007E5004" w:rsidRDefault="00373558" w:rsidP="00520756">
      <w:pPr>
        <w:tabs>
          <w:tab w:val="left" w:pos="851"/>
        </w:tabs>
        <w:jc w:val="both"/>
        <w:rPr>
          <w:rFonts w:ascii="Arial" w:hAnsi="Arial" w:cs="Arial"/>
        </w:rPr>
      </w:pPr>
    </w:p>
    <w:p w14:paraId="513D9282" w14:textId="77777777" w:rsidR="002235FE" w:rsidRDefault="002235FE" w:rsidP="00520756">
      <w:pPr>
        <w:tabs>
          <w:tab w:val="left" w:pos="851"/>
        </w:tabs>
        <w:jc w:val="both"/>
        <w:rPr>
          <w:rFonts w:ascii="Arial" w:hAnsi="Arial" w:cs="Arial"/>
        </w:rPr>
      </w:pPr>
    </w:p>
    <w:p w14:paraId="67D0AF35" w14:textId="63911E20" w:rsidR="00BA6A90" w:rsidRDefault="00373558" w:rsidP="00520756">
      <w:pPr>
        <w:tabs>
          <w:tab w:val="left" w:pos="851"/>
        </w:tabs>
        <w:jc w:val="both"/>
        <w:rPr>
          <w:rFonts w:ascii="Arial" w:hAnsi="Arial" w:cs="Arial"/>
        </w:rPr>
      </w:pPr>
      <w:proofErr w:type="gramStart"/>
      <w:r w:rsidRPr="007E5004">
        <w:rPr>
          <w:rFonts w:ascii="Arial" w:hAnsi="Arial" w:cs="Arial"/>
        </w:rPr>
        <w:t>et</w:t>
      </w:r>
      <w:proofErr w:type="gramEnd"/>
      <w:r w:rsidRPr="007E5004">
        <w:rPr>
          <w:rFonts w:ascii="Arial" w:hAnsi="Arial" w:cs="Arial"/>
        </w:rPr>
        <w:t xml:space="preserve"> conformément à leurs clauses,</w:t>
      </w:r>
    </w:p>
    <w:p w14:paraId="3F14A7CF" w14:textId="55C04EBB" w:rsidR="00A641AC" w:rsidRDefault="00A641AC" w:rsidP="00520756">
      <w:pPr>
        <w:tabs>
          <w:tab w:val="left" w:pos="851"/>
        </w:tabs>
        <w:jc w:val="both"/>
        <w:rPr>
          <w:rFonts w:ascii="Arial" w:hAnsi="Arial" w:cs="Arial"/>
        </w:rPr>
      </w:pPr>
    </w:p>
    <w:p w14:paraId="34D352E1" w14:textId="77777777" w:rsidR="00A641AC" w:rsidRDefault="00A641AC" w:rsidP="00520756">
      <w:pPr>
        <w:tabs>
          <w:tab w:val="left" w:pos="851"/>
        </w:tabs>
        <w:jc w:val="both"/>
        <w:rPr>
          <w:rFonts w:ascii="Arial" w:hAnsi="Arial" w:cs="Arial"/>
        </w:rPr>
      </w:pPr>
    </w:p>
    <w:p w14:paraId="01456F29" w14:textId="77777777" w:rsidR="00BA6A90" w:rsidRPr="007E5004" w:rsidRDefault="00BA6A90" w:rsidP="00520756">
      <w:pPr>
        <w:tabs>
          <w:tab w:val="left" w:pos="851"/>
        </w:tabs>
        <w:jc w:val="both"/>
        <w:rPr>
          <w:rFonts w:ascii="Arial" w:hAnsi="Arial" w:cs="Arial"/>
        </w:rPr>
      </w:pPr>
    </w:p>
    <w:p w14:paraId="73294DC1" w14:textId="77777777" w:rsidR="002235FE" w:rsidRDefault="002235FE">
      <w:pPr>
        <w:suppressAutoHyphens w:val="0"/>
      </w:pPr>
      <w:bookmarkStart w:id="1" w:name="__Fieldmark__0_1048183035"/>
      <w:r>
        <w:br w:type="page"/>
      </w:r>
    </w:p>
    <w:p w14:paraId="50901CBF" w14:textId="69015511" w:rsidR="00373558" w:rsidRPr="007E5004" w:rsidRDefault="00373558" w:rsidP="00520756">
      <w:pPr>
        <w:tabs>
          <w:tab w:val="left" w:pos="851"/>
        </w:tabs>
        <w:ind w:left="851"/>
        <w:jc w:val="both"/>
        <w:rPr>
          <w:rFonts w:ascii="Arial" w:hAnsi="Arial" w:cs="Arial"/>
        </w:rPr>
      </w:pPr>
      <w:r w:rsidRPr="007E5004">
        <w:lastRenderedPageBreak/>
        <w:fldChar w:fldCharType="begin">
          <w:ffData>
            <w:name w:val=""/>
            <w:enabled/>
            <w:calcOnExit w:val="0"/>
            <w:checkBox>
              <w:sizeAuto/>
              <w:default w:val="0"/>
              <w:checked w:val="0"/>
            </w:checkBox>
          </w:ffData>
        </w:fldChar>
      </w:r>
      <w:r w:rsidRPr="007E5004">
        <w:instrText xml:space="preserve"> FORMCHECKBOX </w:instrText>
      </w:r>
      <w:r w:rsidR="00283280">
        <w:fldChar w:fldCharType="separate"/>
      </w:r>
      <w:r w:rsidRPr="007E5004">
        <w:fldChar w:fldCharType="end"/>
      </w:r>
      <w:bookmarkEnd w:id="1"/>
      <w:r w:rsidRPr="007E5004">
        <w:rPr>
          <w:rFonts w:ascii="Arial" w:hAnsi="Arial" w:cs="Arial"/>
        </w:rPr>
        <w:t xml:space="preserve"> Le signataire</w:t>
      </w:r>
    </w:p>
    <w:p w14:paraId="43ABAF6B" w14:textId="77777777" w:rsidR="00373558" w:rsidRPr="007E5004" w:rsidRDefault="00373558" w:rsidP="00520756">
      <w:pPr>
        <w:tabs>
          <w:tab w:val="left" w:pos="851"/>
        </w:tabs>
        <w:jc w:val="both"/>
        <w:rPr>
          <w:rFonts w:ascii="Arial" w:hAnsi="Arial" w:cs="Arial"/>
        </w:rPr>
      </w:pPr>
    </w:p>
    <w:bookmarkStart w:id="2" w:name="__Fieldmark__1_1048183035"/>
    <w:p w14:paraId="2C756228" w14:textId="77777777" w:rsidR="00373558" w:rsidRPr="007E5004" w:rsidRDefault="00373558" w:rsidP="00520756">
      <w:pPr>
        <w:tabs>
          <w:tab w:val="left" w:pos="851"/>
        </w:tabs>
        <w:spacing w:before="120"/>
        <w:ind w:left="1701"/>
        <w:jc w:val="both"/>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283280">
        <w:fldChar w:fldCharType="separate"/>
      </w:r>
      <w:r w:rsidRPr="007E5004">
        <w:fldChar w:fldCharType="end"/>
      </w:r>
      <w:bookmarkEnd w:id="2"/>
      <w:r w:rsidRPr="007E5004">
        <w:rPr>
          <w:rFonts w:ascii="Arial" w:hAnsi="Arial" w:cs="Arial"/>
        </w:rPr>
        <w:t xml:space="preserve"> </w:t>
      </w:r>
      <w:proofErr w:type="gramStart"/>
      <w:r w:rsidRPr="007E5004">
        <w:rPr>
          <w:rFonts w:ascii="Arial" w:hAnsi="Arial" w:cs="Arial"/>
        </w:rPr>
        <w:t>s’engage</w:t>
      </w:r>
      <w:proofErr w:type="gramEnd"/>
      <w:r w:rsidRPr="007E5004">
        <w:rPr>
          <w:rFonts w:ascii="Arial" w:hAnsi="Arial" w:cs="Arial"/>
        </w:rPr>
        <w:t>, sur la base de son offre et pour son propre compte ;</w:t>
      </w:r>
    </w:p>
    <w:p w14:paraId="2E435A8B" w14:textId="77777777" w:rsidR="00373558" w:rsidRPr="007E5004" w:rsidRDefault="00373558" w:rsidP="00520756">
      <w:pPr>
        <w:pStyle w:val="En-tte"/>
        <w:tabs>
          <w:tab w:val="clear" w:pos="4536"/>
          <w:tab w:val="clear" w:pos="9072"/>
          <w:tab w:val="left" w:pos="851"/>
        </w:tabs>
        <w:jc w:val="both"/>
        <w:rPr>
          <w:rFonts w:ascii="Arial" w:hAnsi="Arial" w:cs="Arial"/>
        </w:rPr>
      </w:pPr>
      <w:r w:rsidRPr="007E5004">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8F5614F" w14:textId="115EE1B6" w:rsidR="00373558" w:rsidRDefault="00373558" w:rsidP="00520756">
      <w:pPr>
        <w:tabs>
          <w:tab w:val="left" w:pos="851"/>
        </w:tabs>
        <w:jc w:val="both"/>
        <w:rPr>
          <w:rFonts w:ascii="Arial" w:hAnsi="Arial" w:cs="Arial"/>
        </w:rPr>
      </w:pPr>
    </w:p>
    <w:p w14:paraId="0005B1F4" w14:textId="72FC4257" w:rsidR="00BA6A90" w:rsidRDefault="00BA6A90" w:rsidP="00520756">
      <w:pPr>
        <w:tabs>
          <w:tab w:val="left" w:pos="851"/>
        </w:tabs>
        <w:jc w:val="both"/>
        <w:rPr>
          <w:rFonts w:ascii="Arial" w:hAnsi="Arial" w:cs="Arial"/>
        </w:rPr>
      </w:pPr>
    </w:p>
    <w:p w14:paraId="7247C6F8" w14:textId="77777777" w:rsidR="001F3DA0" w:rsidRDefault="001F3DA0" w:rsidP="00520756">
      <w:pPr>
        <w:tabs>
          <w:tab w:val="left" w:pos="851"/>
        </w:tabs>
        <w:jc w:val="both"/>
        <w:rPr>
          <w:rFonts w:ascii="Arial" w:hAnsi="Arial" w:cs="Arial"/>
        </w:rPr>
      </w:pPr>
    </w:p>
    <w:p w14:paraId="0D8A56AB" w14:textId="77777777" w:rsidR="00BA6A90" w:rsidRDefault="00BA6A90" w:rsidP="00520756">
      <w:pPr>
        <w:tabs>
          <w:tab w:val="left" w:pos="851"/>
        </w:tabs>
        <w:jc w:val="both"/>
        <w:rPr>
          <w:rFonts w:ascii="Arial" w:hAnsi="Arial" w:cs="Arial"/>
        </w:rPr>
      </w:pPr>
    </w:p>
    <w:p w14:paraId="4D26DAA7" w14:textId="77777777" w:rsidR="00BA6A90" w:rsidRDefault="00BA6A90" w:rsidP="00520756">
      <w:pPr>
        <w:tabs>
          <w:tab w:val="left" w:pos="851"/>
        </w:tabs>
        <w:jc w:val="both"/>
        <w:rPr>
          <w:rFonts w:ascii="Arial" w:hAnsi="Arial" w:cs="Arial"/>
        </w:rPr>
      </w:pPr>
    </w:p>
    <w:bookmarkStart w:id="3" w:name="__Fieldmark__2_1048183035"/>
    <w:p w14:paraId="38EAB268" w14:textId="77777777" w:rsidR="00373558" w:rsidRPr="007E5004" w:rsidRDefault="00373558" w:rsidP="00520756">
      <w:pPr>
        <w:tabs>
          <w:tab w:val="left" w:pos="851"/>
        </w:tabs>
        <w:ind w:left="1701"/>
        <w:jc w:val="both"/>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283280">
        <w:fldChar w:fldCharType="separate"/>
      </w:r>
      <w:r w:rsidRPr="007E5004">
        <w:fldChar w:fldCharType="end"/>
      </w:r>
      <w:bookmarkEnd w:id="3"/>
      <w:r w:rsidRPr="007E5004">
        <w:rPr>
          <w:rFonts w:ascii="Arial" w:hAnsi="Arial" w:cs="Arial"/>
        </w:rPr>
        <w:t xml:space="preserve"> </w:t>
      </w:r>
      <w:proofErr w:type="gramStart"/>
      <w:r w:rsidRPr="007E5004">
        <w:rPr>
          <w:rFonts w:ascii="Arial" w:hAnsi="Arial" w:cs="Arial"/>
        </w:rPr>
        <w:t>engage</w:t>
      </w:r>
      <w:proofErr w:type="gramEnd"/>
      <w:r w:rsidRPr="007E5004">
        <w:rPr>
          <w:rFonts w:ascii="Arial" w:hAnsi="Arial" w:cs="Arial"/>
        </w:rPr>
        <w:t xml:space="preserve"> la société ……………………… sur la base de son offre ;</w:t>
      </w:r>
    </w:p>
    <w:p w14:paraId="1ECB12A7" w14:textId="77777777" w:rsidR="00373558" w:rsidRPr="007E5004" w:rsidRDefault="00373558" w:rsidP="00520756">
      <w:pPr>
        <w:pStyle w:val="En-tte"/>
        <w:tabs>
          <w:tab w:val="clear" w:pos="4536"/>
          <w:tab w:val="clear" w:pos="9072"/>
          <w:tab w:val="left" w:pos="851"/>
        </w:tabs>
        <w:jc w:val="both"/>
        <w:rPr>
          <w:rFonts w:ascii="Arial" w:hAnsi="Arial" w:cs="Arial"/>
        </w:rPr>
      </w:pPr>
      <w:r w:rsidRPr="007E5004">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F976675" w14:textId="77777777" w:rsidR="00373558" w:rsidRPr="007E5004" w:rsidRDefault="00373558" w:rsidP="00520756">
      <w:pPr>
        <w:tabs>
          <w:tab w:val="left" w:pos="851"/>
        </w:tabs>
        <w:jc w:val="both"/>
        <w:rPr>
          <w:rFonts w:ascii="Arial" w:hAnsi="Arial" w:cs="Arial"/>
        </w:rPr>
      </w:pPr>
    </w:p>
    <w:p w14:paraId="1E4295E2" w14:textId="3E614B81" w:rsidR="00373558" w:rsidRDefault="00373558">
      <w:pPr>
        <w:tabs>
          <w:tab w:val="left" w:pos="851"/>
        </w:tabs>
        <w:jc w:val="both"/>
        <w:rPr>
          <w:rFonts w:ascii="Arial" w:hAnsi="Arial" w:cs="Arial"/>
        </w:rPr>
      </w:pPr>
    </w:p>
    <w:p w14:paraId="359A6BC1" w14:textId="6F756430" w:rsidR="002235FE" w:rsidRDefault="002235FE">
      <w:pPr>
        <w:tabs>
          <w:tab w:val="left" w:pos="851"/>
        </w:tabs>
        <w:jc w:val="both"/>
        <w:rPr>
          <w:rFonts w:ascii="Arial" w:hAnsi="Arial" w:cs="Arial"/>
        </w:rPr>
      </w:pPr>
    </w:p>
    <w:p w14:paraId="05916D11" w14:textId="77777777" w:rsidR="002235FE" w:rsidRDefault="002235FE">
      <w:pPr>
        <w:tabs>
          <w:tab w:val="left" w:pos="851"/>
        </w:tabs>
        <w:jc w:val="both"/>
        <w:rPr>
          <w:rFonts w:ascii="Arial" w:hAnsi="Arial" w:cs="Arial"/>
        </w:rPr>
      </w:pPr>
    </w:p>
    <w:p w14:paraId="36BC7A53" w14:textId="7FB8F1DF" w:rsidR="00BA6A90" w:rsidRDefault="00BA6A90">
      <w:pPr>
        <w:tabs>
          <w:tab w:val="left" w:pos="851"/>
        </w:tabs>
        <w:jc w:val="both"/>
        <w:rPr>
          <w:rFonts w:ascii="Arial" w:hAnsi="Arial" w:cs="Arial"/>
        </w:rPr>
      </w:pPr>
    </w:p>
    <w:bookmarkStart w:id="4" w:name="__Fieldmark__3_1048183035"/>
    <w:p w14:paraId="021F230F" w14:textId="77777777" w:rsidR="00373558" w:rsidRPr="007E5004" w:rsidRDefault="00373558">
      <w:pPr>
        <w:pStyle w:val="fcase1ertab"/>
        <w:tabs>
          <w:tab w:val="left" w:pos="851"/>
        </w:tabs>
        <w:spacing w:before="120"/>
        <w:ind w:left="851" w:firstLine="0"/>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283280">
        <w:fldChar w:fldCharType="separate"/>
      </w:r>
      <w:r w:rsidRPr="007E5004">
        <w:fldChar w:fldCharType="end"/>
      </w:r>
      <w:bookmarkEnd w:id="4"/>
      <w:r w:rsidRPr="007E5004">
        <w:rPr>
          <w:rFonts w:ascii="Arial" w:hAnsi="Arial" w:cs="Arial"/>
        </w:rPr>
        <w:t xml:space="preserve"> L’ensemble des membres du groupement s’engagent, sur la base de l’offre du groupement ;</w:t>
      </w:r>
    </w:p>
    <w:p w14:paraId="7F90AA39" w14:textId="77777777" w:rsidR="00373558" w:rsidRPr="007E5004" w:rsidRDefault="00373558">
      <w:pPr>
        <w:tabs>
          <w:tab w:val="left" w:pos="851"/>
        </w:tabs>
        <w:jc w:val="both"/>
        <w:rPr>
          <w:rFonts w:ascii="Arial" w:hAnsi="Arial" w:cs="Arial"/>
        </w:rPr>
      </w:pPr>
      <w:r w:rsidRPr="007E5004">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E5004">
        <w:rPr>
          <w:rFonts w:ascii="Arial" w:hAnsi="Arial" w:cs="Arial"/>
          <w:i/>
          <w:iCs/>
          <w:sz w:val="18"/>
          <w:szCs w:val="18"/>
        </w:rPr>
        <w:t>]</w:t>
      </w:r>
    </w:p>
    <w:p w14:paraId="6F91E32F" w14:textId="33683D5D" w:rsidR="001A3A5D" w:rsidRDefault="001A3A5D">
      <w:pPr>
        <w:pStyle w:val="fcase1ertab"/>
        <w:tabs>
          <w:tab w:val="left" w:pos="851"/>
        </w:tabs>
        <w:ind w:left="0" w:firstLine="0"/>
        <w:rPr>
          <w:rFonts w:ascii="Arial" w:hAnsi="Arial" w:cs="Arial"/>
        </w:rPr>
      </w:pPr>
    </w:p>
    <w:p w14:paraId="4106EDD4" w14:textId="7CD9531D" w:rsidR="00EE6724" w:rsidRDefault="00EE6724">
      <w:pPr>
        <w:pStyle w:val="fcase1ertab"/>
        <w:tabs>
          <w:tab w:val="left" w:pos="851"/>
        </w:tabs>
        <w:ind w:left="0" w:firstLine="0"/>
        <w:rPr>
          <w:rFonts w:ascii="Arial" w:hAnsi="Arial" w:cs="Arial"/>
        </w:rPr>
      </w:pPr>
    </w:p>
    <w:p w14:paraId="385671A7" w14:textId="14960F69" w:rsidR="00EE6724" w:rsidRDefault="00EE6724">
      <w:pPr>
        <w:pStyle w:val="fcase1ertab"/>
        <w:tabs>
          <w:tab w:val="left" w:pos="851"/>
        </w:tabs>
        <w:ind w:left="0" w:firstLine="0"/>
        <w:rPr>
          <w:rFonts w:ascii="Arial" w:hAnsi="Arial" w:cs="Arial"/>
        </w:rPr>
      </w:pPr>
    </w:p>
    <w:p w14:paraId="651CBCB0" w14:textId="23C8BE68" w:rsidR="00EE6724" w:rsidRDefault="00BF0AE8">
      <w:pPr>
        <w:pStyle w:val="fcase1ertab"/>
        <w:tabs>
          <w:tab w:val="left" w:pos="851"/>
        </w:tabs>
        <w:ind w:left="0" w:firstLine="0"/>
        <w:rPr>
          <w:rFonts w:ascii="Arial" w:hAnsi="Arial" w:cs="Arial"/>
        </w:rPr>
      </w:pPr>
      <w:proofErr w:type="gramStart"/>
      <w:r w:rsidRPr="00BF0AE8">
        <w:rPr>
          <w:rFonts w:ascii="Arial" w:hAnsi="Arial" w:cs="Arial"/>
        </w:rPr>
        <w:t>à</w:t>
      </w:r>
      <w:proofErr w:type="gramEnd"/>
      <w:r w:rsidRPr="00BF0AE8">
        <w:rPr>
          <w:rFonts w:ascii="Arial" w:hAnsi="Arial" w:cs="Arial"/>
        </w:rPr>
        <w:t xml:space="preserve"> exécuter les prestations demandées aux prix indiqués dans l’annexe financière jointe au présent document.</w:t>
      </w:r>
    </w:p>
    <w:p w14:paraId="253E3093" w14:textId="63C0C82D" w:rsidR="00BA6A90" w:rsidRDefault="00BA6A90">
      <w:pPr>
        <w:pStyle w:val="fcase1ertab"/>
        <w:tabs>
          <w:tab w:val="left" w:pos="851"/>
        </w:tabs>
        <w:ind w:left="0" w:firstLine="0"/>
        <w:rPr>
          <w:rFonts w:ascii="Arial" w:hAnsi="Arial" w:cs="Arial"/>
        </w:rPr>
      </w:pPr>
    </w:p>
    <w:p w14:paraId="35175D1A" w14:textId="77777777" w:rsidR="00373558" w:rsidRPr="007E5004" w:rsidRDefault="00373558" w:rsidP="00AE6151">
      <w:pPr>
        <w:pStyle w:val="Titre2"/>
        <w:rPr>
          <w:i/>
          <w:iCs/>
          <w:sz w:val="18"/>
          <w:szCs w:val="18"/>
        </w:rPr>
      </w:pPr>
      <w:r w:rsidRPr="007E5004">
        <w:lastRenderedPageBreak/>
        <w:t>B2 – Nature du groupement et, en cas de groupement conjoint, répartition des prestations</w:t>
      </w:r>
      <w:r w:rsidRPr="007E5004">
        <w:rPr>
          <w:iCs/>
        </w:rPr>
        <w:t> :</w:t>
      </w:r>
    </w:p>
    <w:p w14:paraId="5C5B727B" w14:textId="77777777" w:rsidR="00373558" w:rsidRPr="007E5004" w:rsidRDefault="00373558">
      <w:pPr>
        <w:pStyle w:val="fcase1ertab"/>
        <w:keepNext/>
        <w:tabs>
          <w:tab w:val="left" w:pos="851"/>
        </w:tabs>
        <w:rPr>
          <w:rFonts w:ascii="Arial" w:hAnsi="Arial" w:cs="Arial"/>
          <w:i/>
          <w:iCs/>
          <w:sz w:val="18"/>
          <w:szCs w:val="18"/>
        </w:rPr>
      </w:pPr>
      <w:r w:rsidRPr="007E5004">
        <w:rPr>
          <w:rFonts w:ascii="Arial" w:hAnsi="Arial" w:cs="Arial"/>
          <w:i/>
          <w:iCs/>
          <w:sz w:val="18"/>
          <w:szCs w:val="18"/>
        </w:rPr>
        <w:t>(</w:t>
      </w:r>
      <w:proofErr w:type="gramStart"/>
      <w:r w:rsidRPr="007E5004">
        <w:rPr>
          <w:rFonts w:ascii="Arial" w:hAnsi="Arial" w:cs="Arial"/>
          <w:i/>
          <w:iCs/>
          <w:sz w:val="18"/>
          <w:szCs w:val="18"/>
        </w:rPr>
        <w:t>en</w:t>
      </w:r>
      <w:proofErr w:type="gramEnd"/>
      <w:r w:rsidRPr="007E5004">
        <w:rPr>
          <w:rFonts w:ascii="Arial" w:hAnsi="Arial" w:cs="Arial"/>
          <w:i/>
          <w:iCs/>
          <w:sz w:val="18"/>
          <w:szCs w:val="18"/>
        </w:rPr>
        <w:t xml:space="preserve"> cas de groupement d’opérateurs économiques.)</w:t>
      </w:r>
    </w:p>
    <w:p w14:paraId="3B43AFD3" w14:textId="77777777" w:rsidR="00373558" w:rsidRPr="007E5004" w:rsidRDefault="00373558">
      <w:pPr>
        <w:keepNext/>
        <w:tabs>
          <w:tab w:val="left" w:pos="851"/>
          <w:tab w:val="left" w:pos="6237"/>
        </w:tabs>
        <w:rPr>
          <w:rFonts w:ascii="Arial" w:hAnsi="Arial" w:cs="Arial"/>
          <w:i/>
          <w:iCs/>
          <w:sz w:val="18"/>
          <w:szCs w:val="18"/>
        </w:rPr>
      </w:pPr>
    </w:p>
    <w:p w14:paraId="2EBD1502" w14:textId="1102B965" w:rsidR="00373558" w:rsidRPr="007E5004" w:rsidRDefault="00373558">
      <w:pPr>
        <w:pStyle w:val="fcase1ertab"/>
        <w:keepNext/>
        <w:tabs>
          <w:tab w:val="left" w:pos="851"/>
        </w:tabs>
        <w:ind w:left="0" w:firstLine="0"/>
        <w:rPr>
          <w:rFonts w:ascii="Arial" w:hAnsi="Arial" w:cs="Arial"/>
          <w:i/>
          <w:iCs/>
          <w:sz w:val="18"/>
          <w:szCs w:val="18"/>
        </w:rPr>
      </w:pPr>
      <w:r w:rsidRPr="007E5004">
        <w:rPr>
          <w:rFonts w:ascii="Arial" w:hAnsi="Arial" w:cs="Arial"/>
        </w:rPr>
        <w:t>Pour l’exécution du marché, le groupement d’opérateurs économiques est :</w:t>
      </w:r>
    </w:p>
    <w:p w14:paraId="26DBC206" w14:textId="77777777" w:rsidR="00373558" w:rsidRPr="007E5004" w:rsidRDefault="00373558">
      <w:pPr>
        <w:pStyle w:val="fcase1ertab"/>
        <w:keepNext/>
        <w:tabs>
          <w:tab w:val="left" w:pos="851"/>
        </w:tabs>
      </w:pPr>
      <w:r w:rsidRPr="007E5004">
        <w:rPr>
          <w:rFonts w:ascii="Arial" w:hAnsi="Arial" w:cs="Arial"/>
          <w:i/>
          <w:iCs/>
          <w:sz w:val="18"/>
          <w:szCs w:val="18"/>
        </w:rPr>
        <w:t>(Cocher la case correspondante.)</w:t>
      </w:r>
    </w:p>
    <w:bookmarkStart w:id="5" w:name="__Fieldmark__4_1048183035"/>
    <w:p w14:paraId="57AF20EB" w14:textId="77777777" w:rsidR="00373558" w:rsidRPr="007E5004" w:rsidRDefault="00373558">
      <w:pPr>
        <w:pStyle w:val="fcase1ertab"/>
        <w:keepNext/>
        <w:tabs>
          <w:tab w:val="clear" w:pos="426"/>
          <w:tab w:val="left" w:pos="851"/>
        </w:tabs>
        <w:spacing w:before="120"/>
        <w:ind w:left="0" w:firstLine="851"/>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00283280">
        <w:fldChar w:fldCharType="separate"/>
      </w:r>
      <w:r w:rsidRPr="007E5004">
        <w:fldChar w:fldCharType="end"/>
      </w:r>
      <w:bookmarkEnd w:id="5"/>
      <w:r w:rsidRPr="007E5004">
        <w:rPr>
          <w:rFonts w:ascii="Arial" w:hAnsi="Arial" w:cs="Arial"/>
          <w:i/>
          <w:iCs/>
        </w:rPr>
        <w:t xml:space="preserve"> </w:t>
      </w:r>
      <w:proofErr w:type="gramStart"/>
      <w:r w:rsidRPr="007E5004">
        <w:rPr>
          <w:rFonts w:ascii="Arial" w:hAnsi="Arial" w:cs="Arial"/>
        </w:rPr>
        <w:t>conjoint</w:t>
      </w:r>
      <w:proofErr w:type="gramEnd"/>
      <w:r w:rsidRPr="007E5004">
        <w:rPr>
          <w:rFonts w:ascii="Arial" w:hAnsi="Arial" w:cs="Arial"/>
        </w:rPr>
        <w:tab/>
      </w:r>
      <w:r w:rsidRPr="007E5004">
        <w:rPr>
          <w:rFonts w:ascii="Arial" w:hAnsi="Arial" w:cs="Arial"/>
        </w:rPr>
        <w:tab/>
        <w:t>OU</w:t>
      </w:r>
      <w:r w:rsidRPr="007E5004">
        <w:rPr>
          <w:rFonts w:ascii="Arial" w:hAnsi="Arial" w:cs="Arial"/>
        </w:rPr>
        <w:tab/>
      </w:r>
      <w:r w:rsidRPr="007E5004">
        <w:rPr>
          <w:rFonts w:ascii="Arial" w:hAnsi="Arial" w:cs="Arial"/>
        </w:rPr>
        <w:tab/>
      </w:r>
      <w:bookmarkStart w:id="6" w:name="__Fieldmark__5_1048183035"/>
      <w:r w:rsidRPr="007E5004">
        <w:fldChar w:fldCharType="begin">
          <w:ffData>
            <w:name w:val=""/>
            <w:enabled/>
            <w:calcOnExit w:val="0"/>
            <w:checkBox>
              <w:sizeAuto/>
              <w:default w:val="0"/>
              <w:checked w:val="0"/>
            </w:checkBox>
          </w:ffData>
        </w:fldChar>
      </w:r>
      <w:r w:rsidRPr="007E5004">
        <w:instrText xml:space="preserve"> FORMCHECKBOX </w:instrText>
      </w:r>
      <w:r w:rsidR="00283280">
        <w:fldChar w:fldCharType="separate"/>
      </w:r>
      <w:r w:rsidRPr="007E5004">
        <w:fldChar w:fldCharType="end"/>
      </w:r>
      <w:bookmarkEnd w:id="6"/>
      <w:r w:rsidRPr="007E5004">
        <w:rPr>
          <w:rFonts w:ascii="Arial" w:hAnsi="Arial" w:cs="Arial"/>
          <w:iCs/>
        </w:rPr>
        <w:t xml:space="preserve"> </w:t>
      </w:r>
      <w:r w:rsidRPr="007E5004">
        <w:rPr>
          <w:rFonts w:ascii="Arial" w:hAnsi="Arial" w:cs="Arial"/>
        </w:rPr>
        <w:t>solidaire</w:t>
      </w:r>
    </w:p>
    <w:p w14:paraId="748EAECF" w14:textId="77777777" w:rsidR="00373558" w:rsidRPr="007E5004" w:rsidRDefault="00373558">
      <w:pPr>
        <w:pStyle w:val="fcase1ertab"/>
        <w:keepNext/>
        <w:tabs>
          <w:tab w:val="clear" w:pos="426"/>
          <w:tab w:val="left" w:pos="851"/>
        </w:tabs>
        <w:spacing w:before="120"/>
        <w:ind w:left="0" w:firstLine="0"/>
        <w:rPr>
          <w:rFonts w:ascii="Arial" w:hAnsi="Arial" w:cs="Arial"/>
        </w:rPr>
      </w:pPr>
    </w:p>
    <w:p w14:paraId="20D53A6E" w14:textId="77777777" w:rsidR="00373558" w:rsidRPr="007E5004" w:rsidRDefault="00373558">
      <w:pPr>
        <w:keepNext/>
        <w:tabs>
          <w:tab w:val="left" w:pos="851"/>
        </w:tabs>
        <w:spacing w:before="120"/>
        <w:jc w:val="both"/>
        <w:rPr>
          <w:rFonts w:ascii="Arial" w:hAnsi="Arial" w:cs="Arial"/>
          <w:b/>
        </w:rPr>
      </w:pPr>
      <w:r w:rsidRPr="007E5004">
        <w:rPr>
          <w:rFonts w:ascii="Arial" w:hAnsi="Arial" w:cs="Arial"/>
          <w:b/>
          <w:bCs/>
          <w:i/>
          <w:iCs/>
          <w:sz w:val="18"/>
          <w:szCs w:val="18"/>
        </w:rPr>
        <w:t>(Les membres du groupement conjoint indiquent dans le tableau ci-dessous la répartition des prestations que chacun d’entre eux s’engage à réaliser.)</w:t>
      </w:r>
    </w:p>
    <w:tbl>
      <w:tblPr>
        <w:tblW w:w="0" w:type="auto"/>
        <w:tblInd w:w="-45" w:type="dxa"/>
        <w:tblLayout w:type="fixed"/>
        <w:tblLook w:val="0000" w:firstRow="0" w:lastRow="0" w:firstColumn="0" w:lastColumn="0" w:noHBand="0" w:noVBand="0"/>
      </w:tblPr>
      <w:tblGrid>
        <w:gridCol w:w="4503"/>
        <w:gridCol w:w="3685"/>
        <w:gridCol w:w="2358"/>
      </w:tblGrid>
      <w:tr w:rsidR="00373558" w:rsidRPr="007E5004" w14:paraId="4175E051" w14:textId="77777777">
        <w:trPr>
          <w:cantSplit/>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F2F51EC" w14:textId="77777777" w:rsidR="00373558" w:rsidRPr="007E5004" w:rsidRDefault="00373558">
            <w:pPr>
              <w:keepNext/>
              <w:tabs>
                <w:tab w:val="left" w:pos="851"/>
              </w:tabs>
              <w:jc w:val="center"/>
              <w:rPr>
                <w:rFonts w:ascii="Arial" w:hAnsi="Arial" w:cs="Arial"/>
                <w:b/>
              </w:rPr>
            </w:pPr>
            <w:r w:rsidRPr="007E5004">
              <w:rPr>
                <w:rFonts w:ascii="Arial" w:hAnsi="Arial" w:cs="Arial"/>
                <w:b/>
              </w:rPr>
              <w:t xml:space="preserve">Désignation des membres </w:t>
            </w:r>
          </w:p>
          <w:p w14:paraId="45669AE8" w14:textId="77777777" w:rsidR="00373558" w:rsidRPr="007E5004" w:rsidRDefault="00373558">
            <w:pPr>
              <w:keepNext/>
              <w:tabs>
                <w:tab w:val="left" w:pos="851"/>
              </w:tabs>
              <w:jc w:val="center"/>
            </w:pPr>
            <w:proofErr w:type="gramStart"/>
            <w:r w:rsidRPr="007E5004">
              <w:rPr>
                <w:rFonts w:ascii="Arial" w:hAnsi="Arial" w:cs="Arial"/>
                <w:b/>
              </w:rPr>
              <w:t>du</w:t>
            </w:r>
            <w:proofErr w:type="gramEnd"/>
            <w:r w:rsidRPr="007E5004">
              <w:rPr>
                <w:rFonts w:ascii="Arial" w:hAnsi="Arial" w:cs="Arial"/>
                <w:b/>
              </w:rPr>
              <w:t xml:space="preserve">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519DC3" w14:textId="77777777" w:rsidR="00373558" w:rsidRPr="007E5004" w:rsidRDefault="00373558">
            <w:pPr>
              <w:pStyle w:val="Titre5"/>
              <w:tabs>
                <w:tab w:val="left" w:pos="851"/>
              </w:tabs>
              <w:ind w:left="0" w:hanging="1008"/>
              <w:jc w:val="center"/>
              <w:rPr>
                <w:b/>
                <w:i w:val="0"/>
                <w:sz w:val="20"/>
              </w:rPr>
            </w:pPr>
            <w:r w:rsidRPr="007E5004">
              <w:rPr>
                <w:b/>
                <w:i w:val="0"/>
                <w:sz w:val="20"/>
              </w:rPr>
              <w:t>Prestations exécutées par les membres</w:t>
            </w:r>
          </w:p>
          <w:p w14:paraId="321DEF66" w14:textId="77777777" w:rsidR="00373558" w:rsidRPr="007E5004" w:rsidRDefault="00373558">
            <w:pPr>
              <w:pStyle w:val="Titre5"/>
              <w:tabs>
                <w:tab w:val="left" w:pos="851"/>
              </w:tabs>
              <w:ind w:left="0" w:hanging="1008"/>
              <w:jc w:val="center"/>
            </w:pPr>
            <w:proofErr w:type="gramStart"/>
            <w:r w:rsidRPr="007E5004">
              <w:rPr>
                <w:b/>
                <w:i w:val="0"/>
                <w:sz w:val="20"/>
              </w:rPr>
              <w:t>du</w:t>
            </w:r>
            <w:proofErr w:type="gramEnd"/>
            <w:r w:rsidRPr="007E5004">
              <w:rPr>
                <w:b/>
                <w:i w:val="0"/>
                <w:sz w:val="20"/>
              </w:rPr>
              <w:t xml:space="preserve"> groupement conjoint</w:t>
            </w:r>
          </w:p>
        </w:tc>
      </w:tr>
      <w:tr w:rsidR="00373558" w:rsidRPr="007E5004" w14:paraId="6BBF8107" w14:textId="77777777">
        <w:trPr>
          <w:cantSplit/>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22B491B" w14:textId="77777777" w:rsidR="00373558" w:rsidRPr="007E5004" w:rsidRDefault="00373558">
            <w:pPr>
              <w:keepNext/>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1A08E2A" w14:textId="77777777" w:rsidR="00373558" w:rsidRPr="007E5004" w:rsidRDefault="00373558">
            <w:pPr>
              <w:keepNext/>
              <w:tabs>
                <w:tab w:val="left" w:pos="851"/>
              </w:tabs>
              <w:jc w:val="center"/>
            </w:pPr>
            <w:r w:rsidRPr="007E5004">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7AB6AC" w14:textId="77777777" w:rsidR="00373558" w:rsidRPr="007E5004" w:rsidRDefault="00373558">
            <w:pPr>
              <w:keepNext/>
              <w:tabs>
                <w:tab w:val="left" w:pos="851"/>
              </w:tabs>
              <w:jc w:val="center"/>
              <w:rPr>
                <w:rFonts w:ascii="Arial" w:hAnsi="Arial" w:cs="Arial"/>
                <w:b/>
              </w:rPr>
            </w:pPr>
            <w:r w:rsidRPr="007E5004">
              <w:rPr>
                <w:rFonts w:ascii="Arial" w:hAnsi="Arial" w:cs="Arial"/>
                <w:b/>
              </w:rPr>
              <w:t xml:space="preserve">Montant HT </w:t>
            </w:r>
          </w:p>
          <w:p w14:paraId="39BEE763" w14:textId="77777777" w:rsidR="00373558" w:rsidRPr="007E5004" w:rsidRDefault="00373558">
            <w:pPr>
              <w:keepNext/>
              <w:tabs>
                <w:tab w:val="left" w:pos="851"/>
              </w:tabs>
              <w:jc w:val="center"/>
            </w:pPr>
            <w:proofErr w:type="gramStart"/>
            <w:r w:rsidRPr="007E5004">
              <w:rPr>
                <w:rFonts w:ascii="Arial" w:hAnsi="Arial" w:cs="Arial"/>
                <w:b/>
              </w:rPr>
              <w:t>de</w:t>
            </w:r>
            <w:proofErr w:type="gramEnd"/>
            <w:r w:rsidRPr="007E5004">
              <w:rPr>
                <w:rFonts w:ascii="Arial" w:hAnsi="Arial" w:cs="Arial"/>
                <w:b/>
              </w:rPr>
              <w:t xml:space="preserve"> la prestation</w:t>
            </w:r>
          </w:p>
        </w:tc>
      </w:tr>
      <w:tr w:rsidR="00373558" w:rsidRPr="007E5004" w14:paraId="3435FFBA" w14:textId="77777777">
        <w:trPr>
          <w:trHeight w:val="1021"/>
        </w:trPr>
        <w:tc>
          <w:tcPr>
            <w:tcW w:w="4503" w:type="dxa"/>
            <w:tcBorders>
              <w:top w:val="single" w:sz="4" w:space="0" w:color="000000"/>
              <w:left w:val="single" w:sz="4" w:space="0" w:color="000000"/>
            </w:tcBorders>
            <w:shd w:val="clear" w:color="auto" w:fill="CCFFFF"/>
          </w:tcPr>
          <w:p w14:paraId="2CC5CEFF" w14:textId="77777777" w:rsidR="00373558" w:rsidRPr="007E5004" w:rsidRDefault="00373558">
            <w:pPr>
              <w:keepNext/>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BA2E461" w14:textId="77777777" w:rsidR="00373558" w:rsidRPr="007E5004" w:rsidRDefault="00373558">
            <w:pPr>
              <w:keepNext/>
              <w:tabs>
                <w:tab w:val="left" w:pos="851"/>
              </w:tabs>
              <w:snapToGrid w:val="0"/>
              <w:jc w:val="both"/>
              <w:rPr>
                <w:rFonts w:ascii="Arial" w:hAnsi="Arial" w:cs="Arial"/>
              </w:rPr>
            </w:pPr>
          </w:p>
        </w:tc>
        <w:tc>
          <w:tcPr>
            <w:tcW w:w="2358" w:type="dxa"/>
            <w:tcBorders>
              <w:top w:val="single" w:sz="4" w:space="0" w:color="000000"/>
              <w:left w:val="single" w:sz="4" w:space="0" w:color="000000"/>
              <w:right w:val="single" w:sz="4" w:space="0" w:color="000000"/>
            </w:tcBorders>
            <w:shd w:val="clear" w:color="auto" w:fill="CCFFFF"/>
          </w:tcPr>
          <w:p w14:paraId="73202B9C" w14:textId="77777777" w:rsidR="00373558" w:rsidRPr="007E5004" w:rsidRDefault="00373558">
            <w:pPr>
              <w:keepNext/>
              <w:tabs>
                <w:tab w:val="left" w:pos="851"/>
              </w:tabs>
              <w:snapToGrid w:val="0"/>
              <w:jc w:val="both"/>
              <w:rPr>
                <w:rFonts w:ascii="Arial" w:hAnsi="Arial" w:cs="Arial"/>
              </w:rPr>
            </w:pPr>
          </w:p>
        </w:tc>
      </w:tr>
      <w:tr w:rsidR="00373558" w:rsidRPr="007E5004" w14:paraId="5C67F609" w14:textId="77777777">
        <w:trPr>
          <w:trHeight w:val="1021"/>
        </w:trPr>
        <w:tc>
          <w:tcPr>
            <w:tcW w:w="4503" w:type="dxa"/>
            <w:tcBorders>
              <w:left w:val="single" w:sz="4" w:space="0" w:color="000000"/>
            </w:tcBorders>
            <w:shd w:val="clear" w:color="auto" w:fill="auto"/>
          </w:tcPr>
          <w:p w14:paraId="16A04662" w14:textId="77777777" w:rsidR="00373558" w:rsidRPr="007E5004" w:rsidRDefault="00373558">
            <w:pPr>
              <w:keepNext/>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DB8DFD7" w14:textId="77777777" w:rsidR="00373558" w:rsidRPr="007E5004" w:rsidRDefault="00373558">
            <w:pPr>
              <w:keepNext/>
              <w:tabs>
                <w:tab w:val="left" w:pos="851"/>
              </w:tabs>
              <w:snapToGrid w:val="0"/>
              <w:jc w:val="both"/>
              <w:rPr>
                <w:rFonts w:ascii="Arial" w:hAnsi="Arial" w:cs="Arial"/>
              </w:rPr>
            </w:pPr>
          </w:p>
        </w:tc>
        <w:tc>
          <w:tcPr>
            <w:tcW w:w="2358" w:type="dxa"/>
            <w:tcBorders>
              <w:left w:val="single" w:sz="4" w:space="0" w:color="000000"/>
              <w:right w:val="single" w:sz="4" w:space="0" w:color="000000"/>
            </w:tcBorders>
            <w:shd w:val="clear" w:color="auto" w:fill="auto"/>
          </w:tcPr>
          <w:p w14:paraId="58700476" w14:textId="77777777" w:rsidR="00373558" w:rsidRPr="007E5004" w:rsidRDefault="00373558">
            <w:pPr>
              <w:keepNext/>
              <w:tabs>
                <w:tab w:val="left" w:pos="851"/>
              </w:tabs>
              <w:snapToGrid w:val="0"/>
              <w:jc w:val="both"/>
              <w:rPr>
                <w:rFonts w:ascii="Arial" w:hAnsi="Arial" w:cs="Arial"/>
              </w:rPr>
            </w:pPr>
          </w:p>
        </w:tc>
      </w:tr>
      <w:tr w:rsidR="00373558" w:rsidRPr="007E5004" w14:paraId="031B91A1" w14:textId="77777777">
        <w:trPr>
          <w:trHeight w:val="1021"/>
        </w:trPr>
        <w:tc>
          <w:tcPr>
            <w:tcW w:w="4503" w:type="dxa"/>
            <w:tcBorders>
              <w:left w:val="single" w:sz="4" w:space="0" w:color="000000"/>
              <w:bottom w:val="single" w:sz="4" w:space="0" w:color="000000"/>
            </w:tcBorders>
            <w:shd w:val="clear" w:color="auto" w:fill="CCFFFF"/>
          </w:tcPr>
          <w:p w14:paraId="1B56A8F0" w14:textId="77777777" w:rsidR="00373558" w:rsidRPr="007E5004" w:rsidRDefault="00373558">
            <w:pPr>
              <w:keepNext/>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69BC7B7" w14:textId="77777777" w:rsidR="00373558" w:rsidRPr="007E5004" w:rsidRDefault="00373558">
            <w:pPr>
              <w:keepNext/>
              <w:tabs>
                <w:tab w:val="left" w:pos="851"/>
              </w:tabs>
              <w:snapToGrid w:val="0"/>
              <w:jc w:val="both"/>
              <w:rPr>
                <w:rFonts w:ascii="Arial" w:hAnsi="Arial" w:cs="Arial"/>
              </w:rPr>
            </w:pPr>
          </w:p>
        </w:tc>
        <w:tc>
          <w:tcPr>
            <w:tcW w:w="2358" w:type="dxa"/>
            <w:tcBorders>
              <w:left w:val="single" w:sz="4" w:space="0" w:color="000000"/>
              <w:bottom w:val="single" w:sz="4" w:space="0" w:color="000000"/>
              <w:right w:val="single" w:sz="4" w:space="0" w:color="000000"/>
            </w:tcBorders>
            <w:shd w:val="clear" w:color="auto" w:fill="CCFFFF"/>
          </w:tcPr>
          <w:p w14:paraId="0149B118" w14:textId="77777777" w:rsidR="00373558" w:rsidRPr="007E5004" w:rsidRDefault="00373558">
            <w:pPr>
              <w:keepNext/>
              <w:tabs>
                <w:tab w:val="left" w:pos="851"/>
              </w:tabs>
              <w:snapToGrid w:val="0"/>
              <w:jc w:val="both"/>
              <w:rPr>
                <w:rFonts w:ascii="Arial" w:hAnsi="Arial" w:cs="Arial"/>
              </w:rPr>
            </w:pPr>
          </w:p>
        </w:tc>
      </w:tr>
    </w:tbl>
    <w:p w14:paraId="53AE91E6" w14:textId="77777777" w:rsidR="00373558" w:rsidRPr="007E5004" w:rsidRDefault="00373558">
      <w:pPr>
        <w:keepNext/>
        <w:rPr>
          <w:rFonts w:ascii="Arial" w:hAnsi="Arial" w:cs="Arial"/>
          <w:bCs/>
          <w:iCs/>
        </w:rPr>
      </w:pPr>
      <w:r w:rsidRPr="007E5004">
        <w:rPr>
          <w:rFonts w:ascii="Arial" w:hAnsi="Arial" w:cs="Arial"/>
        </w:rPr>
        <w:t xml:space="preserve">Les paiements sont effectués :  </w:t>
      </w:r>
      <w:bookmarkStart w:id="7" w:name="__Fieldmark__6_1048183035"/>
      <w:r w:rsidRPr="007E5004">
        <w:fldChar w:fldCharType="begin">
          <w:ffData>
            <w:name w:val=""/>
            <w:enabled/>
            <w:calcOnExit w:val="0"/>
            <w:checkBox>
              <w:sizeAuto/>
              <w:default w:val="0"/>
              <w:checked w:val="0"/>
            </w:checkBox>
          </w:ffData>
        </w:fldChar>
      </w:r>
      <w:r w:rsidRPr="007E5004">
        <w:instrText xml:space="preserve"> FORMCHECKBOX </w:instrText>
      </w:r>
      <w:r w:rsidR="00283280">
        <w:fldChar w:fldCharType="separate"/>
      </w:r>
      <w:r w:rsidRPr="007E5004">
        <w:rPr>
          <w:rFonts w:ascii="Arial" w:hAnsi="Arial" w:cs="Arial"/>
        </w:rPr>
        <w:fldChar w:fldCharType="end"/>
      </w:r>
      <w:bookmarkEnd w:id="7"/>
      <w:r w:rsidRPr="007E5004">
        <w:rPr>
          <w:rFonts w:ascii="Arial" w:hAnsi="Arial" w:cs="Arial"/>
        </w:rPr>
        <w:t xml:space="preserve"> sur des comptes séparés</w:t>
      </w:r>
      <w:r w:rsidRPr="007E5004">
        <w:rPr>
          <w:rStyle w:val="Appelnotedebasdep"/>
          <w:rFonts w:ascii="Arial" w:hAnsi="Arial" w:cs="Arial"/>
        </w:rPr>
        <w:footnoteReference w:id="1"/>
      </w:r>
      <w:r w:rsidRPr="007E5004">
        <w:rPr>
          <w:rFonts w:ascii="Arial" w:hAnsi="Arial" w:cs="Arial"/>
        </w:rPr>
        <w:tab/>
      </w:r>
      <w:r w:rsidRPr="007E5004">
        <w:rPr>
          <w:rFonts w:ascii="Arial" w:hAnsi="Arial" w:cs="Arial"/>
        </w:rPr>
        <w:tab/>
      </w:r>
      <w:bookmarkStart w:id="8" w:name="__Fieldmark__7_1048183035"/>
      <w:r w:rsidRPr="007E5004">
        <w:fldChar w:fldCharType="begin">
          <w:ffData>
            <w:name w:val=""/>
            <w:enabled/>
            <w:calcOnExit w:val="0"/>
            <w:checkBox>
              <w:sizeAuto/>
              <w:default w:val="0"/>
              <w:checked w:val="0"/>
            </w:checkBox>
          </w:ffData>
        </w:fldChar>
      </w:r>
      <w:r w:rsidRPr="007E5004">
        <w:instrText xml:space="preserve"> FORMCHECKBOX </w:instrText>
      </w:r>
      <w:r w:rsidR="00283280">
        <w:fldChar w:fldCharType="separate"/>
      </w:r>
      <w:r w:rsidRPr="007E5004">
        <w:rPr>
          <w:rFonts w:ascii="Arial" w:hAnsi="Arial" w:cs="Arial"/>
        </w:rPr>
        <w:fldChar w:fldCharType="end"/>
      </w:r>
      <w:bookmarkEnd w:id="8"/>
      <w:r w:rsidRPr="007E5004">
        <w:rPr>
          <w:rFonts w:ascii="Arial" w:hAnsi="Arial" w:cs="Arial"/>
        </w:rPr>
        <w:t xml:space="preserve"> sur un compte unique</w:t>
      </w:r>
      <w:r w:rsidRPr="007E5004">
        <w:rPr>
          <w:rStyle w:val="Appelnotedebasdep"/>
          <w:rFonts w:ascii="Arial" w:hAnsi="Arial" w:cs="Arial"/>
        </w:rPr>
        <w:footnoteReference w:id="2"/>
      </w:r>
    </w:p>
    <w:p w14:paraId="3211FC1B" w14:textId="3699EDEA" w:rsidR="00373558" w:rsidRPr="007E5004" w:rsidRDefault="00273A5C" w:rsidP="006E28AC">
      <w:pPr>
        <w:pStyle w:val="Titre2"/>
        <w:rPr>
          <w:i/>
          <w:sz w:val="18"/>
          <w:szCs w:val="18"/>
        </w:rPr>
      </w:pPr>
      <w:r>
        <w:t>B3 - Compte (s) à créditer</w:t>
      </w:r>
      <w:r w:rsidR="00373558" w:rsidRPr="007E5004">
        <w:t> :</w:t>
      </w:r>
    </w:p>
    <w:p w14:paraId="77016A60" w14:textId="77777777" w:rsidR="00373558" w:rsidRPr="007E5004" w:rsidRDefault="00373558">
      <w:pPr>
        <w:pStyle w:val="fcase1ertab"/>
        <w:tabs>
          <w:tab w:val="left" w:pos="851"/>
        </w:tabs>
        <w:ind w:left="0" w:firstLine="0"/>
        <w:rPr>
          <w:rFonts w:ascii="Arial" w:hAnsi="Arial" w:cs="Arial"/>
          <w:i/>
          <w:sz w:val="18"/>
          <w:szCs w:val="18"/>
        </w:rPr>
      </w:pPr>
      <w:r w:rsidRPr="007E5004">
        <w:rPr>
          <w:rFonts w:ascii="Arial" w:hAnsi="Arial" w:cs="Arial"/>
          <w:i/>
          <w:sz w:val="18"/>
          <w:szCs w:val="18"/>
        </w:rPr>
        <w:t>(</w:t>
      </w:r>
      <w:proofErr w:type="gramStart"/>
      <w:r w:rsidRPr="007E5004">
        <w:rPr>
          <w:rFonts w:ascii="Arial" w:hAnsi="Arial" w:cs="Arial"/>
          <w:i/>
          <w:sz w:val="18"/>
          <w:szCs w:val="18"/>
        </w:rPr>
        <w:t>en</w:t>
      </w:r>
      <w:proofErr w:type="gramEnd"/>
      <w:r w:rsidRPr="007E5004">
        <w:rPr>
          <w:rFonts w:ascii="Arial" w:hAnsi="Arial" w:cs="Arial"/>
          <w:i/>
          <w:sz w:val="18"/>
          <w:szCs w:val="18"/>
        </w:rPr>
        <w:t xml:space="preserve"> cas de groupement et de paiement sur des comptes séparés, compléter l’annexe « groupement »)</w:t>
      </w:r>
    </w:p>
    <w:p w14:paraId="0C5AEB86" w14:textId="77777777" w:rsidR="00373558" w:rsidRPr="007E5004" w:rsidRDefault="00373558">
      <w:pPr>
        <w:pStyle w:val="fcase1ertab"/>
        <w:tabs>
          <w:tab w:val="left" w:pos="851"/>
        </w:tabs>
        <w:ind w:left="0" w:firstLine="0"/>
        <w:rPr>
          <w:rFonts w:ascii="Arial" w:hAnsi="Arial" w:cs="Arial"/>
          <w:b/>
        </w:rPr>
      </w:pPr>
      <w:r w:rsidRPr="007E5004">
        <w:rPr>
          <w:rFonts w:ascii="Arial" w:hAnsi="Arial" w:cs="Arial"/>
          <w:i/>
          <w:sz w:val="18"/>
          <w:szCs w:val="18"/>
        </w:rPr>
        <w:t>(Joindre un relevé d’identité bancaire ou postal)</w:t>
      </w:r>
    </w:p>
    <w:p w14:paraId="170A36E5"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7DE8A00B" w14:textId="77777777" w:rsidR="00373558" w:rsidRPr="007E5004" w:rsidRDefault="00373558">
      <w:pPr>
        <w:pStyle w:val="fcasegauche"/>
        <w:tabs>
          <w:tab w:val="left" w:pos="426"/>
          <w:tab w:val="left" w:pos="851"/>
        </w:tabs>
        <w:spacing w:after="0"/>
        <w:ind w:left="0" w:firstLine="0"/>
        <w:jc w:val="left"/>
        <w:rPr>
          <w:rFonts w:ascii="Arial" w:hAnsi="Arial" w:cs="Arial"/>
        </w:rPr>
      </w:pPr>
      <w:proofErr w:type="gramStart"/>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Pr="007E5004">
        <w:rPr>
          <w:rFonts w:ascii="Arial" w:hAnsi="Arial" w:cs="Arial"/>
        </w:rPr>
        <w:t>Nom</w:t>
      </w:r>
      <w:proofErr w:type="gramEnd"/>
      <w:r w:rsidRPr="007E5004">
        <w:rPr>
          <w:rFonts w:ascii="Arial" w:hAnsi="Arial" w:cs="Arial"/>
        </w:rPr>
        <w:t xml:space="preserve"> de l’établissement bancaire :</w:t>
      </w:r>
    </w:p>
    <w:p w14:paraId="6050B051" w14:textId="77777777" w:rsidR="00373558" w:rsidRPr="007E5004" w:rsidRDefault="00373558">
      <w:pPr>
        <w:pStyle w:val="fcasegauche"/>
        <w:tabs>
          <w:tab w:val="left" w:pos="426"/>
          <w:tab w:val="left" w:pos="851"/>
        </w:tabs>
        <w:spacing w:after="0"/>
        <w:ind w:left="0" w:firstLine="0"/>
        <w:jc w:val="left"/>
        <w:rPr>
          <w:rFonts w:ascii="Arial" w:hAnsi="Arial" w:cs="Arial"/>
        </w:rPr>
      </w:pPr>
    </w:p>
    <w:p w14:paraId="12890A0A" w14:textId="77777777" w:rsidR="00373558" w:rsidRPr="007E5004" w:rsidRDefault="00373558">
      <w:pPr>
        <w:pStyle w:val="fcasegauche"/>
        <w:tabs>
          <w:tab w:val="left" w:pos="426"/>
          <w:tab w:val="left" w:pos="851"/>
        </w:tabs>
        <w:spacing w:after="0"/>
        <w:ind w:left="0" w:firstLine="0"/>
        <w:jc w:val="left"/>
        <w:rPr>
          <w:rFonts w:ascii="Arial" w:hAnsi="Arial" w:cs="Arial"/>
        </w:rPr>
      </w:pPr>
    </w:p>
    <w:p w14:paraId="2E52E9B7" w14:textId="77777777" w:rsidR="00373558" w:rsidRPr="007E5004" w:rsidRDefault="00373558">
      <w:pPr>
        <w:pStyle w:val="fcasegauche"/>
        <w:tabs>
          <w:tab w:val="left" w:pos="426"/>
          <w:tab w:val="left" w:pos="851"/>
        </w:tabs>
        <w:spacing w:after="0"/>
        <w:ind w:left="0" w:firstLine="0"/>
        <w:jc w:val="left"/>
        <w:rPr>
          <w:rFonts w:ascii="Arial" w:hAnsi="Arial" w:cs="Arial"/>
        </w:rPr>
      </w:pPr>
    </w:p>
    <w:p w14:paraId="3DDCE148" w14:textId="1B48B050" w:rsidR="00373558" w:rsidRPr="007E5004" w:rsidRDefault="00373558">
      <w:pPr>
        <w:pStyle w:val="fcasegauche"/>
        <w:tabs>
          <w:tab w:val="left" w:pos="426"/>
          <w:tab w:val="left" w:pos="851"/>
        </w:tabs>
        <w:spacing w:after="0"/>
        <w:ind w:left="0" w:firstLine="0"/>
        <w:jc w:val="left"/>
        <w:rPr>
          <w:rFonts w:ascii="Arial" w:hAnsi="Arial" w:cs="Arial"/>
          <w:b/>
        </w:rPr>
      </w:pPr>
      <w:proofErr w:type="gramStart"/>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00033C19" w:rsidRPr="007E5004">
        <w:rPr>
          <w:rFonts w:ascii="Arial" w:hAnsi="Arial" w:cs="Arial"/>
        </w:rPr>
        <w:t>IBAN</w:t>
      </w:r>
      <w:proofErr w:type="gramEnd"/>
      <w:r w:rsidRPr="007E5004">
        <w:rPr>
          <w:rFonts w:ascii="Arial" w:hAnsi="Arial" w:cs="Arial"/>
        </w:rPr>
        <w:t> :</w:t>
      </w:r>
    </w:p>
    <w:p w14:paraId="5DBB4BCA"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75576CE8"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35F9E908"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3DECC233" w14:textId="5659943D" w:rsidR="00373558" w:rsidRPr="007E5004" w:rsidRDefault="00373558" w:rsidP="006E28AC">
      <w:pPr>
        <w:pStyle w:val="Titre2"/>
      </w:pPr>
      <w:r w:rsidRPr="007E5004">
        <w:rPr>
          <w:szCs w:val="22"/>
        </w:rPr>
        <w:t>B4 - Avance</w:t>
      </w:r>
      <w:r w:rsidRPr="007E5004">
        <w:t> </w:t>
      </w:r>
      <w:r w:rsidRPr="007E5004">
        <w:rPr>
          <w:i/>
          <w:sz w:val="18"/>
          <w:szCs w:val="18"/>
        </w:rPr>
        <w:t>(article</w:t>
      </w:r>
      <w:r w:rsidR="00D268E7" w:rsidRPr="007E5004">
        <w:rPr>
          <w:i/>
          <w:sz w:val="18"/>
          <w:szCs w:val="18"/>
        </w:rPr>
        <w:t>s R. 2191-3 à R. 2191-5 du code susvisé</w:t>
      </w:r>
      <w:r w:rsidR="00702D94" w:rsidRPr="007E5004">
        <w:rPr>
          <w:i/>
          <w:sz w:val="18"/>
          <w:szCs w:val="18"/>
        </w:rPr>
        <w:t xml:space="preserve"> </w:t>
      </w:r>
      <w:r w:rsidRPr="007E5004">
        <w:rPr>
          <w:i/>
          <w:sz w:val="18"/>
          <w:szCs w:val="18"/>
        </w:rPr>
        <w:t xml:space="preserve">et </w:t>
      </w:r>
      <w:r w:rsidRPr="00BA6A90">
        <w:rPr>
          <w:i/>
          <w:sz w:val="18"/>
          <w:szCs w:val="18"/>
        </w:rPr>
        <w:t xml:space="preserve">article </w:t>
      </w:r>
      <w:r w:rsidR="004A3956">
        <w:rPr>
          <w:i/>
          <w:sz w:val="18"/>
          <w:szCs w:val="18"/>
        </w:rPr>
        <w:t>7</w:t>
      </w:r>
      <w:r w:rsidR="00BF0AE8" w:rsidRPr="007402A7">
        <w:rPr>
          <w:i/>
          <w:sz w:val="18"/>
          <w:szCs w:val="18"/>
        </w:rPr>
        <w:t>.1</w:t>
      </w:r>
      <w:r w:rsidR="007E5004" w:rsidRPr="00BA6A90">
        <w:rPr>
          <w:i/>
          <w:sz w:val="18"/>
          <w:szCs w:val="18"/>
        </w:rPr>
        <w:t xml:space="preserve"> </w:t>
      </w:r>
      <w:r w:rsidRPr="00BA6A90">
        <w:rPr>
          <w:i/>
          <w:sz w:val="18"/>
          <w:szCs w:val="18"/>
        </w:rPr>
        <w:t>du</w:t>
      </w:r>
      <w:r w:rsidRPr="007E5004">
        <w:rPr>
          <w:i/>
          <w:sz w:val="18"/>
          <w:szCs w:val="18"/>
        </w:rPr>
        <w:t xml:space="preserve"> CCP)</w:t>
      </w:r>
      <w:r w:rsidRPr="007E5004">
        <w:rPr>
          <w:i/>
          <w:szCs w:val="22"/>
        </w:rPr>
        <w:t xml:space="preserve"> </w:t>
      </w:r>
      <w:r w:rsidRPr="007E5004">
        <w:rPr>
          <w:szCs w:val="22"/>
        </w:rPr>
        <w:t>:</w:t>
      </w:r>
    </w:p>
    <w:p w14:paraId="2111E5D8" w14:textId="12B8B48E" w:rsidR="00373558" w:rsidRPr="007E5004" w:rsidRDefault="00373558">
      <w:pPr>
        <w:pStyle w:val="fcasegauche"/>
        <w:tabs>
          <w:tab w:val="left" w:pos="426"/>
          <w:tab w:val="left" w:pos="851"/>
        </w:tabs>
        <w:spacing w:after="0"/>
        <w:ind w:left="0" w:firstLine="0"/>
        <w:jc w:val="left"/>
        <w:rPr>
          <w:rFonts w:ascii="Arial" w:hAnsi="Arial" w:cs="Arial"/>
          <w:i/>
          <w:sz w:val="18"/>
          <w:szCs w:val="18"/>
        </w:rPr>
      </w:pPr>
      <w:r w:rsidRPr="007E5004">
        <w:rPr>
          <w:rFonts w:ascii="Arial" w:hAnsi="Arial" w:cs="Arial"/>
        </w:rPr>
        <w:t>Je souhaite bénéficier de l'avance :</w:t>
      </w:r>
      <w:r w:rsidRPr="007E5004">
        <w:rPr>
          <w:rFonts w:ascii="Arial" w:hAnsi="Arial" w:cs="Arial"/>
        </w:rPr>
        <w:tab/>
      </w:r>
      <w:r w:rsidRPr="007E5004">
        <w:rPr>
          <w:rFonts w:ascii="Arial" w:hAnsi="Arial" w:cs="Arial"/>
        </w:rPr>
        <w:tab/>
      </w:r>
      <w:r w:rsidRPr="007E5004">
        <w:rPr>
          <w:rFonts w:ascii="Arial" w:hAnsi="Arial" w:cs="Arial"/>
        </w:rPr>
        <w:tab/>
      </w:r>
      <w:r w:rsidRPr="007E5004">
        <w:rPr>
          <w:rFonts w:ascii="Arial" w:hAnsi="Arial" w:cs="Arial"/>
        </w:rPr>
        <w:tab/>
      </w:r>
      <w:r w:rsidRPr="007E5004">
        <w:rPr>
          <w:rFonts w:ascii="Arial" w:hAnsi="Arial" w:cs="Arial"/>
        </w:rPr>
        <w:tab/>
      </w:r>
      <w:bookmarkStart w:id="9" w:name="__Fieldmark__8_1048183035"/>
      <w:r w:rsidRPr="007E5004">
        <w:fldChar w:fldCharType="begin">
          <w:ffData>
            <w:name w:val=""/>
            <w:enabled/>
            <w:calcOnExit w:val="0"/>
            <w:checkBox>
              <w:sizeAuto/>
              <w:default w:val="0"/>
              <w:checked w:val="0"/>
            </w:checkBox>
          </w:ffData>
        </w:fldChar>
      </w:r>
      <w:r w:rsidRPr="007E5004">
        <w:instrText xml:space="preserve"> FORMCHECKBOX </w:instrText>
      </w:r>
      <w:r w:rsidR="00283280">
        <w:fldChar w:fldCharType="separate"/>
      </w:r>
      <w:r w:rsidRPr="007E5004">
        <w:rPr>
          <w:rFonts w:ascii="Arial" w:hAnsi="Arial" w:cs="Arial"/>
        </w:rPr>
        <w:fldChar w:fldCharType="end"/>
      </w:r>
      <w:bookmarkEnd w:id="9"/>
      <w:r w:rsidRPr="007E5004">
        <w:rPr>
          <w:rFonts w:ascii="Arial" w:hAnsi="Arial" w:cs="Arial"/>
        </w:rPr>
        <w:tab/>
      </w:r>
      <w:r w:rsidR="00A641AC">
        <w:rPr>
          <w:rFonts w:ascii="Arial" w:hAnsi="Arial" w:cs="Arial"/>
        </w:rPr>
        <w:t>OUI</w:t>
      </w:r>
      <w:r w:rsidRPr="007E5004">
        <w:rPr>
          <w:rFonts w:ascii="Arial" w:hAnsi="Arial" w:cs="Arial"/>
        </w:rPr>
        <w:tab/>
      </w:r>
      <w:r w:rsidRPr="007E5004">
        <w:rPr>
          <w:rFonts w:ascii="Arial" w:hAnsi="Arial" w:cs="Arial"/>
        </w:rPr>
        <w:tab/>
      </w:r>
      <w:r w:rsidRPr="007E5004">
        <w:rPr>
          <w:rFonts w:ascii="Arial" w:hAnsi="Arial" w:cs="Arial"/>
        </w:rPr>
        <w:tab/>
      </w:r>
      <w:bookmarkStart w:id="10" w:name="__Fieldmark__9_1048183035"/>
      <w:r w:rsidRPr="007E5004">
        <w:fldChar w:fldCharType="begin">
          <w:ffData>
            <w:name w:val=""/>
            <w:enabled/>
            <w:calcOnExit w:val="0"/>
            <w:checkBox>
              <w:sizeAuto/>
              <w:default w:val="0"/>
              <w:checked w:val="0"/>
            </w:checkBox>
          </w:ffData>
        </w:fldChar>
      </w:r>
      <w:r w:rsidRPr="007E5004">
        <w:instrText xml:space="preserve"> FORMCHECKBOX </w:instrText>
      </w:r>
      <w:r w:rsidR="00283280">
        <w:fldChar w:fldCharType="separate"/>
      </w:r>
      <w:r w:rsidRPr="007E5004">
        <w:rPr>
          <w:rFonts w:ascii="Arial" w:hAnsi="Arial" w:cs="Arial"/>
        </w:rPr>
        <w:fldChar w:fldCharType="end"/>
      </w:r>
      <w:bookmarkEnd w:id="10"/>
      <w:r w:rsidRPr="007E5004">
        <w:rPr>
          <w:rFonts w:ascii="Arial" w:hAnsi="Arial" w:cs="Arial"/>
        </w:rPr>
        <w:tab/>
      </w:r>
      <w:r w:rsidR="00A641AC">
        <w:rPr>
          <w:rFonts w:ascii="Arial" w:hAnsi="Arial" w:cs="Arial"/>
        </w:rPr>
        <w:t>NON</w:t>
      </w:r>
    </w:p>
    <w:p w14:paraId="46AB58D3" w14:textId="77777777" w:rsidR="00373558" w:rsidRPr="007E5004" w:rsidRDefault="00373558">
      <w:pPr>
        <w:tabs>
          <w:tab w:val="left" w:pos="851"/>
        </w:tabs>
        <w:rPr>
          <w:rFonts w:ascii="Arial" w:hAnsi="Arial" w:cs="Arial"/>
          <w:b/>
        </w:rPr>
      </w:pPr>
      <w:r w:rsidRPr="007E5004">
        <w:rPr>
          <w:rFonts w:ascii="Arial" w:hAnsi="Arial" w:cs="Arial"/>
          <w:i/>
          <w:sz w:val="18"/>
          <w:szCs w:val="18"/>
        </w:rPr>
        <w:t>(Cocher la case correspondante.)</w:t>
      </w:r>
    </w:p>
    <w:p w14:paraId="4C541589" w14:textId="0EF5684D" w:rsidR="00373558" w:rsidRPr="007E5004" w:rsidRDefault="00373558" w:rsidP="006B183E">
      <w:pPr>
        <w:pStyle w:val="Titre2"/>
        <w:keepNext w:val="0"/>
        <w:widowControl w:val="0"/>
      </w:pPr>
      <w:r w:rsidRPr="007E5004">
        <w:t>B5 – Caractéristiques et durée d’exécution du marché :</w:t>
      </w:r>
    </w:p>
    <w:p w14:paraId="06AA69C8" w14:textId="61B13C8F" w:rsidR="00AE6151" w:rsidRDefault="00373558" w:rsidP="00E81307">
      <w:pPr>
        <w:spacing w:after="120"/>
        <w:rPr>
          <w:rFonts w:ascii="Arial" w:hAnsi="Arial" w:cs="Arial"/>
        </w:rPr>
      </w:pPr>
      <w:r w:rsidRPr="007E5004">
        <w:rPr>
          <w:rFonts w:ascii="Arial" w:hAnsi="Arial" w:cs="Arial"/>
        </w:rPr>
        <w:t xml:space="preserve">Le marché </w:t>
      </w:r>
      <w:r w:rsidR="00EB1346">
        <w:rPr>
          <w:rFonts w:ascii="Arial" w:hAnsi="Arial" w:cs="Arial"/>
        </w:rPr>
        <w:t>n’</w:t>
      </w:r>
      <w:r w:rsidR="00AE6151">
        <w:rPr>
          <w:rFonts w:ascii="Arial" w:hAnsi="Arial" w:cs="Arial"/>
        </w:rPr>
        <w:t>est</w:t>
      </w:r>
      <w:r w:rsidR="00EB1346">
        <w:rPr>
          <w:rFonts w:ascii="Arial" w:hAnsi="Arial" w:cs="Arial"/>
        </w:rPr>
        <w:t xml:space="preserve"> pas </w:t>
      </w:r>
      <w:r w:rsidRPr="007E5004">
        <w:rPr>
          <w:rFonts w:ascii="Arial" w:hAnsi="Arial" w:cs="Arial"/>
        </w:rPr>
        <w:t xml:space="preserve">alloti </w:t>
      </w:r>
      <w:r w:rsidR="0043666D">
        <w:rPr>
          <w:rFonts w:ascii="Arial" w:hAnsi="Arial" w:cs="Arial"/>
        </w:rPr>
        <w:t>en vertu de</w:t>
      </w:r>
      <w:r w:rsidRPr="007E5004">
        <w:rPr>
          <w:rFonts w:ascii="Arial" w:hAnsi="Arial" w:cs="Arial"/>
        </w:rPr>
        <w:t xml:space="preserve"> l’article </w:t>
      </w:r>
      <w:r w:rsidR="00D268E7" w:rsidRPr="007E5004">
        <w:rPr>
          <w:rFonts w:ascii="Arial" w:hAnsi="Arial" w:cs="Arial"/>
        </w:rPr>
        <w:t>L. 2113-11 du code de la commande publique</w:t>
      </w:r>
      <w:r w:rsidR="00E81307">
        <w:rPr>
          <w:rFonts w:ascii="Arial" w:hAnsi="Arial" w:cs="Arial"/>
        </w:rPr>
        <w:t>.</w:t>
      </w:r>
    </w:p>
    <w:p w14:paraId="30BC4D9A" w14:textId="288425B6" w:rsidR="007E5004" w:rsidRDefault="00373558" w:rsidP="00E81307">
      <w:pPr>
        <w:tabs>
          <w:tab w:val="left" w:pos="851"/>
        </w:tabs>
        <w:spacing w:after="120"/>
        <w:jc w:val="both"/>
        <w:rPr>
          <w:rFonts w:ascii="Arial" w:hAnsi="Arial" w:cs="Arial"/>
        </w:rPr>
      </w:pPr>
      <w:r w:rsidRPr="007E5004">
        <w:rPr>
          <w:rFonts w:ascii="Arial" w:hAnsi="Arial" w:cs="Arial"/>
        </w:rPr>
        <w:t xml:space="preserve">Il s’agit d’un marché de </w:t>
      </w:r>
      <w:r w:rsidR="007F7568">
        <w:rPr>
          <w:rFonts w:ascii="Arial" w:hAnsi="Arial" w:cs="Arial"/>
        </w:rPr>
        <w:t>services</w:t>
      </w:r>
      <w:r w:rsidR="007E5004" w:rsidRPr="007E5004">
        <w:rPr>
          <w:rFonts w:ascii="Arial" w:hAnsi="Arial" w:cs="Arial"/>
        </w:rPr>
        <w:t>.</w:t>
      </w:r>
    </w:p>
    <w:p w14:paraId="6260BA6D" w14:textId="77777777" w:rsidR="007F7568" w:rsidRDefault="007F7568" w:rsidP="007F7568">
      <w:pPr>
        <w:tabs>
          <w:tab w:val="left" w:pos="851"/>
        </w:tabs>
        <w:spacing w:after="120"/>
        <w:jc w:val="both"/>
        <w:rPr>
          <w:rFonts w:ascii="Arial" w:hAnsi="Arial" w:cs="Arial"/>
        </w:rPr>
      </w:pPr>
    </w:p>
    <w:p w14:paraId="285F6EB8" w14:textId="432930E7" w:rsidR="001F3DA0" w:rsidRPr="001F3DA0" w:rsidRDefault="00471861" w:rsidP="006B78B0">
      <w:pPr>
        <w:pStyle w:val="Listepuces1"/>
        <w:tabs>
          <w:tab w:val="left" w:pos="851"/>
        </w:tabs>
        <w:spacing w:line="240" w:lineRule="auto"/>
      </w:pPr>
      <w:r w:rsidRPr="00471861">
        <w:lastRenderedPageBreak/>
        <w:t xml:space="preserve">Le marché est conclu à prix </w:t>
      </w:r>
      <w:r w:rsidR="006B78B0">
        <w:t xml:space="preserve">unitaires </w:t>
      </w:r>
      <w:r w:rsidR="00A67721">
        <w:t xml:space="preserve">et révisables </w:t>
      </w:r>
      <w:r w:rsidR="006B78B0">
        <w:t>pour l’ensemble des prestations</w:t>
      </w:r>
      <w:r w:rsidR="001F3DA0" w:rsidRPr="001F3DA0">
        <w:t>.</w:t>
      </w:r>
    </w:p>
    <w:p w14:paraId="340D08DA" w14:textId="14EDF2CA" w:rsidR="00CE3EFF" w:rsidRDefault="001F3DA0" w:rsidP="001F3DA0">
      <w:pPr>
        <w:tabs>
          <w:tab w:val="left" w:pos="851"/>
        </w:tabs>
        <w:spacing w:after="120"/>
        <w:jc w:val="both"/>
        <w:rPr>
          <w:rFonts w:ascii="Arial" w:hAnsi="Arial" w:cs="Arial"/>
        </w:rPr>
      </w:pPr>
      <w:r w:rsidRPr="001F3DA0">
        <w:rPr>
          <w:rFonts w:ascii="Arial" w:hAnsi="Arial" w:cs="Arial"/>
        </w:rPr>
        <w:t xml:space="preserve">Les prestations s’exécutent par l’émission de bons de commande, sans montant minimum et </w:t>
      </w:r>
      <w:r w:rsidR="00F21AA7">
        <w:rPr>
          <w:rFonts w:ascii="Arial" w:hAnsi="Arial" w:cs="Arial"/>
        </w:rPr>
        <w:t xml:space="preserve">avec </w:t>
      </w:r>
      <w:r w:rsidRPr="001F3DA0">
        <w:rPr>
          <w:rFonts w:ascii="Arial" w:hAnsi="Arial" w:cs="Arial"/>
        </w:rPr>
        <w:t xml:space="preserve">un montant maximum fixé à </w:t>
      </w:r>
      <w:r w:rsidR="003A2D82">
        <w:rPr>
          <w:rFonts w:ascii="Arial" w:hAnsi="Arial" w:cs="Arial"/>
        </w:rPr>
        <w:t>4</w:t>
      </w:r>
      <w:r w:rsidR="0034352E">
        <w:rPr>
          <w:rFonts w:ascii="Arial" w:hAnsi="Arial" w:cs="Arial"/>
        </w:rPr>
        <w:t>00</w:t>
      </w:r>
      <w:r w:rsidR="00EB1A76">
        <w:rPr>
          <w:rFonts w:ascii="Arial" w:hAnsi="Arial" w:cs="Arial"/>
        </w:rPr>
        <w:t xml:space="preserve"> </w:t>
      </w:r>
      <w:r w:rsidR="00E82A25">
        <w:rPr>
          <w:rFonts w:ascii="Arial" w:hAnsi="Arial" w:cs="Arial"/>
        </w:rPr>
        <w:t>000</w:t>
      </w:r>
      <w:r w:rsidRPr="001F3DA0">
        <w:rPr>
          <w:rFonts w:ascii="Arial" w:hAnsi="Arial" w:cs="Arial"/>
        </w:rPr>
        <w:t xml:space="preserve"> € HT selon l’article R. 2162-4 (2°) du code de la commande publique</w:t>
      </w:r>
      <w:r w:rsidR="007F359F">
        <w:rPr>
          <w:rFonts w:ascii="Arial" w:hAnsi="Arial" w:cs="Arial"/>
        </w:rPr>
        <w:t xml:space="preserve"> sur la durée totale du marché</w:t>
      </w:r>
      <w:r w:rsidRPr="001F3DA0">
        <w:rPr>
          <w:rFonts w:ascii="Arial" w:hAnsi="Arial" w:cs="Arial"/>
        </w:rPr>
        <w:t xml:space="preserve">. Le détail des prix figure dans l’annexe financière. </w:t>
      </w:r>
    </w:p>
    <w:p w14:paraId="09404C44" w14:textId="176BDA48" w:rsidR="008124EC" w:rsidRDefault="00BF0AE8" w:rsidP="008124EC">
      <w:pPr>
        <w:tabs>
          <w:tab w:val="left" w:pos="851"/>
        </w:tabs>
        <w:spacing w:after="120"/>
        <w:jc w:val="both"/>
        <w:rPr>
          <w:rFonts w:ascii="Arial" w:hAnsi="Arial" w:cs="Arial"/>
        </w:rPr>
      </w:pPr>
      <w:r w:rsidRPr="00BF0AE8">
        <w:rPr>
          <w:rFonts w:ascii="Arial" w:hAnsi="Arial" w:cs="Arial"/>
        </w:rPr>
        <w:t xml:space="preserve">La durée d’exécution du marché est fixée </w:t>
      </w:r>
      <w:r w:rsidR="00681F91">
        <w:rPr>
          <w:rFonts w:ascii="Arial" w:hAnsi="Arial" w:cs="Arial"/>
        </w:rPr>
        <w:t xml:space="preserve">à </w:t>
      </w:r>
      <w:r w:rsidR="0034352E">
        <w:rPr>
          <w:rFonts w:ascii="Arial" w:hAnsi="Arial" w:cs="Arial"/>
        </w:rPr>
        <w:t>2</w:t>
      </w:r>
      <w:r w:rsidR="004C35AE">
        <w:rPr>
          <w:rFonts w:ascii="Arial" w:hAnsi="Arial" w:cs="Arial"/>
        </w:rPr>
        <w:t>4</w:t>
      </w:r>
      <w:r w:rsidR="00017E9A" w:rsidRPr="00F5717C">
        <w:rPr>
          <w:rFonts w:ascii="Arial" w:hAnsi="Arial" w:cs="Arial"/>
        </w:rPr>
        <w:t xml:space="preserve"> </w:t>
      </w:r>
      <w:r w:rsidRPr="00F5717C">
        <w:rPr>
          <w:rFonts w:ascii="Arial" w:hAnsi="Arial" w:cs="Arial"/>
        </w:rPr>
        <w:t xml:space="preserve">mois </w:t>
      </w:r>
      <w:r w:rsidRPr="00BF0AE8">
        <w:rPr>
          <w:rFonts w:ascii="Arial" w:hAnsi="Arial" w:cs="Arial"/>
        </w:rPr>
        <w:t>à compter de sa date de notification.</w:t>
      </w:r>
    </w:p>
    <w:p w14:paraId="3BC8C69E" w14:textId="4C4F9945" w:rsidR="008124EC" w:rsidRPr="00DA56C4" w:rsidRDefault="008124EC" w:rsidP="00DA56C4">
      <w:pPr>
        <w:tabs>
          <w:tab w:val="left" w:pos="851"/>
        </w:tabs>
        <w:spacing w:after="120"/>
        <w:jc w:val="both"/>
        <w:rPr>
          <w:rFonts w:ascii="Arial" w:hAnsi="Arial" w:cs="Arial"/>
          <w:bCs/>
        </w:rPr>
      </w:pPr>
      <w:r w:rsidRPr="007E5004">
        <w:rPr>
          <w:rFonts w:ascii="Arial" w:hAnsi="Arial" w:cs="Arial"/>
          <w:bCs/>
        </w:rPr>
        <w:t xml:space="preserve">Il est établi en un (1) original dont une copie est délivrée au titulaire lors de sa notification qui vaut </w:t>
      </w:r>
      <w:r>
        <w:rPr>
          <w:rFonts w:ascii="Arial" w:hAnsi="Arial" w:cs="Arial"/>
          <w:bCs/>
        </w:rPr>
        <w:t>commencement d’</w:t>
      </w:r>
      <w:r w:rsidRPr="007E5004">
        <w:rPr>
          <w:rFonts w:ascii="Arial" w:hAnsi="Arial" w:cs="Arial"/>
          <w:bCs/>
        </w:rPr>
        <w:t>exécution des prestations.</w:t>
      </w:r>
    </w:p>
    <w:p w14:paraId="1808B183" w14:textId="49A977FD" w:rsidR="008124EC" w:rsidRPr="008124EC" w:rsidRDefault="008124EC" w:rsidP="008124EC">
      <w:pPr>
        <w:pStyle w:val="Titre2"/>
        <w:keepNext w:val="0"/>
        <w:widowControl w:val="0"/>
        <w:ind w:left="578" w:hanging="578"/>
        <w:rPr>
          <w:b w:val="0"/>
        </w:rPr>
      </w:pPr>
      <w:r w:rsidRPr="008124EC">
        <w:rPr>
          <w:b w:val="0"/>
        </w:rPr>
        <w:t>B5.1 Marché de prestations similaires</w:t>
      </w:r>
    </w:p>
    <w:p w14:paraId="5E51F817" w14:textId="011201A4" w:rsidR="003A2D82" w:rsidRDefault="003A2D82" w:rsidP="003A2D82">
      <w:pPr>
        <w:pStyle w:val="Corpsdetexte"/>
        <w:rPr>
          <w:b w:val="0"/>
          <w:sz w:val="20"/>
        </w:rPr>
      </w:pPr>
      <w:r>
        <w:rPr>
          <w:b w:val="0"/>
          <w:sz w:val="20"/>
        </w:rPr>
        <w:t xml:space="preserve">Conformément aux dispositions de l’article R2122-7 du code de la commande publique, </w:t>
      </w:r>
      <w:bookmarkStart w:id="11" w:name="_Hlk170479976"/>
      <w:r>
        <w:rPr>
          <w:b w:val="0"/>
          <w:sz w:val="20"/>
        </w:rPr>
        <w:t xml:space="preserve">le représentant du pouvoir adjudicateur </w:t>
      </w:r>
      <w:bookmarkStart w:id="12" w:name="_Hlk170717660"/>
      <w:r>
        <w:rPr>
          <w:b w:val="0"/>
          <w:sz w:val="20"/>
        </w:rPr>
        <w:t>peut conclure avec le titulaire du présent marché</w:t>
      </w:r>
      <w:bookmarkEnd w:id="12"/>
      <w:r>
        <w:rPr>
          <w:b w:val="0"/>
          <w:sz w:val="20"/>
        </w:rPr>
        <w:t xml:space="preserve">, </w:t>
      </w:r>
      <w:bookmarkStart w:id="13" w:name="_Hlk170717637"/>
      <w:r>
        <w:rPr>
          <w:b w:val="0"/>
          <w:sz w:val="20"/>
        </w:rPr>
        <w:t xml:space="preserve">un </w:t>
      </w:r>
      <w:r w:rsidR="00140F9B">
        <w:rPr>
          <w:b w:val="0"/>
          <w:sz w:val="20"/>
        </w:rPr>
        <w:t>ou plusieurs</w:t>
      </w:r>
      <w:r>
        <w:rPr>
          <w:b w:val="0"/>
          <w:sz w:val="20"/>
        </w:rPr>
        <w:t xml:space="preserve"> marché</w:t>
      </w:r>
      <w:r w:rsidR="008A2D42">
        <w:rPr>
          <w:b w:val="0"/>
          <w:sz w:val="20"/>
        </w:rPr>
        <w:t>s</w:t>
      </w:r>
      <w:r>
        <w:rPr>
          <w:b w:val="0"/>
          <w:sz w:val="20"/>
        </w:rPr>
        <w:t xml:space="preserve"> de services, sans publicité ni mise en concurrence préalables, ayant pour objet la réalisation de prestations similaires à celles qui lui sont confiées par le présent contrat.</w:t>
      </w:r>
    </w:p>
    <w:bookmarkEnd w:id="13"/>
    <w:p w14:paraId="79859E8B" w14:textId="3B1EC1B4" w:rsidR="008124EC" w:rsidRDefault="003A2D82" w:rsidP="003A2D82">
      <w:pPr>
        <w:pStyle w:val="Corpsdetexte"/>
        <w:rPr>
          <w:b w:val="0"/>
          <w:sz w:val="20"/>
        </w:rPr>
      </w:pPr>
      <w:r>
        <w:rPr>
          <w:b w:val="0"/>
          <w:sz w:val="20"/>
        </w:rPr>
        <w:t>La durée pendant laquelle ces nouveaux contrats peuvent être conclus ne peut dépasser trois ans à compter de la notification du marché initial.</w:t>
      </w:r>
      <w:bookmarkEnd w:id="11"/>
    </w:p>
    <w:p w14:paraId="280AB3B4" w14:textId="62B11521" w:rsidR="008124EC" w:rsidRPr="0074708F" w:rsidRDefault="0074708F" w:rsidP="0074708F">
      <w:pPr>
        <w:pStyle w:val="Titre2"/>
        <w:keepNext w:val="0"/>
        <w:widowControl w:val="0"/>
        <w:ind w:left="578" w:hanging="578"/>
        <w:rPr>
          <w:b w:val="0"/>
        </w:rPr>
      </w:pPr>
      <w:r>
        <w:rPr>
          <w:b w:val="0"/>
        </w:rPr>
        <w:t xml:space="preserve">B5.2 </w:t>
      </w:r>
      <w:r w:rsidR="008124EC" w:rsidRPr="0074708F">
        <w:rPr>
          <w:b w:val="0"/>
        </w:rPr>
        <w:t>Clause</w:t>
      </w:r>
      <w:r w:rsidR="00355AB4">
        <w:rPr>
          <w:b w:val="0"/>
        </w:rPr>
        <w:t>s</w:t>
      </w:r>
      <w:r w:rsidR="008124EC" w:rsidRPr="0074708F">
        <w:rPr>
          <w:b w:val="0"/>
        </w:rPr>
        <w:t xml:space="preserve"> de réexamen (au sens de l’article R. 2194-1 du code de la commande publique)</w:t>
      </w:r>
    </w:p>
    <w:p w14:paraId="1D9774F9" w14:textId="77777777" w:rsidR="00644EF8" w:rsidRPr="003A2D82" w:rsidRDefault="00172D0C" w:rsidP="00644EF8">
      <w:pPr>
        <w:pStyle w:val="Corpsdetexte"/>
        <w:rPr>
          <w:b w:val="0"/>
          <w:sz w:val="20"/>
        </w:rPr>
      </w:pPr>
      <w:r>
        <w:rPr>
          <w:b w:val="0"/>
          <w:sz w:val="20"/>
        </w:rPr>
        <w:t xml:space="preserve">B5.2.1 </w:t>
      </w:r>
      <w:r w:rsidR="00644EF8">
        <w:rPr>
          <w:b w:val="0"/>
          <w:sz w:val="20"/>
        </w:rPr>
        <w:t>Dans l’hypothèse où</w:t>
      </w:r>
      <w:r w:rsidR="00644EF8" w:rsidRPr="00172D0C">
        <w:rPr>
          <w:b w:val="0"/>
          <w:sz w:val="20"/>
        </w:rPr>
        <w:t xml:space="preserve"> la création de SOLIDEO ALPES 2030 intervien</w:t>
      </w:r>
      <w:r w:rsidR="00644EF8">
        <w:rPr>
          <w:b w:val="0"/>
          <w:sz w:val="20"/>
        </w:rPr>
        <w:t>drai</w:t>
      </w:r>
      <w:r w:rsidR="00644EF8" w:rsidRPr="00172D0C">
        <w:rPr>
          <w:b w:val="0"/>
          <w:sz w:val="20"/>
        </w:rPr>
        <w:t>t après la notification du marché, le titulaire du marché et l’acheteur conviennent de procéder dans les meilleurs délais à la signature d’un avenant, par lequel SOLIDEO ALPES 2030 se substitue au Ministère de l’Aménagement du territoire et de la décentralisation, dans toutes les prérogatives de l’acheteur.</w:t>
      </w:r>
      <w:r w:rsidR="00644EF8" w:rsidRPr="00172D0C">
        <w:t xml:space="preserve"> </w:t>
      </w:r>
      <w:r w:rsidR="00644EF8" w:rsidRPr="00172D0C">
        <w:rPr>
          <w:b w:val="0"/>
          <w:sz w:val="20"/>
        </w:rPr>
        <w:t xml:space="preserve">Le </w:t>
      </w:r>
      <w:r w:rsidR="00644EF8">
        <w:rPr>
          <w:b w:val="0"/>
          <w:sz w:val="20"/>
        </w:rPr>
        <w:t>titulaire</w:t>
      </w:r>
      <w:r w:rsidR="00644EF8" w:rsidRPr="00172D0C">
        <w:rPr>
          <w:b w:val="0"/>
          <w:sz w:val="20"/>
        </w:rPr>
        <w:t xml:space="preserve"> ne peut élever aucune </w:t>
      </w:r>
      <w:r w:rsidR="00644EF8">
        <w:rPr>
          <w:b w:val="0"/>
          <w:sz w:val="20"/>
        </w:rPr>
        <w:t xml:space="preserve">contestation </w:t>
      </w:r>
      <w:r w:rsidR="00644EF8" w:rsidRPr="00172D0C">
        <w:rPr>
          <w:b w:val="0"/>
          <w:sz w:val="20"/>
        </w:rPr>
        <w:t>sur ce sujet.</w:t>
      </w:r>
    </w:p>
    <w:p w14:paraId="2468F5EB" w14:textId="77777777" w:rsidR="00644EF8" w:rsidRDefault="00644EF8" w:rsidP="008124EC">
      <w:pPr>
        <w:pStyle w:val="Corpsdetexte"/>
        <w:rPr>
          <w:b w:val="0"/>
          <w:sz w:val="20"/>
        </w:rPr>
      </w:pPr>
    </w:p>
    <w:p w14:paraId="1AF02904" w14:textId="5D4141D4" w:rsidR="003A2D82" w:rsidRPr="00644EF8" w:rsidRDefault="00644EF8" w:rsidP="00644EF8">
      <w:pPr>
        <w:pStyle w:val="Corpsdetexte"/>
        <w:rPr>
          <w:b w:val="0"/>
          <w:sz w:val="20"/>
        </w:rPr>
      </w:pPr>
      <w:r>
        <w:rPr>
          <w:b w:val="0"/>
          <w:sz w:val="20"/>
        </w:rPr>
        <w:t xml:space="preserve">B5.2.2 </w:t>
      </w:r>
      <w:r w:rsidR="008124EC" w:rsidRPr="00140F9B">
        <w:rPr>
          <w:b w:val="0"/>
          <w:sz w:val="20"/>
        </w:rPr>
        <w:t xml:space="preserve">Lorsque 90 % du maximum du présent accord-cadre a été atteint, l’acheteur en informe le titulaire. Dans un délai de </w:t>
      </w:r>
      <w:r w:rsidR="00140F9B" w:rsidRPr="00140F9B">
        <w:rPr>
          <w:b w:val="0"/>
          <w:sz w:val="20"/>
        </w:rPr>
        <w:t>10</w:t>
      </w:r>
      <w:r w:rsidR="00BB2C93">
        <w:rPr>
          <w:b w:val="0"/>
          <w:sz w:val="20"/>
        </w:rPr>
        <w:t> </w:t>
      </w:r>
      <w:r w:rsidR="008124EC" w:rsidRPr="00140F9B">
        <w:rPr>
          <w:b w:val="0"/>
          <w:sz w:val="20"/>
        </w:rPr>
        <w:t>jours à compter de ce signalement, les parties échangent sur la possibilité de modifier à la hausse le maximum de l’accord-cadre dans la limite de 15 % du maximum initial.</w:t>
      </w:r>
      <w:r>
        <w:rPr>
          <w:b w:val="0"/>
          <w:sz w:val="20"/>
        </w:rPr>
        <w:t xml:space="preserve"> </w:t>
      </w:r>
      <w:r w:rsidR="008124EC" w:rsidRPr="00140F9B">
        <w:rPr>
          <w:b w:val="0"/>
          <w:sz w:val="20"/>
        </w:rPr>
        <w:t>En cas d’accord entre les parties en vue d’augmenter le maximum de l’accord-cadre, l’acheteur transmet au titulaire un projet d’avenant pour signature. Le maximum modifié de l’accord-cadre n’est applicable qu’après notification par l’acheteur de l’avenant signé au titulaire.</w:t>
      </w:r>
    </w:p>
    <w:p w14:paraId="5DE488B0" w14:textId="77777777" w:rsidR="00A67721" w:rsidRPr="007E5004" w:rsidRDefault="00A67721" w:rsidP="00AE6151">
      <w:pPr>
        <w:tabs>
          <w:tab w:val="left" w:pos="851"/>
        </w:tabs>
        <w:spacing w:after="120"/>
        <w:jc w:val="both"/>
        <w:rPr>
          <w:rFonts w:ascii="Arial" w:hAnsi="Arial" w:cs="Arial"/>
          <w:b/>
          <w:bCs/>
        </w:rPr>
      </w:pPr>
    </w:p>
    <w:tbl>
      <w:tblPr>
        <w:tblW w:w="10419" w:type="dxa"/>
        <w:tblLayout w:type="fixed"/>
        <w:tblCellMar>
          <w:left w:w="71" w:type="dxa"/>
          <w:right w:w="71" w:type="dxa"/>
        </w:tblCellMar>
        <w:tblLook w:val="0000" w:firstRow="0" w:lastRow="0" w:firstColumn="0" w:lastColumn="0" w:noHBand="0" w:noVBand="0"/>
      </w:tblPr>
      <w:tblGrid>
        <w:gridCol w:w="10419"/>
      </w:tblGrid>
      <w:tr w:rsidR="00373558" w:rsidRPr="007E5004" w14:paraId="51494436" w14:textId="77777777" w:rsidTr="00AE6151">
        <w:tc>
          <w:tcPr>
            <w:tcW w:w="10419" w:type="dxa"/>
            <w:shd w:val="clear" w:color="auto" w:fill="66CCFF"/>
          </w:tcPr>
          <w:p w14:paraId="625E289F" w14:textId="328E2B29" w:rsidR="00373558" w:rsidRPr="007E5004" w:rsidRDefault="00373558" w:rsidP="00AE6151">
            <w:pPr>
              <w:keepNext/>
              <w:tabs>
                <w:tab w:val="left" w:pos="-142"/>
                <w:tab w:val="left" w:pos="851"/>
                <w:tab w:val="left" w:pos="4111"/>
              </w:tabs>
              <w:spacing w:before="120" w:after="120"/>
              <w:jc w:val="both"/>
            </w:pPr>
            <w:r w:rsidRPr="007E5004">
              <w:rPr>
                <w:rFonts w:ascii="Arial" w:hAnsi="Arial" w:cs="Arial"/>
                <w:b/>
                <w:bCs/>
                <w:sz w:val="22"/>
                <w:szCs w:val="22"/>
              </w:rPr>
              <w:t>C - Signature du marché par le titulaire individuel ou, en cas groupement, le mandataire dûment habilité ou chaque membre du groupement.</w:t>
            </w:r>
          </w:p>
        </w:tc>
      </w:tr>
    </w:tbl>
    <w:p w14:paraId="346AFD78" w14:textId="7D367D14" w:rsidR="00373558" w:rsidRPr="007E5004" w:rsidRDefault="00373558" w:rsidP="006E28AC">
      <w:pPr>
        <w:pStyle w:val="Titre2"/>
        <w:rPr>
          <w:i/>
        </w:rPr>
      </w:pPr>
      <w:r w:rsidRPr="007E5004">
        <w:t>C1 – Signature du marché par le titulaire individuel :</w:t>
      </w:r>
    </w:p>
    <w:tbl>
      <w:tblPr>
        <w:tblW w:w="10404" w:type="dxa"/>
        <w:tblInd w:w="-45" w:type="dxa"/>
        <w:tblLayout w:type="fixed"/>
        <w:tblLook w:val="0000" w:firstRow="0" w:lastRow="0" w:firstColumn="0" w:lastColumn="0" w:noHBand="0" w:noVBand="0"/>
      </w:tblPr>
      <w:tblGrid>
        <w:gridCol w:w="4644"/>
        <w:gridCol w:w="2694"/>
        <w:gridCol w:w="3066"/>
      </w:tblGrid>
      <w:tr w:rsidR="00373558" w:rsidRPr="007E5004" w14:paraId="1C7EBB23" w14:textId="77777777" w:rsidTr="006E28AC">
        <w:tc>
          <w:tcPr>
            <w:tcW w:w="4644" w:type="dxa"/>
            <w:tcBorders>
              <w:top w:val="single" w:sz="4" w:space="0" w:color="000000"/>
              <w:left w:val="single" w:sz="4" w:space="0" w:color="000000"/>
              <w:bottom w:val="single" w:sz="4" w:space="0" w:color="000000"/>
            </w:tcBorders>
            <w:shd w:val="clear" w:color="auto" w:fill="auto"/>
            <w:vAlign w:val="center"/>
          </w:tcPr>
          <w:p w14:paraId="6E6E2B61" w14:textId="77777777" w:rsidR="00373558" w:rsidRPr="007E5004" w:rsidRDefault="00373558">
            <w:pPr>
              <w:keepNext/>
              <w:tabs>
                <w:tab w:val="left" w:pos="851"/>
              </w:tabs>
              <w:jc w:val="center"/>
              <w:rPr>
                <w:rFonts w:ascii="Arial" w:hAnsi="Arial" w:cs="Arial"/>
                <w:b/>
                <w:bCs/>
              </w:rPr>
            </w:pPr>
            <w:r w:rsidRPr="007E5004">
              <w:rPr>
                <w:rFonts w:ascii="Arial" w:hAnsi="Arial" w:cs="Arial"/>
                <w:b/>
                <w:bCs/>
              </w:rPr>
              <w:t>Nom, prénom et qualité</w:t>
            </w:r>
          </w:p>
          <w:p w14:paraId="13831BA2" w14:textId="77777777" w:rsidR="00373558" w:rsidRPr="007E5004" w:rsidRDefault="00373558">
            <w:pPr>
              <w:keepNext/>
              <w:tabs>
                <w:tab w:val="left" w:pos="851"/>
              </w:tabs>
              <w:jc w:val="center"/>
            </w:pPr>
            <w:proofErr w:type="gramStart"/>
            <w:r w:rsidRPr="007E5004">
              <w:rPr>
                <w:rFonts w:ascii="Arial" w:hAnsi="Arial" w:cs="Arial"/>
                <w:b/>
                <w:bCs/>
              </w:rPr>
              <w:t>du</w:t>
            </w:r>
            <w:proofErr w:type="gramEnd"/>
            <w:r w:rsidRPr="007E5004">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7C7BED7" w14:textId="77777777" w:rsidR="00373558" w:rsidRPr="007E5004" w:rsidRDefault="00373558">
            <w:pPr>
              <w:keepNext/>
              <w:tabs>
                <w:tab w:val="left" w:pos="851"/>
              </w:tabs>
              <w:jc w:val="center"/>
            </w:pPr>
            <w:r w:rsidRPr="007E5004">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0FF4B" w14:textId="77777777" w:rsidR="00373558" w:rsidRPr="007E5004" w:rsidRDefault="00373558">
            <w:pPr>
              <w:keepNext/>
              <w:tabs>
                <w:tab w:val="left" w:pos="851"/>
              </w:tabs>
              <w:jc w:val="center"/>
            </w:pPr>
            <w:r w:rsidRPr="007E5004">
              <w:rPr>
                <w:rFonts w:ascii="Arial" w:hAnsi="Arial" w:cs="Arial"/>
                <w:b/>
                <w:bCs/>
              </w:rPr>
              <w:t>Signature</w:t>
            </w:r>
          </w:p>
        </w:tc>
      </w:tr>
      <w:tr w:rsidR="00373558" w:rsidRPr="007E5004" w14:paraId="1B34DBD4" w14:textId="77777777" w:rsidTr="006E28AC">
        <w:trPr>
          <w:trHeight w:val="1021"/>
        </w:trPr>
        <w:tc>
          <w:tcPr>
            <w:tcW w:w="4644" w:type="dxa"/>
            <w:tcBorders>
              <w:top w:val="single" w:sz="4" w:space="0" w:color="000000"/>
              <w:left w:val="single" w:sz="4" w:space="0" w:color="000000"/>
              <w:bottom w:val="single" w:sz="4" w:space="0" w:color="000000"/>
            </w:tcBorders>
            <w:shd w:val="clear" w:color="auto" w:fill="auto"/>
          </w:tcPr>
          <w:p w14:paraId="44DDEDDA" w14:textId="77777777" w:rsidR="00373558" w:rsidRPr="007E5004" w:rsidRDefault="00373558">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10FAB09F" w14:textId="77777777" w:rsidR="00373558" w:rsidRPr="007E5004" w:rsidRDefault="00373558">
            <w:pPr>
              <w:keepNext/>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14:paraId="7C5670DD" w14:textId="77777777" w:rsidR="00373558" w:rsidRPr="007E5004" w:rsidRDefault="00373558">
            <w:pPr>
              <w:keepNext/>
              <w:tabs>
                <w:tab w:val="left" w:pos="851"/>
              </w:tabs>
              <w:snapToGrid w:val="0"/>
              <w:jc w:val="both"/>
              <w:rPr>
                <w:rFonts w:ascii="Arial" w:hAnsi="Arial" w:cs="Arial"/>
                <w:b/>
                <w:bCs/>
              </w:rPr>
            </w:pPr>
          </w:p>
        </w:tc>
      </w:tr>
    </w:tbl>
    <w:p w14:paraId="55E20C23" w14:textId="77777777" w:rsidR="00373558" w:rsidRPr="007E5004" w:rsidRDefault="00373558">
      <w:pPr>
        <w:keepNext/>
        <w:tabs>
          <w:tab w:val="left" w:pos="851"/>
        </w:tabs>
        <w:jc w:val="both"/>
        <w:rPr>
          <w:rFonts w:ascii="Arial" w:hAnsi="Arial" w:cs="Arial"/>
          <w:b/>
          <w:sz w:val="22"/>
          <w:szCs w:val="22"/>
        </w:rPr>
      </w:pPr>
      <w:r w:rsidRPr="007E5004">
        <w:rPr>
          <w:rFonts w:ascii="Arial" w:hAnsi="Arial" w:cs="Arial"/>
          <w:sz w:val="18"/>
          <w:szCs w:val="18"/>
        </w:rPr>
        <w:t>(*) Le signataire doit avoir le pouvoir d’engager la personne qu’il représente.</w:t>
      </w:r>
    </w:p>
    <w:p w14:paraId="4F7AD40A" w14:textId="77777777" w:rsidR="00D25D79" w:rsidRDefault="00D25D79">
      <w:pPr>
        <w:suppressAutoHyphens w:val="0"/>
        <w:rPr>
          <w:rFonts w:ascii="Arial" w:hAnsi="Arial" w:cs="Arial"/>
          <w:b/>
          <w:sz w:val="22"/>
          <w:szCs w:val="22"/>
        </w:rPr>
      </w:pPr>
    </w:p>
    <w:p w14:paraId="65E41A06" w14:textId="1EE79DC0" w:rsidR="00373558" w:rsidRPr="007E5004" w:rsidRDefault="00373558" w:rsidP="006E28AC">
      <w:pPr>
        <w:pStyle w:val="Titre2"/>
        <w:rPr>
          <w:i/>
          <w:sz w:val="18"/>
          <w:szCs w:val="18"/>
        </w:rPr>
      </w:pPr>
      <w:r w:rsidRPr="007E5004">
        <w:t>C2 – Signature du marché en cas de groupement :</w:t>
      </w:r>
    </w:p>
    <w:p w14:paraId="7AC73DA1" w14:textId="77777777" w:rsidR="00373558" w:rsidRPr="007E5004" w:rsidRDefault="00373558">
      <w:pPr>
        <w:keepNext/>
        <w:tabs>
          <w:tab w:val="left" w:pos="851"/>
        </w:tabs>
        <w:jc w:val="both"/>
        <w:rPr>
          <w:rFonts w:ascii="Arial" w:hAnsi="Arial" w:cs="Arial"/>
          <w:i/>
          <w:sz w:val="18"/>
          <w:szCs w:val="18"/>
        </w:rPr>
      </w:pPr>
    </w:p>
    <w:p w14:paraId="48944771" w14:textId="3E8AF7A7" w:rsidR="00373558" w:rsidRPr="007E5004" w:rsidRDefault="00373558">
      <w:pPr>
        <w:keepNext/>
        <w:tabs>
          <w:tab w:val="left" w:pos="851"/>
        </w:tabs>
        <w:rPr>
          <w:rFonts w:ascii="Arial" w:hAnsi="Arial" w:cs="Arial"/>
          <w:i/>
          <w:sz w:val="18"/>
          <w:szCs w:val="18"/>
        </w:rPr>
      </w:pPr>
      <w:r w:rsidRPr="007E5004">
        <w:rPr>
          <w:rFonts w:ascii="Arial" w:hAnsi="Arial" w:cs="Arial"/>
        </w:rPr>
        <w:t xml:space="preserve">Les membres du groupement d’opérateurs économiques désignent le mandataire suivant </w:t>
      </w:r>
      <w:r w:rsidRPr="007E5004">
        <w:rPr>
          <w:rFonts w:ascii="Arial" w:hAnsi="Arial" w:cs="Arial"/>
          <w:i/>
          <w:sz w:val="18"/>
          <w:szCs w:val="18"/>
        </w:rPr>
        <w:t xml:space="preserve">(article </w:t>
      </w:r>
      <w:r w:rsidR="00272317" w:rsidRPr="007E5004">
        <w:rPr>
          <w:rFonts w:ascii="Arial" w:hAnsi="Arial" w:cs="Arial"/>
          <w:i/>
          <w:sz w:val="18"/>
          <w:szCs w:val="18"/>
        </w:rPr>
        <w:t>R</w:t>
      </w:r>
      <w:r w:rsidR="00272317" w:rsidRPr="007E5004">
        <w:rPr>
          <w:rFonts w:ascii="Arial" w:hAnsi="Arial" w:cs="Arial"/>
          <w:i/>
        </w:rPr>
        <w:t>. 2142-2</w:t>
      </w:r>
      <w:r w:rsidR="00294AC3" w:rsidRPr="007E5004">
        <w:rPr>
          <w:rFonts w:ascii="Arial" w:hAnsi="Arial" w:cs="Arial"/>
          <w:i/>
        </w:rPr>
        <w:t>3</w:t>
      </w:r>
      <w:r w:rsidR="00272317" w:rsidRPr="007E5004">
        <w:rPr>
          <w:rFonts w:ascii="Arial" w:hAnsi="Arial" w:cs="Arial"/>
          <w:i/>
        </w:rPr>
        <w:t xml:space="preserve"> du code de la commande publique</w:t>
      </w:r>
      <w:r w:rsidRPr="007E5004">
        <w:rPr>
          <w:rFonts w:ascii="Arial" w:hAnsi="Arial" w:cs="Arial"/>
          <w:i/>
          <w:sz w:val="18"/>
          <w:szCs w:val="18"/>
        </w:rPr>
        <w:t>) </w:t>
      </w:r>
      <w:r w:rsidRPr="007E5004">
        <w:rPr>
          <w:rFonts w:ascii="Arial" w:hAnsi="Arial" w:cs="Arial"/>
          <w:sz w:val="18"/>
          <w:szCs w:val="18"/>
        </w:rPr>
        <w:t>:</w:t>
      </w:r>
    </w:p>
    <w:p w14:paraId="7B85A0ED" w14:textId="77777777" w:rsidR="00373558" w:rsidRPr="007E5004" w:rsidRDefault="00373558">
      <w:pPr>
        <w:keepNext/>
        <w:tabs>
          <w:tab w:val="left" w:pos="851"/>
        </w:tabs>
        <w:rPr>
          <w:rFonts w:ascii="Arial" w:hAnsi="Arial" w:cs="Arial"/>
          <w:i/>
          <w:sz w:val="18"/>
          <w:szCs w:val="18"/>
        </w:rPr>
      </w:pPr>
      <w:r w:rsidRPr="007E5004">
        <w:rPr>
          <w:rFonts w:ascii="Arial" w:hAnsi="Arial" w:cs="Arial"/>
          <w:i/>
          <w:sz w:val="18"/>
          <w:szCs w:val="18"/>
        </w:rPr>
        <w:t>[Indiquer le nom commercial et la dénomination sociale du mandataire]</w:t>
      </w:r>
    </w:p>
    <w:p w14:paraId="507B8CFF" w14:textId="77777777" w:rsidR="00373558" w:rsidRPr="007E5004" w:rsidRDefault="00373558">
      <w:pPr>
        <w:keepNext/>
        <w:tabs>
          <w:tab w:val="left" w:pos="851"/>
        </w:tabs>
        <w:rPr>
          <w:rFonts w:ascii="Arial" w:hAnsi="Arial" w:cs="Arial"/>
          <w:i/>
          <w:sz w:val="18"/>
          <w:szCs w:val="18"/>
        </w:rPr>
      </w:pPr>
    </w:p>
    <w:p w14:paraId="2EDCF7DE" w14:textId="77777777" w:rsidR="00373558" w:rsidRPr="007E5004" w:rsidRDefault="00373558">
      <w:pPr>
        <w:keepNext/>
        <w:tabs>
          <w:tab w:val="left" w:pos="851"/>
        </w:tabs>
        <w:rPr>
          <w:rFonts w:ascii="Arial" w:hAnsi="Arial" w:cs="Arial"/>
        </w:rPr>
      </w:pPr>
    </w:p>
    <w:p w14:paraId="6E1DC255" w14:textId="77777777" w:rsidR="00373558" w:rsidRPr="007E5004" w:rsidRDefault="00373558">
      <w:pPr>
        <w:keepNext/>
        <w:tabs>
          <w:tab w:val="left" w:pos="851"/>
        </w:tabs>
        <w:rPr>
          <w:rFonts w:ascii="Arial" w:hAnsi="Arial" w:cs="Arial"/>
        </w:rPr>
      </w:pPr>
    </w:p>
    <w:p w14:paraId="06B52A0C" w14:textId="77777777" w:rsidR="00373558" w:rsidRPr="007E5004" w:rsidRDefault="00373558">
      <w:pPr>
        <w:tabs>
          <w:tab w:val="left" w:pos="851"/>
        </w:tabs>
        <w:rPr>
          <w:rFonts w:ascii="Arial" w:hAnsi="Arial" w:cs="Arial"/>
        </w:rPr>
      </w:pPr>
    </w:p>
    <w:p w14:paraId="6F1AC8E0" w14:textId="77777777" w:rsidR="00373558" w:rsidRPr="007E5004" w:rsidRDefault="00373558">
      <w:pPr>
        <w:pStyle w:val="fcase1ertab"/>
        <w:tabs>
          <w:tab w:val="left" w:pos="851"/>
        </w:tabs>
        <w:ind w:left="0" w:firstLine="0"/>
        <w:rPr>
          <w:rFonts w:ascii="Arial" w:hAnsi="Arial" w:cs="Arial"/>
          <w:i/>
          <w:iCs/>
          <w:sz w:val="18"/>
          <w:szCs w:val="18"/>
        </w:rPr>
      </w:pPr>
      <w:r w:rsidRPr="007E5004">
        <w:rPr>
          <w:rFonts w:ascii="Arial" w:hAnsi="Arial" w:cs="Arial"/>
        </w:rPr>
        <w:t>En cas de groupement conjoint, le mandataire du groupement est :</w:t>
      </w:r>
    </w:p>
    <w:p w14:paraId="71993441" w14:textId="77777777" w:rsidR="00373558" w:rsidRPr="007E5004" w:rsidRDefault="00373558">
      <w:pPr>
        <w:pStyle w:val="fcase1ertab"/>
        <w:tabs>
          <w:tab w:val="left" w:pos="851"/>
        </w:tabs>
      </w:pPr>
      <w:r w:rsidRPr="007E5004">
        <w:rPr>
          <w:rFonts w:ascii="Arial" w:hAnsi="Arial" w:cs="Arial"/>
          <w:i/>
          <w:iCs/>
          <w:sz w:val="18"/>
          <w:szCs w:val="18"/>
        </w:rPr>
        <w:lastRenderedPageBreak/>
        <w:t>(Cocher la case correspondante.)</w:t>
      </w:r>
    </w:p>
    <w:bookmarkStart w:id="14" w:name="__Fieldmark__10_1048183035"/>
    <w:p w14:paraId="1D769D9F" w14:textId="77777777" w:rsidR="00373558" w:rsidRPr="007E5004" w:rsidRDefault="00373558">
      <w:pPr>
        <w:pStyle w:val="fcase1ertab"/>
        <w:tabs>
          <w:tab w:val="clear" w:pos="426"/>
          <w:tab w:val="left" w:pos="851"/>
        </w:tabs>
        <w:spacing w:before="120"/>
        <w:ind w:left="0" w:firstLine="851"/>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00283280">
        <w:fldChar w:fldCharType="separate"/>
      </w:r>
      <w:r w:rsidRPr="007E5004">
        <w:fldChar w:fldCharType="end"/>
      </w:r>
      <w:bookmarkEnd w:id="14"/>
      <w:r w:rsidRPr="007E5004">
        <w:rPr>
          <w:rFonts w:ascii="Arial" w:hAnsi="Arial" w:cs="Arial"/>
          <w:i/>
          <w:iCs/>
        </w:rPr>
        <w:t xml:space="preserve"> </w:t>
      </w:r>
      <w:proofErr w:type="gramStart"/>
      <w:r w:rsidRPr="007E5004">
        <w:rPr>
          <w:rFonts w:ascii="Arial" w:hAnsi="Arial" w:cs="Arial"/>
        </w:rPr>
        <w:t>conjoint</w:t>
      </w:r>
      <w:proofErr w:type="gramEnd"/>
      <w:r w:rsidRPr="007E5004">
        <w:rPr>
          <w:rFonts w:ascii="Arial" w:hAnsi="Arial" w:cs="Arial"/>
        </w:rPr>
        <w:tab/>
      </w:r>
      <w:r w:rsidRPr="007E5004">
        <w:rPr>
          <w:rFonts w:ascii="Arial" w:hAnsi="Arial" w:cs="Arial"/>
        </w:rPr>
        <w:tab/>
        <w:t>OU</w:t>
      </w:r>
      <w:r w:rsidRPr="007E5004">
        <w:rPr>
          <w:rFonts w:ascii="Arial" w:hAnsi="Arial" w:cs="Arial"/>
        </w:rPr>
        <w:tab/>
      </w:r>
      <w:r w:rsidRPr="007E5004">
        <w:rPr>
          <w:rFonts w:ascii="Arial" w:hAnsi="Arial" w:cs="Arial"/>
        </w:rPr>
        <w:tab/>
      </w:r>
      <w:bookmarkStart w:id="15" w:name="__Fieldmark__11_1048183035"/>
      <w:r w:rsidRPr="007E5004">
        <w:fldChar w:fldCharType="begin">
          <w:ffData>
            <w:name w:val=""/>
            <w:enabled/>
            <w:calcOnExit w:val="0"/>
            <w:checkBox>
              <w:sizeAuto/>
              <w:default w:val="0"/>
              <w:checked w:val="0"/>
            </w:checkBox>
          </w:ffData>
        </w:fldChar>
      </w:r>
      <w:r w:rsidRPr="007E5004">
        <w:instrText xml:space="preserve"> FORMCHECKBOX </w:instrText>
      </w:r>
      <w:r w:rsidR="00283280">
        <w:fldChar w:fldCharType="separate"/>
      </w:r>
      <w:r w:rsidRPr="007E5004">
        <w:fldChar w:fldCharType="end"/>
      </w:r>
      <w:bookmarkEnd w:id="15"/>
      <w:r w:rsidRPr="007E5004">
        <w:rPr>
          <w:rFonts w:ascii="Arial" w:hAnsi="Arial" w:cs="Arial"/>
          <w:iCs/>
        </w:rPr>
        <w:t xml:space="preserve"> </w:t>
      </w:r>
      <w:r w:rsidRPr="007E5004">
        <w:rPr>
          <w:rFonts w:ascii="Arial" w:hAnsi="Arial" w:cs="Arial"/>
        </w:rPr>
        <w:t>solidaire</w:t>
      </w:r>
    </w:p>
    <w:p w14:paraId="6A89A7EA" w14:textId="77777777" w:rsidR="00373558" w:rsidRPr="007E5004" w:rsidRDefault="00373558">
      <w:pPr>
        <w:tabs>
          <w:tab w:val="left" w:pos="851"/>
        </w:tabs>
        <w:rPr>
          <w:rFonts w:ascii="Arial" w:hAnsi="Arial" w:cs="Arial"/>
        </w:rPr>
      </w:pPr>
    </w:p>
    <w:bookmarkStart w:id="16" w:name="__Fieldmark__12_1048183035"/>
    <w:p w14:paraId="78C18B37" w14:textId="77777777" w:rsidR="00373558" w:rsidRPr="007E5004" w:rsidRDefault="00373558" w:rsidP="00D25D79">
      <w:pPr>
        <w:pStyle w:val="fcasegauche"/>
        <w:tabs>
          <w:tab w:val="left" w:pos="426"/>
          <w:tab w:val="left" w:pos="851"/>
        </w:tabs>
        <w:spacing w:after="0"/>
        <w:ind w:left="0" w:firstLine="0"/>
        <w:jc w:val="left"/>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283280">
        <w:fldChar w:fldCharType="separate"/>
      </w:r>
      <w:r w:rsidRPr="007E5004">
        <w:fldChar w:fldCharType="end"/>
      </w:r>
      <w:bookmarkEnd w:id="16"/>
      <w:r w:rsidRPr="007E5004">
        <w:t xml:space="preserve"> </w:t>
      </w:r>
      <w:r w:rsidRPr="007E5004">
        <w:rPr>
          <w:rFonts w:ascii="Arial" w:hAnsi="Arial" w:cs="Arial"/>
        </w:rPr>
        <w:t>Les membres du groupement ont donné mandat au mandataire, qui signe le présent acte d’engagement :</w:t>
      </w:r>
    </w:p>
    <w:p w14:paraId="3406B4DE" w14:textId="77777777" w:rsidR="00373558" w:rsidRPr="007E5004" w:rsidRDefault="00373558" w:rsidP="00D25D79">
      <w:pPr>
        <w:tabs>
          <w:tab w:val="left" w:pos="851"/>
        </w:tabs>
        <w:rPr>
          <w:rFonts w:ascii="Arial" w:hAnsi="Arial" w:cs="Arial"/>
        </w:rPr>
      </w:pPr>
      <w:r w:rsidRPr="007E5004">
        <w:rPr>
          <w:rFonts w:ascii="Arial" w:hAnsi="Arial" w:cs="Arial"/>
          <w:i/>
          <w:sz w:val="18"/>
          <w:szCs w:val="18"/>
        </w:rPr>
        <w:t>(Cocher la ou les cases correspondantes.)</w:t>
      </w:r>
    </w:p>
    <w:p w14:paraId="0055741B" w14:textId="77777777" w:rsidR="00373558" w:rsidRPr="007E5004" w:rsidRDefault="00373558" w:rsidP="00D25D79">
      <w:pPr>
        <w:pStyle w:val="fcasegauche"/>
        <w:tabs>
          <w:tab w:val="left" w:pos="426"/>
          <w:tab w:val="left" w:pos="851"/>
        </w:tabs>
        <w:spacing w:after="0"/>
        <w:ind w:left="0" w:firstLine="0"/>
        <w:jc w:val="left"/>
        <w:rPr>
          <w:rFonts w:ascii="Arial" w:hAnsi="Arial" w:cs="Arial"/>
        </w:rPr>
      </w:pPr>
    </w:p>
    <w:p w14:paraId="6953DFE9" w14:textId="77777777" w:rsidR="00373558" w:rsidRPr="007E5004" w:rsidRDefault="00373558" w:rsidP="00D25D79">
      <w:pPr>
        <w:tabs>
          <w:tab w:val="left" w:pos="851"/>
        </w:tabs>
        <w:ind w:left="1695" w:hanging="1695"/>
        <w:rPr>
          <w:rFonts w:ascii="Arial" w:hAnsi="Arial" w:cs="Arial"/>
          <w:i/>
          <w:sz w:val="18"/>
          <w:szCs w:val="18"/>
        </w:rPr>
      </w:pPr>
      <w:r w:rsidRPr="007E5004">
        <w:tab/>
      </w:r>
      <w:bookmarkStart w:id="17" w:name="__Fieldmark__13_1048183035"/>
      <w:r w:rsidRPr="007E5004">
        <w:fldChar w:fldCharType="begin">
          <w:ffData>
            <w:name w:val=""/>
            <w:enabled/>
            <w:calcOnExit w:val="0"/>
            <w:checkBox>
              <w:sizeAuto/>
              <w:default w:val="0"/>
              <w:checked w:val="0"/>
            </w:checkBox>
          </w:ffData>
        </w:fldChar>
      </w:r>
      <w:r w:rsidRPr="007E5004">
        <w:instrText xml:space="preserve"> FORMCHECKBOX </w:instrText>
      </w:r>
      <w:r w:rsidR="00283280">
        <w:fldChar w:fldCharType="separate"/>
      </w:r>
      <w:r w:rsidRPr="007E5004">
        <w:fldChar w:fldCharType="end"/>
      </w:r>
      <w:bookmarkEnd w:id="17"/>
      <w:r w:rsidRPr="007E5004">
        <w:tab/>
      </w:r>
      <w:proofErr w:type="gramStart"/>
      <w:r w:rsidRPr="007E5004">
        <w:rPr>
          <w:rFonts w:ascii="Arial" w:hAnsi="Arial" w:cs="Arial"/>
        </w:rPr>
        <w:t>pour</w:t>
      </w:r>
      <w:proofErr w:type="gramEnd"/>
      <w:r w:rsidRPr="007E5004">
        <w:rPr>
          <w:rFonts w:ascii="Arial" w:hAnsi="Arial" w:cs="Arial"/>
        </w:rPr>
        <w:t xml:space="preserve"> signer le présent acte d’engagement en leur nom et pour leur compte, pour les représenter vis-à-vis de l’acheteur et pour coordonner l’ensemble des prestations ;</w:t>
      </w:r>
    </w:p>
    <w:p w14:paraId="51C1DF03" w14:textId="77777777" w:rsidR="00373558" w:rsidRPr="007E5004" w:rsidRDefault="00373558" w:rsidP="00D25D79">
      <w:pPr>
        <w:tabs>
          <w:tab w:val="left" w:pos="851"/>
        </w:tabs>
        <w:rPr>
          <w:rFonts w:ascii="Arial" w:hAnsi="Arial" w:cs="Arial"/>
        </w:rPr>
      </w:pPr>
      <w:r w:rsidRPr="007E5004">
        <w:rPr>
          <w:rFonts w:ascii="Arial" w:hAnsi="Arial" w:cs="Arial"/>
          <w:i/>
          <w:sz w:val="18"/>
          <w:szCs w:val="18"/>
        </w:rPr>
        <w:tab/>
      </w:r>
      <w:r w:rsidRPr="007E5004">
        <w:rPr>
          <w:rFonts w:ascii="Arial" w:hAnsi="Arial" w:cs="Arial"/>
          <w:i/>
          <w:sz w:val="18"/>
          <w:szCs w:val="18"/>
        </w:rPr>
        <w:tab/>
      </w:r>
      <w:r w:rsidRPr="007E5004">
        <w:rPr>
          <w:rFonts w:ascii="Arial" w:hAnsi="Arial" w:cs="Arial"/>
          <w:i/>
          <w:sz w:val="18"/>
          <w:szCs w:val="18"/>
        </w:rPr>
        <w:tab/>
        <w:t>(</w:t>
      </w:r>
      <w:proofErr w:type="gramStart"/>
      <w:r w:rsidRPr="007E5004">
        <w:rPr>
          <w:rFonts w:ascii="Arial" w:hAnsi="Arial" w:cs="Arial"/>
          <w:i/>
          <w:sz w:val="18"/>
          <w:szCs w:val="18"/>
        </w:rPr>
        <w:t>joindre</w:t>
      </w:r>
      <w:proofErr w:type="gramEnd"/>
      <w:r w:rsidRPr="007E5004">
        <w:rPr>
          <w:rFonts w:ascii="Arial" w:hAnsi="Arial" w:cs="Arial"/>
          <w:i/>
          <w:sz w:val="18"/>
          <w:szCs w:val="18"/>
        </w:rPr>
        <w:t xml:space="preserve"> les pouvoirs en annexe du présent document.)</w:t>
      </w:r>
    </w:p>
    <w:p w14:paraId="15955780" w14:textId="77777777" w:rsidR="00373558" w:rsidRPr="007E5004" w:rsidRDefault="00373558" w:rsidP="00D25D79">
      <w:pPr>
        <w:tabs>
          <w:tab w:val="left" w:pos="851"/>
        </w:tabs>
        <w:rPr>
          <w:rFonts w:ascii="Arial" w:hAnsi="Arial" w:cs="Arial"/>
        </w:rPr>
      </w:pPr>
    </w:p>
    <w:bookmarkStart w:id="18" w:name="__Fieldmark__14_1048183035"/>
    <w:p w14:paraId="1D4A8213" w14:textId="3F745A00" w:rsidR="00373558" w:rsidRPr="007E5004" w:rsidRDefault="00373558" w:rsidP="00D25D79">
      <w:pPr>
        <w:tabs>
          <w:tab w:val="left" w:pos="851"/>
        </w:tabs>
        <w:ind w:left="1701" w:hanging="850"/>
        <w:jc w:val="both"/>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283280">
        <w:fldChar w:fldCharType="separate"/>
      </w:r>
      <w:r w:rsidRPr="007E5004">
        <w:fldChar w:fldCharType="end"/>
      </w:r>
      <w:bookmarkEnd w:id="18"/>
      <w:r w:rsidRPr="007E5004">
        <w:tab/>
      </w:r>
      <w:proofErr w:type="gramStart"/>
      <w:r w:rsidRPr="007E5004">
        <w:rPr>
          <w:rFonts w:ascii="Arial" w:hAnsi="Arial" w:cs="Arial"/>
        </w:rPr>
        <w:t>pour</w:t>
      </w:r>
      <w:proofErr w:type="gramEnd"/>
      <w:r w:rsidRPr="007E5004">
        <w:rPr>
          <w:rFonts w:ascii="Arial" w:hAnsi="Arial" w:cs="Arial"/>
        </w:rPr>
        <w:t xml:space="preserve"> signer, en leur nom et pour leur compte, les modifications ultérieures du marché ;</w:t>
      </w:r>
    </w:p>
    <w:p w14:paraId="4E6CCBB3" w14:textId="77777777" w:rsidR="00373558" w:rsidRPr="007E5004" w:rsidRDefault="00373558" w:rsidP="00D25D79">
      <w:pPr>
        <w:tabs>
          <w:tab w:val="left" w:pos="851"/>
        </w:tabs>
        <w:rPr>
          <w:rFonts w:ascii="Arial" w:hAnsi="Arial" w:cs="Arial"/>
          <w:iCs/>
        </w:rPr>
      </w:pPr>
      <w:r w:rsidRPr="007E5004">
        <w:rPr>
          <w:rFonts w:ascii="Arial" w:hAnsi="Arial" w:cs="Arial"/>
          <w:i/>
          <w:sz w:val="18"/>
          <w:szCs w:val="18"/>
        </w:rPr>
        <w:tab/>
      </w:r>
      <w:r w:rsidRPr="007E5004">
        <w:rPr>
          <w:rFonts w:ascii="Arial" w:hAnsi="Arial" w:cs="Arial"/>
          <w:i/>
          <w:sz w:val="18"/>
          <w:szCs w:val="18"/>
        </w:rPr>
        <w:tab/>
      </w:r>
      <w:r w:rsidRPr="007E5004">
        <w:rPr>
          <w:rFonts w:ascii="Arial" w:hAnsi="Arial" w:cs="Arial"/>
          <w:i/>
          <w:sz w:val="18"/>
          <w:szCs w:val="18"/>
        </w:rPr>
        <w:tab/>
        <w:t>(</w:t>
      </w:r>
      <w:proofErr w:type="gramStart"/>
      <w:r w:rsidRPr="007E5004">
        <w:rPr>
          <w:rFonts w:ascii="Arial" w:hAnsi="Arial" w:cs="Arial"/>
          <w:i/>
          <w:sz w:val="18"/>
          <w:szCs w:val="18"/>
        </w:rPr>
        <w:t>joindre</w:t>
      </w:r>
      <w:proofErr w:type="gramEnd"/>
      <w:r w:rsidRPr="007E5004">
        <w:rPr>
          <w:rFonts w:ascii="Arial" w:hAnsi="Arial" w:cs="Arial"/>
          <w:i/>
          <w:sz w:val="18"/>
          <w:szCs w:val="18"/>
        </w:rPr>
        <w:t xml:space="preserve"> les pouvoirs en annexe du présent document.)</w:t>
      </w:r>
    </w:p>
    <w:p w14:paraId="3ECF5FBA" w14:textId="77777777" w:rsidR="00373558" w:rsidRPr="007E5004" w:rsidRDefault="00373558" w:rsidP="00D25D79">
      <w:pPr>
        <w:tabs>
          <w:tab w:val="left" w:pos="851"/>
        </w:tabs>
        <w:rPr>
          <w:rFonts w:ascii="Arial" w:hAnsi="Arial" w:cs="Arial"/>
          <w:iCs/>
        </w:rPr>
      </w:pPr>
    </w:p>
    <w:p w14:paraId="34984A46" w14:textId="77777777" w:rsidR="00373558" w:rsidRPr="007E5004" w:rsidRDefault="00373558" w:rsidP="00D25D79">
      <w:pPr>
        <w:tabs>
          <w:tab w:val="left" w:pos="851"/>
        </w:tabs>
        <w:ind w:left="1134" w:hanging="850"/>
        <w:rPr>
          <w:rFonts w:ascii="Arial" w:hAnsi="Arial" w:cs="Arial"/>
          <w:i/>
          <w:sz w:val="18"/>
          <w:szCs w:val="18"/>
        </w:rPr>
      </w:pPr>
      <w:r w:rsidRPr="007E5004">
        <w:tab/>
      </w:r>
      <w:bookmarkStart w:id="19" w:name="__Fieldmark__15_1048183035"/>
      <w:r w:rsidRPr="007E5004">
        <w:fldChar w:fldCharType="begin">
          <w:ffData>
            <w:name w:val=""/>
            <w:enabled/>
            <w:calcOnExit w:val="0"/>
            <w:checkBox>
              <w:sizeAuto/>
              <w:default w:val="0"/>
              <w:checked w:val="0"/>
            </w:checkBox>
          </w:ffData>
        </w:fldChar>
      </w:r>
      <w:r w:rsidRPr="007E5004">
        <w:instrText xml:space="preserve"> FORMCHECKBOX </w:instrText>
      </w:r>
      <w:r w:rsidR="00283280">
        <w:fldChar w:fldCharType="separate"/>
      </w:r>
      <w:r w:rsidRPr="007E5004">
        <w:fldChar w:fldCharType="end"/>
      </w:r>
      <w:bookmarkEnd w:id="19"/>
      <w:r w:rsidRPr="007E5004">
        <w:rPr>
          <w:rFonts w:ascii="Arial" w:hAnsi="Arial" w:cs="Arial"/>
          <w:i/>
          <w:iCs/>
        </w:rPr>
        <w:t xml:space="preserve"> </w:t>
      </w:r>
      <w:r w:rsidRPr="007E5004">
        <w:rPr>
          <w:rFonts w:ascii="Arial" w:hAnsi="Arial" w:cs="Arial"/>
        </w:rPr>
        <w:tab/>
      </w:r>
      <w:proofErr w:type="gramStart"/>
      <w:r w:rsidRPr="007E5004">
        <w:rPr>
          <w:rFonts w:ascii="Arial" w:hAnsi="Arial" w:cs="Arial"/>
        </w:rPr>
        <w:t>ont</w:t>
      </w:r>
      <w:proofErr w:type="gramEnd"/>
      <w:r w:rsidRPr="007E5004">
        <w:rPr>
          <w:rFonts w:ascii="Arial" w:hAnsi="Arial" w:cs="Arial"/>
        </w:rPr>
        <w:t xml:space="preserve"> donné mandat au mandataire dans les conditions définies par les pouvoirs joints en annexe.</w:t>
      </w:r>
    </w:p>
    <w:p w14:paraId="516621E4" w14:textId="77777777" w:rsidR="00373558" w:rsidRPr="007E5004" w:rsidRDefault="00373558">
      <w:pPr>
        <w:tabs>
          <w:tab w:val="left" w:pos="851"/>
        </w:tabs>
        <w:ind w:left="1134" w:hanging="850"/>
        <w:rPr>
          <w:rFonts w:ascii="Arial" w:hAnsi="Arial" w:cs="Arial"/>
          <w:i/>
          <w:sz w:val="18"/>
          <w:szCs w:val="18"/>
        </w:rPr>
      </w:pPr>
    </w:p>
    <w:bookmarkStart w:id="20" w:name="__Fieldmark__16_1048183035"/>
    <w:p w14:paraId="65096729" w14:textId="77777777" w:rsidR="00373558" w:rsidRPr="007E5004" w:rsidRDefault="00373558">
      <w:pPr>
        <w:keepNext/>
        <w:tabs>
          <w:tab w:val="left" w:pos="851"/>
        </w:tabs>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283280">
        <w:fldChar w:fldCharType="separate"/>
      </w:r>
      <w:r w:rsidRPr="007E5004">
        <w:fldChar w:fldCharType="end"/>
      </w:r>
      <w:bookmarkEnd w:id="20"/>
      <w:r w:rsidRPr="007E5004">
        <w:t xml:space="preserve"> </w:t>
      </w:r>
      <w:r w:rsidRPr="007E5004">
        <w:rPr>
          <w:rFonts w:ascii="Arial" w:hAnsi="Arial" w:cs="Arial"/>
        </w:rPr>
        <w:t>Les membres du groupement, qui signent le présent acte d’engagement :</w:t>
      </w:r>
    </w:p>
    <w:p w14:paraId="34C782B0" w14:textId="77777777" w:rsidR="00373558" w:rsidRPr="007E5004" w:rsidRDefault="00373558">
      <w:pPr>
        <w:keepNext/>
        <w:tabs>
          <w:tab w:val="left" w:pos="851"/>
        </w:tabs>
        <w:rPr>
          <w:rFonts w:ascii="Arial" w:hAnsi="Arial" w:cs="Arial"/>
        </w:rPr>
      </w:pPr>
      <w:r w:rsidRPr="007E5004">
        <w:rPr>
          <w:rFonts w:ascii="Arial" w:hAnsi="Arial" w:cs="Arial"/>
          <w:i/>
          <w:sz w:val="18"/>
          <w:szCs w:val="18"/>
        </w:rPr>
        <w:t>(Cocher la case correspondante.)</w:t>
      </w:r>
    </w:p>
    <w:p w14:paraId="64ED57E7" w14:textId="77777777" w:rsidR="00373558" w:rsidRPr="007E5004" w:rsidRDefault="00373558">
      <w:pPr>
        <w:keepNext/>
        <w:tabs>
          <w:tab w:val="left" w:pos="851"/>
        </w:tabs>
        <w:rPr>
          <w:rFonts w:ascii="Arial" w:hAnsi="Arial" w:cs="Arial"/>
        </w:rPr>
      </w:pPr>
    </w:p>
    <w:bookmarkStart w:id="21" w:name="__Fieldmark__17_1048183035"/>
    <w:p w14:paraId="00521B14" w14:textId="77777777" w:rsidR="00373558" w:rsidRPr="007E5004" w:rsidRDefault="00373558">
      <w:pPr>
        <w:keepNext/>
        <w:tabs>
          <w:tab w:val="left" w:pos="851"/>
        </w:tabs>
        <w:ind w:left="1701" w:hanging="850"/>
        <w:jc w:val="both"/>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00283280">
        <w:fldChar w:fldCharType="separate"/>
      </w:r>
      <w:r w:rsidRPr="007E5004">
        <w:fldChar w:fldCharType="end"/>
      </w:r>
      <w:bookmarkEnd w:id="21"/>
      <w:r w:rsidRPr="007E5004">
        <w:tab/>
      </w:r>
      <w:proofErr w:type="gramStart"/>
      <w:r w:rsidRPr="007E5004">
        <w:rPr>
          <w:rFonts w:ascii="Arial" w:hAnsi="Arial" w:cs="Arial"/>
        </w:rPr>
        <w:t>donnent</w:t>
      </w:r>
      <w:proofErr w:type="gramEnd"/>
      <w:r w:rsidRPr="007E5004">
        <w:rPr>
          <w:rFonts w:ascii="Arial" w:hAnsi="Arial" w:cs="Arial"/>
        </w:rPr>
        <w:t xml:space="preserve"> mandat au mandataire, qui l’accepte, pour les représenter vis-à-vis de l’acheteur et pour coordonner l’ensemble des prestations ;</w:t>
      </w:r>
    </w:p>
    <w:p w14:paraId="68E57FCB" w14:textId="77777777" w:rsidR="00373558" w:rsidRPr="007E5004" w:rsidRDefault="00373558">
      <w:pPr>
        <w:keepNext/>
        <w:tabs>
          <w:tab w:val="left" w:pos="851"/>
        </w:tabs>
        <w:ind w:left="1701" w:hanging="850"/>
        <w:jc w:val="both"/>
        <w:rPr>
          <w:rFonts w:ascii="Arial" w:hAnsi="Arial" w:cs="Arial"/>
        </w:rPr>
      </w:pPr>
    </w:p>
    <w:bookmarkStart w:id="22" w:name="__Fieldmark__18_1048183035"/>
    <w:p w14:paraId="47646B0F" w14:textId="1CAB292E" w:rsidR="00373558" w:rsidRPr="007E5004" w:rsidRDefault="00373558">
      <w:pPr>
        <w:keepNext/>
        <w:tabs>
          <w:tab w:val="left" w:pos="851"/>
        </w:tabs>
        <w:ind w:left="1701" w:hanging="850"/>
        <w:jc w:val="both"/>
        <w:rPr>
          <w:rFonts w:ascii="Arial" w:hAnsi="Arial" w:cs="Arial"/>
          <w:iCs/>
        </w:rPr>
      </w:pPr>
      <w:r w:rsidRPr="007E5004">
        <w:fldChar w:fldCharType="begin">
          <w:ffData>
            <w:name w:val=""/>
            <w:enabled/>
            <w:calcOnExit w:val="0"/>
            <w:checkBox>
              <w:sizeAuto/>
              <w:default w:val="0"/>
              <w:checked w:val="0"/>
            </w:checkBox>
          </w:ffData>
        </w:fldChar>
      </w:r>
      <w:r w:rsidRPr="007E5004">
        <w:instrText xml:space="preserve"> FORMCHECKBOX </w:instrText>
      </w:r>
      <w:r w:rsidR="00283280">
        <w:fldChar w:fldCharType="separate"/>
      </w:r>
      <w:r w:rsidRPr="007E5004">
        <w:fldChar w:fldCharType="end"/>
      </w:r>
      <w:bookmarkEnd w:id="22"/>
      <w:r w:rsidRPr="007E5004">
        <w:rPr>
          <w:rFonts w:ascii="Arial" w:hAnsi="Arial" w:cs="Arial"/>
        </w:rPr>
        <w:tab/>
      </w:r>
      <w:proofErr w:type="gramStart"/>
      <w:r w:rsidRPr="007E5004">
        <w:rPr>
          <w:rFonts w:ascii="Arial" w:hAnsi="Arial" w:cs="Arial"/>
        </w:rPr>
        <w:t>donnent</w:t>
      </w:r>
      <w:proofErr w:type="gramEnd"/>
      <w:r w:rsidRPr="007E5004">
        <w:rPr>
          <w:rFonts w:ascii="Arial" w:hAnsi="Arial" w:cs="Arial"/>
        </w:rPr>
        <w:t xml:space="preserve"> mandat au mandataire, qui l’accepte, pour signer, en leur nom et pour leur compte, les modifications ultérieures du marché ;</w:t>
      </w:r>
    </w:p>
    <w:p w14:paraId="726BFE48" w14:textId="77777777" w:rsidR="00373558" w:rsidRPr="007E5004" w:rsidRDefault="00373558">
      <w:pPr>
        <w:keepNext/>
        <w:tabs>
          <w:tab w:val="left" w:pos="851"/>
        </w:tabs>
        <w:rPr>
          <w:rFonts w:ascii="Arial" w:hAnsi="Arial" w:cs="Arial"/>
          <w:iCs/>
        </w:rPr>
      </w:pPr>
    </w:p>
    <w:p w14:paraId="3406F636" w14:textId="77777777" w:rsidR="00373558" w:rsidRPr="007E5004" w:rsidRDefault="00373558">
      <w:pPr>
        <w:keepNext/>
        <w:tabs>
          <w:tab w:val="left" w:pos="851"/>
        </w:tabs>
        <w:ind w:left="1134" w:hanging="850"/>
        <w:rPr>
          <w:rFonts w:ascii="Arial" w:hAnsi="Arial" w:cs="Arial"/>
          <w:i/>
          <w:sz w:val="18"/>
          <w:szCs w:val="18"/>
        </w:rPr>
      </w:pPr>
      <w:r w:rsidRPr="007E5004">
        <w:tab/>
      </w:r>
      <w:bookmarkStart w:id="23" w:name="__Fieldmark__19_1048183035"/>
      <w:r w:rsidRPr="007E5004">
        <w:fldChar w:fldCharType="begin">
          <w:ffData>
            <w:name w:val=""/>
            <w:enabled/>
            <w:calcOnExit w:val="0"/>
            <w:checkBox>
              <w:sizeAuto/>
              <w:default w:val="0"/>
              <w:checked w:val="0"/>
            </w:checkBox>
          </w:ffData>
        </w:fldChar>
      </w:r>
      <w:r w:rsidRPr="007E5004">
        <w:instrText xml:space="preserve"> FORMCHECKBOX </w:instrText>
      </w:r>
      <w:r w:rsidR="00283280">
        <w:fldChar w:fldCharType="separate"/>
      </w:r>
      <w:r w:rsidRPr="007E5004">
        <w:fldChar w:fldCharType="end"/>
      </w:r>
      <w:bookmarkEnd w:id="23"/>
      <w:r w:rsidRPr="007E5004">
        <w:rPr>
          <w:rFonts w:ascii="Arial" w:hAnsi="Arial" w:cs="Arial"/>
          <w:i/>
          <w:iCs/>
        </w:rPr>
        <w:t xml:space="preserve"> </w:t>
      </w:r>
      <w:r w:rsidRPr="007E5004">
        <w:rPr>
          <w:rFonts w:ascii="Arial" w:hAnsi="Arial" w:cs="Arial"/>
        </w:rPr>
        <w:tab/>
      </w:r>
      <w:proofErr w:type="gramStart"/>
      <w:r w:rsidRPr="007E5004">
        <w:rPr>
          <w:rFonts w:ascii="Arial" w:hAnsi="Arial" w:cs="Arial"/>
        </w:rPr>
        <w:t>donnent</w:t>
      </w:r>
      <w:proofErr w:type="gramEnd"/>
      <w:r w:rsidRPr="007E5004">
        <w:rPr>
          <w:rFonts w:ascii="Arial" w:hAnsi="Arial" w:cs="Arial"/>
        </w:rPr>
        <w:t xml:space="preserve"> mandat au mandataire dans les conditions définies ci-dessous :</w:t>
      </w:r>
    </w:p>
    <w:p w14:paraId="0A203862" w14:textId="77777777" w:rsidR="00373558" w:rsidRPr="007E5004" w:rsidRDefault="00373558">
      <w:pPr>
        <w:keepNext/>
        <w:tabs>
          <w:tab w:val="left" w:pos="851"/>
        </w:tabs>
        <w:ind w:left="1134" w:hanging="850"/>
        <w:rPr>
          <w:rFonts w:ascii="Arial" w:hAnsi="Arial" w:cs="Arial"/>
        </w:rPr>
      </w:pPr>
      <w:r w:rsidRPr="007E5004">
        <w:rPr>
          <w:rFonts w:ascii="Arial" w:hAnsi="Arial" w:cs="Arial"/>
          <w:i/>
          <w:sz w:val="18"/>
          <w:szCs w:val="18"/>
        </w:rPr>
        <w:tab/>
      </w:r>
      <w:r w:rsidRPr="007E5004">
        <w:rPr>
          <w:rFonts w:ascii="Arial" w:hAnsi="Arial" w:cs="Arial"/>
          <w:i/>
          <w:sz w:val="18"/>
          <w:szCs w:val="18"/>
        </w:rPr>
        <w:tab/>
      </w:r>
      <w:r w:rsidRPr="007E5004">
        <w:rPr>
          <w:rFonts w:ascii="Arial" w:hAnsi="Arial" w:cs="Arial"/>
          <w:i/>
          <w:sz w:val="18"/>
          <w:szCs w:val="18"/>
        </w:rPr>
        <w:tab/>
        <w:t>(Donner des précisions sur l’étendue du mandat.)</w:t>
      </w:r>
    </w:p>
    <w:p w14:paraId="111FB503" w14:textId="77777777" w:rsidR="00373558" w:rsidRPr="007E5004" w:rsidRDefault="00373558">
      <w:pPr>
        <w:keepNext/>
        <w:tabs>
          <w:tab w:val="left" w:pos="851"/>
        </w:tabs>
        <w:rPr>
          <w:rFonts w:ascii="Arial" w:hAnsi="Arial" w:cs="Arial"/>
        </w:rPr>
      </w:pPr>
    </w:p>
    <w:tbl>
      <w:tblPr>
        <w:tblW w:w="0" w:type="auto"/>
        <w:tblInd w:w="-45" w:type="dxa"/>
        <w:tblLayout w:type="fixed"/>
        <w:tblLook w:val="0000" w:firstRow="0" w:lastRow="0" w:firstColumn="0" w:lastColumn="0" w:noHBand="0" w:noVBand="0"/>
      </w:tblPr>
      <w:tblGrid>
        <w:gridCol w:w="4644"/>
        <w:gridCol w:w="2694"/>
        <w:gridCol w:w="3066"/>
      </w:tblGrid>
      <w:tr w:rsidR="00373558" w:rsidRPr="007E5004" w14:paraId="585BAB19" w14:textId="77777777">
        <w:tc>
          <w:tcPr>
            <w:tcW w:w="4644" w:type="dxa"/>
            <w:tcBorders>
              <w:top w:val="single" w:sz="4" w:space="0" w:color="000000"/>
              <w:left w:val="single" w:sz="4" w:space="0" w:color="000000"/>
              <w:bottom w:val="single" w:sz="4" w:space="0" w:color="000000"/>
            </w:tcBorders>
            <w:shd w:val="clear" w:color="auto" w:fill="auto"/>
            <w:vAlign w:val="center"/>
          </w:tcPr>
          <w:p w14:paraId="086FEA6B" w14:textId="77777777" w:rsidR="00373558" w:rsidRPr="007E5004" w:rsidRDefault="00373558">
            <w:pPr>
              <w:keepNext/>
              <w:tabs>
                <w:tab w:val="left" w:pos="851"/>
              </w:tabs>
              <w:jc w:val="center"/>
              <w:rPr>
                <w:rFonts w:ascii="Arial" w:hAnsi="Arial" w:cs="Arial"/>
                <w:b/>
                <w:bCs/>
              </w:rPr>
            </w:pPr>
            <w:r w:rsidRPr="007E5004">
              <w:rPr>
                <w:rFonts w:ascii="Arial" w:hAnsi="Arial" w:cs="Arial"/>
                <w:b/>
                <w:bCs/>
              </w:rPr>
              <w:t>Nom, prénom et qualité</w:t>
            </w:r>
          </w:p>
          <w:p w14:paraId="4880B26F" w14:textId="77777777" w:rsidR="00373558" w:rsidRPr="007E5004" w:rsidRDefault="00373558">
            <w:pPr>
              <w:keepNext/>
              <w:tabs>
                <w:tab w:val="left" w:pos="851"/>
              </w:tabs>
              <w:jc w:val="center"/>
            </w:pPr>
            <w:proofErr w:type="gramStart"/>
            <w:r w:rsidRPr="007E5004">
              <w:rPr>
                <w:rFonts w:ascii="Arial" w:hAnsi="Arial" w:cs="Arial"/>
                <w:b/>
                <w:bCs/>
              </w:rPr>
              <w:t>du</w:t>
            </w:r>
            <w:proofErr w:type="gramEnd"/>
            <w:r w:rsidRPr="007E5004">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C4A2292" w14:textId="77777777" w:rsidR="00373558" w:rsidRPr="007E5004" w:rsidRDefault="00373558">
            <w:pPr>
              <w:keepNext/>
              <w:tabs>
                <w:tab w:val="left" w:pos="851"/>
              </w:tabs>
              <w:jc w:val="center"/>
            </w:pPr>
            <w:r w:rsidRPr="007E5004">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CF124" w14:textId="77777777" w:rsidR="00373558" w:rsidRPr="007E5004" w:rsidRDefault="00373558">
            <w:pPr>
              <w:keepNext/>
              <w:tabs>
                <w:tab w:val="left" w:pos="851"/>
              </w:tabs>
              <w:jc w:val="center"/>
            </w:pPr>
            <w:r w:rsidRPr="007E5004">
              <w:rPr>
                <w:rFonts w:ascii="Arial" w:hAnsi="Arial" w:cs="Arial"/>
                <w:b/>
                <w:bCs/>
              </w:rPr>
              <w:t>Signature</w:t>
            </w:r>
          </w:p>
        </w:tc>
      </w:tr>
      <w:tr w:rsidR="00373558" w:rsidRPr="007E5004" w14:paraId="5600DAEF" w14:textId="77777777">
        <w:trPr>
          <w:trHeight w:val="1021"/>
        </w:trPr>
        <w:tc>
          <w:tcPr>
            <w:tcW w:w="4644" w:type="dxa"/>
            <w:tcBorders>
              <w:top w:val="single" w:sz="4" w:space="0" w:color="000000"/>
              <w:left w:val="single" w:sz="4" w:space="0" w:color="000000"/>
            </w:tcBorders>
            <w:shd w:val="clear" w:color="auto" w:fill="CCFFFF"/>
          </w:tcPr>
          <w:p w14:paraId="4FBFC0B0" w14:textId="77777777" w:rsidR="00373558" w:rsidRPr="007E5004" w:rsidRDefault="00373558">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A4FFB47" w14:textId="77777777" w:rsidR="00373558" w:rsidRPr="007E5004" w:rsidRDefault="00373558">
            <w:pPr>
              <w:keepNext/>
              <w:tabs>
                <w:tab w:val="left" w:pos="851"/>
              </w:tabs>
              <w:snapToGrid w:val="0"/>
              <w:jc w:val="both"/>
              <w:rPr>
                <w:rFonts w:ascii="Arial" w:hAnsi="Arial" w:cs="Arial"/>
                <w:b/>
                <w:bCs/>
              </w:rPr>
            </w:pPr>
          </w:p>
        </w:tc>
        <w:tc>
          <w:tcPr>
            <w:tcW w:w="3066" w:type="dxa"/>
            <w:tcBorders>
              <w:top w:val="single" w:sz="4" w:space="0" w:color="000000"/>
              <w:left w:val="single" w:sz="4" w:space="0" w:color="000000"/>
              <w:right w:val="single" w:sz="4" w:space="0" w:color="000000"/>
            </w:tcBorders>
            <w:shd w:val="clear" w:color="auto" w:fill="CCFFFF"/>
          </w:tcPr>
          <w:p w14:paraId="39679661" w14:textId="77777777" w:rsidR="00373558" w:rsidRPr="007E5004" w:rsidRDefault="00373558">
            <w:pPr>
              <w:keepNext/>
              <w:tabs>
                <w:tab w:val="left" w:pos="851"/>
              </w:tabs>
              <w:snapToGrid w:val="0"/>
              <w:jc w:val="both"/>
              <w:rPr>
                <w:rFonts w:ascii="Arial" w:hAnsi="Arial" w:cs="Arial"/>
                <w:b/>
                <w:bCs/>
              </w:rPr>
            </w:pPr>
          </w:p>
        </w:tc>
      </w:tr>
      <w:tr w:rsidR="00373558" w:rsidRPr="007E5004" w14:paraId="1E98FFA5" w14:textId="77777777">
        <w:trPr>
          <w:trHeight w:val="1021"/>
        </w:trPr>
        <w:tc>
          <w:tcPr>
            <w:tcW w:w="4644" w:type="dxa"/>
            <w:tcBorders>
              <w:left w:val="single" w:sz="4" w:space="0" w:color="000000"/>
            </w:tcBorders>
            <w:shd w:val="clear" w:color="auto" w:fill="auto"/>
          </w:tcPr>
          <w:p w14:paraId="79DBD88A"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20F1E8C"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Pr>
          <w:p w14:paraId="19139071" w14:textId="77777777" w:rsidR="00373558" w:rsidRPr="007E5004" w:rsidRDefault="00373558">
            <w:pPr>
              <w:keepNext/>
              <w:tabs>
                <w:tab w:val="left" w:pos="851"/>
              </w:tabs>
              <w:snapToGrid w:val="0"/>
              <w:jc w:val="both"/>
              <w:rPr>
                <w:rFonts w:ascii="Arial" w:hAnsi="Arial" w:cs="Arial"/>
                <w:b/>
                <w:bCs/>
              </w:rPr>
            </w:pPr>
          </w:p>
        </w:tc>
      </w:tr>
      <w:tr w:rsidR="00373558" w:rsidRPr="007E5004" w14:paraId="5DA0E79B" w14:textId="77777777">
        <w:trPr>
          <w:trHeight w:val="1021"/>
        </w:trPr>
        <w:tc>
          <w:tcPr>
            <w:tcW w:w="4644" w:type="dxa"/>
            <w:tcBorders>
              <w:left w:val="single" w:sz="4" w:space="0" w:color="000000"/>
            </w:tcBorders>
            <w:shd w:val="clear" w:color="auto" w:fill="CCFFFF"/>
          </w:tcPr>
          <w:p w14:paraId="6E941715"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2467F08"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CCFFFF"/>
          </w:tcPr>
          <w:p w14:paraId="2584403B" w14:textId="77777777" w:rsidR="00373558" w:rsidRPr="007E5004" w:rsidRDefault="00373558">
            <w:pPr>
              <w:keepNext/>
              <w:tabs>
                <w:tab w:val="left" w:pos="851"/>
              </w:tabs>
              <w:snapToGrid w:val="0"/>
              <w:jc w:val="both"/>
              <w:rPr>
                <w:rFonts w:ascii="Arial" w:hAnsi="Arial" w:cs="Arial"/>
                <w:b/>
                <w:bCs/>
              </w:rPr>
            </w:pPr>
          </w:p>
        </w:tc>
      </w:tr>
      <w:tr w:rsidR="00373558" w:rsidRPr="007E5004" w14:paraId="567FF7DC" w14:textId="77777777">
        <w:trPr>
          <w:trHeight w:val="1021"/>
        </w:trPr>
        <w:tc>
          <w:tcPr>
            <w:tcW w:w="4644" w:type="dxa"/>
            <w:tcBorders>
              <w:left w:val="single" w:sz="4" w:space="0" w:color="000000"/>
            </w:tcBorders>
            <w:shd w:val="clear" w:color="auto" w:fill="auto"/>
          </w:tcPr>
          <w:p w14:paraId="00E20CCA"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B114EF0"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Pr>
          <w:p w14:paraId="620E37CF" w14:textId="77777777" w:rsidR="00373558" w:rsidRPr="007E5004" w:rsidRDefault="00373558">
            <w:pPr>
              <w:keepNext/>
              <w:tabs>
                <w:tab w:val="left" w:pos="851"/>
              </w:tabs>
              <w:snapToGrid w:val="0"/>
              <w:jc w:val="both"/>
              <w:rPr>
                <w:rFonts w:ascii="Arial" w:hAnsi="Arial" w:cs="Arial"/>
                <w:b/>
                <w:bCs/>
              </w:rPr>
            </w:pPr>
          </w:p>
        </w:tc>
      </w:tr>
      <w:tr w:rsidR="00373558" w:rsidRPr="007E5004" w14:paraId="33BE2BE0" w14:textId="77777777">
        <w:trPr>
          <w:trHeight w:val="1021"/>
        </w:trPr>
        <w:tc>
          <w:tcPr>
            <w:tcW w:w="4644" w:type="dxa"/>
            <w:tcBorders>
              <w:left w:val="single" w:sz="4" w:space="0" w:color="000000"/>
              <w:bottom w:val="single" w:sz="4" w:space="0" w:color="000000"/>
            </w:tcBorders>
            <w:shd w:val="clear" w:color="auto" w:fill="CCFFFF"/>
          </w:tcPr>
          <w:p w14:paraId="06548FD6"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51EC135"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bottom w:val="single" w:sz="4" w:space="0" w:color="000000"/>
              <w:right w:val="single" w:sz="4" w:space="0" w:color="000000"/>
            </w:tcBorders>
            <w:shd w:val="clear" w:color="auto" w:fill="CCFFFF"/>
          </w:tcPr>
          <w:p w14:paraId="37E6FE7F" w14:textId="77777777" w:rsidR="00373558" w:rsidRPr="007E5004" w:rsidRDefault="00373558">
            <w:pPr>
              <w:keepNext/>
              <w:tabs>
                <w:tab w:val="left" w:pos="851"/>
              </w:tabs>
              <w:snapToGrid w:val="0"/>
              <w:jc w:val="both"/>
              <w:rPr>
                <w:rFonts w:ascii="Arial" w:hAnsi="Arial" w:cs="Arial"/>
                <w:b/>
                <w:bCs/>
              </w:rPr>
            </w:pPr>
          </w:p>
        </w:tc>
      </w:tr>
    </w:tbl>
    <w:p w14:paraId="21A5ECC5" w14:textId="77777777" w:rsidR="00373558" w:rsidRPr="007E5004" w:rsidRDefault="00373558">
      <w:pPr>
        <w:keepNext/>
        <w:tabs>
          <w:tab w:val="left" w:pos="851"/>
        </w:tabs>
        <w:jc w:val="both"/>
        <w:rPr>
          <w:rFonts w:ascii="Arial" w:hAnsi="Arial" w:cs="Arial"/>
        </w:rPr>
      </w:pPr>
      <w:r w:rsidRPr="007E5004">
        <w:rPr>
          <w:rFonts w:ascii="Arial" w:hAnsi="Arial" w:cs="Arial"/>
          <w:sz w:val="18"/>
          <w:szCs w:val="18"/>
        </w:rPr>
        <w:t>(*) Le signataire doit avoir le pouvoir d’engager la personne qu’il représente.</w:t>
      </w:r>
    </w:p>
    <w:p w14:paraId="75790479" w14:textId="77777777" w:rsidR="00373558" w:rsidRPr="007E5004" w:rsidRDefault="00373558">
      <w:pPr>
        <w:keepNext/>
        <w:tabs>
          <w:tab w:val="left" w:pos="851"/>
        </w:tabs>
        <w:rPr>
          <w:rFonts w:ascii="Arial" w:hAnsi="Arial" w:cs="Arial"/>
        </w:rPr>
      </w:pPr>
    </w:p>
    <w:p w14:paraId="3EAD9E07" w14:textId="77777777" w:rsidR="00373558" w:rsidRPr="007E5004" w:rsidRDefault="00373558">
      <w:pPr>
        <w:tabs>
          <w:tab w:val="left" w:pos="851"/>
        </w:tabs>
        <w:rPr>
          <w:rFonts w:ascii="Arial" w:hAnsi="Arial" w:cs="Arial"/>
        </w:rPr>
      </w:pPr>
    </w:p>
    <w:p w14:paraId="259446FD" w14:textId="77777777" w:rsidR="00373558" w:rsidRPr="007E5004" w:rsidRDefault="00373558">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73558" w:rsidRPr="007E5004" w14:paraId="36F917B1" w14:textId="77777777">
        <w:tc>
          <w:tcPr>
            <w:tcW w:w="10277" w:type="dxa"/>
            <w:shd w:val="clear" w:color="auto" w:fill="66CCFF"/>
          </w:tcPr>
          <w:p w14:paraId="44742696" w14:textId="77777777" w:rsidR="00373558" w:rsidRPr="007E5004" w:rsidRDefault="00373558" w:rsidP="006E28AC">
            <w:pPr>
              <w:pStyle w:val="Titre4"/>
              <w:tabs>
                <w:tab w:val="left" w:pos="851"/>
              </w:tabs>
              <w:spacing w:after="120"/>
            </w:pPr>
            <w:r w:rsidRPr="007E5004">
              <w:rPr>
                <w:sz w:val="22"/>
                <w:szCs w:val="22"/>
              </w:rPr>
              <w:lastRenderedPageBreak/>
              <w:t>D - Identification et signature de l’acheteur.</w:t>
            </w:r>
          </w:p>
        </w:tc>
      </w:tr>
    </w:tbl>
    <w:p w14:paraId="0D0EBAEB" w14:textId="77777777" w:rsidR="00373558" w:rsidRPr="007E5004" w:rsidRDefault="00373558">
      <w:pPr>
        <w:keepNext/>
        <w:tabs>
          <w:tab w:val="left" w:pos="851"/>
        </w:tabs>
        <w:rPr>
          <w:rFonts w:ascii="Arial" w:hAnsi="Arial" w:cs="Arial"/>
        </w:rPr>
      </w:pPr>
    </w:p>
    <w:p w14:paraId="09258624" w14:textId="201E802A" w:rsidR="00373558" w:rsidRPr="008A32B5" w:rsidRDefault="00C666C4" w:rsidP="008A32B5">
      <w:pPr>
        <w:keepNext/>
        <w:tabs>
          <w:tab w:val="left" w:pos="426"/>
          <w:tab w:val="left" w:pos="851"/>
          <w:tab w:val="left" w:pos="5103"/>
        </w:tabs>
        <w:jc w:val="both"/>
        <w:rPr>
          <w:rFonts w:ascii="Arial" w:hAnsi="Arial" w:cs="Arial"/>
          <w:b/>
        </w:rPr>
      </w:pPr>
      <w:r w:rsidRPr="008A32B5">
        <w:rPr>
          <w:rFonts w:ascii="Wingdings" w:eastAsia="Wingdings" w:hAnsi="Wingdings" w:cs="Wingdings"/>
          <w:b/>
          <w:color w:val="66CCFF"/>
          <w:spacing w:val="-10"/>
        </w:rPr>
        <w:t></w:t>
      </w:r>
      <w:r w:rsidRPr="008A32B5">
        <w:rPr>
          <w:rFonts w:ascii="Wingdings" w:eastAsia="Wingdings" w:hAnsi="Wingdings" w:cs="Wingdings"/>
          <w:b/>
          <w:color w:val="66CCFF"/>
          <w:spacing w:val="-10"/>
        </w:rPr>
        <w:t></w:t>
      </w:r>
      <w:r w:rsidRPr="008A32B5">
        <w:rPr>
          <w:rFonts w:ascii="Arial" w:hAnsi="Arial" w:cs="Arial"/>
          <w:b/>
        </w:rPr>
        <w:t>Désignation</w:t>
      </w:r>
      <w:r w:rsidR="00373558" w:rsidRPr="008A32B5">
        <w:rPr>
          <w:rFonts w:ascii="Arial" w:hAnsi="Arial" w:cs="Arial"/>
          <w:b/>
        </w:rPr>
        <w:t xml:space="preserve"> de l’acheteur :</w:t>
      </w:r>
    </w:p>
    <w:p w14:paraId="7F97D277" w14:textId="77777777" w:rsidR="00373558" w:rsidRPr="008A32B5" w:rsidRDefault="00373558" w:rsidP="008A32B5">
      <w:pPr>
        <w:pStyle w:val="Index"/>
        <w:keepNext/>
        <w:suppressLineNumbers w:val="0"/>
        <w:rPr>
          <w:rFonts w:ascii="Arial" w:hAnsi="Arial" w:cs="Arial"/>
          <w:bCs/>
          <w:iCs/>
        </w:rPr>
      </w:pPr>
    </w:p>
    <w:p w14:paraId="5DFD7FAA" w14:textId="1FF6E257" w:rsidR="00471861" w:rsidRPr="00471861" w:rsidRDefault="00471861" w:rsidP="009252CD">
      <w:pPr>
        <w:pStyle w:val="Titre1"/>
        <w:rPr>
          <w:rFonts w:ascii="Arial" w:hAnsi="Arial" w:cs="Arial"/>
        </w:rPr>
      </w:pPr>
      <w:r w:rsidRPr="00471861">
        <w:rPr>
          <w:rFonts w:ascii="Arial" w:hAnsi="Arial" w:cs="Arial"/>
          <w:b w:val="0"/>
        </w:rPr>
        <w:t xml:space="preserve">Ministère </w:t>
      </w:r>
      <w:r w:rsidR="00172D0C">
        <w:rPr>
          <w:rFonts w:ascii="Arial" w:hAnsi="Arial" w:cs="Arial"/>
          <w:b w:val="0"/>
        </w:rPr>
        <w:t xml:space="preserve">de l’Aménagement du Territoire </w:t>
      </w:r>
      <w:r w:rsidRPr="00471861">
        <w:rPr>
          <w:rFonts w:ascii="Arial" w:hAnsi="Arial" w:cs="Arial"/>
          <w:b w:val="0"/>
        </w:rPr>
        <w:t>et de la Décentralisation</w:t>
      </w:r>
    </w:p>
    <w:p w14:paraId="62F84FED" w14:textId="77777777" w:rsidR="00471861" w:rsidRDefault="00471861" w:rsidP="00172D0C">
      <w:pPr>
        <w:pStyle w:val="Titre1"/>
        <w:numPr>
          <w:ilvl w:val="0"/>
          <w:numId w:val="0"/>
        </w:numPr>
        <w:tabs>
          <w:tab w:val="left" w:pos="851"/>
        </w:tabs>
        <w:jc w:val="both"/>
        <w:rPr>
          <w:rFonts w:ascii="Arial" w:hAnsi="Arial" w:cs="Arial"/>
          <w:b w:val="0"/>
        </w:rPr>
      </w:pPr>
    </w:p>
    <w:p w14:paraId="510F9822" w14:textId="193A0C58" w:rsidR="00373558" w:rsidRDefault="00373558" w:rsidP="008A32B5">
      <w:pPr>
        <w:pStyle w:val="Titre1"/>
        <w:tabs>
          <w:tab w:val="left" w:pos="851"/>
        </w:tabs>
        <w:ind w:left="0" w:firstLine="0"/>
        <w:jc w:val="both"/>
        <w:rPr>
          <w:rFonts w:ascii="Arial" w:hAnsi="Arial" w:cs="Arial"/>
          <w:b w:val="0"/>
        </w:rPr>
      </w:pPr>
      <w:r w:rsidRPr="007E5004">
        <w:rPr>
          <w:rFonts w:ascii="Arial" w:hAnsi="Arial" w:cs="Arial"/>
          <w:b w:val="0"/>
        </w:rPr>
        <w:t>Direction générale de l’aménagement, du logement et de la nature (DGALN)</w:t>
      </w:r>
    </w:p>
    <w:p w14:paraId="3626C97F" w14:textId="03BB532C" w:rsidR="00A25A3F" w:rsidRPr="00014224" w:rsidRDefault="00A25A3F" w:rsidP="008A32B5">
      <w:pPr>
        <w:rPr>
          <w:rFonts w:ascii="Arial" w:hAnsi="Arial" w:cs="Arial"/>
        </w:rPr>
      </w:pPr>
      <w:r w:rsidRPr="00014224">
        <w:rPr>
          <w:rFonts w:ascii="Arial" w:hAnsi="Arial" w:cs="Arial"/>
        </w:rPr>
        <w:t>Direction de l’</w:t>
      </w:r>
      <w:r w:rsidR="008A32B5">
        <w:rPr>
          <w:rFonts w:ascii="Arial" w:hAnsi="Arial" w:cs="Arial"/>
        </w:rPr>
        <w:t>h</w:t>
      </w:r>
      <w:r w:rsidRPr="00014224">
        <w:rPr>
          <w:rFonts w:ascii="Arial" w:hAnsi="Arial" w:cs="Arial"/>
        </w:rPr>
        <w:t>abitat, de l’</w:t>
      </w:r>
      <w:r w:rsidR="008A32B5">
        <w:rPr>
          <w:rFonts w:ascii="Arial" w:hAnsi="Arial" w:cs="Arial"/>
        </w:rPr>
        <w:t>u</w:t>
      </w:r>
      <w:r w:rsidRPr="00014224">
        <w:rPr>
          <w:rFonts w:ascii="Arial" w:hAnsi="Arial" w:cs="Arial"/>
        </w:rPr>
        <w:t xml:space="preserve">rbanisme et des </w:t>
      </w:r>
      <w:r w:rsidR="008A32B5">
        <w:rPr>
          <w:rFonts w:ascii="Arial" w:hAnsi="Arial" w:cs="Arial"/>
        </w:rPr>
        <w:t>p</w:t>
      </w:r>
      <w:r w:rsidRPr="00014224">
        <w:rPr>
          <w:rFonts w:ascii="Arial" w:hAnsi="Arial" w:cs="Arial"/>
        </w:rPr>
        <w:t>aysages</w:t>
      </w:r>
    </w:p>
    <w:p w14:paraId="7A5E3909" w14:textId="146CEAFE" w:rsidR="00A25A3F" w:rsidRPr="00014224" w:rsidRDefault="00D0431A" w:rsidP="008A32B5">
      <w:pPr>
        <w:rPr>
          <w:rFonts w:ascii="Arial" w:hAnsi="Arial" w:cs="Arial"/>
        </w:rPr>
      </w:pPr>
      <w:r w:rsidRPr="00014224">
        <w:rPr>
          <w:rFonts w:ascii="Arial" w:hAnsi="Arial" w:cs="Arial"/>
        </w:rPr>
        <w:t xml:space="preserve">Sous-direction de </w:t>
      </w:r>
      <w:r w:rsidR="004B18C7">
        <w:rPr>
          <w:rFonts w:ascii="Arial" w:hAnsi="Arial" w:cs="Arial"/>
        </w:rPr>
        <w:t>l’aménagement durable</w:t>
      </w:r>
      <w:r w:rsidRPr="00014224">
        <w:rPr>
          <w:rFonts w:ascii="Arial" w:hAnsi="Arial" w:cs="Arial"/>
        </w:rPr>
        <w:t xml:space="preserve"> </w:t>
      </w:r>
    </w:p>
    <w:p w14:paraId="61330803" w14:textId="77777777" w:rsidR="00373558" w:rsidRPr="007E5004" w:rsidRDefault="00373558" w:rsidP="008A32B5">
      <w:pPr>
        <w:pStyle w:val="Titre1"/>
        <w:tabs>
          <w:tab w:val="left" w:pos="851"/>
        </w:tabs>
        <w:ind w:left="0" w:firstLine="0"/>
        <w:jc w:val="both"/>
        <w:rPr>
          <w:rFonts w:ascii="Arial" w:hAnsi="Arial" w:cs="Arial"/>
          <w:b w:val="0"/>
        </w:rPr>
      </w:pPr>
      <w:r w:rsidRPr="007E5004">
        <w:rPr>
          <w:rFonts w:ascii="Arial" w:hAnsi="Arial" w:cs="Arial"/>
          <w:b w:val="0"/>
        </w:rPr>
        <w:t>Tour Séquoia</w:t>
      </w:r>
    </w:p>
    <w:p w14:paraId="7DC74795" w14:textId="5150DC6E" w:rsidR="00373558" w:rsidRPr="00014224" w:rsidRDefault="00373558" w:rsidP="008A32B5">
      <w:pPr>
        <w:pStyle w:val="Titre1"/>
        <w:tabs>
          <w:tab w:val="left" w:pos="851"/>
        </w:tabs>
        <w:ind w:left="0" w:firstLine="0"/>
        <w:jc w:val="both"/>
        <w:rPr>
          <w:rFonts w:ascii="Arial" w:hAnsi="Arial" w:cs="Arial"/>
          <w:b w:val="0"/>
        </w:rPr>
      </w:pPr>
      <w:r w:rsidRPr="007E5004">
        <w:rPr>
          <w:rFonts w:ascii="Arial" w:hAnsi="Arial" w:cs="Arial"/>
          <w:b w:val="0"/>
        </w:rPr>
        <w:t xml:space="preserve">92055 La </w:t>
      </w:r>
      <w:r w:rsidR="008A32B5">
        <w:rPr>
          <w:rFonts w:ascii="Arial" w:hAnsi="Arial" w:cs="Arial"/>
          <w:b w:val="0"/>
        </w:rPr>
        <w:t>D</w:t>
      </w:r>
      <w:r w:rsidRPr="007E5004">
        <w:rPr>
          <w:rFonts w:ascii="Arial" w:hAnsi="Arial" w:cs="Arial"/>
          <w:b w:val="0"/>
        </w:rPr>
        <w:t>éfense Cedex</w:t>
      </w:r>
    </w:p>
    <w:p w14:paraId="61121FEE" w14:textId="77777777" w:rsidR="00373558" w:rsidRPr="007E5004" w:rsidRDefault="00373558">
      <w:pPr>
        <w:pStyle w:val="En-tte"/>
        <w:tabs>
          <w:tab w:val="clear" w:pos="4536"/>
          <w:tab w:val="clear" w:pos="9072"/>
          <w:tab w:val="left" w:pos="851"/>
        </w:tabs>
        <w:jc w:val="both"/>
        <w:rPr>
          <w:rFonts w:ascii="Arial" w:hAnsi="Arial" w:cs="Arial"/>
          <w:b/>
        </w:rPr>
      </w:pPr>
    </w:p>
    <w:p w14:paraId="0F5FD098" w14:textId="77777777" w:rsidR="00373558" w:rsidRPr="007E5004" w:rsidRDefault="00373558">
      <w:pPr>
        <w:pStyle w:val="En-tte"/>
        <w:tabs>
          <w:tab w:val="clear" w:pos="4536"/>
          <w:tab w:val="clear" w:pos="9072"/>
          <w:tab w:val="left" w:pos="851"/>
        </w:tabs>
        <w:jc w:val="both"/>
        <w:rPr>
          <w:rFonts w:ascii="Arial" w:hAnsi="Arial" w:cs="Arial"/>
        </w:rPr>
      </w:pPr>
    </w:p>
    <w:p w14:paraId="69D2169B" w14:textId="194FF035" w:rsidR="00373558" w:rsidRPr="007E5004" w:rsidRDefault="00373558">
      <w:pPr>
        <w:keepNext/>
        <w:tabs>
          <w:tab w:val="left" w:pos="426"/>
          <w:tab w:val="left" w:pos="851"/>
          <w:tab w:val="left" w:pos="5103"/>
        </w:tabs>
        <w:jc w:val="both"/>
        <w:rPr>
          <w:rFonts w:ascii="Arial" w:hAnsi="Arial" w:cs="Arial"/>
          <w:b/>
          <w:i/>
          <w:sz w:val="18"/>
          <w:szCs w:val="18"/>
        </w:rPr>
      </w:pPr>
      <w:r w:rsidRPr="007E5004">
        <w:rPr>
          <w:rFonts w:ascii="Wingdings" w:eastAsia="Wingdings" w:hAnsi="Wingdings" w:cs="Wingdings"/>
          <w:b/>
          <w:color w:val="66CCFF"/>
          <w:spacing w:val="-10"/>
        </w:rPr>
        <w:t></w:t>
      </w:r>
      <w:r w:rsidR="00485588">
        <w:rPr>
          <w:rFonts w:ascii="Wingdings" w:eastAsia="Wingdings" w:hAnsi="Wingdings" w:cs="Wingdings"/>
          <w:b/>
          <w:color w:val="66CCFF"/>
          <w:spacing w:val="-10"/>
        </w:rPr>
        <w:t></w:t>
      </w:r>
      <w:r w:rsidRPr="007E5004">
        <w:rPr>
          <w:rFonts w:ascii="Arial" w:hAnsi="Arial" w:cs="Arial"/>
          <w:b/>
        </w:rPr>
        <w:t>Nom, prénom, qualité du signataire du marché :</w:t>
      </w:r>
    </w:p>
    <w:p w14:paraId="3BBA2BC6" w14:textId="77777777" w:rsidR="00373558" w:rsidRPr="007E5004" w:rsidRDefault="00373558">
      <w:pPr>
        <w:keepNext/>
        <w:tabs>
          <w:tab w:val="left" w:pos="851"/>
        </w:tabs>
        <w:jc w:val="both"/>
        <w:rPr>
          <w:rFonts w:ascii="Arial" w:hAnsi="Arial" w:cs="Arial"/>
          <w:b/>
          <w:i/>
          <w:sz w:val="18"/>
          <w:szCs w:val="18"/>
        </w:rPr>
      </w:pPr>
    </w:p>
    <w:p w14:paraId="5B86F9CF" w14:textId="77777777" w:rsidR="007251C7" w:rsidRPr="007251C7" w:rsidRDefault="007251C7" w:rsidP="007251C7">
      <w:pPr>
        <w:tabs>
          <w:tab w:val="left" w:pos="851"/>
        </w:tabs>
        <w:ind w:left="567"/>
        <w:jc w:val="both"/>
        <w:rPr>
          <w:rFonts w:ascii="Arial" w:hAnsi="Arial" w:cs="Arial"/>
        </w:rPr>
      </w:pPr>
      <w:r w:rsidRPr="007251C7">
        <w:rPr>
          <w:rFonts w:ascii="Arial" w:hAnsi="Arial" w:cs="Arial"/>
        </w:rPr>
        <w:t>Le directeur de l’habitat, de l’urbanisme et des paysages</w:t>
      </w:r>
    </w:p>
    <w:p w14:paraId="642A55AF" w14:textId="77777777" w:rsidR="007251C7" w:rsidRPr="007251C7" w:rsidRDefault="007251C7" w:rsidP="007251C7">
      <w:pPr>
        <w:tabs>
          <w:tab w:val="left" w:pos="851"/>
        </w:tabs>
        <w:ind w:left="567"/>
        <w:jc w:val="both"/>
        <w:rPr>
          <w:rFonts w:ascii="Arial" w:hAnsi="Arial" w:cs="Arial"/>
        </w:rPr>
      </w:pPr>
      <w:proofErr w:type="gramStart"/>
      <w:r w:rsidRPr="007251C7">
        <w:rPr>
          <w:rFonts w:ascii="Arial" w:hAnsi="Arial" w:cs="Arial"/>
        </w:rPr>
        <w:t>nommé</w:t>
      </w:r>
      <w:proofErr w:type="gramEnd"/>
      <w:r w:rsidRPr="007251C7">
        <w:rPr>
          <w:rFonts w:ascii="Arial" w:hAnsi="Arial" w:cs="Arial"/>
        </w:rPr>
        <w:t xml:space="preserve"> par décret du 13 juillet 2023 – JO du 14 juillet 2023</w:t>
      </w:r>
    </w:p>
    <w:p w14:paraId="7D24D6DE" w14:textId="47261276" w:rsidR="00F5717C" w:rsidRDefault="007251C7" w:rsidP="007251C7">
      <w:pPr>
        <w:tabs>
          <w:tab w:val="left" w:pos="851"/>
        </w:tabs>
        <w:ind w:left="567"/>
        <w:jc w:val="both"/>
        <w:rPr>
          <w:rFonts w:ascii="Arial" w:hAnsi="Arial" w:cs="Arial"/>
        </w:rPr>
      </w:pPr>
      <w:proofErr w:type="gramStart"/>
      <w:r w:rsidRPr="007251C7">
        <w:rPr>
          <w:rFonts w:ascii="Arial" w:hAnsi="Arial" w:cs="Arial"/>
        </w:rPr>
        <w:t>ou</w:t>
      </w:r>
      <w:proofErr w:type="gramEnd"/>
      <w:r w:rsidRPr="007251C7">
        <w:rPr>
          <w:rFonts w:ascii="Arial" w:hAnsi="Arial" w:cs="Arial"/>
        </w:rPr>
        <w:t xml:space="preserve"> son représentant</w:t>
      </w:r>
    </w:p>
    <w:p w14:paraId="1AA7E836" w14:textId="6E601820" w:rsidR="00CE3EFF" w:rsidRDefault="00CE3EFF">
      <w:pPr>
        <w:tabs>
          <w:tab w:val="left" w:pos="851"/>
        </w:tabs>
        <w:jc w:val="both"/>
        <w:rPr>
          <w:rFonts w:ascii="Arial" w:hAnsi="Arial" w:cs="Arial"/>
        </w:rPr>
      </w:pPr>
    </w:p>
    <w:p w14:paraId="778A8180" w14:textId="0AE876CC" w:rsidR="00CE3EFF" w:rsidRDefault="00CE3EFF">
      <w:pPr>
        <w:tabs>
          <w:tab w:val="left" w:pos="851"/>
        </w:tabs>
        <w:jc w:val="both"/>
        <w:rPr>
          <w:rFonts w:ascii="Arial" w:hAnsi="Arial" w:cs="Arial"/>
        </w:rPr>
      </w:pPr>
    </w:p>
    <w:p w14:paraId="13223100" w14:textId="0B39E678" w:rsidR="00CE3EFF" w:rsidRDefault="00CE3EFF">
      <w:pPr>
        <w:tabs>
          <w:tab w:val="left" w:pos="851"/>
        </w:tabs>
        <w:jc w:val="both"/>
        <w:rPr>
          <w:rFonts w:ascii="Arial" w:hAnsi="Arial" w:cs="Arial"/>
        </w:rPr>
      </w:pPr>
    </w:p>
    <w:p w14:paraId="032D01CB" w14:textId="5F32DCBB" w:rsidR="00373558" w:rsidRPr="007E5004" w:rsidRDefault="00A0516F">
      <w:pPr>
        <w:keepNext/>
        <w:tabs>
          <w:tab w:val="left" w:pos="851"/>
        </w:tabs>
        <w:jc w:val="both"/>
        <w:rPr>
          <w:rFonts w:ascii="Arial" w:hAnsi="Arial" w:cs="Arial"/>
          <w:i/>
          <w:sz w:val="18"/>
          <w:szCs w:val="18"/>
        </w:rPr>
      </w:pPr>
      <w:r w:rsidRPr="007E5004">
        <w:rPr>
          <w:rFonts w:ascii="Wingdings" w:eastAsia="Wingdings" w:hAnsi="Wingdings" w:cs="Wingdings"/>
          <w:b/>
          <w:color w:val="66CCFF"/>
          <w:spacing w:val="-10"/>
        </w:rPr>
        <w:t></w:t>
      </w:r>
      <w:r w:rsidRPr="007E5004">
        <w:rPr>
          <w:rFonts w:ascii="Arial" w:eastAsia="Arial" w:hAnsi="Arial" w:cs="Arial"/>
          <w:spacing w:val="-10"/>
        </w:rPr>
        <w:t> </w:t>
      </w:r>
      <w:r w:rsidRPr="00014224">
        <w:rPr>
          <w:rFonts w:ascii="Arial" w:eastAsia="Arial" w:hAnsi="Arial" w:cs="Arial"/>
          <w:b/>
          <w:bCs/>
          <w:spacing w:val="-10"/>
        </w:rPr>
        <w:t>Personne</w:t>
      </w:r>
      <w:r w:rsidR="00373558" w:rsidRPr="00014224">
        <w:rPr>
          <w:rFonts w:ascii="Arial" w:hAnsi="Arial" w:cs="Arial"/>
          <w:b/>
          <w:bCs/>
        </w:rPr>
        <w:t xml:space="preserve"> </w:t>
      </w:r>
      <w:r w:rsidR="00373558" w:rsidRPr="007E5004">
        <w:rPr>
          <w:rFonts w:ascii="Arial" w:hAnsi="Arial" w:cs="Arial"/>
          <w:b/>
        </w:rPr>
        <w:t xml:space="preserve">habilitée à donner les renseignements prévus à l’article </w:t>
      </w:r>
      <w:r w:rsidR="00272317" w:rsidRPr="007E5004">
        <w:rPr>
          <w:rFonts w:ascii="Arial" w:hAnsi="Arial" w:cs="Arial"/>
          <w:b/>
        </w:rPr>
        <w:t>R. 2191-</w:t>
      </w:r>
      <w:r w:rsidR="00294AC3" w:rsidRPr="007E5004">
        <w:rPr>
          <w:rFonts w:ascii="Arial" w:hAnsi="Arial" w:cs="Arial"/>
          <w:b/>
        </w:rPr>
        <w:t>59</w:t>
      </w:r>
      <w:r w:rsidR="00272317" w:rsidRPr="007E5004">
        <w:rPr>
          <w:rFonts w:ascii="Arial" w:hAnsi="Arial" w:cs="Arial"/>
          <w:b/>
        </w:rPr>
        <w:t xml:space="preserve"> du code de la commande </w:t>
      </w:r>
      <w:r w:rsidRPr="007E5004">
        <w:rPr>
          <w:rFonts w:ascii="Arial" w:hAnsi="Arial" w:cs="Arial"/>
          <w:b/>
        </w:rPr>
        <w:t>publique</w:t>
      </w:r>
      <w:r w:rsidRPr="007E5004">
        <w:rPr>
          <w:rFonts w:ascii="Arial" w:hAnsi="Arial" w:cs="Arial"/>
        </w:rPr>
        <w:t xml:space="preserve"> (</w:t>
      </w:r>
      <w:r w:rsidR="00373558" w:rsidRPr="007E5004">
        <w:rPr>
          <w:rFonts w:ascii="Arial" w:hAnsi="Arial" w:cs="Arial"/>
          <w:sz w:val="16"/>
          <w:szCs w:val="16"/>
        </w:rPr>
        <w:t>nantissements ou cessions de créances)</w:t>
      </w:r>
      <w:r w:rsidR="00373558" w:rsidRPr="007E5004">
        <w:rPr>
          <w:rFonts w:ascii="Arial" w:hAnsi="Arial" w:cs="Arial"/>
          <w:i/>
          <w:sz w:val="18"/>
          <w:szCs w:val="18"/>
        </w:rPr>
        <w:t> :</w:t>
      </w:r>
    </w:p>
    <w:p w14:paraId="70AA7613" w14:textId="77777777" w:rsidR="00373558" w:rsidRPr="007E5004" w:rsidRDefault="00373558">
      <w:pPr>
        <w:keepNext/>
        <w:tabs>
          <w:tab w:val="left" w:pos="851"/>
        </w:tabs>
        <w:jc w:val="both"/>
        <w:rPr>
          <w:rFonts w:ascii="Arial" w:hAnsi="Arial" w:cs="Arial"/>
          <w:i/>
          <w:sz w:val="18"/>
          <w:szCs w:val="18"/>
        </w:rPr>
      </w:pPr>
    </w:p>
    <w:p w14:paraId="5F6782DC" w14:textId="77777777" w:rsidR="007251C7" w:rsidRPr="007251C7" w:rsidRDefault="007251C7" w:rsidP="007251C7">
      <w:pPr>
        <w:keepNext/>
        <w:tabs>
          <w:tab w:val="left" w:pos="851"/>
        </w:tabs>
        <w:ind w:left="567"/>
        <w:jc w:val="both"/>
        <w:rPr>
          <w:rFonts w:ascii="Arial" w:hAnsi="Arial" w:cs="Arial"/>
        </w:rPr>
      </w:pPr>
      <w:r w:rsidRPr="007251C7">
        <w:rPr>
          <w:rFonts w:ascii="Arial" w:hAnsi="Arial" w:cs="Arial"/>
        </w:rPr>
        <w:t>Le directeur de l’habitat, de l’urbanisme et des paysages</w:t>
      </w:r>
    </w:p>
    <w:p w14:paraId="230839E2" w14:textId="69890EAE" w:rsidR="00CE3EFF" w:rsidRPr="007E5004" w:rsidRDefault="00CE3EFF" w:rsidP="007251C7">
      <w:pPr>
        <w:keepNext/>
        <w:tabs>
          <w:tab w:val="left" w:pos="851"/>
        </w:tabs>
        <w:jc w:val="both"/>
        <w:rPr>
          <w:rFonts w:ascii="Arial" w:hAnsi="Arial" w:cs="Arial"/>
        </w:rPr>
      </w:pPr>
    </w:p>
    <w:p w14:paraId="225F56AC" w14:textId="77777777" w:rsidR="00373558" w:rsidRPr="007E5004" w:rsidRDefault="00373558">
      <w:pPr>
        <w:tabs>
          <w:tab w:val="left" w:pos="851"/>
        </w:tabs>
        <w:jc w:val="both"/>
        <w:rPr>
          <w:rFonts w:ascii="Arial" w:hAnsi="Arial" w:cs="Arial"/>
        </w:rPr>
      </w:pPr>
    </w:p>
    <w:p w14:paraId="38030553" w14:textId="787430E8" w:rsidR="00373558" w:rsidRDefault="00A0516F">
      <w:pPr>
        <w:pStyle w:val="fcase2metab"/>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b/>
        </w:rPr>
        <w:t xml:space="preserve"> Imputation</w:t>
      </w:r>
      <w:r w:rsidR="00373558" w:rsidRPr="007E5004">
        <w:rPr>
          <w:rFonts w:ascii="Arial" w:hAnsi="Arial" w:cs="Arial"/>
          <w:b/>
        </w:rPr>
        <w:t xml:space="preserve"> budgétaire</w:t>
      </w:r>
      <w:r w:rsidR="00373558" w:rsidRPr="007E5004">
        <w:rPr>
          <w:rFonts w:ascii="Arial" w:hAnsi="Arial" w:cs="Arial"/>
        </w:rPr>
        <w:t xml:space="preserve"> : </w:t>
      </w:r>
      <w:r w:rsidR="00C75488">
        <w:rPr>
          <w:rFonts w:ascii="Arial" w:hAnsi="Arial" w:cs="Arial"/>
        </w:rPr>
        <w:t>programme 135</w:t>
      </w:r>
    </w:p>
    <w:p w14:paraId="23816633" w14:textId="4B49B3E8" w:rsidR="00EB5622" w:rsidRDefault="00EB5622">
      <w:pPr>
        <w:pStyle w:val="fcase2metab"/>
        <w:rPr>
          <w:rFonts w:ascii="Arial" w:hAnsi="Arial" w:cs="Arial"/>
        </w:rPr>
      </w:pPr>
    </w:p>
    <w:p w14:paraId="6F9CB1BF" w14:textId="77777777" w:rsidR="003F5116" w:rsidRDefault="00A0516F" w:rsidP="00CE3EFF">
      <w:pPr>
        <w:pStyle w:val="fcase2metab"/>
        <w:spacing w:before="360" w:after="120"/>
        <w:rPr>
          <w:rFonts w:ascii="Arial" w:hAnsi="Arial" w:cs="Arial"/>
          <w:b/>
        </w:rPr>
      </w:pPr>
      <w:r w:rsidRPr="007E5004">
        <w:rPr>
          <w:rFonts w:ascii="Wingdings" w:eastAsia="Wingdings" w:hAnsi="Wingdings" w:cs="Wingdings"/>
          <w:b/>
          <w:color w:val="66CCFF"/>
          <w:spacing w:val="-10"/>
        </w:rPr>
        <w:t></w:t>
      </w:r>
      <w:r w:rsidRPr="007E5004">
        <w:rPr>
          <w:rFonts w:ascii="Arial" w:eastAsia="Arial" w:hAnsi="Arial" w:cs="Arial"/>
          <w:b/>
        </w:rPr>
        <w:t xml:space="preserve"> Code</w:t>
      </w:r>
      <w:r w:rsidR="00D45A24">
        <w:rPr>
          <w:rFonts w:ascii="Arial" w:hAnsi="Arial" w:cs="Arial"/>
          <w:b/>
        </w:rPr>
        <w:t xml:space="preserve"> CPV : </w:t>
      </w:r>
    </w:p>
    <w:p w14:paraId="613086B9" w14:textId="104A5843" w:rsidR="00E30625" w:rsidRDefault="00CE3EFF" w:rsidP="00064DAC">
      <w:pPr>
        <w:pStyle w:val="fcase2metab"/>
        <w:spacing w:before="120"/>
        <w:rPr>
          <w:rFonts w:ascii="Arial" w:hAnsi="Arial" w:cs="Arial"/>
        </w:rPr>
      </w:pPr>
      <w:r>
        <w:rPr>
          <w:rFonts w:ascii="Arial" w:hAnsi="Arial" w:cs="Arial"/>
        </w:rPr>
        <w:t>71</w:t>
      </w:r>
      <w:r w:rsidR="004B18C7">
        <w:rPr>
          <w:rFonts w:ascii="Arial" w:hAnsi="Arial" w:cs="Arial"/>
        </w:rPr>
        <w:t>2</w:t>
      </w:r>
      <w:r w:rsidR="006613EE">
        <w:rPr>
          <w:rFonts w:ascii="Arial" w:hAnsi="Arial" w:cs="Arial"/>
        </w:rPr>
        <w:t>50</w:t>
      </w:r>
      <w:r>
        <w:rPr>
          <w:rFonts w:ascii="Arial" w:hAnsi="Arial" w:cs="Arial"/>
        </w:rPr>
        <w:t xml:space="preserve">000 </w:t>
      </w:r>
      <w:proofErr w:type="gramStart"/>
      <w:r>
        <w:rPr>
          <w:rFonts w:ascii="Arial" w:hAnsi="Arial" w:cs="Arial"/>
        </w:rPr>
        <w:t xml:space="preserve">– </w:t>
      </w:r>
      <w:r w:rsidR="004B18C7" w:rsidRPr="004B18C7">
        <w:rPr>
          <w:rFonts w:ascii="Arial" w:hAnsi="Arial" w:cs="Arial"/>
        </w:rPr>
        <w:t xml:space="preserve"> </w:t>
      </w:r>
      <w:r w:rsidR="006613EE">
        <w:rPr>
          <w:rFonts w:ascii="Arial" w:hAnsi="Arial" w:cs="Arial"/>
        </w:rPr>
        <w:t>Services</w:t>
      </w:r>
      <w:proofErr w:type="gramEnd"/>
      <w:r w:rsidR="006613EE">
        <w:rPr>
          <w:rFonts w:ascii="Arial" w:hAnsi="Arial" w:cs="Arial"/>
        </w:rPr>
        <w:t xml:space="preserve"> d’architecture, d’ingénierie et de métrage</w:t>
      </w:r>
    </w:p>
    <w:p w14:paraId="1E82F972" w14:textId="3DAF685D" w:rsidR="00EB5622" w:rsidRPr="00EB5622" w:rsidRDefault="00EB5622" w:rsidP="00EB5622">
      <w:pPr>
        <w:pStyle w:val="fcase2metab"/>
        <w:rPr>
          <w:rFonts w:ascii="Arial" w:hAnsi="Arial" w:cs="Arial"/>
        </w:rPr>
      </w:pPr>
    </w:p>
    <w:p w14:paraId="66F0044A" w14:textId="77777777" w:rsidR="00373558" w:rsidRPr="007E5004" w:rsidRDefault="00373558">
      <w:pPr>
        <w:pStyle w:val="fcase2metab"/>
        <w:rPr>
          <w:rFonts w:ascii="Arial" w:hAnsi="Arial" w:cs="Arial"/>
        </w:rPr>
      </w:pPr>
    </w:p>
    <w:p w14:paraId="20E16699" w14:textId="77777777" w:rsidR="00373558" w:rsidRPr="007E5004" w:rsidRDefault="00373558">
      <w:pPr>
        <w:tabs>
          <w:tab w:val="left" w:pos="851"/>
        </w:tabs>
        <w:rPr>
          <w:rFonts w:ascii="Arial" w:hAnsi="Arial" w:cs="Arial"/>
        </w:rPr>
      </w:pPr>
    </w:p>
    <w:p w14:paraId="0229BBA6" w14:textId="77777777" w:rsidR="00373558" w:rsidRPr="007E5004" w:rsidRDefault="00373558">
      <w:pPr>
        <w:tabs>
          <w:tab w:val="left" w:pos="851"/>
          <w:tab w:val="left" w:pos="3402"/>
          <w:tab w:val="left" w:pos="6237"/>
          <w:tab w:val="left" w:pos="9072"/>
        </w:tabs>
        <w:jc w:val="both"/>
        <w:rPr>
          <w:rFonts w:ascii="Arial" w:hAnsi="Arial" w:cs="Arial"/>
          <w:i/>
          <w:sz w:val="18"/>
          <w:szCs w:val="18"/>
        </w:rPr>
      </w:pPr>
      <w:r w:rsidRPr="007E5004">
        <w:rPr>
          <w:rFonts w:ascii="Arial" w:hAnsi="Arial" w:cs="Arial"/>
          <w:b/>
          <w:caps/>
        </w:rPr>
        <w:t>P</w:t>
      </w:r>
      <w:r w:rsidRPr="007E5004">
        <w:rPr>
          <w:rFonts w:ascii="Arial" w:hAnsi="Arial" w:cs="Arial"/>
          <w:b/>
        </w:rPr>
        <w:t>our l</w:t>
      </w:r>
      <w:r w:rsidRPr="007E5004">
        <w:rPr>
          <w:rFonts w:ascii="Arial" w:hAnsi="Arial" w:cs="Arial"/>
          <w:b/>
          <w:caps/>
        </w:rPr>
        <w:t>’É</w:t>
      </w:r>
      <w:r w:rsidRPr="007E5004">
        <w:rPr>
          <w:rFonts w:ascii="Arial" w:hAnsi="Arial" w:cs="Arial"/>
          <w:b/>
        </w:rPr>
        <w:t>tat :</w:t>
      </w:r>
    </w:p>
    <w:p w14:paraId="582B113B" w14:textId="1A199600" w:rsidR="00373558" w:rsidRPr="007E5004" w:rsidRDefault="00373558">
      <w:pPr>
        <w:tabs>
          <w:tab w:val="left" w:pos="851"/>
        </w:tabs>
        <w:rPr>
          <w:rFonts w:ascii="Arial" w:hAnsi="Arial" w:cs="Arial"/>
        </w:rPr>
      </w:pPr>
    </w:p>
    <w:p w14:paraId="0740EE9C" w14:textId="77777777" w:rsidR="00373558" w:rsidRPr="007E5004" w:rsidRDefault="00373558">
      <w:pPr>
        <w:tabs>
          <w:tab w:val="left" w:pos="851"/>
        </w:tabs>
        <w:rPr>
          <w:rFonts w:ascii="Arial" w:hAnsi="Arial" w:cs="Arial"/>
        </w:rPr>
      </w:pPr>
    </w:p>
    <w:p w14:paraId="610E98E8" w14:textId="77777777" w:rsidR="00373558" w:rsidRPr="007E5004" w:rsidRDefault="00373558">
      <w:pPr>
        <w:tabs>
          <w:tab w:val="left" w:pos="851"/>
        </w:tabs>
        <w:rPr>
          <w:rFonts w:ascii="Arial" w:hAnsi="Arial" w:cs="Arial"/>
        </w:rPr>
      </w:pPr>
    </w:p>
    <w:p w14:paraId="080CEC01" w14:textId="77777777" w:rsidR="00373558" w:rsidRPr="007E5004" w:rsidRDefault="00373558">
      <w:pPr>
        <w:tabs>
          <w:tab w:val="left" w:pos="851"/>
          <w:tab w:val="left" w:pos="5245"/>
          <w:tab w:val="left" w:pos="7371"/>
          <w:tab w:val="left" w:pos="7655"/>
        </w:tabs>
        <w:jc w:val="both"/>
      </w:pPr>
      <w:r w:rsidRPr="007E5004">
        <w:rPr>
          <w:rFonts w:ascii="Arial" w:hAnsi="Arial" w:cs="Arial"/>
        </w:rPr>
        <w:tab/>
        <w:t>À : …………………</w:t>
      </w:r>
      <w:proofErr w:type="gramStart"/>
      <w:r w:rsidRPr="007E5004">
        <w:rPr>
          <w:rFonts w:ascii="Arial" w:hAnsi="Arial" w:cs="Arial"/>
        </w:rPr>
        <w:t>… ,</w:t>
      </w:r>
      <w:proofErr w:type="gramEnd"/>
      <w:r w:rsidRPr="007E5004">
        <w:rPr>
          <w:rFonts w:ascii="Arial" w:hAnsi="Arial" w:cs="Arial"/>
        </w:rPr>
        <w:t xml:space="preserve"> le …………………</w:t>
      </w:r>
    </w:p>
    <w:p w14:paraId="72C68F2B" w14:textId="77777777" w:rsidR="00373558" w:rsidRPr="007E5004" w:rsidRDefault="00373558">
      <w:pPr>
        <w:tabs>
          <w:tab w:val="left" w:pos="851"/>
        </w:tabs>
      </w:pPr>
    </w:p>
    <w:p w14:paraId="466F564A" w14:textId="77777777" w:rsidR="00373558" w:rsidRPr="007E5004" w:rsidRDefault="00373558">
      <w:pPr>
        <w:tabs>
          <w:tab w:val="left" w:pos="851"/>
        </w:tabs>
      </w:pPr>
    </w:p>
    <w:p w14:paraId="384E1D7D" w14:textId="77777777" w:rsidR="00373558" w:rsidRPr="007E5004" w:rsidRDefault="00373558">
      <w:pPr>
        <w:tabs>
          <w:tab w:val="left" w:pos="851"/>
        </w:tabs>
      </w:pPr>
    </w:p>
    <w:p w14:paraId="27CE1EA0" w14:textId="77777777" w:rsidR="00373558" w:rsidRPr="007E5004" w:rsidRDefault="00373558">
      <w:pPr>
        <w:tabs>
          <w:tab w:val="left" w:pos="851"/>
        </w:tabs>
      </w:pPr>
    </w:p>
    <w:p w14:paraId="2979AE47" w14:textId="77777777" w:rsidR="00373558" w:rsidRPr="007E5004" w:rsidRDefault="00373558">
      <w:pPr>
        <w:tabs>
          <w:tab w:val="left" w:pos="851"/>
        </w:tabs>
        <w:ind w:left="6804"/>
        <w:jc w:val="both"/>
        <w:rPr>
          <w:rFonts w:ascii="Arial" w:hAnsi="Arial" w:cs="Arial"/>
          <w:i/>
          <w:sz w:val="18"/>
          <w:szCs w:val="18"/>
        </w:rPr>
      </w:pPr>
      <w:r w:rsidRPr="007E5004">
        <w:rPr>
          <w:rFonts w:ascii="Arial" w:hAnsi="Arial" w:cs="Arial"/>
        </w:rPr>
        <w:t>Signature</w:t>
      </w:r>
    </w:p>
    <w:p w14:paraId="3C1F9E94" w14:textId="7569D099" w:rsidR="00373558" w:rsidRPr="007E5004" w:rsidRDefault="00373558">
      <w:pPr>
        <w:tabs>
          <w:tab w:val="left" w:pos="851"/>
        </w:tabs>
        <w:ind w:left="4820"/>
        <w:jc w:val="center"/>
      </w:pPr>
      <w:r w:rsidRPr="007E5004">
        <w:rPr>
          <w:rFonts w:ascii="Arial" w:hAnsi="Arial" w:cs="Arial"/>
          <w:i/>
          <w:sz w:val="18"/>
          <w:szCs w:val="18"/>
        </w:rPr>
        <w:t>(</w:t>
      </w:r>
      <w:proofErr w:type="gramStart"/>
      <w:r w:rsidRPr="007E5004">
        <w:rPr>
          <w:rFonts w:ascii="Arial" w:hAnsi="Arial" w:cs="Arial"/>
          <w:i/>
          <w:sz w:val="18"/>
          <w:szCs w:val="18"/>
        </w:rPr>
        <w:t>représentant</w:t>
      </w:r>
      <w:proofErr w:type="gramEnd"/>
      <w:r w:rsidRPr="007E5004">
        <w:rPr>
          <w:rFonts w:ascii="Arial" w:hAnsi="Arial" w:cs="Arial"/>
          <w:i/>
          <w:sz w:val="18"/>
          <w:szCs w:val="18"/>
        </w:rPr>
        <w:t xml:space="preserve"> de l’acheteur habilité à signer le marché)</w:t>
      </w:r>
    </w:p>
    <w:p w14:paraId="241363DE" w14:textId="77777777" w:rsidR="00373558" w:rsidRPr="007E5004" w:rsidRDefault="00373558">
      <w:pPr>
        <w:tabs>
          <w:tab w:val="left" w:pos="851"/>
        </w:tabs>
        <w:jc w:val="both"/>
      </w:pPr>
    </w:p>
    <w:p w14:paraId="16EAF5CC" w14:textId="77777777" w:rsidR="00373558" w:rsidRPr="007E5004" w:rsidRDefault="00373558">
      <w:pPr>
        <w:tabs>
          <w:tab w:val="left" w:pos="851"/>
        </w:tabs>
        <w:jc w:val="both"/>
      </w:pPr>
    </w:p>
    <w:p w14:paraId="4EE444C9" w14:textId="77777777" w:rsidR="00373558" w:rsidRPr="007E5004" w:rsidRDefault="00373558">
      <w:pPr>
        <w:tabs>
          <w:tab w:val="left" w:pos="851"/>
        </w:tabs>
        <w:jc w:val="both"/>
      </w:pPr>
    </w:p>
    <w:p w14:paraId="262FBD45" w14:textId="68359A36" w:rsidR="00D25D79" w:rsidRDefault="00D25D79">
      <w:pPr>
        <w:suppressAutoHyphens w:val="0"/>
      </w:pPr>
      <w:r>
        <w:br w:type="page"/>
      </w:r>
    </w:p>
    <w:p w14:paraId="6F270164" w14:textId="77777777" w:rsidR="00373558" w:rsidRPr="006E28AC" w:rsidRDefault="00373558" w:rsidP="006E28AC">
      <w:pPr>
        <w:pStyle w:val="Titre4"/>
        <w:tabs>
          <w:tab w:val="left" w:pos="851"/>
        </w:tabs>
        <w:spacing w:after="120"/>
        <w:ind w:left="862" w:hanging="862"/>
        <w:rPr>
          <w:sz w:val="22"/>
          <w:szCs w:val="22"/>
        </w:rPr>
      </w:pPr>
      <w:r w:rsidRPr="007E5004">
        <w:rPr>
          <w:sz w:val="22"/>
          <w:szCs w:val="22"/>
          <w:shd w:val="clear" w:color="auto" w:fill="66CCFF"/>
        </w:rPr>
        <w:lastRenderedPageBreak/>
        <w:t>E - Nantissement ou cession de créance</w:t>
      </w:r>
      <w:r w:rsidRPr="007E5004">
        <w:rPr>
          <w:rStyle w:val="Appelnotedebasdep2"/>
          <w:sz w:val="22"/>
          <w:szCs w:val="22"/>
          <w:shd w:val="clear" w:color="auto" w:fill="66CCFF"/>
        </w:rPr>
        <w:footnoteReference w:id="3"/>
      </w:r>
    </w:p>
    <w:p w14:paraId="466D50EA" w14:textId="6412FF5E" w:rsidR="00373558" w:rsidRPr="007E5004" w:rsidRDefault="00373558">
      <w:pPr>
        <w:tabs>
          <w:tab w:val="left" w:pos="851"/>
        </w:tabs>
        <w:rPr>
          <w:i/>
          <w:sz w:val="18"/>
          <w:szCs w:val="18"/>
        </w:rPr>
      </w:pPr>
      <w:r w:rsidRPr="007E5004">
        <w:rPr>
          <w:rFonts w:ascii="Arial" w:hAnsi="Arial" w:cs="Arial"/>
          <w:i/>
          <w:sz w:val="18"/>
          <w:szCs w:val="18"/>
        </w:rPr>
        <w:t xml:space="preserve">(Conformément à l’article </w:t>
      </w:r>
      <w:r w:rsidR="00856168" w:rsidRPr="007E5004">
        <w:rPr>
          <w:rFonts w:ascii="Arial" w:hAnsi="Arial" w:cs="Arial"/>
          <w:i/>
          <w:sz w:val="18"/>
          <w:szCs w:val="18"/>
        </w:rPr>
        <w:t>R. 2191-46 du code de la commande publique</w:t>
      </w:r>
      <w:r w:rsidRPr="007E5004">
        <w:rPr>
          <w:rFonts w:ascii="Arial" w:hAnsi="Arial" w:cs="Arial"/>
          <w:i/>
          <w:sz w:val="18"/>
          <w:szCs w:val="18"/>
        </w:rPr>
        <w:t>, il est possible d’utiliser soit une copie de l’original du marché, soit le certificat de cessibilité conforme à un modèle défini par arrêté du ministre chargé de l’économie)</w:t>
      </w:r>
    </w:p>
    <w:p w14:paraId="6AC5F6F3" w14:textId="77777777" w:rsidR="00373558" w:rsidRPr="007E5004" w:rsidRDefault="00373558">
      <w:pPr>
        <w:pStyle w:val="Listepuces1"/>
        <w:tabs>
          <w:tab w:val="left" w:pos="720"/>
        </w:tabs>
        <w:spacing w:line="240" w:lineRule="auto"/>
        <w:rPr>
          <w:rFonts w:ascii="Univers" w:hAnsi="Univers" w:cs="Univers"/>
          <w:i/>
          <w:sz w:val="18"/>
          <w:szCs w:val="18"/>
        </w:rPr>
      </w:pPr>
    </w:p>
    <w:p w14:paraId="479FAF3B" w14:textId="77777777" w:rsidR="00373558" w:rsidRPr="007E5004" w:rsidRDefault="00373558">
      <w:pPr>
        <w:pStyle w:val="Listepuces1"/>
        <w:tabs>
          <w:tab w:val="left" w:pos="720"/>
        </w:tabs>
        <w:spacing w:line="240" w:lineRule="auto"/>
        <w:rPr>
          <w:rFonts w:ascii="Univers" w:hAnsi="Univers" w:cs="Univers"/>
        </w:rPr>
      </w:pPr>
    </w:p>
    <w:p w14:paraId="54123416" w14:textId="77777777" w:rsidR="00373558" w:rsidRPr="007E5004" w:rsidRDefault="00373558">
      <w:pPr>
        <w:pStyle w:val="Listepuces1"/>
        <w:tabs>
          <w:tab w:val="left" w:pos="720"/>
        </w:tabs>
        <w:spacing w:line="240" w:lineRule="auto"/>
      </w:pPr>
      <w:r w:rsidRPr="007E5004">
        <w:t>Copie certifiée conforme à l'original délivrée en unique exemplaire pour être remise à l'établissement de crédit en cas de cession ou de nantissement de droit commun en cas de cession ou de nantissement de créance de :</w:t>
      </w:r>
    </w:p>
    <w:p w14:paraId="59651F09" w14:textId="77777777" w:rsidR="00373558" w:rsidRPr="007E5004" w:rsidRDefault="00373558">
      <w:pPr>
        <w:tabs>
          <w:tab w:val="left" w:pos="851"/>
        </w:tabs>
        <w:ind w:left="1695" w:hanging="1695"/>
      </w:pPr>
      <w:bookmarkStart w:id="24" w:name="__Fieldmark__20_1150968716"/>
    </w:p>
    <w:p w14:paraId="17647D74" w14:textId="77777777" w:rsidR="00373558" w:rsidRPr="007E5004" w:rsidRDefault="00373558">
      <w:pPr>
        <w:tabs>
          <w:tab w:val="left" w:pos="851"/>
        </w:tabs>
        <w:ind w:left="1695" w:hanging="1695"/>
        <w:rPr>
          <w:rFonts w:ascii="Arial" w:hAnsi="Arial" w:cs="Arial"/>
        </w:rPr>
      </w:pPr>
      <w:r w:rsidRPr="007E5004">
        <w:tab/>
      </w:r>
      <w:bookmarkStart w:id="25" w:name="__Fieldmark__20_1048183035"/>
      <w:r w:rsidRPr="007E5004">
        <w:fldChar w:fldCharType="begin">
          <w:ffData>
            <w:name w:val=""/>
            <w:enabled/>
            <w:calcOnExit w:val="0"/>
            <w:checkBox>
              <w:sizeAuto/>
              <w:default w:val="0"/>
              <w:checked w:val="0"/>
            </w:checkBox>
          </w:ffData>
        </w:fldChar>
      </w:r>
      <w:r w:rsidRPr="007E5004">
        <w:instrText xml:space="preserve"> FORMCHECKBOX </w:instrText>
      </w:r>
      <w:r w:rsidR="00283280">
        <w:fldChar w:fldCharType="separate"/>
      </w:r>
      <w:r w:rsidRPr="007E5004">
        <w:fldChar w:fldCharType="end"/>
      </w:r>
      <w:bookmarkEnd w:id="24"/>
      <w:bookmarkEnd w:id="25"/>
      <w:r w:rsidRPr="007E5004">
        <w:tab/>
      </w:r>
      <w:proofErr w:type="gramStart"/>
      <w:r w:rsidRPr="007E5004">
        <w:rPr>
          <w:rFonts w:ascii="Arial" w:hAnsi="Arial" w:cs="Arial"/>
        </w:rPr>
        <w:t>la</w:t>
      </w:r>
      <w:proofErr w:type="gramEnd"/>
      <w:r w:rsidRPr="007E5004">
        <w:rPr>
          <w:rFonts w:ascii="Arial" w:hAnsi="Arial" w:cs="Arial"/>
        </w:rPr>
        <w:t xml:space="preserve"> totalité du marché global dont le montant est de :</w:t>
      </w:r>
    </w:p>
    <w:p w14:paraId="052D952C" w14:textId="77777777" w:rsidR="00373558" w:rsidRPr="007E5004" w:rsidRDefault="00373558">
      <w:pPr>
        <w:tabs>
          <w:tab w:val="left" w:pos="851"/>
        </w:tabs>
        <w:ind w:left="1695" w:hanging="1695"/>
        <w:rPr>
          <w:rFonts w:ascii="Arial" w:hAnsi="Arial" w:cs="Arial"/>
        </w:rPr>
      </w:pPr>
      <w:r w:rsidRPr="007E5004">
        <w:rPr>
          <w:rFonts w:ascii="Arial" w:hAnsi="Arial" w:cs="Arial"/>
        </w:rPr>
        <w:tab/>
      </w:r>
      <w:r w:rsidRPr="007E5004">
        <w:rPr>
          <w:rFonts w:ascii="Arial" w:hAnsi="Arial" w:cs="Arial"/>
        </w:rPr>
        <w:tab/>
      </w:r>
      <w:r w:rsidRPr="007E5004">
        <w:rPr>
          <w:rFonts w:ascii="Arial" w:hAnsi="Arial" w:cs="Arial"/>
          <w:i/>
          <w:sz w:val="18"/>
          <w:szCs w:val="18"/>
        </w:rPr>
        <w:t>(</w:t>
      </w:r>
      <w:proofErr w:type="gramStart"/>
      <w:r w:rsidRPr="007E5004">
        <w:rPr>
          <w:rFonts w:ascii="Arial" w:hAnsi="Arial" w:cs="Arial"/>
          <w:i/>
          <w:sz w:val="18"/>
          <w:szCs w:val="18"/>
        </w:rPr>
        <w:t>indiquer</w:t>
      </w:r>
      <w:proofErr w:type="gramEnd"/>
      <w:r w:rsidRPr="007E5004">
        <w:rPr>
          <w:rFonts w:ascii="Arial" w:hAnsi="Arial" w:cs="Arial"/>
          <w:i/>
          <w:sz w:val="18"/>
          <w:szCs w:val="18"/>
        </w:rPr>
        <w:t xml:space="preserve"> le montant en chiffres et en lettres)</w:t>
      </w:r>
      <w:r w:rsidRPr="007E5004">
        <w:rPr>
          <w:rFonts w:ascii="Arial" w:hAnsi="Arial" w:cs="Arial"/>
        </w:rPr>
        <w:t xml:space="preserve"> </w:t>
      </w:r>
    </w:p>
    <w:p w14:paraId="40C07E25" w14:textId="77777777" w:rsidR="00373558" w:rsidRPr="007E5004" w:rsidRDefault="00373558">
      <w:pPr>
        <w:tabs>
          <w:tab w:val="left" w:pos="851"/>
        </w:tabs>
        <w:ind w:left="1695" w:hanging="1695"/>
        <w:rPr>
          <w:rFonts w:ascii="Arial" w:hAnsi="Arial" w:cs="Arial"/>
        </w:rPr>
      </w:pPr>
    </w:p>
    <w:p w14:paraId="33B41E05" w14:textId="77777777" w:rsidR="00373558" w:rsidRPr="007E5004" w:rsidRDefault="00373558">
      <w:pPr>
        <w:tabs>
          <w:tab w:val="left" w:pos="851"/>
        </w:tabs>
        <w:ind w:left="1695" w:hanging="1695"/>
      </w:pPr>
    </w:p>
    <w:p w14:paraId="1FF071B9" w14:textId="77777777" w:rsidR="00373558" w:rsidRPr="007E5004" w:rsidRDefault="00373558">
      <w:pPr>
        <w:tabs>
          <w:tab w:val="left" w:pos="851"/>
        </w:tabs>
        <w:ind w:left="1695" w:hanging="1695"/>
      </w:pPr>
    </w:p>
    <w:p w14:paraId="664779C1" w14:textId="77777777" w:rsidR="00373558" w:rsidRPr="007E5004" w:rsidRDefault="00373558">
      <w:pPr>
        <w:tabs>
          <w:tab w:val="left" w:pos="851"/>
        </w:tabs>
        <w:ind w:left="1695" w:hanging="1695"/>
      </w:pPr>
    </w:p>
    <w:p w14:paraId="5F16E01D" w14:textId="77777777" w:rsidR="00373558" w:rsidRPr="007E5004" w:rsidRDefault="00373558">
      <w:pPr>
        <w:tabs>
          <w:tab w:val="left" w:pos="851"/>
        </w:tabs>
        <w:ind w:left="1695" w:hanging="1695"/>
        <w:rPr>
          <w:rFonts w:ascii="Arial" w:hAnsi="Arial" w:cs="Arial"/>
        </w:rPr>
      </w:pPr>
      <w:bookmarkStart w:id="26" w:name="__Fieldmark__21_1150968716"/>
      <w:r w:rsidRPr="007E5004">
        <w:tab/>
      </w:r>
      <w:bookmarkStart w:id="27" w:name="__Fieldmark__21_1048183035"/>
      <w:r w:rsidRPr="007E5004">
        <w:fldChar w:fldCharType="begin">
          <w:ffData>
            <w:name w:val=""/>
            <w:enabled/>
            <w:calcOnExit w:val="0"/>
            <w:checkBox>
              <w:sizeAuto/>
              <w:default w:val="0"/>
              <w:checked w:val="0"/>
            </w:checkBox>
          </w:ffData>
        </w:fldChar>
      </w:r>
      <w:r w:rsidRPr="007E5004">
        <w:instrText xml:space="preserve"> FORMCHECKBOX </w:instrText>
      </w:r>
      <w:r w:rsidR="00283280">
        <w:fldChar w:fldCharType="separate"/>
      </w:r>
      <w:r w:rsidRPr="007E5004">
        <w:fldChar w:fldCharType="end"/>
      </w:r>
      <w:bookmarkEnd w:id="26"/>
      <w:bookmarkEnd w:id="27"/>
      <w:r w:rsidRPr="007E5004">
        <w:tab/>
      </w:r>
      <w:proofErr w:type="gramStart"/>
      <w:r w:rsidRPr="007E5004">
        <w:rPr>
          <w:rFonts w:ascii="Arial" w:hAnsi="Arial" w:cs="Arial"/>
        </w:rPr>
        <w:t>la</w:t>
      </w:r>
      <w:proofErr w:type="gramEnd"/>
      <w:r w:rsidRPr="007E5004">
        <w:rPr>
          <w:rFonts w:ascii="Arial" w:hAnsi="Arial" w:cs="Arial"/>
        </w:rPr>
        <w:t xml:space="preserve"> totalité du bon de commande n° _____________ afférent au marché dont le montant est de :</w:t>
      </w:r>
    </w:p>
    <w:p w14:paraId="0BA0B42C" w14:textId="77777777" w:rsidR="00373558" w:rsidRPr="007E5004" w:rsidRDefault="00373558">
      <w:pPr>
        <w:tabs>
          <w:tab w:val="left" w:pos="851"/>
        </w:tabs>
        <w:ind w:left="1695" w:hanging="1695"/>
        <w:rPr>
          <w:rFonts w:ascii="Arial" w:hAnsi="Arial" w:cs="Arial"/>
        </w:rPr>
      </w:pPr>
      <w:r w:rsidRPr="007E5004">
        <w:rPr>
          <w:rFonts w:ascii="Arial" w:hAnsi="Arial" w:cs="Arial"/>
        </w:rPr>
        <w:tab/>
      </w:r>
      <w:r w:rsidRPr="007E5004">
        <w:rPr>
          <w:rFonts w:ascii="Arial" w:hAnsi="Arial" w:cs="Arial"/>
        </w:rPr>
        <w:tab/>
      </w:r>
      <w:r w:rsidRPr="007E5004">
        <w:rPr>
          <w:rFonts w:ascii="Arial" w:hAnsi="Arial" w:cs="Arial"/>
          <w:i/>
          <w:sz w:val="18"/>
          <w:szCs w:val="18"/>
        </w:rPr>
        <w:t>(</w:t>
      </w:r>
      <w:proofErr w:type="gramStart"/>
      <w:r w:rsidRPr="007E5004">
        <w:rPr>
          <w:rFonts w:ascii="Arial" w:hAnsi="Arial" w:cs="Arial"/>
          <w:i/>
          <w:sz w:val="18"/>
          <w:szCs w:val="18"/>
        </w:rPr>
        <w:t>indiquer</w:t>
      </w:r>
      <w:proofErr w:type="gramEnd"/>
      <w:r w:rsidRPr="007E5004">
        <w:rPr>
          <w:rFonts w:ascii="Arial" w:hAnsi="Arial" w:cs="Arial"/>
          <w:i/>
          <w:sz w:val="18"/>
          <w:szCs w:val="18"/>
        </w:rPr>
        <w:t xml:space="preserve"> le montant en chiffres et en lettres)</w:t>
      </w:r>
      <w:r w:rsidRPr="007E5004">
        <w:rPr>
          <w:rFonts w:ascii="Arial" w:hAnsi="Arial" w:cs="Arial"/>
        </w:rPr>
        <w:t xml:space="preserve"> </w:t>
      </w:r>
    </w:p>
    <w:p w14:paraId="2F2CA439" w14:textId="77777777" w:rsidR="00373558" w:rsidRPr="007E5004" w:rsidRDefault="00373558">
      <w:pPr>
        <w:tabs>
          <w:tab w:val="left" w:pos="851"/>
        </w:tabs>
        <w:ind w:left="1695" w:hanging="1695"/>
        <w:rPr>
          <w:rFonts w:ascii="Arial" w:hAnsi="Arial" w:cs="Arial"/>
        </w:rPr>
      </w:pPr>
    </w:p>
    <w:p w14:paraId="5EA4E6F0" w14:textId="77777777" w:rsidR="00373558" w:rsidRPr="007E5004" w:rsidRDefault="00373558">
      <w:pPr>
        <w:tabs>
          <w:tab w:val="left" w:pos="851"/>
        </w:tabs>
        <w:ind w:left="1695" w:hanging="1695"/>
        <w:rPr>
          <w:rFonts w:ascii="Arial" w:hAnsi="Arial" w:cs="Arial"/>
        </w:rPr>
      </w:pPr>
    </w:p>
    <w:p w14:paraId="773C62EB" w14:textId="77777777" w:rsidR="00373558" w:rsidRPr="007E5004" w:rsidRDefault="00373558">
      <w:pPr>
        <w:tabs>
          <w:tab w:val="left" w:pos="851"/>
        </w:tabs>
        <w:ind w:left="1695" w:hanging="1695"/>
      </w:pPr>
    </w:p>
    <w:p w14:paraId="62ABDA7D" w14:textId="77777777" w:rsidR="00373558" w:rsidRPr="007E5004" w:rsidRDefault="00373558">
      <w:pPr>
        <w:tabs>
          <w:tab w:val="left" w:pos="851"/>
        </w:tabs>
        <w:ind w:left="1695" w:hanging="1695"/>
      </w:pPr>
    </w:p>
    <w:p w14:paraId="75E9D6D5" w14:textId="77777777" w:rsidR="00373558" w:rsidRPr="007E5004" w:rsidRDefault="00373558">
      <w:pPr>
        <w:tabs>
          <w:tab w:val="left" w:pos="851"/>
        </w:tabs>
        <w:ind w:left="1695" w:hanging="1695"/>
        <w:rPr>
          <w:rFonts w:ascii="Arial" w:hAnsi="Arial" w:cs="Arial"/>
        </w:rPr>
      </w:pPr>
      <w:bookmarkStart w:id="28" w:name="__Fieldmark__22_1150968716"/>
      <w:r w:rsidRPr="007E5004">
        <w:tab/>
      </w:r>
      <w:bookmarkStart w:id="29" w:name="__Fieldmark__22_1048183035"/>
      <w:r w:rsidRPr="007E5004">
        <w:fldChar w:fldCharType="begin">
          <w:ffData>
            <w:name w:val=""/>
            <w:enabled/>
            <w:calcOnExit w:val="0"/>
            <w:checkBox>
              <w:sizeAuto/>
              <w:default w:val="0"/>
              <w:checked w:val="0"/>
            </w:checkBox>
          </w:ffData>
        </w:fldChar>
      </w:r>
      <w:r w:rsidRPr="007E5004">
        <w:instrText xml:space="preserve"> FORMCHECKBOX </w:instrText>
      </w:r>
      <w:r w:rsidR="00283280">
        <w:fldChar w:fldCharType="separate"/>
      </w:r>
      <w:r w:rsidRPr="007E5004">
        <w:fldChar w:fldCharType="end"/>
      </w:r>
      <w:bookmarkEnd w:id="28"/>
      <w:bookmarkEnd w:id="29"/>
      <w:r w:rsidRPr="007E5004">
        <w:tab/>
      </w:r>
      <w:proofErr w:type="gramStart"/>
      <w:r w:rsidRPr="007E5004">
        <w:rPr>
          <w:rFonts w:ascii="Arial" w:hAnsi="Arial" w:cs="Arial"/>
        </w:rPr>
        <w:t>la</w:t>
      </w:r>
      <w:proofErr w:type="gramEnd"/>
      <w:r w:rsidRPr="007E5004">
        <w:rPr>
          <w:rFonts w:ascii="Arial" w:hAnsi="Arial" w:cs="Arial"/>
        </w:rPr>
        <w:t xml:space="preserve"> partie des prestations évaluées à : </w:t>
      </w:r>
    </w:p>
    <w:p w14:paraId="26E39906" w14:textId="77777777" w:rsidR="00373558" w:rsidRPr="007E5004" w:rsidRDefault="00373558">
      <w:pPr>
        <w:tabs>
          <w:tab w:val="left" w:pos="851"/>
        </w:tabs>
        <w:ind w:left="1695" w:hanging="1695"/>
        <w:rPr>
          <w:rFonts w:ascii="Liberation Sans" w:hAnsi="Liberation Sans" w:cs="Liberation Sans"/>
        </w:rPr>
      </w:pPr>
      <w:r w:rsidRPr="007E5004">
        <w:rPr>
          <w:rFonts w:ascii="Arial" w:hAnsi="Arial" w:cs="Arial"/>
        </w:rPr>
        <w:tab/>
      </w:r>
      <w:r w:rsidRPr="007E5004">
        <w:rPr>
          <w:rFonts w:ascii="Arial" w:hAnsi="Arial" w:cs="Arial"/>
        </w:rPr>
        <w:tab/>
      </w:r>
      <w:r w:rsidRPr="007E5004">
        <w:rPr>
          <w:rFonts w:ascii="Arial" w:hAnsi="Arial" w:cs="Arial"/>
          <w:i/>
          <w:sz w:val="18"/>
          <w:szCs w:val="18"/>
        </w:rPr>
        <w:t>(</w:t>
      </w:r>
      <w:proofErr w:type="gramStart"/>
      <w:r w:rsidRPr="007E5004">
        <w:rPr>
          <w:rFonts w:ascii="Arial" w:hAnsi="Arial" w:cs="Arial"/>
          <w:i/>
          <w:sz w:val="18"/>
          <w:szCs w:val="18"/>
        </w:rPr>
        <w:t>indiquer</w:t>
      </w:r>
      <w:proofErr w:type="gramEnd"/>
      <w:r w:rsidRPr="007E5004">
        <w:rPr>
          <w:rFonts w:ascii="Arial" w:hAnsi="Arial" w:cs="Arial"/>
          <w:i/>
          <w:sz w:val="18"/>
          <w:szCs w:val="18"/>
        </w:rPr>
        <w:t xml:space="preserve"> le montant en chiffres et en lettres)</w:t>
      </w:r>
      <w:r w:rsidRPr="007E5004">
        <w:rPr>
          <w:rFonts w:ascii="Arial" w:hAnsi="Arial" w:cs="Arial"/>
        </w:rPr>
        <w:t xml:space="preserve"> </w:t>
      </w:r>
    </w:p>
    <w:p w14:paraId="04724789" w14:textId="77777777" w:rsidR="00373558" w:rsidRPr="007E5004" w:rsidRDefault="00373558">
      <w:pPr>
        <w:pStyle w:val="fcasegauche"/>
        <w:tabs>
          <w:tab w:val="left" w:leader="dot" w:pos="10206"/>
        </w:tabs>
        <w:spacing w:before="60" w:after="0"/>
        <w:ind w:left="0" w:firstLine="0"/>
        <w:rPr>
          <w:rFonts w:ascii="Liberation Sans" w:hAnsi="Liberation Sans" w:cs="Liberation Sans"/>
        </w:rPr>
      </w:pPr>
    </w:p>
    <w:p w14:paraId="2F2F09C5" w14:textId="77777777" w:rsidR="00373558" w:rsidRPr="007E5004" w:rsidRDefault="00373558">
      <w:pPr>
        <w:pStyle w:val="fcasegauche"/>
        <w:tabs>
          <w:tab w:val="left" w:leader="dot" w:pos="10206"/>
        </w:tabs>
        <w:spacing w:before="60" w:after="0"/>
        <w:ind w:left="0" w:firstLine="0"/>
        <w:rPr>
          <w:rFonts w:ascii="Liberation Sans" w:hAnsi="Liberation Sans" w:cs="Liberation Sans"/>
        </w:rPr>
      </w:pPr>
    </w:p>
    <w:p w14:paraId="3A968A7B" w14:textId="77777777" w:rsidR="00373558" w:rsidRPr="007E5004" w:rsidRDefault="00373558">
      <w:pPr>
        <w:tabs>
          <w:tab w:val="left" w:pos="851"/>
        </w:tabs>
        <w:ind w:left="1695" w:hanging="1695"/>
        <w:rPr>
          <w:rFonts w:ascii="Arial" w:hAnsi="Arial" w:cs="Arial"/>
        </w:rPr>
      </w:pPr>
      <w:r w:rsidRPr="007E5004">
        <w:tab/>
      </w:r>
      <w:r w:rsidRPr="007E5004">
        <w:tab/>
      </w:r>
      <w:proofErr w:type="gramStart"/>
      <w:r w:rsidRPr="007E5004">
        <w:rPr>
          <w:rFonts w:ascii="Arial" w:hAnsi="Arial" w:cs="Arial"/>
        </w:rPr>
        <w:t>et</w:t>
      </w:r>
      <w:proofErr w:type="gramEnd"/>
      <w:r w:rsidRPr="007E5004">
        <w:rPr>
          <w:rFonts w:ascii="Arial" w:hAnsi="Arial" w:cs="Arial"/>
        </w:rPr>
        <w:t xml:space="preserve"> devant être exécutées par :  </w:t>
      </w:r>
    </w:p>
    <w:p w14:paraId="3C4B6833" w14:textId="77777777" w:rsidR="00373558" w:rsidRPr="007E5004" w:rsidRDefault="00373558">
      <w:pPr>
        <w:tabs>
          <w:tab w:val="left" w:pos="851"/>
        </w:tabs>
        <w:ind w:left="1695" w:hanging="1695"/>
        <w:rPr>
          <w:rFonts w:cs="Arial"/>
        </w:rPr>
      </w:pPr>
      <w:r w:rsidRPr="007E5004">
        <w:rPr>
          <w:rFonts w:ascii="Arial" w:hAnsi="Arial" w:cs="Arial"/>
        </w:rPr>
        <w:tab/>
      </w:r>
      <w:r w:rsidRPr="007E5004">
        <w:rPr>
          <w:rFonts w:ascii="Arial" w:hAnsi="Arial" w:cs="Arial"/>
        </w:rPr>
        <w:tab/>
      </w:r>
      <w:proofErr w:type="gramStart"/>
      <w:r w:rsidRPr="007E5004">
        <w:rPr>
          <w:rFonts w:ascii="Arial" w:hAnsi="Arial" w:cs="Arial"/>
        </w:rPr>
        <w:t>en</w:t>
      </w:r>
      <w:proofErr w:type="gramEnd"/>
      <w:r w:rsidRPr="007E5004">
        <w:rPr>
          <w:rFonts w:ascii="Arial" w:hAnsi="Arial" w:cs="Arial"/>
        </w:rPr>
        <w:t xml:space="preserve"> qualité de :                                              </w:t>
      </w:r>
      <w:bookmarkStart w:id="30" w:name="__Fieldmark__23_1048183035"/>
      <w:r w:rsidRPr="007E5004">
        <w:fldChar w:fldCharType="begin">
          <w:ffData>
            <w:name w:val=""/>
            <w:enabled/>
            <w:calcOnExit w:val="0"/>
            <w:checkBox>
              <w:sizeAuto/>
              <w:default w:val="0"/>
              <w:checked w:val="0"/>
            </w:checkBox>
          </w:ffData>
        </w:fldChar>
      </w:r>
      <w:r w:rsidRPr="007E5004">
        <w:instrText xml:space="preserve"> FORMCHECKBOX </w:instrText>
      </w:r>
      <w:r w:rsidR="00283280">
        <w:fldChar w:fldCharType="separate"/>
      </w:r>
      <w:r w:rsidRPr="007E5004">
        <w:rPr>
          <w:rFonts w:ascii="Arial" w:hAnsi="Arial" w:cs="Arial"/>
        </w:rPr>
        <w:fldChar w:fldCharType="end"/>
      </w:r>
      <w:bookmarkEnd w:id="30"/>
      <w:r w:rsidRPr="007E5004">
        <w:rPr>
          <w:rFonts w:ascii="Arial" w:hAnsi="Arial" w:cs="Arial"/>
        </w:rPr>
        <w:t xml:space="preserve">  co-traitant                   </w:t>
      </w:r>
      <w:bookmarkStart w:id="31" w:name="__Fieldmark__24_1048183035"/>
      <w:r w:rsidRPr="007E5004">
        <w:fldChar w:fldCharType="begin">
          <w:ffData>
            <w:name w:val=""/>
            <w:enabled/>
            <w:calcOnExit w:val="0"/>
            <w:checkBox>
              <w:sizeAuto/>
              <w:default w:val="0"/>
              <w:checked w:val="0"/>
            </w:checkBox>
          </w:ffData>
        </w:fldChar>
      </w:r>
      <w:r w:rsidRPr="007E5004">
        <w:instrText xml:space="preserve"> FORMCHECKBOX </w:instrText>
      </w:r>
      <w:r w:rsidR="00283280">
        <w:fldChar w:fldCharType="separate"/>
      </w:r>
      <w:r w:rsidRPr="007E5004">
        <w:rPr>
          <w:rFonts w:ascii="Arial" w:hAnsi="Arial" w:cs="Arial"/>
        </w:rPr>
        <w:fldChar w:fldCharType="end"/>
      </w:r>
      <w:bookmarkEnd w:id="31"/>
      <w:r w:rsidRPr="007E5004">
        <w:rPr>
          <w:rFonts w:ascii="Arial" w:hAnsi="Arial" w:cs="Arial"/>
        </w:rPr>
        <w:t xml:space="preserve"> sous-traitant</w:t>
      </w:r>
    </w:p>
    <w:p w14:paraId="33E94C5D" w14:textId="77777777" w:rsidR="00373558" w:rsidRPr="007E5004" w:rsidRDefault="00373558">
      <w:pPr>
        <w:pStyle w:val="Listepuces1"/>
        <w:tabs>
          <w:tab w:val="left" w:pos="720"/>
        </w:tabs>
        <w:overflowPunct w:val="0"/>
        <w:autoSpaceDE w:val="0"/>
        <w:spacing w:line="240" w:lineRule="auto"/>
        <w:textAlignment w:val="baseline"/>
      </w:pPr>
    </w:p>
    <w:p w14:paraId="18234B7A" w14:textId="77777777" w:rsidR="00373558" w:rsidRPr="007E5004" w:rsidRDefault="00373558">
      <w:pPr>
        <w:tabs>
          <w:tab w:val="left" w:pos="3402"/>
          <w:tab w:val="left" w:pos="6237"/>
          <w:tab w:val="left" w:pos="9072"/>
          <w:tab w:val="left" w:pos="9923"/>
        </w:tabs>
        <w:spacing w:before="120"/>
        <w:rPr>
          <w:rFonts w:cs="Liberation Sans"/>
        </w:rPr>
      </w:pPr>
      <w:r w:rsidRPr="007E5004">
        <w:rPr>
          <w:rFonts w:cs="Liberation Sans"/>
        </w:rPr>
        <w:tab/>
      </w:r>
    </w:p>
    <w:p w14:paraId="1D1349EF" w14:textId="77777777" w:rsidR="00373558" w:rsidRPr="007E5004" w:rsidRDefault="00373558">
      <w:pPr>
        <w:tabs>
          <w:tab w:val="left" w:pos="3402"/>
          <w:tab w:val="left" w:pos="6237"/>
          <w:tab w:val="left" w:pos="9072"/>
          <w:tab w:val="left" w:pos="9923"/>
        </w:tabs>
        <w:spacing w:before="120"/>
        <w:rPr>
          <w:rFonts w:cs="Liberation Sans"/>
        </w:rPr>
      </w:pPr>
    </w:p>
    <w:p w14:paraId="08081BA9" w14:textId="77777777" w:rsidR="00373558" w:rsidRPr="007E5004" w:rsidRDefault="00373558">
      <w:pPr>
        <w:tabs>
          <w:tab w:val="left" w:pos="3402"/>
          <w:tab w:val="left" w:pos="6237"/>
          <w:tab w:val="left" w:pos="9072"/>
          <w:tab w:val="left" w:pos="9923"/>
        </w:tabs>
        <w:spacing w:before="120"/>
        <w:rPr>
          <w:rFonts w:cs="Liberation Sans"/>
        </w:rPr>
      </w:pPr>
      <w:r w:rsidRPr="007E5004">
        <w:rPr>
          <w:rFonts w:cs="Liberation Sans"/>
        </w:rPr>
        <w:tab/>
      </w:r>
      <w:r w:rsidRPr="007E5004">
        <w:rPr>
          <w:rFonts w:cs="Liberation Sans"/>
        </w:rPr>
        <w:tab/>
        <w:t xml:space="preserve">A                   </w:t>
      </w:r>
      <w:proofErr w:type="gramStart"/>
      <w:r w:rsidRPr="007E5004">
        <w:rPr>
          <w:rFonts w:cs="Liberation Sans"/>
        </w:rPr>
        <w:t xml:space="preserve">  ,</w:t>
      </w:r>
      <w:proofErr w:type="gramEnd"/>
      <w:r w:rsidRPr="007E5004">
        <w:rPr>
          <w:rFonts w:cs="Liberation Sans"/>
        </w:rPr>
        <w:t xml:space="preserve"> le               </w:t>
      </w:r>
      <w:r w:rsidRPr="007E5004">
        <w:rPr>
          <w:rFonts w:cs="Liberation Sans"/>
        </w:rPr>
        <w:tab/>
      </w:r>
    </w:p>
    <w:p w14:paraId="3A19E0F6" w14:textId="77777777" w:rsidR="00373558" w:rsidRPr="007E5004" w:rsidRDefault="00373558">
      <w:pPr>
        <w:tabs>
          <w:tab w:val="left" w:pos="6237"/>
        </w:tabs>
        <w:spacing w:before="120"/>
        <w:rPr>
          <w:rFonts w:cs="Liberation Sans"/>
        </w:rPr>
      </w:pPr>
      <w:r w:rsidRPr="007E5004">
        <w:rPr>
          <w:rFonts w:cs="Liberation Sans"/>
        </w:rPr>
        <w:tab/>
      </w:r>
      <w:r w:rsidRPr="007E5004">
        <w:rPr>
          <w:rFonts w:cs="Liberation Sans"/>
        </w:rPr>
        <w:tab/>
        <w:t xml:space="preserve">Signature </w:t>
      </w:r>
      <w:r w:rsidRPr="007E5004">
        <w:rPr>
          <w:rStyle w:val="Appelnotedebasdep2"/>
          <w:rFonts w:cs="Liberation Sans"/>
        </w:rPr>
        <w:footnoteReference w:id="4"/>
      </w:r>
    </w:p>
    <w:p w14:paraId="0DD80A8C" w14:textId="77777777" w:rsidR="00373558" w:rsidRPr="007E5004" w:rsidRDefault="00373558">
      <w:pPr>
        <w:tabs>
          <w:tab w:val="left" w:pos="851"/>
        </w:tabs>
        <w:jc w:val="both"/>
        <w:rPr>
          <w:rFonts w:cs="Liberation Sans"/>
        </w:rPr>
      </w:pPr>
    </w:p>
    <w:p w14:paraId="341953C8" w14:textId="77777777" w:rsidR="00373558" w:rsidRPr="007E5004" w:rsidRDefault="00373558">
      <w:pPr>
        <w:tabs>
          <w:tab w:val="left" w:pos="851"/>
        </w:tabs>
        <w:jc w:val="both"/>
      </w:pPr>
    </w:p>
    <w:p w14:paraId="4AAFFEF7" w14:textId="77777777" w:rsidR="00373558" w:rsidRPr="007E5004" w:rsidRDefault="00373558">
      <w:pPr>
        <w:tabs>
          <w:tab w:val="left" w:pos="851"/>
        </w:tabs>
        <w:jc w:val="both"/>
      </w:pPr>
    </w:p>
    <w:p w14:paraId="5CD5255E" w14:textId="77777777" w:rsidR="00373558" w:rsidRPr="007E5004" w:rsidRDefault="00373558">
      <w:pPr>
        <w:tabs>
          <w:tab w:val="left" w:pos="851"/>
        </w:tabs>
        <w:jc w:val="both"/>
      </w:pPr>
    </w:p>
    <w:p w14:paraId="7807669B" w14:textId="77777777" w:rsidR="00373558" w:rsidRPr="007E5004" w:rsidRDefault="00373558">
      <w:pPr>
        <w:tabs>
          <w:tab w:val="left" w:pos="851"/>
        </w:tabs>
        <w:jc w:val="both"/>
      </w:pPr>
    </w:p>
    <w:p w14:paraId="4EF831E2" w14:textId="77777777" w:rsidR="00373558" w:rsidRPr="007E5004" w:rsidRDefault="00373558">
      <w:pPr>
        <w:tabs>
          <w:tab w:val="left" w:pos="851"/>
        </w:tabs>
        <w:jc w:val="both"/>
      </w:pPr>
    </w:p>
    <w:p w14:paraId="6E8B10A6" w14:textId="77777777" w:rsidR="002235FE" w:rsidRDefault="002235FE">
      <w:pPr>
        <w:suppressAutoHyphens w:val="0"/>
        <w:rPr>
          <w:rFonts w:ascii="Arial" w:hAnsi="Arial" w:cs="Arial"/>
        </w:rPr>
      </w:pPr>
      <w:r>
        <w:rPr>
          <w:b/>
        </w:rPr>
        <w:br w:type="page"/>
      </w:r>
    </w:p>
    <w:p w14:paraId="4BE5CAD0" w14:textId="0397B86E" w:rsidR="00373558" w:rsidRPr="007E5004" w:rsidRDefault="00373558">
      <w:pPr>
        <w:pStyle w:val="Titre4"/>
        <w:pBdr>
          <w:top w:val="single" w:sz="4" w:space="1" w:color="000000"/>
          <w:left w:val="single" w:sz="4" w:space="4" w:color="000000"/>
          <w:bottom w:val="single" w:sz="4" w:space="1" w:color="000000"/>
          <w:right w:val="single" w:sz="4" w:space="4" w:color="000000"/>
        </w:pBdr>
        <w:shd w:val="clear" w:color="auto" w:fill="66CCFF"/>
        <w:tabs>
          <w:tab w:val="left" w:pos="851"/>
        </w:tabs>
        <w:jc w:val="center"/>
        <w:rPr>
          <w:sz w:val="28"/>
          <w:szCs w:val="28"/>
          <w:shd w:val="clear" w:color="auto" w:fill="66CCFF"/>
        </w:rPr>
      </w:pPr>
      <w:r w:rsidRPr="007E5004">
        <w:rPr>
          <w:sz w:val="28"/>
          <w:szCs w:val="28"/>
          <w:shd w:val="clear" w:color="auto" w:fill="66CCFF"/>
        </w:rPr>
        <w:lastRenderedPageBreak/>
        <w:t>ANNEXE - GROUPEMENT</w:t>
      </w:r>
    </w:p>
    <w:p w14:paraId="49A2756A" w14:textId="77777777" w:rsidR="00373558" w:rsidRPr="007E5004" w:rsidRDefault="00373558">
      <w:pPr>
        <w:tabs>
          <w:tab w:val="left" w:pos="851"/>
        </w:tabs>
        <w:jc w:val="both"/>
        <w:rPr>
          <w:rFonts w:ascii="Arial" w:hAnsi="Arial" w:cs="Arial"/>
          <w:sz w:val="28"/>
          <w:szCs w:val="28"/>
          <w:shd w:val="clear" w:color="auto" w:fill="66CCFF"/>
        </w:rPr>
      </w:pPr>
    </w:p>
    <w:p w14:paraId="787F33E7" w14:textId="77777777" w:rsidR="00373558" w:rsidRPr="007E5004" w:rsidRDefault="00373558">
      <w:pPr>
        <w:tabs>
          <w:tab w:val="left" w:pos="851"/>
        </w:tabs>
        <w:jc w:val="both"/>
        <w:rPr>
          <w:rFonts w:ascii="Arial" w:hAnsi="Arial" w:cs="Arial"/>
        </w:rPr>
      </w:pPr>
      <w:r w:rsidRPr="007E5004">
        <w:rPr>
          <w:rFonts w:ascii="Arial" w:hAnsi="Arial" w:cs="Arial"/>
        </w:rPr>
        <w:t xml:space="preserve">Cette annexe est à compléter pour chaque membre du groupement </w:t>
      </w:r>
      <w:r w:rsidRPr="007E5004">
        <w:rPr>
          <w:rFonts w:ascii="Arial" w:hAnsi="Arial" w:cs="Arial"/>
          <w:b/>
        </w:rPr>
        <w:t>uniquement en cas de paiement sur des comptes bancaires séparés</w:t>
      </w:r>
      <w:r w:rsidRPr="007E5004">
        <w:rPr>
          <w:rFonts w:ascii="Arial" w:hAnsi="Arial" w:cs="Arial"/>
        </w:rPr>
        <w:t>.</w:t>
      </w:r>
    </w:p>
    <w:p w14:paraId="42F7214D" w14:textId="77777777" w:rsidR="00373558" w:rsidRPr="007E5004" w:rsidRDefault="00373558">
      <w:pPr>
        <w:tabs>
          <w:tab w:val="left" w:pos="851"/>
        </w:tabs>
        <w:jc w:val="both"/>
        <w:rPr>
          <w:rFonts w:ascii="Arial" w:hAnsi="Arial" w:cs="Arial"/>
        </w:rPr>
      </w:pPr>
      <w:r w:rsidRPr="007E5004">
        <w:rPr>
          <w:rFonts w:ascii="Arial" w:hAnsi="Arial" w:cs="Arial"/>
        </w:rPr>
        <w:t>Cette annexe est à reproduire en tant que de besoin, une fiche par co-traitant.</w:t>
      </w:r>
    </w:p>
    <w:p w14:paraId="1DC54E88" w14:textId="77777777" w:rsidR="00373558" w:rsidRPr="007E5004" w:rsidRDefault="00373558">
      <w:pPr>
        <w:tabs>
          <w:tab w:val="left" w:pos="851"/>
        </w:tabs>
        <w:jc w:val="both"/>
        <w:rPr>
          <w:rFonts w:ascii="Arial" w:hAnsi="Arial" w:cs="Arial"/>
        </w:rPr>
      </w:pPr>
    </w:p>
    <w:p w14:paraId="35627CCA" w14:textId="77777777" w:rsidR="00373558" w:rsidRPr="007E5004" w:rsidRDefault="00373558">
      <w:pPr>
        <w:tabs>
          <w:tab w:val="left" w:pos="851"/>
        </w:tabs>
        <w:jc w:val="both"/>
        <w:rPr>
          <w:rFonts w:ascii="Arial" w:hAnsi="Arial" w:cs="Arial"/>
        </w:rPr>
      </w:pPr>
    </w:p>
    <w:p w14:paraId="1E5A32DE" w14:textId="77777777" w:rsidR="00373558" w:rsidRPr="007E5004" w:rsidRDefault="00373558">
      <w:pPr>
        <w:tabs>
          <w:tab w:val="left" w:pos="851"/>
          <w:tab w:val="left" w:pos="6237"/>
        </w:tabs>
        <w:rPr>
          <w:rFonts w:ascii="Arial" w:hAnsi="Arial" w:cs="Arial"/>
          <w:b/>
          <w:sz w:val="28"/>
          <w:szCs w:val="28"/>
        </w:rPr>
      </w:pPr>
      <w:r w:rsidRPr="007E5004">
        <w:rPr>
          <w:rFonts w:ascii="Arial" w:hAnsi="Arial" w:cs="Arial"/>
          <w:b/>
          <w:sz w:val="28"/>
          <w:szCs w:val="28"/>
        </w:rPr>
        <w:t>Membre du groupement n°…</w:t>
      </w:r>
    </w:p>
    <w:p w14:paraId="055E2E31" w14:textId="77777777" w:rsidR="00373558" w:rsidRPr="007E5004" w:rsidRDefault="00373558">
      <w:pPr>
        <w:tabs>
          <w:tab w:val="left" w:pos="851"/>
        </w:tabs>
        <w:jc w:val="both"/>
        <w:rPr>
          <w:rFonts w:ascii="Arial" w:hAnsi="Arial" w:cs="Arial"/>
          <w:b/>
          <w:sz w:val="28"/>
          <w:szCs w:val="28"/>
        </w:rPr>
      </w:pPr>
    </w:p>
    <w:p w14:paraId="091EC27B" w14:textId="77777777" w:rsidR="00373558" w:rsidRPr="007E5004" w:rsidRDefault="00373558">
      <w:pPr>
        <w:tabs>
          <w:tab w:val="left" w:pos="851"/>
        </w:tabs>
        <w:jc w:val="both"/>
        <w:rPr>
          <w:rFonts w:ascii="Arial" w:hAnsi="Arial" w:cs="Arial"/>
        </w:rPr>
      </w:pPr>
    </w:p>
    <w:p w14:paraId="7C179064"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Nom, prénom et qualité du signataire</w:t>
      </w:r>
      <w:r w:rsidRPr="007E5004">
        <w:rPr>
          <w:rStyle w:val="Appelnotedebasdep2"/>
          <w:rFonts w:ascii="Arial" w:hAnsi="Arial" w:cs="Arial"/>
        </w:rPr>
        <w:footnoteReference w:id="5"/>
      </w:r>
      <w:r w:rsidRPr="007E5004">
        <w:rPr>
          <w:rFonts w:ascii="Arial" w:hAnsi="Arial" w:cs="Arial"/>
        </w:rPr>
        <w:t> :</w:t>
      </w:r>
    </w:p>
    <w:p w14:paraId="2F0B56DF" w14:textId="77777777" w:rsidR="00373558" w:rsidRPr="007E5004" w:rsidRDefault="00373558">
      <w:pPr>
        <w:tabs>
          <w:tab w:val="left" w:pos="851"/>
        </w:tabs>
        <w:jc w:val="both"/>
        <w:rPr>
          <w:rFonts w:ascii="Arial" w:hAnsi="Arial" w:cs="Arial"/>
        </w:rPr>
      </w:pPr>
    </w:p>
    <w:p w14:paraId="61107D4E"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 xml:space="preserve">Raison sociale telle que figurant au </w:t>
      </w:r>
      <w:proofErr w:type="spellStart"/>
      <w:r w:rsidRPr="007E5004">
        <w:rPr>
          <w:rFonts w:ascii="Arial" w:hAnsi="Arial" w:cs="Arial"/>
        </w:rPr>
        <w:t>KBis</w:t>
      </w:r>
      <w:proofErr w:type="spellEnd"/>
      <w:r w:rsidRPr="007E5004">
        <w:rPr>
          <w:rFonts w:ascii="Arial" w:hAnsi="Arial" w:cs="Arial"/>
        </w:rPr>
        <w:t xml:space="preserve"> :</w:t>
      </w:r>
    </w:p>
    <w:p w14:paraId="50A40070" w14:textId="77777777" w:rsidR="00373558" w:rsidRPr="007E5004" w:rsidRDefault="00373558">
      <w:pPr>
        <w:tabs>
          <w:tab w:val="left" w:pos="851"/>
        </w:tabs>
        <w:jc w:val="both"/>
        <w:rPr>
          <w:rFonts w:ascii="Arial" w:hAnsi="Arial" w:cs="Arial"/>
        </w:rPr>
      </w:pPr>
    </w:p>
    <w:p w14:paraId="3EB1A021"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Nom commercial, le cas échéant :</w:t>
      </w:r>
    </w:p>
    <w:p w14:paraId="3F58EADB" w14:textId="77777777" w:rsidR="00373558" w:rsidRPr="007E5004" w:rsidRDefault="00373558">
      <w:pPr>
        <w:tabs>
          <w:tab w:val="left" w:pos="851"/>
        </w:tabs>
        <w:jc w:val="both"/>
        <w:rPr>
          <w:rFonts w:ascii="Arial" w:hAnsi="Arial" w:cs="Arial"/>
        </w:rPr>
      </w:pPr>
    </w:p>
    <w:p w14:paraId="5136975E"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Forme juridique :</w:t>
      </w:r>
    </w:p>
    <w:p w14:paraId="3659D9C0" w14:textId="77777777" w:rsidR="00373558" w:rsidRPr="007E5004" w:rsidRDefault="00373558">
      <w:pPr>
        <w:tabs>
          <w:tab w:val="left" w:pos="851"/>
        </w:tabs>
        <w:jc w:val="both"/>
        <w:rPr>
          <w:rFonts w:ascii="Arial" w:hAnsi="Arial" w:cs="Arial"/>
        </w:rPr>
      </w:pPr>
    </w:p>
    <w:p w14:paraId="3003641B"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Adresse de l’établissement :</w:t>
      </w:r>
    </w:p>
    <w:p w14:paraId="0D2432FC" w14:textId="77777777" w:rsidR="00373558" w:rsidRPr="007E5004" w:rsidRDefault="00373558">
      <w:pPr>
        <w:tabs>
          <w:tab w:val="left" w:pos="851"/>
        </w:tabs>
        <w:jc w:val="both"/>
        <w:rPr>
          <w:rFonts w:ascii="Arial" w:hAnsi="Arial" w:cs="Arial"/>
        </w:rPr>
      </w:pPr>
    </w:p>
    <w:p w14:paraId="40C4927D" w14:textId="77777777" w:rsidR="00373558" w:rsidRPr="007E5004" w:rsidRDefault="00373558">
      <w:pPr>
        <w:tabs>
          <w:tab w:val="left" w:pos="851"/>
        </w:tabs>
        <w:jc w:val="both"/>
        <w:rPr>
          <w:rFonts w:ascii="Arial" w:hAnsi="Arial" w:cs="Arial"/>
        </w:rPr>
      </w:pPr>
    </w:p>
    <w:p w14:paraId="50348DF1" w14:textId="77777777" w:rsidR="00373558" w:rsidRPr="007E5004" w:rsidRDefault="00373558">
      <w:pPr>
        <w:tabs>
          <w:tab w:val="left" w:pos="851"/>
        </w:tabs>
        <w:jc w:val="both"/>
        <w:rPr>
          <w:rFonts w:ascii="Arial" w:hAnsi="Arial" w:cs="Arial"/>
        </w:rPr>
      </w:pPr>
    </w:p>
    <w:p w14:paraId="0B3629CD"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Adresse du siège social (si différente) :</w:t>
      </w:r>
    </w:p>
    <w:p w14:paraId="37EE4962" w14:textId="77777777" w:rsidR="00373558" w:rsidRPr="007E5004" w:rsidRDefault="00373558">
      <w:pPr>
        <w:tabs>
          <w:tab w:val="left" w:pos="851"/>
        </w:tabs>
        <w:jc w:val="both"/>
        <w:rPr>
          <w:rFonts w:ascii="Arial" w:hAnsi="Arial" w:cs="Arial"/>
        </w:rPr>
      </w:pPr>
    </w:p>
    <w:p w14:paraId="4B81F903"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 xml:space="preserve">n° de téléphone : </w:t>
      </w:r>
    </w:p>
    <w:p w14:paraId="543ABBB5" w14:textId="77777777" w:rsidR="00373558" w:rsidRPr="007E5004" w:rsidRDefault="00373558">
      <w:pPr>
        <w:tabs>
          <w:tab w:val="left" w:pos="851"/>
        </w:tabs>
        <w:jc w:val="both"/>
        <w:rPr>
          <w:rFonts w:ascii="Arial" w:hAnsi="Arial" w:cs="Arial"/>
        </w:rPr>
      </w:pPr>
    </w:p>
    <w:p w14:paraId="6C4003DD"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Courriel :</w:t>
      </w:r>
    </w:p>
    <w:p w14:paraId="6EE131D0" w14:textId="77777777" w:rsidR="00373558" w:rsidRPr="007E5004" w:rsidRDefault="00373558">
      <w:pPr>
        <w:tabs>
          <w:tab w:val="left" w:pos="851"/>
        </w:tabs>
        <w:jc w:val="both"/>
        <w:rPr>
          <w:rFonts w:ascii="Arial" w:hAnsi="Arial" w:cs="Arial"/>
        </w:rPr>
      </w:pPr>
    </w:p>
    <w:p w14:paraId="5040F491"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Code APE :</w:t>
      </w:r>
    </w:p>
    <w:p w14:paraId="66F35031" w14:textId="77777777" w:rsidR="00373558" w:rsidRPr="007E5004" w:rsidRDefault="00373558">
      <w:pPr>
        <w:tabs>
          <w:tab w:val="left" w:pos="851"/>
        </w:tabs>
        <w:jc w:val="both"/>
        <w:rPr>
          <w:rFonts w:ascii="Arial" w:hAnsi="Arial" w:cs="Arial"/>
        </w:rPr>
      </w:pPr>
    </w:p>
    <w:p w14:paraId="1F5848C3"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N° de SIRET :</w:t>
      </w:r>
    </w:p>
    <w:p w14:paraId="18EC15F7" w14:textId="77777777" w:rsidR="00373558" w:rsidRPr="007E5004" w:rsidRDefault="00373558">
      <w:pPr>
        <w:tabs>
          <w:tab w:val="left" w:pos="851"/>
        </w:tabs>
        <w:jc w:val="both"/>
        <w:rPr>
          <w:rFonts w:ascii="Arial" w:hAnsi="Arial" w:cs="Arial"/>
        </w:rPr>
      </w:pPr>
    </w:p>
    <w:p w14:paraId="34137641" w14:textId="77777777" w:rsidR="00373558" w:rsidRPr="007E5004" w:rsidRDefault="00373558">
      <w:pPr>
        <w:tabs>
          <w:tab w:val="left" w:pos="851"/>
        </w:tabs>
        <w:jc w:val="both"/>
        <w:rPr>
          <w:rFonts w:ascii="Arial" w:hAnsi="Arial" w:cs="Arial"/>
        </w:rPr>
      </w:pPr>
    </w:p>
    <w:p w14:paraId="69AC6710"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Compte (s) à créditer</w:t>
      </w:r>
      <w:r w:rsidRPr="007E5004">
        <w:rPr>
          <w:rStyle w:val="Appelnotedebasdep2"/>
          <w:rFonts w:ascii="Arial" w:hAnsi="Arial" w:cs="Arial"/>
        </w:rPr>
        <w:footnoteReference w:id="6"/>
      </w:r>
      <w:r w:rsidRPr="007E5004">
        <w:rPr>
          <w:rFonts w:ascii="Arial" w:hAnsi="Arial" w:cs="Arial"/>
        </w:rPr>
        <w:t xml:space="preserve"> :</w:t>
      </w:r>
    </w:p>
    <w:p w14:paraId="15FACDA5" w14:textId="77777777" w:rsidR="00373558" w:rsidRPr="007E5004" w:rsidRDefault="00373558">
      <w:pPr>
        <w:tabs>
          <w:tab w:val="left" w:pos="851"/>
        </w:tabs>
        <w:jc w:val="both"/>
        <w:rPr>
          <w:rFonts w:ascii="Arial" w:hAnsi="Arial" w:cs="Arial"/>
        </w:rPr>
      </w:pPr>
    </w:p>
    <w:p w14:paraId="51AFFDF2" w14:textId="77777777" w:rsidR="00373558" w:rsidRPr="007E5004" w:rsidRDefault="00373558">
      <w:pPr>
        <w:tabs>
          <w:tab w:val="left" w:pos="851"/>
        </w:tabs>
        <w:jc w:val="both"/>
        <w:rPr>
          <w:rFonts w:ascii="Arial" w:hAnsi="Arial" w:cs="Arial"/>
        </w:rPr>
      </w:pPr>
      <w:r w:rsidRPr="007E5004">
        <w:rPr>
          <w:rFonts w:ascii="Arial" w:hAnsi="Arial" w:cs="Arial"/>
        </w:rPr>
        <w:tab/>
        <w:t>Nom de l’établissement bancaire :</w:t>
      </w:r>
    </w:p>
    <w:p w14:paraId="67ADFFEF" w14:textId="77777777" w:rsidR="00373558" w:rsidRPr="007E5004" w:rsidRDefault="00373558">
      <w:pPr>
        <w:tabs>
          <w:tab w:val="left" w:pos="851"/>
        </w:tabs>
        <w:jc w:val="both"/>
        <w:rPr>
          <w:rFonts w:ascii="Arial" w:hAnsi="Arial" w:cs="Arial"/>
        </w:rPr>
      </w:pPr>
    </w:p>
    <w:p w14:paraId="1940578E" w14:textId="77777777" w:rsidR="00373558" w:rsidRPr="007E5004" w:rsidRDefault="00373558">
      <w:pPr>
        <w:tabs>
          <w:tab w:val="left" w:pos="851"/>
        </w:tabs>
        <w:jc w:val="both"/>
        <w:rPr>
          <w:rFonts w:ascii="Arial" w:hAnsi="Arial" w:cs="Arial"/>
        </w:rPr>
      </w:pPr>
    </w:p>
    <w:p w14:paraId="546BB35C" w14:textId="77777777" w:rsidR="00373558" w:rsidRPr="007E5004" w:rsidRDefault="00373558">
      <w:pPr>
        <w:tabs>
          <w:tab w:val="left" w:pos="851"/>
        </w:tabs>
        <w:jc w:val="both"/>
        <w:rPr>
          <w:rFonts w:ascii="Arial" w:hAnsi="Arial" w:cs="Arial"/>
        </w:rPr>
      </w:pPr>
    </w:p>
    <w:p w14:paraId="42CCA2EB" w14:textId="0451D5C6" w:rsidR="00373558" w:rsidRDefault="00373558">
      <w:pPr>
        <w:tabs>
          <w:tab w:val="left" w:pos="851"/>
        </w:tabs>
        <w:jc w:val="both"/>
        <w:rPr>
          <w:rFonts w:ascii="Arial" w:hAnsi="Arial" w:cs="Arial"/>
        </w:rPr>
      </w:pPr>
      <w:r w:rsidRPr="007E5004">
        <w:rPr>
          <w:rFonts w:ascii="Arial" w:hAnsi="Arial" w:cs="Arial"/>
        </w:rPr>
        <w:tab/>
      </w:r>
      <w:r w:rsidR="003774D0">
        <w:rPr>
          <w:rFonts w:ascii="Arial" w:hAnsi="Arial" w:cs="Arial"/>
        </w:rPr>
        <w:t>IBAN</w:t>
      </w:r>
      <w:r w:rsidRPr="007E5004">
        <w:rPr>
          <w:rFonts w:ascii="Arial" w:hAnsi="Arial" w:cs="Arial"/>
        </w:rPr>
        <w:t xml:space="preserve"> :</w:t>
      </w:r>
    </w:p>
    <w:p w14:paraId="3F92EAB0" w14:textId="77777777" w:rsidR="00373558" w:rsidRDefault="00373558">
      <w:pPr>
        <w:tabs>
          <w:tab w:val="left" w:pos="851"/>
        </w:tabs>
        <w:jc w:val="both"/>
        <w:rPr>
          <w:rFonts w:ascii="Arial" w:hAnsi="Arial" w:cs="Arial"/>
        </w:rPr>
      </w:pPr>
    </w:p>
    <w:p w14:paraId="02422933" w14:textId="77777777" w:rsidR="00373558" w:rsidRDefault="00373558">
      <w:pPr>
        <w:tabs>
          <w:tab w:val="left" w:pos="851"/>
        </w:tabs>
        <w:jc w:val="both"/>
        <w:rPr>
          <w:rFonts w:ascii="Arial" w:hAnsi="Arial" w:cs="Arial"/>
        </w:rPr>
      </w:pPr>
    </w:p>
    <w:p w14:paraId="3F33330A" w14:textId="77777777" w:rsidR="00373558" w:rsidRDefault="00373558">
      <w:pPr>
        <w:tabs>
          <w:tab w:val="left" w:pos="851"/>
        </w:tabs>
        <w:jc w:val="both"/>
        <w:rPr>
          <w:rFonts w:ascii="Arial" w:hAnsi="Arial" w:cs="Arial"/>
        </w:rPr>
      </w:pPr>
    </w:p>
    <w:p w14:paraId="2A39D23D" w14:textId="77777777" w:rsidR="00373558" w:rsidRDefault="00373558">
      <w:pPr>
        <w:tabs>
          <w:tab w:val="left" w:pos="851"/>
        </w:tabs>
        <w:jc w:val="both"/>
        <w:rPr>
          <w:rFonts w:ascii="Arial" w:hAnsi="Arial" w:cs="Arial"/>
        </w:rPr>
      </w:pPr>
    </w:p>
    <w:p w14:paraId="07434335" w14:textId="77777777" w:rsidR="00373558" w:rsidRDefault="00373558">
      <w:pPr>
        <w:tabs>
          <w:tab w:val="left" w:pos="851"/>
        </w:tabs>
        <w:jc w:val="both"/>
        <w:rPr>
          <w:rFonts w:ascii="Arial" w:hAnsi="Arial" w:cs="Arial"/>
        </w:rPr>
      </w:pPr>
    </w:p>
    <w:p w14:paraId="3A7601F3" w14:textId="77777777" w:rsidR="00373558" w:rsidRDefault="00373558">
      <w:pPr>
        <w:tabs>
          <w:tab w:val="left" w:pos="851"/>
        </w:tabs>
        <w:jc w:val="both"/>
      </w:pPr>
    </w:p>
    <w:p w14:paraId="5C359BDF" w14:textId="77777777" w:rsidR="00373558" w:rsidRDefault="00373558">
      <w:pPr>
        <w:tabs>
          <w:tab w:val="left" w:pos="851"/>
        </w:tabs>
        <w:jc w:val="both"/>
      </w:pPr>
    </w:p>
    <w:p w14:paraId="0FA996A0" w14:textId="77777777" w:rsidR="00373558" w:rsidRDefault="00373558">
      <w:pPr>
        <w:tabs>
          <w:tab w:val="left" w:pos="851"/>
        </w:tabs>
        <w:jc w:val="both"/>
      </w:pPr>
    </w:p>
    <w:p w14:paraId="78043F14" w14:textId="77777777" w:rsidR="00373558" w:rsidRDefault="00373558">
      <w:pPr>
        <w:tabs>
          <w:tab w:val="left" w:pos="851"/>
        </w:tabs>
        <w:jc w:val="both"/>
      </w:pPr>
    </w:p>
    <w:p w14:paraId="55F4E2FE" w14:textId="77777777" w:rsidR="00373558" w:rsidRDefault="00373558">
      <w:pPr>
        <w:tabs>
          <w:tab w:val="left" w:pos="851"/>
        </w:tabs>
        <w:jc w:val="both"/>
      </w:pPr>
    </w:p>
    <w:p w14:paraId="2EB50683" w14:textId="77777777" w:rsidR="00373558" w:rsidRDefault="00373558">
      <w:pPr>
        <w:tabs>
          <w:tab w:val="left" w:pos="851"/>
        </w:tabs>
        <w:jc w:val="both"/>
      </w:pPr>
    </w:p>
    <w:p w14:paraId="71C79A11" w14:textId="77777777" w:rsidR="00373558" w:rsidRDefault="00373558">
      <w:pPr>
        <w:tabs>
          <w:tab w:val="left" w:pos="851"/>
        </w:tabs>
        <w:jc w:val="both"/>
      </w:pPr>
    </w:p>
    <w:p w14:paraId="116E6D26" w14:textId="77777777" w:rsidR="00373558" w:rsidRDefault="00373558">
      <w:pPr>
        <w:tabs>
          <w:tab w:val="left" w:pos="851"/>
        </w:tabs>
        <w:jc w:val="both"/>
      </w:pPr>
    </w:p>
    <w:p w14:paraId="545DFEBB" w14:textId="77777777" w:rsidR="00373558" w:rsidRDefault="00373558">
      <w:pPr>
        <w:tabs>
          <w:tab w:val="left" w:pos="851"/>
        </w:tabs>
        <w:jc w:val="both"/>
      </w:pPr>
    </w:p>
    <w:p w14:paraId="2DBAD6C0" w14:textId="77777777" w:rsidR="00373558" w:rsidRDefault="00373558">
      <w:pPr>
        <w:pStyle w:val="Corpsdetexte21"/>
      </w:pPr>
    </w:p>
    <w:sectPr w:rsidR="00373558" w:rsidSect="002235FE">
      <w:type w:val="continuous"/>
      <w:pgSz w:w="11906" w:h="16838"/>
      <w:pgMar w:top="454" w:right="851" w:bottom="736" w:left="851" w:header="10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1A34C" w14:textId="77777777" w:rsidR="00B34257" w:rsidRDefault="00B34257">
      <w:r>
        <w:separator/>
      </w:r>
    </w:p>
  </w:endnote>
  <w:endnote w:type="continuationSeparator" w:id="0">
    <w:p w14:paraId="54DBE2A6" w14:textId="77777777" w:rsidR="00B34257" w:rsidRDefault="00B34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rianne">
    <w:panose1 w:val="02000000000000000000"/>
    <w:charset w:val="00"/>
    <w:family w:val="auto"/>
    <w:pitch w:val="variable"/>
    <w:sig w:usb0="0000000F" w:usb1="00000000" w:usb2="00000000" w:usb3="00000000" w:csb0="00000003"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35" w:type="dxa"/>
      <w:tblLayout w:type="fixed"/>
      <w:tblCellMar>
        <w:left w:w="71" w:type="dxa"/>
        <w:right w:w="71" w:type="dxa"/>
      </w:tblCellMar>
      <w:tblLook w:val="0000" w:firstRow="0" w:lastRow="0" w:firstColumn="0" w:lastColumn="0" w:noHBand="0" w:noVBand="0"/>
    </w:tblPr>
    <w:tblGrid>
      <w:gridCol w:w="2835"/>
      <w:gridCol w:w="6237"/>
      <w:gridCol w:w="187"/>
      <w:gridCol w:w="567"/>
      <w:gridCol w:w="165"/>
      <w:gridCol w:w="544"/>
    </w:tblGrid>
    <w:tr w:rsidR="00373558" w14:paraId="602CF814" w14:textId="77777777" w:rsidTr="00EB1A76">
      <w:trPr>
        <w:trHeight w:val="284"/>
        <w:tblHeader/>
      </w:trPr>
      <w:tc>
        <w:tcPr>
          <w:tcW w:w="2835" w:type="dxa"/>
          <w:shd w:val="clear" w:color="auto" w:fill="66CCFF"/>
        </w:tcPr>
        <w:p w14:paraId="2CC9BFAC" w14:textId="222D6032" w:rsidR="00373558" w:rsidRDefault="001251E6" w:rsidP="009116FB">
          <w:pPr>
            <w:ind w:right="-638"/>
          </w:pPr>
          <w:r>
            <w:rPr>
              <w:rFonts w:ascii="Arial" w:hAnsi="Arial" w:cs="Arial"/>
              <w:b/>
            </w:rPr>
            <w:t>DGALN</w:t>
          </w:r>
          <w:r w:rsidR="00900005">
            <w:rPr>
              <w:rFonts w:ascii="Arial" w:hAnsi="Arial" w:cs="Arial"/>
              <w:b/>
            </w:rPr>
            <w:t>/</w:t>
          </w:r>
          <w:r w:rsidR="00EE6724">
            <w:rPr>
              <w:rFonts w:ascii="Arial" w:hAnsi="Arial" w:cs="Arial"/>
              <w:b/>
            </w:rPr>
            <w:t>DHUP/</w:t>
          </w:r>
          <w:r w:rsidR="009116FB">
            <w:rPr>
              <w:rFonts w:ascii="Arial" w:hAnsi="Arial" w:cs="Arial"/>
              <w:b/>
            </w:rPr>
            <w:t>AD</w:t>
          </w:r>
        </w:p>
      </w:tc>
      <w:tc>
        <w:tcPr>
          <w:tcW w:w="6237" w:type="dxa"/>
          <w:shd w:val="clear" w:color="auto" w:fill="66CCFF"/>
        </w:tcPr>
        <w:p w14:paraId="52CAE580" w14:textId="4A9961C6" w:rsidR="00373558" w:rsidRPr="007C5167" w:rsidRDefault="00D363E6" w:rsidP="001F3DA0">
          <w:pPr>
            <w:rPr>
              <w:rFonts w:ascii="Arial" w:hAnsi="Arial" w:cs="Arial"/>
              <w:b/>
              <w:i/>
            </w:rPr>
          </w:pPr>
          <w:r>
            <w:rPr>
              <w:rFonts w:ascii="Arial" w:hAnsi="Arial" w:cs="Arial"/>
              <w:b/>
              <w:i/>
            </w:rPr>
            <w:t xml:space="preserve">         </w:t>
          </w:r>
          <w:r w:rsidR="00373558">
            <w:rPr>
              <w:rFonts w:ascii="Arial" w:hAnsi="Arial" w:cs="Arial"/>
              <w:b/>
              <w:i/>
            </w:rPr>
            <w:t xml:space="preserve">AE </w:t>
          </w:r>
          <w:r w:rsidR="00033C19">
            <w:rPr>
              <w:rFonts w:ascii="Arial" w:hAnsi="Arial" w:cs="Arial"/>
              <w:b/>
              <w:i/>
            </w:rPr>
            <w:t>–</w:t>
          </w:r>
          <w:r w:rsidR="004A3956">
            <w:rPr>
              <w:rFonts w:ascii="Arial" w:hAnsi="Arial" w:cs="Arial"/>
              <w:b/>
              <w:i/>
            </w:rPr>
            <w:t xml:space="preserve"> </w:t>
          </w:r>
          <w:r w:rsidR="004A3956" w:rsidRPr="004A3956">
            <w:rPr>
              <w:rFonts w:ascii="Arial" w:hAnsi="Arial" w:cs="Arial"/>
              <w:b/>
              <w:i/>
            </w:rPr>
            <w:t>«</w:t>
          </w:r>
          <w:r w:rsidR="009116FB">
            <w:rPr>
              <w:rFonts w:ascii="Arial" w:hAnsi="Arial" w:cs="Arial"/>
              <w:b/>
              <w:i/>
            </w:rPr>
            <w:t xml:space="preserve"> </w:t>
          </w:r>
          <w:r w:rsidR="009116FB" w:rsidRPr="009116FB">
            <w:rPr>
              <w:rFonts w:ascii="Arial" w:hAnsi="Arial" w:cs="Arial"/>
              <w:b/>
              <w:i/>
            </w:rPr>
            <w:t>Analyses des coûts des infrastructures JOP 2030</w:t>
          </w:r>
          <w:r w:rsidR="009116FB">
            <w:rPr>
              <w:rFonts w:ascii="Arial" w:hAnsi="Arial" w:cs="Arial"/>
              <w:b/>
              <w:i/>
            </w:rPr>
            <w:t xml:space="preserve"> </w:t>
          </w:r>
          <w:r w:rsidR="004A3956" w:rsidRPr="004A3956">
            <w:rPr>
              <w:rFonts w:ascii="Arial" w:hAnsi="Arial" w:cs="Arial"/>
              <w:b/>
              <w:i/>
            </w:rPr>
            <w:t>»</w:t>
          </w:r>
          <w:r w:rsidR="001F3DA0" w:rsidRPr="001F3DA0">
            <w:rPr>
              <w:rFonts w:ascii="Arial" w:hAnsi="Arial" w:cs="Arial"/>
              <w:b/>
              <w:i/>
            </w:rPr>
            <w:t xml:space="preserve"> </w:t>
          </w:r>
          <w:r w:rsidR="00D0431A" w:rsidRPr="00D0431A">
            <w:rPr>
              <w:rFonts w:ascii="Arial" w:hAnsi="Arial" w:cs="Arial"/>
              <w:b/>
              <w:i/>
            </w:rPr>
            <w:t xml:space="preserve"> </w:t>
          </w:r>
        </w:p>
      </w:tc>
      <w:tc>
        <w:tcPr>
          <w:tcW w:w="187" w:type="dxa"/>
          <w:shd w:val="clear" w:color="auto" w:fill="66CCFF"/>
        </w:tcPr>
        <w:p w14:paraId="4CD34C4C" w14:textId="3F242A1D" w:rsidR="00373558" w:rsidRDefault="00373558">
          <w:pPr>
            <w:tabs>
              <w:tab w:val="center" w:pos="1366"/>
              <w:tab w:val="right" w:pos="2733"/>
            </w:tabs>
          </w:pPr>
        </w:p>
      </w:tc>
      <w:tc>
        <w:tcPr>
          <w:tcW w:w="567" w:type="dxa"/>
          <w:shd w:val="clear" w:color="auto" w:fill="66CCFF"/>
        </w:tcPr>
        <w:p w14:paraId="6122CF8E" w14:textId="78D0A5CD" w:rsidR="00373558" w:rsidRDefault="0037355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F6FC1">
            <w:rPr>
              <w:rStyle w:val="Numrodepage"/>
              <w:rFonts w:cs="Arial"/>
              <w:b/>
              <w:noProof/>
            </w:rPr>
            <w:t>8</w:t>
          </w:r>
          <w:r>
            <w:rPr>
              <w:rStyle w:val="Numrodepage"/>
              <w:rFonts w:cs="Arial"/>
              <w:b/>
            </w:rPr>
            <w:fldChar w:fldCharType="end"/>
          </w:r>
        </w:p>
      </w:tc>
      <w:tc>
        <w:tcPr>
          <w:tcW w:w="165" w:type="dxa"/>
          <w:shd w:val="clear" w:color="auto" w:fill="66CCFF"/>
        </w:tcPr>
        <w:p w14:paraId="0F817386" w14:textId="77777777" w:rsidR="00373558" w:rsidRDefault="00373558">
          <w:pPr>
            <w:jc w:val="center"/>
          </w:pPr>
          <w:r>
            <w:rPr>
              <w:rFonts w:ascii="Arial" w:hAnsi="Arial" w:cs="Arial"/>
              <w:b/>
            </w:rPr>
            <w:t>/</w:t>
          </w:r>
        </w:p>
      </w:tc>
      <w:tc>
        <w:tcPr>
          <w:tcW w:w="544" w:type="dxa"/>
          <w:shd w:val="clear" w:color="auto" w:fill="66CCFF"/>
        </w:tcPr>
        <w:p w14:paraId="74399599" w14:textId="79681E2E" w:rsidR="00373558" w:rsidRDefault="00373558">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3F6FC1">
            <w:rPr>
              <w:rStyle w:val="Numrodepage"/>
              <w:rFonts w:cs="Arial"/>
              <w:b/>
              <w:noProof/>
            </w:rPr>
            <w:t>8</w:t>
          </w:r>
          <w:r>
            <w:rPr>
              <w:rStyle w:val="Numrodepage"/>
              <w:rFonts w:cs="Arial"/>
              <w:b/>
            </w:rPr>
            <w:fldChar w:fldCharType="end"/>
          </w:r>
        </w:p>
      </w:tc>
    </w:tr>
  </w:tbl>
  <w:p w14:paraId="38360DE1" w14:textId="77777777" w:rsidR="00373558" w:rsidRDefault="003735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6F088" w14:textId="77777777" w:rsidR="00B34257" w:rsidRDefault="00B34257">
      <w:r>
        <w:separator/>
      </w:r>
    </w:p>
  </w:footnote>
  <w:footnote w:type="continuationSeparator" w:id="0">
    <w:p w14:paraId="4E415135" w14:textId="77777777" w:rsidR="00B34257" w:rsidRDefault="00B34257">
      <w:r>
        <w:continuationSeparator/>
      </w:r>
    </w:p>
  </w:footnote>
  <w:footnote w:id="1">
    <w:p w14:paraId="6324D632" w14:textId="77777777" w:rsidR="00373558" w:rsidRDefault="00373558">
      <w:pPr>
        <w:pStyle w:val="Notedebasdepage"/>
      </w:pPr>
      <w:r>
        <w:rPr>
          <w:rStyle w:val="Caractresdenotedebasdepage"/>
          <w:rFonts w:ascii="Arial" w:hAnsi="Arial"/>
        </w:rPr>
        <w:footnoteRef/>
      </w:r>
      <w:r>
        <w:rPr>
          <w:rFonts w:ascii="Arial" w:eastAsia="Arial" w:hAnsi="Arial" w:cs="Arial"/>
        </w:rPr>
        <w:tab/>
        <w:t xml:space="preserve"> </w:t>
      </w:r>
      <w:r>
        <w:rPr>
          <w:rFonts w:ascii="Arial" w:hAnsi="Arial" w:cs="Arial"/>
          <w:sz w:val="16"/>
          <w:szCs w:val="16"/>
        </w:rPr>
        <w:t>En cas de paiement sur des comptes séparés, compléter l’annexe - groupement</w:t>
      </w:r>
    </w:p>
  </w:footnote>
  <w:footnote w:id="2">
    <w:p w14:paraId="173A2464" w14:textId="77777777" w:rsidR="00373558" w:rsidRDefault="0037355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En cas de paiement sur un compte unique, il s’agit obligatoirement du compte du mandataire du groupement</w:t>
      </w:r>
      <w:r>
        <w:rPr>
          <w:rFonts w:ascii="Arial" w:hAnsi="Arial" w:cs="Arial"/>
        </w:rPr>
        <w:t>.</w:t>
      </w:r>
    </w:p>
  </w:footnote>
  <w:footnote w:id="3">
    <w:p w14:paraId="2C92DD35" w14:textId="77777777" w:rsidR="00373558" w:rsidRDefault="00373558">
      <w:pPr>
        <w:pStyle w:val="Notedebasdepage"/>
      </w:pPr>
      <w:r>
        <w:rPr>
          <w:rStyle w:val="Caractresdenotedebasdepage"/>
          <w:rFonts w:ascii="Arial" w:hAnsi="Arial"/>
        </w:rPr>
        <w:footnoteRef/>
      </w:r>
      <w:r>
        <w:rPr>
          <w:rFonts w:eastAsia="Univers"/>
        </w:rPr>
        <w:tab/>
        <w:t xml:space="preserve"> </w:t>
      </w:r>
      <w:r>
        <w:rPr>
          <w:rFonts w:ascii="Arial" w:hAnsi="Arial" w:cs="Arial"/>
          <w:sz w:val="16"/>
          <w:szCs w:val="16"/>
        </w:rPr>
        <w:t>Partie à remplir par l’administration</w:t>
      </w:r>
    </w:p>
  </w:footnote>
  <w:footnote w:id="4">
    <w:p w14:paraId="193CFBAB" w14:textId="77777777" w:rsidR="00373558" w:rsidRDefault="00373558">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Date et signature originales</w:t>
      </w:r>
    </w:p>
  </w:footnote>
  <w:footnote w:id="5">
    <w:p w14:paraId="538F988D" w14:textId="77777777" w:rsidR="00373558" w:rsidRDefault="00373558">
      <w:pPr>
        <w:pStyle w:val="Notedebasdepage"/>
      </w:pPr>
      <w:r>
        <w:rPr>
          <w:rStyle w:val="Caractresdenotedebasdepage"/>
          <w:rFonts w:ascii="Arial" w:hAnsi="Arial"/>
        </w:rPr>
        <w:footnoteRef/>
      </w:r>
      <w:r>
        <w:rPr>
          <w:rFonts w:eastAsia="Univers"/>
        </w:rPr>
        <w:tab/>
        <w:t xml:space="preserve"> </w:t>
      </w:r>
      <w:r>
        <w:rPr>
          <w:rFonts w:ascii="Arial" w:hAnsi="Arial" w:cs="Arial"/>
          <w:sz w:val="16"/>
          <w:szCs w:val="16"/>
        </w:rPr>
        <w:t>Joindre délégation de pouvoirs</w:t>
      </w:r>
    </w:p>
  </w:footnote>
  <w:footnote w:id="6">
    <w:p w14:paraId="46DC335C" w14:textId="77777777" w:rsidR="00373558" w:rsidRDefault="0037355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Joindre un relevé d’identité bancaire ou postal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E8B0B" w14:textId="6B1A354E" w:rsidR="002235FE" w:rsidRDefault="002235FE">
    <w:pPr>
      <w:pStyle w:val="En-tte"/>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numFmt w:val="bullet"/>
      <w:lvlText w:val="-"/>
      <w:lvlJc w:val="left"/>
      <w:pPr>
        <w:tabs>
          <w:tab w:val="num" w:pos="720"/>
        </w:tabs>
        <w:ind w:left="720" w:hanging="360"/>
      </w:pPr>
      <w:rPr>
        <w:rFonts w:ascii="Arial" w:hAnsi="Arial" w:cs="Symbol" w:hint="default"/>
      </w:rPr>
    </w:lvl>
    <w:lvl w:ilvl="1">
      <w:start w:val="1"/>
      <w:numFmt w:val="bullet"/>
      <w:lvlText w:val=""/>
      <w:lvlJc w:val="left"/>
      <w:pPr>
        <w:tabs>
          <w:tab w:val="num" w:pos="1440"/>
        </w:tabs>
        <w:ind w:left="1440" w:hanging="360"/>
      </w:pPr>
      <w:rPr>
        <w:rFonts w:ascii="Wingdings" w:hAnsi="Wingdings" w:cs="Courier New" w:hint="default"/>
      </w:rPr>
    </w:lvl>
    <w:lvl w:ilvl="2">
      <w:start w:val="1"/>
      <w:numFmt w:val="bullet"/>
      <w:lvlText w:val=""/>
      <w:lvlJc w:val="left"/>
      <w:pPr>
        <w:tabs>
          <w:tab w:val="num" w:pos="2160"/>
        </w:tabs>
        <w:ind w:left="2160" w:hanging="360"/>
      </w:pPr>
      <w:rPr>
        <w:rFonts w:ascii="Wingdings" w:hAnsi="Wingdings" w:cs="Courier New"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Courier New"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Courier New" w:hint="default"/>
      </w:rPr>
    </w:lvl>
  </w:abstractNum>
  <w:abstractNum w:abstractNumId="2" w15:restartNumberingAfterBreak="0">
    <w:nsid w:val="025C3E2E"/>
    <w:multiLevelType w:val="hybridMultilevel"/>
    <w:tmpl w:val="3B825C0E"/>
    <w:lvl w:ilvl="0" w:tplc="040C0001">
      <w:start w:val="1"/>
      <w:numFmt w:val="bullet"/>
      <w:lvlText w:val=""/>
      <w:lvlJc w:val="left"/>
      <w:pPr>
        <w:ind w:left="1494"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381BFE"/>
    <w:multiLevelType w:val="hybridMultilevel"/>
    <w:tmpl w:val="16644EF0"/>
    <w:lvl w:ilvl="0" w:tplc="BAF82DEA">
      <w:numFmt w:val="bullet"/>
      <w:lvlText w:val="-"/>
      <w:lvlJc w:val="left"/>
      <w:pPr>
        <w:ind w:left="927" w:hanging="360"/>
      </w:pPr>
      <w:rPr>
        <w:rFonts w:ascii="Liberation Sans" w:eastAsia="SimSun" w:hAnsi="Liberation Sans" w:cs="Liberation San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10EA031A"/>
    <w:multiLevelType w:val="hybridMultilevel"/>
    <w:tmpl w:val="5AD4DF86"/>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5" w15:restartNumberingAfterBreak="0">
    <w:nsid w:val="11E47B19"/>
    <w:multiLevelType w:val="hybridMultilevel"/>
    <w:tmpl w:val="1AAED36C"/>
    <w:lvl w:ilvl="0" w:tplc="C596801C">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6" w15:restartNumberingAfterBreak="0">
    <w:nsid w:val="14C04B87"/>
    <w:multiLevelType w:val="hybridMultilevel"/>
    <w:tmpl w:val="C09A744A"/>
    <w:lvl w:ilvl="0" w:tplc="0762B0B6">
      <w:numFmt w:val="bullet"/>
      <w:lvlText w:val="-"/>
      <w:lvlJc w:val="left"/>
      <w:pPr>
        <w:ind w:left="1069" w:hanging="360"/>
      </w:pPr>
      <w:rPr>
        <w:rFonts w:ascii="Liberation Sans" w:eastAsia="SimSun" w:hAnsi="Liberation Sans" w:cs="Liberation San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7" w15:restartNumberingAfterBreak="0">
    <w:nsid w:val="1881451B"/>
    <w:multiLevelType w:val="hybridMultilevel"/>
    <w:tmpl w:val="BA7A58C6"/>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8" w15:restartNumberingAfterBreak="0">
    <w:nsid w:val="1B7B05C4"/>
    <w:multiLevelType w:val="hybridMultilevel"/>
    <w:tmpl w:val="2B8CF55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9" w15:restartNumberingAfterBreak="0">
    <w:nsid w:val="2632076C"/>
    <w:multiLevelType w:val="hybridMultilevel"/>
    <w:tmpl w:val="2CA62B6A"/>
    <w:lvl w:ilvl="0" w:tplc="4B42B604">
      <w:start w:val="1"/>
      <w:numFmt w:val="bullet"/>
      <w:lvlText w:val=""/>
      <w:lvlJc w:val="left"/>
      <w:pPr>
        <w:ind w:left="121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0" w15:restartNumberingAfterBreak="0">
    <w:nsid w:val="268911E1"/>
    <w:multiLevelType w:val="hybridMultilevel"/>
    <w:tmpl w:val="27BEEBFC"/>
    <w:lvl w:ilvl="0" w:tplc="5380AF6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03C4EDC"/>
    <w:multiLevelType w:val="hybridMultilevel"/>
    <w:tmpl w:val="2F0A00FC"/>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12" w15:restartNumberingAfterBreak="0">
    <w:nsid w:val="503D6EA4"/>
    <w:multiLevelType w:val="hybridMultilevel"/>
    <w:tmpl w:val="984C3232"/>
    <w:lvl w:ilvl="0" w:tplc="4B42B604">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97C03560">
      <w:start w:val="3"/>
      <w:numFmt w:val="bullet"/>
      <w:lvlText w:val="-"/>
      <w:lvlJc w:val="left"/>
      <w:pPr>
        <w:ind w:left="1800" w:hanging="360"/>
      </w:pPr>
      <w:rPr>
        <w:rFonts w:ascii="Arial" w:eastAsia="Arial" w:hAnsi="Arial" w:cs="Arial" w:hint="default"/>
      </w:rPr>
    </w:lvl>
    <w:lvl w:ilvl="3" w:tplc="17383202">
      <w:numFmt w:val="bullet"/>
      <w:lvlText w:val="•"/>
      <w:lvlJc w:val="left"/>
      <w:pPr>
        <w:ind w:left="2880" w:hanging="720"/>
      </w:pPr>
      <w:rPr>
        <w:rFonts w:ascii="Marianne" w:eastAsia="Microsoft Sans Serif" w:hAnsi="Marianne" w:cs="Microsoft Sans Serif"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5AAF2597"/>
    <w:multiLevelType w:val="hybridMultilevel"/>
    <w:tmpl w:val="9A149D40"/>
    <w:lvl w:ilvl="0" w:tplc="AB705AFA">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E966DF"/>
    <w:multiLevelType w:val="hybridMultilevel"/>
    <w:tmpl w:val="8F1CB762"/>
    <w:lvl w:ilvl="0" w:tplc="040C0001">
      <w:start w:val="1"/>
      <w:numFmt w:val="bullet"/>
      <w:lvlText w:val=""/>
      <w:lvlJc w:val="left"/>
      <w:pPr>
        <w:ind w:left="1620" w:hanging="360"/>
      </w:pPr>
      <w:rPr>
        <w:rFonts w:ascii="Symbol" w:hAnsi="Symbol" w:hint="default"/>
      </w:rPr>
    </w:lvl>
    <w:lvl w:ilvl="1" w:tplc="040C0003" w:tentative="1">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abstractNum w:abstractNumId="15" w15:restartNumberingAfterBreak="0">
    <w:nsid w:val="5B157E6F"/>
    <w:multiLevelType w:val="hybridMultilevel"/>
    <w:tmpl w:val="68AE5BDE"/>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15:restartNumberingAfterBreak="0">
    <w:nsid w:val="5D426F2E"/>
    <w:multiLevelType w:val="hybridMultilevel"/>
    <w:tmpl w:val="69C049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C664BC1"/>
    <w:multiLevelType w:val="multilevel"/>
    <w:tmpl w:val="C5DC35B8"/>
    <w:styleLink w:val="WW8Num2"/>
    <w:lvl w:ilvl="0">
      <w:numFmt w:val="bullet"/>
      <w:lvlText w:val=""/>
      <w:lvlJc w:val="left"/>
      <w:pPr>
        <w:ind w:hanging="360"/>
      </w:pPr>
      <w:rPr>
        <w:rFonts w:hAnsi="Symbol" w:hint="default"/>
        <w:sz w:val="17"/>
      </w:rPr>
    </w:lvl>
    <w:lvl w:ilvl="1">
      <w:numFmt w:val="bullet"/>
      <w:lvlText w:val="●"/>
      <w:lvlJc w:val="left"/>
      <w:pPr>
        <w:ind w:hanging="360"/>
      </w:pPr>
      <w:rPr>
        <w:rFonts w:ascii="Tahoma" w:hAnsi="Tahoma"/>
        <w:sz w:val="18"/>
      </w:rPr>
    </w:lvl>
    <w:lvl w:ilvl="2">
      <w:numFmt w:val="bullet"/>
      <w:lvlText w:val=""/>
      <w:lvlJc w:val="left"/>
      <w:pPr>
        <w:ind w:hanging="360"/>
      </w:pPr>
      <w:rPr>
        <w:rFonts w:hAnsi="Symbol" w:hint="default"/>
        <w:sz w:val="17"/>
      </w:rPr>
    </w:lvl>
    <w:lvl w:ilvl="3">
      <w:numFmt w:val="bullet"/>
      <w:lvlText w:val=""/>
      <w:lvlJc w:val="left"/>
      <w:pPr>
        <w:ind w:hanging="360"/>
      </w:pPr>
      <w:rPr>
        <w:rFonts w:hAnsi="Symbol" w:hint="default"/>
        <w:sz w:val="17"/>
      </w:rPr>
    </w:lvl>
    <w:lvl w:ilvl="4">
      <w:numFmt w:val="bullet"/>
      <w:lvlText w:val=""/>
      <w:lvlJc w:val="left"/>
      <w:pPr>
        <w:ind w:left="360" w:hanging="360"/>
      </w:pPr>
      <w:rPr>
        <w:rFonts w:hAnsi="Symbol" w:hint="default"/>
        <w:sz w:val="17"/>
      </w:rPr>
    </w:lvl>
    <w:lvl w:ilvl="5">
      <w:numFmt w:val="bullet"/>
      <w:lvlText w:val=""/>
      <w:lvlJc w:val="left"/>
      <w:pPr>
        <w:ind w:left="720" w:hanging="360"/>
      </w:pPr>
      <w:rPr>
        <w:rFonts w:hAnsi="Symbol" w:hint="default"/>
        <w:sz w:val="17"/>
      </w:rPr>
    </w:lvl>
    <w:lvl w:ilvl="6">
      <w:numFmt w:val="bullet"/>
      <w:lvlText w:val=""/>
      <w:lvlJc w:val="left"/>
      <w:pPr>
        <w:ind w:left="1080" w:hanging="360"/>
      </w:pPr>
      <w:rPr>
        <w:rFonts w:hAnsi="Symbol" w:hint="default"/>
        <w:sz w:val="17"/>
      </w:rPr>
    </w:lvl>
    <w:lvl w:ilvl="7">
      <w:numFmt w:val="bullet"/>
      <w:lvlText w:val=""/>
      <w:lvlJc w:val="left"/>
      <w:pPr>
        <w:ind w:left="1440" w:hanging="360"/>
      </w:pPr>
      <w:rPr>
        <w:rFonts w:hAnsi="Symbol" w:hint="default"/>
        <w:sz w:val="17"/>
      </w:rPr>
    </w:lvl>
    <w:lvl w:ilvl="8">
      <w:numFmt w:val="bullet"/>
      <w:lvlText w:val=""/>
      <w:lvlJc w:val="left"/>
      <w:pPr>
        <w:ind w:left="1800" w:hanging="360"/>
      </w:pPr>
      <w:rPr>
        <w:rFonts w:hAnsi="Symbol" w:hint="default"/>
        <w:sz w:val="17"/>
      </w:rPr>
    </w:lvl>
  </w:abstractNum>
  <w:abstractNum w:abstractNumId="18" w15:restartNumberingAfterBreak="0">
    <w:nsid w:val="7D126BA3"/>
    <w:multiLevelType w:val="hybridMultilevel"/>
    <w:tmpl w:val="651EBE08"/>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14"/>
  </w:num>
  <w:num w:numId="4">
    <w:abstractNumId w:val="7"/>
  </w:num>
  <w:num w:numId="5">
    <w:abstractNumId w:val="5"/>
  </w:num>
  <w:num w:numId="6">
    <w:abstractNumId w:val="2"/>
  </w:num>
  <w:num w:numId="7">
    <w:abstractNumId w:val="11"/>
  </w:num>
  <w:num w:numId="8">
    <w:abstractNumId w:val="17"/>
  </w:num>
  <w:num w:numId="9">
    <w:abstractNumId w:val="6"/>
  </w:num>
  <w:num w:numId="10">
    <w:abstractNumId w:val="13"/>
  </w:num>
  <w:num w:numId="11">
    <w:abstractNumId w:val="0"/>
  </w:num>
  <w:num w:numId="12">
    <w:abstractNumId w:val="8"/>
  </w:num>
  <w:num w:numId="13">
    <w:abstractNumId w:val="16"/>
  </w:num>
  <w:num w:numId="14">
    <w:abstractNumId w:val="10"/>
  </w:num>
  <w:num w:numId="15">
    <w:abstractNumId w:val="18"/>
  </w:num>
  <w:num w:numId="16">
    <w:abstractNumId w:val="15"/>
  </w:num>
  <w:num w:numId="17">
    <w:abstractNumId w:val="4"/>
  </w:num>
  <w:num w:numId="18">
    <w:abstractNumId w:val="0"/>
  </w:num>
  <w:num w:numId="19">
    <w:abstractNumId w:val="12"/>
  </w:num>
  <w:num w:numId="20">
    <w:abstractNumId w:val="9"/>
  </w:num>
  <w:num w:numId="21">
    <w:abstractNumId w:val="3"/>
  </w:num>
  <w:num w:numId="22">
    <w:abstractNumId w:val="0"/>
  </w:num>
  <w:num w:numId="2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STERAN Caroline">
    <w15:presenceInfo w15:providerId="AD" w15:userId="S-1-5-21-4276358278-3772456312-481434233-9127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FD5"/>
    <w:rsid w:val="00010BE3"/>
    <w:rsid w:val="00014224"/>
    <w:rsid w:val="00017E9A"/>
    <w:rsid w:val="000225EC"/>
    <w:rsid w:val="00033C19"/>
    <w:rsid w:val="00054454"/>
    <w:rsid w:val="00064DAC"/>
    <w:rsid w:val="00090D3F"/>
    <w:rsid w:val="000B076C"/>
    <w:rsid w:val="000B2451"/>
    <w:rsid w:val="001003AB"/>
    <w:rsid w:val="0011792C"/>
    <w:rsid w:val="001251E6"/>
    <w:rsid w:val="001329BB"/>
    <w:rsid w:val="00140F9B"/>
    <w:rsid w:val="00172D0C"/>
    <w:rsid w:val="0018030A"/>
    <w:rsid w:val="00193D9D"/>
    <w:rsid w:val="00197A30"/>
    <w:rsid w:val="001A3A5D"/>
    <w:rsid w:val="001F3DA0"/>
    <w:rsid w:val="001F54C8"/>
    <w:rsid w:val="00215298"/>
    <w:rsid w:val="002235FE"/>
    <w:rsid w:val="00234A5D"/>
    <w:rsid w:val="002430AB"/>
    <w:rsid w:val="00246F00"/>
    <w:rsid w:val="00250D7F"/>
    <w:rsid w:val="00272317"/>
    <w:rsid w:val="00273A5C"/>
    <w:rsid w:val="002763C6"/>
    <w:rsid w:val="00283280"/>
    <w:rsid w:val="00294AC3"/>
    <w:rsid w:val="002B23EC"/>
    <w:rsid w:val="002B48A2"/>
    <w:rsid w:val="002D012E"/>
    <w:rsid w:val="002E5285"/>
    <w:rsid w:val="002E5A81"/>
    <w:rsid w:val="002E6BA8"/>
    <w:rsid w:val="0034352E"/>
    <w:rsid w:val="00355AB4"/>
    <w:rsid w:val="00366722"/>
    <w:rsid w:val="00373558"/>
    <w:rsid w:val="003774D0"/>
    <w:rsid w:val="0038248C"/>
    <w:rsid w:val="0038602C"/>
    <w:rsid w:val="003A2D82"/>
    <w:rsid w:val="003E1BB6"/>
    <w:rsid w:val="003F5116"/>
    <w:rsid w:val="003F6FC1"/>
    <w:rsid w:val="003F73DF"/>
    <w:rsid w:val="00416559"/>
    <w:rsid w:val="0043666D"/>
    <w:rsid w:val="00471861"/>
    <w:rsid w:val="00485588"/>
    <w:rsid w:val="004A2036"/>
    <w:rsid w:val="004A3956"/>
    <w:rsid w:val="004B18C7"/>
    <w:rsid w:val="004B5B6F"/>
    <w:rsid w:val="004C35AE"/>
    <w:rsid w:val="004E157D"/>
    <w:rsid w:val="004E461E"/>
    <w:rsid w:val="004F1224"/>
    <w:rsid w:val="00520756"/>
    <w:rsid w:val="00547F99"/>
    <w:rsid w:val="0057067D"/>
    <w:rsid w:val="00570ED2"/>
    <w:rsid w:val="005B2D58"/>
    <w:rsid w:val="005C52B0"/>
    <w:rsid w:val="005E4F62"/>
    <w:rsid w:val="00602C75"/>
    <w:rsid w:val="0062711F"/>
    <w:rsid w:val="00644EF8"/>
    <w:rsid w:val="006613EE"/>
    <w:rsid w:val="00663D4D"/>
    <w:rsid w:val="00671478"/>
    <w:rsid w:val="00671F4D"/>
    <w:rsid w:val="006776C4"/>
    <w:rsid w:val="00681865"/>
    <w:rsid w:val="00681E8A"/>
    <w:rsid w:val="00681F91"/>
    <w:rsid w:val="006A3177"/>
    <w:rsid w:val="006A76DB"/>
    <w:rsid w:val="006B183E"/>
    <w:rsid w:val="006B6000"/>
    <w:rsid w:val="006B78B0"/>
    <w:rsid w:val="006C1F3F"/>
    <w:rsid w:val="006E28AC"/>
    <w:rsid w:val="00702D94"/>
    <w:rsid w:val="007040E1"/>
    <w:rsid w:val="007251C7"/>
    <w:rsid w:val="00736C2D"/>
    <w:rsid w:val="007402A7"/>
    <w:rsid w:val="0074143A"/>
    <w:rsid w:val="0074708F"/>
    <w:rsid w:val="007C5167"/>
    <w:rsid w:val="007E07D2"/>
    <w:rsid w:val="007E5004"/>
    <w:rsid w:val="007F359F"/>
    <w:rsid w:val="007F7568"/>
    <w:rsid w:val="007F7DF3"/>
    <w:rsid w:val="008124EC"/>
    <w:rsid w:val="00820F35"/>
    <w:rsid w:val="00844EC0"/>
    <w:rsid w:val="00856168"/>
    <w:rsid w:val="00882156"/>
    <w:rsid w:val="008A2D42"/>
    <w:rsid w:val="008A32B5"/>
    <w:rsid w:val="008A70CE"/>
    <w:rsid w:val="00900005"/>
    <w:rsid w:val="009116FB"/>
    <w:rsid w:val="0099723E"/>
    <w:rsid w:val="009B5F50"/>
    <w:rsid w:val="009F6B5A"/>
    <w:rsid w:val="00A0177C"/>
    <w:rsid w:val="00A02664"/>
    <w:rsid w:val="00A0516F"/>
    <w:rsid w:val="00A25A3F"/>
    <w:rsid w:val="00A641AC"/>
    <w:rsid w:val="00A67721"/>
    <w:rsid w:val="00AA1E68"/>
    <w:rsid w:val="00AC57E3"/>
    <w:rsid w:val="00AC64F8"/>
    <w:rsid w:val="00AE4D33"/>
    <w:rsid w:val="00AE6151"/>
    <w:rsid w:val="00AF6515"/>
    <w:rsid w:val="00B34257"/>
    <w:rsid w:val="00B5371B"/>
    <w:rsid w:val="00B62FCD"/>
    <w:rsid w:val="00B97AB5"/>
    <w:rsid w:val="00BA0AC9"/>
    <w:rsid w:val="00BA6A90"/>
    <w:rsid w:val="00BB2C93"/>
    <w:rsid w:val="00BB435A"/>
    <w:rsid w:val="00BF0AE8"/>
    <w:rsid w:val="00BF4019"/>
    <w:rsid w:val="00C21ADD"/>
    <w:rsid w:val="00C33B56"/>
    <w:rsid w:val="00C64930"/>
    <w:rsid w:val="00C666C4"/>
    <w:rsid w:val="00C73BE5"/>
    <w:rsid w:val="00C75488"/>
    <w:rsid w:val="00C94DB5"/>
    <w:rsid w:val="00C94DBF"/>
    <w:rsid w:val="00CC1BA3"/>
    <w:rsid w:val="00CD6254"/>
    <w:rsid w:val="00CE3EFF"/>
    <w:rsid w:val="00CF528F"/>
    <w:rsid w:val="00D0431A"/>
    <w:rsid w:val="00D06F6A"/>
    <w:rsid w:val="00D25D79"/>
    <w:rsid w:val="00D268E7"/>
    <w:rsid w:val="00D30FAD"/>
    <w:rsid w:val="00D363E6"/>
    <w:rsid w:val="00D418C7"/>
    <w:rsid w:val="00D45A24"/>
    <w:rsid w:val="00D7642F"/>
    <w:rsid w:val="00D92FD5"/>
    <w:rsid w:val="00DA56C4"/>
    <w:rsid w:val="00DA6D5F"/>
    <w:rsid w:val="00DB7C85"/>
    <w:rsid w:val="00DD1F4E"/>
    <w:rsid w:val="00DE1B52"/>
    <w:rsid w:val="00E170AB"/>
    <w:rsid w:val="00E30625"/>
    <w:rsid w:val="00E474B6"/>
    <w:rsid w:val="00E71822"/>
    <w:rsid w:val="00E81307"/>
    <w:rsid w:val="00E82A25"/>
    <w:rsid w:val="00E94C8F"/>
    <w:rsid w:val="00EB1346"/>
    <w:rsid w:val="00EB1A76"/>
    <w:rsid w:val="00EB5622"/>
    <w:rsid w:val="00EC268C"/>
    <w:rsid w:val="00ED0728"/>
    <w:rsid w:val="00EE518B"/>
    <w:rsid w:val="00EE6724"/>
    <w:rsid w:val="00F107FD"/>
    <w:rsid w:val="00F1639A"/>
    <w:rsid w:val="00F21AA7"/>
    <w:rsid w:val="00F3382B"/>
    <w:rsid w:val="00F5717C"/>
    <w:rsid w:val="00F6546D"/>
    <w:rsid w:val="00F8122C"/>
    <w:rsid w:val="00FB14E2"/>
    <w:rsid w:val="00FF6A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23BFFBBA"/>
  <w15:chartTrackingRefBased/>
  <w15:docId w15:val="{196A7F7B-6CA2-44A9-B56D-E1A291960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6559"/>
    <w:pPr>
      <w:suppressAutoHyphens/>
    </w:pPr>
    <w:rPr>
      <w:rFonts w:ascii="Univers" w:hAnsi="Univers" w:cs="Univers"/>
      <w:lang w:eastAsia="zh-CN"/>
    </w:rPr>
  </w:style>
  <w:style w:type="paragraph" w:styleId="Titre1">
    <w:name w:val="heading 1"/>
    <w:basedOn w:val="Normal"/>
    <w:next w:val="Normal"/>
    <w:qFormat/>
    <w:pPr>
      <w:keepNext/>
      <w:numPr>
        <w:numId w:val="1"/>
      </w:numPr>
      <w:outlineLvl w:val="0"/>
    </w:pPr>
    <w:rPr>
      <w:rFonts w:ascii="Times New Roman" w:hAnsi="Times New Roman" w:cs="Times New Roman"/>
      <w:b/>
    </w:rPr>
  </w:style>
  <w:style w:type="paragraph" w:styleId="Titre2">
    <w:name w:val="heading 2"/>
    <w:basedOn w:val="Normal"/>
    <w:next w:val="Normal"/>
    <w:qFormat/>
    <w:rsid w:val="00AE6151"/>
    <w:pPr>
      <w:keepNext/>
      <w:numPr>
        <w:ilvl w:val="1"/>
        <w:numId w:val="1"/>
      </w:numPr>
      <w:spacing w:before="360" w:after="240"/>
      <w:outlineLvl w:val="1"/>
    </w:pPr>
    <w:rPr>
      <w:rFonts w:ascii="Arial" w:hAnsi="Arial" w:cs="Times New Roman"/>
      <w:b/>
      <w:sz w:val="22"/>
      <w:u w:val="single"/>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E6151"/>
    <w:pPr>
      <w:keepNext/>
      <w:numPr>
        <w:ilvl w:val="3"/>
        <w:numId w:val="1"/>
      </w:numPr>
      <w:tabs>
        <w:tab w:val="left" w:pos="-142"/>
        <w:tab w:val="left" w:pos="4111"/>
      </w:tabs>
      <w:spacing w:before="120" w:after="240"/>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style>
  <w:style w:type="character" w:customStyle="1" w:styleId="WW8Num10z0">
    <w:name w:val="WW8Num10z0"/>
    <w:rPr>
      <w:rFonts w:ascii="Symbol" w:hAnsi="Symbol" w:cs="Symbol" w:hint="default"/>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Wingdings" w:hAnsi="Wingdings" w:cs="Wingdings"/>
    </w:rPr>
  </w:style>
  <w:style w:type="character" w:customStyle="1" w:styleId="WW8Num13z0">
    <w:name w:val="WW8Num13z0"/>
  </w:style>
  <w:style w:type="character" w:customStyle="1" w:styleId="WW8Num14z0">
    <w:name w:val="WW8Num14z0"/>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arCar">
    <w:name w:val="Car Car"/>
    <w:rPr>
      <w:rFonts w:ascii="Univers" w:hAnsi="Univers" w:cs="Univers"/>
      <w:lang w:eastAsia="zh-CN"/>
    </w:rPr>
  </w:style>
  <w:style w:type="character" w:customStyle="1" w:styleId="NotedebasdepageCar">
    <w:name w:val="Note de bas de page Car"/>
    <w:rPr>
      <w:rFonts w:ascii="Univers" w:hAnsi="Univers" w:cs="Univers"/>
      <w:lang w:val="fr-FR" w:eastAsia="zh-CN" w:bidi="ar-SA"/>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30">
    <w:name w:val="Titre3"/>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customStyle="1" w:styleId="finalavecmarque2">
    <w:name w:val="final avec marque 2"/>
    <w:basedOn w:val="Normal"/>
    <w:pPr>
      <w:tabs>
        <w:tab w:val="left" w:pos="851"/>
      </w:tabs>
      <w:spacing w:before="120" w:after="120"/>
      <w:jc w:val="center"/>
    </w:pPr>
    <w:rPr>
      <w:szCs w:val="28"/>
    </w:rPr>
  </w:style>
  <w:style w:type="paragraph" w:customStyle="1" w:styleId="Listepuces1">
    <w:name w:val="Liste à puces1"/>
    <w:basedOn w:val="Normal"/>
    <w:next w:val="Normal"/>
    <w:pPr>
      <w:spacing w:after="120" w:line="300" w:lineRule="exact"/>
      <w:jc w:val="both"/>
    </w:pPr>
    <w:rPr>
      <w:rFonts w:ascii="Arial" w:hAnsi="Arial" w:cs="Arial"/>
    </w:rPr>
  </w:style>
  <w:style w:type="character" w:styleId="Marquedecommentaire">
    <w:name w:val="annotation reference"/>
    <w:uiPriority w:val="99"/>
    <w:semiHidden/>
    <w:unhideWhenUsed/>
    <w:rsid w:val="00671478"/>
    <w:rPr>
      <w:sz w:val="16"/>
      <w:szCs w:val="16"/>
    </w:rPr>
  </w:style>
  <w:style w:type="paragraph" w:styleId="Commentaire">
    <w:name w:val="annotation text"/>
    <w:basedOn w:val="Normal"/>
    <w:link w:val="CommentaireCar"/>
    <w:uiPriority w:val="99"/>
    <w:semiHidden/>
    <w:unhideWhenUsed/>
    <w:rsid w:val="00671478"/>
  </w:style>
  <w:style w:type="character" w:customStyle="1" w:styleId="CommentaireCar">
    <w:name w:val="Commentaire Car"/>
    <w:link w:val="Commentaire"/>
    <w:uiPriority w:val="99"/>
    <w:semiHidden/>
    <w:rsid w:val="00671478"/>
    <w:rPr>
      <w:rFonts w:ascii="Univers" w:hAnsi="Univers" w:cs="Univers"/>
      <w:lang w:eastAsia="zh-CN"/>
    </w:rPr>
  </w:style>
  <w:style w:type="paragraph" w:customStyle="1" w:styleId="western">
    <w:name w:val="western"/>
    <w:basedOn w:val="Normal"/>
    <w:rsid w:val="00294AC3"/>
    <w:pPr>
      <w:spacing w:before="280" w:after="221" w:line="221" w:lineRule="atLeast"/>
      <w:ind w:left="1083"/>
    </w:pPr>
    <w:rPr>
      <w:rFonts w:eastAsia="Arial Unicode MS"/>
    </w:rPr>
  </w:style>
  <w:style w:type="paragraph" w:styleId="Paragraphedeliste">
    <w:name w:val="List Paragraph"/>
    <w:basedOn w:val="Normal"/>
    <w:uiPriority w:val="99"/>
    <w:qFormat/>
    <w:rsid w:val="00F8122C"/>
    <w:pPr>
      <w:ind w:left="720"/>
      <w:contextualSpacing/>
    </w:pPr>
  </w:style>
  <w:style w:type="table" w:styleId="Grilledutableau">
    <w:name w:val="Table Grid"/>
    <w:basedOn w:val="TableauNormal"/>
    <w:uiPriority w:val="39"/>
    <w:rsid w:val="001A3A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uiPriority w:val="99"/>
    <w:rsid w:val="007C5167"/>
    <w:pPr>
      <w:widowControl w:val="0"/>
      <w:autoSpaceDN w:val="0"/>
      <w:spacing w:after="120"/>
      <w:jc w:val="both"/>
      <w:textAlignment w:val="baseline"/>
    </w:pPr>
    <w:rPr>
      <w:rFonts w:ascii="Liberation Sans" w:eastAsia="SimSun" w:hAnsi="Liberation Sans" w:cs="Liberation Sans"/>
      <w:kern w:val="3"/>
      <w:sz w:val="24"/>
      <w:szCs w:val="24"/>
      <w:lang w:bidi="hi-IN"/>
    </w:rPr>
  </w:style>
  <w:style w:type="character" w:customStyle="1" w:styleId="WW8Num8z1">
    <w:name w:val="WW8Num8z1"/>
    <w:uiPriority w:val="99"/>
    <w:rsid w:val="007C5167"/>
    <w:rPr>
      <w:rFonts w:ascii="Courier New" w:hAnsi="Courier New"/>
    </w:rPr>
  </w:style>
  <w:style w:type="numbering" w:customStyle="1" w:styleId="WW8Num2">
    <w:name w:val="WW8Num2"/>
    <w:rsid w:val="007C5167"/>
    <w:pPr>
      <w:numPr>
        <w:numId w:val="8"/>
      </w:numPr>
    </w:pPr>
  </w:style>
  <w:style w:type="character" w:customStyle="1" w:styleId="En-tteCar">
    <w:name w:val="En-tête Car"/>
    <w:basedOn w:val="Policepardfaut"/>
    <w:link w:val="En-tte"/>
    <w:uiPriority w:val="99"/>
    <w:rsid w:val="00A641AC"/>
    <w:rPr>
      <w:rFonts w:ascii="Univers" w:hAnsi="Univers" w:cs="Univers"/>
      <w:lang w:eastAsia="zh-CN"/>
    </w:rPr>
  </w:style>
  <w:style w:type="paragraph" w:customStyle="1" w:styleId="ServiceInfoHeader">
    <w:name w:val="Service Info Header"/>
    <w:basedOn w:val="En-tte"/>
    <w:next w:val="Corpsdetexte"/>
    <w:qFormat/>
    <w:rsid w:val="00A641AC"/>
    <w:pPr>
      <w:widowControl w:val="0"/>
      <w:tabs>
        <w:tab w:val="clear" w:pos="4536"/>
        <w:tab w:val="clear" w:pos="9072"/>
        <w:tab w:val="right" w:pos="9026"/>
      </w:tabs>
      <w:autoSpaceDE w:val="0"/>
      <w:jc w:val="right"/>
    </w:pPr>
    <w:rPr>
      <w:rFonts w:ascii="Arial" w:eastAsia="Arial" w:hAnsi="Arial" w:cs="Arial"/>
      <w:b/>
      <w:bCs/>
      <w:sz w:val="24"/>
      <w:szCs w:val="24"/>
      <w:lang w:val="en-US"/>
    </w:rPr>
  </w:style>
  <w:style w:type="character" w:customStyle="1" w:styleId="PieddepageCar">
    <w:name w:val="Pied de page Car"/>
    <w:basedOn w:val="Policepardfaut"/>
    <w:link w:val="Pieddepage"/>
    <w:rsid w:val="00A25A3F"/>
    <w:rPr>
      <w:rFonts w:ascii="Univers" w:hAnsi="Univers" w:cs="Univers"/>
      <w:lang w:eastAsia="zh-CN"/>
    </w:rPr>
  </w:style>
  <w:style w:type="paragraph" w:customStyle="1" w:styleId="mBlocTitreMLET">
    <w:name w:val="m_BlocTitre_MLET"/>
    <w:basedOn w:val="Normal"/>
    <w:qFormat/>
    <w:rsid w:val="00A25A3F"/>
    <w:pPr>
      <w:ind w:right="567"/>
      <w:jc w:val="right"/>
      <w:textAlignment w:val="baseline"/>
    </w:pPr>
    <w:rPr>
      <w:rFonts w:ascii="Arial" w:eastAsia="Arial" w:hAnsi="Arial" w:cs="Arial"/>
      <w:b/>
      <w:color w:val="4C4C4C"/>
      <w:kern w:val="2"/>
      <w:sz w:val="24"/>
      <w:szCs w:val="24"/>
    </w:rPr>
  </w:style>
  <w:style w:type="paragraph" w:customStyle="1" w:styleId="Standard">
    <w:name w:val="Standard"/>
    <w:link w:val="StandardCar"/>
    <w:qFormat/>
    <w:rsid w:val="0038602C"/>
    <w:pPr>
      <w:suppressAutoHyphens/>
      <w:jc w:val="both"/>
    </w:pPr>
    <w:rPr>
      <w:rFonts w:ascii="Liberation Sans" w:eastAsia="SimSun" w:hAnsi="Liberation Sans" w:cs="Mangal"/>
      <w:color w:val="00000A"/>
      <w:sz w:val="24"/>
      <w:szCs w:val="24"/>
      <w:lang w:eastAsia="zh-CN" w:bidi="hi-IN"/>
    </w:rPr>
  </w:style>
  <w:style w:type="character" w:customStyle="1" w:styleId="StandardCar">
    <w:name w:val="Standard Car"/>
    <w:basedOn w:val="Policepardfaut"/>
    <w:link w:val="Standard"/>
    <w:rsid w:val="0038602C"/>
    <w:rPr>
      <w:rFonts w:ascii="Liberation Sans" w:eastAsia="SimSun" w:hAnsi="Liberation Sans" w:cs="Mangal"/>
      <w:color w:val="00000A"/>
      <w:sz w:val="24"/>
      <w:szCs w:val="24"/>
      <w:lang w:eastAsia="zh-CN" w:bidi="hi-IN"/>
    </w:rPr>
  </w:style>
  <w:style w:type="character" w:customStyle="1" w:styleId="CorpsdetexteCar">
    <w:name w:val="Corps de texte Car"/>
    <w:basedOn w:val="Policepardfaut"/>
    <w:link w:val="Corpsdetexte"/>
    <w:rsid w:val="003A2D82"/>
    <w:rPr>
      <w:rFonts w:ascii="Arial" w:hAnsi="Arial" w:cs="Arial"/>
      <w:b/>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331980">
      <w:bodyDiv w:val="1"/>
      <w:marLeft w:val="0"/>
      <w:marRight w:val="0"/>
      <w:marTop w:val="0"/>
      <w:marBottom w:val="0"/>
      <w:divBdr>
        <w:top w:val="none" w:sz="0" w:space="0" w:color="auto"/>
        <w:left w:val="none" w:sz="0" w:space="0" w:color="auto"/>
        <w:bottom w:val="none" w:sz="0" w:space="0" w:color="auto"/>
        <w:right w:val="none" w:sz="0" w:space="0" w:color="auto"/>
      </w:divBdr>
    </w:div>
    <w:div w:id="1556426157">
      <w:bodyDiv w:val="1"/>
      <w:marLeft w:val="0"/>
      <w:marRight w:val="0"/>
      <w:marTop w:val="0"/>
      <w:marBottom w:val="0"/>
      <w:divBdr>
        <w:top w:val="none" w:sz="0" w:space="0" w:color="auto"/>
        <w:left w:val="none" w:sz="0" w:space="0" w:color="auto"/>
        <w:bottom w:val="none" w:sz="0" w:space="0" w:color="auto"/>
        <w:right w:val="none" w:sz="0" w:space="0" w:color="auto"/>
      </w:divBdr>
    </w:div>
    <w:div w:id="1621646575">
      <w:bodyDiv w:val="1"/>
      <w:marLeft w:val="0"/>
      <w:marRight w:val="0"/>
      <w:marTop w:val="0"/>
      <w:marBottom w:val="0"/>
      <w:divBdr>
        <w:top w:val="none" w:sz="0" w:space="0" w:color="auto"/>
        <w:left w:val="none" w:sz="0" w:space="0" w:color="auto"/>
        <w:bottom w:val="none" w:sz="0" w:space="0" w:color="auto"/>
        <w:right w:val="none" w:sz="0" w:space="0" w:color="auto"/>
      </w:divBdr>
    </w:div>
    <w:div w:id="199690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52622-B54E-4A96-A538-F64565591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26</TotalTime>
  <Pages>8</Pages>
  <Words>1718</Words>
  <Characters>9454</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11150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CASTERAN Caroline</cp:lastModifiedBy>
  <cp:revision>2</cp:revision>
  <cp:lastPrinted>2023-12-06T11:30:00Z</cp:lastPrinted>
  <dcterms:created xsi:type="dcterms:W3CDTF">2025-01-14T08:43:00Z</dcterms:created>
  <dcterms:modified xsi:type="dcterms:W3CDTF">2025-01-14T08:43:00Z</dcterms:modified>
</cp:coreProperties>
</file>