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tblLayout w:type="fixed"/>
        <w:tblLook w:val="0000" w:firstRow="0" w:lastRow="0" w:firstColumn="0" w:lastColumn="0" w:noHBand="0" w:noVBand="0"/>
      </w:tblPr>
      <w:tblGrid>
        <w:gridCol w:w="471"/>
        <w:gridCol w:w="471"/>
        <w:gridCol w:w="471"/>
        <w:gridCol w:w="471"/>
        <w:gridCol w:w="393"/>
        <w:gridCol w:w="471"/>
        <w:gridCol w:w="471"/>
        <w:gridCol w:w="471"/>
        <w:gridCol w:w="471"/>
        <w:gridCol w:w="471"/>
        <w:gridCol w:w="471"/>
        <w:gridCol w:w="393"/>
        <w:gridCol w:w="471"/>
        <w:gridCol w:w="471"/>
        <w:gridCol w:w="471"/>
        <w:gridCol w:w="471"/>
        <w:gridCol w:w="471"/>
        <w:gridCol w:w="471"/>
        <w:gridCol w:w="471"/>
        <w:gridCol w:w="471"/>
        <w:gridCol w:w="471"/>
        <w:gridCol w:w="471"/>
      </w:tblGrid>
      <w:tr w:rsidR="00690022" w14:paraId="455A6170" w14:textId="0A11F742" w:rsidTr="00690022">
        <w:trPr>
          <w:trHeight w:val="279"/>
          <w:jc w:val="center"/>
        </w:trPr>
        <w:tc>
          <w:tcPr>
            <w:tcW w:w="340" w:type="dxa"/>
            <w:tcBorders>
              <w:top w:val="single" w:sz="2" w:space="0" w:color="000000"/>
              <w:left w:val="single" w:sz="2" w:space="0" w:color="000000"/>
              <w:bottom w:val="single" w:sz="2" w:space="0" w:color="000000"/>
              <w:right w:val="single" w:sz="2" w:space="0" w:color="000000"/>
            </w:tcBorders>
            <w:vAlign w:val="center"/>
          </w:tcPr>
          <w:p w14:paraId="4B1E92B2" w14:textId="77777777" w:rsidR="00690022" w:rsidRDefault="00690022" w:rsidP="00690022">
            <w:pPr>
              <w:ind w:left="-72" w:right="-102"/>
              <w:jc w:val="center"/>
              <w:rPr>
                <w:b/>
                <w:bCs/>
                <w:szCs w:val="22"/>
              </w:rPr>
            </w:pPr>
            <w:bookmarkStart w:id="0" w:name="_GoBack"/>
            <w:bookmarkEnd w:id="0"/>
            <w:r>
              <w:rPr>
                <w:b/>
                <w:bCs/>
                <w:szCs w:val="22"/>
              </w:rPr>
              <w:t>2</w:t>
            </w:r>
          </w:p>
        </w:tc>
        <w:tc>
          <w:tcPr>
            <w:tcW w:w="340" w:type="dxa"/>
            <w:tcBorders>
              <w:top w:val="single" w:sz="2" w:space="0" w:color="000000"/>
              <w:left w:val="single" w:sz="2" w:space="0" w:color="000000"/>
              <w:bottom w:val="single" w:sz="2" w:space="0" w:color="000000"/>
              <w:right w:val="single" w:sz="2" w:space="0" w:color="000000"/>
            </w:tcBorders>
            <w:vAlign w:val="center"/>
          </w:tcPr>
          <w:p w14:paraId="6EEE9D9D" w14:textId="77777777" w:rsidR="00690022" w:rsidRDefault="00690022" w:rsidP="00690022">
            <w:pPr>
              <w:ind w:left="-72" w:right="-102"/>
              <w:jc w:val="center"/>
              <w:rPr>
                <w:b/>
                <w:bCs/>
                <w:szCs w:val="22"/>
              </w:rPr>
            </w:pPr>
            <w:r>
              <w:rPr>
                <w:b/>
                <w:bCs/>
                <w:szCs w:val="22"/>
              </w:rPr>
              <w:t>0</w:t>
            </w:r>
          </w:p>
        </w:tc>
        <w:tc>
          <w:tcPr>
            <w:tcW w:w="340" w:type="dxa"/>
            <w:tcBorders>
              <w:top w:val="single" w:sz="2" w:space="0" w:color="000000"/>
              <w:left w:val="single" w:sz="2" w:space="0" w:color="000000"/>
              <w:bottom w:val="single" w:sz="2" w:space="0" w:color="000000"/>
              <w:right w:val="single" w:sz="2" w:space="0" w:color="000000"/>
            </w:tcBorders>
            <w:vAlign w:val="center"/>
          </w:tcPr>
          <w:p w14:paraId="53217FE7" w14:textId="77777777" w:rsidR="00690022" w:rsidRDefault="00690022" w:rsidP="00690022">
            <w:pPr>
              <w:ind w:left="-72" w:right="-102"/>
              <w:jc w:val="center"/>
              <w:rPr>
                <w:b/>
                <w:bCs/>
                <w:szCs w:val="22"/>
              </w:rPr>
            </w:pPr>
            <w:r>
              <w:rPr>
                <w:b/>
                <w:bCs/>
                <w:szCs w:val="22"/>
              </w:rPr>
              <w:t>2</w:t>
            </w:r>
          </w:p>
        </w:tc>
        <w:tc>
          <w:tcPr>
            <w:tcW w:w="340" w:type="dxa"/>
            <w:tcBorders>
              <w:top w:val="single" w:sz="2" w:space="0" w:color="000000"/>
              <w:left w:val="single" w:sz="2" w:space="0" w:color="000000"/>
              <w:bottom w:val="single" w:sz="2" w:space="0" w:color="000000"/>
              <w:right w:val="single" w:sz="2" w:space="0" w:color="000000"/>
            </w:tcBorders>
            <w:vAlign w:val="center"/>
          </w:tcPr>
          <w:p w14:paraId="4734A21A" w14:textId="77777777" w:rsidR="00690022" w:rsidRDefault="00690022" w:rsidP="00690022">
            <w:pPr>
              <w:ind w:left="-72" w:right="-102"/>
              <w:jc w:val="center"/>
              <w:rPr>
                <w:b/>
                <w:bCs/>
                <w:szCs w:val="22"/>
              </w:rPr>
            </w:pPr>
            <w:r>
              <w:rPr>
                <w:b/>
                <w:bCs/>
                <w:szCs w:val="22"/>
              </w:rPr>
              <w:t>4</w:t>
            </w:r>
          </w:p>
        </w:tc>
        <w:tc>
          <w:tcPr>
            <w:tcW w:w="284" w:type="dxa"/>
            <w:tcBorders>
              <w:top w:val="single" w:sz="2" w:space="0" w:color="000000"/>
              <w:left w:val="single" w:sz="2" w:space="0" w:color="000000"/>
              <w:bottom w:val="single" w:sz="2" w:space="0" w:color="000000"/>
              <w:right w:val="single" w:sz="2" w:space="0" w:color="000000"/>
            </w:tcBorders>
            <w:vAlign w:val="center"/>
          </w:tcPr>
          <w:p w14:paraId="493B8979" w14:textId="1C5C6924" w:rsidR="00690022" w:rsidRDefault="00690022" w:rsidP="00690022">
            <w:pPr>
              <w:ind w:left="-72" w:right="-102"/>
              <w:jc w:val="center"/>
              <w:rPr>
                <w:b/>
                <w:bCs/>
                <w:szCs w:val="22"/>
              </w:rPr>
            </w:pPr>
            <w:r>
              <w:rPr>
                <w:b/>
                <w:bCs/>
                <w:szCs w:val="22"/>
              </w:rPr>
              <w:t>-</w:t>
            </w:r>
          </w:p>
        </w:tc>
        <w:tc>
          <w:tcPr>
            <w:tcW w:w="340" w:type="dxa"/>
            <w:tcBorders>
              <w:top w:val="single" w:sz="2" w:space="0" w:color="000000"/>
              <w:left w:val="single" w:sz="2" w:space="0" w:color="000000"/>
              <w:bottom w:val="single" w:sz="2" w:space="0" w:color="000000"/>
              <w:right w:val="single" w:sz="2" w:space="0" w:color="000000"/>
            </w:tcBorders>
            <w:vAlign w:val="center"/>
          </w:tcPr>
          <w:p w14:paraId="0C15D27C" w14:textId="45F66548" w:rsidR="00690022" w:rsidRDefault="00690022" w:rsidP="00690022">
            <w:pPr>
              <w:ind w:left="-72" w:right="-102"/>
              <w:jc w:val="center"/>
              <w:rPr>
                <w:b/>
                <w:bCs/>
                <w:szCs w:val="22"/>
              </w:rPr>
            </w:pPr>
            <w:r>
              <w:rPr>
                <w:b/>
                <w:bCs/>
                <w:szCs w:val="22"/>
              </w:rPr>
              <w:t>P</w:t>
            </w:r>
          </w:p>
        </w:tc>
        <w:tc>
          <w:tcPr>
            <w:tcW w:w="340" w:type="dxa"/>
            <w:tcBorders>
              <w:top w:val="single" w:sz="2" w:space="0" w:color="000000"/>
              <w:left w:val="single" w:sz="2" w:space="0" w:color="000000"/>
              <w:bottom w:val="single" w:sz="2" w:space="0" w:color="000000"/>
              <w:right w:val="single" w:sz="2" w:space="0" w:color="000000"/>
            </w:tcBorders>
            <w:vAlign w:val="center"/>
          </w:tcPr>
          <w:p w14:paraId="3C388543" w14:textId="6B8C3097" w:rsidR="00690022" w:rsidRDefault="00690022" w:rsidP="00690022">
            <w:pPr>
              <w:ind w:left="-72" w:right="-102"/>
              <w:jc w:val="center"/>
              <w:rPr>
                <w:b/>
                <w:bCs/>
                <w:szCs w:val="22"/>
              </w:rPr>
            </w:pPr>
            <w:r>
              <w:rPr>
                <w:b/>
                <w:bCs/>
                <w:szCs w:val="22"/>
              </w:rPr>
              <w:t>C</w:t>
            </w:r>
          </w:p>
        </w:tc>
        <w:tc>
          <w:tcPr>
            <w:tcW w:w="340" w:type="dxa"/>
            <w:tcBorders>
              <w:top w:val="single" w:sz="2" w:space="0" w:color="000000"/>
              <w:left w:val="single" w:sz="2" w:space="0" w:color="000000"/>
              <w:bottom w:val="single" w:sz="2" w:space="0" w:color="000000"/>
              <w:right w:val="single" w:sz="2" w:space="0" w:color="000000"/>
            </w:tcBorders>
            <w:vAlign w:val="center"/>
          </w:tcPr>
          <w:p w14:paraId="5F5D273E" w14:textId="049CBA14" w:rsidR="00690022" w:rsidRDefault="00690022" w:rsidP="00690022">
            <w:pPr>
              <w:ind w:left="-72" w:right="-102"/>
              <w:jc w:val="center"/>
              <w:rPr>
                <w:b/>
                <w:bCs/>
                <w:szCs w:val="22"/>
              </w:rPr>
            </w:pPr>
            <w:r>
              <w:rPr>
                <w:b/>
                <w:bCs/>
                <w:szCs w:val="22"/>
              </w:rPr>
              <w:t>O</w:t>
            </w:r>
          </w:p>
        </w:tc>
        <w:tc>
          <w:tcPr>
            <w:tcW w:w="340" w:type="dxa"/>
            <w:tcBorders>
              <w:top w:val="single" w:sz="2" w:space="0" w:color="000000"/>
              <w:left w:val="single" w:sz="2" w:space="0" w:color="000000"/>
              <w:bottom w:val="single" w:sz="2" w:space="0" w:color="000000"/>
              <w:right w:val="single" w:sz="2" w:space="0" w:color="000000"/>
            </w:tcBorders>
            <w:vAlign w:val="center"/>
          </w:tcPr>
          <w:p w14:paraId="13B74F71" w14:textId="77777777" w:rsidR="00690022" w:rsidRDefault="00690022" w:rsidP="00690022">
            <w:pPr>
              <w:ind w:left="-72" w:right="-102"/>
              <w:jc w:val="center"/>
              <w:rPr>
                <w:b/>
                <w:bCs/>
                <w:szCs w:val="22"/>
              </w:rPr>
            </w:pPr>
            <w:r>
              <w:rPr>
                <w:b/>
                <w:bCs/>
                <w:szCs w:val="22"/>
              </w:rPr>
              <w:t>0</w:t>
            </w:r>
          </w:p>
        </w:tc>
        <w:tc>
          <w:tcPr>
            <w:tcW w:w="340" w:type="dxa"/>
            <w:tcBorders>
              <w:top w:val="single" w:sz="2" w:space="0" w:color="000000"/>
              <w:left w:val="single" w:sz="2" w:space="0" w:color="000000"/>
              <w:bottom w:val="single" w:sz="2" w:space="0" w:color="000000"/>
              <w:right w:val="single" w:sz="2" w:space="0" w:color="000000"/>
            </w:tcBorders>
            <w:vAlign w:val="center"/>
          </w:tcPr>
          <w:p w14:paraId="7A6F5453" w14:textId="7CC4A6ED" w:rsidR="00690022" w:rsidRDefault="00690022" w:rsidP="00690022">
            <w:pPr>
              <w:ind w:left="-72" w:right="-102"/>
              <w:jc w:val="center"/>
              <w:rPr>
                <w:b/>
                <w:bCs/>
                <w:szCs w:val="22"/>
              </w:rPr>
            </w:pPr>
            <w:r>
              <w:rPr>
                <w:b/>
                <w:bCs/>
                <w:szCs w:val="22"/>
              </w:rPr>
              <w:t>0</w:t>
            </w:r>
          </w:p>
        </w:tc>
        <w:tc>
          <w:tcPr>
            <w:tcW w:w="340" w:type="dxa"/>
            <w:tcBorders>
              <w:top w:val="single" w:sz="2" w:space="0" w:color="000000"/>
              <w:left w:val="single" w:sz="2" w:space="0" w:color="000000"/>
              <w:bottom w:val="single" w:sz="2" w:space="0" w:color="000000"/>
              <w:right w:val="single" w:sz="2" w:space="0" w:color="000000"/>
            </w:tcBorders>
            <w:vAlign w:val="center"/>
          </w:tcPr>
          <w:p w14:paraId="1C02EFC9" w14:textId="12DFF43C" w:rsidR="00690022" w:rsidRDefault="00690022" w:rsidP="00690022">
            <w:pPr>
              <w:ind w:left="-72" w:right="-102"/>
              <w:jc w:val="center"/>
              <w:rPr>
                <w:b/>
                <w:bCs/>
                <w:szCs w:val="22"/>
              </w:rPr>
            </w:pPr>
            <w:r>
              <w:rPr>
                <w:b/>
                <w:bCs/>
                <w:szCs w:val="22"/>
              </w:rPr>
              <w:t>1</w:t>
            </w:r>
          </w:p>
        </w:tc>
        <w:tc>
          <w:tcPr>
            <w:tcW w:w="284" w:type="dxa"/>
            <w:tcBorders>
              <w:top w:val="single" w:sz="2" w:space="0" w:color="000000"/>
              <w:left w:val="single" w:sz="2" w:space="0" w:color="000000"/>
              <w:bottom w:val="single" w:sz="2" w:space="0" w:color="000000"/>
              <w:right w:val="single" w:sz="2" w:space="0" w:color="000000"/>
            </w:tcBorders>
            <w:vAlign w:val="center"/>
          </w:tcPr>
          <w:p w14:paraId="37B5C0C5" w14:textId="723C46AC" w:rsidR="00690022" w:rsidRDefault="00690022" w:rsidP="00690022">
            <w:pPr>
              <w:ind w:left="-72" w:right="-102"/>
              <w:jc w:val="center"/>
              <w:rPr>
                <w:b/>
                <w:bCs/>
                <w:szCs w:val="22"/>
              </w:rPr>
            </w:pPr>
            <w:r>
              <w:rPr>
                <w:b/>
                <w:bCs/>
                <w:szCs w:val="22"/>
              </w:rPr>
              <w:t>-</w:t>
            </w:r>
          </w:p>
        </w:tc>
        <w:tc>
          <w:tcPr>
            <w:tcW w:w="340" w:type="dxa"/>
            <w:tcBorders>
              <w:top w:val="single" w:sz="2" w:space="0" w:color="000000"/>
              <w:left w:val="single" w:sz="2" w:space="0" w:color="000000"/>
              <w:bottom w:val="single" w:sz="2" w:space="0" w:color="000000"/>
              <w:right w:val="single" w:sz="2" w:space="0" w:color="000000"/>
            </w:tcBorders>
            <w:vAlign w:val="center"/>
          </w:tcPr>
          <w:p w14:paraId="52B11BBC" w14:textId="75BB5BB7" w:rsidR="00690022" w:rsidRDefault="00690022" w:rsidP="00690022">
            <w:pPr>
              <w:ind w:left="-72" w:right="-102"/>
              <w:jc w:val="center"/>
              <w:rPr>
                <w:b/>
                <w:bCs/>
                <w:szCs w:val="22"/>
              </w:rPr>
            </w:pPr>
          </w:p>
        </w:tc>
        <w:tc>
          <w:tcPr>
            <w:tcW w:w="340" w:type="dxa"/>
            <w:tcBorders>
              <w:top w:val="single" w:sz="2" w:space="0" w:color="000000"/>
              <w:left w:val="single" w:sz="2" w:space="0" w:color="000000"/>
              <w:bottom w:val="single" w:sz="2" w:space="0" w:color="000000"/>
              <w:right w:val="single" w:sz="2" w:space="0" w:color="000000"/>
            </w:tcBorders>
            <w:vAlign w:val="center"/>
          </w:tcPr>
          <w:p w14:paraId="6F81D0CA" w14:textId="77777777" w:rsidR="00690022" w:rsidRDefault="00690022" w:rsidP="00690022">
            <w:pPr>
              <w:ind w:left="-72" w:right="-102"/>
              <w:jc w:val="center"/>
              <w:rPr>
                <w:b/>
                <w:bCs/>
                <w:szCs w:val="22"/>
              </w:rPr>
            </w:pPr>
          </w:p>
        </w:tc>
        <w:tc>
          <w:tcPr>
            <w:tcW w:w="340" w:type="dxa"/>
            <w:tcBorders>
              <w:top w:val="single" w:sz="2" w:space="0" w:color="000000"/>
              <w:left w:val="single" w:sz="2" w:space="0" w:color="000000"/>
              <w:bottom w:val="single" w:sz="2" w:space="0" w:color="000000"/>
              <w:right w:val="single" w:sz="2" w:space="0" w:color="000000"/>
            </w:tcBorders>
            <w:vAlign w:val="center"/>
          </w:tcPr>
          <w:p w14:paraId="6233B8E3" w14:textId="77777777" w:rsidR="00690022" w:rsidRDefault="00690022" w:rsidP="00690022">
            <w:pPr>
              <w:ind w:left="-72" w:right="-102"/>
              <w:jc w:val="center"/>
              <w:rPr>
                <w:b/>
                <w:bCs/>
                <w:szCs w:val="22"/>
              </w:rPr>
            </w:pPr>
          </w:p>
        </w:tc>
        <w:tc>
          <w:tcPr>
            <w:tcW w:w="340" w:type="dxa"/>
            <w:tcBorders>
              <w:top w:val="single" w:sz="2" w:space="0" w:color="000000"/>
              <w:left w:val="single" w:sz="2" w:space="0" w:color="000000"/>
              <w:bottom w:val="single" w:sz="2" w:space="0" w:color="000000"/>
              <w:right w:val="single" w:sz="2" w:space="0" w:color="000000"/>
            </w:tcBorders>
            <w:vAlign w:val="center"/>
          </w:tcPr>
          <w:p w14:paraId="7548BEB1" w14:textId="77777777" w:rsidR="00690022" w:rsidRDefault="00690022" w:rsidP="00690022">
            <w:pPr>
              <w:ind w:left="-72" w:right="-102"/>
              <w:jc w:val="center"/>
              <w:rPr>
                <w:b/>
                <w:bCs/>
                <w:szCs w:val="22"/>
              </w:rPr>
            </w:pPr>
          </w:p>
        </w:tc>
        <w:tc>
          <w:tcPr>
            <w:tcW w:w="340" w:type="dxa"/>
            <w:tcBorders>
              <w:top w:val="single" w:sz="2" w:space="0" w:color="000000"/>
              <w:left w:val="single" w:sz="2" w:space="0" w:color="000000"/>
              <w:bottom w:val="single" w:sz="2" w:space="0" w:color="000000"/>
              <w:right w:val="single" w:sz="2" w:space="0" w:color="000000"/>
            </w:tcBorders>
            <w:vAlign w:val="center"/>
          </w:tcPr>
          <w:p w14:paraId="02C89187" w14:textId="77777777" w:rsidR="00690022" w:rsidRDefault="00690022" w:rsidP="00690022">
            <w:pPr>
              <w:ind w:left="-72" w:right="-102"/>
              <w:jc w:val="center"/>
              <w:rPr>
                <w:b/>
                <w:bCs/>
                <w:szCs w:val="22"/>
              </w:rPr>
            </w:pPr>
          </w:p>
        </w:tc>
        <w:tc>
          <w:tcPr>
            <w:tcW w:w="340" w:type="dxa"/>
            <w:tcBorders>
              <w:top w:val="single" w:sz="2" w:space="0" w:color="000000"/>
              <w:left w:val="single" w:sz="2" w:space="0" w:color="000000"/>
              <w:bottom w:val="single" w:sz="2" w:space="0" w:color="000000"/>
              <w:right w:val="single" w:sz="2" w:space="0" w:color="000000"/>
            </w:tcBorders>
            <w:vAlign w:val="center"/>
          </w:tcPr>
          <w:p w14:paraId="63839A05" w14:textId="77777777" w:rsidR="00690022" w:rsidRDefault="00690022" w:rsidP="00690022">
            <w:pPr>
              <w:ind w:left="-72" w:right="-102"/>
              <w:jc w:val="center"/>
              <w:rPr>
                <w:b/>
                <w:bCs/>
                <w:szCs w:val="22"/>
              </w:rPr>
            </w:pPr>
          </w:p>
        </w:tc>
        <w:tc>
          <w:tcPr>
            <w:tcW w:w="340" w:type="dxa"/>
            <w:tcBorders>
              <w:top w:val="single" w:sz="2" w:space="0" w:color="000000"/>
              <w:left w:val="single" w:sz="2" w:space="0" w:color="000000"/>
              <w:bottom w:val="single" w:sz="2" w:space="0" w:color="000000"/>
              <w:right w:val="single" w:sz="2" w:space="0" w:color="000000"/>
            </w:tcBorders>
            <w:vAlign w:val="center"/>
          </w:tcPr>
          <w:p w14:paraId="4AB89194" w14:textId="77777777" w:rsidR="00690022" w:rsidRDefault="00690022" w:rsidP="00690022">
            <w:pPr>
              <w:ind w:left="-72" w:right="-102"/>
              <w:jc w:val="center"/>
              <w:rPr>
                <w:b/>
                <w:bCs/>
                <w:szCs w:val="22"/>
              </w:rPr>
            </w:pPr>
          </w:p>
        </w:tc>
        <w:tc>
          <w:tcPr>
            <w:tcW w:w="340" w:type="dxa"/>
            <w:tcBorders>
              <w:top w:val="single" w:sz="2" w:space="0" w:color="000000"/>
              <w:left w:val="single" w:sz="2" w:space="0" w:color="000000"/>
              <w:bottom w:val="single" w:sz="2" w:space="0" w:color="000000"/>
              <w:right w:val="single" w:sz="2" w:space="0" w:color="000000"/>
            </w:tcBorders>
            <w:vAlign w:val="center"/>
          </w:tcPr>
          <w:p w14:paraId="25B5AA7E" w14:textId="77777777" w:rsidR="00690022" w:rsidRDefault="00690022" w:rsidP="00690022">
            <w:pPr>
              <w:ind w:left="-72" w:right="-102"/>
              <w:jc w:val="center"/>
              <w:rPr>
                <w:b/>
                <w:bCs/>
                <w:szCs w:val="22"/>
              </w:rPr>
            </w:pPr>
          </w:p>
        </w:tc>
        <w:tc>
          <w:tcPr>
            <w:tcW w:w="340" w:type="dxa"/>
            <w:tcBorders>
              <w:top w:val="single" w:sz="2" w:space="0" w:color="000000"/>
              <w:left w:val="single" w:sz="2" w:space="0" w:color="000000"/>
              <w:bottom w:val="single" w:sz="2" w:space="0" w:color="000000"/>
              <w:right w:val="single" w:sz="2" w:space="0" w:color="000000"/>
            </w:tcBorders>
            <w:vAlign w:val="center"/>
          </w:tcPr>
          <w:p w14:paraId="7C41C3D1" w14:textId="77777777" w:rsidR="00690022" w:rsidRDefault="00690022" w:rsidP="00690022">
            <w:pPr>
              <w:ind w:left="-72" w:right="-102"/>
              <w:jc w:val="center"/>
              <w:rPr>
                <w:b/>
                <w:bCs/>
                <w:szCs w:val="22"/>
              </w:rPr>
            </w:pPr>
          </w:p>
        </w:tc>
        <w:tc>
          <w:tcPr>
            <w:tcW w:w="340" w:type="dxa"/>
            <w:tcBorders>
              <w:top w:val="single" w:sz="2" w:space="0" w:color="000000"/>
              <w:left w:val="single" w:sz="2" w:space="0" w:color="000000"/>
              <w:bottom w:val="single" w:sz="2" w:space="0" w:color="000000"/>
              <w:right w:val="single" w:sz="2" w:space="0" w:color="000000"/>
            </w:tcBorders>
            <w:vAlign w:val="center"/>
          </w:tcPr>
          <w:p w14:paraId="6E475692" w14:textId="77777777" w:rsidR="00690022" w:rsidRDefault="00690022" w:rsidP="00690022">
            <w:pPr>
              <w:ind w:left="-72" w:right="-102"/>
              <w:jc w:val="center"/>
              <w:rPr>
                <w:b/>
                <w:bCs/>
                <w:szCs w:val="22"/>
              </w:rPr>
            </w:pPr>
          </w:p>
        </w:tc>
      </w:tr>
    </w:tbl>
    <w:p w14:paraId="0F02BDF6" w14:textId="7302B2AB" w:rsidR="00BA3329" w:rsidRDefault="00BA3329" w:rsidP="00BA3329">
      <w:pPr>
        <w:jc w:val="right"/>
        <w:rPr>
          <w:b/>
          <w:bCs/>
          <w:szCs w:val="22"/>
        </w:rPr>
      </w:pPr>
    </w:p>
    <w:p w14:paraId="697B3E1F" w14:textId="2B0F8F8C" w:rsidR="00900094" w:rsidRDefault="00900094" w:rsidP="00900094">
      <w:pPr>
        <w:spacing w:line="480" w:lineRule="auto"/>
        <w:jc w:val="right"/>
        <w:rPr>
          <w:b/>
          <w:bCs/>
          <w:szCs w:val="22"/>
        </w:rPr>
      </w:pPr>
      <w:r w:rsidRPr="00F066B8">
        <w:rPr>
          <w:b/>
          <w:bCs/>
          <w:szCs w:val="22"/>
        </w:rPr>
        <w:t xml:space="preserve">MAPA Projet N° </w:t>
      </w:r>
      <w:r w:rsidR="008D2FA1">
        <w:rPr>
          <w:b/>
          <w:bCs/>
          <w:szCs w:val="22"/>
        </w:rPr>
        <w:t>202</w:t>
      </w:r>
      <w:r w:rsidR="0081674A">
        <w:rPr>
          <w:b/>
          <w:bCs/>
          <w:szCs w:val="22"/>
        </w:rPr>
        <w:t>4</w:t>
      </w:r>
      <w:r w:rsidR="00825B7A">
        <w:rPr>
          <w:b/>
          <w:bCs/>
          <w:szCs w:val="22"/>
        </w:rPr>
        <w:t>-PCO001-</w:t>
      </w:r>
      <w:r w:rsidR="00B952B6">
        <w:rPr>
          <w:b/>
          <w:bCs/>
          <w:szCs w:val="22"/>
        </w:rPr>
        <w:t>025</w:t>
      </w:r>
    </w:p>
    <w:p w14:paraId="380B23AC" w14:textId="2D9AB64F" w:rsidR="00900094" w:rsidRPr="00083A76" w:rsidRDefault="00BA3329" w:rsidP="00900094">
      <w:pPr>
        <w:tabs>
          <w:tab w:val="left" w:pos="5760"/>
        </w:tabs>
        <w:ind w:right="5344"/>
        <w:rPr>
          <w:b/>
          <w:bCs/>
          <w:szCs w:val="22"/>
        </w:rPr>
      </w:pPr>
      <w:r>
        <w:rPr>
          <w:b/>
          <w:bCs/>
          <w:szCs w:val="22"/>
        </w:rPr>
        <w:t>ETABLISSEMENT DU SERVICE</w:t>
      </w:r>
    </w:p>
    <w:p w14:paraId="1E64535B" w14:textId="77777777" w:rsidR="00900094" w:rsidRPr="00083A76" w:rsidRDefault="00900094" w:rsidP="00900094">
      <w:pPr>
        <w:tabs>
          <w:tab w:val="center" w:pos="1843"/>
          <w:tab w:val="left" w:pos="6521"/>
        </w:tabs>
        <w:ind w:right="5344"/>
        <w:rPr>
          <w:b/>
          <w:bCs/>
          <w:szCs w:val="22"/>
        </w:rPr>
      </w:pPr>
      <w:r w:rsidRPr="00083A76">
        <w:rPr>
          <w:b/>
          <w:bCs/>
          <w:szCs w:val="22"/>
        </w:rPr>
        <w:t>D'INFRASTRUCTURE</w:t>
      </w:r>
    </w:p>
    <w:p w14:paraId="386E77D6" w14:textId="5B254753" w:rsidR="00900094" w:rsidRPr="00BA3329" w:rsidRDefault="00900094" w:rsidP="00900094">
      <w:pPr>
        <w:rPr>
          <w:b/>
          <w:bCs/>
          <w:szCs w:val="22"/>
        </w:rPr>
      </w:pPr>
      <w:r w:rsidRPr="00083A76">
        <w:rPr>
          <w:b/>
          <w:bCs/>
          <w:szCs w:val="22"/>
        </w:rPr>
        <w:t xml:space="preserve">DE LA DEFENSE DE </w:t>
      </w:r>
      <w:r w:rsidR="00855C6F">
        <w:rPr>
          <w:b/>
          <w:bCs/>
          <w:szCs w:val="22"/>
        </w:rPr>
        <w:t>METZ</w:t>
      </w:r>
    </w:p>
    <w:p w14:paraId="00F82D7B" w14:textId="77777777" w:rsidR="00900094" w:rsidRDefault="00900094" w:rsidP="00900094">
      <w:pPr>
        <w:tabs>
          <w:tab w:val="center" w:pos="1843"/>
          <w:tab w:val="left" w:pos="6521"/>
        </w:tabs>
        <w:rPr>
          <w:b/>
          <w:bCs/>
          <w:szCs w:val="22"/>
        </w:rPr>
      </w:pPr>
    </w:p>
    <w:p w14:paraId="4BF567E7" w14:textId="77777777" w:rsidR="00900094" w:rsidRDefault="00900094" w:rsidP="00900094">
      <w:pPr>
        <w:tabs>
          <w:tab w:val="center" w:pos="1843"/>
          <w:tab w:val="left" w:pos="6521"/>
        </w:tabs>
        <w:rPr>
          <w:szCs w:val="22"/>
        </w:rPr>
      </w:pPr>
      <w:r>
        <w:rPr>
          <w:szCs w:val="22"/>
        </w:rPr>
        <w:t>Caserne Ney</w:t>
      </w:r>
    </w:p>
    <w:p w14:paraId="209FE6CE" w14:textId="77777777" w:rsidR="00900094" w:rsidRDefault="00900094" w:rsidP="00900094">
      <w:pPr>
        <w:rPr>
          <w:szCs w:val="22"/>
        </w:rPr>
      </w:pPr>
      <w:r>
        <w:rPr>
          <w:szCs w:val="22"/>
        </w:rPr>
        <w:t>1 rue du maréchal Lyautey</w:t>
      </w:r>
    </w:p>
    <w:p w14:paraId="316642A1" w14:textId="369CCDAE" w:rsidR="00900094" w:rsidRDefault="00E7343E" w:rsidP="00900094">
      <w:r>
        <w:t>CS</w:t>
      </w:r>
      <w:r w:rsidR="00900094">
        <w:t xml:space="preserve"> </w:t>
      </w:r>
      <w:r>
        <w:t>9200</w:t>
      </w:r>
      <w:r w:rsidR="00BA3329">
        <w:t>5</w:t>
      </w:r>
    </w:p>
    <w:p w14:paraId="3B16F381" w14:textId="77777777" w:rsidR="00900094" w:rsidRDefault="00900094" w:rsidP="00900094">
      <w:r>
        <w:t>57044 METZ Cedex 01</w:t>
      </w:r>
    </w:p>
    <w:p w14:paraId="7A886D9B" w14:textId="77777777" w:rsidR="00900094" w:rsidRDefault="00900094" w:rsidP="00900094"/>
    <w:p w14:paraId="5EE1DA07" w14:textId="1C06D228" w:rsidR="00900094" w:rsidRDefault="00E7343E" w:rsidP="00900094">
      <w:pPr>
        <w:rPr>
          <w:szCs w:val="22"/>
        </w:rPr>
      </w:pPr>
      <w:r>
        <w:rPr>
          <w:szCs w:val="22"/>
        </w:rPr>
        <w:t>Tél : 03 87 15 59</w:t>
      </w:r>
      <w:r w:rsidR="008D2FA1">
        <w:rPr>
          <w:szCs w:val="22"/>
        </w:rPr>
        <w:t xml:space="preserve"> </w:t>
      </w:r>
      <w:r>
        <w:rPr>
          <w:szCs w:val="22"/>
        </w:rPr>
        <w:t>55</w:t>
      </w:r>
    </w:p>
    <w:p w14:paraId="19762F2A" w14:textId="77777777" w:rsidR="00900094" w:rsidRDefault="00900094" w:rsidP="00900094">
      <w:pPr>
        <w:tabs>
          <w:tab w:val="center" w:pos="1843"/>
          <w:tab w:val="left" w:pos="6521"/>
        </w:tabs>
        <w:rPr>
          <w:b/>
          <w:bCs/>
          <w:szCs w:val="22"/>
        </w:rPr>
      </w:pPr>
    </w:p>
    <w:p w14:paraId="65FC11F5" w14:textId="63241FCA" w:rsidR="00900094" w:rsidRDefault="00900094" w:rsidP="00BA3329">
      <w:pPr>
        <w:tabs>
          <w:tab w:val="left" w:pos="3969"/>
        </w:tabs>
        <w:ind w:right="284"/>
        <w:rPr>
          <w:b/>
          <w:bCs/>
          <w:szCs w:val="22"/>
        </w:rPr>
      </w:pPr>
    </w:p>
    <w:p w14:paraId="1249CA95" w14:textId="77777777" w:rsidR="00900094" w:rsidRPr="00403B70" w:rsidRDefault="00900094" w:rsidP="00403B70">
      <w:pPr>
        <w:pBdr>
          <w:top w:val="single" w:sz="4" w:space="1" w:color="auto"/>
          <w:left w:val="single" w:sz="4" w:space="4" w:color="auto"/>
          <w:bottom w:val="single" w:sz="4" w:space="1" w:color="auto"/>
          <w:right w:val="single" w:sz="4" w:space="4" w:color="auto"/>
        </w:pBdr>
        <w:jc w:val="center"/>
        <w:rPr>
          <w:b/>
          <w:sz w:val="28"/>
        </w:rPr>
      </w:pPr>
      <w:r w:rsidRPr="00403B70">
        <w:rPr>
          <w:b/>
          <w:sz w:val="28"/>
        </w:rPr>
        <w:t>ACTE D’ENGAGEMENT SIMPLIFIE</w:t>
      </w:r>
    </w:p>
    <w:p w14:paraId="33ED8328" w14:textId="77777777" w:rsidR="00900094" w:rsidRDefault="00900094" w:rsidP="00E7343E">
      <w:pPr>
        <w:pStyle w:val="Sansinterligne"/>
      </w:pPr>
    </w:p>
    <w:p w14:paraId="585DAE6A" w14:textId="1DF7038C" w:rsidR="00BA3329" w:rsidRPr="007B2801" w:rsidRDefault="00BA3329" w:rsidP="00BA3329">
      <w:pPr>
        <w:autoSpaceDE w:val="0"/>
        <w:jc w:val="center"/>
        <w:rPr>
          <w:b/>
          <w:caps/>
          <w:szCs w:val="22"/>
        </w:rPr>
      </w:pPr>
      <w:r>
        <w:rPr>
          <w:b/>
          <w:caps/>
          <w:noProof/>
          <w:szCs w:val="22"/>
        </w:rPr>
        <w:t>Marché passé en PROCEDURE ADAPTÉ</w:t>
      </w:r>
      <w:r w:rsidRPr="007B2801">
        <w:rPr>
          <w:b/>
          <w:caps/>
          <w:noProof/>
          <w:szCs w:val="22"/>
        </w:rPr>
        <w:t>E</w:t>
      </w:r>
    </w:p>
    <w:p w14:paraId="1CF8FD24" w14:textId="77777777" w:rsidR="00BA3329" w:rsidRPr="007B2801" w:rsidRDefault="00BA3329" w:rsidP="00BA3329">
      <w:pPr>
        <w:autoSpaceDE w:val="0"/>
        <w:jc w:val="center"/>
        <w:rPr>
          <w:noProof/>
          <w:szCs w:val="22"/>
        </w:rPr>
      </w:pPr>
      <w:r w:rsidRPr="007B2801">
        <w:rPr>
          <w:noProof/>
          <w:szCs w:val="22"/>
        </w:rPr>
        <w:t xml:space="preserve">(en application </w:t>
      </w:r>
      <w:r w:rsidRPr="007B2801">
        <w:rPr>
          <w:bCs/>
          <w:noProof/>
          <w:szCs w:val="22"/>
        </w:rPr>
        <w:t>en application de l’article L.2123-1</w:t>
      </w:r>
      <w:r w:rsidRPr="007B2801">
        <w:rPr>
          <w:noProof/>
          <w:szCs w:val="22"/>
        </w:rPr>
        <w:t>, des articles R.2123-1 à R.2123-7, des articles R.2162-1 à R.2162-6 et R.2162-13 à R.2162-14  du code de la commande publique)</w:t>
      </w:r>
    </w:p>
    <w:p w14:paraId="07B938C6" w14:textId="77777777" w:rsidR="00900094" w:rsidRPr="0048371E" w:rsidRDefault="00900094" w:rsidP="00900094">
      <w:pPr>
        <w:rPr>
          <w:szCs w:val="22"/>
        </w:rPr>
      </w:pPr>
    </w:p>
    <w:p w14:paraId="2E4D246D" w14:textId="0C6DE2B3" w:rsidR="00B952B6" w:rsidRPr="00BA3329" w:rsidRDefault="00900094" w:rsidP="00BA3329">
      <w:pPr>
        <w:pStyle w:val="Default"/>
        <w:rPr>
          <w:b/>
          <w:sz w:val="22"/>
          <w:szCs w:val="22"/>
        </w:rPr>
      </w:pPr>
      <w:r w:rsidRPr="00BA3329">
        <w:rPr>
          <w:b/>
          <w:sz w:val="22"/>
          <w:szCs w:val="22"/>
          <w:u w:val="single"/>
        </w:rPr>
        <w:t>Objet</w:t>
      </w:r>
      <w:r w:rsidRPr="00BA3329">
        <w:rPr>
          <w:b/>
          <w:sz w:val="22"/>
          <w:szCs w:val="22"/>
        </w:rPr>
        <w:t xml:space="preserve"> : </w:t>
      </w:r>
      <w:r w:rsidR="00E901DD">
        <w:rPr>
          <w:b/>
          <w:sz w:val="22"/>
          <w:szCs w:val="22"/>
        </w:rPr>
        <w:t>SUIPPES (51</w:t>
      </w:r>
      <w:r w:rsidR="00B952B6" w:rsidRPr="00BA3329">
        <w:rPr>
          <w:b/>
          <w:sz w:val="22"/>
          <w:szCs w:val="22"/>
        </w:rPr>
        <w:t>) – Camp de Suippes – Contrat de Performance Énergétique</w:t>
      </w:r>
    </w:p>
    <w:p w14:paraId="607B3B0B" w14:textId="77777777" w:rsidR="00B952B6" w:rsidRPr="00BA3329" w:rsidRDefault="00B952B6" w:rsidP="00BA3329">
      <w:pPr>
        <w:jc w:val="left"/>
        <w:rPr>
          <w:b/>
          <w:szCs w:val="22"/>
        </w:rPr>
      </w:pPr>
      <w:r w:rsidRPr="00BA3329">
        <w:rPr>
          <w:b/>
          <w:szCs w:val="22"/>
        </w:rPr>
        <w:t>Coordination en matière de sécurité et de protection de la santé de 1</w:t>
      </w:r>
      <w:r w:rsidRPr="00BA3329">
        <w:rPr>
          <w:b/>
          <w:szCs w:val="22"/>
          <w:vertAlign w:val="superscript"/>
        </w:rPr>
        <w:t>ère</w:t>
      </w:r>
      <w:r w:rsidRPr="00BA3329">
        <w:rPr>
          <w:b/>
          <w:szCs w:val="22"/>
        </w:rPr>
        <w:t xml:space="preserve"> catégorie pour les phases conception et réalisation</w:t>
      </w:r>
    </w:p>
    <w:p w14:paraId="7C6202E5" w14:textId="77777777" w:rsidR="00031126" w:rsidRPr="007606FE" w:rsidRDefault="00031126" w:rsidP="00031126">
      <w:pPr>
        <w:pStyle w:val="Default"/>
        <w:jc w:val="center"/>
        <w:rPr>
          <w:b/>
          <w:szCs w:val="22"/>
        </w:rPr>
      </w:pPr>
    </w:p>
    <w:p w14:paraId="4C5FCC66" w14:textId="77777777" w:rsidR="00BA3329" w:rsidRDefault="00BA3329" w:rsidP="00BA3329">
      <w:pPr>
        <w:rPr>
          <w:b/>
          <w:bCs/>
          <w:szCs w:val="22"/>
        </w:rPr>
      </w:pPr>
      <w:r w:rsidRPr="001C15BA">
        <w:rPr>
          <w:b/>
          <w:bCs/>
          <w:szCs w:val="22"/>
        </w:rPr>
        <w:t>Personne habilitée à donner les renseignements</w:t>
      </w:r>
      <w:r>
        <w:rPr>
          <w:b/>
          <w:bCs/>
          <w:szCs w:val="22"/>
        </w:rPr>
        <w:t xml:space="preserve"> prévus à l’article R.2191-60 du code de la commande publique</w:t>
      </w:r>
    </w:p>
    <w:p w14:paraId="123148A3" w14:textId="77777777" w:rsidR="00BA3329" w:rsidRDefault="00BA3329" w:rsidP="00BA3329">
      <w:pPr>
        <w:jc w:val="center"/>
        <w:rPr>
          <w:szCs w:val="22"/>
        </w:rPr>
      </w:pPr>
      <w:r>
        <w:rPr>
          <w:szCs w:val="22"/>
        </w:rPr>
        <w:t>L</w:t>
      </w:r>
      <w:r w:rsidRPr="007E23E1">
        <w:rPr>
          <w:szCs w:val="22"/>
        </w:rPr>
        <w:t>e directeur de l’</w:t>
      </w:r>
      <w:r>
        <w:rPr>
          <w:szCs w:val="22"/>
        </w:rPr>
        <w:t>E</w:t>
      </w:r>
      <w:r w:rsidRPr="007E23E1">
        <w:rPr>
          <w:szCs w:val="22"/>
        </w:rPr>
        <w:t xml:space="preserve">tablissement du </w:t>
      </w:r>
      <w:r>
        <w:rPr>
          <w:szCs w:val="22"/>
        </w:rPr>
        <w:t>S</w:t>
      </w:r>
      <w:r w:rsidRPr="007E23E1">
        <w:rPr>
          <w:szCs w:val="22"/>
        </w:rPr>
        <w:t>ervice d’</w:t>
      </w:r>
      <w:r>
        <w:rPr>
          <w:szCs w:val="22"/>
        </w:rPr>
        <w:t>I</w:t>
      </w:r>
      <w:r w:rsidRPr="007E23E1">
        <w:rPr>
          <w:szCs w:val="22"/>
        </w:rPr>
        <w:t xml:space="preserve">nfrastructure de la </w:t>
      </w:r>
      <w:r>
        <w:rPr>
          <w:szCs w:val="22"/>
        </w:rPr>
        <w:t>D</w:t>
      </w:r>
      <w:r w:rsidRPr="007E23E1">
        <w:rPr>
          <w:szCs w:val="22"/>
        </w:rPr>
        <w:t>éfense de M</w:t>
      </w:r>
      <w:r>
        <w:rPr>
          <w:szCs w:val="22"/>
        </w:rPr>
        <w:t>ETZ</w:t>
      </w:r>
    </w:p>
    <w:p w14:paraId="07BC580E" w14:textId="77777777" w:rsidR="00BA3329" w:rsidRPr="007E23E1" w:rsidRDefault="00BA3329" w:rsidP="00BA3329">
      <w:pPr>
        <w:jc w:val="center"/>
        <w:rPr>
          <w:szCs w:val="22"/>
        </w:rPr>
      </w:pPr>
      <w:r w:rsidRPr="007E23E1">
        <w:rPr>
          <w:szCs w:val="22"/>
        </w:rPr>
        <w:t xml:space="preserve">Caserne Ney </w:t>
      </w:r>
      <w:r>
        <w:rPr>
          <w:szCs w:val="22"/>
        </w:rPr>
        <w:t>– 1 rue du maréchal Lyautey – CS</w:t>
      </w:r>
      <w:r w:rsidRPr="007E23E1">
        <w:rPr>
          <w:szCs w:val="22"/>
        </w:rPr>
        <w:t xml:space="preserve"> </w:t>
      </w:r>
      <w:r>
        <w:rPr>
          <w:szCs w:val="22"/>
        </w:rPr>
        <w:t>92</w:t>
      </w:r>
      <w:r w:rsidRPr="007E23E1">
        <w:rPr>
          <w:szCs w:val="22"/>
        </w:rPr>
        <w:t>00</w:t>
      </w:r>
      <w:r>
        <w:rPr>
          <w:szCs w:val="22"/>
        </w:rPr>
        <w:t>5</w:t>
      </w:r>
    </w:p>
    <w:p w14:paraId="5F8AC576" w14:textId="77777777" w:rsidR="00BA3329" w:rsidRPr="00796371" w:rsidRDefault="00BA3329" w:rsidP="00BA3329">
      <w:pPr>
        <w:jc w:val="center"/>
        <w:rPr>
          <w:szCs w:val="22"/>
        </w:rPr>
      </w:pPr>
      <w:r w:rsidRPr="00796371">
        <w:rPr>
          <w:szCs w:val="22"/>
        </w:rPr>
        <w:t>57044 METZ Cedex 01</w:t>
      </w:r>
    </w:p>
    <w:p w14:paraId="202DB914" w14:textId="77777777" w:rsidR="00900094" w:rsidRDefault="00900094" w:rsidP="00900094">
      <w:pPr>
        <w:rPr>
          <w:szCs w:val="22"/>
        </w:rPr>
      </w:pPr>
    </w:p>
    <w:p w14:paraId="15220198" w14:textId="77777777" w:rsidR="00900094" w:rsidRDefault="005D1E12" w:rsidP="00900094">
      <w:pPr>
        <w:rPr>
          <w:szCs w:val="22"/>
        </w:rPr>
      </w:pPr>
      <w:r w:rsidRPr="005D1E12">
        <w:rPr>
          <w:szCs w:val="22"/>
        </w:rPr>
        <w:t>(RPA habilité par arrêté du 22 juin 2007 modifié, portant désignation des personnes n’appartenant pas à l’administration centrale signataires de marchés publics et accords-cadres au ministère des Armées)</w:t>
      </w:r>
    </w:p>
    <w:p w14:paraId="54A3E914" w14:textId="77777777" w:rsidR="00900094" w:rsidRDefault="00900094" w:rsidP="00900094"/>
    <w:p w14:paraId="2F317B55" w14:textId="77777777" w:rsidR="00900094" w:rsidRDefault="00900094" w:rsidP="00900094">
      <w:pPr>
        <w:rPr>
          <w:b/>
          <w:bCs/>
          <w:szCs w:val="22"/>
        </w:rPr>
      </w:pPr>
      <w:r>
        <w:rPr>
          <w:b/>
          <w:bCs/>
          <w:szCs w:val="22"/>
        </w:rPr>
        <w:t>Comptable assignataire des paiements :</w:t>
      </w:r>
    </w:p>
    <w:p w14:paraId="18554845" w14:textId="77777777" w:rsidR="00900094" w:rsidRDefault="00900094" w:rsidP="00900094">
      <w:pPr>
        <w:rPr>
          <w:szCs w:val="22"/>
        </w:rPr>
      </w:pPr>
    </w:p>
    <w:p w14:paraId="1AC2311F" w14:textId="77777777" w:rsidR="00900094" w:rsidRDefault="00900094" w:rsidP="00900094">
      <w:pPr>
        <w:jc w:val="center"/>
        <w:rPr>
          <w:szCs w:val="22"/>
        </w:rPr>
      </w:pPr>
      <w:r>
        <w:rPr>
          <w:szCs w:val="22"/>
        </w:rPr>
        <w:t>Direction départementale des finances publiques des Landes</w:t>
      </w:r>
    </w:p>
    <w:p w14:paraId="26E332A1" w14:textId="77777777" w:rsidR="00900094" w:rsidRDefault="00900094" w:rsidP="00900094">
      <w:pPr>
        <w:jc w:val="center"/>
      </w:pPr>
      <w:r>
        <w:t>23 rue Armand Dulamon – BP 309</w:t>
      </w:r>
    </w:p>
    <w:p w14:paraId="7519FF16" w14:textId="77777777" w:rsidR="00900094" w:rsidRDefault="00900094" w:rsidP="00900094">
      <w:pPr>
        <w:jc w:val="center"/>
        <w:rPr>
          <w:szCs w:val="22"/>
        </w:rPr>
      </w:pPr>
      <w:r>
        <w:rPr>
          <w:szCs w:val="22"/>
        </w:rPr>
        <w:t>40011 MONT DE MARSAN Cedex</w:t>
      </w:r>
    </w:p>
    <w:p w14:paraId="015BDC77" w14:textId="77777777" w:rsidR="00900094" w:rsidRDefault="00900094" w:rsidP="00900094"/>
    <w:p w14:paraId="3C25833E" w14:textId="77777777" w:rsidR="00900094" w:rsidRDefault="00900094" w:rsidP="00900094">
      <w:pPr>
        <w:rPr>
          <w:b/>
          <w:bCs/>
          <w:szCs w:val="22"/>
        </w:rPr>
      </w:pPr>
      <w:r>
        <w:rPr>
          <w:b/>
          <w:bCs/>
          <w:szCs w:val="22"/>
        </w:rPr>
        <w:t>Interlocuteur PME – PMI :</w:t>
      </w:r>
    </w:p>
    <w:p w14:paraId="0628BC57" w14:textId="77777777" w:rsidR="00900094" w:rsidRDefault="00900094" w:rsidP="00900094">
      <w:pPr>
        <w:rPr>
          <w:b/>
          <w:bCs/>
          <w:szCs w:val="22"/>
        </w:rPr>
      </w:pPr>
    </w:p>
    <w:p w14:paraId="63CE1A3D" w14:textId="77777777" w:rsidR="00900094" w:rsidRPr="007B2801" w:rsidRDefault="00900094" w:rsidP="00900094">
      <w:pPr>
        <w:autoSpaceDE w:val="0"/>
        <w:jc w:val="center"/>
        <w:rPr>
          <w:noProof/>
          <w:szCs w:val="22"/>
        </w:rPr>
      </w:pPr>
      <w:r w:rsidRPr="007B2801">
        <w:rPr>
          <w:noProof/>
          <w:szCs w:val="22"/>
        </w:rPr>
        <w:t>Le chef du service achats infrastructure</w:t>
      </w:r>
    </w:p>
    <w:p w14:paraId="74D17EAF" w14:textId="77777777" w:rsidR="00900094" w:rsidRPr="007B2801" w:rsidRDefault="00900094" w:rsidP="00900094">
      <w:pPr>
        <w:autoSpaceDE w:val="0"/>
        <w:jc w:val="center"/>
        <w:rPr>
          <w:noProof/>
          <w:szCs w:val="22"/>
        </w:rPr>
      </w:pPr>
      <w:r w:rsidRPr="007B2801">
        <w:rPr>
          <w:noProof/>
          <w:szCs w:val="22"/>
        </w:rPr>
        <w:t>de l’établissement du service d’infrastructure de la défense de Metz</w:t>
      </w:r>
    </w:p>
    <w:p w14:paraId="23F5E853" w14:textId="51429655" w:rsidR="00900094" w:rsidRPr="007B2801" w:rsidRDefault="00BA3329" w:rsidP="00900094">
      <w:pPr>
        <w:autoSpaceDE w:val="0"/>
        <w:jc w:val="center"/>
        <w:rPr>
          <w:noProof/>
          <w:szCs w:val="22"/>
        </w:rPr>
      </w:pPr>
      <w:r>
        <w:rPr>
          <w:noProof/>
          <w:szCs w:val="22"/>
        </w:rPr>
        <w:t>CS</w:t>
      </w:r>
      <w:r w:rsidR="00900094" w:rsidRPr="007B2801">
        <w:rPr>
          <w:noProof/>
          <w:szCs w:val="22"/>
        </w:rPr>
        <w:t xml:space="preserve"> </w:t>
      </w:r>
      <w:r>
        <w:rPr>
          <w:noProof/>
          <w:szCs w:val="22"/>
        </w:rPr>
        <w:t>92005</w:t>
      </w:r>
      <w:r w:rsidR="00900094" w:rsidRPr="007B2801">
        <w:rPr>
          <w:noProof/>
          <w:szCs w:val="22"/>
        </w:rPr>
        <w:t xml:space="preserve"> – 57044 METZ CEDEX 01</w:t>
      </w:r>
    </w:p>
    <w:p w14:paraId="2BDE8F98" w14:textId="77777777" w:rsidR="00900094" w:rsidRPr="007B2801" w:rsidRDefault="00900094" w:rsidP="00900094">
      <w:pPr>
        <w:autoSpaceDE w:val="0"/>
        <w:jc w:val="center"/>
        <w:rPr>
          <w:noProof/>
          <w:szCs w:val="22"/>
        </w:rPr>
      </w:pPr>
      <w:r w:rsidRPr="007B2801">
        <w:rPr>
          <w:noProof/>
          <w:szCs w:val="22"/>
        </w:rPr>
        <w:t>Tél : 03 55 74 80 26 - Fax : 03 55 74 80 29</w:t>
      </w:r>
    </w:p>
    <w:p w14:paraId="14379316" w14:textId="77777777" w:rsidR="002A2B4A" w:rsidRPr="001C15BA" w:rsidRDefault="00900094" w:rsidP="00900094">
      <w:pPr>
        <w:jc w:val="center"/>
        <w:rPr>
          <w:b/>
          <w:bCs/>
          <w:szCs w:val="22"/>
          <w:u w:val="single"/>
        </w:rPr>
      </w:pPr>
      <w:r w:rsidRPr="007B2801">
        <w:rPr>
          <w:noProof/>
          <w:szCs w:val="22"/>
        </w:rPr>
        <w:t xml:space="preserve">Mail :  </w:t>
      </w:r>
      <w:hyperlink r:id="rId10" w:history="1">
        <w:r w:rsidRPr="007B2801">
          <w:rPr>
            <w:noProof/>
            <w:color w:val="0000FF"/>
            <w:szCs w:val="22"/>
            <w:u w:val="single"/>
          </w:rPr>
          <w:t>esid-metz.ach.fct@def.gouv.fr</w:t>
        </w:r>
      </w:hyperlink>
      <w:r w:rsidR="009D15CD" w:rsidRPr="00A00EEC">
        <w:br w:type="page"/>
      </w:r>
    </w:p>
    <w:p w14:paraId="331276CE" w14:textId="1C0791EC" w:rsidR="002A2B4A" w:rsidRPr="00F2379E" w:rsidRDefault="002A2B4A" w:rsidP="00F2379E">
      <w:pPr>
        <w:pStyle w:val="Titre1"/>
      </w:pPr>
      <w:r w:rsidRPr="00F2379E">
        <w:lastRenderedPageBreak/>
        <w:t>CONTRACTANT(S)</w:t>
      </w:r>
    </w:p>
    <w:p w14:paraId="66647F12" w14:textId="77777777" w:rsidR="002A2B4A" w:rsidRPr="001C15BA" w:rsidRDefault="002A2B4A" w:rsidP="00E7343E"/>
    <w:p w14:paraId="386BC542" w14:textId="77777777" w:rsidR="002A2B4A" w:rsidRPr="00403B70" w:rsidRDefault="002A2B4A" w:rsidP="00403B70">
      <w:pPr>
        <w:pBdr>
          <w:top w:val="single" w:sz="4" w:space="1" w:color="auto"/>
          <w:left w:val="single" w:sz="4" w:space="4" w:color="auto"/>
          <w:bottom w:val="single" w:sz="4" w:space="1" w:color="auto"/>
          <w:right w:val="single" w:sz="4" w:space="4" w:color="auto"/>
        </w:pBdr>
        <w:rPr>
          <w:b/>
        </w:rPr>
      </w:pPr>
      <w:r w:rsidRPr="00403B70">
        <w:rPr>
          <w:b/>
        </w:rPr>
        <w:t>OPERATEUR ECONOMIQUE UNIQUE</w:t>
      </w:r>
    </w:p>
    <w:p w14:paraId="197B4826" w14:textId="77777777" w:rsidR="002A2B4A" w:rsidRDefault="002A2B4A" w:rsidP="002A2B4A">
      <w:pPr>
        <w:rPr>
          <w:szCs w:val="22"/>
        </w:rPr>
      </w:pPr>
    </w:p>
    <w:p w14:paraId="298BA51C" w14:textId="77777777" w:rsidR="00900094" w:rsidRPr="00900094" w:rsidRDefault="00900094" w:rsidP="002A2B4A">
      <w:pPr>
        <w:rPr>
          <w:sz w:val="24"/>
        </w:rPr>
      </w:pPr>
      <w:r>
        <w:t>Je soussigné(e),</w:t>
      </w:r>
    </w:p>
    <w:p w14:paraId="6D49EBB3" w14:textId="77777777" w:rsidR="00900094" w:rsidRDefault="00900094" w:rsidP="00900094">
      <w:pPr>
        <w:rPr>
          <w:szCs w:val="22"/>
        </w:rPr>
      </w:pPr>
    </w:p>
    <w:p w14:paraId="47E42BA3" w14:textId="77777777" w:rsidR="00900094" w:rsidRDefault="00900094" w:rsidP="00900094">
      <w:pPr>
        <w:rPr>
          <w:szCs w:val="22"/>
        </w:rPr>
      </w:pPr>
      <w:r>
        <w:rPr>
          <w:szCs w:val="22"/>
        </w:rPr>
        <w:t>Mr - Mme (nom, prénom et fonction)</w:t>
      </w:r>
    </w:p>
    <w:p w14:paraId="176ADE90" w14:textId="77777777" w:rsidR="00900094" w:rsidRDefault="00900094" w:rsidP="00900094"/>
    <w:p w14:paraId="79E905B0" w14:textId="77777777" w:rsidR="00900094" w:rsidRDefault="00900094" w:rsidP="00900094">
      <w:pPr>
        <w:rPr>
          <w:szCs w:val="22"/>
        </w:rPr>
      </w:pPr>
      <w:r>
        <w:rPr>
          <w:szCs w:val="22"/>
        </w:rPr>
        <w:t xml:space="preserve">Agissant en mon nom personnel </w:t>
      </w:r>
      <w:r>
        <w:rPr>
          <w:position w:val="6"/>
          <w:szCs w:val="22"/>
        </w:rPr>
        <w:t>(1) </w:t>
      </w:r>
      <w:r>
        <w:rPr>
          <w:szCs w:val="22"/>
        </w:rPr>
        <w:t>:</w:t>
      </w:r>
    </w:p>
    <w:p w14:paraId="7B8C26CC" w14:textId="77777777" w:rsidR="00900094" w:rsidRDefault="00900094" w:rsidP="00900094">
      <w:r>
        <w:t>Domicilié à (adresse complète) :</w:t>
      </w:r>
    </w:p>
    <w:p w14:paraId="4AB955AC" w14:textId="77777777" w:rsidR="00900094" w:rsidRDefault="00900094" w:rsidP="00900094"/>
    <w:p w14:paraId="4318812C" w14:textId="77777777" w:rsidR="00900094" w:rsidRDefault="00900094" w:rsidP="00900094">
      <w:pPr>
        <w:rPr>
          <w:szCs w:val="22"/>
        </w:rPr>
      </w:pPr>
      <w:r>
        <w:rPr>
          <w:szCs w:val="22"/>
        </w:rPr>
        <w:t>Agissant au nom et pour le compte de la société </w:t>
      </w:r>
      <w:r>
        <w:rPr>
          <w:position w:val="6"/>
          <w:szCs w:val="22"/>
        </w:rPr>
        <w:t>(1) </w:t>
      </w:r>
      <w:r>
        <w:rPr>
          <w:szCs w:val="22"/>
        </w:rPr>
        <w:t>:</w:t>
      </w:r>
    </w:p>
    <w:p w14:paraId="1E205F16" w14:textId="77777777" w:rsidR="00900094" w:rsidRDefault="00900094" w:rsidP="00900094">
      <w:r>
        <w:t>Ayant son siège social à :</w:t>
      </w:r>
    </w:p>
    <w:p w14:paraId="5AEC8A42" w14:textId="77777777" w:rsidR="00900094" w:rsidRDefault="00900094" w:rsidP="00900094"/>
    <w:p w14:paraId="3F80F9D1" w14:textId="77777777" w:rsidR="00900094" w:rsidRDefault="00900094" w:rsidP="00900094">
      <w:r>
        <w:t xml:space="preserve"> Domiciliation </w:t>
      </w:r>
      <w:r w:rsidR="00692107">
        <w:t>du titulaire pour les travaux :</w:t>
      </w:r>
    </w:p>
    <w:p w14:paraId="51FC99B9" w14:textId="77777777" w:rsidR="00900094" w:rsidRPr="00BF1609" w:rsidRDefault="00900094" w:rsidP="00900094">
      <w:pPr>
        <w:rPr>
          <w:b/>
          <w:szCs w:val="22"/>
        </w:rPr>
      </w:pPr>
      <w:r w:rsidRPr="00BF1609">
        <w:rPr>
          <w:b/>
          <w:szCs w:val="22"/>
        </w:rPr>
        <w:t>N° de téléphone :</w:t>
      </w:r>
      <w:r>
        <w:rPr>
          <w:b/>
          <w:szCs w:val="22"/>
        </w:rPr>
        <w:tab/>
      </w:r>
      <w:r>
        <w:rPr>
          <w:b/>
          <w:szCs w:val="22"/>
        </w:rPr>
        <w:tab/>
      </w:r>
      <w:r>
        <w:rPr>
          <w:b/>
          <w:szCs w:val="22"/>
        </w:rPr>
        <w:tab/>
      </w:r>
      <w:r>
        <w:rPr>
          <w:b/>
          <w:szCs w:val="22"/>
        </w:rPr>
        <w:tab/>
      </w:r>
      <w:r>
        <w:rPr>
          <w:b/>
          <w:szCs w:val="22"/>
        </w:rPr>
        <w:tab/>
      </w:r>
      <w:r>
        <w:rPr>
          <w:b/>
          <w:szCs w:val="22"/>
        </w:rPr>
        <w:tab/>
      </w:r>
      <w:r>
        <w:rPr>
          <w:b/>
          <w:szCs w:val="22"/>
        </w:rPr>
        <w:tab/>
      </w:r>
      <w:r w:rsidRPr="00BF1609">
        <w:rPr>
          <w:b/>
          <w:szCs w:val="22"/>
        </w:rPr>
        <w:t>N° de fax :</w:t>
      </w:r>
    </w:p>
    <w:p w14:paraId="62A21D08" w14:textId="77777777" w:rsidR="00900094" w:rsidRDefault="00900094" w:rsidP="00900094">
      <w:pPr>
        <w:rPr>
          <w:szCs w:val="22"/>
        </w:rPr>
      </w:pPr>
      <w:r w:rsidRPr="003A6648">
        <w:rPr>
          <w:b/>
          <w:szCs w:val="22"/>
        </w:rPr>
        <w:t>A</w:t>
      </w:r>
      <w:r>
        <w:rPr>
          <w:b/>
          <w:szCs w:val="22"/>
        </w:rPr>
        <w:t xml:space="preserve">dresse </w:t>
      </w:r>
      <w:r w:rsidRPr="00BF1609">
        <w:rPr>
          <w:b/>
          <w:szCs w:val="22"/>
        </w:rPr>
        <w:t>Mail</w:t>
      </w:r>
      <w:r>
        <w:rPr>
          <w:szCs w:val="22"/>
        </w:rPr>
        <w:t> :</w:t>
      </w:r>
    </w:p>
    <w:p w14:paraId="0040990C" w14:textId="77777777" w:rsidR="002A2B4A" w:rsidRPr="001C15BA" w:rsidRDefault="002A2B4A" w:rsidP="002A2B4A">
      <w:pPr>
        <w:rPr>
          <w:szCs w:val="22"/>
        </w:rPr>
      </w:pPr>
    </w:p>
    <w:p w14:paraId="493C0C5E" w14:textId="77777777" w:rsidR="002A2B4A" w:rsidRPr="00900094" w:rsidRDefault="002A2B4A" w:rsidP="002A2B4A">
      <w:pPr>
        <w:rPr>
          <w:szCs w:val="22"/>
          <w:u w:val="single"/>
        </w:rPr>
      </w:pPr>
      <w:r w:rsidRPr="00900094">
        <w:rPr>
          <w:szCs w:val="22"/>
          <w:u w:val="single"/>
        </w:rPr>
        <w:t>Immatriculation à l’I.N.S.E.E. :</w:t>
      </w:r>
    </w:p>
    <w:p w14:paraId="1FB35608" w14:textId="77777777" w:rsidR="00900094" w:rsidRDefault="00900094" w:rsidP="002A2B4A">
      <w:pPr>
        <w:rPr>
          <w:szCs w:val="22"/>
        </w:rPr>
      </w:pPr>
    </w:p>
    <w:p w14:paraId="3DF837A4" w14:textId="77777777" w:rsidR="00900094" w:rsidRDefault="00900094" w:rsidP="00692107">
      <w:pPr>
        <w:spacing w:after="120"/>
        <w:rPr>
          <w:szCs w:val="22"/>
        </w:rPr>
      </w:pPr>
      <w:r>
        <w:rPr>
          <w:szCs w:val="22"/>
        </w:rPr>
        <w:t>- N° d’identification d’établissem</w:t>
      </w:r>
      <w:r w:rsidR="00692107">
        <w:rPr>
          <w:szCs w:val="22"/>
        </w:rPr>
        <w:t xml:space="preserve">ent (SIRET) ou n° d’agrément : </w:t>
      </w:r>
    </w:p>
    <w:p w14:paraId="767B5409" w14:textId="77777777" w:rsidR="00900094" w:rsidRDefault="00900094" w:rsidP="00692107">
      <w:pPr>
        <w:spacing w:after="120"/>
        <w:rPr>
          <w:szCs w:val="22"/>
        </w:rPr>
      </w:pPr>
      <w:r>
        <w:rPr>
          <w:szCs w:val="22"/>
        </w:rPr>
        <w:t>- N° du c</w:t>
      </w:r>
      <w:r w:rsidR="00692107">
        <w:rPr>
          <w:szCs w:val="22"/>
        </w:rPr>
        <w:t>ode NACE (ancien code APE) :</w:t>
      </w:r>
    </w:p>
    <w:p w14:paraId="7453C5B7" w14:textId="77777777" w:rsidR="00900094" w:rsidRDefault="00900094" w:rsidP="00900094">
      <w:r>
        <w:t>- N° d’inscription au registre du commerce et des sociétés :</w:t>
      </w:r>
    </w:p>
    <w:p w14:paraId="4CD505C6" w14:textId="77777777" w:rsidR="00A270D0" w:rsidRDefault="00A270D0" w:rsidP="00900094"/>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194"/>
      </w:tblGrid>
      <w:tr w:rsidR="00A270D0" w14:paraId="0B9A11CB" w14:textId="77777777" w:rsidTr="00677C9B">
        <w:tc>
          <w:tcPr>
            <w:tcW w:w="10344" w:type="dxa"/>
            <w:shd w:val="clear" w:color="auto" w:fill="auto"/>
          </w:tcPr>
          <w:p w14:paraId="234B665B" w14:textId="77777777" w:rsidR="00A270D0" w:rsidRPr="00677C9B" w:rsidRDefault="00A270D0" w:rsidP="00677C9B">
            <w:pPr>
              <w:rPr>
                <w:b/>
                <w:bCs/>
                <w:szCs w:val="22"/>
              </w:rPr>
            </w:pPr>
            <w:r w:rsidRPr="00677C9B">
              <w:rPr>
                <w:b/>
                <w:bCs/>
                <w:szCs w:val="22"/>
              </w:rPr>
              <w:t>Le titulaire est-i</w:t>
            </w:r>
            <w:r w:rsidRPr="00BB3471">
              <w:rPr>
                <w:b/>
                <w:bCs/>
                <w:szCs w:val="22"/>
              </w:rPr>
              <w:t xml:space="preserve">l une PME au sens de l’article 3, décret n°2008-1354 du 18 décembre 2008 relatif aux critères permettant de déterminer la catégorie d’appartenance d’une entreprise pour les besoins de l’analyse statistique et </w:t>
            </w:r>
            <w:r w:rsidR="00BB3471" w:rsidRPr="00BB3471">
              <w:rPr>
                <w:b/>
                <w:bCs/>
                <w:szCs w:val="22"/>
              </w:rPr>
              <w:t>économique</w:t>
            </w:r>
            <w:r w:rsidR="00BB3471" w:rsidRPr="00677C9B">
              <w:rPr>
                <w:b/>
                <w:bCs/>
                <w:szCs w:val="22"/>
              </w:rPr>
              <w:t xml:space="preserve"> ?</w:t>
            </w:r>
          </w:p>
          <w:p w14:paraId="1EA27A57" w14:textId="77777777" w:rsidR="00A270D0" w:rsidRPr="00677C9B" w:rsidRDefault="00A270D0" w:rsidP="00677C9B">
            <w:pPr>
              <w:ind w:firstLine="360"/>
              <w:rPr>
                <w:szCs w:val="22"/>
              </w:rPr>
            </w:pPr>
            <w:r w:rsidRPr="00677C9B">
              <w:rPr>
                <w:szCs w:val="22"/>
              </w:rPr>
              <w:t>« … Sont considérées comme des petites et moyennes entreprises les entreprises :</w:t>
            </w:r>
          </w:p>
          <w:p w14:paraId="5A3C27CE" w14:textId="77777777" w:rsidR="00A270D0" w:rsidRPr="00677C9B" w:rsidRDefault="00A270D0" w:rsidP="00677C9B">
            <w:pPr>
              <w:numPr>
                <w:ilvl w:val="0"/>
                <w:numId w:val="28"/>
              </w:numPr>
              <w:jc w:val="left"/>
              <w:rPr>
                <w:szCs w:val="22"/>
              </w:rPr>
            </w:pPr>
            <w:r w:rsidRPr="00677C9B">
              <w:rPr>
                <w:szCs w:val="22"/>
              </w:rPr>
              <w:t xml:space="preserve">dont l’effectif ne dépasse pas </w:t>
            </w:r>
            <w:r w:rsidRPr="00677C9B">
              <w:rPr>
                <w:b/>
                <w:bCs/>
                <w:szCs w:val="22"/>
              </w:rPr>
              <w:t>250 employés</w:t>
            </w:r>
            <w:r w:rsidRPr="00677C9B">
              <w:rPr>
                <w:szCs w:val="22"/>
              </w:rPr>
              <w:t>,</w:t>
            </w:r>
          </w:p>
          <w:p w14:paraId="50CFFF9F" w14:textId="77777777" w:rsidR="00A270D0" w:rsidRPr="00677C9B" w:rsidRDefault="00A270D0" w:rsidP="00677C9B">
            <w:pPr>
              <w:ind w:left="360"/>
              <w:rPr>
                <w:szCs w:val="22"/>
              </w:rPr>
            </w:pPr>
            <w:r w:rsidRPr="00677C9B">
              <w:rPr>
                <w:szCs w:val="22"/>
              </w:rPr>
              <w:t>ET</w:t>
            </w:r>
          </w:p>
          <w:p w14:paraId="568E6548" w14:textId="77777777" w:rsidR="00A270D0" w:rsidRPr="00BB3471" w:rsidRDefault="00A270D0" w:rsidP="00677C9B">
            <w:pPr>
              <w:numPr>
                <w:ilvl w:val="0"/>
                <w:numId w:val="28"/>
              </w:numPr>
              <w:jc w:val="left"/>
              <w:rPr>
                <w:b/>
                <w:szCs w:val="22"/>
              </w:rPr>
            </w:pPr>
            <w:r w:rsidRPr="00BB3471">
              <w:rPr>
                <w:szCs w:val="22"/>
              </w:rPr>
              <w:t xml:space="preserve">dont le </w:t>
            </w:r>
            <w:r w:rsidRPr="00BB3471">
              <w:rPr>
                <w:b/>
                <w:bCs/>
                <w:szCs w:val="22"/>
              </w:rPr>
              <w:t>chiffre d’affaires annuel n’excède pas 50 000 000 d’euros ou un total de bilan n’excédant pas 43 000 000 d’euros</w:t>
            </w:r>
            <w:r w:rsidRPr="00BB3471">
              <w:rPr>
                <w:b/>
                <w:szCs w:val="22"/>
              </w:rPr>
              <w:t>.</w:t>
            </w:r>
          </w:p>
          <w:p w14:paraId="2FD051ED" w14:textId="77777777" w:rsidR="00A270D0" w:rsidRPr="00677C9B" w:rsidRDefault="00A270D0" w:rsidP="00677C9B">
            <w:pPr>
              <w:ind w:left="360"/>
              <w:rPr>
                <w:szCs w:val="22"/>
              </w:rPr>
            </w:pPr>
          </w:p>
          <w:p w14:paraId="65E3B19C" w14:textId="77777777" w:rsidR="00A270D0" w:rsidRPr="00677C9B" w:rsidRDefault="00A270D0" w:rsidP="00677C9B">
            <w:pPr>
              <w:ind w:left="360"/>
              <w:rPr>
                <w:szCs w:val="22"/>
              </w:rPr>
            </w:pPr>
            <w:r w:rsidRPr="00677C9B">
              <w:rPr>
                <w:szCs w:val="22"/>
              </w:rPr>
              <w:t>Ne sont pas considérées comme des PME les entreprises dont le capital social est détenu à hauteur de plus de 33% par une entreprise n’ayant pas le caractère d’une PME au sens du présent code. »</w:t>
            </w:r>
          </w:p>
          <w:p w14:paraId="6B219692" w14:textId="77777777" w:rsidR="00A270D0" w:rsidRDefault="00A270D0" w:rsidP="00677C9B"/>
          <w:p w14:paraId="029A4445" w14:textId="77777777" w:rsidR="00A270D0" w:rsidRPr="00677C9B" w:rsidRDefault="00A270D0" w:rsidP="00677C9B">
            <w:pPr>
              <w:ind w:firstLine="360"/>
              <w:rPr>
                <w:szCs w:val="22"/>
              </w:rPr>
            </w:pPr>
            <w:r w:rsidRPr="00677C9B">
              <w:rPr>
                <w:szCs w:val="22"/>
              </w:rPr>
              <w:sym w:font="Wingdings" w:char="F0A8"/>
            </w:r>
            <w:r w:rsidRPr="00677C9B">
              <w:rPr>
                <w:szCs w:val="22"/>
              </w:rPr>
              <w:t xml:space="preserve"> OUI</w:t>
            </w:r>
            <w:r w:rsidRPr="00677C9B">
              <w:rPr>
                <w:szCs w:val="22"/>
              </w:rPr>
              <w:tab/>
            </w:r>
            <w:r w:rsidRPr="00677C9B">
              <w:rPr>
                <w:szCs w:val="22"/>
              </w:rPr>
              <w:sym w:font="Wingdings" w:char="F0A8"/>
            </w:r>
            <w:r w:rsidRPr="00677C9B">
              <w:rPr>
                <w:szCs w:val="22"/>
              </w:rPr>
              <w:t xml:space="preserve"> NON</w:t>
            </w:r>
          </w:p>
          <w:p w14:paraId="7339CDD3" w14:textId="77777777" w:rsidR="00A270D0" w:rsidRPr="00677C9B" w:rsidRDefault="00A270D0" w:rsidP="00677C9B">
            <w:pPr>
              <w:rPr>
                <w:b/>
                <w:bCs/>
              </w:rPr>
            </w:pPr>
          </w:p>
        </w:tc>
      </w:tr>
    </w:tbl>
    <w:p w14:paraId="30A93FC9" w14:textId="77777777" w:rsidR="002A2B4A" w:rsidRPr="00A725AB" w:rsidRDefault="002A2B4A" w:rsidP="002A2B4A">
      <w:pPr>
        <w:rPr>
          <w:szCs w:val="22"/>
        </w:rPr>
      </w:pPr>
    </w:p>
    <w:p w14:paraId="6800CDD8" w14:textId="77777777" w:rsidR="00900094" w:rsidRPr="00924E3D" w:rsidRDefault="00900094" w:rsidP="00924E3D">
      <w:pPr>
        <w:rPr>
          <w:u w:val="single"/>
        </w:rPr>
      </w:pPr>
      <w:r w:rsidRPr="00924E3D">
        <w:rPr>
          <w:u w:val="single"/>
        </w:rPr>
        <w:t>ET, en cas de co-traitance</w:t>
      </w:r>
    </w:p>
    <w:p w14:paraId="01E5D0C8" w14:textId="77777777" w:rsidR="002A2B4A" w:rsidRPr="001C15BA" w:rsidRDefault="002A2B4A" w:rsidP="002A2B4A">
      <w:pPr>
        <w:rPr>
          <w:szCs w:val="22"/>
        </w:rPr>
      </w:pPr>
    </w:p>
    <w:p w14:paraId="68873F0D" w14:textId="77777777" w:rsidR="002A2B4A" w:rsidRPr="00A270D0" w:rsidRDefault="00900094" w:rsidP="002A2B4A">
      <w:pPr>
        <w:rPr>
          <w:sz w:val="24"/>
        </w:rPr>
      </w:pPr>
      <w:r>
        <w:t>Je soussigné(e),</w:t>
      </w:r>
    </w:p>
    <w:p w14:paraId="278AD0FC" w14:textId="77777777" w:rsidR="002A2B4A" w:rsidRPr="001C15BA" w:rsidRDefault="002A2B4A" w:rsidP="002A2B4A">
      <w:pPr>
        <w:rPr>
          <w:b/>
          <w:szCs w:val="22"/>
        </w:rPr>
      </w:pPr>
    </w:p>
    <w:p w14:paraId="13801650" w14:textId="77777777" w:rsidR="00900094" w:rsidRDefault="00900094" w:rsidP="00900094">
      <w:pPr>
        <w:rPr>
          <w:szCs w:val="22"/>
        </w:rPr>
      </w:pPr>
      <w:r>
        <w:rPr>
          <w:szCs w:val="22"/>
        </w:rPr>
        <w:t>Mr - Mme (nom, prénom et fonction)</w:t>
      </w:r>
    </w:p>
    <w:p w14:paraId="33E4A878" w14:textId="77777777" w:rsidR="00900094" w:rsidRDefault="00900094" w:rsidP="00900094"/>
    <w:p w14:paraId="661FE047" w14:textId="77777777" w:rsidR="00900094" w:rsidRDefault="00900094" w:rsidP="00900094">
      <w:pPr>
        <w:rPr>
          <w:szCs w:val="22"/>
        </w:rPr>
      </w:pPr>
      <w:r>
        <w:rPr>
          <w:szCs w:val="22"/>
        </w:rPr>
        <w:t xml:space="preserve">Agissant en mon nom personnel </w:t>
      </w:r>
      <w:r>
        <w:rPr>
          <w:position w:val="6"/>
          <w:szCs w:val="22"/>
        </w:rPr>
        <w:t>(1) </w:t>
      </w:r>
      <w:r>
        <w:rPr>
          <w:szCs w:val="22"/>
        </w:rPr>
        <w:t>:</w:t>
      </w:r>
    </w:p>
    <w:p w14:paraId="6FEBF814" w14:textId="77777777" w:rsidR="00900094" w:rsidRDefault="00900094" w:rsidP="00900094">
      <w:r>
        <w:t>Domicilié à (adresse complète) :</w:t>
      </w:r>
    </w:p>
    <w:p w14:paraId="4A9913DF" w14:textId="77777777" w:rsidR="00900094" w:rsidRDefault="00900094" w:rsidP="00900094"/>
    <w:p w14:paraId="6D9C2E8C" w14:textId="77777777" w:rsidR="00900094" w:rsidRDefault="00900094" w:rsidP="00900094">
      <w:pPr>
        <w:rPr>
          <w:szCs w:val="22"/>
        </w:rPr>
      </w:pPr>
      <w:r>
        <w:rPr>
          <w:szCs w:val="22"/>
        </w:rPr>
        <w:t>Agissant au nom et pour le compte de la société </w:t>
      </w:r>
      <w:r>
        <w:rPr>
          <w:position w:val="6"/>
          <w:szCs w:val="22"/>
        </w:rPr>
        <w:t>(1) </w:t>
      </w:r>
      <w:r>
        <w:rPr>
          <w:szCs w:val="22"/>
        </w:rPr>
        <w:t>:</w:t>
      </w:r>
    </w:p>
    <w:p w14:paraId="1BB29737" w14:textId="77777777" w:rsidR="00900094" w:rsidRDefault="00900094" w:rsidP="00900094">
      <w:r>
        <w:t>Ayant son siège social à :</w:t>
      </w:r>
    </w:p>
    <w:p w14:paraId="2D5FD141" w14:textId="77777777" w:rsidR="00900094" w:rsidRDefault="00900094" w:rsidP="00900094"/>
    <w:p w14:paraId="4FEB6DE6" w14:textId="77777777" w:rsidR="00900094" w:rsidRDefault="00900094" w:rsidP="00900094">
      <w:r>
        <w:t xml:space="preserve"> Domiciliation </w:t>
      </w:r>
      <w:r w:rsidR="00692107">
        <w:t>du titulaire pour les travaux :</w:t>
      </w:r>
    </w:p>
    <w:p w14:paraId="15E3EEBE" w14:textId="77777777" w:rsidR="00900094" w:rsidRDefault="00900094" w:rsidP="00900094">
      <w:pPr>
        <w:rPr>
          <w:b/>
          <w:szCs w:val="22"/>
        </w:rPr>
      </w:pPr>
      <w:r w:rsidRPr="00BF1609">
        <w:rPr>
          <w:b/>
          <w:szCs w:val="22"/>
        </w:rPr>
        <w:t>N° de téléphone :</w:t>
      </w:r>
      <w:r>
        <w:rPr>
          <w:b/>
          <w:szCs w:val="22"/>
        </w:rPr>
        <w:tab/>
      </w:r>
      <w:r>
        <w:rPr>
          <w:b/>
          <w:szCs w:val="22"/>
        </w:rPr>
        <w:tab/>
      </w:r>
      <w:r>
        <w:rPr>
          <w:b/>
          <w:szCs w:val="22"/>
        </w:rPr>
        <w:tab/>
      </w:r>
      <w:r>
        <w:rPr>
          <w:b/>
          <w:szCs w:val="22"/>
        </w:rPr>
        <w:tab/>
      </w:r>
      <w:r>
        <w:rPr>
          <w:b/>
          <w:szCs w:val="22"/>
        </w:rPr>
        <w:tab/>
      </w:r>
      <w:r>
        <w:rPr>
          <w:b/>
          <w:szCs w:val="22"/>
        </w:rPr>
        <w:tab/>
      </w:r>
      <w:r>
        <w:rPr>
          <w:b/>
          <w:szCs w:val="22"/>
        </w:rPr>
        <w:tab/>
      </w:r>
      <w:r w:rsidRPr="00BF1609">
        <w:rPr>
          <w:b/>
          <w:szCs w:val="22"/>
        </w:rPr>
        <w:t>N° de fax :</w:t>
      </w:r>
    </w:p>
    <w:p w14:paraId="644AAEDC" w14:textId="77777777" w:rsidR="00900094" w:rsidRDefault="00900094" w:rsidP="00900094">
      <w:pPr>
        <w:rPr>
          <w:szCs w:val="22"/>
        </w:rPr>
      </w:pPr>
      <w:r w:rsidRPr="003A6648">
        <w:rPr>
          <w:b/>
          <w:szCs w:val="22"/>
        </w:rPr>
        <w:t>A</w:t>
      </w:r>
      <w:r>
        <w:rPr>
          <w:b/>
          <w:szCs w:val="22"/>
        </w:rPr>
        <w:t xml:space="preserve">dresse </w:t>
      </w:r>
      <w:r w:rsidRPr="00BF1609">
        <w:rPr>
          <w:b/>
          <w:szCs w:val="22"/>
        </w:rPr>
        <w:t>Mail</w:t>
      </w:r>
      <w:r>
        <w:rPr>
          <w:szCs w:val="22"/>
        </w:rPr>
        <w:t> :</w:t>
      </w:r>
    </w:p>
    <w:p w14:paraId="202324D6" w14:textId="77777777" w:rsidR="002A2B4A" w:rsidRPr="001C15BA" w:rsidRDefault="002A2B4A" w:rsidP="002A2B4A">
      <w:pPr>
        <w:rPr>
          <w:szCs w:val="22"/>
        </w:rPr>
      </w:pPr>
    </w:p>
    <w:p w14:paraId="7F48E354" w14:textId="77777777" w:rsidR="00900094" w:rsidRPr="00900094" w:rsidRDefault="00900094" w:rsidP="00900094">
      <w:pPr>
        <w:rPr>
          <w:szCs w:val="22"/>
          <w:u w:val="single"/>
        </w:rPr>
      </w:pPr>
      <w:r w:rsidRPr="00900094">
        <w:rPr>
          <w:szCs w:val="22"/>
          <w:u w:val="single"/>
        </w:rPr>
        <w:t>Immatriculation à l’I.N.S.E.E. :</w:t>
      </w:r>
    </w:p>
    <w:p w14:paraId="2A46198F" w14:textId="77777777" w:rsidR="00900094" w:rsidRDefault="00900094" w:rsidP="00900094">
      <w:pPr>
        <w:rPr>
          <w:szCs w:val="22"/>
        </w:rPr>
      </w:pPr>
    </w:p>
    <w:p w14:paraId="5E4F4928" w14:textId="77777777" w:rsidR="00900094" w:rsidRDefault="00900094" w:rsidP="00692107">
      <w:pPr>
        <w:spacing w:after="120"/>
        <w:rPr>
          <w:szCs w:val="22"/>
        </w:rPr>
      </w:pPr>
      <w:r>
        <w:rPr>
          <w:szCs w:val="22"/>
        </w:rPr>
        <w:lastRenderedPageBreak/>
        <w:t>- N° d’identification d’établissem</w:t>
      </w:r>
      <w:r w:rsidR="00692107">
        <w:rPr>
          <w:szCs w:val="22"/>
        </w:rPr>
        <w:t xml:space="preserve">ent (SIRET) ou n° d’agrément : </w:t>
      </w:r>
    </w:p>
    <w:p w14:paraId="22B664F1" w14:textId="77777777" w:rsidR="00900094" w:rsidRDefault="00900094" w:rsidP="00692107">
      <w:pPr>
        <w:spacing w:after="120"/>
        <w:rPr>
          <w:szCs w:val="22"/>
        </w:rPr>
      </w:pPr>
      <w:r>
        <w:rPr>
          <w:szCs w:val="22"/>
        </w:rPr>
        <w:t>- N° d</w:t>
      </w:r>
      <w:r w:rsidR="00692107">
        <w:rPr>
          <w:szCs w:val="22"/>
        </w:rPr>
        <w:t>u code NACE (ancien code APE) :</w:t>
      </w:r>
    </w:p>
    <w:p w14:paraId="4A4B2A1F" w14:textId="77777777" w:rsidR="00A270D0" w:rsidRDefault="00900094" w:rsidP="00692107">
      <w:pPr>
        <w:spacing w:after="240"/>
      </w:pPr>
      <w:r>
        <w:t>- N° d’inscription au registre du commerce et des sociétés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A270D0" w14:paraId="4D671B2A" w14:textId="77777777" w:rsidTr="00677C9B">
        <w:tc>
          <w:tcPr>
            <w:tcW w:w="10344" w:type="dxa"/>
            <w:shd w:val="clear" w:color="auto" w:fill="auto"/>
          </w:tcPr>
          <w:p w14:paraId="409BC66C" w14:textId="77777777" w:rsidR="00BB3471" w:rsidRPr="00677C9B" w:rsidRDefault="00A270D0" w:rsidP="00BB3471">
            <w:pPr>
              <w:rPr>
                <w:b/>
                <w:bCs/>
                <w:szCs w:val="22"/>
              </w:rPr>
            </w:pPr>
            <w:r w:rsidRPr="00677C9B">
              <w:rPr>
                <w:b/>
                <w:bCs/>
                <w:szCs w:val="22"/>
              </w:rPr>
              <w:t xml:space="preserve">Le co-traitant est-il une </w:t>
            </w:r>
            <w:r w:rsidRPr="00BB3471">
              <w:rPr>
                <w:b/>
                <w:bCs/>
                <w:szCs w:val="22"/>
              </w:rPr>
              <w:t>PME au sens de l’article 3, décret n°2008-1354 du 18 décembre 2008</w:t>
            </w:r>
            <w:r w:rsidR="00BB3471">
              <w:rPr>
                <w:b/>
                <w:bCs/>
                <w:szCs w:val="22"/>
              </w:rPr>
              <w:t xml:space="preserve"> </w:t>
            </w:r>
            <w:r w:rsidR="00BB3471" w:rsidRPr="00BB3471">
              <w:rPr>
                <w:b/>
                <w:bCs/>
                <w:szCs w:val="22"/>
              </w:rPr>
              <w:t>relatif aux critères permettant de déterminer la catégorie d’appartenance d’une entreprise pour les besoins de l’analyse statistique et économique</w:t>
            </w:r>
            <w:r w:rsidR="00BB3471" w:rsidRPr="00677C9B">
              <w:rPr>
                <w:b/>
                <w:bCs/>
                <w:szCs w:val="22"/>
              </w:rPr>
              <w:t xml:space="preserve"> ?</w:t>
            </w:r>
          </w:p>
          <w:p w14:paraId="3317EAF0" w14:textId="77777777" w:rsidR="00A270D0" w:rsidRPr="00677C9B" w:rsidRDefault="00A270D0" w:rsidP="00677C9B">
            <w:pPr>
              <w:rPr>
                <w:b/>
                <w:bCs/>
                <w:szCs w:val="22"/>
              </w:rPr>
            </w:pPr>
          </w:p>
          <w:p w14:paraId="379CBA87" w14:textId="77777777" w:rsidR="00A270D0" w:rsidRPr="00677C9B" w:rsidRDefault="00A270D0" w:rsidP="00677C9B">
            <w:pPr>
              <w:ind w:firstLine="360"/>
              <w:rPr>
                <w:szCs w:val="22"/>
              </w:rPr>
            </w:pPr>
            <w:r w:rsidRPr="00677C9B">
              <w:rPr>
                <w:szCs w:val="22"/>
              </w:rPr>
              <w:t>« … Sont considérées comme des petites et moyennes entreprises les entreprises :</w:t>
            </w:r>
          </w:p>
          <w:p w14:paraId="12AC8F82" w14:textId="77777777" w:rsidR="00A270D0" w:rsidRPr="00677C9B" w:rsidRDefault="00A270D0" w:rsidP="00677C9B">
            <w:pPr>
              <w:numPr>
                <w:ilvl w:val="0"/>
                <w:numId w:val="28"/>
              </w:numPr>
              <w:rPr>
                <w:szCs w:val="22"/>
              </w:rPr>
            </w:pPr>
            <w:r w:rsidRPr="00677C9B">
              <w:rPr>
                <w:szCs w:val="22"/>
              </w:rPr>
              <w:t xml:space="preserve">dont l’effectif ne dépasse pas </w:t>
            </w:r>
            <w:r w:rsidRPr="00677C9B">
              <w:rPr>
                <w:b/>
                <w:bCs/>
                <w:szCs w:val="22"/>
              </w:rPr>
              <w:t>250 employés</w:t>
            </w:r>
            <w:r w:rsidRPr="00677C9B">
              <w:rPr>
                <w:szCs w:val="22"/>
              </w:rPr>
              <w:t>,</w:t>
            </w:r>
          </w:p>
          <w:p w14:paraId="010A2621" w14:textId="77777777" w:rsidR="00A270D0" w:rsidRPr="00677C9B" w:rsidRDefault="00A270D0" w:rsidP="00677C9B">
            <w:pPr>
              <w:ind w:left="360"/>
              <w:rPr>
                <w:szCs w:val="22"/>
              </w:rPr>
            </w:pPr>
            <w:r w:rsidRPr="00677C9B">
              <w:rPr>
                <w:szCs w:val="22"/>
              </w:rPr>
              <w:t>ET</w:t>
            </w:r>
          </w:p>
          <w:p w14:paraId="7D65606E" w14:textId="77777777" w:rsidR="00A270D0" w:rsidRPr="00BB3471" w:rsidRDefault="00A270D0" w:rsidP="00677C9B">
            <w:pPr>
              <w:numPr>
                <w:ilvl w:val="0"/>
                <w:numId w:val="28"/>
              </w:numPr>
              <w:jc w:val="left"/>
              <w:rPr>
                <w:b/>
                <w:szCs w:val="22"/>
              </w:rPr>
            </w:pPr>
            <w:r w:rsidRPr="00BB3471">
              <w:rPr>
                <w:szCs w:val="22"/>
              </w:rPr>
              <w:t xml:space="preserve">dont le </w:t>
            </w:r>
            <w:r w:rsidRPr="00BB3471">
              <w:rPr>
                <w:b/>
                <w:bCs/>
                <w:szCs w:val="22"/>
              </w:rPr>
              <w:t>chiffre d’affaires annuel n’excède pas 50 000 000 d’euros ou un total de bilan n’excédant pas 43 000 000 d’euros</w:t>
            </w:r>
            <w:r w:rsidRPr="00BB3471">
              <w:rPr>
                <w:b/>
                <w:szCs w:val="22"/>
              </w:rPr>
              <w:t>.</w:t>
            </w:r>
          </w:p>
          <w:p w14:paraId="35314EC1" w14:textId="77777777" w:rsidR="00A270D0" w:rsidRPr="00677C9B" w:rsidRDefault="00A270D0" w:rsidP="00677C9B">
            <w:pPr>
              <w:ind w:left="720"/>
              <w:rPr>
                <w:szCs w:val="22"/>
              </w:rPr>
            </w:pPr>
          </w:p>
          <w:p w14:paraId="3FA70B9E" w14:textId="77777777" w:rsidR="00A270D0" w:rsidRPr="00677C9B" w:rsidRDefault="00A270D0" w:rsidP="00677C9B">
            <w:pPr>
              <w:ind w:left="360"/>
              <w:rPr>
                <w:szCs w:val="22"/>
              </w:rPr>
            </w:pPr>
            <w:r w:rsidRPr="00677C9B">
              <w:rPr>
                <w:szCs w:val="22"/>
              </w:rPr>
              <w:t>Ne sont pas considérées comme des PME les entreprises dont le capital social est détenu à hauteur de plus de 33% par une entreprise n’ayant pas le caractère d’une PME au sens du présent code. »</w:t>
            </w:r>
          </w:p>
          <w:p w14:paraId="06758D82" w14:textId="77777777" w:rsidR="00A270D0" w:rsidRDefault="00A270D0" w:rsidP="00677C9B"/>
          <w:p w14:paraId="66C27749" w14:textId="77777777" w:rsidR="00A270D0" w:rsidRPr="00677C9B" w:rsidRDefault="00A270D0" w:rsidP="00677C9B">
            <w:pPr>
              <w:ind w:firstLine="360"/>
              <w:rPr>
                <w:szCs w:val="22"/>
              </w:rPr>
            </w:pPr>
            <w:r w:rsidRPr="00677C9B">
              <w:rPr>
                <w:szCs w:val="22"/>
              </w:rPr>
              <w:sym w:font="Wingdings" w:char="F0A8"/>
            </w:r>
            <w:r w:rsidRPr="00677C9B">
              <w:rPr>
                <w:szCs w:val="22"/>
              </w:rPr>
              <w:t xml:space="preserve"> OUI</w:t>
            </w:r>
            <w:r w:rsidRPr="00677C9B">
              <w:rPr>
                <w:szCs w:val="22"/>
              </w:rPr>
              <w:tab/>
            </w:r>
            <w:r w:rsidRPr="00677C9B">
              <w:rPr>
                <w:szCs w:val="22"/>
              </w:rPr>
              <w:sym w:font="Wingdings" w:char="F0A8"/>
            </w:r>
            <w:r w:rsidRPr="00677C9B">
              <w:rPr>
                <w:szCs w:val="22"/>
              </w:rPr>
              <w:t xml:space="preserve"> NON</w:t>
            </w:r>
          </w:p>
        </w:tc>
      </w:tr>
    </w:tbl>
    <w:p w14:paraId="0789E677" w14:textId="77777777" w:rsidR="00A270D0" w:rsidRDefault="00A270D0" w:rsidP="00A270D0"/>
    <w:p w14:paraId="505B0C4A" w14:textId="77777777" w:rsidR="00A270D0" w:rsidRDefault="00A270D0" w:rsidP="00A270D0">
      <w:r>
        <w:t>Les entreprises ci-dessus étant groupées solidaires et l’entreprise                                            étant leur mandataire</w:t>
      </w:r>
    </w:p>
    <w:p w14:paraId="4FF36167" w14:textId="77777777" w:rsidR="00A270D0" w:rsidRDefault="00A270D0" w:rsidP="00A270D0"/>
    <w:p w14:paraId="46EC832F" w14:textId="77777777" w:rsidR="00A270D0" w:rsidRDefault="00A270D0" w:rsidP="00A270D0">
      <w:r>
        <w:t>Après avoir pris connaissance des documents du marché et des documents qui y sont mentionnés ;</w:t>
      </w:r>
    </w:p>
    <w:p w14:paraId="7A7188F3" w14:textId="77777777" w:rsidR="00A270D0" w:rsidRDefault="00A270D0" w:rsidP="00A270D0"/>
    <w:p w14:paraId="709FBB2D" w14:textId="77777777" w:rsidR="00A270D0" w:rsidRDefault="00A270D0" w:rsidP="00A270D0">
      <w:r>
        <w:t>et après avoir rempli l’attestation sur l’honneur de régularité administrative</w:t>
      </w:r>
    </w:p>
    <w:p w14:paraId="3ADC9294" w14:textId="77777777" w:rsidR="00A270D0" w:rsidRDefault="00A270D0" w:rsidP="00A270D0"/>
    <w:p w14:paraId="3AEFFA87" w14:textId="77777777" w:rsidR="00A270D0" w:rsidRDefault="00A270D0" w:rsidP="00A270D0">
      <w:r>
        <w:t>m’engage (nous engageons) sans réserve (et solidairement) , conformément aux stipulations des documents visés ci-dessus, à exécuter les travaux dans les conditions définies dans ce marché.</w:t>
      </w:r>
    </w:p>
    <w:p w14:paraId="236AE0D1" w14:textId="77777777" w:rsidR="00A270D0" w:rsidRDefault="00A270D0" w:rsidP="00A270D0">
      <w:r>
        <w:t xml:space="preserve">         </w:t>
      </w:r>
    </w:p>
    <w:p w14:paraId="563F683F" w14:textId="77777777" w:rsidR="00A270D0" w:rsidRDefault="00A270D0" w:rsidP="00A270D0">
      <w:r>
        <w:t xml:space="preserve">Le délai de validité des offres est de </w:t>
      </w:r>
      <w:r w:rsidR="00A81170">
        <w:t>six</w:t>
      </w:r>
      <w:r>
        <w:t xml:space="preserve"> mois. Il court à compter de la date de limite de remise des offres et jusqu’à la date de la décision d’attribution prise par le représentant du pouvoir adjudicateur ou son délégataire.</w:t>
      </w:r>
    </w:p>
    <w:p w14:paraId="598F2D2D" w14:textId="77777777" w:rsidR="00631FFF" w:rsidRDefault="00631FFF" w:rsidP="002A2B4A">
      <w:pPr>
        <w:pStyle w:val="Retraitcorpsdetexte3"/>
        <w:ind w:left="0" w:firstLine="0"/>
        <w:jc w:val="both"/>
        <w:rPr>
          <w:rFonts w:ascii="Times New Roman" w:hAnsi="Times New Roman"/>
          <w:sz w:val="22"/>
          <w:szCs w:val="22"/>
        </w:rPr>
      </w:pPr>
    </w:p>
    <w:p w14:paraId="64C4ED97" w14:textId="1DA74FB5" w:rsidR="00631FFF" w:rsidRPr="00924E3D" w:rsidRDefault="00F2379E" w:rsidP="00F2379E">
      <w:pPr>
        <w:pStyle w:val="Titre1"/>
      </w:pPr>
      <w:r w:rsidRPr="00924E3D">
        <w:t>DESIGNATION DES PERSONNES PHYSIQUES CHARGEES D’ASSURER L</w:t>
      </w:r>
      <w:r>
        <w:t>ES</w:t>
      </w:r>
      <w:r w:rsidRPr="00924E3D">
        <w:t xml:space="preserve"> MISSION</w:t>
      </w:r>
      <w:r>
        <w:t>S</w:t>
      </w:r>
      <w:r w:rsidRPr="00924E3D">
        <w:t> :</w:t>
      </w:r>
    </w:p>
    <w:p w14:paraId="71DB9650" w14:textId="77777777" w:rsidR="004675F5" w:rsidRDefault="004675F5" w:rsidP="004675F5">
      <w:pPr>
        <w:overflowPunct w:val="0"/>
        <w:autoSpaceDE w:val="0"/>
        <w:autoSpaceDN w:val="0"/>
        <w:adjustRightInd w:val="0"/>
        <w:jc w:val="left"/>
        <w:textAlignment w:val="baseline"/>
        <w:rPr>
          <w:b/>
          <w:sz w:val="20"/>
          <w:szCs w:val="20"/>
        </w:rPr>
      </w:pPr>
    </w:p>
    <w:p w14:paraId="102280D0" w14:textId="77777777" w:rsidR="004675F5" w:rsidRPr="004675F5" w:rsidRDefault="004675F5" w:rsidP="004675F5">
      <w:pPr>
        <w:overflowPunct w:val="0"/>
        <w:autoSpaceDE w:val="0"/>
        <w:autoSpaceDN w:val="0"/>
        <w:adjustRightInd w:val="0"/>
        <w:jc w:val="left"/>
        <w:textAlignment w:val="baseline"/>
        <w:rPr>
          <w:b/>
          <w:szCs w:val="22"/>
        </w:rPr>
      </w:pPr>
      <w:r w:rsidRPr="004675F5">
        <w:rPr>
          <w:b/>
          <w:szCs w:val="22"/>
        </w:rPr>
        <w:t>Le titulaire a obligation de désigner ces personnes physiq</w:t>
      </w:r>
      <w:r w:rsidR="009D3791">
        <w:rPr>
          <w:b/>
          <w:szCs w:val="22"/>
        </w:rPr>
        <w:t xml:space="preserve">ues dont au moins un suppléant. </w:t>
      </w:r>
      <w:r w:rsidRPr="004675F5">
        <w:rPr>
          <w:b/>
          <w:szCs w:val="22"/>
        </w:rPr>
        <w:t>Toute absence de désignation de ces personnes entraîne le rejet de l’offre.</w:t>
      </w:r>
    </w:p>
    <w:p w14:paraId="2202050C" w14:textId="77777777" w:rsidR="00E51316" w:rsidRPr="00E51316" w:rsidRDefault="00E51316" w:rsidP="004675F5">
      <w:pPr>
        <w:overflowPunct w:val="0"/>
        <w:autoSpaceDE w:val="0"/>
        <w:autoSpaceDN w:val="0"/>
        <w:adjustRightInd w:val="0"/>
        <w:jc w:val="left"/>
        <w:textAlignment w:val="baseline"/>
        <w:rPr>
          <w:b/>
          <w:szCs w:val="22"/>
        </w:rPr>
      </w:pPr>
    </w:p>
    <w:p w14:paraId="42885CD3" w14:textId="00376D2B" w:rsidR="00BC34E2" w:rsidRDefault="00924E3D" w:rsidP="004675F5">
      <w:pPr>
        <w:overflowPunct w:val="0"/>
        <w:autoSpaceDE w:val="0"/>
        <w:autoSpaceDN w:val="0"/>
        <w:adjustRightInd w:val="0"/>
        <w:jc w:val="left"/>
        <w:textAlignment w:val="baseline"/>
        <w:rPr>
          <w:szCs w:val="22"/>
        </w:rPr>
      </w:pPr>
      <w:r>
        <w:rPr>
          <w:szCs w:val="22"/>
        </w:rPr>
        <w:t xml:space="preserve">La/les </w:t>
      </w:r>
      <w:r w:rsidR="004675F5" w:rsidRPr="004675F5">
        <w:rPr>
          <w:szCs w:val="22"/>
        </w:rPr>
        <w:t>personne</w:t>
      </w:r>
      <w:r>
        <w:rPr>
          <w:szCs w:val="22"/>
        </w:rPr>
        <w:t>(s)</w:t>
      </w:r>
      <w:r w:rsidR="004675F5" w:rsidRPr="004675F5">
        <w:rPr>
          <w:szCs w:val="22"/>
        </w:rPr>
        <w:t xml:space="preserve"> physique et leurs suppléants désignés par le contractant pour être le</w:t>
      </w:r>
      <w:r>
        <w:rPr>
          <w:szCs w:val="22"/>
        </w:rPr>
        <w:t>(s)</w:t>
      </w:r>
      <w:r w:rsidR="004675F5" w:rsidRPr="004675F5">
        <w:rPr>
          <w:szCs w:val="22"/>
        </w:rPr>
        <w:t xml:space="preserve"> coordonnateur</w:t>
      </w:r>
      <w:r>
        <w:rPr>
          <w:szCs w:val="22"/>
        </w:rPr>
        <w:t>(s)</w:t>
      </w:r>
      <w:r w:rsidR="004675F5" w:rsidRPr="004675F5">
        <w:rPr>
          <w:szCs w:val="22"/>
        </w:rPr>
        <w:t xml:space="preserve"> est</w:t>
      </w:r>
      <w:r>
        <w:rPr>
          <w:szCs w:val="22"/>
        </w:rPr>
        <w:t>/sont :</w:t>
      </w:r>
    </w:p>
    <w:p w14:paraId="045DDEBA" w14:textId="77777777" w:rsidR="004675F5" w:rsidRPr="004675F5" w:rsidRDefault="004675F5" w:rsidP="004675F5">
      <w:pPr>
        <w:overflowPunct w:val="0"/>
        <w:autoSpaceDE w:val="0"/>
        <w:autoSpaceDN w:val="0"/>
        <w:adjustRightInd w:val="0"/>
        <w:jc w:val="left"/>
        <w:textAlignment w:val="baseline"/>
        <w:rPr>
          <w:sz w:val="20"/>
          <w:szCs w:val="20"/>
        </w:rPr>
      </w:pPr>
    </w:p>
    <w:tbl>
      <w:tblPr>
        <w:tblW w:w="52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4"/>
        <w:gridCol w:w="1843"/>
        <w:gridCol w:w="1841"/>
        <w:gridCol w:w="2511"/>
        <w:gridCol w:w="1535"/>
        <w:gridCol w:w="1533"/>
      </w:tblGrid>
      <w:tr w:rsidR="004675F5" w:rsidRPr="004675F5" w14:paraId="086FCAAB" w14:textId="77777777" w:rsidTr="00924E3D">
        <w:trPr>
          <w:trHeight w:val="541"/>
          <w:jc w:val="center"/>
        </w:trPr>
        <w:tc>
          <w:tcPr>
            <w:tcW w:w="662" w:type="pct"/>
            <w:vAlign w:val="center"/>
          </w:tcPr>
          <w:p w14:paraId="20363168" w14:textId="6B308412" w:rsidR="004675F5" w:rsidRPr="00924E3D" w:rsidRDefault="004675F5" w:rsidP="00924E3D">
            <w:pPr>
              <w:overflowPunct w:val="0"/>
              <w:autoSpaceDE w:val="0"/>
              <w:autoSpaceDN w:val="0"/>
              <w:adjustRightInd w:val="0"/>
              <w:jc w:val="center"/>
              <w:textAlignment w:val="baseline"/>
              <w:rPr>
                <w:b/>
                <w:sz w:val="20"/>
                <w:szCs w:val="20"/>
              </w:rPr>
            </w:pPr>
            <w:r w:rsidRPr="00924E3D">
              <w:rPr>
                <w:b/>
                <w:sz w:val="20"/>
                <w:szCs w:val="20"/>
              </w:rPr>
              <w:t>Fonction</w:t>
            </w:r>
            <w:r w:rsidR="00F2379E">
              <w:rPr>
                <w:b/>
                <w:sz w:val="20"/>
                <w:szCs w:val="20"/>
              </w:rPr>
              <w:t>*</w:t>
            </w:r>
          </w:p>
        </w:tc>
        <w:tc>
          <w:tcPr>
            <w:tcW w:w="863" w:type="pct"/>
            <w:vAlign w:val="center"/>
          </w:tcPr>
          <w:p w14:paraId="5A122039" w14:textId="74DEFF6B" w:rsidR="004675F5" w:rsidRPr="00924E3D" w:rsidRDefault="00BB3471" w:rsidP="00924E3D">
            <w:pPr>
              <w:overflowPunct w:val="0"/>
              <w:autoSpaceDE w:val="0"/>
              <w:autoSpaceDN w:val="0"/>
              <w:adjustRightInd w:val="0"/>
              <w:jc w:val="center"/>
              <w:textAlignment w:val="baseline"/>
              <w:rPr>
                <w:b/>
                <w:sz w:val="20"/>
                <w:szCs w:val="20"/>
              </w:rPr>
            </w:pPr>
            <w:r w:rsidRPr="00924E3D">
              <w:rPr>
                <w:b/>
                <w:sz w:val="20"/>
                <w:szCs w:val="20"/>
              </w:rPr>
              <w:t>Nom</w:t>
            </w:r>
          </w:p>
        </w:tc>
        <w:tc>
          <w:tcPr>
            <w:tcW w:w="862" w:type="pct"/>
            <w:vAlign w:val="center"/>
          </w:tcPr>
          <w:p w14:paraId="046B0274" w14:textId="77777777" w:rsidR="004675F5" w:rsidRPr="00924E3D" w:rsidRDefault="004675F5" w:rsidP="00924E3D">
            <w:pPr>
              <w:overflowPunct w:val="0"/>
              <w:autoSpaceDE w:val="0"/>
              <w:autoSpaceDN w:val="0"/>
              <w:adjustRightInd w:val="0"/>
              <w:jc w:val="center"/>
              <w:textAlignment w:val="baseline"/>
              <w:rPr>
                <w:b/>
                <w:sz w:val="20"/>
                <w:szCs w:val="20"/>
              </w:rPr>
            </w:pPr>
            <w:r w:rsidRPr="00924E3D">
              <w:rPr>
                <w:b/>
                <w:sz w:val="20"/>
                <w:szCs w:val="20"/>
              </w:rPr>
              <w:t>Prénom</w:t>
            </w:r>
          </w:p>
        </w:tc>
        <w:tc>
          <w:tcPr>
            <w:tcW w:w="1176" w:type="pct"/>
            <w:vAlign w:val="center"/>
          </w:tcPr>
          <w:p w14:paraId="1849C428" w14:textId="77777777" w:rsidR="004675F5" w:rsidRPr="00924E3D" w:rsidRDefault="00BB3471" w:rsidP="00924E3D">
            <w:pPr>
              <w:overflowPunct w:val="0"/>
              <w:autoSpaceDE w:val="0"/>
              <w:autoSpaceDN w:val="0"/>
              <w:adjustRightInd w:val="0"/>
              <w:jc w:val="center"/>
              <w:textAlignment w:val="baseline"/>
              <w:rPr>
                <w:b/>
                <w:sz w:val="20"/>
                <w:szCs w:val="20"/>
              </w:rPr>
            </w:pPr>
            <w:r w:rsidRPr="00924E3D">
              <w:rPr>
                <w:b/>
                <w:sz w:val="20"/>
                <w:szCs w:val="20"/>
              </w:rPr>
              <w:t>Adresse</w:t>
            </w:r>
          </w:p>
        </w:tc>
        <w:tc>
          <w:tcPr>
            <w:tcW w:w="719" w:type="pct"/>
            <w:vAlign w:val="center"/>
          </w:tcPr>
          <w:p w14:paraId="60F6E5DB" w14:textId="77777777" w:rsidR="004675F5" w:rsidRPr="00924E3D" w:rsidRDefault="004675F5" w:rsidP="00924E3D">
            <w:pPr>
              <w:overflowPunct w:val="0"/>
              <w:autoSpaceDE w:val="0"/>
              <w:autoSpaceDN w:val="0"/>
              <w:adjustRightInd w:val="0"/>
              <w:jc w:val="center"/>
              <w:textAlignment w:val="baseline"/>
              <w:rPr>
                <w:b/>
                <w:sz w:val="20"/>
                <w:szCs w:val="20"/>
              </w:rPr>
            </w:pPr>
            <w:r w:rsidRPr="00924E3D">
              <w:rPr>
                <w:b/>
                <w:sz w:val="20"/>
                <w:szCs w:val="20"/>
              </w:rPr>
              <w:t>Téléphone</w:t>
            </w:r>
          </w:p>
        </w:tc>
        <w:tc>
          <w:tcPr>
            <w:tcW w:w="718" w:type="pct"/>
            <w:vAlign w:val="center"/>
          </w:tcPr>
          <w:p w14:paraId="7ADCECA7" w14:textId="77777777" w:rsidR="004675F5" w:rsidRPr="00924E3D" w:rsidRDefault="004675F5" w:rsidP="00924E3D">
            <w:pPr>
              <w:overflowPunct w:val="0"/>
              <w:autoSpaceDE w:val="0"/>
              <w:autoSpaceDN w:val="0"/>
              <w:adjustRightInd w:val="0"/>
              <w:jc w:val="center"/>
              <w:textAlignment w:val="baseline"/>
              <w:rPr>
                <w:b/>
                <w:sz w:val="20"/>
                <w:szCs w:val="20"/>
              </w:rPr>
            </w:pPr>
            <w:r w:rsidRPr="00924E3D">
              <w:rPr>
                <w:b/>
                <w:sz w:val="20"/>
                <w:szCs w:val="20"/>
              </w:rPr>
              <w:t>Télécopie</w:t>
            </w:r>
          </w:p>
        </w:tc>
      </w:tr>
      <w:tr w:rsidR="004675F5" w:rsidRPr="004675F5" w14:paraId="1693DA7E" w14:textId="77777777" w:rsidTr="00924E3D">
        <w:trPr>
          <w:jc w:val="center"/>
        </w:trPr>
        <w:tc>
          <w:tcPr>
            <w:tcW w:w="662" w:type="pct"/>
            <w:vAlign w:val="center"/>
          </w:tcPr>
          <w:p w14:paraId="2D157604" w14:textId="20481249" w:rsidR="004675F5" w:rsidRDefault="004675F5" w:rsidP="00F2379E">
            <w:pPr>
              <w:overflowPunct w:val="0"/>
              <w:autoSpaceDE w:val="0"/>
              <w:autoSpaceDN w:val="0"/>
              <w:adjustRightInd w:val="0"/>
              <w:jc w:val="center"/>
              <w:textAlignment w:val="baseline"/>
              <w:rPr>
                <w:b/>
                <w:sz w:val="20"/>
                <w:szCs w:val="20"/>
              </w:rPr>
            </w:pPr>
            <w:r w:rsidRPr="004675F5">
              <w:rPr>
                <w:b/>
                <w:sz w:val="20"/>
                <w:szCs w:val="20"/>
              </w:rPr>
              <w:t>Titulaire</w:t>
            </w:r>
          </w:p>
          <w:p w14:paraId="3F649781" w14:textId="77777777" w:rsidR="00F2379E" w:rsidRPr="00F2379E" w:rsidRDefault="00F2379E" w:rsidP="00F2379E">
            <w:pPr>
              <w:overflowPunct w:val="0"/>
              <w:autoSpaceDE w:val="0"/>
              <w:autoSpaceDN w:val="0"/>
              <w:adjustRightInd w:val="0"/>
              <w:jc w:val="center"/>
              <w:textAlignment w:val="baseline"/>
              <w:rPr>
                <w:sz w:val="20"/>
                <w:szCs w:val="20"/>
              </w:rPr>
            </w:pPr>
          </w:p>
          <w:p w14:paraId="62724913" w14:textId="77777777" w:rsidR="00F2379E" w:rsidRPr="00F2379E" w:rsidRDefault="00F2379E" w:rsidP="00F2379E">
            <w:pPr>
              <w:overflowPunct w:val="0"/>
              <w:autoSpaceDE w:val="0"/>
              <w:autoSpaceDN w:val="0"/>
              <w:adjustRightInd w:val="0"/>
              <w:jc w:val="center"/>
              <w:textAlignment w:val="baseline"/>
              <w:rPr>
                <w:sz w:val="20"/>
                <w:szCs w:val="20"/>
              </w:rPr>
            </w:pPr>
          </w:p>
          <w:p w14:paraId="43BEA94F" w14:textId="2EEA0298" w:rsidR="00F2379E" w:rsidRPr="004675F5" w:rsidRDefault="00F2379E" w:rsidP="00F2379E">
            <w:pPr>
              <w:overflowPunct w:val="0"/>
              <w:autoSpaceDE w:val="0"/>
              <w:autoSpaceDN w:val="0"/>
              <w:adjustRightInd w:val="0"/>
              <w:jc w:val="center"/>
              <w:textAlignment w:val="baseline"/>
              <w:rPr>
                <w:b/>
                <w:sz w:val="20"/>
                <w:szCs w:val="20"/>
              </w:rPr>
            </w:pPr>
          </w:p>
        </w:tc>
        <w:tc>
          <w:tcPr>
            <w:tcW w:w="863" w:type="pct"/>
            <w:vAlign w:val="center"/>
          </w:tcPr>
          <w:p w14:paraId="42AD2718" w14:textId="77777777" w:rsidR="004675F5" w:rsidRPr="004675F5" w:rsidRDefault="004675F5" w:rsidP="004675F5">
            <w:pPr>
              <w:overflowPunct w:val="0"/>
              <w:autoSpaceDE w:val="0"/>
              <w:autoSpaceDN w:val="0"/>
              <w:adjustRightInd w:val="0"/>
              <w:jc w:val="left"/>
              <w:textAlignment w:val="baseline"/>
              <w:rPr>
                <w:sz w:val="20"/>
                <w:szCs w:val="20"/>
              </w:rPr>
            </w:pPr>
          </w:p>
        </w:tc>
        <w:tc>
          <w:tcPr>
            <w:tcW w:w="862" w:type="pct"/>
            <w:vAlign w:val="center"/>
          </w:tcPr>
          <w:p w14:paraId="07C192FF" w14:textId="77777777" w:rsidR="004675F5" w:rsidRPr="004675F5" w:rsidRDefault="004675F5" w:rsidP="004675F5">
            <w:pPr>
              <w:overflowPunct w:val="0"/>
              <w:autoSpaceDE w:val="0"/>
              <w:autoSpaceDN w:val="0"/>
              <w:adjustRightInd w:val="0"/>
              <w:jc w:val="left"/>
              <w:textAlignment w:val="baseline"/>
              <w:rPr>
                <w:sz w:val="20"/>
                <w:szCs w:val="20"/>
              </w:rPr>
            </w:pPr>
          </w:p>
        </w:tc>
        <w:tc>
          <w:tcPr>
            <w:tcW w:w="1176" w:type="pct"/>
            <w:vAlign w:val="center"/>
          </w:tcPr>
          <w:p w14:paraId="2830FADC" w14:textId="77777777" w:rsidR="004675F5" w:rsidRPr="004675F5" w:rsidRDefault="004675F5" w:rsidP="004675F5">
            <w:pPr>
              <w:overflowPunct w:val="0"/>
              <w:autoSpaceDE w:val="0"/>
              <w:autoSpaceDN w:val="0"/>
              <w:adjustRightInd w:val="0"/>
              <w:jc w:val="left"/>
              <w:textAlignment w:val="baseline"/>
              <w:rPr>
                <w:sz w:val="20"/>
                <w:szCs w:val="20"/>
              </w:rPr>
            </w:pPr>
          </w:p>
        </w:tc>
        <w:tc>
          <w:tcPr>
            <w:tcW w:w="719" w:type="pct"/>
            <w:vAlign w:val="center"/>
          </w:tcPr>
          <w:p w14:paraId="7A148290" w14:textId="77777777" w:rsidR="004675F5" w:rsidRPr="004675F5" w:rsidRDefault="004675F5" w:rsidP="004675F5">
            <w:pPr>
              <w:overflowPunct w:val="0"/>
              <w:autoSpaceDE w:val="0"/>
              <w:autoSpaceDN w:val="0"/>
              <w:adjustRightInd w:val="0"/>
              <w:jc w:val="left"/>
              <w:textAlignment w:val="baseline"/>
              <w:rPr>
                <w:sz w:val="20"/>
                <w:szCs w:val="20"/>
              </w:rPr>
            </w:pPr>
          </w:p>
        </w:tc>
        <w:tc>
          <w:tcPr>
            <w:tcW w:w="718" w:type="pct"/>
            <w:vAlign w:val="center"/>
          </w:tcPr>
          <w:p w14:paraId="7FE1DACD" w14:textId="77777777" w:rsidR="004675F5" w:rsidRPr="004675F5" w:rsidRDefault="004675F5" w:rsidP="004675F5">
            <w:pPr>
              <w:overflowPunct w:val="0"/>
              <w:autoSpaceDE w:val="0"/>
              <w:autoSpaceDN w:val="0"/>
              <w:adjustRightInd w:val="0"/>
              <w:jc w:val="left"/>
              <w:textAlignment w:val="baseline"/>
              <w:rPr>
                <w:sz w:val="20"/>
                <w:szCs w:val="20"/>
              </w:rPr>
            </w:pPr>
          </w:p>
        </w:tc>
      </w:tr>
      <w:tr w:rsidR="004675F5" w:rsidRPr="004675F5" w14:paraId="1E188393" w14:textId="77777777" w:rsidTr="00924E3D">
        <w:trPr>
          <w:jc w:val="center"/>
        </w:trPr>
        <w:tc>
          <w:tcPr>
            <w:tcW w:w="662" w:type="pct"/>
            <w:vAlign w:val="center"/>
          </w:tcPr>
          <w:p w14:paraId="4131DC87" w14:textId="36158003" w:rsidR="004675F5" w:rsidRPr="004675F5" w:rsidRDefault="00924E3D" w:rsidP="00F2379E">
            <w:pPr>
              <w:overflowPunct w:val="0"/>
              <w:autoSpaceDE w:val="0"/>
              <w:autoSpaceDN w:val="0"/>
              <w:adjustRightInd w:val="0"/>
              <w:jc w:val="center"/>
              <w:textAlignment w:val="baseline"/>
              <w:rPr>
                <w:sz w:val="20"/>
                <w:szCs w:val="20"/>
              </w:rPr>
            </w:pPr>
            <w:r>
              <w:rPr>
                <w:sz w:val="20"/>
                <w:szCs w:val="20"/>
              </w:rPr>
              <w:t xml:space="preserve">Suppléant </w:t>
            </w:r>
            <w:r w:rsidR="004675F5" w:rsidRPr="004675F5">
              <w:rPr>
                <w:sz w:val="20"/>
                <w:szCs w:val="20"/>
              </w:rPr>
              <w:t>1</w:t>
            </w:r>
          </w:p>
          <w:p w14:paraId="10599DA2" w14:textId="77777777" w:rsidR="004675F5" w:rsidRDefault="004675F5" w:rsidP="00F2379E">
            <w:pPr>
              <w:overflowPunct w:val="0"/>
              <w:autoSpaceDE w:val="0"/>
              <w:autoSpaceDN w:val="0"/>
              <w:adjustRightInd w:val="0"/>
              <w:jc w:val="center"/>
              <w:textAlignment w:val="baseline"/>
              <w:rPr>
                <w:sz w:val="20"/>
                <w:szCs w:val="20"/>
              </w:rPr>
            </w:pPr>
          </w:p>
          <w:p w14:paraId="1557D280" w14:textId="77777777" w:rsidR="00F2379E" w:rsidRDefault="00F2379E" w:rsidP="00F2379E">
            <w:pPr>
              <w:overflowPunct w:val="0"/>
              <w:autoSpaceDE w:val="0"/>
              <w:autoSpaceDN w:val="0"/>
              <w:adjustRightInd w:val="0"/>
              <w:jc w:val="center"/>
              <w:textAlignment w:val="baseline"/>
              <w:rPr>
                <w:sz w:val="20"/>
                <w:szCs w:val="20"/>
              </w:rPr>
            </w:pPr>
          </w:p>
          <w:p w14:paraId="4391A6BE" w14:textId="6D05DF63" w:rsidR="00F2379E" w:rsidRPr="004675F5" w:rsidRDefault="00F2379E" w:rsidP="00F2379E">
            <w:pPr>
              <w:overflowPunct w:val="0"/>
              <w:autoSpaceDE w:val="0"/>
              <w:autoSpaceDN w:val="0"/>
              <w:adjustRightInd w:val="0"/>
              <w:jc w:val="center"/>
              <w:textAlignment w:val="baseline"/>
              <w:rPr>
                <w:sz w:val="20"/>
                <w:szCs w:val="20"/>
              </w:rPr>
            </w:pPr>
          </w:p>
        </w:tc>
        <w:tc>
          <w:tcPr>
            <w:tcW w:w="863" w:type="pct"/>
            <w:vAlign w:val="center"/>
          </w:tcPr>
          <w:p w14:paraId="34E61BD1" w14:textId="77777777" w:rsidR="004675F5" w:rsidRPr="004675F5" w:rsidRDefault="004675F5" w:rsidP="004675F5">
            <w:pPr>
              <w:overflowPunct w:val="0"/>
              <w:autoSpaceDE w:val="0"/>
              <w:autoSpaceDN w:val="0"/>
              <w:adjustRightInd w:val="0"/>
              <w:jc w:val="left"/>
              <w:textAlignment w:val="baseline"/>
              <w:rPr>
                <w:sz w:val="20"/>
                <w:szCs w:val="20"/>
              </w:rPr>
            </w:pPr>
          </w:p>
        </w:tc>
        <w:tc>
          <w:tcPr>
            <w:tcW w:w="862" w:type="pct"/>
            <w:vAlign w:val="center"/>
          </w:tcPr>
          <w:p w14:paraId="652681FB" w14:textId="77777777" w:rsidR="004675F5" w:rsidRPr="004675F5" w:rsidRDefault="004675F5" w:rsidP="004675F5">
            <w:pPr>
              <w:overflowPunct w:val="0"/>
              <w:autoSpaceDE w:val="0"/>
              <w:autoSpaceDN w:val="0"/>
              <w:adjustRightInd w:val="0"/>
              <w:jc w:val="left"/>
              <w:textAlignment w:val="baseline"/>
              <w:rPr>
                <w:sz w:val="20"/>
                <w:szCs w:val="20"/>
              </w:rPr>
            </w:pPr>
          </w:p>
        </w:tc>
        <w:tc>
          <w:tcPr>
            <w:tcW w:w="1176" w:type="pct"/>
            <w:vAlign w:val="center"/>
          </w:tcPr>
          <w:p w14:paraId="11555573" w14:textId="77777777" w:rsidR="004675F5" w:rsidRPr="004675F5" w:rsidRDefault="004675F5" w:rsidP="004675F5">
            <w:pPr>
              <w:overflowPunct w:val="0"/>
              <w:autoSpaceDE w:val="0"/>
              <w:autoSpaceDN w:val="0"/>
              <w:adjustRightInd w:val="0"/>
              <w:jc w:val="left"/>
              <w:textAlignment w:val="baseline"/>
              <w:rPr>
                <w:sz w:val="20"/>
                <w:szCs w:val="20"/>
              </w:rPr>
            </w:pPr>
          </w:p>
        </w:tc>
        <w:tc>
          <w:tcPr>
            <w:tcW w:w="719" w:type="pct"/>
            <w:vAlign w:val="center"/>
          </w:tcPr>
          <w:p w14:paraId="11BBD966" w14:textId="77777777" w:rsidR="004675F5" w:rsidRPr="004675F5" w:rsidRDefault="004675F5" w:rsidP="004675F5">
            <w:pPr>
              <w:overflowPunct w:val="0"/>
              <w:autoSpaceDE w:val="0"/>
              <w:autoSpaceDN w:val="0"/>
              <w:adjustRightInd w:val="0"/>
              <w:jc w:val="left"/>
              <w:textAlignment w:val="baseline"/>
              <w:rPr>
                <w:sz w:val="20"/>
                <w:szCs w:val="20"/>
              </w:rPr>
            </w:pPr>
          </w:p>
        </w:tc>
        <w:tc>
          <w:tcPr>
            <w:tcW w:w="718" w:type="pct"/>
            <w:vAlign w:val="center"/>
          </w:tcPr>
          <w:p w14:paraId="6E8FCF81" w14:textId="77777777" w:rsidR="004675F5" w:rsidRPr="004675F5" w:rsidRDefault="004675F5" w:rsidP="004675F5">
            <w:pPr>
              <w:overflowPunct w:val="0"/>
              <w:autoSpaceDE w:val="0"/>
              <w:autoSpaceDN w:val="0"/>
              <w:adjustRightInd w:val="0"/>
              <w:jc w:val="left"/>
              <w:textAlignment w:val="baseline"/>
              <w:rPr>
                <w:sz w:val="20"/>
                <w:szCs w:val="20"/>
              </w:rPr>
            </w:pPr>
          </w:p>
        </w:tc>
      </w:tr>
      <w:tr w:rsidR="004675F5" w:rsidRPr="004675F5" w14:paraId="4FD68ACC" w14:textId="77777777" w:rsidTr="00924E3D">
        <w:trPr>
          <w:jc w:val="center"/>
        </w:trPr>
        <w:tc>
          <w:tcPr>
            <w:tcW w:w="662" w:type="pct"/>
            <w:vAlign w:val="center"/>
          </w:tcPr>
          <w:p w14:paraId="2D7C4DAF" w14:textId="77777777" w:rsidR="004675F5" w:rsidRPr="004675F5" w:rsidRDefault="004675F5" w:rsidP="00F2379E">
            <w:pPr>
              <w:overflowPunct w:val="0"/>
              <w:autoSpaceDE w:val="0"/>
              <w:autoSpaceDN w:val="0"/>
              <w:adjustRightInd w:val="0"/>
              <w:jc w:val="center"/>
              <w:textAlignment w:val="baseline"/>
              <w:rPr>
                <w:sz w:val="20"/>
                <w:szCs w:val="20"/>
              </w:rPr>
            </w:pPr>
            <w:r w:rsidRPr="004675F5">
              <w:rPr>
                <w:sz w:val="20"/>
                <w:szCs w:val="20"/>
              </w:rPr>
              <w:t>Suppléant 2</w:t>
            </w:r>
          </w:p>
          <w:p w14:paraId="3B9F53BB" w14:textId="77777777" w:rsidR="004675F5" w:rsidRDefault="004675F5" w:rsidP="00F2379E">
            <w:pPr>
              <w:overflowPunct w:val="0"/>
              <w:autoSpaceDE w:val="0"/>
              <w:autoSpaceDN w:val="0"/>
              <w:adjustRightInd w:val="0"/>
              <w:jc w:val="center"/>
              <w:textAlignment w:val="baseline"/>
              <w:rPr>
                <w:sz w:val="20"/>
                <w:szCs w:val="20"/>
              </w:rPr>
            </w:pPr>
          </w:p>
          <w:p w14:paraId="696031BB" w14:textId="77777777" w:rsidR="00F2379E" w:rsidRDefault="00F2379E" w:rsidP="00F2379E">
            <w:pPr>
              <w:overflowPunct w:val="0"/>
              <w:autoSpaceDE w:val="0"/>
              <w:autoSpaceDN w:val="0"/>
              <w:adjustRightInd w:val="0"/>
              <w:jc w:val="center"/>
              <w:textAlignment w:val="baseline"/>
              <w:rPr>
                <w:sz w:val="20"/>
                <w:szCs w:val="20"/>
              </w:rPr>
            </w:pPr>
          </w:p>
          <w:p w14:paraId="193591BA" w14:textId="464893F0" w:rsidR="00F2379E" w:rsidRPr="004675F5" w:rsidRDefault="00F2379E" w:rsidP="00F2379E">
            <w:pPr>
              <w:overflowPunct w:val="0"/>
              <w:autoSpaceDE w:val="0"/>
              <w:autoSpaceDN w:val="0"/>
              <w:adjustRightInd w:val="0"/>
              <w:jc w:val="center"/>
              <w:textAlignment w:val="baseline"/>
              <w:rPr>
                <w:sz w:val="20"/>
                <w:szCs w:val="20"/>
              </w:rPr>
            </w:pPr>
          </w:p>
        </w:tc>
        <w:tc>
          <w:tcPr>
            <w:tcW w:w="863" w:type="pct"/>
            <w:vAlign w:val="center"/>
          </w:tcPr>
          <w:p w14:paraId="5036D640" w14:textId="77777777" w:rsidR="004675F5" w:rsidRPr="004675F5" w:rsidRDefault="004675F5" w:rsidP="004675F5">
            <w:pPr>
              <w:overflowPunct w:val="0"/>
              <w:autoSpaceDE w:val="0"/>
              <w:autoSpaceDN w:val="0"/>
              <w:adjustRightInd w:val="0"/>
              <w:jc w:val="left"/>
              <w:textAlignment w:val="baseline"/>
              <w:rPr>
                <w:sz w:val="20"/>
                <w:szCs w:val="20"/>
              </w:rPr>
            </w:pPr>
          </w:p>
        </w:tc>
        <w:tc>
          <w:tcPr>
            <w:tcW w:w="862" w:type="pct"/>
            <w:vAlign w:val="center"/>
          </w:tcPr>
          <w:p w14:paraId="62C62CEA" w14:textId="77777777" w:rsidR="004675F5" w:rsidRPr="004675F5" w:rsidRDefault="004675F5" w:rsidP="004675F5">
            <w:pPr>
              <w:overflowPunct w:val="0"/>
              <w:autoSpaceDE w:val="0"/>
              <w:autoSpaceDN w:val="0"/>
              <w:adjustRightInd w:val="0"/>
              <w:jc w:val="left"/>
              <w:textAlignment w:val="baseline"/>
              <w:rPr>
                <w:sz w:val="20"/>
                <w:szCs w:val="20"/>
              </w:rPr>
            </w:pPr>
          </w:p>
        </w:tc>
        <w:tc>
          <w:tcPr>
            <w:tcW w:w="1176" w:type="pct"/>
            <w:vAlign w:val="center"/>
          </w:tcPr>
          <w:p w14:paraId="67B6063D" w14:textId="77777777" w:rsidR="004675F5" w:rsidRPr="004675F5" w:rsidRDefault="004675F5" w:rsidP="004675F5">
            <w:pPr>
              <w:overflowPunct w:val="0"/>
              <w:autoSpaceDE w:val="0"/>
              <w:autoSpaceDN w:val="0"/>
              <w:adjustRightInd w:val="0"/>
              <w:jc w:val="left"/>
              <w:textAlignment w:val="baseline"/>
              <w:rPr>
                <w:sz w:val="20"/>
                <w:szCs w:val="20"/>
              </w:rPr>
            </w:pPr>
          </w:p>
        </w:tc>
        <w:tc>
          <w:tcPr>
            <w:tcW w:w="719" w:type="pct"/>
            <w:vAlign w:val="center"/>
          </w:tcPr>
          <w:p w14:paraId="4D1A4E51" w14:textId="77777777" w:rsidR="004675F5" w:rsidRPr="004675F5" w:rsidRDefault="004675F5" w:rsidP="004675F5">
            <w:pPr>
              <w:overflowPunct w:val="0"/>
              <w:autoSpaceDE w:val="0"/>
              <w:autoSpaceDN w:val="0"/>
              <w:adjustRightInd w:val="0"/>
              <w:jc w:val="left"/>
              <w:textAlignment w:val="baseline"/>
              <w:rPr>
                <w:sz w:val="20"/>
                <w:szCs w:val="20"/>
              </w:rPr>
            </w:pPr>
          </w:p>
        </w:tc>
        <w:tc>
          <w:tcPr>
            <w:tcW w:w="718" w:type="pct"/>
            <w:vAlign w:val="center"/>
          </w:tcPr>
          <w:p w14:paraId="053B5272" w14:textId="77777777" w:rsidR="004675F5" w:rsidRPr="004675F5" w:rsidRDefault="004675F5" w:rsidP="004675F5">
            <w:pPr>
              <w:overflowPunct w:val="0"/>
              <w:autoSpaceDE w:val="0"/>
              <w:autoSpaceDN w:val="0"/>
              <w:adjustRightInd w:val="0"/>
              <w:jc w:val="left"/>
              <w:textAlignment w:val="baseline"/>
              <w:rPr>
                <w:sz w:val="20"/>
                <w:szCs w:val="20"/>
              </w:rPr>
            </w:pPr>
          </w:p>
        </w:tc>
      </w:tr>
      <w:tr w:rsidR="00F2379E" w:rsidRPr="004675F5" w14:paraId="064AFF11" w14:textId="77777777" w:rsidTr="00F2379E">
        <w:trPr>
          <w:jc w:val="center"/>
        </w:trPr>
        <w:tc>
          <w:tcPr>
            <w:tcW w:w="5000" w:type="pct"/>
            <w:gridSpan w:val="6"/>
            <w:tcBorders>
              <w:left w:val="nil"/>
              <w:bottom w:val="nil"/>
              <w:right w:val="nil"/>
            </w:tcBorders>
            <w:vAlign w:val="center"/>
          </w:tcPr>
          <w:p w14:paraId="19705A75" w14:textId="7BD7614D" w:rsidR="00F2379E" w:rsidRPr="00F2379E" w:rsidRDefault="00D96B77" w:rsidP="00F2379E">
            <w:pPr>
              <w:rPr>
                <w:i/>
                <w:sz w:val="20"/>
              </w:rPr>
            </w:pPr>
            <w:r w:rsidRPr="00D96B77">
              <w:rPr>
                <w:i/>
                <w:sz w:val="20"/>
              </w:rPr>
              <w:t>*Préciser la phase conception ou réalisation si les personnes sont différentes pour chaque phase</w:t>
            </w:r>
          </w:p>
        </w:tc>
      </w:tr>
    </w:tbl>
    <w:p w14:paraId="74979477" w14:textId="2C4CB72B" w:rsidR="005344CD" w:rsidRPr="00057D79" w:rsidRDefault="005344CD" w:rsidP="00F2379E">
      <w:pPr>
        <w:pStyle w:val="Titre1"/>
      </w:pPr>
      <w:r w:rsidRPr="00057D79">
        <w:t>PRIX</w:t>
      </w:r>
    </w:p>
    <w:p w14:paraId="762789B2" w14:textId="77777777" w:rsidR="005344CD" w:rsidRPr="00057D79" w:rsidRDefault="005344CD" w:rsidP="00F2379E">
      <w:pPr>
        <w:pStyle w:val="Titre2"/>
      </w:pPr>
      <w:r w:rsidRPr="00057D79">
        <w:t xml:space="preserve"> Montant du marché</w:t>
      </w:r>
    </w:p>
    <w:p w14:paraId="65DA643A" w14:textId="77777777" w:rsidR="005344CD" w:rsidRPr="00057D79" w:rsidRDefault="005344CD" w:rsidP="005E552E">
      <w:r w:rsidRPr="00057D79">
        <w:t>Le montant de la rémunération est exclusif de tout émolument ou remboursement de frais au titre de la présente mission.</w:t>
      </w:r>
    </w:p>
    <w:p w14:paraId="0643FAF0" w14:textId="77777777" w:rsidR="00A439B8" w:rsidRDefault="00A439B8" w:rsidP="005E552E">
      <w:pPr>
        <w:rPr>
          <w:sz w:val="20"/>
        </w:rPr>
      </w:pPr>
    </w:p>
    <w:p w14:paraId="709B4236" w14:textId="77777777" w:rsidR="007972EB" w:rsidRDefault="007972EB" w:rsidP="007972EB">
      <w:pPr>
        <w:rPr>
          <w:noProof/>
        </w:rPr>
      </w:pPr>
      <w:r w:rsidRPr="001D060F">
        <w:rPr>
          <w:noProof/>
        </w:rPr>
        <w:t xml:space="preserve">Le mois d’établissement des </w:t>
      </w:r>
      <w:r w:rsidRPr="009E44BB">
        <w:rPr>
          <w:noProof/>
        </w:rPr>
        <w:t>prix est :</w:t>
      </w:r>
      <w:r>
        <w:rPr>
          <w:noProof/>
        </w:rPr>
        <w:t xml:space="preserve"> </w:t>
      </w:r>
      <w:r w:rsidRPr="00D81D32">
        <w:rPr>
          <w:noProof/>
          <w:highlight w:val="yellow"/>
        </w:rPr>
        <w:t>janvier 2025</w:t>
      </w:r>
      <w:r>
        <w:rPr>
          <w:noProof/>
        </w:rPr>
        <w:t xml:space="preserve"> </w:t>
      </w:r>
      <w:r w:rsidRPr="001D060F">
        <w:rPr>
          <w:noProof/>
        </w:rPr>
        <w:t>(« mois zéro » correspondant à la dernière date limite de remise des offres).</w:t>
      </w:r>
    </w:p>
    <w:p w14:paraId="0F480755" w14:textId="77777777" w:rsidR="007972EB" w:rsidRDefault="007972EB" w:rsidP="007972EB"/>
    <w:p w14:paraId="594E0924" w14:textId="78B7C285" w:rsidR="007972EB" w:rsidRDefault="007972EB" w:rsidP="007972EB">
      <w:r w:rsidRPr="00493167">
        <w:t xml:space="preserve">Les prestations seront rémunérées par l’application d’un prix </w:t>
      </w:r>
      <w:r>
        <w:t>mixte tel qu’il résulte du détail estimatif :</w:t>
      </w:r>
    </w:p>
    <w:p w14:paraId="3CAE6CB7" w14:textId="1A8A6B38" w:rsidR="007972EB" w:rsidRDefault="007972EB" w:rsidP="007972EB"/>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238"/>
        <w:gridCol w:w="4956"/>
      </w:tblGrid>
      <w:tr w:rsidR="007972EB" w14:paraId="7E45DDE4" w14:textId="77777777" w:rsidTr="009E6CBF">
        <w:trPr>
          <w:trHeight w:val="454"/>
        </w:trPr>
        <w:tc>
          <w:tcPr>
            <w:tcW w:w="2569" w:type="pct"/>
            <w:tcBorders>
              <w:top w:val="single" w:sz="4" w:space="0" w:color="auto"/>
              <w:left w:val="single" w:sz="4" w:space="0" w:color="auto"/>
              <w:bottom w:val="single" w:sz="4" w:space="0" w:color="auto"/>
              <w:right w:val="single" w:sz="4" w:space="0" w:color="auto"/>
            </w:tcBorders>
            <w:shd w:val="clear" w:color="auto" w:fill="D9D9D9"/>
            <w:vAlign w:val="center"/>
          </w:tcPr>
          <w:p w14:paraId="0CC2106D" w14:textId="77777777" w:rsidR="007972EB" w:rsidRPr="00F87419" w:rsidRDefault="007972EB" w:rsidP="009E6CBF">
            <w:pPr>
              <w:tabs>
                <w:tab w:val="left" w:pos="5458"/>
              </w:tabs>
              <w:ind w:right="75"/>
              <w:jc w:val="right"/>
              <w:rPr>
                <w:szCs w:val="22"/>
              </w:rPr>
            </w:pPr>
            <w:r w:rsidRPr="00F87419">
              <w:rPr>
                <w:szCs w:val="22"/>
              </w:rPr>
              <w:t>PARTIE SUR PRIX FORFAITAIRE</w:t>
            </w:r>
            <w:r>
              <w:rPr>
                <w:szCs w:val="22"/>
              </w:rPr>
              <w:t xml:space="preserve"> € </w:t>
            </w:r>
            <w:r w:rsidRPr="00F87419">
              <w:rPr>
                <w:szCs w:val="22"/>
              </w:rPr>
              <w:t>HT</w:t>
            </w:r>
            <w:r>
              <w:rPr>
                <w:szCs w:val="22"/>
              </w:rPr>
              <w:t xml:space="preserve"> </w:t>
            </w:r>
            <w:r w:rsidRPr="00F87419">
              <w:rPr>
                <w:szCs w:val="22"/>
              </w:rPr>
              <w:t>(en chiffres)</w:t>
            </w:r>
          </w:p>
        </w:tc>
        <w:tc>
          <w:tcPr>
            <w:tcW w:w="2431" w:type="pct"/>
            <w:tcBorders>
              <w:top w:val="single" w:sz="4" w:space="0" w:color="auto"/>
              <w:left w:val="single" w:sz="4" w:space="0" w:color="auto"/>
              <w:bottom w:val="single" w:sz="4" w:space="0" w:color="auto"/>
              <w:right w:val="single" w:sz="4" w:space="0" w:color="auto"/>
            </w:tcBorders>
            <w:vAlign w:val="center"/>
          </w:tcPr>
          <w:p w14:paraId="0BFCDA0D" w14:textId="77777777" w:rsidR="007972EB" w:rsidRDefault="007972EB" w:rsidP="009E6CBF"/>
        </w:tc>
      </w:tr>
      <w:tr w:rsidR="007972EB" w:rsidRPr="00FB38D3" w14:paraId="6F28DBBF" w14:textId="77777777" w:rsidTr="009E6CBF">
        <w:trPr>
          <w:trHeight w:val="454"/>
        </w:trPr>
        <w:tc>
          <w:tcPr>
            <w:tcW w:w="2569" w:type="pct"/>
            <w:tcBorders>
              <w:top w:val="single" w:sz="4" w:space="0" w:color="auto"/>
              <w:left w:val="single" w:sz="4" w:space="0" w:color="auto"/>
              <w:bottom w:val="single" w:sz="4" w:space="0" w:color="auto"/>
              <w:right w:val="single" w:sz="4" w:space="0" w:color="auto"/>
            </w:tcBorders>
            <w:shd w:val="clear" w:color="auto" w:fill="D9D9D9"/>
            <w:vAlign w:val="center"/>
          </w:tcPr>
          <w:p w14:paraId="595E645F" w14:textId="77777777" w:rsidR="007972EB" w:rsidRPr="00F87419" w:rsidRDefault="007972EB" w:rsidP="009E6CBF">
            <w:pPr>
              <w:tabs>
                <w:tab w:val="left" w:pos="5458"/>
              </w:tabs>
              <w:ind w:right="75"/>
              <w:jc w:val="right"/>
              <w:rPr>
                <w:szCs w:val="22"/>
              </w:rPr>
            </w:pPr>
            <w:r w:rsidRPr="00F87419">
              <w:rPr>
                <w:szCs w:val="22"/>
              </w:rPr>
              <w:t>PARTIE SUR PRIX UNITAIRE € HT</w:t>
            </w:r>
            <w:r>
              <w:rPr>
                <w:szCs w:val="22"/>
              </w:rPr>
              <w:t xml:space="preserve"> </w:t>
            </w:r>
            <w:r w:rsidRPr="00F87419">
              <w:rPr>
                <w:szCs w:val="22"/>
              </w:rPr>
              <w:t>(en chiffres)</w:t>
            </w:r>
          </w:p>
        </w:tc>
        <w:tc>
          <w:tcPr>
            <w:tcW w:w="2431" w:type="pct"/>
            <w:tcBorders>
              <w:top w:val="single" w:sz="4" w:space="0" w:color="auto"/>
              <w:left w:val="single" w:sz="4" w:space="0" w:color="auto"/>
              <w:bottom w:val="single" w:sz="4" w:space="0" w:color="auto"/>
              <w:right w:val="single" w:sz="4" w:space="0" w:color="auto"/>
            </w:tcBorders>
            <w:vAlign w:val="center"/>
          </w:tcPr>
          <w:p w14:paraId="153D63C3" w14:textId="77777777" w:rsidR="007972EB" w:rsidRPr="00FB38D3" w:rsidRDefault="007972EB" w:rsidP="009E6CBF"/>
        </w:tc>
      </w:tr>
      <w:tr w:rsidR="007972EB" w14:paraId="4E3B2F93" w14:textId="77777777" w:rsidTr="009E6CBF">
        <w:trPr>
          <w:trHeight w:val="454"/>
        </w:trPr>
        <w:tc>
          <w:tcPr>
            <w:tcW w:w="2569" w:type="pct"/>
            <w:tcBorders>
              <w:top w:val="single" w:sz="4" w:space="0" w:color="auto"/>
              <w:left w:val="single" w:sz="4" w:space="0" w:color="auto"/>
              <w:bottom w:val="single" w:sz="4" w:space="0" w:color="auto"/>
              <w:right w:val="single" w:sz="4" w:space="0" w:color="auto"/>
            </w:tcBorders>
            <w:shd w:val="clear" w:color="auto" w:fill="D9D9D9"/>
            <w:vAlign w:val="center"/>
          </w:tcPr>
          <w:p w14:paraId="0D83192A" w14:textId="77777777" w:rsidR="007972EB" w:rsidRPr="00F87419" w:rsidRDefault="007972EB" w:rsidP="009E6CBF">
            <w:pPr>
              <w:tabs>
                <w:tab w:val="left" w:pos="5458"/>
              </w:tabs>
              <w:ind w:right="75"/>
              <w:jc w:val="right"/>
              <w:rPr>
                <w:szCs w:val="22"/>
              </w:rPr>
            </w:pPr>
            <w:r>
              <w:rPr>
                <w:szCs w:val="22"/>
              </w:rPr>
              <w:t>MONTANT TOTAL</w:t>
            </w:r>
            <w:r w:rsidRPr="00F87419">
              <w:rPr>
                <w:szCs w:val="22"/>
              </w:rPr>
              <w:t xml:space="preserve"> € H.T.(en chiffres)</w:t>
            </w:r>
          </w:p>
        </w:tc>
        <w:tc>
          <w:tcPr>
            <w:tcW w:w="2431" w:type="pct"/>
            <w:tcBorders>
              <w:top w:val="single" w:sz="4" w:space="0" w:color="auto"/>
              <w:left w:val="single" w:sz="4" w:space="0" w:color="auto"/>
              <w:bottom w:val="single" w:sz="4" w:space="0" w:color="auto"/>
              <w:right w:val="single" w:sz="4" w:space="0" w:color="auto"/>
            </w:tcBorders>
            <w:vAlign w:val="center"/>
          </w:tcPr>
          <w:p w14:paraId="79690D96" w14:textId="77777777" w:rsidR="007972EB" w:rsidRDefault="007972EB" w:rsidP="009E6CBF"/>
        </w:tc>
      </w:tr>
      <w:tr w:rsidR="007972EB" w14:paraId="5C0912EC" w14:textId="77777777" w:rsidTr="009E6CBF">
        <w:trPr>
          <w:trHeight w:val="454"/>
        </w:trPr>
        <w:tc>
          <w:tcPr>
            <w:tcW w:w="2569" w:type="pct"/>
            <w:tcBorders>
              <w:top w:val="single" w:sz="4" w:space="0" w:color="auto"/>
              <w:left w:val="single" w:sz="4" w:space="0" w:color="auto"/>
              <w:bottom w:val="single" w:sz="4" w:space="0" w:color="auto"/>
              <w:right w:val="single" w:sz="4" w:space="0" w:color="auto"/>
            </w:tcBorders>
            <w:shd w:val="clear" w:color="auto" w:fill="D9D9D9"/>
            <w:vAlign w:val="center"/>
          </w:tcPr>
          <w:p w14:paraId="4F9CEC73" w14:textId="77777777" w:rsidR="007972EB" w:rsidRPr="005E552E" w:rsidRDefault="007972EB" w:rsidP="009E6CBF">
            <w:pPr>
              <w:jc w:val="right"/>
              <w:rPr>
                <w:b/>
              </w:rPr>
            </w:pPr>
            <w:r>
              <w:rPr>
                <w:b/>
              </w:rPr>
              <w:t>TVA 20 %</w:t>
            </w:r>
          </w:p>
        </w:tc>
        <w:tc>
          <w:tcPr>
            <w:tcW w:w="2431" w:type="pct"/>
            <w:tcBorders>
              <w:top w:val="single" w:sz="4" w:space="0" w:color="auto"/>
              <w:left w:val="single" w:sz="4" w:space="0" w:color="auto"/>
              <w:bottom w:val="single" w:sz="4" w:space="0" w:color="auto"/>
              <w:right w:val="single" w:sz="4" w:space="0" w:color="auto"/>
            </w:tcBorders>
            <w:vAlign w:val="center"/>
          </w:tcPr>
          <w:p w14:paraId="5227CDA5" w14:textId="77777777" w:rsidR="007972EB" w:rsidRDefault="007972EB" w:rsidP="009E6CBF"/>
        </w:tc>
      </w:tr>
      <w:tr w:rsidR="007972EB" w14:paraId="2BA06C23" w14:textId="77777777" w:rsidTr="009E6CBF">
        <w:trPr>
          <w:trHeight w:val="454"/>
        </w:trPr>
        <w:tc>
          <w:tcPr>
            <w:tcW w:w="2569" w:type="pct"/>
            <w:tcBorders>
              <w:top w:val="single" w:sz="4" w:space="0" w:color="auto"/>
              <w:left w:val="single" w:sz="4" w:space="0" w:color="auto"/>
              <w:bottom w:val="single" w:sz="4" w:space="0" w:color="auto"/>
              <w:right w:val="single" w:sz="4" w:space="0" w:color="auto"/>
            </w:tcBorders>
            <w:shd w:val="clear" w:color="auto" w:fill="D9D9D9"/>
            <w:vAlign w:val="center"/>
          </w:tcPr>
          <w:p w14:paraId="6327DBB9" w14:textId="77777777" w:rsidR="007972EB" w:rsidRPr="005E552E" w:rsidRDefault="007972EB" w:rsidP="009E6CBF">
            <w:pPr>
              <w:jc w:val="right"/>
              <w:rPr>
                <w:b/>
              </w:rPr>
            </w:pPr>
            <w:r>
              <w:rPr>
                <w:b/>
              </w:rPr>
              <w:t>MONTANT TOTAL € TTC</w:t>
            </w:r>
          </w:p>
        </w:tc>
        <w:tc>
          <w:tcPr>
            <w:tcW w:w="2431" w:type="pct"/>
            <w:tcBorders>
              <w:top w:val="single" w:sz="4" w:space="0" w:color="auto"/>
              <w:left w:val="single" w:sz="4" w:space="0" w:color="auto"/>
              <w:bottom w:val="single" w:sz="4" w:space="0" w:color="auto"/>
              <w:right w:val="single" w:sz="4" w:space="0" w:color="auto"/>
            </w:tcBorders>
            <w:vAlign w:val="center"/>
          </w:tcPr>
          <w:p w14:paraId="0B2528F1" w14:textId="77777777" w:rsidR="007972EB" w:rsidRDefault="007972EB" w:rsidP="009E6CBF"/>
        </w:tc>
      </w:tr>
    </w:tbl>
    <w:p w14:paraId="575FB4B2" w14:textId="77777777" w:rsidR="007972EB" w:rsidRPr="005E552E" w:rsidRDefault="007972EB" w:rsidP="007972EB"/>
    <w:p w14:paraId="0DA40734" w14:textId="678D9670" w:rsidR="007972EB" w:rsidRPr="00057D79" w:rsidRDefault="007972EB" w:rsidP="007972EB">
      <w:pPr>
        <w:overflowPunct w:val="0"/>
        <w:autoSpaceDE w:val="0"/>
        <w:autoSpaceDN w:val="0"/>
        <w:adjustRightInd w:val="0"/>
        <w:textAlignment w:val="baseline"/>
        <w:rPr>
          <w:b/>
          <w:szCs w:val="22"/>
        </w:rPr>
      </w:pPr>
      <w:r w:rsidRPr="00057D79">
        <w:rPr>
          <w:b/>
          <w:szCs w:val="22"/>
        </w:rPr>
        <w:t>Soit</w:t>
      </w:r>
      <w:del w:id="1" w:author="TORAMAN Mehtap ADJ ADM PAL 2CL AE" w:date="2024-11-18T15:02:00Z">
        <w:r w:rsidDel="001C38C5">
          <w:rPr>
            <w:b/>
            <w:szCs w:val="22"/>
          </w:rPr>
          <w:delText> :</w:delText>
        </w:r>
        <w:r w:rsidRPr="00057D79" w:rsidDel="001C38C5">
          <w:rPr>
            <w:b/>
            <w:szCs w:val="22"/>
          </w:rPr>
          <w:delText>........................................................................................................................................................................................................................................................................................................</w:delText>
        </w:r>
      </w:del>
      <w:ins w:id="2" w:author="TORAMAN Mehtap ADJ ADM PAL 2CL AE" w:date="2024-11-18T15:02:00Z">
        <w:r w:rsidR="001C38C5">
          <w:rPr>
            <w:b/>
            <w:szCs w:val="22"/>
          </w:rPr>
          <w:t> :</w:t>
        </w:r>
        <w:r w:rsidR="001C38C5" w:rsidRPr="00057D79">
          <w:rPr>
            <w:b/>
            <w:szCs w:val="22"/>
          </w:rPr>
          <w:t>........................................................................................................................................................................................................................................................................................................</w:t>
        </w:r>
      </w:ins>
      <w:r w:rsidRPr="00057D79">
        <w:rPr>
          <w:b/>
          <w:szCs w:val="22"/>
        </w:rPr>
        <w:t xml:space="preserve"> euros (Montant total TTC en lettres)</w:t>
      </w:r>
    </w:p>
    <w:p w14:paraId="20DF4B1C" w14:textId="77777777" w:rsidR="007972EB" w:rsidRDefault="007972EB" w:rsidP="007972EB"/>
    <w:p w14:paraId="7D3CCCB7" w14:textId="314200D3" w:rsidR="005344CD" w:rsidRDefault="00A439B8" w:rsidP="00F2379E">
      <w:pPr>
        <w:pStyle w:val="Titre2"/>
      </w:pPr>
      <w:r>
        <w:t xml:space="preserve"> </w:t>
      </w:r>
      <w:r w:rsidR="005344CD" w:rsidRPr="00057D79">
        <w:t>Montant sous-traité désigné au marché</w:t>
      </w:r>
    </w:p>
    <w:p w14:paraId="4C265C9E" w14:textId="1B5B891C" w:rsidR="00A907E9" w:rsidRPr="00A907E9" w:rsidRDefault="00A907E9" w:rsidP="00A907E9">
      <w:r w:rsidRPr="00A907E9">
        <w:t>Par dérogation à l’article 3.6 du CCAG/PI, et au regard des articles 4532-17 à R 4532-19 et R 4532-29 du code du travail, la sous-traitance des opérations de coordination est interdite.</w:t>
      </w:r>
    </w:p>
    <w:p w14:paraId="0FE3B08D" w14:textId="307570B3" w:rsidR="005344CD" w:rsidRPr="00057D79" w:rsidRDefault="005344CD" w:rsidP="00F2379E">
      <w:pPr>
        <w:pStyle w:val="Titre2"/>
      </w:pPr>
      <w:r w:rsidRPr="00057D79">
        <w:t>Créance présentée en nantissement ou cession</w:t>
      </w:r>
    </w:p>
    <w:p w14:paraId="2CF8DBB4" w14:textId="77777777" w:rsidR="00D5061E" w:rsidRDefault="005344CD" w:rsidP="005E552E">
      <w:r w:rsidRPr="00C81CD6">
        <w:rPr>
          <w:bCs/>
        </w:rPr>
        <w:t xml:space="preserve">Le montant de cette créance </w:t>
      </w:r>
      <w:r w:rsidRPr="00C81CD6">
        <w:t>sera défini lors de la remise de l’exemplaire unique au titulaire du marché, sur demande</w:t>
      </w:r>
      <w:r w:rsidR="00F4398E" w:rsidRPr="00C81CD6">
        <w:t>.</w:t>
      </w:r>
    </w:p>
    <w:p w14:paraId="621150FF" w14:textId="52750BCF" w:rsidR="00D5061E" w:rsidRPr="00BC34E2" w:rsidRDefault="004247DB" w:rsidP="00F2379E">
      <w:pPr>
        <w:pStyle w:val="Titre2"/>
      </w:pPr>
      <w:r>
        <w:t xml:space="preserve"> Forme des prix</w:t>
      </w:r>
    </w:p>
    <w:p w14:paraId="4D5D20DA" w14:textId="77777777" w:rsidR="005719FE" w:rsidRPr="007972EB" w:rsidRDefault="00BC34E2" w:rsidP="00BC34E2">
      <w:pPr>
        <w:rPr>
          <w:szCs w:val="22"/>
        </w:rPr>
      </w:pPr>
      <w:r w:rsidRPr="007972EB">
        <w:rPr>
          <w:szCs w:val="22"/>
        </w:rPr>
        <w:t xml:space="preserve">Les modalités de variation des prix sont fixées à </w:t>
      </w:r>
      <w:r w:rsidRPr="001F39B1">
        <w:rPr>
          <w:szCs w:val="22"/>
        </w:rPr>
        <w:t>l'article</w:t>
      </w:r>
      <w:r w:rsidR="005D1E12" w:rsidRPr="001F39B1">
        <w:rPr>
          <w:szCs w:val="22"/>
        </w:rPr>
        <w:t xml:space="preserve"> 7.7</w:t>
      </w:r>
      <w:r w:rsidRPr="001F39B1">
        <w:rPr>
          <w:szCs w:val="22"/>
        </w:rPr>
        <w:t xml:space="preserve"> du</w:t>
      </w:r>
      <w:r w:rsidRPr="007972EB">
        <w:rPr>
          <w:szCs w:val="22"/>
        </w:rPr>
        <w:t xml:space="preserve"> CCP.</w:t>
      </w:r>
    </w:p>
    <w:p w14:paraId="08C21959" w14:textId="77777777" w:rsidR="005719FE" w:rsidRPr="009D3791" w:rsidRDefault="005719FE" w:rsidP="00F2379E">
      <w:pPr>
        <w:pStyle w:val="Titre2"/>
      </w:pPr>
      <w:r>
        <w:t xml:space="preserve"> </w:t>
      </w:r>
      <w:r w:rsidRPr="005719FE">
        <w:t>Vacations supplémentaires</w:t>
      </w:r>
    </w:p>
    <w:p w14:paraId="1953301E" w14:textId="03802C40" w:rsidR="00C6295C" w:rsidRDefault="005719FE" w:rsidP="005719FE">
      <w:pPr>
        <w:rPr>
          <w:szCs w:val="22"/>
        </w:rPr>
      </w:pPr>
      <w:r w:rsidRPr="005719FE">
        <w:rPr>
          <w:szCs w:val="22"/>
        </w:rPr>
        <w:t>En cas de prolongation du délai d’exécution du marché de travaux, ou en cas de réception avec réserves du marché de travaux nécessitant l’intervention du coordonnateur, le nombre et la durée des vacations supplémentaires seront déterminés conjointement par le coordonnateur et le maître d’ouvrage dans les conditions définies au CCP. Le prix de la vacation ou de l’intervention supplémentaire sera celui retenu dans le bordereau de prix unitaires.</w:t>
      </w:r>
    </w:p>
    <w:p w14:paraId="672E39E9" w14:textId="77777777" w:rsidR="00C6295C" w:rsidRDefault="00C6295C">
      <w:pPr>
        <w:jc w:val="left"/>
        <w:rPr>
          <w:szCs w:val="22"/>
        </w:rPr>
      </w:pPr>
      <w:r>
        <w:rPr>
          <w:szCs w:val="22"/>
        </w:rPr>
        <w:br w:type="page"/>
      </w:r>
    </w:p>
    <w:p w14:paraId="2769BF00" w14:textId="5195E1CE" w:rsidR="009A63EF" w:rsidRPr="00F46B3B" w:rsidRDefault="005344CD" w:rsidP="00F2379E">
      <w:pPr>
        <w:pStyle w:val="Titre1"/>
      </w:pPr>
      <w:r w:rsidRPr="00057D79">
        <w:t>DELAIS</w:t>
      </w:r>
    </w:p>
    <w:p w14:paraId="2DE7DE08" w14:textId="16AF560E" w:rsidR="00A0674D" w:rsidRDefault="0096402F" w:rsidP="00A0674D">
      <w:pPr>
        <w:overflowPunct w:val="0"/>
        <w:autoSpaceDE w:val="0"/>
        <w:autoSpaceDN w:val="0"/>
        <w:adjustRightInd w:val="0"/>
        <w:textAlignment w:val="baseline"/>
        <w:rPr>
          <w:szCs w:val="22"/>
        </w:rPr>
      </w:pPr>
      <w:bookmarkStart w:id="3" w:name="_Toc248033717"/>
      <w:r w:rsidRPr="0096402F">
        <w:rPr>
          <w:szCs w:val="22"/>
        </w:rPr>
        <w:t>Par dérogation à l’article 13.1.1 du CCAG/PI, le point de départ du délai d’exécution de chaque partie technique ou fraction de partie technique court à compter de la date fixée par l’ordre de service du représentant de la maitrise d’ouvrage.</w:t>
      </w:r>
    </w:p>
    <w:p w14:paraId="5F8525D5" w14:textId="77777777" w:rsidR="0096402F" w:rsidRPr="00A0674D" w:rsidRDefault="0096402F" w:rsidP="00A0674D">
      <w:pPr>
        <w:overflowPunct w:val="0"/>
        <w:autoSpaceDE w:val="0"/>
        <w:autoSpaceDN w:val="0"/>
        <w:adjustRightInd w:val="0"/>
        <w:textAlignment w:val="baseline"/>
        <w:rPr>
          <w:b/>
          <w:szCs w:val="22"/>
        </w:rPr>
      </w:pPr>
    </w:p>
    <w:p w14:paraId="5DE89E9F" w14:textId="08A05236" w:rsidR="001F39B1" w:rsidRDefault="00031126" w:rsidP="00C6295C">
      <w:pPr>
        <w:overflowPunct w:val="0"/>
        <w:autoSpaceDE w:val="0"/>
        <w:autoSpaceDN w:val="0"/>
        <w:adjustRightInd w:val="0"/>
        <w:textAlignment w:val="baseline"/>
        <w:rPr>
          <w:szCs w:val="22"/>
        </w:rPr>
      </w:pPr>
      <w:r w:rsidRPr="00A0674D">
        <w:rPr>
          <w:szCs w:val="22"/>
        </w:rPr>
        <w:t xml:space="preserve">La mission </w:t>
      </w:r>
      <w:r>
        <w:rPr>
          <w:szCs w:val="22"/>
        </w:rPr>
        <w:t>du présent marché</w:t>
      </w:r>
      <w:r w:rsidRPr="00A0674D">
        <w:rPr>
          <w:szCs w:val="22"/>
        </w:rPr>
        <w:t xml:space="preserve"> se terminera </w:t>
      </w:r>
      <w:r w:rsidR="007972EB" w:rsidRPr="007972EB">
        <w:rPr>
          <w:b/>
          <w:szCs w:val="22"/>
        </w:rPr>
        <w:t xml:space="preserve">(1) </w:t>
      </w:r>
      <w:r w:rsidR="008675CA" w:rsidRPr="007972EB">
        <w:rPr>
          <w:b/>
          <w:szCs w:val="22"/>
        </w:rPr>
        <w:t xml:space="preserve">un mois après </w:t>
      </w:r>
      <w:r w:rsidRPr="007972EB">
        <w:rPr>
          <w:b/>
          <w:szCs w:val="22"/>
        </w:rPr>
        <w:t>la réception du marché de travaux</w:t>
      </w:r>
      <w:r w:rsidRPr="00A0674D">
        <w:rPr>
          <w:szCs w:val="22"/>
        </w:rPr>
        <w:t xml:space="preserve"> concerné par la présente mission SPS ou à l’issue de la levée de la dernière réserve en cas de réception avec réserves du marché de travaux et après fourniture de l’ensemble des documents dus au titre de sa mission et dans les c</w:t>
      </w:r>
      <w:r>
        <w:rPr>
          <w:szCs w:val="22"/>
        </w:rPr>
        <w:t xml:space="preserve">onditions fixées à </w:t>
      </w:r>
      <w:r w:rsidRPr="003222FC">
        <w:rPr>
          <w:szCs w:val="22"/>
        </w:rPr>
        <w:t>l’article 9.3 du CCP</w:t>
      </w:r>
      <w:r w:rsidR="00C6295C">
        <w:rPr>
          <w:szCs w:val="22"/>
        </w:rPr>
        <w:t>.</w:t>
      </w:r>
    </w:p>
    <w:p w14:paraId="097E9C4A" w14:textId="77777777" w:rsidR="00C6295C" w:rsidRDefault="00C6295C" w:rsidP="00C6295C">
      <w:pPr>
        <w:overflowPunct w:val="0"/>
        <w:autoSpaceDE w:val="0"/>
        <w:autoSpaceDN w:val="0"/>
        <w:adjustRightInd w:val="0"/>
        <w:textAlignment w:val="baseline"/>
        <w:rPr>
          <w:szCs w:val="22"/>
        </w:rPr>
      </w:pPr>
    </w:p>
    <w:bookmarkEnd w:id="3"/>
    <w:p w14:paraId="68EF619E" w14:textId="13D6A540" w:rsidR="0096402F" w:rsidRDefault="0096402F" w:rsidP="001145D0">
      <w:pPr>
        <w:tabs>
          <w:tab w:val="left" w:pos="2977"/>
        </w:tabs>
        <w:overflowPunct w:val="0"/>
        <w:autoSpaceDE w:val="0"/>
        <w:autoSpaceDN w:val="0"/>
        <w:adjustRightInd w:val="0"/>
        <w:textAlignment w:val="baseline"/>
        <w:rPr>
          <w:szCs w:val="22"/>
        </w:rPr>
      </w:pPr>
      <w:r w:rsidRPr="0096402F">
        <w:rPr>
          <w:szCs w:val="22"/>
        </w:rPr>
        <w:t xml:space="preserve">Le délai global d’exécution du présent marché est de </w:t>
      </w:r>
      <w:r w:rsidR="00E901DD">
        <w:rPr>
          <w:szCs w:val="22"/>
        </w:rPr>
        <w:t>trente-neuf</w:t>
      </w:r>
      <w:r w:rsidRPr="0096402F">
        <w:rPr>
          <w:szCs w:val="22"/>
        </w:rPr>
        <w:t xml:space="preserve"> (39) mois, y compris une période de préparation de quatre (4 mois) et hors la période de levée des réserves. Il se décompose en 3 parties techniques :</w:t>
      </w:r>
    </w:p>
    <w:p w14:paraId="0EFA9FB1" w14:textId="77777777" w:rsidR="00C6295C" w:rsidRDefault="00C6295C" w:rsidP="001145D0">
      <w:pPr>
        <w:tabs>
          <w:tab w:val="left" w:pos="2977"/>
        </w:tabs>
        <w:overflowPunct w:val="0"/>
        <w:autoSpaceDE w:val="0"/>
        <w:autoSpaceDN w:val="0"/>
        <w:adjustRightInd w:val="0"/>
        <w:textAlignment w:val="baseline"/>
        <w:rPr>
          <w:szCs w:val="22"/>
        </w:rPr>
      </w:pPr>
    </w:p>
    <w:tbl>
      <w:tblPr>
        <w:tblStyle w:val="Grilledutableau"/>
        <w:tblW w:w="0" w:type="auto"/>
        <w:jc w:val="center"/>
        <w:tblLook w:val="04A0" w:firstRow="1" w:lastRow="0" w:firstColumn="1" w:lastColumn="0" w:noHBand="0" w:noVBand="1"/>
      </w:tblPr>
      <w:tblGrid>
        <w:gridCol w:w="463"/>
        <w:gridCol w:w="3360"/>
        <w:gridCol w:w="2126"/>
        <w:gridCol w:w="1701"/>
      </w:tblGrid>
      <w:tr w:rsidR="0096402F" w14:paraId="292D9079" w14:textId="77777777" w:rsidTr="0096402F">
        <w:trPr>
          <w:jc w:val="center"/>
        </w:trPr>
        <w:tc>
          <w:tcPr>
            <w:tcW w:w="463" w:type="dxa"/>
            <w:vAlign w:val="center"/>
          </w:tcPr>
          <w:p w14:paraId="14E57A26" w14:textId="77777777" w:rsidR="0096402F" w:rsidRPr="001B2E39" w:rsidRDefault="0096402F" w:rsidP="00371333">
            <w:pPr>
              <w:jc w:val="center"/>
              <w:rPr>
                <w:b/>
              </w:rPr>
            </w:pPr>
            <w:r w:rsidRPr="001B2E39">
              <w:rPr>
                <w:b/>
              </w:rPr>
              <w:t>N°</w:t>
            </w:r>
          </w:p>
        </w:tc>
        <w:tc>
          <w:tcPr>
            <w:tcW w:w="3360" w:type="dxa"/>
            <w:vAlign w:val="center"/>
          </w:tcPr>
          <w:p w14:paraId="428BD1E1" w14:textId="77777777" w:rsidR="0096402F" w:rsidRPr="001B2E39" w:rsidRDefault="0096402F" w:rsidP="00371333">
            <w:pPr>
              <w:jc w:val="center"/>
              <w:rPr>
                <w:b/>
              </w:rPr>
            </w:pPr>
            <w:r>
              <w:rPr>
                <w:b/>
              </w:rPr>
              <w:t>P</w:t>
            </w:r>
            <w:r w:rsidRPr="001B2E39">
              <w:rPr>
                <w:b/>
              </w:rPr>
              <w:t>arties techniques</w:t>
            </w:r>
          </w:p>
        </w:tc>
        <w:tc>
          <w:tcPr>
            <w:tcW w:w="2126" w:type="dxa"/>
            <w:vAlign w:val="center"/>
          </w:tcPr>
          <w:p w14:paraId="08FF88EC" w14:textId="77777777" w:rsidR="0096402F" w:rsidRDefault="0096402F" w:rsidP="00371333">
            <w:pPr>
              <w:jc w:val="center"/>
              <w:rPr>
                <w:b/>
              </w:rPr>
            </w:pPr>
            <w:r w:rsidRPr="001B2E39">
              <w:rPr>
                <w:b/>
              </w:rPr>
              <w:t xml:space="preserve">Délais </w:t>
            </w:r>
          </w:p>
          <w:p w14:paraId="4E347397" w14:textId="77777777" w:rsidR="0096402F" w:rsidRPr="001B2E39" w:rsidRDefault="0096402F" w:rsidP="00371333">
            <w:pPr>
              <w:jc w:val="center"/>
              <w:rPr>
                <w:b/>
              </w:rPr>
            </w:pPr>
            <w:r w:rsidRPr="001B2E39">
              <w:rPr>
                <w:b/>
              </w:rPr>
              <w:t>marché de travaux</w:t>
            </w:r>
          </w:p>
        </w:tc>
        <w:tc>
          <w:tcPr>
            <w:tcW w:w="1701" w:type="dxa"/>
            <w:vAlign w:val="center"/>
          </w:tcPr>
          <w:p w14:paraId="4D4347FD" w14:textId="77777777" w:rsidR="0096402F" w:rsidRPr="001B2E39" w:rsidRDefault="0096402F" w:rsidP="0096402F">
            <w:pPr>
              <w:jc w:val="center"/>
              <w:rPr>
                <w:b/>
              </w:rPr>
            </w:pPr>
            <w:r w:rsidRPr="001B2E39">
              <w:rPr>
                <w:b/>
              </w:rPr>
              <w:t>Délais du présent marché</w:t>
            </w:r>
          </w:p>
        </w:tc>
      </w:tr>
      <w:tr w:rsidR="0096402F" w14:paraId="2B6EFC97" w14:textId="77777777" w:rsidTr="0096402F">
        <w:trPr>
          <w:jc w:val="center"/>
        </w:trPr>
        <w:tc>
          <w:tcPr>
            <w:tcW w:w="463" w:type="dxa"/>
            <w:vAlign w:val="center"/>
          </w:tcPr>
          <w:p w14:paraId="540C4A72" w14:textId="77777777" w:rsidR="0096402F" w:rsidRDefault="0096402F" w:rsidP="00371333">
            <w:pPr>
              <w:jc w:val="center"/>
            </w:pPr>
            <w:r>
              <w:t>1</w:t>
            </w:r>
          </w:p>
        </w:tc>
        <w:tc>
          <w:tcPr>
            <w:tcW w:w="3360" w:type="dxa"/>
            <w:vAlign w:val="center"/>
          </w:tcPr>
          <w:p w14:paraId="7690E51B" w14:textId="77777777" w:rsidR="0096402F" w:rsidRDefault="0096402F" w:rsidP="00371333">
            <w:r w:rsidRPr="008F5E45">
              <w:t>CONCEPTION phase APS</w:t>
            </w:r>
          </w:p>
        </w:tc>
        <w:tc>
          <w:tcPr>
            <w:tcW w:w="2126" w:type="dxa"/>
            <w:vAlign w:val="center"/>
          </w:tcPr>
          <w:p w14:paraId="2FB23A04" w14:textId="77777777" w:rsidR="0096402F" w:rsidRDefault="0096402F" w:rsidP="00371333">
            <w:pPr>
              <w:jc w:val="center"/>
            </w:pPr>
            <w:r>
              <w:t>5 mois fractionnés</w:t>
            </w:r>
          </w:p>
          <w:p w14:paraId="63687302" w14:textId="77777777" w:rsidR="0096402F" w:rsidRPr="001B2E39" w:rsidRDefault="0096402F" w:rsidP="00371333">
            <w:pPr>
              <w:jc w:val="center"/>
              <w:rPr>
                <w:i/>
              </w:rPr>
            </w:pPr>
            <w:r w:rsidRPr="001B2E39">
              <w:rPr>
                <w:i/>
                <w:sz w:val="16"/>
              </w:rPr>
              <w:t>(3 mois :</w:t>
            </w:r>
            <w:r>
              <w:rPr>
                <w:i/>
                <w:sz w:val="16"/>
              </w:rPr>
              <w:t xml:space="preserve"> offres initiales et</w:t>
            </w:r>
            <w:r w:rsidRPr="001B2E39">
              <w:rPr>
                <w:i/>
                <w:sz w:val="16"/>
              </w:rPr>
              <w:t xml:space="preserve"> 2 mois offres finales) </w:t>
            </w:r>
          </w:p>
        </w:tc>
        <w:tc>
          <w:tcPr>
            <w:tcW w:w="1701" w:type="dxa"/>
            <w:vAlign w:val="center"/>
          </w:tcPr>
          <w:p w14:paraId="3910FF79" w14:textId="77777777" w:rsidR="0096402F" w:rsidRDefault="0096402F" w:rsidP="00371333">
            <w:pPr>
              <w:jc w:val="center"/>
            </w:pPr>
            <w:r>
              <w:t>2 mois fractionnés</w:t>
            </w:r>
          </w:p>
          <w:p w14:paraId="5C25A670" w14:textId="77777777" w:rsidR="0096402F" w:rsidRPr="001B2E39" w:rsidRDefault="0096402F" w:rsidP="00371333">
            <w:pPr>
              <w:jc w:val="center"/>
              <w:rPr>
                <w:i/>
              </w:rPr>
            </w:pPr>
            <w:r w:rsidRPr="001B2E39">
              <w:rPr>
                <w:i/>
              </w:rPr>
              <w:t>(2 x 1 mois)</w:t>
            </w:r>
          </w:p>
        </w:tc>
      </w:tr>
      <w:tr w:rsidR="0096402F" w14:paraId="56C5D9EC" w14:textId="77777777" w:rsidTr="0096402F">
        <w:trPr>
          <w:jc w:val="center"/>
        </w:trPr>
        <w:tc>
          <w:tcPr>
            <w:tcW w:w="463" w:type="dxa"/>
            <w:vAlign w:val="center"/>
          </w:tcPr>
          <w:p w14:paraId="5BDD07E4" w14:textId="77777777" w:rsidR="0096402F" w:rsidRDefault="0096402F" w:rsidP="00371333">
            <w:pPr>
              <w:jc w:val="center"/>
            </w:pPr>
            <w:r>
              <w:t>2</w:t>
            </w:r>
          </w:p>
        </w:tc>
        <w:tc>
          <w:tcPr>
            <w:tcW w:w="3360" w:type="dxa"/>
            <w:vAlign w:val="center"/>
          </w:tcPr>
          <w:p w14:paraId="4984AA44" w14:textId="77777777" w:rsidR="0096402F" w:rsidRDefault="0096402F" w:rsidP="00371333">
            <w:r w:rsidRPr="008F5E45">
              <w:t>CONCEPTION phase APD/PRO</w:t>
            </w:r>
          </w:p>
        </w:tc>
        <w:tc>
          <w:tcPr>
            <w:tcW w:w="2126" w:type="dxa"/>
            <w:vMerge w:val="restart"/>
            <w:vAlign w:val="center"/>
          </w:tcPr>
          <w:p w14:paraId="0184D6E3" w14:textId="7575B47D" w:rsidR="0096402F" w:rsidRDefault="008675CA" w:rsidP="008675CA">
            <w:pPr>
              <w:jc w:val="center"/>
            </w:pPr>
            <w:r>
              <w:t>36 mois</w:t>
            </w:r>
          </w:p>
        </w:tc>
        <w:tc>
          <w:tcPr>
            <w:tcW w:w="1701" w:type="dxa"/>
            <w:vMerge w:val="restart"/>
            <w:vAlign w:val="center"/>
          </w:tcPr>
          <w:p w14:paraId="60347052" w14:textId="77777777" w:rsidR="0096402F" w:rsidRDefault="0096402F" w:rsidP="00371333">
            <w:pPr>
              <w:jc w:val="center"/>
            </w:pPr>
            <w:r>
              <w:t>37 mois</w:t>
            </w:r>
          </w:p>
        </w:tc>
      </w:tr>
      <w:tr w:rsidR="0096402F" w14:paraId="46949C6F" w14:textId="77777777" w:rsidTr="0096402F">
        <w:trPr>
          <w:jc w:val="center"/>
        </w:trPr>
        <w:tc>
          <w:tcPr>
            <w:tcW w:w="463" w:type="dxa"/>
            <w:vAlign w:val="center"/>
          </w:tcPr>
          <w:p w14:paraId="7F4619C2" w14:textId="77777777" w:rsidR="0096402F" w:rsidRDefault="0096402F" w:rsidP="00371333">
            <w:pPr>
              <w:jc w:val="center"/>
            </w:pPr>
            <w:r>
              <w:t>3</w:t>
            </w:r>
          </w:p>
        </w:tc>
        <w:tc>
          <w:tcPr>
            <w:tcW w:w="3360" w:type="dxa"/>
            <w:vAlign w:val="center"/>
          </w:tcPr>
          <w:p w14:paraId="3F571E50" w14:textId="77777777" w:rsidR="0096402F" w:rsidRDefault="0096402F" w:rsidP="00371333">
            <w:r w:rsidRPr="008F5E45">
              <w:t>REALISATION</w:t>
            </w:r>
          </w:p>
        </w:tc>
        <w:tc>
          <w:tcPr>
            <w:tcW w:w="2126" w:type="dxa"/>
            <w:vMerge/>
            <w:vAlign w:val="center"/>
          </w:tcPr>
          <w:p w14:paraId="0C32C034" w14:textId="77777777" w:rsidR="0096402F" w:rsidRDefault="0096402F" w:rsidP="00371333">
            <w:pPr>
              <w:jc w:val="center"/>
            </w:pPr>
          </w:p>
        </w:tc>
        <w:tc>
          <w:tcPr>
            <w:tcW w:w="1701" w:type="dxa"/>
            <w:vMerge/>
          </w:tcPr>
          <w:p w14:paraId="120435E7" w14:textId="77777777" w:rsidR="0096402F" w:rsidRDefault="0096402F" w:rsidP="00371333">
            <w:pPr>
              <w:jc w:val="center"/>
            </w:pPr>
          </w:p>
        </w:tc>
      </w:tr>
    </w:tbl>
    <w:p w14:paraId="4679C992" w14:textId="77777777" w:rsidR="005344CD" w:rsidRPr="000A4852" w:rsidRDefault="005344CD" w:rsidP="00F2379E">
      <w:pPr>
        <w:pStyle w:val="Titre1"/>
      </w:pPr>
      <w:r w:rsidRPr="00057D79">
        <w:t>PAIEMENTS</w:t>
      </w:r>
    </w:p>
    <w:p w14:paraId="4936BB28" w14:textId="77777777" w:rsidR="005344CD" w:rsidRPr="00057D79" w:rsidRDefault="005344CD" w:rsidP="005E552E">
      <w:r w:rsidRPr="00784574">
        <w:t>Les modalités de règlement des compt</w:t>
      </w:r>
      <w:r w:rsidR="003F650E">
        <w:t xml:space="preserve">es sont spécifiées à </w:t>
      </w:r>
      <w:r w:rsidR="003F650E" w:rsidRPr="003222FC">
        <w:t xml:space="preserve">l’article </w:t>
      </w:r>
      <w:r w:rsidR="003F650E" w:rsidRPr="001F39B1">
        <w:t>7.1</w:t>
      </w:r>
      <w:r w:rsidR="00C62ED5" w:rsidRPr="003222FC">
        <w:t xml:space="preserve"> du C.C</w:t>
      </w:r>
      <w:r w:rsidRPr="003222FC">
        <w:t>.P.</w:t>
      </w:r>
    </w:p>
    <w:p w14:paraId="53B6D48F" w14:textId="77777777" w:rsidR="005344CD" w:rsidRPr="00057D79" w:rsidRDefault="005344CD" w:rsidP="005E552E">
      <w:pPr>
        <w:rPr>
          <w:b/>
        </w:rPr>
      </w:pPr>
    </w:p>
    <w:p w14:paraId="46B85777" w14:textId="77777777" w:rsidR="003014F6" w:rsidRPr="0061018C" w:rsidRDefault="003014F6" w:rsidP="003014F6">
      <w:pPr>
        <w:jc w:val="center"/>
        <w:rPr>
          <w:szCs w:val="22"/>
        </w:rPr>
      </w:pPr>
      <w:r w:rsidRPr="0061018C">
        <w:rPr>
          <w:szCs w:val="22"/>
        </w:rPr>
        <w:sym w:font="Wingdings" w:char="F072"/>
      </w:r>
      <w:r w:rsidRPr="0061018C">
        <w:rPr>
          <w:szCs w:val="22"/>
        </w:rPr>
        <w:t xml:space="preserve"> </w:t>
      </w:r>
      <w:r w:rsidRPr="007E7544">
        <w:rPr>
          <w:b/>
          <w:szCs w:val="22"/>
        </w:rPr>
        <w:t>Titulaire unique</w:t>
      </w:r>
    </w:p>
    <w:p w14:paraId="29005217" w14:textId="77777777" w:rsidR="003014F6" w:rsidRPr="0061018C" w:rsidRDefault="003014F6" w:rsidP="003014F6">
      <w:pPr>
        <w:rPr>
          <w:szCs w:val="22"/>
        </w:rPr>
      </w:pPr>
    </w:p>
    <w:p w14:paraId="0C59F860" w14:textId="77777777" w:rsidR="003014F6" w:rsidRDefault="003014F6" w:rsidP="003014F6">
      <w:pPr>
        <w:rPr>
          <w:szCs w:val="22"/>
        </w:rPr>
      </w:pPr>
      <w:r w:rsidRPr="00443D10">
        <w:rPr>
          <w:szCs w:val="22"/>
        </w:rPr>
        <w:t>Le maître d’ouvrage se libérera des sommes dues au titre du présent marché en faisant porter le montant au crédit</w:t>
      </w:r>
      <w:r>
        <w:rPr>
          <w:szCs w:val="22"/>
        </w:rPr>
        <w:t> :</w:t>
      </w:r>
    </w:p>
    <w:p w14:paraId="729A414E" w14:textId="77777777" w:rsidR="003014F6" w:rsidRDefault="003014F6" w:rsidP="003014F6">
      <w:pPr>
        <w:rPr>
          <w:szCs w:val="22"/>
        </w:rPr>
      </w:pPr>
    </w:p>
    <w:p w14:paraId="22C843A6" w14:textId="77777777" w:rsidR="003014F6" w:rsidRDefault="003014F6" w:rsidP="003014F6">
      <w:pPr>
        <w:ind w:right="284"/>
        <w:rPr>
          <w:b/>
          <w:bCs/>
          <w:szCs w:val="22"/>
        </w:rPr>
      </w:pPr>
      <w:r w:rsidRPr="00135E0D">
        <w:rPr>
          <w:b/>
          <w:bCs/>
          <w:szCs w:val="22"/>
        </w:rPr>
        <w:t>JOINDRE UN RIB OU UN RIP OBLIGATOIREMENT</w:t>
      </w:r>
    </w:p>
    <w:p w14:paraId="77D809F3" w14:textId="77777777" w:rsidR="003014F6" w:rsidRDefault="003014F6" w:rsidP="003014F6">
      <w:pPr>
        <w:ind w:right="284"/>
        <w:rPr>
          <w:b/>
          <w:bCs/>
          <w:szCs w:val="22"/>
        </w:rPr>
      </w:pPr>
    </w:p>
    <w:p w14:paraId="36029688" w14:textId="77777777" w:rsidR="003014F6" w:rsidRPr="00E04A93" w:rsidRDefault="003014F6" w:rsidP="003014F6">
      <w:pPr>
        <w:ind w:right="284"/>
        <w:rPr>
          <w:szCs w:val="22"/>
        </w:rPr>
      </w:pPr>
      <w:r w:rsidRPr="00636A3E">
        <w:rPr>
          <w:szCs w:val="22"/>
        </w:rPr>
        <w:t xml:space="preserve">Les </w:t>
      </w:r>
      <w:r>
        <w:rPr>
          <w:szCs w:val="22"/>
        </w:rPr>
        <w:t>soussignés entrepreneurs groupés et solidaires, autres que le mandataire, donnent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14:paraId="1C559E93" w14:textId="77777777" w:rsidR="003014F6" w:rsidRPr="00AA56EA" w:rsidRDefault="003014F6" w:rsidP="003014F6">
      <w:pPr>
        <w:pStyle w:val="RedaliaNormal"/>
        <w:pBdr>
          <w:left w:val="single" w:sz="6" w:space="4" w:color="auto"/>
          <w:bottom w:val="single" w:sz="6" w:space="1" w:color="auto"/>
          <w:right w:val="single" w:sz="6" w:space="4" w:color="auto"/>
        </w:pBdr>
        <w:rPr>
          <w:rFonts w:ascii="Times New Roman" w:hAnsi="Times New Roman"/>
          <w:szCs w:val="22"/>
        </w:rPr>
      </w:pPr>
      <w:r w:rsidRPr="00E04A93">
        <w:rPr>
          <w:rFonts w:ascii="Times New Roman" w:hAnsi="Times New Roman"/>
          <w:szCs w:val="22"/>
        </w:rPr>
        <w:t>Toutefois, le maître d’ouvrage se libérera des sommes dues aux sous-traitants payés directement en faisant porter les montants au crédit des comptes désignés dans les annexes ou les actes spéciaux (DC 4).</w:t>
      </w:r>
    </w:p>
    <w:p w14:paraId="1BB1259A" w14:textId="77777777" w:rsidR="003014F6" w:rsidRDefault="003014F6" w:rsidP="003014F6">
      <w:pPr>
        <w:pStyle w:val="RedaliaNormal"/>
        <w:jc w:val="center"/>
        <w:rPr>
          <w:rFonts w:ascii="Times New Roman" w:hAnsi="Times New Roman"/>
          <w:b w:val="0"/>
          <w:szCs w:val="22"/>
        </w:rPr>
      </w:pPr>
    </w:p>
    <w:p w14:paraId="75FC4142" w14:textId="77777777" w:rsidR="003014F6" w:rsidRDefault="003014F6" w:rsidP="003014F6">
      <w:pPr>
        <w:pStyle w:val="RedaliaNormal"/>
        <w:jc w:val="left"/>
        <w:rPr>
          <w:rFonts w:ascii="Times New Roman" w:hAnsi="Times New Roman"/>
          <w:b w:val="0"/>
          <w:szCs w:val="22"/>
        </w:rPr>
      </w:pPr>
      <w:r>
        <w:rPr>
          <w:rFonts w:ascii="Times New Roman" w:hAnsi="Times New Roman"/>
          <w:b w:val="0"/>
          <w:szCs w:val="22"/>
        </w:rPr>
        <w:t>OU</w:t>
      </w:r>
    </w:p>
    <w:p w14:paraId="696089A5" w14:textId="77777777" w:rsidR="003014F6" w:rsidRPr="003014F6" w:rsidRDefault="003014F6" w:rsidP="003014F6">
      <w:pPr>
        <w:pStyle w:val="RedaliaNormal"/>
        <w:jc w:val="center"/>
        <w:rPr>
          <w:rFonts w:ascii="Times New Roman" w:hAnsi="Times New Roman"/>
          <w:szCs w:val="22"/>
        </w:rPr>
      </w:pPr>
      <w:r w:rsidRPr="003014F6">
        <w:rPr>
          <w:rFonts w:ascii="Times New Roman" w:hAnsi="Times New Roman"/>
          <w:szCs w:val="22"/>
        </w:rPr>
        <w:sym w:font="Wingdings" w:char="F072"/>
      </w:r>
      <w:r w:rsidRPr="003014F6">
        <w:rPr>
          <w:rFonts w:ascii="Times New Roman" w:hAnsi="Times New Roman"/>
          <w:szCs w:val="22"/>
        </w:rPr>
        <w:t xml:space="preserve"> Groupement avec compte unique ouvert au titre du groupement solidaire</w:t>
      </w:r>
    </w:p>
    <w:p w14:paraId="378D64C5" w14:textId="77777777" w:rsidR="003014F6" w:rsidRPr="00F87419" w:rsidRDefault="003014F6" w:rsidP="003014F6">
      <w:pPr>
        <w:rPr>
          <w:szCs w:val="22"/>
        </w:rPr>
      </w:pPr>
    </w:p>
    <w:p w14:paraId="465FADA3" w14:textId="77777777" w:rsidR="003014F6" w:rsidRDefault="003014F6" w:rsidP="003014F6">
      <w:pPr>
        <w:ind w:right="284"/>
        <w:rPr>
          <w:szCs w:val="22"/>
        </w:rPr>
      </w:pPr>
      <w:r w:rsidRPr="00F87419">
        <w:rPr>
          <w:szCs w:val="22"/>
        </w:rPr>
        <w:t>Le maître d’ouvrage se libérera des sommes dues au titre du présent marché en faisant porter le montant au crédit</w:t>
      </w:r>
      <w:r>
        <w:rPr>
          <w:szCs w:val="22"/>
        </w:rPr>
        <w:t xml:space="preserve"> : </w:t>
      </w:r>
    </w:p>
    <w:p w14:paraId="5F951869" w14:textId="77777777" w:rsidR="003014F6" w:rsidRDefault="003014F6" w:rsidP="003014F6">
      <w:pPr>
        <w:ind w:right="284"/>
        <w:rPr>
          <w:szCs w:val="22"/>
        </w:rPr>
      </w:pPr>
    </w:p>
    <w:p w14:paraId="75D657F2" w14:textId="77777777" w:rsidR="003014F6" w:rsidRDefault="003014F6" w:rsidP="003014F6">
      <w:pPr>
        <w:ind w:right="284"/>
        <w:rPr>
          <w:b/>
          <w:bCs/>
          <w:szCs w:val="22"/>
        </w:rPr>
      </w:pPr>
      <w:r w:rsidRPr="00F87419">
        <w:rPr>
          <w:szCs w:val="22"/>
        </w:rPr>
        <w:t xml:space="preserve"> </w:t>
      </w:r>
      <w:r w:rsidRPr="00135E0D">
        <w:rPr>
          <w:b/>
          <w:bCs/>
          <w:szCs w:val="22"/>
        </w:rPr>
        <w:t>JOINDRE UN RIB OU UN RIP OBLIGATOIREMENT</w:t>
      </w:r>
    </w:p>
    <w:p w14:paraId="3AF8DD05" w14:textId="77777777" w:rsidR="003014F6" w:rsidRDefault="003014F6" w:rsidP="003014F6">
      <w:pPr>
        <w:ind w:right="284"/>
        <w:rPr>
          <w:b/>
          <w:bCs/>
          <w:szCs w:val="22"/>
        </w:rPr>
      </w:pPr>
    </w:p>
    <w:p w14:paraId="7843D743" w14:textId="77777777" w:rsidR="003014F6" w:rsidRPr="00E04A93" w:rsidRDefault="003014F6" w:rsidP="003014F6">
      <w:pPr>
        <w:ind w:right="284"/>
        <w:rPr>
          <w:szCs w:val="22"/>
        </w:rPr>
      </w:pPr>
      <w:r w:rsidRPr="00636A3E">
        <w:rPr>
          <w:szCs w:val="22"/>
        </w:rPr>
        <w:t xml:space="preserve">Les </w:t>
      </w:r>
      <w:r>
        <w:rPr>
          <w:szCs w:val="22"/>
        </w:rPr>
        <w:t>soussignés entrepreneurs groupés et solidaires, autres que le mandataire, donnent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14:paraId="5D1E2B75" w14:textId="77777777" w:rsidR="005344CD" w:rsidRPr="00057D79" w:rsidRDefault="005344CD" w:rsidP="00F2379E">
      <w:pPr>
        <w:pStyle w:val="Titre1"/>
      </w:pPr>
      <w:r w:rsidRPr="00057D79">
        <w:t>AVANCE</w:t>
      </w:r>
    </w:p>
    <w:p w14:paraId="697613A0" w14:textId="77777777" w:rsidR="00B56204" w:rsidRPr="00057D79" w:rsidRDefault="00A55861" w:rsidP="00B56204">
      <w:r>
        <w:t>Sans objet.</w:t>
      </w:r>
    </w:p>
    <w:p w14:paraId="71DBBF15" w14:textId="77777777" w:rsidR="00F87419" w:rsidRDefault="00F87419" w:rsidP="00F2379E">
      <w:pPr>
        <w:pStyle w:val="Titre1"/>
      </w:pPr>
      <w:r w:rsidRPr="00B56204">
        <w:t>ENGAGEMENT D’INSERTION PAR L’ACTIVITE ECONOMIQUE</w:t>
      </w:r>
    </w:p>
    <w:p w14:paraId="39089D5A" w14:textId="1E6AC40F" w:rsidR="003014F6" w:rsidRDefault="00B56204" w:rsidP="003014F6">
      <w:r>
        <w:t>Sans objet.</w:t>
      </w:r>
      <w:r w:rsidR="003014F6">
        <w:br w:type="page"/>
      </w:r>
    </w:p>
    <w:p w14:paraId="0F429A7F" w14:textId="77777777" w:rsidR="00F87419" w:rsidRPr="00B56204" w:rsidRDefault="00F87419" w:rsidP="00F2379E">
      <w:pPr>
        <w:pStyle w:val="Titre1"/>
      </w:pPr>
      <w:r w:rsidRPr="00B56204">
        <w:t>SIGNATURE DU MARCHE</w:t>
      </w:r>
    </w:p>
    <w:p w14:paraId="092DBEA0" w14:textId="77777777" w:rsidR="00F87419" w:rsidRDefault="00F87419" w:rsidP="00F87419">
      <w:pPr>
        <w:rPr>
          <w:b/>
          <w:szCs w:val="22"/>
        </w:rPr>
      </w:pPr>
      <w:r>
        <w:rPr>
          <w:b/>
          <w:szCs w:val="22"/>
        </w:rPr>
        <w:t>Signature du marché par le titulaire individuel :</w:t>
      </w:r>
    </w:p>
    <w:p w14:paraId="3AF6B45A" w14:textId="77777777" w:rsidR="00F87419" w:rsidRDefault="00F87419" w:rsidP="00F87419">
      <w:pPr>
        <w:tabs>
          <w:tab w:val="left" w:pos="2385"/>
        </w:tabs>
        <w:rPr>
          <w:szCs w:val="22"/>
        </w:rPr>
      </w:pPr>
    </w:p>
    <w:tbl>
      <w:tblPr>
        <w:tblW w:w="0" w:type="auto"/>
        <w:tblInd w:w="108" w:type="dxa"/>
        <w:tblLayout w:type="fixed"/>
        <w:tblLook w:val="0000" w:firstRow="0" w:lastRow="0" w:firstColumn="0" w:lastColumn="0" w:noHBand="0" w:noVBand="0"/>
      </w:tblPr>
      <w:tblGrid>
        <w:gridCol w:w="4253"/>
        <w:gridCol w:w="2835"/>
        <w:gridCol w:w="3158"/>
      </w:tblGrid>
      <w:tr w:rsidR="00F87419" w:rsidRPr="00831DB3" w14:paraId="204FEFA4" w14:textId="77777777" w:rsidTr="00E4005D">
        <w:tc>
          <w:tcPr>
            <w:tcW w:w="4253" w:type="dxa"/>
            <w:tcBorders>
              <w:top w:val="single" w:sz="4" w:space="0" w:color="000000"/>
              <w:left w:val="single" w:sz="4" w:space="0" w:color="000000"/>
              <w:bottom w:val="single" w:sz="4" w:space="0" w:color="000000"/>
            </w:tcBorders>
            <w:shd w:val="clear" w:color="auto" w:fill="auto"/>
            <w:vAlign w:val="center"/>
          </w:tcPr>
          <w:p w14:paraId="2571AB53" w14:textId="77777777" w:rsidR="00F87419" w:rsidRPr="00831DB3" w:rsidRDefault="00F87419" w:rsidP="00E4005D">
            <w:pPr>
              <w:tabs>
                <w:tab w:val="left" w:pos="851"/>
              </w:tabs>
              <w:suppressAutoHyphens/>
              <w:jc w:val="center"/>
              <w:rPr>
                <w:b/>
                <w:bCs/>
                <w:szCs w:val="22"/>
                <w:lang w:eastAsia="zh-CN"/>
              </w:rPr>
            </w:pPr>
            <w:r w:rsidRPr="00831DB3">
              <w:rPr>
                <w:b/>
                <w:bCs/>
                <w:szCs w:val="22"/>
                <w:lang w:eastAsia="zh-CN"/>
              </w:rPr>
              <w:t>Nom, prénom et qualité</w:t>
            </w:r>
          </w:p>
          <w:p w14:paraId="14C665B3" w14:textId="77777777" w:rsidR="00F87419" w:rsidRPr="00831DB3" w:rsidRDefault="00F87419" w:rsidP="00E4005D">
            <w:pPr>
              <w:tabs>
                <w:tab w:val="left" w:pos="851"/>
              </w:tabs>
              <w:suppressAutoHyphens/>
              <w:jc w:val="center"/>
              <w:rPr>
                <w:b/>
                <w:bCs/>
                <w:szCs w:val="22"/>
                <w:lang w:eastAsia="zh-CN"/>
              </w:rPr>
            </w:pPr>
            <w:r w:rsidRPr="00831DB3">
              <w:rPr>
                <w:b/>
                <w:bCs/>
                <w:szCs w:val="22"/>
                <w:lang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14:paraId="1A382FA3" w14:textId="77777777" w:rsidR="00F87419" w:rsidRPr="00831DB3" w:rsidRDefault="00F87419" w:rsidP="00E4005D">
            <w:pPr>
              <w:tabs>
                <w:tab w:val="left" w:pos="851"/>
              </w:tabs>
              <w:suppressAutoHyphens/>
              <w:jc w:val="center"/>
              <w:rPr>
                <w:b/>
                <w:bCs/>
                <w:szCs w:val="22"/>
                <w:lang w:eastAsia="zh-CN"/>
              </w:rPr>
            </w:pPr>
            <w:r w:rsidRPr="00831DB3">
              <w:rPr>
                <w:b/>
                <w:bCs/>
                <w:szCs w:val="22"/>
                <w:lang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84F1C" w14:textId="77777777" w:rsidR="00F87419" w:rsidRPr="00831DB3" w:rsidRDefault="00F87419" w:rsidP="00E4005D">
            <w:pPr>
              <w:tabs>
                <w:tab w:val="left" w:pos="851"/>
              </w:tabs>
              <w:suppressAutoHyphens/>
              <w:jc w:val="center"/>
              <w:rPr>
                <w:b/>
                <w:bCs/>
                <w:szCs w:val="22"/>
                <w:lang w:eastAsia="zh-CN"/>
              </w:rPr>
            </w:pPr>
            <w:r w:rsidRPr="00831DB3">
              <w:rPr>
                <w:b/>
                <w:bCs/>
                <w:szCs w:val="22"/>
                <w:lang w:eastAsia="zh-CN"/>
              </w:rPr>
              <w:t>Signature</w:t>
            </w:r>
          </w:p>
        </w:tc>
      </w:tr>
      <w:tr w:rsidR="00F87419" w:rsidRPr="00831DB3" w14:paraId="0EEB73A1" w14:textId="77777777" w:rsidTr="00E4005D">
        <w:trPr>
          <w:trHeight w:val="1134"/>
        </w:trPr>
        <w:tc>
          <w:tcPr>
            <w:tcW w:w="4253" w:type="dxa"/>
            <w:tcBorders>
              <w:top w:val="single" w:sz="4" w:space="0" w:color="000000"/>
              <w:left w:val="single" w:sz="4" w:space="0" w:color="000000"/>
              <w:bottom w:val="single" w:sz="4" w:space="0" w:color="auto"/>
            </w:tcBorders>
            <w:shd w:val="clear" w:color="auto" w:fill="auto"/>
          </w:tcPr>
          <w:p w14:paraId="35A933D5" w14:textId="77777777" w:rsidR="00F87419" w:rsidRPr="00831DB3" w:rsidRDefault="00F87419" w:rsidP="00E4005D">
            <w:pPr>
              <w:tabs>
                <w:tab w:val="left" w:pos="851"/>
              </w:tabs>
              <w:suppressAutoHyphens/>
              <w:snapToGrid w:val="0"/>
              <w:rPr>
                <w:b/>
                <w:bCs/>
                <w:szCs w:val="22"/>
                <w:lang w:eastAsia="zh-CN"/>
              </w:rPr>
            </w:pPr>
          </w:p>
        </w:tc>
        <w:tc>
          <w:tcPr>
            <w:tcW w:w="2835" w:type="dxa"/>
            <w:tcBorders>
              <w:top w:val="single" w:sz="4" w:space="0" w:color="000000"/>
              <w:left w:val="single" w:sz="4" w:space="0" w:color="000000"/>
              <w:bottom w:val="single" w:sz="4" w:space="0" w:color="auto"/>
            </w:tcBorders>
            <w:shd w:val="clear" w:color="auto" w:fill="auto"/>
          </w:tcPr>
          <w:p w14:paraId="37363045" w14:textId="77777777" w:rsidR="00F87419" w:rsidRPr="00831DB3" w:rsidRDefault="00F87419" w:rsidP="00E4005D">
            <w:pPr>
              <w:tabs>
                <w:tab w:val="left" w:pos="851"/>
              </w:tabs>
              <w:suppressAutoHyphens/>
              <w:snapToGrid w:val="0"/>
              <w:rPr>
                <w:b/>
                <w:bCs/>
                <w:szCs w:val="22"/>
                <w:lang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14:paraId="34E6A241" w14:textId="77777777" w:rsidR="00F87419" w:rsidRPr="00831DB3" w:rsidRDefault="00F87419" w:rsidP="00E4005D">
            <w:pPr>
              <w:tabs>
                <w:tab w:val="left" w:pos="851"/>
              </w:tabs>
              <w:suppressAutoHyphens/>
              <w:snapToGrid w:val="0"/>
              <w:rPr>
                <w:b/>
                <w:bCs/>
                <w:szCs w:val="22"/>
                <w:lang w:eastAsia="zh-CN"/>
              </w:rPr>
            </w:pPr>
          </w:p>
        </w:tc>
      </w:tr>
    </w:tbl>
    <w:p w14:paraId="79BF9D0F" w14:textId="77777777" w:rsidR="00F87419" w:rsidRPr="00831DB3" w:rsidRDefault="00F87419" w:rsidP="00F87419">
      <w:pPr>
        <w:tabs>
          <w:tab w:val="left" w:pos="851"/>
        </w:tabs>
        <w:suppressAutoHyphens/>
        <w:rPr>
          <w:szCs w:val="20"/>
          <w:lang w:eastAsia="zh-CN"/>
        </w:rPr>
      </w:pPr>
      <w:r w:rsidRPr="00831DB3">
        <w:rPr>
          <w:szCs w:val="20"/>
          <w:lang w:eastAsia="zh-CN"/>
        </w:rPr>
        <w:t>(*) Le signataire doit avoir le pouvoir d’engager la personne qu’il représente.</w:t>
      </w:r>
    </w:p>
    <w:p w14:paraId="11EFBFD9" w14:textId="48C38ED0" w:rsidR="00F87419" w:rsidRPr="00831DB3" w:rsidRDefault="00F87419" w:rsidP="00F87419">
      <w:pPr>
        <w:rPr>
          <w:szCs w:val="22"/>
        </w:rPr>
      </w:pPr>
    </w:p>
    <w:p w14:paraId="6E01BBA5" w14:textId="77777777" w:rsidR="001B1FF4" w:rsidRPr="00E13BAE" w:rsidRDefault="001B1FF4" w:rsidP="001B1FF4">
      <w:pPr>
        <w:rPr>
          <w:szCs w:val="22"/>
        </w:rPr>
      </w:pPr>
      <w:r w:rsidRPr="00E13BAE">
        <w:rPr>
          <w:szCs w:val="22"/>
        </w:rPr>
        <w:t>OU</w:t>
      </w:r>
    </w:p>
    <w:p w14:paraId="53889DAE" w14:textId="77777777" w:rsidR="001B1FF4" w:rsidRPr="00831DB3" w:rsidRDefault="001B1FF4" w:rsidP="001B1FF4">
      <w:pPr>
        <w:rPr>
          <w:b/>
          <w:szCs w:val="22"/>
        </w:rPr>
      </w:pPr>
      <w:r w:rsidRPr="00E13BAE">
        <w:rPr>
          <w:b/>
          <w:szCs w:val="22"/>
        </w:rPr>
        <w:t>Signature du marché en cas de groupement :</w:t>
      </w:r>
    </w:p>
    <w:p w14:paraId="3B15F60D" w14:textId="77777777" w:rsidR="001B1FF4" w:rsidRPr="00831DB3" w:rsidRDefault="001B1FF4" w:rsidP="001B1FF4">
      <w:pPr>
        <w:tabs>
          <w:tab w:val="left" w:pos="851"/>
        </w:tabs>
        <w:suppressAutoHyphens/>
        <w:rPr>
          <w:szCs w:val="22"/>
          <w:lang w:eastAsia="zh-CN"/>
        </w:rPr>
      </w:pPr>
    </w:p>
    <w:p w14:paraId="548D2265" w14:textId="77777777" w:rsidR="001B1FF4" w:rsidRPr="00745A0C" w:rsidRDefault="001B1FF4" w:rsidP="001B1FF4">
      <w:pPr>
        <w:tabs>
          <w:tab w:val="left" w:pos="426"/>
          <w:tab w:val="left" w:pos="851"/>
        </w:tabs>
        <w:suppressAutoHyphens/>
        <w:rPr>
          <w:szCs w:val="22"/>
          <w:lang w:eastAsia="zh-CN"/>
        </w:rPr>
      </w:pPr>
      <w:r w:rsidRPr="00745A0C">
        <w:rPr>
          <w:szCs w:val="22"/>
          <w:lang w:eastAsia="zh-CN"/>
        </w:rPr>
        <w:fldChar w:fldCharType="begin">
          <w:ffData>
            <w:name w:val=""/>
            <w:enabled/>
            <w:calcOnExit w:val="0"/>
            <w:checkBox>
              <w:size w:val="20"/>
              <w:default w:val="0"/>
            </w:checkBox>
          </w:ffData>
        </w:fldChar>
      </w:r>
      <w:r w:rsidRPr="00745A0C">
        <w:rPr>
          <w:szCs w:val="22"/>
          <w:lang w:eastAsia="zh-CN"/>
        </w:rPr>
        <w:instrText xml:space="preserve"> FORMCHECKBOX </w:instrText>
      </w:r>
      <w:r w:rsidR="006D3F05">
        <w:rPr>
          <w:szCs w:val="22"/>
          <w:lang w:eastAsia="zh-CN"/>
        </w:rPr>
      </w:r>
      <w:r w:rsidR="006D3F05">
        <w:rPr>
          <w:szCs w:val="22"/>
          <w:lang w:eastAsia="zh-CN"/>
        </w:rPr>
        <w:fldChar w:fldCharType="separate"/>
      </w:r>
      <w:r w:rsidRPr="00745A0C">
        <w:rPr>
          <w:szCs w:val="22"/>
          <w:lang w:eastAsia="zh-CN"/>
        </w:rPr>
        <w:fldChar w:fldCharType="end"/>
      </w:r>
      <w:r w:rsidRPr="00745A0C">
        <w:rPr>
          <w:szCs w:val="22"/>
          <w:lang w:eastAsia="zh-CN"/>
        </w:rPr>
        <w:t xml:space="preserve"> Les membres du groupement ont donné mandat au mandataire, qui signe le présent acte d’engagement :</w:t>
      </w:r>
    </w:p>
    <w:p w14:paraId="456D5615" w14:textId="77777777" w:rsidR="001B1FF4" w:rsidRPr="00745A0C" w:rsidRDefault="001B1FF4" w:rsidP="001B1FF4">
      <w:pPr>
        <w:tabs>
          <w:tab w:val="left" w:pos="851"/>
        </w:tabs>
        <w:suppressAutoHyphens/>
        <w:rPr>
          <w:szCs w:val="22"/>
          <w:lang w:eastAsia="zh-CN"/>
        </w:rPr>
      </w:pPr>
      <w:r w:rsidRPr="00745A0C">
        <w:rPr>
          <w:i/>
          <w:szCs w:val="22"/>
          <w:lang w:eastAsia="zh-CN"/>
        </w:rPr>
        <w:t>(Cocher la ou les cases correspondantes)</w:t>
      </w:r>
    </w:p>
    <w:p w14:paraId="0E8C31DB" w14:textId="77777777" w:rsidR="001B1FF4" w:rsidRPr="00745A0C" w:rsidRDefault="001B1FF4" w:rsidP="001B1FF4">
      <w:pPr>
        <w:tabs>
          <w:tab w:val="left" w:pos="426"/>
          <w:tab w:val="left" w:pos="851"/>
        </w:tabs>
        <w:suppressAutoHyphens/>
        <w:rPr>
          <w:szCs w:val="22"/>
          <w:lang w:eastAsia="zh-CN"/>
        </w:rPr>
      </w:pPr>
    </w:p>
    <w:p w14:paraId="33616A50" w14:textId="77777777" w:rsidR="001B1FF4" w:rsidRPr="00745A0C" w:rsidRDefault="001B1FF4" w:rsidP="001B1FF4">
      <w:pPr>
        <w:tabs>
          <w:tab w:val="left" w:pos="851"/>
        </w:tabs>
        <w:suppressAutoHyphens/>
        <w:ind w:left="1560" w:hanging="1560"/>
        <w:rPr>
          <w:szCs w:val="22"/>
          <w:lang w:eastAsia="zh-CN"/>
        </w:rPr>
      </w:pPr>
      <w:r w:rsidRPr="00745A0C">
        <w:rPr>
          <w:szCs w:val="22"/>
          <w:lang w:eastAsia="zh-CN"/>
        </w:rPr>
        <w:tab/>
      </w:r>
      <w:r w:rsidRPr="00745A0C">
        <w:rPr>
          <w:szCs w:val="22"/>
          <w:lang w:eastAsia="zh-CN"/>
        </w:rPr>
        <w:fldChar w:fldCharType="begin">
          <w:ffData>
            <w:name w:val=""/>
            <w:enabled/>
            <w:calcOnExit w:val="0"/>
            <w:checkBox>
              <w:size w:val="20"/>
              <w:default w:val="0"/>
            </w:checkBox>
          </w:ffData>
        </w:fldChar>
      </w:r>
      <w:r w:rsidRPr="00745A0C">
        <w:rPr>
          <w:szCs w:val="22"/>
          <w:lang w:eastAsia="zh-CN"/>
        </w:rPr>
        <w:instrText xml:space="preserve"> FORMCHECKBOX </w:instrText>
      </w:r>
      <w:r w:rsidR="006D3F05">
        <w:rPr>
          <w:szCs w:val="22"/>
          <w:lang w:eastAsia="zh-CN"/>
        </w:rPr>
      </w:r>
      <w:r w:rsidR="006D3F05">
        <w:rPr>
          <w:szCs w:val="22"/>
          <w:lang w:eastAsia="zh-CN"/>
        </w:rPr>
        <w:fldChar w:fldCharType="separate"/>
      </w:r>
      <w:r w:rsidRPr="00745A0C">
        <w:rPr>
          <w:szCs w:val="22"/>
          <w:lang w:eastAsia="zh-CN"/>
        </w:rPr>
        <w:fldChar w:fldCharType="end"/>
      </w:r>
      <w:r w:rsidRPr="00745A0C">
        <w:rPr>
          <w:szCs w:val="22"/>
          <w:lang w:eastAsia="zh-CN"/>
        </w:rPr>
        <w:tab/>
        <w:t>pour signer le présent acte d’engagement en leur nom et pour leur compte, pour les représenter vis-à-vis du représentant du pouvoir adjudicateur et pour coordonner l’ensemble des prestations ;</w:t>
      </w:r>
    </w:p>
    <w:p w14:paraId="3B384B0A" w14:textId="77777777" w:rsidR="001B1FF4" w:rsidRPr="00745A0C" w:rsidRDefault="001B1FF4" w:rsidP="001B1FF4">
      <w:pPr>
        <w:tabs>
          <w:tab w:val="left" w:pos="851"/>
        </w:tabs>
        <w:suppressAutoHyphens/>
        <w:rPr>
          <w:szCs w:val="22"/>
          <w:lang w:eastAsia="zh-CN"/>
        </w:rPr>
      </w:pPr>
      <w:r w:rsidRPr="00745A0C">
        <w:rPr>
          <w:i/>
          <w:szCs w:val="22"/>
          <w:lang w:eastAsia="zh-CN"/>
        </w:rPr>
        <w:tab/>
      </w:r>
      <w:r w:rsidRPr="00745A0C">
        <w:rPr>
          <w:i/>
          <w:szCs w:val="22"/>
          <w:lang w:eastAsia="zh-CN"/>
        </w:rPr>
        <w:tab/>
      </w:r>
      <w:r w:rsidRPr="00745A0C">
        <w:rPr>
          <w:i/>
          <w:szCs w:val="22"/>
          <w:lang w:eastAsia="zh-CN"/>
        </w:rPr>
        <w:tab/>
        <w:t>(joindre les pouvoirs en annexe du présent document.)</w:t>
      </w:r>
    </w:p>
    <w:p w14:paraId="79A39F83" w14:textId="77777777" w:rsidR="001B1FF4" w:rsidRPr="00745A0C" w:rsidRDefault="001B1FF4" w:rsidP="001B1FF4">
      <w:pPr>
        <w:tabs>
          <w:tab w:val="left" w:pos="851"/>
        </w:tabs>
        <w:suppressAutoHyphens/>
        <w:rPr>
          <w:szCs w:val="22"/>
          <w:lang w:eastAsia="zh-CN"/>
        </w:rPr>
      </w:pPr>
    </w:p>
    <w:p w14:paraId="152B5F7A" w14:textId="77777777" w:rsidR="001B1FF4" w:rsidRPr="00745A0C" w:rsidRDefault="001B1FF4" w:rsidP="001B1FF4">
      <w:pPr>
        <w:tabs>
          <w:tab w:val="left" w:pos="851"/>
        </w:tabs>
        <w:suppressAutoHyphens/>
        <w:ind w:left="1560" w:hanging="709"/>
        <w:rPr>
          <w:iCs/>
          <w:szCs w:val="22"/>
          <w:lang w:eastAsia="zh-CN"/>
        </w:rPr>
      </w:pPr>
      <w:r w:rsidRPr="00745A0C">
        <w:rPr>
          <w:szCs w:val="22"/>
          <w:lang w:eastAsia="zh-CN"/>
        </w:rPr>
        <w:fldChar w:fldCharType="begin">
          <w:ffData>
            <w:name w:val=""/>
            <w:enabled/>
            <w:calcOnExit w:val="0"/>
            <w:checkBox>
              <w:size w:val="20"/>
              <w:default w:val="0"/>
            </w:checkBox>
          </w:ffData>
        </w:fldChar>
      </w:r>
      <w:r w:rsidRPr="00745A0C">
        <w:rPr>
          <w:szCs w:val="22"/>
          <w:lang w:eastAsia="zh-CN"/>
        </w:rPr>
        <w:instrText xml:space="preserve"> FORMCHECKBOX </w:instrText>
      </w:r>
      <w:r w:rsidR="006D3F05">
        <w:rPr>
          <w:szCs w:val="22"/>
          <w:lang w:eastAsia="zh-CN"/>
        </w:rPr>
      </w:r>
      <w:r w:rsidR="006D3F05">
        <w:rPr>
          <w:szCs w:val="22"/>
          <w:lang w:eastAsia="zh-CN"/>
        </w:rPr>
        <w:fldChar w:fldCharType="separate"/>
      </w:r>
      <w:r w:rsidRPr="00745A0C">
        <w:rPr>
          <w:szCs w:val="22"/>
          <w:lang w:eastAsia="zh-CN"/>
        </w:rPr>
        <w:fldChar w:fldCharType="end"/>
      </w:r>
      <w:r w:rsidRPr="00745A0C">
        <w:rPr>
          <w:szCs w:val="22"/>
          <w:lang w:eastAsia="zh-CN"/>
        </w:rPr>
        <w:tab/>
        <w:t>pour signer, en leur nom et pour leur compte, les modifications ultérieures du marché public ou de l’accord-cadre ;</w:t>
      </w:r>
    </w:p>
    <w:p w14:paraId="3BFA7A9A" w14:textId="77777777" w:rsidR="001B1FF4" w:rsidRPr="00745A0C" w:rsidRDefault="001B1FF4" w:rsidP="001B1FF4">
      <w:pPr>
        <w:tabs>
          <w:tab w:val="left" w:pos="851"/>
        </w:tabs>
        <w:suppressAutoHyphens/>
        <w:rPr>
          <w:szCs w:val="22"/>
          <w:lang w:eastAsia="zh-CN"/>
        </w:rPr>
      </w:pPr>
      <w:r w:rsidRPr="00745A0C">
        <w:rPr>
          <w:i/>
          <w:szCs w:val="22"/>
          <w:lang w:eastAsia="zh-CN"/>
        </w:rPr>
        <w:tab/>
      </w:r>
      <w:r w:rsidRPr="00745A0C">
        <w:rPr>
          <w:i/>
          <w:szCs w:val="22"/>
          <w:lang w:eastAsia="zh-CN"/>
        </w:rPr>
        <w:tab/>
      </w:r>
      <w:r w:rsidRPr="00745A0C">
        <w:rPr>
          <w:i/>
          <w:szCs w:val="22"/>
          <w:lang w:eastAsia="zh-CN"/>
        </w:rPr>
        <w:tab/>
        <w:t>(joindre les pouvoirs en annexe du présent document.)</w:t>
      </w:r>
    </w:p>
    <w:p w14:paraId="133E3107" w14:textId="77777777" w:rsidR="001B1FF4" w:rsidRPr="00745A0C" w:rsidRDefault="001B1FF4" w:rsidP="001B1FF4">
      <w:pPr>
        <w:tabs>
          <w:tab w:val="left" w:pos="851"/>
        </w:tabs>
        <w:suppressAutoHyphens/>
        <w:rPr>
          <w:iCs/>
          <w:szCs w:val="22"/>
          <w:lang w:eastAsia="zh-CN"/>
        </w:rPr>
      </w:pPr>
    </w:p>
    <w:p w14:paraId="53EB8D2B" w14:textId="77777777" w:rsidR="001B1FF4" w:rsidRPr="00745A0C" w:rsidRDefault="001B1FF4" w:rsidP="001B1FF4">
      <w:pPr>
        <w:tabs>
          <w:tab w:val="left" w:pos="851"/>
        </w:tabs>
        <w:suppressAutoHyphens/>
        <w:ind w:left="1134" w:hanging="850"/>
        <w:rPr>
          <w:szCs w:val="22"/>
          <w:lang w:eastAsia="zh-CN"/>
        </w:rPr>
      </w:pPr>
      <w:r w:rsidRPr="00745A0C">
        <w:rPr>
          <w:szCs w:val="22"/>
          <w:lang w:eastAsia="zh-CN"/>
        </w:rPr>
        <w:tab/>
      </w:r>
      <w:r w:rsidRPr="00745A0C">
        <w:rPr>
          <w:szCs w:val="22"/>
          <w:lang w:eastAsia="zh-CN"/>
        </w:rPr>
        <w:fldChar w:fldCharType="begin">
          <w:ffData>
            <w:name w:val=""/>
            <w:enabled/>
            <w:calcOnExit w:val="0"/>
            <w:checkBox>
              <w:size w:val="20"/>
              <w:default w:val="0"/>
            </w:checkBox>
          </w:ffData>
        </w:fldChar>
      </w:r>
      <w:r w:rsidRPr="00745A0C">
        <w:rPr>
          <w:szCs w:val="22"/>
          <w:lang w:eastAsia="zh-CN"/>
        </w:rPr>
        <w:instrText xml:space="preserve"> FORMCHECKBOX </w:instrText>
      </w:r>
      <w:r w:rsidR="006D3F05">
        <w:rPr>
          <w:szCs w:val="22"/>
          <w:lang w:eastAsia="zh-CN"/>
        </w:rPr>
      </w:r>
      <w:r w:rsidR="006D3F05">
        <w:rPr>
          <w:szCs w:val="22"/>
          <w:lang w:eastAsia="zh-CN"/>
        </w:rPr>
        <w:fldChar w:fldCharType="separate"/>
      </w:r>
      <w:r w:rsidRPr="00745A0C">
        <w:rPr>
          <w:szCs w:val="22"/>
          <w:lang w:eastAsia="zh-CN"/>
        </w:rPr>
        <w:fldChar w:fldCharType="end"/>
      </w:r>
      <w:r w:rsidRPr="00745A0C">
        <w:rPr>
          <w:i/>
          <w:iCs/>
          <w:szCs w:val="22"/>
          <w:lang w:eastAsia="zh-CN"/>
        </w:rPr>
        <w:t xml:space="preserve"> </w:t>
      </w:r>
      <w:r w:rsidRPr="00745A0C">
        <w:rPr>
          <w:szCs w:val="22"/>
          <w:lang w:eastAsia="zh-CN"/>
        </w:rPr>
        <w:tab/>
        <w:t xml:space="preserve"> ont donné mandat au mandataire dans les conditions définies par les pouvoirs joints en annexe.</w:t>
      </w:r>
    </w:p>
    <w:p w14:paraId="0E938A3C" w14:textId="77777777" w:rsidR="001B1FF4" w:rsidRPr="00745A0C" w:rsidRDefault="001B1FF4" w:rsidP="001B1FF4">
      <w:pPr>
        <w:tabs>
          <w:tab w:val="left" w:pos="851"/>
        </w:tabs>
        <w:suppressAutoHyphens/>
        <w:ind w:left="1134" w:hanging="850"/>
        <w:rPr>
          <w:i/>
          <w:szCs w:val="22"/>
          <w:lang w:eastAsia="zh-CN"/>
        </w:rPr>
      </w:pPr>
    </w:p>
    <w:p w14:paraId="4D2ACA95" w14:textId="77777777" w:rsidR="001B1FF4" w:rsidRPr="00745A0C" w:rsidRDefault="001B1FF4" w:rsidP="001B1FF4">
      <w:pPr>
        <w:tabs>
          <w:tab w:val="left" w:pos="851"/>
        </w:tabs>
        <w:suppressAutoHyphens/>
        <w:rPr>
          <w:i/>
          <w:szCs w:val="22"/>
          <w:lang w:eastAsia="zh-CN"/>
        </w:rPr>
      </w:pPr>
    </w:p>
    <w:p w14:paraId="7DAA851A" w14:textId="77777777" w:rsidR="001B1FF4" w:rsidRPr="00745A0C" w:rsidRDefault="001B1FF4" w:rsidP="001B1FF4">
      <w:pPr>
        <w:tabs>
          <w:tab w:val="left" w:pos="851"/>
        </w:tabs>
        <w:suppressAutoHyphens/>
        <w:rPr>
          <w:i/>
          <w:szCs w:val="22"/>
          <w:lang w:eastAsia="zh-CN"/>
        </w:rPr>
      </w:pPr>
      <w:r w:rsidRPr="00745A0C">
        <w:rPr>
          <w:szCs w:val="22"/>
          <w:lang w:eastAsia="zh-CN"/>
        </w:rPr>
        <w:fldChar w:fldCharType="begin">
          <w:ffData>
            <w:name w:val=""/>
            <w:enabled/>
            <w:calcOnExit w:val="0"/>
            <w:checkBox>
              <w:size w:val="20"/>
              <w:default w:val="0"/>
            </w:checkBox>
          </w:ffData>
        </w:fldChar>
      </w:r>
      <w:r w:rsidRPr="00745A0C">
        <w:rPr>
          <w:szCs w:val="22"/>
          <w:lang w:eastAsia="zh-CN"/>
        </w:rPr>
        <w:instrText xml:space="preserve"> FORMCHECKBOX </w:instrText>
      </w:r>
      <w:r w:rsidR="006D3F05">
        <w:rPr>
          <w:szCs w:val="22"/>
          <w:lang w:eastAsia="zh-CN"/>
        </w:rPr>
      </w:r>
      <w:r w:rsidR="006D3F05">
        <w:rPr>
          <w:szCs w:val="22"/>
          <w:lang w:eastAsia="zh-CN"/>
        </w:rPr>
        <w:fldChar w:fldCharType="separate"/>
      </w:r>
      <w:r w:rsidRPr="00745A0C">
        <w:rPr>
          <w:szCs w:val="22"/>
          <w:lang w:eastAsia="zh-CN"/>
        </w:rPr>
        <w:fldChar w:fldCharType="end"/>
      </w:r>
      <w:r w:rsidRPr="00745A0C">
        <w:rPr>
          <w:szCs w:val="22"/>
          <w:lang w:eastAsia="zh-CN"/>
        </w:rPr>
        <w:t xml:space="preserve"> Les membres du groupement, qui signent le présent acte d’engagement :</w:t>
      </w:r>
    </w:p>
    <w:p w14:paraId="11C12185" w14:textId="77777777" w:rsidR="001B1FF4" w:rsidRPr="00745A0C" w:rsidRDefault="001B1FF4" w:rsidP="001B1FF4">
      <w:pPr>
        <w:tabs>
          <w:tab w:val="left" w:pos="851"/>
        </w:tabs>
        <w:suppressAutoHyphens/>
        <w:rPr>
          <w:szCs w:val="22"/>
          <w:lang w:eastAsia="zh-CN"/>
        </w:rPr>
      </w:pPr>
      <w:r w:rsidRPr="00745A0C">
        <w:rPr>
          <w:i/>
          <w:szCs w:val="22"/>
          <w:lang w:eastAsia="zh-CN"/>
        </w:rPr>
        <w:t>(Cocher la case correspondante)</w:t>
      </w:r>
    </w:p>
    <w:p w14:paraId="392FB486" w14:textId="77777777" w:rsidR="001B1FF4" w:rsidRPr="00745A0C" w:rsidRDefault="001B1FF4" w:rsidP="001B1FF4">
      <w:pPr>
        <w:tabs>
          <w:tab w:val="left" w:pos="851"/>
        </w:tabs>
        <w:suppressAutoHyphens/>
        <w:rPr>
          <w:szCs w:val="22"/>
          <w:lang w:eastAsia="zh-CN"/>
        </w:rPr>
      </w:pPr>
    </w:p>
    <w:p w14:paraId="762D3DE9" w14:textId="77777777" w:rsidR="001B1FF4" w:rsidRPr="00745A0C" w:rsidRDefault="001B1FF4" w:rsidP="001B1FF4">
      <w:pPr>
        <w:tabs>
          <w:tab w:val="left" w:pos="851"/>
        </w:tabs>
        <w:suppressAutoHyphens/>
        <w:ind w:left="1560" w:hanging="709"/>
        <w:rPr>
          <w:szCs w:val="22"/>
          <w:lang w:eastAsia="zh-CN"/>
        </w:rPr>
      </w:pPr>
      <w:r w:rsidRPr="00745A0C">
        <w:rPr>
          <w:szCs w:val="22"/>
          <w:lang w:eastAsia="zh-CN"/>
        </w:rPr>
        <w:fldChar w:fldCharType="begin">
          <w:ffData>
            <w:name w:val=""/>
            <w:enabled/>
            <w:calcOnExit w:val="0"/>
            <w:checkBox>
              <w:size w:val="20"/>
              <w:default w:val="0"/>
            </w:checkBox>
          </w:ffData>
        </w:fldChar>
      </w:r>
      <w:r w:rsidRPr="00745A0C">
        <w:rPr>
          <w:szCs w:val="22"/>
          <w:lang w:eastAsia="zh-CN"/>
        </w:rPr>
        <w:instrText xml:space="preserve"> FORMCHECKBOX </w:instrText>
      </w:r>
      <w:r w:rsidR="006D3F05">
        <w:rPr>
          <w:szCs w:val="22"/>
          <w:lang w:eastAsia="zh-CN"/>
        </w:rPr>
      </w:r>
      <w:r w:rsidR="006D3F05">
        <w:rPr>
          <w:szCs w:val="22"/>
          <w:lang w:eastAsia="zh-CN"/>
        </w:rPr>
        <w:fldChar w:fldCharType="separate"/>
      </w:r>
      <w:r w:rsidRPr="00745A0C">
        <w:rPr>
          <w:szCs w:val="22"/>
          <w:lang w:eastAsia="zh-CN"/>
        </w:rPr>
        <w:fldChar w:fldCharType="end"/>
      </w:r>
      <w:r w:rsidRPr="00745A0C">
        <w:rPr>
          <w:szCs w:val="22"/>
          <w:lang w:eastAsia="zh-CN"/>
        </w:rPr>
        <w:tab/>
        <w:t>donnent mandat au mandataire, qui l’accepte, pour les représenter vis-à-vis de l’acheteur et pour coordonner l’ensemble des prestations ;</w:t>
      </w:r>
    </w:p>
    <w:p w14:paraId="40AD0D8E" w14:textId="77777777" w:rsidR="001B1FF4" w:rsidRPr="00745A0C" w:rsidRDefault="001B1FF4" w:rsidP="001B1FF4">
      <w:pPr>
        <w:tabs>
          <w:tab w:val="left" w:pos="851"/>
        </w:tabs>
        <w:suppressAutoHyphens/>
        <w:ind w:left="1701" w:hanging="850"/>
        <w:rPr>
          <w:szCs w:val="22"/>
          <w:lang w:eastAsia="zh-CN"/>
        </w:rPr>
      </w:pPr>
    </w:p>
    <w:p w14:paraId="49EDC871" w14:textId="77777777" w:rsidR="001B1FF4" w:rsidRPr="00745A0C" w:rsidRDefault="001B1FF4" w:rsidP="001B1FF4">
      <w:pPr>
        <w:tabs>
          <w:tab w:val="left" w:pos="851"/>
        </w:tabs>
        <w:suppressAutoHyphens/>
        <w:ind w:left="1560" w:hanging="709"/>
        <w:rPr>
          <w:iCs/>
          <w:szCs w:val="22"/>
          <w:lang w:eastAsia="zh-CN"/>
        </w:rPr>
      </w:pPr>
      <w:r w:rsidRPr="00745A0C">
        <w:rPr>
          <w:szCs w:val="22"/>
          <w:lang w:eastAsia="zh-CN"/>
        </w:rPr>
        <w:fldChar w:fldCharType="begin">
          <w:ffData>
            <w:name w:val=""/>
            <w:enabled/>
            <w:calcOnExit w:val="0"/>
            <w:checkBox>
              <w:size w:val="20"/>
              <w:default w:val="0"/>
            </w:checkBox>
          </w:ffData>
        </w:fldChar>
      </w:r>
      <w:r w:rsidRPr="00745A0C">
        <w:rPr>
          <w:szCs w:val="22"/>
          <w:lang w:eastAsia="zh-CN"/>
        </w:rPr>
        <w:instrText xml:space="preserve"> FORMCHECKBOX </w:instrText>
      </w:r>
      <w:r w:rsidR="006D3F05">
        <w:rPr>
          <w:szCs w:val="22"/>
          <w:lang w:eastAsia="zh-CN"/>
        </w:rPr>
      </w:r>
      <w:r w:rsidR="006D3F05">
        <w:rPr>
          <w:szCs w:val="22"/>
          <w:lang w:eastAsia="zh-CN"/>
        </w:rPr>
        <w:fldChar w:fldCharType="separate"/>
      </w:r>
      <w:r w:rsidRPr="00745A0C">
        <w:rPr>
          <w:szCs w:val="22"/>
          <w:lang w:eastAsia="zh-CN"/>
        </w:rPr>
        <w:fldChar w:fldCharType="end"/>
      </w:r>
      <w:r w:rsidRPr="00745A0C">
        <w:rPr>
          <w:szCs w:val="22"/>
          <w:lang w:eastAsia="zh-CN"/>
        </w:rPr>
        <w:tab/>
        <w:t>donnent mandat au mandataire, qui l’accepte, pour signer, en leur nom et pour leur compte, les modifications ultérieures du marché ou de l’accord-cadre ;</w:t>
      </w:r>
    </w:p>
    <w:p w14:paraId="422F784F" w14:textId="77777777" w:rsidR="001B1FF4" w:rsidRPr="00745A0C" w:rsidRDefault="001B1FF4" w:rsidP="001B1FF4">
      <w:pPr>
        <w:tabs>
          <w:tab w:val="left" w:pos="851"/>
        </w:tabs>
        <w:suppressAutoHyphens/>
        <w:rPr>
          <w:iCs/>
          <w:szCs w:val="22"/>
          <w:lang w:eastAsia="zh-CN"/>
        </w:rPr>
      </w:pPr>
    </w:p>
    <w:p w14:paraId="32273FB3" w14:textId="77777777" w:rsidR="001B1FF4" w:rsidRPr="00745A0C" w:rsidRDefault="001B1FF4" w:rsidP="001B1FF4">
      <w:pPr>
        <w:tabs>
          <w:tab w:val="left" w:pos="851"/>
        </w:tabs>
        <w:suppressAutoHyphens/>
        <w:ind w:left="1134" w:hanging="850"/>
        <w:rPr>
          <w:i/>
          <w:szCs w:val="22"/>
          <w:lang w:eastAsia="zh-CN"/>
        </w:rPr>
      </w:pPr>
      <w:r w:rsidRPr="00745A0C">
        <w:rPr>
          <w:szCs w:val="22"/>
          <w:lang w:eastAsia="zh-CN"/>
        </w:rPr>
        <w:tab/>
      </w:r>
      <w:r w:rsidRPr="00745A0C">
        <w:rPr>
          <w:szCs w:val="22"/>
          <w:lang w:eastAsia="zh-CN"/>
        </w:rPr>
        <w:fldChar w:fldCharType="begin">
          <w:ffData>
            <w:name w:val=""/>
            <w:enabled/>
            <w:calcOnExit w:val="0"/>
            <w:checkBox>
              <w:size w:val="20"/>
              <w:default w:val="0"/>
            </w:checkBox>
          </w:ffData>
        </w:fldChar>
      </w:r>
      <w:r w:rsidRPr="00745A0C">
        <w:rPr>
          <w:szCs w:val="22"/>
          <w:lang w:eastAsia="zh-CN"/>
        </w:rPr>
        <w:instrText xml:space="preserve"> FORMCHECKBOX </w:instrText>
      </w:r>
      <w:r w:rsidR="006D3F05">
        <w:rPr>
          <w:szCs w:val="22"/>
          <w:lang w:eastAsia="zh-CN"/>
        </w:rPr>
      </w:r>
      <w:r w:rsidR="006D3F05">
        <w:rPr>
          <w:szCs w:val="22"/>
          <w:lang w:eastAsia="zh-CN"/>
        </w:rPr>
        <w:fldChar w:fldCharType="separate"/>
      </w:r>
      <w:r w:rsidRPr="00745A0C">
        <w:rPr>
          <w:szCs w:val="22"/>
          <w:lang w:eastAsia="zh-CN"/>
        </w:rPr>
        <w:fldChar w:fldCharType="end"/>
      </w:r>
      <w:r w:rsidRPr="00745A0C">
        <w:rPr>
          <w:i/>
          <w:iCs/>
          <w:szCs w:val="22"/>
          <w:lang w:eastAsia="zh-CN"/>
        </w:rPr>
        <w:t xml:space="preserve"> </w:t>
      </w:r>
      <w:r w:rsidRPr="00745A0C">
        <w:rPr>
          <w:szCs w:val="22"/>
          <w:lang w:eastAsia="zh-CN"/>
        </w:rPr>
        <w:tab/>
        <w:t xml:space="preserve"> donnent mandat au mandataire dans les conditions définies ci-dessous :</w:t>
      </w:r>
    </w:p>
    <w:p w14:paraId="26C37711" w14:textId="77777777" w:rsidR="001B1FF4" w:rsidRPr="00745A0C" w:rsidRDefault="001B1FF4" w:rsidP="001B1FF4">
      <w:pPr>
        <w:tabs>
          <w:tab w:val="left" w:pos="851"/>
        </w:tabs>
        <w:suppressAutoHyphens/>
        <w:ind w:left="1134" w:hanging="850"/>
        <w:rPr>
          <w:szCs w:val="22"/>
          <w:lang w:eastAsia="zh-CN"/>
        </w:rPr>
      </w:pPr>
      <w:r w:rsidRPr="00745A0C">
        <w:rPr>
          <w:i/>
          <w:szCs w:val="22"/>
          <w:lang w:eastAsia="zh-CN"/>
        </w:rPr>
        <w:tab/>
      </w:r>
      <w:r w:rsidRPr="00745A0C">
        <w:rPr>
          <w:i/>
          <w:szCs w:val="22"/>
          <w:lang w:eastAsia="zh-CN"/>
        </w:rPr>
        <w:tab/>
      </w:r>
      <w:r w:rsidRPr="00745A0C">
        <w:rPr>
          <w:i/>
          <w:szCs w:val="22"/>
          <w:lang w:eastAsia="zh-CN"/>
        </w:rPr>
        <w:tab/>
        <w:t xml:space="preserve"> (Donner des précisions sur l’étendue du mandat.)</w:t>
      </w:r>
    </w:p>
    <w:p w14:paraId="18B2C7D3" w14:textId="0CC2B689" w:rsidR="001B1FF4" w:rsidRPr="00745A0C" w:rsidRDefault="001B1FF4" w:rsidP="001B1FF4">
      <w:pPr>
        <w:tabs>
          <w:tab w:val="left" w:pos="851"/>
        </w:tabs>
        <w:suppressAutoHyphens/>
        <w:rPr>
          <w:szCs w:val="22"/>
          <w:lang w:eastAsia="zh-CN"/>
        </w:rPr>
      </w:pPr>
    </w:p>
    <w:p w14:paraId="4E654E29" w14:textId="77777777" w:rsidR="001B1FF4" w:rsidRPr="001C15BA" w:rsidRDefault="005344CD" w:rsidP="00373DE9">
      <w:pPr>
        <w:overflowPunct w:val="0"/>
        <w:autoSpaceDE w:val="0"/>
        <w:autoSpaceDN w:val="0"/>
        <w:adjustRightInd w:val="0"/>
        <w:textAlignment w:val="baseline"/>
        <w:rPr>
          <w:szCs w:val="22"/>
        </w:rPr>
      </w:pPr>
      <w:r w:rsidRPr="00057D79">
        <w:rPr>
          <w:b/>
          <w:szCs w:val="22"/>
        </w:rPr>
        <w:br w:type="page"/>
      </w:r>
    </w:p>
    <w:tbl>
      <w:tblPr>
        <w:tblW w:w="0" w:type="auto"/>
        <w:tblInd w:w="-40" w:type="dxa"/>
        <w:tblLayout w:type="fixed"/>
        <w:tblLook w:val="0000" w:firstRow="0" w:lastRow="0" w:firstColumn="0" w:lastColumn="0" w:noHBand="0" w:noVBand="0"/>
      </w:tblPr>
      <w:tblGrid>
        <w:gridCol w:w="4644"/>
        <w:gridCol w:w="2694"/>
        <w:gridCol w:w="3056"/>
      </w:tblGrid>
      <w:tr w:rsidR="001B1FF4" w:rsidRPr="00831DB3" w14:paraId="38F6C2F4" w14:textId="77777777" w:rsidTr="009E6CBF">
        <w:tc>
          <w:tcPr>
            <w:tcW w:w="4644" w:type="dxa"/>
            <w:tcBorders>
              <w:top w:val="single" w:sz="4" w:space="0" w:color="000000"/>
              <w:left w:val="single" w:sz="4" w:space="0" w:color="000000"/>
              <w:bottom w:val="single" w:sz="4" w:space="0" w:color="000000"/>
            </w:tcBorders>
            <w:shd w:val="clear" w:color="auto" w:fill="auto"/>
            <w:vAlign w:val="center"/>
          </w:tcPr>
          <w:p w14:paraId="1F745928" w14:textId="77777777" w:rsidR="001B1FF4" w:rsidRPr="00745A0C" w:rsidRDefault="001B1FF4" w:rsidP="009E6CBF">
            <w:pPr>
              <w:tabs>
                <w:tab w:val="left" w:pos="851"/>
              </w:tabs>
              <w:suppressAutoHyphens/>
              <w:jc w:val="center"/>
              <w:rPr>
                <w:b/>
                <w:bCs/>
                <w:szCs w:val="22"/>
                <w:lang w:eastAsia="zh-CN"/>
              </w:rPr>
            </w:pPr>
            <w:r w:rsidRPr="00745A0C">
              <w:rPr>
                <w:b/>
                <w:bCs/>
                <w:szCs w:val="22"/>
                <w:lang w:eastAsia="zh-CN"/>
              </w:rPr>
              <w:t>Nom, prénom et qualité</w:t>
            </w:r>
          </w:p>
          <w:p w14:paraId="4D8D1A57" w14:textId="77777777" w:rsidR="001B1FF4" w:rsidRPr="00745A0C" w:rsidRDefault="001B1FF4" w:rsidP="009E6CBF">
            <w:pPr>
              <w:tabs>
                <w:tab w:val="left" w:pos="851"/>
              </w:tabs>
              <w:suppressAutoHyphens/>
              <w:jc w:val="center"/>
              <w:rPr>
                <w:b/>
                <w:bCs/>
                <w:szCs w:val="22"/>
                <w:lang w:eastAsia="zh-CN"/>
              </w:rPr>
            </w:pPr>
            <w:r w:rsidRPr="00745A0C">
              <w:rPr>
                <w:b/>
                <w:bCs/>
                <w:szCs w:val="22"/>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9384808" w14:textId="77777777" w:rsidR="001B1FF4" w:rsidRPr="00745A0C" w:rsidRDefault="001B1FF4" w:rsidP="009E6CBF">
            <w:pPr>
              <w:tabs>
                <w:tab w:val="left" w:pos="851"/>
              </w:tabs>
              <w:suppressAutoHyphens/>
              <w:jc w:val="center"/>
              <w:rPr>
                <w:b/>
                <w:bCs/>
                <w:szCs w:val="22"/>
                <w:lang w:eastAsia="zh-CN"/>
              </w:rPr>
            </w:pPr>
            <w:r w:rsidRPr="00745A0C">
              <w:rPr>
                <w:b/>
                <w:bCs/>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03F3C" w14:textId="77777777" w:rsidR="001B1FF4" w:rsidRPr="00831DB3" w:rsidRDefault="001B1FF4" w:rsidP="009E6CBF">
            <w:pPr>
              <w:tabs>
                <w:tab w:val="left" w:pos="851"/>
              </w:tabs>
              <w:suppressAutoHyphens/>
              <w:jc w:val="center"/>
              <w:rPr>
                <w:b/>
                <w:bCs/>
                <w:szCs w:val="22"/>
                <w:lang w:eastAsia="zh-CN"/>
              </w:rPr>
            </w:pPr>
            <w:r w:rsidRPr="00745A0C">
              <w:rPr>
                <w:b/>
                <w:bCs/>
                <w:szCs w:val="22"/>
                <w:lang w:eastAsia="zh-CN"/>
              </w:rPr>
              <w:t>Signature</w:t>
            </w:r>
          </w:p>
        </w:tc>
      </w:tr>
      <w:tr w:rsidR="001B1FF4" w:rsidRPr="00831DB3" w14:paraId="3477A4CE" w14:textId="77777777" w:rsidTr="009E6CBF">
        <w:trPr>
          <w:trHeight w:val="1021"/>
        </w:trPr>
        <w:tc>
          <w:tcPr>
            <w:tcW w:w="4644" w:type="dxa"/>
            <w:tcBorders>
              <w:top w:val="single" w:sz="4" w:space="0" w:color="000000"/>
              <w:left w:val="single" w:sz="4" w:space="0" w:color="000000"/>
            </w:tcBorders>
            <w:shd w:val="clear" w:color="auto" w:fill="CCFFFF"/>
          </w:tcPr>
          <w:p w14:paraId="6DA1E287" w14:textId="77777777" w:rsidR="001B1FF4" w:rsidRPr="00831DB3" w:rsidRDefault="001B1FF4" w:rsidP="009E6CBF">
            <w:pPr>
              <w:tabs>
                <w:tab w:val="left" w:pos="851"/>
              </w:tabs>
              <w:suppressAutoHyphens/>
              <w:snapToGrid w:val="0"/>
              <w:rPr>
                <w:b/>
                <w:bCs/>
                <w:szCs w:val="22"/>
                <w:lang w:eastAsia="zh-CN"/>
              </w:rPr>
            </w:pPr>
          </w:p>
        </w:tc>
        <w:tc>
          <w:tcPr>
            <w:tcW w:w="2694" w:type="dxa"/>
            <w:tcBorders>
              <w:top w:val="single" w:sz="4" w:space="0" w:color="000000"/>
              <w:left w:val="single" w:sz="4" w:space="0" w:color="000000"/>
            </w:tcBorders>
            <w:shd w:val="clear" w:color="auto" w:fill="CCFFFF"/>
          </w:tcPr>
          <w:p w14:paraId="767C57B7" w14:textId="77777777" w:rsidR="001B1FF4" w:rsidRPr="00831DB3" w:rsidRDefault="001B1FF4" w:rsidP="009E6CBF">
            <w:pPr>
              <w:tabs>
                <w:tab w:val="left" w:pos="851"/>
              </w:tabs>
              <w:suppressAutoHyphens/>
              <w:snapToGrid w:val="0"/>
              <w:rPr>
                <w:b/>
                <w:bCs/>
                <w:szCs w:val="22"/>
                <w:lang w:eastAsia="zh-CN"/>
              </w:rPr>
            </w:pPr>
          </w:p>
        </w:tc>
        <w:tc>
          <w:tcPr>
            <w:tcW w:w="3056" w:type="dxa"/>
            <w:tcBorders>
              <w:top w:val="single" w:sz="4" w:space="0" w:color="000000"/>
              <w:left w:val="single" w:sz="4" w:space="0" w:color="000000"/>
              <w:right w:val="single" w:sz="4" w:space="0" w:color="000000"/>
            </w:tcBorders>
            <w:shd w:val="clear" w:color="auto" w:fill="CCFFFF"/>
          </w:tcPr>
          <w:p w14:paraId="1B3DFF4B" w14:textId="77777777" w:rsidR="001B1FF4" w:rsidRPr="00831DB3" w:rsidRDefault="001B1FF4" w:rsidP="009E6CBF">
            <w:pPr>
              <w:tabs>
                <w:tab w:val="left" w:pos="851"/>
              </w:tabs>
              <w:suppressAutoHyphens/>
              <w:snapToGrid w:val="0"/>
              <w:rPr>
                <w:b/>
                <w:bCs/>
                <w:szCs w:val="22"/>
                <w:lang w:eastAsia="zh-CN"/>
              </w:rPr>
            </w:pPr>
          </w:p>
        </w:tc>
      </w:tr>
      <w:tr w:rsidR="001B1FF4" w:rsidRPr="00831DB3" w14:paraId="254607BD" w14:textId="77777777" w:rsidTr="009E6CBF">
        <w:trPr>
          <w:trHeight w:val="1021"/>
        </w:trPr>
        <w:tc>
          <w:tcPr>
            <w:tcW w:w="4644" w:type="dxa"/>
            <w:tcBorders>
              <w:left w:val="single" w:sz="4" w:space="0" w:color="000000"/>
            </w:tcBorders>
            <w:shd w:val="clear" w:color="auto" w:fill="auto"/>
          </w:tcPr>
          <w:p w14:paraId="6CFA5464" w14:textId="77777777" w:rsidR="001B1FF4" w:rsidRPr="00831DB3" w:rsidRDefault="001B1FF4" w:rsidP="009E6CBF">
            <w:pPr>
              <w:tabs>
                <w:tab w:val="left" w:pos="851"/>
              </w:tabs>
              <w:suppressAutoHyphens/>
              <w:snapToGrid w:val="0"/>
              <w:rPr>
                <w:b/>
                <w:bCs/>
                <w:szCs w:val="22"/>
                <w:lang w:eastAsia="zh-CN"/>
              </w:rPr>
            </w:pPr>
          </w:p>
        </w:tc>
        <w:tc>
          <w:tcPr>
            <w:tcW w:w="2694" w:type="dxa"/>
            <w:tcBorders>
              <w:left w:val="single" w:sz="4" w:space="0" w:color="000000"/>
            </w:tcBorders>
            <w:shd w:val="clear" w:color="auto" w:fill="auto"/>
          </w:tcPr>
          <w:p w14:paraId="5A846D33" w14:textId="77777777" w:rsidR="001B1FF4" w:rsidRPr="00831DB3" w:rsidRDefault="001B1FF4" w:rsidP="009E6CBF">
            <w:pPr>
              <w:tabs>
                <w:tab w:val="left" w:pos="851"/>
              </w:tabs>
              <w:suppressAutoHyphens/>
              <w:snapToGrid w:val="0"/>
              <w:rPr>
                <w:b/>
                <w:bCs/>
                <w:szCs w:val="22"/>
                <w:lang w:eastAsia="zh-CN"/>
              </w:rPr>
            </w:pPr>
          </w:p>
        </w:tc>
        <w:tc>
          <w:tcPr>
            <w:tcW w:w="3056" w:type="dxa"/>
            <w:tcBorders>
              <w:left w:val="single" w:sz="4" w:space="0" w:color="000000"/>
              <w:right w:val="single" w:sz="4" w:space="0" w:color="000000"/>
            </w:tcBorders>
            <w:shd w:val="clear" w:color="auto" w:fill="auto"/>
          </w:tcPr>
          <w:p w14:paraId="255E1485" w14:textId="77777777" w:rsidR="001B1FF4" w:rsidRPr="00831DB3" w:rsidRDefault="001B1FF4" w:rsidP="009E6CBF">
            <w:pPr>
              <w:tabs>
                <w:tab w:val="left" w:pos="851"/>
              </w:tabs>
              <w:suppressAutoHyphens/>
              <w:snapToGrid w:val="0"/>
              <w:rPr>
                <w:b/>
                <w:bCs/>
                <w:szCs w:val="22"/>
                <w:lang w:eastAsia="zh-CN"/>
              </w:rPr>
            </w:pPr>
          </w:p>
        </w:tc>
      </w:tr>
      <w:tr w:rsidR="001B1FF4" w:rsidRPr="00831DB3" w14:paraId="0F56B096" w14:textId="77777777" w:rsidTr="009E6CBF">
        <w:trPr>
          <w:trHeight w:val="1021"/>
        </w:trPr>
        <w:tc>
          <w:tcPr>
            <w:tcW w:w="4644" w:type="dxa"/>
            <w:tcBorders>
              <w:left w:val="single" w:sz="4" w:space="0" w:color="000000"/>
            </w:tcBorders>
            <w:shd w:val="clear" w:color="auto" w:fill="CCFFFF"/>
          </w:tcPr>
          <w:p w14:paraId="0AA393D6" w14:textId="77777777" w:rsidR="001B1FF4" w:rsidRPr="00831DB3" w:rsidRDefault="001B1FF4" w:rsidP="009E6CBF">
            <w:pPr>
              <w:tabs>
                <w:tab w:val="left" w:pos="851"/>
              </w:tabs>
              <w:suppressAutoHyphens/>
              <w:snapToGrid w:val="0"/>
              <w:rPr>
                <w:b/>
                <w:bCs/>
                <w:szCs w:val="22"/>
                <w:lang w:eastAsia="zh-CN"/>
              </w:rPr>
            </w:pPr>
          </w:p>
        </w:tc>
        <w:tc>
          <w:tcPr>
            <w:tcW w:w="2694" w:type="dxa"/>
            <w:tcBorders>
              <w:left w:val="single" w:sz="4" w:space="0" w:color="000000"/>
            </w:tcBorders>
            <w:shd w:val="clear" w:color="auto" w:fill="CCFFFF"/>
          </w:tcPr>
          <w:p w14:paraId="406B38BB" w14:textId="77777777" w:rsidR="001B1FF4" w:rsidRPr="00831DB3" w:rsidRDefault="001B1FF4" w:rsidP="009E6CBF">
            <w:pPr>
              <w:tabs>
                <w:tab w:val="left" w:pos="851"/>
              </w:tabs>
              <w:suppressAutoHyphens/>
              <w:snapToGrid w:val="0"/>
              <w:rPr>
                <w:b/>
                <w:bCs/>
                <w:szCs w:val="22"/>
                <w:lang w:eastAsia="zh-CN"/>
              </w:rPr>
            </w:pPr>
          </w:p>
        </w:tc>
        <w:tc>
          <w:tcPr>
            <w:tcW w:w="3056" w:type="dxa"/>
            <w:tcBorders>
              <w:left w:val="single" w:sz="4" w:space="0" w:color="000000"/>
              <w:right w:val="single" w:sz="4" w:space="0" w:color="000000"/>
            </w:tcBorders>
            <w:shd w:val="clear" w:color="auto" w:fill="CCFFFF"/>
          </w:tcPr>
          <w:p w14:paraId="6C6C3C6A" w14:textId="77777777" w:rsidR="001B1FF4" w:rsidRPr="00831DB3" w:rsidRDefault="001B1FF4" w:rsidP="009E6CBF">
            <w:pPr>
              <w:tabs>
                <w:tab w:val="left" w:pos="851"/>
              </w:tabs>
              <w:suppressAutoHyphens/>
              <w:snapToGrid w:val="0"/>
              <w:rPr>
                <w:b/>
                <w:bCs/>
                <w:szCs w:val="22"/>
                <w:lang w:eastAsia="zh-CN"/>
              </w:rPr>
            </w:pPr>
          </w:p>
        </w:tc>
      </w:tr>
      <w:tr w:rsidR="001B1FF4" w:rsidRPr="00831DB3" w14:paraId="6DD93382" w14:textId="77777777" w:rsidTr="009E6CBF">
        <w:trPr>
          <w:trHeight w:val="1021"/>
        </w:trPr>
        <w:tc>
          <w:tcPr>
            <w:tcW w:w="4644" w:type="dxa"/>
            <w:tcBorders>
              <w:left w:val="single" w:sz="4" w:space="0" w:color="000000"/>
            </w:tcBorders>
            <w:shd w:val="clear" w:color="auto" w:fill="auto"/>
          </w:tcPr>
          <w:p w14:paraId="0BC12A8F" w14:textId="77777777" w:rsidR="001B1FF4" w:rsidRPr="00831DB3" w:rsidRDefault="001B1FF4" w:rsidP="009E6CBF">
            <w:pPr>
              <w:tabs>
                <w:tab w:val="left" w:pos="851"/>
              </w:tabs>
              <w:suppressAutoHyphens/>
              <w:snapToGrid w:val="0"/>
              <w:rPr>
                <w:b/>
                <w:bCs/>
                <w:szCs w:val="22"/>
                <w:lang w:eastAsia="zh-CN"/>
              </w:rPr>
            </w:pPr>
          </w:p>
        </w:tc>
        <w:tc>
          <w:tcPr>
            <w:tcW w:w="2694" w:type="dxa"/>
            <w:tcBorders>
              <w:left w:val="single" w:sz="4" w:space="0" w:color="000000"/>
            </w:tcBorders>
            <w:shd w:val="clear" w:color="auto" w:fill="auto"/>
          </w:tcPr>
          <w:p w14:paraId="0C8A6F0B" w14:textId="77777777" w:rsidR="001B1FF4" w:rsidRPr="00831DB3" w:rsidRDefault="001B1FF4" w:rsidP="009E6CBF">
            <w:pPr>
              <w:tabs>
                <w:tab w:val="left" w:pos="851"/>
              </w:tabs>
              <w:suppressAutoHyphens/>
              <w:snapToGrid w:val="0"/>
              <w:rPr>
                <w:b/>
                <w:bCs/>
                <w:szCs w:val="22"/>
                <w:lang w:eastAsia="zh-CN"/>
              </w:rPr>
            </w:pPr>
          </w:p>
        </w:tc>
        <w:tc>
          <w:tcPr>
            <w:tcW w:w="3056" w:type="dxa"/>
            <w:tcBorders>
              <w:left w:val="single" w:sz="4" w:space="0" w:color="000000"/>
              <w:right w:val="single" w:sz="4" w:space="0" w:color="000000"/>
            </w:tcBorders>
            <w:shd w:val="clear" w:color="auto" w:fill="auto"/>
          </w:tcPr>
          <w:p w14:paraId="35D2AA3A" w14:textId="77777777" w:rsidR="001B1FF4" w:rsidRPr="00831DB3" w:rsidRDefault="001B1FF4" w:rsidP="009E6CBF">
            <w:pPr>
              <w:tabs>
                <w:tab w:val="left" w:pos="851"/>
              </w:tabs>
              <w:suppressAutoHyphens/>
              <w:snapToGrid w:val="0"/>
              <w:rPr>
                <w:b/>
                <w:bCs/>
                <w:szCs w:val="22"/>
                <w:lang w:eastAsia="zh-CN"/>
              </w:rPr>
            </w:pPr>
          </w:p>
        </w:tc>
      </w:tr>
      <w:tr w:rsidR="001B1FF4" w:rsidRPr="00831DB3" w14:paraId="4D970FDF" w14:textId="77777777" w:rsidTr="009E6CBF">
        <w:trPr>
          <w:trHeight w:val="1021"/>
        </w:trPr>
        <w:tc>
          <w:tcPr>
            <w:tcW w:w="4644" w:type="dxa"/>
            <w:tcBorders>
              <w:left w:val="single" w:sz="4" w:space="0" w:color="000000"/>
              <w:bottom w:val="single" w:sz="4" w:space="0" w:color="000000"/>
            </w:tcBorders>
            <w:shd w:val="clear" w:color="auto" w:fill="CCFFFF"/>
          </w:tcPr>
          <w:p w14:paraId="4099E428" w14:textId="77777777" w:rsidR="001B1FF4" w:rsidRPr="00831DB3" w:rsidRDefault="001B1FF4" w:rsidP="009E6CBF">
            <w:pPr>
              <w:tabs>
                <w:tab w:val="left" w:pos="851"/>
              </w:tabs>
              <w:suppressAutoHyphens/>
              <w:snapToGrid w:val="0"/>
              <w:rPr>
                <w:b/>
                <w:bCs/>
                <w:szCs w:val="22"/>
                <w:lang w:eastAsia="zh-CN"/>
              </w:rPr>
            </w:pPr>
          </w:p>
        </w:tc>
        <w:tc>
          <w:tcPr>
            <w:tcW w:w="2694" w:type="dxa"/>
            <w:tcBorders>
              <w:left w:val="single" w:sz="4" w:space="0" w:color="000000"/>
              <w:bottom w:val="single" w:sz="4" w:space="0" w:color="000000"/>
            </w:tcBorders>
            <w:shd w:val="clear" w:color="auto" w:fill="CCFFFF"/>
          </w:tcPr>
          <w:p w14:paraId="6AD2BBF4" w14:textId="77777777" w:rsidR="001B1FF4" w:rsidRPr="00831DB3" w:rsidRDefault="001B1FF4" w:rsidP="009E6CBF">
            <w:pPr>
              <w:tabs>
                <w:tab w:val="left" w:pos="851"/>
              </w:tabs>
              <w:suppressAutoHyphens/>
              <w:snapToGrid w:val="0"/>
              <w:rPr>
                <w:b/>
                <w:bCs/>
                <w:szCs w:val="22"/>
                <w:lang w:eastAsia="zh-CN"/>
              </w:rPr>
            </w:pPr>
          </w:p>
        </w:tc>
        <w:tc>
          <w:tcPr>
            <w:tcW w:w="3056" w:type="dxa"/>
            <w:tcBorders>
              <w:left w:val="single" w:sz="4" w:space="0" w:color="000000"/>
              <w:bottom w:val="single" w:sz="4" w:space="0" w:color="000000"/>
              <w:right w:val="single" w:sz="4" w:space="0" w:color="000000"/>
            </w:tcBorders>
            <w:shd w:val="clear" w:color="auto" w:fill="CCFFFF"/>
          </w:tcPr>
          <w:p w14:paraId="31816F49" w14:textId="77777777" w:rsidR="001B1FF4" w:rsidRPr="00831DB3" w:rsidRDefault="001B1FF4" w:rsidP="009E6CBF">
            <w:pPr>
              <w:tabs>
                <w:tab w:val="left" w:pos="851"/>
              </w:tabs>
              <w:suppressAutoHyphens/>
              <w:snapToGrid w:val="0"/>
              <w:rPr>
                <w:b/>
                <w:bCs/>
                <w:szCs w:val="22"/>
                <w:lang w:eastAsia="zh-CN"/>
              </w:rPr>
            </w:pPr>
          </w:p>
        </w:tc>
      </w:tr>
    </w:tbl>
    <w:p w14:paraId="3748BB60" w14:textId="77777777" w:rsidR="001B1FF4" w:rsidRPr="00831DB3" w:rsidRDefault="001B1FF4" w:rsidP="001B1FF4">
      <w:pPr>
        <w:tabs>
          <w:tab w:val="left" w:pos="851"/>
        </w:tabs>
        <w:suppressAutoHyphens/>
        <w:rPr>
          <w:szCs w:val="20"/>
          <w:lang w:eastAsia="zh-CN"/>
        </w:rPr>
      </w:pPr>
      <w:r w:rsidRPr="00831DB3">
        <w:rPr>
          <w:szCs w:val="20"/>
          <w:lang w:eastAsia="zh-CN"/>
        </w:rPr>
        <w:t>(*) Le signataire doit avoir le pouvoir d’engager la personne qu’il représente.</w:t>
      </w:r>
    </w:p>
    <w:p w14:paraId="359F9577" w14:textId="65AA394E" w:rsidR="00F87419" w:rsidRPr="001C15BA" w:rsidRDefault="00F87419" w:rsidP="00373DE9">
      <w:pPr>
        <w:overflowPunct w:val="0"/>
        <w:autoSpaceDE w:val="0"/>
        <w:autoSpaceDN w:val="0"/>
        <w:adjustRightInd w:val="0"/>
        <w:textAlignment w:val="baseline"/>
        <w:rPr>
          <w:szCs w:val="22"/>
        </w:rPr>
      </w:pPr>
    </w:p>
    <w:tbl>
      <w:tblPr>
        <w:tblpPr w:leftFromText="141" w:rightFromText="141" w:horzAnchor="margin" w:tblpY="389"/>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F87419" w:rsidRPr="001C15BA" w14:paraId="05FC8C2F" w14:textId="77777777" w:rsidTr="00373DE9">
        <w:tc>
          <w:tcPr>
            <w:tcW w:w="10133" w:type="dxa"/>
            <w:tcBorders>
              <w:top w:val="single" w:sz="6" w:space="0" w:color="auto"/>
              <w:left w:val="single" w:sz="6" w:space="0" w:color="auto"/>
              <w:bottom w:val="single" w:sz="6" w:space="0" w:color="auto"/>
              <w:right w:val="single" w:sz="6" w:space="0" w:color="auto"/>
            </w:tcBorders>
          </w:tcPr>
          <w:p w14:paraId="4635C175" w14:textId="77777777" w:rsidR="00E13BAE" w:rsidRDefault="00E13BAE" w:rsidP="00E4005D">
            <w:pPr>
              <w:rPr>
                <w:b/>
                <w:bCs/>
                <w:szCs w:val="22"/>
              </w:rPr>
            </w:pPr>
          </w:p>
          <w:p w14:paraId="174B8D6F" w14:textId="77777777" w:rsidR="00F87419" w:rsidRPr="001C15BA" w:rsidRDefault="00F87419" w:rsidP="00E4005D">
            <w:pPr>
              <w:rPr>
                <w:szCs w:val="22"/>
              </w:rPr>
            </w:pPr>
            <w:r w:rsidRPr="001C15BA">
              <w:rPr>
                <w:b/>
                <w:bCs/>
                <w:szCs w:val="22"/>
              </w:rPr>
              <w:t>VISAS</w:t>
            </w:r>
          </w:p>
          <w:p w14:paraId="487D8C54" w14:textId="77777777" w:rsidR="00F87419" w:rsidRPr="001C15BA" w:rsidRDefault="00F87419" w:rsidP="00E4005D">
            <w:pPr>
              <w:rPr>
                <w:szCs w:val="22"/>
              </w:rPr>
            </w:pPr>
          </w:p>
          <w:p w14:paraId="137D446A" w14:textId="77777777" w:rsidR="00F87419" w:rsidRDefault="00F87419" w:rsidP="00E4005D">
            <w:pPr>
              <w:rPr>
                <w:szCs w:val="22"/>
              </w:rPr>
            </w:pPr>
          </w:p>
          <w:p w14:paraId="47B65E70" w14:textId="77777777" w:rsidR="00373DE9" w:rsidRDefault="00373DE9" w:rsidP="00E4005D">
            <w:pPr>
              <w:rPr>
                <w:szCs w:val="22"/>
              </w:rPr>
            </w:pPr>
          </w:p>
          <w:p w14:paraId="3A51D6EA" w14:textId="77777777" w:rsidR="00373DE9" w:rsidRDefault="00373DE9" w:rsidP="00E4005D">
            <w:pPr>
              <w:rPr>
                <w:szCs w:val="22"/>
              </w:rPr>
            </w:pPr>
          </w:p>
          <w:p w14:paraId="70AE9BE2" w14:textId="77777777" w:rsidR="00373DE9" w:rsidRDefault="00373DE9" w:rsidP="00E4005D">
            <w:pPr>
              <w:rPr>
                <w:szCs w:val="22"/>
              </w:rPr>
            </w:pPr>
          </w:p>
          <w:p w14:paraId="759F14E0" w14:textId="77777777" w:rsidR="00373DE9" w:rsidRDefault="00373DE9" w:rsidP="00E4005D">
            <w:pPr>
              <w:rPr>
                <w:szCs w:val="22"/>
              </w:rPr>
            </w:pPr>
          </w:p>
          <w:p w14:paraId="72F0C53D" w14:textId="77777777" w:rsidR="00373DE9" w:rsidRDefault="00373DE9" w:rsidP="00E4005D">
            <w:pPr>
              <w:rPr>
                <w:szCs w:val="22"/>
              </w:rPr>
            </w:pPr>
          </w:p>
          <w:p w14:paraId="19CBBCB5" w14:textId="77777777" w:rsidR="00373DE9" w:rsidRPr="001C15BA" w:rsidRDefault="00373DE9" w:rsidP="00E4005D">
            <w:pPr>
              <w:rPr>
                <w:szCs w:val="22"/>
              </w:rPr>
            </w:pPr>
          </w:p>
          <w:p w14:paraId="381335DC" w14:textId="77777777" w:rsidR="00F87419" w:rsidRPr="001C15BA" w:rsidRDefault="00F87419" w:rsidP="00E4005D">
            <w:pPr>
              <w:rPr>
                <w:szCs w:val="22"/>
              </w:rPr>
            </w:pPr>
          </w:p>
          <w:p w14:paraId="5406050C" w14:textId="77777777" w:rsidR="00F87419" w:rsidRPr="001C15BA" w:rsidRDefault="00F87419" w:rsidP="00E4005D">
            <w:pPr>
              <w:rPr>
                <w:szCs w:val="22"/>
              </w:rPr>
            </w:pPr>
          </w:p>
        </w:tc>
      </w:tr>
      <w:tr w:rsidR="00F87419" w:rsidRPr="001C15BA" w14:paraId="781F9C4D" w14:textId="77777777" w:rsidTr="00373DE9">
        <w:trPr>
          <w:trHeight w:val="567"/>
        </w:trPr>
        <w:tc>
          <w:tcPr>
            <w:tcW w:w="10133" w:type="dxa"/>
            <w:tcBorders>
              <w:top w:val="single" w:sz="6" w:space="0" w:color="auto"/>
              <w:left w:val="single" w:sz="6" w:space="0" w:color="auto"/>
              <w:bottom w:val="single" w:sz="6" w:space="0" w:color="auto"/>
              <w:right w:val="single" w:sz="6" w:space="0" w:color="auto"/>
            </w:tcBorders>
            <w:vAlign w:val="center"/>
          </w:tcPr>
          <w:p w14:paraId="449A8CFD" w14:textId="77777777" w:rsidR="00F87419" w:rsidRPr="001C15BA" w:rsidRDefault="00F87419" w:rsidP="00E4005D">
            <w:pPr>
              <w:rPr>
                <w:b/>
                <w:bCs/>
                <w:szCs w:val="22"/>
              </w:rPr>
            </w:pPr>
            <w:r w:rsidRPr="001C15BA">
              <w:rPr>
                <w:b/>
                <w:bCs/>
                <w:szCs w:val="22"/>
              </w:rPr>
              <w:t>Acceptation de l’offre</w:t>
            </w:r>
          </w:p>
        </w:tc>
      </w:tr>
      <w:tr w:rsidR="00F87419" w:rsidRPr="001C15BA" w14:paraId="74114615" w14:textId="77777777" w:rsidTr="00373DE9">
        <w:trPr>
          <w:trHeight w:val="4345"/>
        </w:trPr>
        <w:tc>
          <w:tcPr>
            <w:tcW w:w="10133" w:type="dxa"/>
            <w:tcBorders>
              <w:top w:val="single" w:sz="6" w:space="0" w:color="auto"/>
              <w:left w:val="single" w:sz="6" w:space="0" w:color="auto"/>
              <w:bottom w:val="single" w:sz="6" w:space="0" w:color="auto"/>
              <w:right w:val="single" w:sz="6" w:space="0" w:color="auto"/>
            </w:tcBorders>
          </w:tcPr>
          <w:p w14:paraId="6FBC205E" w14:textId="77777777" w:rsidR="00F87419" w:rsidRDefault="00F87419" w:rsidP="00E4005D">
            <w:pPr>
              <w:jc w:val="center"/>
              <w:rPr>
                <w:szCs w:val="22"/>
              </w:rPr>
            </w:pPr>
          </w:p>
          <w:p w14:paraId="1F32B3A8" w14:textId="77777777" w:rsidR="00373DE9" w:rsidRPr="001C15BA" w:rsidRDefault="00373DE9" w:rsidP="00E4005D">
            <w:pPr>
              <w:jc w:val="center"/>
              <w:rPr>
                <w:szCs w:val="22"/>
              </w:rPr>
            </w:pPr>
          </w:p>
          <w:p w14:paraId="7722F118" w14:textId="77777777" w:rsidR="00F87419" w:rsidRPr="001C15BA" w:rsidRDefault="00F87419" w:rsidP="00E4005D">
            <w:pPr>
              <w:jc w:val="center"/>
              <w:rPr>
                <w:szCs w:val="22"/>
              </w:rPr>
            </w:pPr>
            <w:r w:rsidRPr="001C15BA">
              <w:rPr>
                <w:szCs w:val="22"/>
              </w:rPr>
              <w:t>Est acceptée la présente offre pour valoir acte d’engagement</w:t>
            </w:r>
          </w:p>
          <w:p w14:paraId="12882759" w14:textId="77777777" w:rsidR="00F87419" w:rsidRDefault="00F87419" w:rsidP="00E4005D">
            <w:pPr>
              <w:jc w:val="center"/>
              <w:rPr>
                <w:szCs w:val="22"/>
              </w:rPr>
            </w:pPr>
          </w:p>
          <w:p w14:paraId="0C5A3E1A" w14:textId="77777777" w:rsidR="00F87419" w:rsidRPr="001C15BA" w:rsidRDefault="00F87419" w:rsidP="00E4005D">
            <w:pPr>
              <w:jc w:val="center"/>
              <w:rPr>
                <w:szCs w:val="22"/>
              </w:rPr>
            </w:pPr>
            <w:r w:rsidRPr="001C15BA">
              <w:rPr>
                <w:szCs w:val="22"/>
              </w:rPr>
              <w:t xml:space="preserve">A </w:t>
            </w:r>
            <w:r w:rsidR="007723BE">
              <w:rPr>
                <w:szCs w:val="22"/>
              </w:rPr>
              <w:t xml:space="preserve">                                                     ,</w:t>
            </w:r>
            <w:r w:rsidRPr="001C15BA">
              <w:rPr>
                <w:szCs w:val="22"/>
              </w:rPr>
              <w:t xml:space="preserve"> le</w:t>
            </w:r>
            <w:r>
              <w:rPr>
                <w:szCs w:val="22"/>
              </w:rPr>
              <w:t xml:space="preserve"> </w:t>
            </w:r>
            <w:r w:rsidRPr="001C15BA">
              <w:rPr>
                <w:szCs w:val="22"/>
              </w:rPr>
              <w:t xml:space="preserve">  </w:t>
            </w:r>
          </w:p>
          <w:p w14:paraId="7D0D2AD5" w14:textId="77777777" w:rsidR="00F87419" w:rsidRPr="001C15BA" w:rsidRDefault="00F87419" w:rsidP="00E4005D">
            <w:pPr>
              <w:jc w:val="center"/>
              <w:rPr>
                <w:szCs w:val="22"/>
              </w:rPr>
            </w:pPr>
          </w:p>
          <w:p w14:paraId="7D3120D7" w14:textId="77777777" w:rsidR="00F87419" w:rsidRPr="001C15BA" w:rsidRDefault="00F87419" w:rsidP="00E4005D">
            <w:pPr>
              <w:jc w:val="center"/>
              <w:rPr>
                <w:szCs w:val="22"/>
              </w:rPr>
            </w:pPr>
            <w:r w:rsidRPr="001C15BA">
              <w:rPr>
                <w:szCs w:val="22"/>
              </w:rPr>
              <w:t>Le représentant du pouvoir adjudicateur</w:t>
            </w:r>
          </w:p>
          <w:p w14:paraId="60C5D4DC" w14:textId="77777777" w:rsidR="00F87419" w:rsidRDefault="00F87419" w:rsidP="00E4005D">
            <w:pPr>
              <w:jc w:val="center"/>
              <w:rPr>
                <w:szCs w:val="22"/>
              </w:rPr>
            </w:pPr>
          </w:p>
          <w:p w14:paraId="2083E666" w14:textId="77777777" w:rsidR="00F87419" w:rsidRDefault="00F87419" w:rsidP="00E4005D">
            <w:pPr>
              <w:jc w:val="center"/>
              <w:rPr>
                <w:szCs w:val="22"/>
              </w:rPr>
            </w:pPr>
          </w:p>
          <w:p w14:paraId="7F2A8ECC" w14:textId="77777777" w:rsidR="00F87419" w:rsidRDefault="00F87419" w:rsidP="00E4005D">
            <w:pPr>
              <w:jc w:val="center"/>
              <w:rPr>
                <w:szCs w:val="22"/>
              </w:rPr>
            </w:pPr>
          </w:p>
          <w:p w14:paraId="1EB52DB5" w14:textId="77777777" w:rsidR="00373DE9" w:rsidRDefault="00373DE9" w:rsidP="00E4005D">
            <w:pPr>
              <w:jc w:val="center"/>
              <w:rPr>
                <w:szCs w:val="22"/>
              </w:rPr>
            </w:pPr>
          </w:p>
          <w:p w14:paraId="27A74D80" w14:textId="77777777" w:rsidR="00373DE9" w:rsidRDefault="00373DE9" w:rsidP="00E4005D">
            <w:pPr>
              <w:jc w:val="center"/>
              <w:rPr>
                <w:szCs w:val="22"/>
              </w:rPr>
            </w:pPr>
          </w:p>
          <w:p w14:paraId="5854EBAF" w14:textId="77777777" w:rsidR="00F87419" w:rsidRPr="00054673" w:rsidRDefault="00F87419" w:rsidP="00E4005D">
            <w:pPr>
              <w:jc w:val="center"/>
              <w:rPr>
                <w:sz w:val="18"/>
                <w:szCs w:val="18"/>
              </w:rPr>
            </w:pPr>
            <w:r w:rsidRPr="00054673">
              <w:rPr>
                <w:sz w:val="18"/>
                <w:szCs w:val="18"/>
              </w:rPr>
              <w:t>habilité par arrêté du 22 juin 2007 modifié portant désignation des personnes n’appartenant pas</w:t>
            </w:r>
          </w:p>
          <w:p w14:paraId="4CE27DA7" w14:textId="77777777" w:rsidR="00F87419" w:rsidRPr="00054673" w:rsidRDefault="00F87419" w:rsidP="00E4005D">
            <w:pPr>
              <w:jc w:val="center"/>
              <w:rPr>
                <w:sz w:val="18"/>
                <w:szCs w:val="18"/>
              </w:rPr>
            </w:pPr>
            <w:r w:rsidRPr="00054673">
              <w:rPr>
                <w:sz w:val="18"/>
                <w:szCs w:val="18"/>
              </w:rPr>
              <w:t>à l’administration centrale signataires des marchés publics et des accords cadres du ministère</w:t>
            </w:r>
          </w:p>
          <w:p w14:paraId="27FB4AC8" w14:textId="77777777" w:rsidR="00F87419" w:rsidRPr="00054673" w:rsidRDefault="00F87419" w:rsidP="00E4005D">
            <w:pPr>
              <w:jc w:val="center"/>
              <w:rPr>
                <w:sz w:val="18"/>
                <w:szCs w:val="18"/>
              </w:rPr>
            </w:pPr>
            <w:r w:rsidRPr="00054673">
              <w:rPr>
                <w:sz w:val="18"/>
                <w:szCs w:val="18"/>
              </w:rPr>
              <w:t>de la Défense paru au JO du 14 juillet 2007</w:t>
            </w:r>
          </w:p>
          <w:p w14:paraId="6E70AFB3" w14:textId="77777777" w:rsidR="00F87419" w:rsidRPr="001C15BA" w:rsidRDefault="00F87419" w:rsidP="00E4005D">
            <w:pPr>
              <w:jc w:val="center"/>
              <w:rPr>
                <w:szCs w:val="22"/>
              </w:rPr>
            </w:pPr>
          </w:p>
        </w:tc>
      </w:tr>
      <w:tr w:rsidR="00F87419" w:rsidRPr="001C15BA" w14:paraId="7102ACEB" w14:textId="77777777" w:rsidTr="00373DE9">
        <w:trPr>
          <w:trHeight w:val="567"/>
        </w:trPr>
        <w:tc>
          <w:tcPr>
            <w:tcW w:w="10133" w:type="dxa"/>
            <w:tcBorders>
              <w:top w:val="single" w:sz="6" w:space="0" w:color="auto"/>
              <w:left w:val="single" w:sz="6" w:space="0" w:color="auto"/>
              <w:bottom w:val="single" w:sz="6" w:space="0" w:color="auto"/>
              <w:right w:val="single" w:sz="6" w:space="0" w:color="auto"/>
            </w:tcBorders>
            <w:vAlign w:val="center"/>
          </w:tcPr>
          <w:p w14:paraId="55BA8EBC" w14:textId="77777777" w:rsidR="00F87419" w:rsidRPr="001C15BA" w:rsidRDefault="00F87419" w:rsidP="00E4005D">
            <w:pPr>
              <w:rPr>
                <w:szCs w:val="22"/>
              </w:rPr>
            </w:pPr>
            <w:r w:rsidRPr="001C15BA">
              <w:rPr>
                <w:b/>
                <w:bCs/>
                <w:szCs w:val="22"/>
              </w:rPr>
              <w:t>Date d’effet du marché</w:t>
            </w:r>
            <w:r w:rsidRPr="001C15BA">
              <w:rPr>
                <w:szCs w:val="22"/>
              </w:rPr>
              <w:t xml:space="preserve"> </w:t>
            </w:r>
          </w:p>
        </w:tc>
      </w:tr>
      <w:tr w:rsidR="00F87419" w:rsidRPr="001C15BA" w14:paraId="5F746BB7" w14:textId="77777777" w:rsidTr="00373DE9">
        <w:tc>
          <w:tcPr>
            <w:tcW w:w="10133" w:type="dxa"/>
            <w:tcBorders>
              <w:top w:val="single" w:sz="6" w:space="0" w:color="auto"/>
              <w:left w:val="single" w:sz="6" w:space="0" w:color="auto"/>
              <w:bottom w:val="single" w:sz="6" w:space="0" w:color="auto"/>
              <w:right w:val="single" w:sz="6" w:space="0" w:color="auto"/>
            </w:tcBorders>
          </w:tcPr>
          <w:p w14:paraId="0EB09F6C" w14:textId="77777777" w:rsidR="00F87419" w:rsidRDefault="00F87419" w:rsidP="00E4005D">
            <w:pPr>
              <w:rPr>
                <w:b/>
                <w:szCs w:val="22"/>
              </w:rPr>
            </w:pPr>
          </w:p>
          <w:p w14:paraId="28E0A304" w14:textId="77777777" w:rsidR="00F87419" w:rsidRPr="001C15BA" w:rsidRDefault="00F87419" w:rsidP="00E4005D">
            <w:pPr>
              <w:rPr>
                <w:b/>
                <w:szCs w:val="22"/>
              </w:rPr>
            </w:pPr>
            <w:r w:rsidRPr="001C15BA">
              <w:rPr>
                <w:b/>
                <w:szCs w:val="22"/>
              </w:rPr>
              <w:t>Notification du marché dans les locaux du RPA :</w:t>
            </w:r>
          </w:p>
          <w:p w14:paraId="4CDA8D72" w14:textId="77777777" w:rsidR="00F87419" w:rsidRPr="001C15BA" w:rsidRDefault="00F87419" w:rsidP="00E4005D">
            <w:pPr>
              <w:rPr>
                <w:szCs w:val="22"/>
              </w:rPr>
            </w:pPr>
          </w:p>
          <w:p w14:paraId="777122B5" w14:textId="77777777" w:rsidR="00F87419" w:rsidRDefault="00F87419" w:rsidP="00E4005D">
            <w:pPr>
              <w:rPr>
                <w:szCs w:val="22"/>
              </w:rPr>
            </w:pPr>
            <w:r w:rsidRPr="001C15BA">
              <w:rPr>
                <w:szCs w:val="22"/>
              </w:rPr>
              <w:t xml:space="preserve">Reçu, le      </w:t>
            </w:r>
          </w:p>
          <w:p w14:paraId="4A4D60DB" w14:textId="77777777" w:rsidR="00F87419" w:rsidRDefault="00F87419" w:rsidP="00E4005D">
            <w:pPr>
              <w:rPr>
                <w:szCs w:val="22"/>
              </w:rPr>
            </w:pPr>
          </w:p>
          <w:p w14:paraId="15898901" w14:textId="77777777" w:rsidR="00F87419" w:rsidRPr="001C15BA" w:rsidRDefault="00F87419" w:rsidP="00E4005D">
            <w:pPr>
              <w:jc w:val="center"/>
              <w:rPr>
                <w:szCs w:val="22"/>
              </w:rPr>
            </w:pPr>
            <w:r w:rsidRPr="001C15BA">
              <w:rPr>
                <w:szCs w:val="22"/>
              </w:rPr>
              <w:t>Cachet et signature de l</w:t>
            </w:r>
            <w:r>
              <w:rPr>
                <w:szCs w:val="22"/>
              </w:rPr>
              <w:t>’entreprise</w:t>
            </w:r>
          </w:p>
          <w:p w14:paraId="58599DDD" w14:textId="77777777" w:rsidR="00F87419" w:rsidRDefault="00F87419" w:rsidP="00E4005D">
            <w:pPr>
              <w:jc w:val="center"/>
              <w:rPr>
                <w:szCs w:val="22"/>
              </w:rPr>
            </w:pPr>
            <w:r w:rsidRPr="001C15BA">
              <w:rPr>
                <w:szCs w:val="22"/>
              </w:rPr>
              <w:t>Nom et qualité du signataire</w:t>
            </w:r>
          </w:p>
          <w:p w14:paraId="010A1176" w14:textId="77777777" w:rsidR="00F87419" w:rsidRDefault="00F87419" w:rsidP="00E4005D">
            <w:pPr>
              <w:ind w:left="3049" w:firstLine="922"/>
              <w:rPr>
                <w:szCs w:val="22"/>
              </w:rPr>
            </w:pPr>
          </w:p>
          <w:p w14:paraId="7A4C9E1A" w14:textId="77777777" w:rsidR="00F87419" w:rsidRDefault="00F87419" w:rsidP="00E4005D">
            <w:pPr>
              <w:ind w:left="3049" w:firstLine="922"/>
              <w:rPr>
                <w:szCs w:val="22"/>
              </w:rPr>
            </w:pPr>
          </w:p>
          <w:p w14:paraId="685A3B2A" w14:textId="77777777" w:rsidR="00373DE9" w:rsidRDefault="00373DE9" w:rsidP="00E4005D">
            <w:pPr>
              <w:ind w:left="3049" w:firstLine="922"/>
              <w:rPr>
                <w:szCs w:val="22"/>
              </w:rPr>
            </w:pPr>
          </w:p>
          <w:p w14:paraId="689C990A" w14:textId="77777777" w:rsidR="00373DE9" w:rsidRDefault="00373DE9" w:rsidP="00E4005D">
            <w:pPr>
              <w:ind w:left="3049" w:firstLine="922"/>
              <w:rPr>
                <w:szCs w:val="22"/>
              </w:rPr>
            </w:pPr>
          </w:p>
          <w:p w14:paraId="5AA80C38" w14:textId="77777777" w:rsidR="00373DE9" w:rsidRDefault="00373DE9" w:rsidP="00E4005D">
            <w:pPr>
              <w:ind w:left="3049" w:firstLine="922"/>
              <w:rPr>
                <w:szCs w:val="22"/>
              </w:rPr>
            </w:pPr>
          </w:p>
          <w:p w14:paraId="7BE99648" w14:textId="77777777" w:rsidR="00F87419" w:rsidRDefault="00F87419" w:rsidP="00E4005D">
            <w:pPr>
              <w:ind w:left="3049" w:firstLine="922"/>
              <w:rPr>
                <w:szCs w:val="22"/>
              </w:rPr>
            </w:pPr>
          </w:p>
          <w:p w14:paraId="4B375578" w14:textId="77777777" w:rsidR="00F87419" w:rsidRPr="001C15BA" w:rsidRDefault="00F87419" w:rsidP="00E4005D">
            <w:pPr>
              <w:ind w:left="3049" w:firstLine="922"/>
              <w:rPr>
                <w:szCs w:val="22"/>
              </w:rPr>
            </w:pPr>
          </w:p>
          <w:p w14:paraId="24D6CC9D" w14:textId="77777777" w:rsidR="00F87419" w:rsidRPr="001C15BA" w:rsidRDefault="00F87419" w:rsidP="00E4005D">
            <w:pPr>
              <w:rPr>
                <w:szCs w:val="22"/>
              </w:rPr>
            </w:pPr>
          </w:p>
        </w:tc>
      </w:tr>
      <w:tr w:rsidR="00F87419" w:rsidRPr="001C15BA" w14:paraId="4C01DC64" w14:textId="77777777" w:rsidTr="00373DE9">
        <w:tc>
          <w:tcPr>
            <w:tcW w:w="10133" w:type="dxa"/>
            <w:tcBorders>
              <w:top w:val="single" w:sz="6" w:space="0" w:color="auto"/>
              <w:left w:val="single" w:sz="6" w:space="0" w:color="auto"/>
              <w:bottom w:val="single" w:sz="6" w:space="0" w:color="auto"/>
              <w:right w:val="single" w:sz="6" w:space="0" w:color="auto"/>
            </w:tcBorders>
          </w:tcPr>
          <w:p w14:paraId="10552CAA" w14:textId="77777777" w:rsidR="00F87419" w:rsidRDefault="00F87419" w:rsidP="00E4005D">
            <w:pPr>
              <w:rPr>
                <w:b/>
                <w:szCs w:val="22"/>
              </w:rPr>
            </w:pPr>
          </w:p>
          <w:p w14:paraId="2E9F3FCA" w14:textId="77777777" w:rsidR="00373DE9" w:rsidRDefault="00373DE9" w:rsidP="00E4005D">
            <w:pPr>
              <w:rPr>
                <w:b/>
                <w:szCs w:val="22"/>
              </w:rPr>
            </w:pPr>
          </w:p>
          <w:p w14:paraId="2E5EED8B" w14:textId="77777777" w:rsidR="00F87419" w:rsidRDefault="00F87419" w:rsidP="00E4005D">
            <w:pPr>
              <w:rPr>
                <w:szCs w:val="22"/>
              </w:rPr>
            </w:pPr>
            <w:r>
              <w:rPr>
                <w:b/>
                <w:szCs w:val="22"/>
              </w:rPr>
              <w:t xml:space="preserve">Notification du marché par voie électronique : </w:t>
            </w:r>
            <w:r w:rsidRPr="00C87680">
              <w:rPr>
                <w:szCs w:val="22"/>
              </w:rPr>
              <w:t>joindre l’accusé réception de la PLACE</w:t>
            </w:r>
          </w:p>
          <w:p w14:paraId="0ACBBA14" w14:textId="77777777" w:rsidR="00373DE9" w:rsidRDefault="00373DE9" w:rsidP="00E4005D">
            <w:pPr>
              <w:rPr>
                <w:szCs w:val="22"/>
              </w:rPr>
            </w:pPr>
          </w:p>
          <w:p w14:paraId="44AE36CE" w14:textId="77777777" w:rsidR="00373DE9" w:rsidRDefault="00373DE9" w:rsidP="00E4005D">
            <w:pPr>
              <w:rPr>
                <w:szCs w:val="22"/>
              </w:rPr>
            </w:pPr>
          </w:p>
          <w:p w14:paraId="6A7956BF" w14:textId="77777777" w:rsidR="00F87419" w:rsidRPr="001C15BA" w:rsidRDefault="00F87419" w:rsidP="00E4005D">
            <w:pPr>
              <w:rPr>
                <w:b/>
                <w:szCs w:val="22"/>
              </w:rPr>
            </w:pPr>
          </w:p>
        </w:tc>
      </w:tr>
    </w:tbl>
    <w:p w14:paraId="7E70BD98" w14:textId="77777777" w:rsidR="005344CD" w:rsidRDefault="005344CD" w:rsidP="001B1FF4"/>
    <w:sectPr w:rsidR="005344CD" w:rsidSect="002A2B4A">
      <w:footerReference w:type="default" r:id="rId11"/>
      <w:pgSz w:w="11906" w:h="16838" w:code="9"/>
      <w:pgMar w:top="851" w:right="851" w:bottom="851" w:left="851"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FA9B9" w14:textId="77777777" w:rsidR="00993BE5" w:rsidRDefault="00993BE5" w:rsidP="00F908CC">
      <w:r>
        <w:separator/>
      </w:r>
    </w:p>
  </w:endnote>
  <w:endnote w:type="continuationSeparator" w:id="0">
    <w:p w14:paraId="634B2E45" w14:textId="77777777" w:rsidR="00993BE5" w:rsidRDefault="00993BE5" w:rsidP="00F9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panose1 w:val="02020803070505020304"/>
    <w:charset w:val="00"/>
    <w:family w:val="roman"/>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4"/>
      <w:gridCol w:w="3134"/>
      <w:gridCol w:w="3135"/>
    </w:tblGrid>
    <w:tr w:rsidR="00E45EA8" w14:paraId="4D27F1BA" w14:textId="77777777" w:rsidTr="00A238C7">
      <w:trPr>
        <w:jc w:val="center"/>
      </w:trPr>
      <w:tc>
        <w:tcPr>
          <w:tcW w:w="3134" w:type="dxa"/>
        </w:tcPr>
        <w:p w14:paraId="54286B27" w14:textId="66E696BD" w:rsidR="00E45EA8" w:rsidRDefault="00E45EA8" w:rsidP="00924E3D">
          <w:pPr>
            <w:pStyle w:val="Pieddepage"/>
            <w:tabs>
              <w:tab w:val="left" w:pos="2917"/>
              <w:tab w:val="right" w:pos="4678"/>
            </w:tabs>
          </w:pPr>
          <w:r w:rsidRPr="00926588">
            <w:t>P</w:t>
          </w:r>
          <w:r>
            <w:t>rojet n°2024-PC001-025</w:t>
          </w:r>
        </w:p>
      </w:tc>
      <w:tc>
        <w:tcPr>
          <w:tcW w:w="3134" w:type="dxa"/>
        </w:tcPr>
        <w:p w14:paraId="2DA3938E" w14:textId="11DE0A10" w:rsidR="00E45EA8" w:rsidRDefault="00932D29" w:rsidP="00E45EA8">
          <w:pPr>
            <w:pStyle w:val="Pieddepage"/>
            <w:tabs>
              <w:tab w:val="right" w:pos="4678"/>
              <w:tab w:val="left" w:pos="8647"/>
            </w:tabs>
            <w:jc w:val="center"/>
          </w:pPr>
          <w:r>
            <w:rPr>
              <w:rStyle w:val="Numrodepage"/>
            </w:rPr>
            <w:t>Acte d’Engagement</w:t>
          </w:r>
        </w:p>
      </w:tc>
      <w:tc>
        <w:tcPr>
          <w:tcW w:w="3135" w:type="dxa"/>
        </w:tcPr>
        <w:p w14:paraId="77608700" w14:textId="7BC09C87" w:rsidR="00E45EA8" w:rsidRDefault="00E45EA8" w:rsidP="00E45EA8">
          <w:pPr>
            <w:pStyle w:val="Pieddepage"/>
            <w:tabs>
              <w:tab w:val="right" w:pos="4678"/>
              <w:tab w:val="left" w:pos="8647"/>
            </w:tabs>
            <w:jc w:val="right"/>
          </w:pPr>
          <w:r>
            <w:fldChar w:fldCharType="begin"/>
          </w:r>
          <w:r>
            <w:instrText xml:space="preserve"> PAGE   \* MERGEFORMAT </w:instrText>
          </w:r>
          <w:r>
            <w:fldChar w:fldCharType="separate"/>
          </w:r>
          <w:r w:rsidR="006D3F05">
            <w:rPr>
              <w:noProof/>
            </w:rPr>
            <w:t>8</w:t>
          </w:r>
          <w:r>
            <w:fldChar w:fldCharType="end"/>
          </w:r>
          <w:r>
            <w:t xml:space="preserve"> / </w:t>
          </w:r>
          <w:r w:rsidR="006D3F05">
            <w:fldChar w:fldCharType="begin"/>
          </w:r>
          <w:r w:rsidR="006D3F05">
            <w:instrText xml:space="preserve"> NUMPAGES   \* MERGEFORMAT </w:instrText>
          </w:r>
          <w:r w:rsidR="006D3F05">
            <w:fldChar w:fldCharType="separate"/>
          </w:r>
          <w:r w:rsidR="006D3F05">
            <w:rPr>
              <w:noProof/>
            </w:rPr>
            <w:t>8</w:t>
          </w:r>
          <w:r w:rsidR="006D3F05">
            <w:rPr>
              <w:noProof/>
            </w:rPr>
            <w:fldChar w:fldCharType="end"/>
          </w:r>
        </w:p>
      </w:tc>
    </w:tr>
  </w:tbl>
  <w:p w14:paraId="45E2C654" w14:textId="77777777" w:rsidR="00E45EA8" w:rsidRDefault="00E45EA8" w:rsidP="00F908CC">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6652F" w14:textId="77777777" w:rsidR="00993BE5" w:rsidRDefault="00993BE5" w:rsidP="00F908CC">
      <w:r>
        <w:separator/>
      </w:r>
    </w:p>
  </w:footnote>
  <w:footnote w:type="continuationSeparator" w:id="0">
    <w:p w14:paraId="2A5761F2" w14:textId="77777777" w:rsidR="00993BE5" w:rsidRDefault="00993BE5" w:rsidP="00F90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6B821D8"/>
    <w:lvl w:ilvl="0">
      <w:start w:val="1"/>
      <w:numFmt w:val="bullet"/>
      <w:pStyle w:val="Listepuces2"/>
      <w:lvlText w:val=""/>
      <w:lvlJc w:val="left"/>
      <w:pPr>
        <w:tabs>
          <w:tab w:val="num" w:pos="4444"/>
        </w:tabs>
        <w:ind w:left="4444" w:hanging="283"/>
      </w:pPr>
      <w:rPr>
        <w:rFonts w:ascii="Symbol" w:hAnsi="Symbol" w:hint="default"/>
        <w:color w:val="auto"/>
      </w:rPr>
    </w:lvl>
  </w:abstractNum>
  <w:abstractNum w:abstractNumId="1" w15:restartNumberingAfterBreak="0">
    <w:nsid w:val="FFFFFF88"/>
    <w:multiLevelType w:val="singleLevel"/>
    <w:tmpl w:val="90B85F14"/>
    <w:lvl w:ilvl="0">
      <w:start w:val="1"/>
      <w:numFmt w:val="decimal"/>
      <w:pStyle w:val="Listenumros"/>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01"/>
    <w:multiLevelType w:val="multilevel"/>
    <w:tmpl w:val="E176E80C"/>
    <w:lvl w:ilvl="0">
      <w:start w:val="1"/>
      <w:numFmt w:val="none"/>
      <w:suff w:val="nothing"/>
      <w:lvlText w:val=""/>
      <w:lvlJc w:val="left"/>
      <w:pPr>
        <w:tabs>
          <w:tab w:val="num" w:pos="18"/>
        </w:tabs>
        <w:ind w:left="450" w:hanging="432"/>
      </w:pPr>
    </w:lvl>
    <w:lvl w:ilvl="1">
      <w:start w:val="1"/>
      <w:numFmt w:val="none"/>
      <w:suff w:val="nothing"/>
      <w:lvlText w:val=""/>
      <w:lvlJc w:val="left"/>
      <w:pPr>
        <w:tabs>
          <w:tab w:val="num" w:pos="18"/>
        </w:tabs>
        <w:ind w:left="594" w:hanging="576"/>
      </w:pPr>
    </w:lvl>
    <w:lvl w:ilvl="2">
      <w:start w:val="1"/>
      <w:numFmt w:val="none"/>
      <w:suff w:val="nothing"/>
      <w:lvlText w:val=""/>
      <w:lvlJc w:val="left"/>
      <w:pPr>
        <w:tabs>
          <w:tab w:val="num" w:pos="18"/>
        </w:tabs>
        <w:ind w:left="738" w:hanging="720"/>
      </w:pPr>
    </w:lvl>
    <w:lvl w:ilvl="3">
      <w:start w:val="1"/>
      <w:numFmt w:val="none"/>
      <w:suff w:val="nothing"/>
      <w:lvlText w:val=""/>
      <w:lvlJc w:val="left"/>
      <w:pPr>
        <w:tabs>
          <w:tab w:val="num" w:pos="18"/>
        </w:tabs>
        <w:ind w:left="882" w:hanging="864"/>
      </w:pPr>
    </w:lvl>
    <w:lvl w:ilvl="4">
      <w:start w:val="1"/>
      <w:numFmt w:val="none"/>
      <w:suff w:val="nothing"/>
      <w:lvlText w:val=""/>
      <w:lvlJc w:val="left"/>
      <w:pPr>
        <w:tabs>
          <w:tab w:val="num" w:pos="18"/>
        </w:tabs>
        <w:ind w:left="1026" w:hanging="1008"/>
      </w:pPr>
    </w:lvl>
    <w:lvl w:ilvl="5">
      <w:start w:val="1"/>
      <w:numFmt w:val="none"/>
      <w:suff w:val="nothing"/>
      <w:lvlText w:val=""/>
      <w:lvlJc w:val="left"/>
      <w:pPr>
        <w:tabs>
          <w:tab w:val="num" w:pos="18"/>
        </w:tabs>
        <w:ind w:left="1170" w:hanging="1152"/>
      </w:pPr>
    </w:lvl>
    <w:lvl w:ilvl="6">
      <w:start w:val="1"/>
      <w:numFmt w:val="none"/>
      <w:suff w:val="nothing"/>
      <w:lvlText w:val=""/>
      <w:lvlJc w:val="left"/>
      <w:pPr>
        <w:tabs>
          <w:tab w:val="num" w:pos="18"/>
        </w:tabs>
        <w:ind w:left="1314" w:hanging="1296"/>
      </w:pPr>
    </w:lvl>
    <w:lvl w:ilvl="7">
      <w:start w:val="1"/>
      <w:numFmt w:val="none"/>
      <w:suff w:val="nothing"/>
      <w:lvlText w:val=""/>
      <w:lvlJc w:val="left"/>
      <w:pPr>
        <w:tabs>
          <w:tab w:val="num" w:pos="18"/>
        </w:tabs>
        <w:ind w:left="1458" w:hanging="1440"/>
      </w:pPr>
    </w:lvl>
    <w:lvl w:ilvl="8">
      <w:start w:val="1"/>
      <w:numFmt w:val="none"/>
      <w:suff w:val="nothing"/>
      <w:lvlText w:val=""/>
      <w:lvlJc w:val="left"/>
      <w:pPr>
        <w:tabs>
          <w:tab w:val="num" w:pos="18"/>
        </w:tabs>
        <w:ind w:left="1602" w:hanging="1584"/>
      </w:pPr>
    </w:lvl>
  </w:abstractNum>
  <w:abstractNum w:abstractNumId="3" w15:restartNumberingAfterBreak="0">
    <w:nsid w:val="051102CF"/>
    <w:multiLevelType w:val="multilevel"/>
    <w:tmpl w:val="426C7E56"/>
    <w:styleLink w:val="Puces1"/>
    <w:lvl w:ilvl="0">
      <w:start w:val="1"/>
      <w:numFmt w:val="bullet"/>
      <w:lvlText w:val=""/>
      <w:lvlJc w:val="left"/>
      <w:pPr>
        <w:tabs>
          <w:tab w:val="num" w:pos="425"/>
        </w:tabs>
        <w:ind w:left="425" w:hanging="425"/>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AF3F3D"/>
    <w:multiLevelType w:val="hybridMultilevel"/>
    <w:tmpl w:val="B0BA3E1A"/>
    <w:lvl w:ilvl="0" w:tplc="028CEEAE">
      <w:start w:val="1"/>
      <w:numFmt w:val="bullet"/>
      <w:pStyle w:val="Liste"/>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654588"/>
    <w:multiLevelType w:val="hybridMultilevel"/>
    <w:tmpl w:val="3ABC9154"/>
    <w:lvl w:ilvl="0" w:tplc="BEA8A85A">
      <w:start w:val="1"/>
      <w:numFmt w:val="bullet"/>
      <w:pStyle w:val="retrait3"/>
      <w:lvlText w:val="o"/>
      <w:lvlJc w:val="left"/>
      <w:pPr>
        <w:tabs>
          <w:tab w:val="num" w:pos="1353"/>
        </w:tabs>
        <w:ind w:left="1353" w:hanging="360"/>
      </w:pPr>
      <w:rPr>
        <w:rFonts w:ascii="Courier New" w:hAnsi="Courier New" w:hint="default"/>
      </w:rPr>
    </w:lvl>
    <w:lvl w:ilvl="1" w:tplc="040C0003">
      <w:start w:val="1"/>
      <w:numFmt w:val="bullet"/>
      <w:lvlText w:val="o"/>
      <w:lvlJc w:val="left"/>
      <w:pPr>
        <w:tabs>
          <w:tab w:val="num" w:pos="2073"/>
        </w:tabs>
        <w:ind w:left="2073" w:hanging="360"/>
      </w:pPr>
      <w:rPr>
        <w:rFonts w:ascii="Courier New" w:hAnsi="Courier New" w:hint="default"/>
      </w:rPr>
    </w:lvl>
    <w:lvl w:ilvl="2" w:tplc="040C0005">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6" w15:restartNumberingAfterBreak="0">
    <w:nsid w:val="132227AE"/>
    <w:multiLevelType w:val="hybridMultilevel"/>
    <w:tmpl w:val="FA88EC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8F7707"/>
    <w:multiLevelType w:val="hybridMultilevel"/>
    <w:tmpl w:val="3FA64FAA"/>
    <w:lvl w:ilvl="0" w:tplc="D3BA33F4">
      <w:numFmt w:val="bullet"/>
      <w:lvlText w:val="-"/>
      <w:lvlJc w:val="left"/>
      <w:pPr>
        <w:ind w:left="1038" w:hanging="360"/>
      </w:pPr>
      <w:rPr>
        <w:rFonts w:ascii="Times New Roman" w:eastAsia="Times New Roman" w:hAnsi="Times New Roman" w:cs="Times New Roman"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8" w15:restartNumberingAfterBreak="0">
    <w:nsid w:val="19A57D62"/>
    <w:multiLevelType w:val="hybridMultilevel"/>
    <w:tmpl w:val="E6C4B466"/>
    <w:lvl w:ilvl="0" w:tplc="1BDE8EF6">
      <w:start w:val="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7E19F1"/>
    <w:multiLevelType w:val="hybridMultilevel"/>
    <w:tmpl w:val="06BEF1C8"/>
    <w:lvl w:ilvl="0" w:tplc="EB5E06D2">
      <w:start w:val="1"/>
      <w:numFmt w:val="bullet"/>
      <w:pStyle w:val="Listepuces3"/>
      <w:lvlText w:val=""/>
      <w:lvlJc w:val="left"/>
      <w:pPr>
        <w:tabs>
          <w:tab w:val="num" w:pos="851"/>
        </w:tabs>
        <w:ind w:left="851" w:hanging="171"/>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8F3494"/>
    <w:multiLevelType w:val="multilevel"/>
    <w:tmpl w:val="288E5DB4"/>
    <w:lvl w:ilvl="0">
      <w:start w:val="1"/>
      <w:numFmt w:val="bullet"/>
      <w:lvlText w:val=""/>
      <w:lvlJc w:val="left"/>
      <w:pPr>
        <w:tabs>
          <w:tab w:val="num" w:pos="807"/>
        </w:tabs>
        <w:ind w:left="807" w:hanging="360"/>
      </w:pPr>
      <w:rPr>
        <w:rFonts w:ascii="Symbol" w:hAnsi="Symbol" w:hint="default"/>
        <w:color w:val="auto"/>
      </w:rPr>
    </w:lvl>
    <w:lvl w:ilvl="1">
      <w:start w:val="1"/>
      <w:numFmt w:val="bullet"/>
      <w:lvlText w:val="o"/>
      <w:lvlJc w:val="left"/>
      <w:pPr>
        <w:tabs>
          <w:tab w:val="num" w:pos="1527"/>
        </w:tabs>
        <w:ind w:left="1527" w:hanging="360"/>
      </w:pPr>
      <w:rPr>
        <w:rFonts w:ascii="Courier New" w:hAnsi="Courier New" w:hint="default"/>
      </w:rPr>
    </w:lvl>
    <w:lvl w:ilvl="2">
      <w:start w:val="1"/>
      <w:numFmt w:val="bullet"/>
      <w:lvlText w:val=""/>
      <w:lvlJc w:val="left"/>
      <w:pPr>
        <w:tabs>
          <w:tab w:val="num" w:pos="2247"/>
        </w:tabs>
        <w:ind w:left="2247" w:hanging="360"/>
      </w:pPr>
      <w:rPr>
        <w:rFonts w:ascii="Wingdings" w:hAnsi="Wingdings" w:hint="default"/>
      </w:rPr>
    </w:lvl>
    <w:lvl w:ilvl="3">
      <w:start w:val="1"/>
      <w:numFmt w:val="bullet"/>
      <w:lvlText w:val=""/>
      <w:lvlJc w:val="left"/>
      <w:pPr>
        <w:tabs>
          <w:tab w:val="num" w:pos="2967"/>
        </w:tabs>
        <w:ind w:left="2967" w:hanging="360"/>
      </w:pPr>
      <w:rPr>
        <w:rFonts w:ascii="Symbol" w:hAnsi="Symbol" w:hint="default"/>
      </w:rPr>
    </w:lvl>
    <w:lvl w:ilvl="4">
      <w:start w:val="1"/>
      <w:numFmt w:val="bullet"/>
      <w:lvlText w:val="o"/>
      <w:lvlJc w:val="left"/>
      <w:pPr>
        <w:tabs>
          <w:tab w:val="num" w:pos="3687"/>
        </w:tabs>
        <w:ind w:left="3687" w:hanging="360"/>
      </w:pPr>
      <w:rPr>
        <w:rFonts w:ascii="Courier New" w:hAnsi="Courier New" w:hint="default"/>
      </w:rPr>
    </w:lvl>
    <w:lvl w:ilvl="5">
      <w:start w:val="1"/>
      <w:numFmt w:val="bullet"/>
      <w:lvlText w:val=""/>
      <w:lvlJc w:val="left"/>
      <w:pPr>
        <w:tabs>
          <w:tab w:val="num" w:pos="4407"/>
        </w:tabs>
        <w:ind w:left="4407" w:hanging="360"/>
      </w:pPr>
      <w:rPr>
        <w:rFonts w:ascii="Wingdings" w:hAnsi="Wingdings" w:hint="default"/>
      </w:rPr>
    </w:lvl>
    <w:lvl w:ilvl="6">
      <w:start w:val="1"/>
      <w:numFmt w:val="bullet"/>
      <w:lvlText w:val=""/>
      <w:lvlJc w:val="left"/>
      <w:pPr>
        <w:tabs>
          <w:tab w:val="num" w:pos="5127"/>
        </w:tabs>
        <w:ind w:left="5127" w:hanging="360"/>
      </w:pPr>
      <w:rPr>
        <w:rFonts w:ascii="Symbol" w:hAnsi="Symbol" w:hint="default"/>
      </w:rPr>
    </w:lvl>
    <w:lvl w:ilvl="7">
      <w:start w:val="1"/>
      <w:numFmt w:val="bullet"/>
      <w:lvlText w:val="o"/>
      <w:lvlJc w:val="left"/>
      <w:pPr>
        <w:tabs>
          <w:tab w:val="num" w:pos="5847"/>
        </w:tabs>
        <w:ind w:left="5847" w:hanging="360"/>
      </w:pPr>
      <w:rPr>
        <w:rFonts w:ascii="Courier New" w:hAnsi="Courier New" w:hint="default"/>
      </w:rPr>
    </w:lvl>
    <w:lvl w:ilvl="8">
      <w:start w:val="1"/>
      <w:numFmt w:val="bullet"/>
      <w:lvlText w:val=""/>
      <w:lvlJc w:val="left"/>
      <w:pPr>
        <w:tabs>
          <w:tab w:val="num" w:pos="6567"/>
        </w:tabs>
        <w:ind w:left="6567" w:hanging="360"/>
      </w:pPr>
      <w:rPr>
        <w:rFonts w:ascii="Wingdings" w:hAnsi="Wingdings" w:hint="default"/>
      </w:rPr>
    </w:lvl>
  </w:abstractNum>
  <w:abstractNum w:abstractNumId="11" w15:restartNumberingAfterBreak="0">
    <w:nsid w:val="24C97952"/>
    <w:multiLevelType w:val="multilevel"/>
    <w:tmpl w:val="D9D8D38C"/>
    <w:lvl w:ilvl="0">
      <w:start w:val="1"/>
      <w:numFmt w:val="decimal"/>
      <w:pStyle w:val="Titre1"/>
      <w:lvlText w:val="ARTICLE %1 -"/>
      <w:lvlJc w:val="left"/>
      <w:pPr>
        <w:ind w:left="1000" w:hanging="432"/>
      </w:pPr>
      <w:rPr>
        <w:rFonts w:hint="default"/>
        <w:b/>
        <w:bCs w:val="0"/>
        <w:i w:val="0"/>
        <w:iCs w:val="0"/>
        <w:caps/>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nothing"/>
      <w:lvlText w:val="%1.%2"/>
      <w:lvlJc w:val="left"/>
      <w:pPr>
        <w:ind w:left="1584" w:hanging="57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nothing"/>
      <w:lvlText w:val="%1.%2.%3"/>
      <w:lvlJc w:val="left"/>
      <w:pPr>
        <w:ind w:left="1997"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nothing"/>
      <w:lvlText w:val="%1.%2.%3.%4"/>
      <w:lvlJc w:val="left"/>
      <w:pPr>
        <w:ind w:left="2672" w:hanging="864"/>
      </w:pPr>
      <w:rPr>
        <w:rFonts w:ascii="Times New Roman" w:hAnsi="Times New Roman" w:hint="default"/>
        <w:b/>
        <w:i w:val="0"/>
        <w:sz w:val="20"/>
        <w:szCs w:val="20"/>
      </w:rPr>
    </w:lvl>
    <w:lvl w:ilvl="4">
      <w:start w:val="1"/>
      <w:numFmt w:val="decimal"/>
      <w:pStyle w:val="Titre5"/>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12"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13" w15:restartNumberingAfterBreak="0">
    <w:nsid w:val="2C045BA7"/>
    <w:multiLevelType w:val="hybridMultilevel"/>
    <w:tmpl w:val="BF9446AC"/>
    <w:lvl w:ilvl="0" w:tplc="C16E38C8">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5F6FB5"/>
    <w:multiLevelType w:val="hybridMultilevel"/>
    <w:tmpl w:val="EFCE515E"/>
    <w:lvl w:ilvl="0" w:tplc="F7541A20">
      <w:start w:val="1"/>
      <w:numFmt w:val="decimal"/>
      <w:pStyle w:val="Retraitnum2"/>
      <w:lvlText w:val="%1)"/>
      <w:lvlJc w:val="left"/>
      <w:pPr>
        <w:tabs>
          <w:tab w:val="num" w:pos="1647"/>
        </w:tabs>
        <w:ind w:left="1647" w:hanging="360"/>
      </w:pPr>
      <w:rPr>
        <w:rFonts w:hint="default"/>
      </w:rPr>
    </w:lvl>
    <w:lvl w:ilvl="1" w:tplc="040C0019" w:tentative="1">
      <w:start w:val="1"/>
      <w:numFmt w:val="lowerLetter"/>
      <w:lvlText w:val="%2."/>
      <w:lvlJc w:val="left"/>
      <w:pPr>
        <w:tabs>
          <w:tab w:val="num" w:pos="2007"/>
        </w:tabs>
        <w:ind w:left="2007" w:hanging="360"/>
      </w:pPr>
    </w:lvl>
    <w:lvl w:ilvl="2" w:tplc="040C001B" w:tentative="1">
      <w:start w:val="1"/>
      <w:numFmt w:val="lowerRoman"/>
      <w:lvlText w:val="%3."/>
      <w:lvlJc w:val="right"/>
      <w:pPr>
        <w:tabs>
          <w:tab w:val="num" w:pos="2727"/>
        </w:tabs>
        <w:ind w:left="2727" w:hanging="180"/>
      </w:pPr>
    </w:lvl>
    <w:lvl w:ilvl="3" w:tplc="040C000F" w:tentative="1">
      <w:start w:val="1"/>
      <w:numFmt w:val="decimal"/>
      <w:lvlText w:val="%4."/>
      <w:lvlJc w:val="left"/>
      <w:pPr>
        <w:tabs>
          <w:tab w:val="num" w:pos="3447"/>
        </w:tabs>
        <w:ind w:left="3447" w:hanging="360"/>
      </w:pPr>
    </w:lvl>
    <w:lvl w:ilvl="4" w:tplc="040C0019" w:tentative="1">
      <w:start w:val="1"/>
      <w:numFmt w:val="lowerLetter"/>
      <w:lvlText w:val="%5."/>
      <w:lvlJc w:val="left"/>
      <w:pPr>
        <w:tabs>
          <w:tab w:val="num" w:pos="4167"/>
        </w:tabs>
        <w:ind w:left="4167" w:hanging="360"/>
      </w:pPr>
    </w:lvl>
    <w:lvl w:ilvl="5" w:tplc="040C001B" w:tentative="1">
      <w:start w:val="1"/>
      <w:numFmt w:val="lowerRoman"/>
      <w:lvlText w:val="%6."/>
      <w:lvlJc w:val="right"/>
      <w:pPr>
        <w:tabs>
          <w:tab w:val="num" w:pos="4887"/>
        </w:tabs>
        <w:ind w:left="4887" w:hanging="180"/>
      </w:pPr>
    </w:lvl>
    <w:lvl w:ilvl="6" w:tplc="040C000F" w:tentative="1">
      <w:start w:val="1"/>
      <w:numFmt w:val="decimal"/>
      <w:lvlText w:val="%7."/>
      <w:lvlJc w:val="left"/>
      <w:pPr>
        <w:tabs>
          <w:tab w:val="num" w:pos="5607"/>
        </w:tabs>
        <w:ind w:left="5607" w:hanging="360"/>
      </w:pPr>
    </w:lvl>
    <w:lvl w:ilvl="7" w:tplc="040C0019" w:tentative="1">
      <w:start w:val="1"/>
      <w:numFmt w:val="lowerLetter"/>
      <w:lvlText w:val="%8."/>
      <w:lvlJc w:val="left"/>
      <w:pPr>
        <w:tabs>
          <w:tab w:val="num" w:pos="6327"/>
        </w:tabs>
        <w:ind w:left="6327" w:hanging="360"/>
      </w:pPr>
    </w:lvl>
    <w:lvl w:ilvl="8" w:tplc="040C001B" w:tentative="1">
      <w:start w:val="1"/>
      <w:numFmt w:val="lowerRoman"/>
      <w:lvlText w:val="%9."/>
      <w:lvlJc w:val="right"/>
      <w:pPr>
        <w:tabs>
          <w:tab w:val="num" w:pos="7047"/>
        </w:tabs>
        <w:ind w:left="7047" w:hanging="180"/>
      </w:pPr>
    </w:lvl>
  </w:abstractNum>
  <w:abstractNum w:abstractNumId="15" w15:restartNumberingAfterBreak="0">
    <w:nsid w:val="3FD4584A"/>
    <w:multiLevelType w:val="hybridMultilevel"/>
    <w:tmpl w:val="B46C27F2"/>
    <w:lvl w:ilvl="0" w:tplc="BEB843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7368E3"/>
    <w:multiLevelType w:val="hybridMultilevel"/>
    <w:tmpl w:val="53425C8E"/>
    <w:lvl w:ilvl="0" w:tplc="89C6D69C">
      <w:start w:val="1"/>
      <w:numFmt w:val="bullet"/>
      <w:pStyle w:val="retait1"/>
      <w:lvlText w:val=""/>
      <w:lvlJc w:val="left"/>
      <w:pPr>
        <w:tabs>
          <w:tab w:val="num" w:pos="1573"/>
        </w:tabs>
        <w:ind w:left="1573" w:hanging="360"/>
      </w:pPr>
      <w:rPr>
        <w:rFonts w:ascii="Symbol" w:hAnsi="Symbol" w:hint="default"/>
      </w:rPr>
    </w:lvl>
    <w:lvl w:ilvl="1" w:tplc="040C000F">
      <w:start w:val="1"/>
      <w:numFmt w:val="decimal"/>
      <w:lvlText w:val="%2."/>
      <w:lvlJc w:val="left"/>
      <w:pPr>
        <w:tabs>
          <w:tab w:val="num" w:pos="2291"/>
        </w:tabs>
        <w:ind w:left="2291" w:hanging="360"/>
      </w:p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43974221"/>
    <w:multiLevelType w:val="singleLevel"/>
    <w:tmpl w:val="511622BA"/>
    <w:lvl w:ilvl="0">
      <w:numFmt w:val="bullet"/>
      <w:lvlText w:val="-"/>
      <w:lvlJc w:val="left"/>
      <w:pPr>
        <w:tabs>
          <w:tab w:val="num" w:pos="927"/>
        </w:tabs>
        <w:ind w:left="927" w:hanging="360"/>
      </w:pPr>
      <w:rPr>
        <w:rFonts w:ascii="Times New Roman" w:hAnsi="Times New Roman" w:cs="Times New Roman" w:hint="default"/>
      </w:rPr>
    </w:lvl>
  </w:abstractNum>
  <w:abstractNum w:abstractNumId="18" w15:restartNumberingAfterBreak="0">
    <w:nsid w:val="4A642ED2"/>
    <w:multiLevelType w:val="hybridMultilevel"/>
    <w:tmpl w:val="C068F4B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725819"/>
    <w:multiLevelType w:val="hybridMultilevel"/>
    <w:tmpl w:val="BDB8BAF8"/>
    <w:lvl w:ilvl="0" w:tplc="2800FDA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21" w15:restartNumberingAfterBreak="0">
    <w:nsid w:val="5AD60A72"/>
    <w:multiLevelType w:val="hybridMultilevel"/>
    <w:tmpl w:val="D7F0A5B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4E784B"/>
    <w:multiLevelType w:val="hybridMultilevel"/>
    <w:tmpl w:val="0314522A"/>
    <w:lvl w:ilvl="0" w:tplc="A626A7C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762172"/>
    <w:multiLevelType w:val="hybridMultilevel"/>
    <w:tmpl w:val="3CE0E086"/>
    <w:lvl w:ilvl="0" w:tplc="FFFFFFFF">
      <w:start w:val="9"/>
      <w:numFmt w:val="bullet"/>
      <w:pStyle w:val="retrait2"/>
      <w:lvlText w:val=""/>
      <w:lvlJc w:val="left"/>
      <w:pPr>
        <w:tabs>
          <w:tab w:val="num" w:pos="1353"/>
        </w:tabs>
        <w:ind w:left="1353" w:hanging="360"/>
      </w:pPr>
      <w:rPr>
        <w:rFonts w:ascii="Wingdings 2" w:eastAsia="Times New Roman" w:hAnsi="Wingdings 2" w:cs="Arial" w:hint="default"/>
        <w:color w:val="46907B"/>
        <w:sz w:val="16"/>
      </w:rPr>
    </w:lvl>
    <w:lvl w:ilvl="1" w:tplc="FFFFFFFF">
      <w:start w:val="1"/>
      <w:numFmt w:val="bullet"/>
      <w:lvlText w:val="o"/>
      <w:lvlJc w:val="left"/>
      <w:pPr>
        <w:tabs>
          <w:tab w:val="num" w:pos="2073"/>
        </w:tabs>
        <w:ind w:left="2073" w:hanging="360"/>
      </w:pPr>
      <w:rPr>
        <w:rFonts w:ascii="Courier New" w:hAnsi="Courier New" w:hint="default"/>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24" w15:restartNumberingAfterBreak="0">
    <w:nsid w:val="65D442C4"/>
    <w:multiLevelType w:val="hybridMultilevel"/>
    <w:tmpl w:val="163C6B1C"/>
    <w:lvl w:ilvl="0" w:tplc="D3BA33F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cs="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cs="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cs="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25" w15:restartNumberingAfterBreak="0">
    <w:nsid w:val="67BA16D3"/>
    <w:multiLevelType w:val="hybridMultilevel"/>
    <w:tmpl w:val="8710E5B6"/>
    <w:lvl w:ilvl="0" w:tplc="A13AA498">
      <w:start w:val="1"/>
      <w:numFmt w:val="lowerLetter"/>
      <w:pStyle w:val="Listelettres"/>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6" w15:restartNumberingAfterBreak="0">
    <w:nsid w:val="6A5040E0"/>
    <w:multiLevelType w:val="hybridMultilevel"/>
    <w:tmpl w:val="33B291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5"/>
  </w:num>
  <w:num w:numId="4">
    <w:abstractNumId w:val="1"/>
  </w:num>
  <w:num w:numId="5">
    <w:abstractNumId w:val="15"/>
  </w:num>
  <w:num w:numId="6">
    <w:abstractNumId w:val="11"/>
  </w:num>
  <w:num w:numId="7">
    <w:abstractNumId w:val="16"/>
  </w:num>
  <w:num w:numId="8">
    <w:abstractNumId w:val="0"/>
  </w:num>
  <w:num w:numId="9">
    <w:abstractNumId w:val="9"/>
  </w:num>
  <w:num w:numId="10">
    <w:abstractNumId w:val="19"/>
  </w:num>
  <w:num w:numId="11">
    <w:abstractNumId w:val="23"/>
  </w:num>
  <w:num w:numId="12">
    <w:abstractNumId w:val="14"/>
  </w:num>
  <w:num w:numId="13">
    <w:abstractNumId w:val="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4"/>
  </w:num>
  <w:num w:numId="17">
    <w:abstractNumId w:val="7"/>
  </w:num>
  <w:num w:numId="18">
    <w:abstractNumId w:val="22"/>
  </w:num>
  <w:num w:numId="19">
    <w:abstractNumId w:val="18"/>
  </w:num>
  <w:num w:numId="20">
    <w:abstractNumId w:val="13"/>
  </w:num>
  <w:num w:numId="21">
    <w:abstractNumId w:val="17"/>
  </w:num>
  <w:num w:numId="22">
    <w:abstractNumId w:val="12"/>
  </w:num>
  <w:num w:numId="23">
    <w:abstractNumId w:val="20"/>
  </w:num>
  <w:num w:numId="2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6"/>
  </w:num>
  <w:num w:numId="27">
    <w:abstractNumId w:val="11"/>
  </w:num>
  <w:num w:numId="28">
    <w:abstractNumId w:val="8"/>
  </w:num>
  <w:num w:numId="29">
    <w:abstractNumId w:val="10"/>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RAMAN Mehtap ADJ ADM PAL 2CL AE">
    <w15:presenceInfo w15:providerId="None" w15:userId="TORAMAN Mehtap ADJ ADM PAL 2CL 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4F8"/>
    <w:rsid w:val="00017DE4"/>
    <w:rsid w:val="00031126"/>
    <w:rsid w:val="000772EC"/>
    <w:rsid w:val="00083A76"/>
    <w:rsid w:val="00092DCD"/>
    <w:rsid w:val="000943A1"/>
    <w:rsid w:val="000D64F8"/>
    <w:rsid w:val="000F1A50"/>
    <w:rsid w:val="00111260"/>
    <w:rsid w:val="001145D0"/>
    <w:rsid w:val="0014449E"/>
    <w:rsid w:val="001503A6"/>
    <w:rsid w:val="00164567"/>
    <w:rsid w:val="00180B36"/>
    <w:rsid w:val="00196019"/>
    <w:rsid w:val="001A7F2C"/>
    <w:rsid w:val="001B1FF4"/>
    <w:rsid w:val="001C2984"/>
    <w:rsid w:val="001C38C5"/>
    <w:rsid w:val="001D2B01"/>
    <w:rsid w:val="001E0B0D"/>
    <w:rsid w:val="001E2349"/>
    <w:rsid w:val="001E693E"/>
    <w:rsid w:val="001F2557"/>
    <w:rsid w:val="001F39B1"/>
    <w:rsid w:val="002109A4"/>
    <w:rsid w:val="0021128D"/>
    <w:rsid w:val="0023309E"/>
    <w:rsid w:val="00235595"/>
    <w:rsid w:val="002411B5"/>
    <w:rsid w:val="00243723"/>
    <w:rsid w:val="00260AE4"/>
    <w:rsid w:val="00270121"/>
    <w:rsid w:val="00270150"/>
    <w:rsid w:val="002758A5"/>
    <w:rsid w:val="00286BA3"/>
    <w:rsid w:val="002A0E8D"/>
    <w:rsid w:val="002A2B4A"/>
    <w:rsid w:val="002A4742"/>
    <w:rsid w:val="002B6629"/>
    <w:rsid w:val="002C16A1"/>
    <w:rsid w:val="002C6B5B"/>
    <w:rsid w:val="002D5E25"/>
    <w:rsid w:val="002E1AA9"/>
    <w:rsid w:val="002E3FCD"/>
    <w:rsid w:val="002E7967"/>
    <w:rsid w:val="002F2B62"/>
    <w:rsid w:val="003014F6"/>
    <w:rsid w:val="00307008"/>
    <w:rsid w:val="003222FC"/>
    <w:rsid w:val="00327564"/>
    <w:rsid w:val="003320B8"/>
    <w:rsid w:val="0034127E"/>
    <w:rsid w:val="00355179"/>
    <w:rsid w:val="00355A8E"/>
    <w:rsid w:val="003638CB"/>
    <w:rsid w:val="00373DE9"/>
    <w:rsid w:val="00375D80"/>
    <w:rsid w:val="003904FB"/>
    <w:rsid w:val="00393E73"/>
    <w:rsid w:val="003A5715"/>
    <w:rsid w:val="003B72E3"/>
    <w:rsid w:val="003C148B"/>
    <w:rsid w:val="003D265A"/>
    <w:rsid w:val="003D4A21"/>
    <w:rsid w:val="003F650E"/>
    <w:rsid w:val="00403B70"/>
    <w:rsid w:val="00410CBE"/>
    <w:rsid w:val="00414743"/>
    <w:rsid w:val="004247DB"/>
    <w:rsid w:val="004272FC"/>
    <w:rsid w:val="004411A9"/>
    <w:rsid w:val="00443209"/>
    <w:rsid w:val="004675F5"/>
    <w:rsid w:val="004770E0"/>
    <w:rsid w:val="00477B09"/>
    <w:rsid w:val="00484FF9"/>
    <w:rsid w:val="0049045C"/>
    <w:rsid w:val="004B711F"/>
    <w:rsid w:val="004C04CD"/>
    <w:rsid w:val="004E702E"/>
    <w:rsid w:val="00515717"/>
    <w:rsid w:val="00522F93"/>
    <w:rsid w:val="00524D37"/>
    <w:rsid w:val="0053277D"/>
    <w:rsid w:val="0053427E"/>
    <w:rsid w:val="005344CD"/>
    <w:rsid w:val="00550DEE"/>
    <w:rsid w:val="0056499D"/>
    <w:rsid w:val="005719FE"/>
    <w:rsid w:val="00573FC7"/>
    <w:rsid w:val="00577629"/>
    <w:rsid w:val="005A6A96"/>
    <w:rsid w:val="005B5261"/>
    <w:rsid w:val="005C6C46"/>
    <w:rsid w:val="005D1E12"/>
    <w:rsid w:val="005D46AC"/>
    <w:rsid w:val="005E4C6A"/>
    <w:rsid w:val="005E552E"/>
    <w:rsid w:val="005E7608"/>
    <w:rsid w:val="006002E2"/>
    <w:rsid w:val="00621BB7"/>
    <w:rsid w:val="00631FFF"/>
    <w:rsid w:val="006426D7"/>
    <w:rsid w:val="006470B6"/>
    <w:rsid w:val="006779EA"/>
    <w:rsid w:val="00677C9B"/>
    <w:rsid w:val="00690022"/>
    <w:rsid w:val="00690EE1"/>
    <w:rsid w:val="00692107"/>
    <w:rsid w:val="006A15EB"/>
    <w:rsid w:val="006A5D4B"/>
    <w:rsid w:val="006B5C4B"/>
    <w:rsid w:val="006B6CA5"/>
    <w:rsid w:val="006C37D2"/>
    <w:rsid w:val="006D3F05"/>
    <w:rsid w:val="00702D2E"/>
    <w:rsid w:val="00707697"/>
    <w:rsid w:val="00720400"/>
    <w:rsid w:val="00722E42"/>
    <w:rsid w:val="00741E21"/>
    <w:rsid w:val="00751967"/>
    <w:rsid w:val="00762A11"/>
    <w:rsid w:val="00771DCC"/>
    <w:rsid w:val="007723BE"/>
    <w:rsid w:val="007746B2"/>
    <w:rsid w:val="00775023"/>
    <w:rsid w:val="00784574"/>
    <w:rsid w:val="00786E2C"/>
    <w:rsid w:val="007972EB"/>
    <w:rsid w:val="007A3978"/>
    <w:rsid w:val="007A56D0"/>
    <w:rsid w:val="007E1E31"/>
    <w:rsid w:val="007E3812"/>
    <w:rsid w:val="0081674A"/>
    <w:rsid w:val="00825B7A"/>
    <w:rsid w:val="0083096F"/>
    <w:rsid w:val="00855C6F"/>
    <w:rsid w:val="00860C24"/>
    <w:rsid w:val="008675CA"/>
    <w:rsid w:val="00871C4F"/>
    <w:rsid w:val="00893165"/>
    <w:rsid w:val="008A0765"/>
    <w:rsid w:val="008B3809"/>
    <w:rsid w:val="008B3CF3"/>
    <w:rsid w:val="008B7B87"/>
    <w:rsid w:val="008D2FA1"/>
    <w:rsid w:val="008E1185"/>
    <w:rsid w:val="008F0648"/>
    <w:rsid w:val="00900094"/>
    <w:rsid w:val="00907216"/>
    <w:rsid w:val="00912F74"/>
    <w:rsid w:val="00924E3D"/>
    <w:rsid w:val="00927772"/>
    <w:rsid w:val="00932D29"/>
    <w:rsid w:val="0096402F"/>
    <w:rsid w:val="00965098"/>
    <w:rsid w:val="00976619"/>
    <w:rsid w:val="009835AC"/>
    <w:rsid w:val="00990BE0"/>
    <w:rsid w:val="0099267F"/>
    <w:rsid w:val="00993BE5"/>
    <w:rsid w:val="009949D8"/>
    <w:rsid w:val="00995B03"/>
    <w:rsid w:val="009A63EF"/>
    <w:rsid w:val="009B3ECB"/>
    <w:rsid w:val="009D0CC1"/>
    <w:rsid w:val="009D15CD"/>
    <w:rsid w:val="009D3791"/>
    <w:rsid w:val="009E44BB"/>
    <w:rsid w:val="009E5442"/>
    <w:rsid w:val="009E5F45"/>
    <w:rsid w:val="009F23FC"/>
    <w:rsid w:val="00A0674D"/>
    <w:rsid w:val="00A10F2C"/>
    <w:rsid w:val="00A173F1"/>
    <w:rsid w:val="00A238C7"/>
    <w:rsid w:val="00A270D0"/>
    <w:rsid w:val="00A3606F"/>
    <w:rsid w:val="00A4031B"/>
    <w:rsid w:val="00A439B8"/>
    <w:rsid w:val="00A52665"/>
    <w:rsid w:val="00A55861"/>
    <w:rsid w:val="00A81170"/>
    <w:rsid w:val="00A907E9"/>
    <w:rsid w:val="00AA35D1"/>
    <w:rsid w:val="00AA56EA"/>
    <w:rsid w:val="00AC4BAD"/>
    <w:rsid w:val="00AC6749"/>
    <w:rsid w:val="00AD1D0A"/>
    <w:rsid w:val="00AE2021"/>
    <w:rsid w:val="00AE567A"/>
    <w:rsid w:val="00AE652B"/>
    <w:rsid w:val="00AF4121"/>
    <w:rsid w:val="00B068CD"/>
    <w:rsid w:val="00B17908"/>
    <w:rsid w:val="00B224FF"/>
    <w:rsid w:val="00B34754"/>
    <w:rsid w:val="00B5583F"/>
    <w:rsid w:val="00B56204"/>
    <w:rsid w:val="00B621F3"/>
    <w:rsid w:val="00B8397E"/>
    <w:rsid w:val="00B8402A"/>
    <w:rsid w:val="00B914FA"/>
    <w:rsid w:val="00B952B6"/>
    <w:rsid w:val="00BA3329"/>
    <w:rsid w:val="00BB0DB1"/>
    <w:rsid w:val="00BB3471"/>
    <w:rsid w:val="00BC1BE9"/>
    <w:rsid w:val="00BC30B7"/>
    <w:rsid w:val="00BC34E2"/>
    <w:rsid w:val="00BC3D20"/>
    <w:rsid w:val="00BE615C"/>
    <w:rsid w:val="00BF1C4F"/>
    <w:rsid w:val="00C10BAF"/>
    <w:rsid w:val="00C31833"/>
    <w:rsid w:val="00C33895"/>
    <w:rsid w:val="00C6295C"/>
    <w:rsid w:val="00C62ED5"/>
    <w:rsid w:val="00C81CD6"/>
    <w:rsid w:val="00C9226B"/>
    <w:rsid w:val="00C964A8"/>
    <w:rsid w:val="00CB257C"/>
    <w:rsid w:val="00CC08D1"/>
    <w:rsid w:val="00CD2DA5"/>
    <w:rsid w:val="00CD4DE4"/>
    <w:rsid w:val="00CD5760"/>
    <w:rsid w:val="00CF71E4"/>
    <w:rsid w:val="00D0375C"/>
    <w:rsid w:val="00D148C9"/>
    <w:rsid w:val="00D20D61"/>
    <w:rsid w:val="00D5061E"/>
    <w:rsid w:val="00D96B77"/>
    <w:rsid w:val="00DA4A38"/>
    <w:rsid w:val="00DB333A"/>
    <w:rsid w:val="00DD5095"/>
    <w:rsid w:val="00DE0C3A"/>
    <w:rsid w:val="00DE5A7F"/>
    <w:rsid w:val="00DF4173"/>
    <w:rsid w:val="00E03E92"/>
    <w:rsid w:val="00E06D77"/>
    <w:rsid w:val="00E13BAE"/>
    <w:rsid w:val="00E16611"/>
    <w:rsid w:val="00E334A6"/>
    <w:rsid w:val="00E4005D"/>
    <w:rsid w:val="00E411B6"/>
    <w:rsid w:val="00E456F9"/>
    <w:rsid w:val="00E45EA8"/>
    <w:rsid w:val="00E51316"/>
    <w:rsid w:val="00E7343E"/>
    <w:rsid w:val="00E83582"/>
    <w:rsid w:val="00E85E05"/>
    <w:rsid w:val="00E901DD"/>
    <w:rsid w:val="00EA3ADB"/>
    <w:rsid w:val="00EA6F59"/>
    <w:rsid w:val="00EB5C77"/>
    <w:rsid w:val="00EB7E1D"/>
    <w:rsid w:val="00EC1A36"/>
    <w:rsid w:val="00EC24CF"/>
    <w:rsid w:val="00EE0A54"/>
    <w:rsid w:val="00EE4F80"/>
    <w:rsid w:val="00EE6D67"/>
    <w:rsid w:val="00EF1E47"/>
    <w:rsid w:val="00F17472"/>
    <w:rsid w:val="00F2379E"/>
    <w:rsid w:val="00F37AB0"/>
    <w:rsid w:val="00F404AF"/>
    <w:rsid w:val="00F4398E"/>
    <w:rsid w:val="00F46B3B"/>
    <w:rsid w:val="00F53990"/>
    <w:rsid w:val="00F60AEF"/>
    <w:rsid w:val="00F66729"/>
    <w:rsid w:val="00F75A9C"/>
    <w:rsid w:val="00F77C86"/>
    <w:rsid w:val="00F801B7"/>
    <w:rsid w:val="00F83B99"/>
    <w:rsid w:val="00F86D75"/>
    <w:rsid w:val="00F87419"/>
    <w:rsid w:val="00F908CC"/>
    <w:rsid w:val="00FA5663"/>
    <w:rsid w:val="00FB5232"/>
    <w:rsid w:val="00FF2C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2BD8FB"/>
  <w15:chartTrackingRefBased/>
  <w15:docId w15:val="{6CAC7B1E-4B45-4F6D-813F-85BEE8114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3CF3"/>
    <w:pPr>
      <w:jc w:val="both"/>
    </w:pPr>
    <w:rPr>
      <w:rFonts w:ascii="Times New Roman" w:eastAsia="Times New Roman" w:hAnsi="Times New Roman"/>
      <w:sz w:val="22"/>
      <w:szCs w:val="24"/>
    </w:rPr>
  </w:style>
  <w:style w:type="paragraph" w:styleId="Titre1">
    <w:name w:val="heading 1"/>
    <w:basedOn w:val="Normal"/>
    <w:next w:val="Normal"/>
    <w:link w:val="Titre1Car"/>
    <w:qFormat/>
    <w:rsid w:val="00F2379E"/>
    <w:pPr>
      <w:keepNext/>
      <w:keepLines/>
      <w:numPr>
        <w:numId w:val="6"/>
      </w:numPr>
      <w:spacing w:before="480" w:after="120"/>
      <w:ind w:hanging="291"/>
      <w:outlineLvl w:val="0"/>
    </w:pPr>
    <w:rPr>
      <w:b/>
      <w:bCs/>
      <w:szCs w:val="32"/>
      <w:u w:val="single"/>
    </w:rPr>
  </w:style>
  <w:style w:type="paragraph" w:styleId="Titre2">
    <w:name w:val="heading 2"/>
    <w:basedOn w:val="Titre1"/>
    <w:next w:val="Normal"/>
    <w:link w:val="Titre2Car"/>
    <w:unhideWhenUsed/>
    <w:qFormat/>
    <w:rsid w:val="008A0765"/>
    <w:pPr>
      <w:numPr>
        <w:ilvl w:val="1"/>
      </w:numPr>
      <w:spacing w:before="240" w:after="60"/>
      <w:outlineLvl w:val="1"/>
    </w:pPr>
    <w:rPr>
      <w:bCs w:val="0"/>
      <w:iCs/>
      <w:sz w:val="24"/>
      <w:szCs w:val="28"/>
      <w:u w:val="none"/>
    </w:rPr>
  </w:style>
  <w:style w:type="paragraph" w:styleId="Titre3">
    <w:name w:val="heading 3"/>
    <w:basedOn w:val="Titre2"/>
    <w:next w:val="Normal"/>
    <w:link w:val="Titre3Car"/>
    <w:unhideWhenUsed/>
    <w:qFormat/>
    <w:rsid w:val="00762A11"/>
    <w:pPr>
      <w:numPr>
        <w:ilvl w:val="2"/>
      </w:numPr>
      <w:spacing w:before="120" w:after="120"/>
      <w:outlineLvl w:val="2"/>
    </w:pPr>
    <w:rPr>
      <w:b w:val="0"/>
      <w:bCs/>
      <w:sz w:val="22"/>
      <w:szCs w:val="26"/>
      <w:u w:val="single"/>
    </w:rPr>
  </w:style>
  <w:style w:type="paragraph" w:styleId="Titre4">
    <w:name w:val="heading 4"/>
    <w:basedOn w:val="Titre3"/>
    <w:next w:val="Normal"/>
    <w:link w:val="Titre4Car"/>
    <w:unhideWhenUsed/>
    <w:qFormat/>
    <w:rsid w:val="00762A11"/>
    <w:pPr>
      <w:numPr>
        <w:ilvl w:val="3"/>
      </w:numPr>
      <w:spacing w:after="0"/>
      <w:outlineLvl w:val="3"/>
    </w:pPr>
    <w:rPr>
      <w:bCs w:val="0"/>
      <w:i/>
      <w:szCs w:val="28"/>
      <w:u w:val="none"/>
    </w:rPr>
  </w:style>
  <w:style w:type="paragraph" w:styleId="Titre5">
    <w:name w:val="heading 5"/>
    <w:basedOn w:val="Titre4"/>
    <w:next w:val="Normal"/>
    <w:link w:val="Titre5Car"/>
    <w:unhideWhenUsed/>
    <w:qFormat/>
    <w:rsid w:val="00762A11"/>
    <w:pPr>
      <w:numPr>
        <w:ilvl w:val="4"/>
      </w:numPr>
      <w:spacing w:before="0"/>
      <w:outlineLvl w:val="4"/>
    </w:pPr>
    <w:rPr>
      <w:bCs/>
      <w:i w:val="0"/>
      <w:iCs w:val="0"/>
      <w:szCs w:val="26"/>
    </w:rPr>
  </w:style>
  <w:style w:type="paragraph" w:styleId="Titre6">
    <w:name w:val="heading 6"/>
    <w:basedOn w:val="Titre5"/>
    <w:next w:val="Retraitnormal"/>
    <w:link w:val="Titre6Car"/>
    <w:qFormat/>
    <w:rsid w:val="00A3606F"/>
    <w:pPr>
      <w:keepNext w:val="0"/>
      <w:numPr>
        <w:ilvl w:val="0"/>
        <w:numId w:val="0"/>
      </w:numPr>
      <w:tabs>
        <w:tab w:val="num" w:pos="1860"/>
      </w:tabs>
      <w:spacing w:after="120"/>
      <w:ind w:left="1860" w:hanging="1152"/>
      <w:jc w:val="left"/>
      <w:outlineLvl w:val="5"/>
    </w:pPr>
    <w:rPr>
      <w:rFonts w:ascii="Arial" w:hAnsi="Arial"/>
      <w:bCs w:val="0"/>
      <w:sz w:val="20"/>
      <w:szCs w:val="20"/>
    </w:rPr>
  </w:style>
  <w:style w:type="paragraph" w:styleId="Titre7">
    <w:name w:val="heading 7"/>
    <w:basedOn w:val="Normal"/>
    <w:next w:val="Retraitnormal"/>
    <w:link w:val="Titre7Car"/>
    <w:qFormat/>
    <w:rsid w:val="00A3606F"/>
    <w:pPr>
      <w:tabs>
        <w:tab w:val="num" w:pos="2004"/>
      </w:tabs>
      <w:spacing w:after="120"/>
      <w:ind w:left="2004" w:hanging="1296"/>
      <w:outlineLvl w:val="6"/>
    </w:pPr>
    <w:rPr>
      <w:i/>
      <w:sz w:val="20"/>
      <w:szCs w:val="20"/>
    </w:rPr>
  </w:style>
  <w:style w:type="paragraph" w:styleId="Titre8">
    <w:name w:val="heading 8"/>
    <w:basedOn w:val="Normal"/>
    <w:next w:val="Normal"/>
    <w:link w:val="Titre8Car"/>
    <w:qFormat/>
    <w:rsid w:val="00A3606F"/>
    <w:pPr>
      <w:tabs>
        <w:tab w:val="num" w:pos="2148"/>
      </w:tabs>
      <w:spacing w:before="240" w:after="60"/>
      <w:ind w:left="2148" w:hanging="1440"/>
      <w:jc w:val="left"/>
      <w:outlineLvl w:val="7"/>
    </w:pPr>
    <w:rPr>
      <w:i/>
      <w:iCs/>
      <w:sz w:val="20"/>
    </w:rPr>
  </w:style>
  <w:style w:type="paragraph" w:styleId="Titre9">
    <w:name w:val="heading 9"/>
    <w:basedOn w:val="Normal"/>
    <w:next w:val="Normal"/>
    <w:link w:val="Titre9Car"/>
    <w:qFormat/>
    <w:rsid w:val="00A3606F"/>
    <w:pPr>
      <w:tabs>
        <w:tab w:val="num" w:pos="2292"/>
      </w:tabs>
      <w:spacing w:before="240" w:after="60"/>
      <w:ind w:left="2292" w:hanging="1584"/>
      <w:jc w:val="left"/>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qFormat/>
    <w:rsid w:val="00762A11"/>
    <w:pPr>
      <w:tabs>
        <w:tab w:val="center" w:pos="0"/>
        <w:tab w:val="center" w:pos="5103"/>
        <w:tab w:val="right" w:pos="10206"/>
      </w:tabs>
    </w:pPr>
    <w:rPr>
      <w:sz w:val="18"/>
    </w:rPr>
  </w:style>
  <w:style w:type="character" w:customStyle="1" w:styleId="En-tteCar">
    <w:name w:val="En-tête Car"/>
    <w:link w:val="En-tte"/>
    <w:uiPriority w:val="99"/>
    <w:rsid w:val="00762A11"/>
    <w:rPr>
      <w:rFonts w:ascii="Times New Roman" w:eastAsia="Calibri" w:hAnsi="Times New Roman" w:cs="Times New Roman"/>
      <w:sz w:val="18"/>
    </w:rPr>
  </w:style>
  <w:style w:type="paragraph" w:styleId="Pieddepage">
    <w:name w:val="footer"/>
    <w:basedOn w:val="Normal"/>
    <w:link w:val="PieddepageCar"/>
    <w:qFormat/>
    <w:rsid w:val="00762A11"/>
    <w:pPr>
      <w:tabs>
        <w:tab w:val="left" w:pos="0"/>
        <w:tab w:val="center" w:pos="5103"/>
        <w:tab w:val="right" w:pos="10206"/>
      </w:tabs>
    </w:pPr>
    <w:rPr>
      <w:sz w:val="18"/>
      <w:szCs w:val="20"/>
    </w:rPr>
  </w:style>
  <w:style w:type="character" w:customStyle="1" w:styleId="PieddepageCar">
    <w:name w:val="Pied de page Car"/>
    <w:link w:val="Pieddepage"/>
    <w:rsid w:val="00762A11"/>
    <w:rPr>
      <w:rFonts w:ascii="Times New Roman" w:eastAsia="Times New Roman" w:hAnsi="Times New Roman" w:cs="Times New Roman"/>
      <w:sz w:val="18"/>
      <w:szCs w:val="20"/>
      <w:lang w:eastAsia="fr-FR"/>
    </w:rPr>
  </w:style>
  <w:style w:type="character" w:customStyle="1" w:styleId="Titre1Car">
    <w:name w:val="Titre 1 Car"/>
    <w:link w:val="Titre1"/>
    <w:rsid w:val="00F2379E"/>
    <w:rPr>
      <w:rFonts w:ascii="Times New Roman" w:eastAsia="Times New Roman" w:hAnsi="Times New Roman"/>
      <w:b/>
      <w:bCs/>
      <w:sz w:val="22"/>
      <w:szCs w:val="32"/>
      <w:u w:val="single"/>
    </w:rPr>
  </w:style>
  <w:style w:type="character" w:customStyle="1" w:styleId="Titre2Car">
    <w:name w:val="Titre 2 Car"/>
    <w:link w:val="Titre2"/>
    <w:rsid w:val="008A0765"/>
    <w:rPr>
      <w:rFonts w:ascii="Times New Roman" w:eastAsia="Times New Roman" w:hAnsi="Times New Roman"/>
      <w:b/>
      <w:iCs/>
      <w:sz w:val="24"/>
      <w:szCs w:val="28"/>
    </w:rPr>
  </w:style>
  <w:style w:type="character" w:customStyle="1" w:styleId="Titre3Car">
    <w:name w:val="Titre 3 Car"/>
    <w:link w:val="Titre3"/>
    <w:rsid w:val="00762A11"/>
    <w:rPr>
      <w:rFonts w:ascii="Times New Roman" w:eastAsia="Times New Roman" w:hAnsi="Times New Roman"/>
      <w:bCs/>
      <w:iCs/>
      <w:sz w:val="22"/>
      <w:szCs w:val="26"/>
      <w:u w:val="single"/>
    </w:rPr>
  </w:style>
  <w:style w:type="character" w:customStyle="1" w:styleId="Titre4Car">
    <w:name w:val="Titre 4 Car"/>
    <w:link w:val="Titre4"/>
    <w:rsid w:val="00762A11"/>
    <w:rPr>
      <w:rFonts w:ascii="Times New Roman" w:eastAsia="Times New Roman" w:hAnsi="Times New Roman"/>
      <w:i/>
      <w:iCs/>
      <w:sz w:val="22"/>
      <w:szCs w:val="28"/>
    </w:rPr>
  </w:style>
  <w:style w:type="numbering" w:customStyle="1" w:styleId="Puces1">
    <w:name w:val="Puces 1"/>
    <w:basedOn w:val="Aucuneliste"/>
    <w:rsid w:val="00762A11"/>
    <w:pPr>
      <w:numPr>
        <w:numId w:val="1"/>
      </w:numPr>
    </w:pPr>
  </w:style>
  <w:style w:type="character" w:styleId="Numrodepage">
    <w:name w:val="page number"/>
    <w:basedOn w:val="Policepardfaut"/>
    <w:rsid w:val="00762A11"/>
  </w:style>
  <w:style w:type="paragraph" w:styleId="Titre">
    <w:name w:val="Title"/>
    <w:basedOn w:val="Normal"/>
    <w:next w:val="Normal"/>
    <w:link w:val="TitreCar"/>
    <w:qFormat/>
    <w:rsid w:val="00741E21"/>
    <w:pPr>
      <w:jc w:val="center"/>
    </w:pPr>
    <w:rPr>
      <w:rFonts w:eastAsia="Calibri"/>
      <w:b/>
      <w:sz w:val="32"/>
      <w:szCs w:val="28"/>
      <w:lang w:eastAsia="en-US"/>
    </w:rPr>
  </w:style>
  <w:style w:type="character" w:customStyle="1" w:styleId="TitreCar">
    <w:name w:val="Titre Car"/>
    <w:link w:val="Titre"/>
    <w:rsid w:val="00741E21"/>
    <w:rPr>
      <w:rFonts w:ascii="Times New Roman" w:hAnsi="Times New Roman" w:cs="Times New Roman"/>
      <w:b/>
      <w:sz w:val="32"/>
      <w:szCs w:val="28"/>
    </w:rPr>
  </w:style>
  <w:style w:type="paragraph" w:customStyle="1" w:styleId="Article1">
    <w:name w:val="Article1"/>
    <w:basedOn w:val="Titre1"/>
    <w:next w:val="Normal"/>
    <w:qFormat/>
    <w:rsid w:val="00F53990"/>
    <w:pPr>
      <w:jc w:val="left"/>
    </w:pPr>
  </w:style>
  <w:style w:type="paragraph" w:customStyle="1" w:styleId="Cadre1">
    <w:name w:val="Cadre1"/>
    <w:basedOn w:val="Normal"/>
    <w:link w:val="Cadre1Car"/>
    <w:qFormat/>
    <w:rsid w:val="00762A11"/>
    <w:pPr>
      <w:pBdr>
        <w:top w:val="single" w:sz="4" w:space="1" w:color="auto"/>
        <w:left w:val="single" w:sz="4" w:space="4" w:color="auto"/>
        <w:bottom w:val="single" w:sz="4" w:space="1" w:color="auto"/>
        <w:right w:val="single" w:sz="4" w:space="4" w:color="auto"/>
      </w:pBdr>
      <w:jc w:val="center"/>
    </w:pPr>
    <w:rPr>
      <w:b/>
    </w:rPr>
  </w:style>
  <w:style w:type="character" w:customStyle="1" w:styleId="Cadre1Car">
    <w:name w:val="Cadre1 Car"/>
    <w:link w:val="Cadre1"/>
    <w:rsid w:val="00762A11"/>
    <w:rPr>
      <w:rFonts w:ascii="Times New Roman" w:eastAsia="Calibri" w:hAnsi="Times New Roman" w:cs="Times New Roman"/>
      <w:b/>
    </w:rPr>
  </w:style>
  <w:style w:type="paragraph" w:customStyle="1" w:styleId="Cadre2">
    <w:name w:val="Cadre2"/>
    <w:basedOn w:val="Normal"/>
    <w:link w:val="Cadre2Car"/>
    <w:qFormat/>
    <w:rsid w:val="00762A11"/>
    <w:pPr>
      <w:pBdr>
        <w:top w:val="single" w:sz="4" w:space="1" w:color="auto"/>
        <w:left w:val="single" w:sz="4" w:space="4" w:color="auto"/>
        <w:bottom w:val="single" w:sz="4" w:space="1" w:color="auto"/>
        <w:right w:val="single" w:sz="4" w:space="4" w:color="auto"/>
      </w:pBdr>
      <w:jc w:val="center"/>
    </w:pPr>
  </w:style>
  <w:style w:type="character" w:customStyle="1" w:styleId="Cadre2Car">
    <w:name w:val="Cadre2 Car"/>
    <w:link w:val="Cadre2"/>
    <w:rsid w:val="00762A11"/>
    <w:rPr>
      <w:rFonts w:ascii="Times New Roman" w:eastAsia="Calibri" w:hAnsi="Times New Roman" w:cs="Times New Roman"/>
    </w:rPr>
  </w:style>
  <w:style w:type="paragraph" w:customStyle="1" w:styleId="Cadre3">
    <w:name w:val="Cadre3"/>
    <w:basedOn w:val="Cadre2"/>
    <w:link w:val="Cadre3Car"/>
    <w:qFormat/>
    <w:rsid w:val="00762A11"/>
    <w:pPr>
      <w:shd w:val="clear" w:color="auto" w:fill="D9D9D9"/>
      <w:jc w:val="both"/>
    </w:pPr>
    <w:rPr>
      <w:b/>
    </w:rPr>
  </w:style>
  <w:style w:type="character" w:customStyle="1" w:styleId="Cadre3Car">
    <w:name w:val="Cadre3 Car"/>
    <w:link w:val="Cadre3"/>
    <w:rsid w:val="00762A11"/>
    <w:rPr>
      <w:rFonts w:ascii="Times New Roman" w:eastAsia="Calibri" w:hAnsi="Times New Roman" w:cs="Times New Roman"/>
      <w:b/>
      <w:shd w:val="clear" w:color="auto" w:fill="D9D9D9"/>
    </w:rPr>
  </w:style>
  <w:style w:type="paragraph" w:customStyle="1" w:styleId="Chapitre1">
    <w:name w:val="Chapitre1"/>
    <w:basedOn w:val="Normal"/>
    <w:next w:val="Normal"/>
    <w:qFormat/>
    <w:rsid w:val="00762A11"/>
    <w:pPr>
      <w:spacing w:before="360" w:after="120"/>
      <w:jc w:val="center"/>
    </w:pPr>
    <w:rPr>
      <w:b/>
      <w:sz w:val="32"/>
      <w:u w:val="single"/>
    </w:rPr>
  </w:style>
  <w:style w:type="table" w:styleId="Grilledutableau">
    <w:name w:val="Table Grid"/>
    <w:basedOn w:val="TableauNormal"/>
    <w:rsid w:val="00762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762A11"/>
    <w:rPr>
      <w:color w:val="0000FF"/>
      <w:u w:val="single"/>
    </w:rPr>
  </w:style>
  <w:style w:type="paragraph" w:styleId="Liste">
    <w:name w:val="List"/>
    <w:basedOn w:val="Normal"/>
    <w:qFormat/>
    <w:rsid w:val="00762A11"/>
    <w:pPr>
      <w:numPr>
        <w:numId w:val="2"/>
      </w:numPr>
      <w:tabs>
        <w:tab w:val="left" w:pos="851"/>
        <w:tab w:val="left" w:pos="1134"/>
      </w:tabs>
      <w:contextualSpacing/>
    </w:pPr>
  </w:style>
  <w:style w:type="paragraph" w:customStyle="1" w:styleId="Listelettres">
    <w:name w:val="Liste à lettres"/>
    <w:basedOn w:val="Normal"/>
    <w:qFormat/>
    <w:rsid w:val="00762A11"/>
    <w:pPr>
      <w:numPr>
        <w:numId w:val="3"/>
      </w:numPr>
      <w:tabs>
        <w:tab w:val="left" w:pos="851"/>
        <w:tab w:val="left" w:pos="1134"/>
      </w:tabs>
      <w:spacing w:before="120"/>
    </w:pPr>
  </w:style>
  <w:style w:type="paragraph" w:styleId="Listenumros">
    <w:name w:val="List Number"/>
    <w:basedOn w:val="Normal"/>
    <w:qFormat/>
    <w:rsid w:val="00762A11"/>
    <w:pPr>
      <w:numPr>
        <w:numId w:val="4"/>
      </w:numPr>
      <w:tabs>
        <w:tab w:val="left" w:pos="851"/>
        <w:tab w:val="left" w:pos="1134"/>
      </w:tabs>
      <w:contextualSpacing/>
    </w:pPr>
  </w:style>
  <w:style w:type="paragraph" w:styleId="Listepuces">
    <w:name w:val="List Bullet"/>
    <w:basedOn w:val="Normal"/>
    <w:qFormat/>
    <w:rsid w:val="00762A11"/>
    <w:pPr>
      <w:numPr>
        <w:numId w:val="5"/>
      </w:numPr>
      <w:tabs>
        <w:tab w:val="left" w:pos="567"/>
        <w:tab w:val="left" w:pos="851"/>
        <w:tab w:val="left" w:pos="1134"/>
      </w:tabs>
      <w:contextualSpacing/>
    </w:pPr>
  </w:style>
  <w:style w:type="paragraph" w:customStyle="1" w:styleId="Ombre1">
    <w:name w:val="Ombre1"/>
    <w:basedOn w:val="Normal"/>
    <w:link w:val="Ombre1Car"/>
    <w:qFormat/>
    <w:rsid w:val="00762A11"/>
    <w:pPr>
      <w:jc w:val="center"/>
    </w:pPr>
    <w:rPr>
      <w:b/>
      <w:i/>
      <w:color w:val="002060"/>
      <w14:shadow w14:blurRad="50800" w14:dist="38100" w14:dir="2700000" w14:sx="100000" w14:sy="100000" w14:kx="0" w14:ky="0" w14:algn="tl">
        <w14:srgbClr w14:val="000000">
          <w14:alpha w14:val="60000"/>
        </w14:srgbClr>
      </w14:shadow>
    </w:rPr>
  </w:style>
  <w:style w:type="character" w:customStyle="1" w:styleId="Ombre1Car">
    <w:name w:val="Ombre1 Car"/>
    <w:link w:val="Ombre1"/>
    <w:rsid w:val="00762A11"/>
    <w:rPr>
      <w:rFonts w:ascii="Times New Roman" w:eastAsia="Calibri" w:hAnsi="Times New Roman" w:cs="Times New Roman"/>
      <w:b/>
      <w:i/>
      <w:color w:val="002060"/>
      <w14:shadow w14:blurRad="50800" w14:dist="38100" w14:dir="2700000" w14:sx="100000" w14:sy="100000" w14:kx="0" w14:ky="0" w14:algn="tl">
        <w14:srgbClr w14:val="000000">
          <w14:alpha w14:val="60000"/>
        </w14:srgbClr>
      </w14:shadow>
    </w:rPr>
  </w:style>
  <w:style w:type="character" w:customStyle="1" w:styleId="Titre5Car">
    <w:name w:val="Titre 5 Car"/>
    <w:link w:val="Titre5"/>
    <w:rsid w:val="00762A11"/>
    <w:rPr>
      <w:rFonts w:ascii="Times New Roman" w:eastAsia="Times New Roman" w:hAnsi="Times New Roman"/>
      <w:bCs/>
      <w:sz w:val="22"/>
      <w:szCs w:val="26"/>
    </w:rPr>
  </w:style>
  <w:style w:type="paragraph" w:styleId="TM1">
    <w:name w:val="toc 1"/>
    <w:basedOn w:val="Normal"/>
    <w:next w:val="Normal"/>
    <w:autoRedefine/>
    <w:uiPriority w:val="39"/>
    <w:rsid w:val="00762A11"/>
    <w:pPr>
      <w:spacing w:before="120" w:after="120"/>
    </w:pPr>
    <w:rPr>
      <w:b/>
      <w:bCs/>
      <w:caps/>
      <w:szCs w:val="20"/>
    </w:rPr>
  </w:style>
  <w:style w:type="paragraph" w:styleId="TM2">
    <w:name w:val="toc 2"/>
    <w:basedOn w:val="Normal"/>
    <w:next w:val="Normal"/>
    <w:autoRedefine/>
    <w:uiPriority w:val="39"/>
    <w:rsid w:val="00762A11"/>
    <w:pPr>
      <w:ind w:left="284"/>
    </w:pPr>
    <w:rPr>
      <w:b/>
      <w:noProof/>
    </w:rPr>
  </w:style>
  <w:style w:type="paragraph" w:styleId="TM3">
    <w:name w:val="toc 3"/>
    <w:basedOn w:val="Normal"/>
    <w:next w:val="Normal"/>
    <w:autoRedefine/>
    <w:uiPriority w:val="39"/>
    <w:rsid w:val="00762A11"/>
    <w:pPr>
      <w:ind w:left="567"/>
    </w:pPr>
    <w:rPr>
      <w:i/>
      <w:iCs/>
      <w:szCs w:val="20"/>
    </w:rPr>
  </w:style>
  <w:style w:type="paragraph" w:styleId="TM4">
    <w:name w:val="toc 4"/>
    <w:basedOn w:val="Normal"/>
    <w:next w:val="Normal"/>
    <w:autoRedefine/>
    <w:rsid w:val="00762A11"/>
    <w:pPr>
      <w:ind w:left="851"/>
    </w:pPr>
    <w:rPr>
      <w:sz w:val="18"/>
      <w:szCs w:val="18"/>
    </w:rPr>
  </w:style>
  <w:style w:type="character" w:customStyle="1" w:styleId="Titre6Car">
    <w:name w:val="Titre 6 Car"/>
    <w:link w:val="Titre6"/>
    <w:rsid w:val="00A3606F"/>
    <w:rPr>
      <w:rFonts w:ascii="Arial" w:eastAsia="Times New Roman" w:hAnsi="Arial" w:cs="Times New Roman"/>
      <w:sz w:val="20"/>
      <w:szCs w:val="20"/>
      <w:lang w:eastAsia="fr-FR"/>
    </w:rPr>
  </w:style>
  <w:style w:type="character" w:customStyle="1" w:styleId="Titre7Car">
    <w:name w:val="Titre 7 Car"/>
    <w:link w:val="Titre7"/>
    <w:rsid w:val="00A3606F"/>
    <w:rPr>
      <w:rFonts w:ascii="Times New Roman" w:eastAsia="Times New Roman" w:hAnsi="Times New Roman" w:cs="Times New Roman"/>
      <w:i/>
      <w:sz w:val="20"/>
      <w:szCs w:val="20"/>
      <w:lang w:eastAsia="fr-FR"/>
    </w:rPr>
  </w:style>
  <w:style w:type="character" w:customStyle="1" w:styleId="Titre8Car">
    <w:name w:val="Titre 8 Car"/>
    <w:link w:val="Titre8"/>
    <w:rsid w:val="00A3606F"/>
    <w:rPr>
      <w:rFonts w:ascii="Times New Roman" w:eastAsia="Times New Roman" w:hAnsi="Times New Roman" w:cs="Times New Roman"/>
      <w:i/>
      <w:iCs/>
      <w:sz w:val="20"/>
      <w:szCs w:val="24"/>
      <w:lang w:eastAsia="fr-FR"/>
    </w:rPr>
  </w:style>
  <w:style w:type="character" w:customStyle="1" w:styleId="Titre9Car">
    <w:name w:val="Titre 9 Car"/>
    <w:link w:val="Titre9"/>
    <w:rsid w:val="00A3606F"/>
    <w:rPr>
      <w:rFonts w:ascii="Arial" w:eastAsia="Times New Roman" w:hAnsi="Arial" w:cs="Arial"/>
      <w:lang w:eastAsia="fr-FR"/>
    </w:rPr>
  </w:style>
  <w:style w:type="paragraph" w:styleId="Retraitnormal">
    <w:name w:val="Normal Indent"/>
    <w:basedOn w:val="Normal"/>
    <w:uiPriority w:val="99"/>
    <w:semiHidden/>
    <w:unhideWhenUsed/>
    <w:rsid w:val="00A3606F"/>
    <w:pPr>
      <w:ind w:left="708"/>
    </w:pPr>
  </w:style>
  <w:style w:type="paragraph" w:customStyle="1" w:styleId="Tiret">
    <w:name w:val="Tiret"/>
    <w:basedOn w:val="Normal"/>
    <w:rsid w:val="009D15CD"/>
    <w:pPr>
      <w:spacing w:after="120"/>
      <w:ind w:left="284" w:hanging="284"/>
    </w:pPr>
    <w:rPr>
      <w:rFonts w:ascii="Arial" w:hAnsi="Arial"/>
      <w:sz w:val="20"/>
      <w:szCs w:val="20"/>
    </w:rPr>
  </w:style>
  <w:style w:type="paragraph" w:customStyle="1" w:styleId="retait1">
    <w:name w:val="retait 1"/>
    <w:basedOn w:val="Normal"/>
    <w:rsid w:val="009D15CD"/>
    <w:pPr>
      <w:numPr>
        <w:numId w:val="7"/>
      </w:numPr>
    </w:pPr>
    <w:rPr>
      <w:sz w:val="24"/>
    </w:rPr>
  </w:style>
  <w:style w:type="paragraph" w:styleId="Listepuces2">
    <w:name w:val="List Bullet 2"/>
    <w:basedOn w:val="Listepuces"/>
    <w:link w:val="Listepuces2Car"/>
    <w:autoRedefine/>
    <w:rsid w:val="009D15CD"/>
    <w:pPr>
      <w:numPr>
        <w:numId w:val="8"/>
      </w:numPr>
      <w:tabs>
        <w:tab w:val="clear" w:pos="567"/>
        <w:tab w:val="clear" w:pos="851"/>
        <w:tab w:val="clear" w:pos="1134"/>
        <w:tab w:val="clear" w:pos="4444"/>
        <w:tab w:val="num" w:pos="513"/>
      </w:tabs>
      <w:ind w:left="513" w:hanging="228"/>
      <w:contextualSpacing w:val="0"/>
    </w:pPr>
    <w:rPr>
      <w:sz w:val="20"/>
    </w:rPr>
  </w:style>
  <w:style w:type="paragraph" w:styleId="Listepuces3">
    <w:name w:val="List Bullet 3"/>
    <w:basedOn w:val="Normal"/>
    <w:rsid w:val="009D15CD"/>
    <w:pPr>
      <w:numPr>
        <w:numId w:val="9"/>
      </w:numPr>
    </w:pPr>
    <w:rPr>
      <w:sz w:val="20"/>
    </w:rPr>
  </w:style>
  <w:style w:type="character" w:customStyle="1" w:styleId="Listepuces2Car">
    <w:name w:val="Liste à puces 2 Car"/>
    <w:link w:val="Listepuces2"/>
    <w:rsid w:val="009D15CD"/>
    <w:rPr>
      <w:rFonts w:ascii="Times New Roman" w:eastAsia="Times New Roman" w:hAnsi="Times New Roman"/>
      <w:szCs w:val="24"/>
    </w:rPr>
  </w:style>
  <w:style w:type="paragraph" w:styleId="Textedebulles">
    <w:name w:val="Balloon Text"/>
    <w:basedOn w:val="Normal"/>
    <w:link w:val="TextedebullesCar"/>
    <w:semiHidden/>
    <w:unhideWhenUsed/>
    <w:rsid w:val="008A0765"/>
    <w:rPr>
      <w:rFonts w:ascii="Tahoma" w:hAnsi="Tahoma" w:cs="Tahoma"/>
      <w:sz w:val="16"/>
      <w:szCs w:val="16"/>
    </w:rPr>
  </w:style>
  <w:style w:type="character" w:customStyle="1" w:styleId="TextedebullesCar">
    <w:name w:val="Texte de bulles Car"/>
    <w:link w:val="Textedebulles"/>
    <w:uiPriority w:val="99"/>
    <w:semiHidden/>
    <w:rsid w:val="008A0765"/>
    <w:rPr>
      <w:rFonts w:ascii="Tahoma" w:eastAsia="Times New Roman" w:hAnsi="Tahoma" w:cs="Tahoma"/>
      <w:sz w:val="16"/>
      <w:szCs w:val="16"/>
      <w:lang w:eastAsia="fr-FR"/>
    </w:rPr>
  </w:style>
  <w:style w:type="paragraph" w:styleId="Corpsdetexte">
    <w:name w:val="Body Text"/>
    <w:basedOn w:val="Normal"/>
    <w:link w:val="CorpsdetexteCar"/>
    <w:rsid w:val="00EA3ADB"/>
    <w:pPr>
      <w:spacing w:after="120"/>
      <w:ind w:left="284"/>
    </w:pPr>
  </w:style>
  <w:style w:type="character" w:customStyle="1" w:styleId="CorpsdetexteCar">
    <w:name w:val="Corps de texte Car"/>
    <w:link w:val="Corpsdetexte"/>
    <w:rsid w:val="00EA3ADB"/>
    <w:rPr>
      <w:rFonts w:ascii="Times New Roman" w:eastAsia="Times New Roman" w:hAnsi="Times New Roman"/>
      <w:sz w:val="22"/>
      <w:szCs w:val="24"/>
    </w:rPr>
  </w:style>
  <w:style w:type="paragraph" w:styleId="Corpsdetexte2">
    <w:name w:val="Body Text 2"/>
    <w:basedOn w:val="Normal"/>
    <w:link w:val="Corpsdetexte2Car"/>
    <w:rsid w:val="00EA3ADB"/>
    <w:pPr>
      <w:spacing w:after="120"/>
      <w:ind w:left="567"/>
    </w:pPr>
  </w:style>
  <w:style w:type="character" w:customStyle="1" w:styleId="Corpsdetexte2Car">
    <w:name w:val="Corps de texte 2 Car"/>
    <w:link w:val="Corpsdetexte2"/>
    <w:rsid w:val="00EA3ADB"/>
    <w:rPr>
      <w:rFonts w:ascii="Times New Roman" w:eastAsia="Times New Roman" w:hAnsi="Times New Roman"/>
      <w:sz w:val="22"/>
      <w:szCs w:val="24"/>
    </w:rPr>
  </w:style>
  <w:style w:type="paragraph" w:customStyle="1" w:styleId="Tableau11">
    <w:name w:val="Tableau 11"/>
    <w:basedOn w:val="Listecontinue2"/>
    <w:rsid w:val="00EA3ADB"/>
    <w:rPr>
      <w:b/>
      <w:bCs/>
      <w:sz w:val="22"/>
    </w:rPr>
  </w:style>
  <w:style w:type="paragraph" w:styleId="Listecontinue">
    <w:name w:val="List Continue"/>
    <w:basedOn w:val="Normal"/>
    <w:rsid w:val="00EA3ADB"/>
    <w:pPr>
      <w:spacing w:after="60"/>
      <w:ind w:left="284"/>
    </w:pPr>
    <w:rPr>
      <w:b/>
      <w:sz w:val="20"/>
      <w:szCs w:val="20"/>
    </w:rPr>
  </w:style>
  <w:style w:type="paragraph" w:styleId="Listecontinue2">
    <w:name w:val="List Continue 2"/>
    <w:basedOn w:val="Normal"/>
    <w:rsid w:val="00EA3ADB"/>
    <w:pPr>
      <w:spacing w:before="80" w:after="80"/>
      <w:ind w:left="397"/>
      <w:jc w:val="left"/>
    </w:pPr>
    <w:rPr>
      <w:sz w:val="18"/>
    </w:rPr>
  </w:style>
  <w:style w:type="paragraph" w:customStyle="1" w:styleId="retrait2">
    <w:name w:val="retrait 2"/>
    <w:basedOn w:val="Normal"/>
    <w:rsid w:val="00EA3ADB"/>
    <w:pPr>
      <w:numPr>
        <w:numId w:val="11"/>
      </w:numPr>
      <w:autoSpaceDE w:val="0"/>
      <w:autoSpaceDN w:val="0"/>
      <w:adjustRightInd w:val="0"/>
      <w:spacing w:after="120"/>
      <w:jc w:val="left"/>
    </w:pPr>
    <w:rPr>
      <w:rFonts w:cs="Arial"/>
      <w:szCs w:val="18"/>
    </w:rPr>
  </w:style>
  <w:style w:type="paragraph" w:styleId="Retraitcorpsdetexte">
    <w:name w:val="Body Text Indent"/>
    <w:basedOn w:val="Normal"/>
    <w:link w:val="RetraitcorpsdetexteCar"/>
    <w:rsid w:val="00EA3ADB"/>
    <w:pPr>
      <w:autoSpaceDE w:val="0"/>
      <w:autoSpaceDN w:val="0"/>
      <w:adjustRightInd w:val="0"/>
      <w:spacing w:after="120"/>
      <w:ind w:left="1134" w:hanging="141"/>
      <w:jc w:val="left"/>
    </w:pPr>
    <w:rPr>
      <w:szCs w:val="18"/>
    </w:rPr>
  </w:style>
  <w:style w:type="character" w:customStyle="1" w:styleId="RetraitcorpsdetexteCar">
    <w:name w:val="Retrait corps de texte Car"/>
    <w:link w:val="Retraitcorpsdetexte"/>
    <w:rsid w:val="00EA3ADB"/>
    <w:rPr>
      <w:rFonts w:ascii="Times New Roman" w:eastAsia="Times New Roman" w:hAnsi="Times New Roman"/>
      <w:sz w:val="22"/>
      <w:szCs w:val="18"/>
    </w:rPr>
  </w:style>
  <w:style w:type="paragraph" w:styleId="Sous-titre">
    <w:name w:val="Subtitle"/>
    <w:basedOn w:val="Normal"/>
    <w:link w:val="Sous-titreCar"/>
    <w:qFormat/>
    <w:rsid w:val="00AD1D0A"/>
    <w:pPr>
      <w:spacing w:before="120" w:after="120"/>
    </w:pPr>
    <w:rPr>
      <w:i/>
    </w:rPr>
  </w:style>
  <w:style w:type="character" w:customStyle="1" w:styleId="Sous-titreCar">
    <w:name w:val="Sous-titre Car"/>
    <w:link w:val="Sous-titre"/>
    <w:rsid w:val="00AD1D0A"/>
    <w:rPr>
      <w:rFonts w:ascii="Times New Roman" w:eastAsia="Times New Roman" w:hAnsi="Times New Roman"/>
      <w:i/>
      <w:sz w:val="22"/>
      <w:szCs w:val="24"/>
    </w:rPr>
  </w:style>
  <w:style w:type="paragraph" w:styleId="TM5">
    <w:name w:val="toc 5"/>
    <w:basedOn w:val="Normal"/>
    <w:next w:val="Normal"/>
    <w:autoRedefine/>
    <w:semiHidden/>
    <w:rsid w:val="00EA3ADB"/>
    <w:pPr>
      <w:ind w:left="880"/>
      <w:jc w:val="left"/>
    </w:pPr>
    <w:rPr>
      <w:szCs w:val="21"/>
    </w:rPr>
  </w:style>
  <w:style w:type="paragraph" w:styleId="TM6">
    <w:name w:val="toc 6"/>
    <w:basedOn w:val="Normal"/>
    <w:next w:val="Normal"/>
    <w:autoRedefine/>
    <w:semiHidden/>
    <w:rsid w:val="00EA3ADB"/>
    <w:pPr>
      <w:ind w:left="1100"/>
      <w:jc w:val="left"/>
    </w:pPr>
    <w:rPr>
      <w:szCs w:val="21"/>
    </w:rPr>
  </w:style>
  <w:style w:type="paragraph" w:styleId="TM7">
    <w:name w:val="toc 7"/>
    <w:basedOn w:val="Normal"/>
    <w:next w:val="Normal"/>
    <w:autoRedefine/>
    <w:semiHidden/>
    <w:rsid w:val="00EA3ADB"/>
    <w:pPr>
      <w:ind w:left="1320"/>
      <w:jc w:val="left"/>
    </w:pPr>
    <w:rPr>
      <w:szCs w:val="21"/>
    </w:rPr>
  </w:style>
  <w:style w:type="paragraph" w:styleId="TM8">
    <w:name w:val="toc 8"/>
    <w:basedOn w:val="Normal"/>
    <w:next w:val="Normal"/>
    <w:autoRedefine/>
    <w:semiHidden/>
    <w:rsid w:val="00EA3ADB"/>
    <w:pPr>
      <w:ind w:left="1540"/>
      <w:jc w:val="left"/>
    </w:pPr>
    <w:rPr>
      <w:szCs w:val="21"/>
    </w:rPr>
  </w:style>
  <w:style w:type="paragraph" w:styleId="TM9">
    <w:name w:val="toc 9"/>
    <w:basedOn w:val="Normal"/>
    <w:next w:val="Normal"/>
    <w:autoRedefine/>
    <w:semiHidden/>
    <w:rsid w:val="00EA3ADB"/>
    <w:pPr>
      <w:ind w:left="1760"/>
      <w:jc w:val="left"/>
    </w:pPr>
    <w:rPr>
      <w:szCs w:val="21"/>
    </w:rPr>
  </w:style>
  <w:style w:type="paragraph" w:customStyle="1" w:styleId="Corpsdetexte5">
    <w:name w:val="Corps de texte 5"/>
    <w:basedOn w:val="Corpsdetexte2"/>
    <w:rsid w:val="00EA3ADB"/>
    <w:rPr>
      <w:color w:val="339966"/>
      <w:sz w:val="36"/>
    </w:rPr>
  </w:style>
  <w:style w:type="paragraph" w:customStyle="1" w:styleId="listecontinue1">
    <w:name w:val="liste continue 1"/>
    <w:basedOn w:val="Listecontinue"/>
    <w:rsid w:val="00EA3ADB"/>
    <w:pPr>
      <w:spacing w:before="80" w:after="80"/>
    </w:pPr>
    <w:rPr>
      <w:b w:val="0"/>
    </w:rPr>
  </w:style>
  <w:style w:type="paragraph" w:customStyle="1" w:styleId="Retrait1">
    <w:name w:val="Retrait 1"/>
    <w:basedOn w:val="Normal"/>
    <w:rsid w:val="00EA3ADB"/>
    <w:pPr>
      <w:spacing w:before="240" w:after="120"/>
      <w:ind w:left="633" w:hanging="349"/>
      <w:jc w:val="left"/>
    </w:pPr>
    <w:rPr>
      <w:bCs/>
    </w:rPr>
  </w:style>
  <w:style w:type="paragraph" w:customStyle="1" w:styleId="retrait3">
    <w:name w:val="retrait 3"/>
    <w:basedOn w:val="retrait2"/>
    <w:rsid w:val="00EA3ADB"/>
    <w:pPr>
      <w:numPr>
        <w:numId w:val="13"/>
      </w:numPr>
      <w:tabs>
        <w:tab w:val="clear" w:pos="1353"/>
      </w:tabs>
      <w:ind w:left="1985"/>
    </w:pPr>
  </w:style>
  <w:style w:type="paragraph" w:customStyle="1" w:styleId="Retraitnum2">
    <w:name w:val="Retrait num2"/>
    <w:basedOn w:val="Retraitcorpsdetexte"/>
    <w:rsid w:val="00EA3ADB"/>
    <w:pPr>
      <w:numPr>
        <w:numId w:val="12"/>
      </w:numPr>
    </w:pPr>
  </w:style>
  <w:style w:type="paragraph" w:customStyle="1" w:styleId="centregras">
    <w:name w:val="centre gras"/>
    <w:basedOn w:val="Normal"/>
    <w:rsid w:val="00EA3ADB"/>
    <w:pPr>
      <w:suppressAutoHyphens/>
      <w:overflowPunct w:val="0"/>
      <w:autoSpaceDE w:val="0"/>
      <w:spacing w:before="20"/>
      <w:ind w:left="284" w:right="28" w:firstLine="17"/>
      <w:jc w:val="center"/>
    </w:pPr>
    <w:rPr>
      <w:rFonts w:ascii="Times New Roman Gras" w:hAnsi="Times New Roman Gras"/>
      <w:b/>
      <w:szCs w:val="20"/>
      <w:lang w:eastAsia="ar-SA"/>
    </w:rPr>
  </w:style>
  <w:style w:type="paragraph" w:styleId="Retraitcorpsdetexte3">
    <w:name w:val="Body Text Indent 3"/>
    <w:basedOn w:val="Normal"/>
    <w:link w:val="Retraitcorpsdetexte3Car"/>
    <w:rsid w:val="00EA3ADB"/>
    <w:pPr>
      <w:ind w:left="284" w:firstLine="567"/>
      <w:jc w:val="left"/>
    </w:pPr>
    <w:rPr>
      <w:rFonts w:ascii="Arial" w:hAnsi="Arial"/>
      <w:sz w:val="20"/>
      <w:szCs w:val="20"/>
    </w:rPr>
  </w:style>
  <w:style w:type="character" w:customStyle="1" w:styleId="Retraitcorpsdetexte3Car">
    <w:name w:val="Retrait corps de texte 3 Car"/>
    <w:link w:val="Retraitcorpsdetexte3"/>
    <w:rsid w:val="00EA3ADB"/>
    <w:rPr>
      <w:rFonts w:ascii="Arial" w:eastAsia="Times New Roman" w:hAnsi="Arial"/>
    </w:rPr>
  </w:style>
  <w:style w:type="paragraph" w:styleId="Signature">
    <w:name w:val="Signature"/>
    <w:basedOn w:val="Normal"/>
    <w:link w:val="SignatureCar"/>
    <w:rsid w:val="00EA3ADB"/>
    <w:pPr>
      <w:ind w:left="3969"/>
      <w:jc w:val="center"/>
    </w:pPr>
    <w:rPr>
      <w:szCs w:val="22"/>
    </w:rPr>
  </w:style>
  <w:style w:type="character" w:customStyle="1" w:styleId="SignatureCar">
    <w:name w:val="Signature Car"/>
    <w:link w:val="Signature"/>
    <w:rsid w:val="00EA3ADB"/>
    <w:rPr>
      <w:rFonts w:ascii="Times New Roman" w:eastAsia="Times New Roman" w:hAnsi="Times New Roman"/>
      <w:sz w:val="22"/>
      <w:szCs w:val="22"/>
    </w:rPr>
  </w:style>
  <w:style w:type="paragraph" w:styleId="Corpsdetexte3">
    <w:name w:val="Body Text 3"/>
    <w:basedOn w:val="Normal"/>
    <w:link w:val="Corpsdetexte3Car"/>
    <w:rsid w:val="00EA3ADB"/>
    <w:pPr>
      <w:widowControl w:val="0"/>
      <w:autoSpaceDE w:val="0"/>
      <w:autoSpaceDN w:val="0"/>
      <w:adjustRightInd w:val="0"/>
      <w:spacing w:after="120"/>
      <w:ind w:left="284"/>
      <w:jc w:val="left"/>
    </w:pPr>
    <w:rPr>
      <w:rFonts w:ascii="Arial" w:hAnsi="Arial"/>
      <w:sz w:val="16"/>
      <w:szCs w:val="16"/>
    </w:rPr>
  </w:style>
  <w:style w:type="character" w:customStyle="1" w:styleId="Corpsdetexte3Car">
    <w:name w:val="Corps de texte 3 Car"/>
    <w:link w:val="Corpsdetexte3"/>
    <w:rsid w:val="00EA3ADB"/>
    <w:rPr>
      <w:rFonts w:ascii="Arial" w:eastAsia="Times New Roman" w:hAnsi="Arial"/>
      <w:sz w:val="16"/>
      <w:szCs w:val="16"/>
    </w:rPr>
  </w:style>
  <w:style w:type="paragraph" w:customStyle="1" w:styleId="Corpsdetexte31">
    <w:name w:val="Corps de texte 31"/>
    <w:basedOn w:val="Normal"/>
    <w:rsid w:val="00EA3ADB"/>
    <w:pPr>
      <w:overflowPunct w:val="0"/>
      <w:autoSpaceDE w:val="0"/>
      <w:autoSpaceDN w:val="0"/>
      <w:adjustRightInd w:val="0"/>
      <w:ind w:left="284"/>
      <w:jc w:val="left"/>
      <w:textAlignment w:val="baseline"/>
    </w:pPr>
    <w:rPr>
      <w:rFonts w:ascii="Arial" w:hAnsi="Arial"/>
      <w:szCs w:val="20"/>
    </w:rPr>
  </w:style>
  <w:style w:type="paragraph" w:styleId="Normalcentr">
    <w:name w:val="Block Text"/>
    <w:basedOn w:val="Normal"/>
    <w:autoRedefine/>
    <w:rsid w:val="00EA3ADB"/>
    <w:pPr>
      <w:tabs>
        <w:tab w:val="left" w:pos="0"/>
      </w:tabs>
      <w:autoSpaceDE w:val="0"/>
      <w:autoSpaceDN w:val="0"/>
      <w:ind w:left="284" w:right="142"/>
      <w:jc w:val="left"/>
    </w:pPr>
    <w:rPr>
      <w:color w:val="000000"/>
      <w:szCs w:val="22"/>
    </w:rPr>
  </w:style>
  <w:style w:type="paragraph" w:styleId="Retraitcorpsdetexte2">
    <w:name w:val="Body Text Indent 2"/>
    <w:basedOn w:val="Normal"/>
    <w:link w:val="Retraitcorpsdetexte2Car"/>
    <w:rsid w:val="00EA3ADB"/>
    <w:pPr>
      <w:spacing w:after="120" w:line="480" w:lineRule="auto"/>
      <w:ind w:left="283"/>
      <w:jc w:val="left"/>
    </w:pPr>
  </w:style>
  <w:style w:type="character" w:customStyle="1" w:styleId="Retraitcorpsdetexte2Car">
    <w:name w:val="Retrait corps de texte 2 Car"/>
    <w:link w:val="Retraitcorpsdetexte2"/>
    <w:rsid w:val="00EA3ADB"/>
    <w:rPr>
      <w:rFonts w:ascii="Times New Roman" w:eastAsia="Times New Roman" w:hAnsi="Times New Roman"/>
      <w:sz w:val="22"/>
      <w:szCs w:val="24"/>
    </w:rPr>
  </w:style>
  <w:style w:type="paragraph" w:styleId="Notedebasdepage">
    <w:name w:val="footnote text"/>
    <w:basedOn w:val="Normal"/>
    <w:link w:val="NotedebasdepageCar"/>
    <w:rsid w:val="005344CD"/>
    <w:pPr>
      <w:spacing w:after="120"/>
    </w:pPr>
    <w:rPr>
      <w:rFonts w:ascii="Arial" w:hAnsi="Arial"/>
      <w:sz w:val="20"/>
      <w:szCs w:val="20"/>
    </w:rPr>
  </w:style>
  <w:style w:type="character" w:customStyle="1" w:styleId="NotedebasdepageCar">
    <w:name w:val="Note de bas de page Car"/>
    <w:link w:val="Notedebasdepage"/>
    <w:semiHidden/>
    <w:rsid w:val="005344CD"/>
    <w:rPr>
      <w:rFonts w:ascii="Arial" w:eastAsia="Times New Roman" w:hAnsi="Arial"/>
    </w:rPr>
  </w:style>
  <w:style w:type="paragraph" w:customStyle="1" w:styleId="RedaliaNormal">
    <w:name w:val="Redalia : Normal"/>
    <w:basedOn w:val="Normal"/>
    <w:rsid w:val="005344CD"/>
    <w:pPr>
      <w:keepNext/>
      <w:keepLines/>
      <w:overflowPunct w:val="0"/>
      <w:autoSpaceDE w:val="0"/>
      <w:autoSpaceDN w:val="0"/>
      <w:adjustRightInd w:val="0"/>
      <w:spacing w:before="40"/>
      <w:textAlignment w:val="baseline"/>
    </w:pPr>
    <w:rPr>
      <w:rFonts w:ascii="Verdana" w:hAnsi="Verdana"/>
      <w:b/>
      <w:szCs w:val="20"/>
    </w:rPr>
  </w:style>
  <w:style w:type="character" w:styleId="Appelnotedebasdep">
    <w:name w:val="footnote reference"/>
    <w:semiHidden/>
    <w:rsid w:val="002A2B4A"/>
    <w:rPr>
      <w:vertAlign w:val="superscript"/>
    </w:rPr>
  </w:style>
  <w:style w:type="paragraph" w:styleId="Paragraphedeliste">
    <w:name w:val="List Paragraph"/>
    <w:basedOn w:val="Normal"/>
    <w:uiPriority w:val="34"/>
    <w:qFormat/>
    <w:rsid w:val="004770E0"/>
    <w:pPr>
      <w:widowControl w:val="0"/>
      <w:autoSpaceDE w:val="0"/>
      <w:autoSpaceDN w:val="0"/>
      <w:ind w:left="720"/>
      <w:contextualSpacing/>
      <w:jc w:val="left"/>
    </w:pPr>
    <w:rPr>
      <w:rFonts w:ascii="Courier New" w:hAnsi="Courier New"/>
      <w:noProof/>
      <w:sz w:val="20"/>
      <w:lang w:val="en-US"/>
    </w:rPr>
  </w:style>
  <w:style w:type="paragraph" w:customStyle="1" w:styleId="Default">
    <w:name w:val="Default"/>
    <w:rsid w:val="004E702E"/>
    <w:pPr>
      <w:autoSpaceDE w:val="0"/>
      <w:autoSpaceDN w:val="0"/>
      <w:adjustRightInd w:val="0"/>
    </w:pPr>
    <w:rPr>
      <w:rFonts w:ascii="Times New Roman" w:eastAsia="Times New Roman" w:hAnsi="Times New Roman"/>
      <w:color w:val="000000"/>
      <w:sz w:val="24"/>
      <w:szCs w:val="24"/>
    </w:rPr>
  </w:style>
  <w:style w:type="paragraph" w:styleId="Sansinterligne">
    <w:name w:val="No Spacing"/>
    <w:uiPriority w:val="1"/>
    <w:qFormat/>
    <w:rsid w:val="00E7343E"/>
    <w:pPr>
      <w:jc w:val="both"/>
    </w:pPr>
    <w:rPr>
      <w:rFonts w:ascii="Times New Roman" w:eastAsia="Times New Roman" w:hAnsi="Times New Roman"/>
      <w:sz w:val="22"/>
      <w:szCs w:val="24"/>
    </w:rPr>
  </w:style>
  <w:style w:type="character" w:styleId="Marquedecommentaire">
    <w:name w:val="annotation reference"/>
    <w:basedOn w:val="Policepardfaut"/>
    <w:uiPriority w:val="99"/>
    <w:semiHidden/>
    <w:unhideWhenUsed/>
    <w:rsid w:val="007972EB"/>
    <w:rPr>
      <w:sz w:val="16"/>
      <w:szCs w:val="16"/>
    </w:rPr>
  </w:style>
  <w:style w:type="paragraph" w:styleId="Commentaire">
    <w:name w:val="annotation text"/>
    <w:basedOn w:val="Normal"/>
    <w:link w:val="CommentaireCar"/>
    <w:uiPriority w:val="99"/>
    <w:semiHidden/>
    <w:unhideWhenUsed/>
    <w:rsid w:val="007972EB"/>
    <w:rPr>
      <w:sz w:val="20"/>
      <w:szCs w:val="20"/>
    </w:rPr>
  </w:style>
  <w:style w:type="character" w:customStyle="1" w:styleId="CommentaireCar">
    <w:name w:val="Commentaire Car"/>
    <w:basedOn w:val="Policepardfaut"/>
    <w:link w:val="Commentaire"/>
    <w:uiPriority w:val="99"/>
    <w:semiHidden/>
    <w:rsid w:val="007972EB"/>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7972EB"/>
    <w:rPr>
      <w:b/>
      <w:bCs/>
    </w:rPr>
  </w:style>
  <w:style w:type="character" w:customStyle="1" w:styleId="ObjetducommentaireCar">
    <w:name w:val="Objet du commentaire Car"/>
    <w:basedOn w:val="CommentaireCar"/>
    <w:link w:val="Objetducommentaire"/>
    <w:uiPriority w:val="99"/>
    <w:semiHidden/>
    <w:rsid w:val="007972EB"/>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esid-metz.ach.fct@def.gouv.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219A08CCB9D247B295551C68C9AE38" ma:contentTypeVersion="0" ma:contentTypeDescription="Crée un document." ma:contentTypeScope="" ma:versionID="73fd4f9047155a86db6daf2bbbd3771b">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C409CE-FA9D-4970-B914-C82261E6A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447041A-AB45-487E-BC50-55DF9375A5A1}">
  <ds:schemaRefs>
    <ds:schemaRef ds:uri="http://schemas.microsoft.com/sharepoint/v3/contenttype/forms"/>
  </ds:schemaRefs>
</ds:datastoreItem>
</file>

<file path=customXml/itemProps3.xml><?xml version="1.0" encoding="utf-8"?>
<ds:datastoreItem xmlns:ds="http://schemas.openxmlformats.org/officeDocument/2006/customXml" ds:itemID="{EE02849C-7097-4754-B259-CB7E07856774}">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1945</Words>
  <Characters>10702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12622</CharactersWithSpaces>
  <SharedDoc>false</SharedDoc>
  <HLinks>
    <vt:vector size="6" baseType="variant">
      <vt:variant>
        <vt:i4>720944</vt:i4>
      </vt:variant>
      <vt:variant>
        <vt:i4>0</vt:i4>
      </vt:variant>
      <vt:variant>
        <vt:i4>0</vt:i4>
      </vt:variant>
      <vt:variant>
        <vt:i4>5</vt:i4>
      </vt:variant>
      <vt:variant>
        <vt:lpwstr>mailto:esid-metz.ach.fct@def.gouv.fr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IMI Jean-Etienne BESSET</dc:creator>
  <cp:keywords/>
  <cp:lastModifiedBy>TORAMAN Mehtap ADJ ADM PAL 2CL AE</cp:lastModifiedBy>
  <cp:revision>33</cp:revision>
  <cp:lastPrinted>2023-04-03T13:40:00Z</cp:lastPrinted>
  <dcterms:created xsi:type="dcterms:W3CDTF">2024-07-29T15:14:00Z</dcterms:created>
  <dcterms:modified xsi:type="dcterms:W3CDTF">2024-12-03T10:34:00Z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0x010100CE219A08CCB9D247B295551C68C9AE38</vt:lpwstr>
  </property>
</Properties>
</file>