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77777777" w:rsidR="00632595" w:rsidRPr="00235B80" w:rsidRDefault="001051F5">
      <w:pPr>
        <w:rPr>
          <w:rFonts w:ascii="AvenirNext LT Pro LightCn" w:hAnsi="AvenirNext LT Pro LightCn"/>
        </w:rPr>
      </w:pPr>
      <w:r w:rsidRPr="00235B80">
        <w:rPr>
          <w:rFonts w:ascii="AvenirNext LT Pro LightCn" w:hAnsi="AvenirNext LT Pro LightCn" w:cstheme="minorHAnsi"/>
          <w:b/>
          <w:noProof/>
          <w:color w:val="999999"/>
          <w:sz w:val="24"/>
          <w:szCs w:val="24"/>
          <w:lang w:eastAsia="fr-FR"/>
        </w:rPr>
        <w:drawing>
          <wp:anchor distT="0" distB="0" distL="114300" distR="114300" simplePos="0" relativeHeight="251659264" behindDoc="0" locked="0" layoutInCell="1" allowOverlap="1" wp14:anchorId="387D5182" wp14:editId="3AACCC8E">
            <wp:simplePos x="0" y="0"/>
            <wp:positionH relativeFrom="margin">
              <wp:align>left</wp:align>
            </wp:positionH>
            <wp:positionV relativeFrom="paragraph">
              <wp:posOffset>85090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235B80" w:rsidRDefault="00B3398C">
      <w:pPr>
        <w:rPr>
          <w:rFonts w:ascii="AvenirNext LT Pro LightCn" w:hAnsi="AvenirNext LT Pro LightCn"/>
        </w:rPr>
      </w:pPr>
    </w:p>
    <w:p w14:paraId="27EB898A" w14:textId="77777777" w:rsidR="00B3398C" w:rsidRPr="00235B80" w:rsidRDefault="00B3398C" w:rsidP="00B1466D">
      <w:pPr>
        <w:rPr>
          <w:rFonts w:ascii="AvenirNext LT Pro LightCn" w:hAnsi="AvenirNext LT Pro LightCn" w:cs="Arial"/>
          <w:sz w:val="36"/>
          <w:szCs w:val="36"/>
        </w:rPr>
      </w:pPr>
    </w:p>
    <w:p w14:paraId="12082902" w14:textId="77777777" w:rsidR="00042D7D" w:rsidRPr="00235B80" w:rsidRDefault="00042D7D" w:rsidP="00B1466D">
      <w:pPr>
        <w:rPr>
          <w:rFonts w:ascii="AvenirNext LT Pro LightCn" w:hAnsi="AvenirNext LT Pro LightCn" w:cs="Arial"/>
          <w:sz w:val="24"/>
          <w:szCs w:val="24"/>
        </w:rPr>
      </w:pPr>
    </w:p>
    <w:p w14:paraId="5E19FC34" w14:textId="77777777" w:rsidR="00D27E8D" w:rsidRPr="00235B80" w:rsidRDefault="00D27E8D" w:rsidP="00D27E8D">
      <w:pPr>
        <w:jc w:val="center"/>
        <w:rPr>
          <w:rFonts w:ascii="AvenirNext LT Pro LightCn" w:hAnsi="AvenirNext LT Pro LightCn"/>
          <w:sz w:val="24"/>
          <w:szCs w:val="24"/>
        </w:rPr>
      </w:pPr>
      <w:r w:rsidRPr="00235B80">
        <w:rPr>
          <w:rFonts w:ascii="AvenirNext LT Pro LightCn" w:hAnsi="AvenirNext LT Pro LightCn"/>
          <w:b/>
          <w:sz w:val="24"/>
          <w:szCs w:val="24"/>
        </w:rPr>
        <w:t>Pouvoir Adjudicateur</w:t>
      </w:r>
      <w:r w:rsidRPr="00235B80">
        <w:rPr>
          <w:rFonts w:ascii="AvenirNext LT Pro LightCn" w:hAnsi="AvenirNext LT Pro LightCn"/>
          <w:sz w:val="24"/>
          <w:szCs w:val="24"/>
        </w:rPr>
        <w:t xml:space="preserve"> : </w:t>
      </w:r>
    </w:p>
    <w:p w14:paraId="76B89792" w14:textId="14F9BBA1" w:rsidR="00101FB6" w:rsidRDefault="00D27E8D" w:rsidP="00101FB6">
      <w:pPr>
        <w:spacing w:before="0" w:after="0"/>
        <w:jc w:val="center"/>
        <w:rPr>
          <w:rFonts w:ascii="AvenirNext LT Pro LightCn" w:hAnsi="AvenirNext LT Pro LightCn"/>
          <w:sz w:val="24"/>
          <w:szCs w:val="24"/>
        </w:rPr>
      </w:pPr>
      <w:r w:rsidRPr="00235B80">
        <w:rPr>
          <w:rFonts w:ascii="AvenirNext LT Pro LightCn" w:hAnsi="AvenirNext LT Pro LightCn"/>
          <w:sz w:val="24"/>
          <w:szCs w:val="24"/>
        </w:rPr>
        <w:t>INRAE</w:t>
      </w:r>
      <w:r w:rsidR="00101FB6" w:rsidRPr="00101FB6">
        <w:t xml:space="preserve"> </w:t>
      </w:r>
      <w:r w:rsidR="00D464C2">
        <w:rPr>
          <w:rFonts w:ascii="AvenirNext LT Pro LightCn" w:hAnsi="AvenirNext LT Pro LightCn"/>
          <w:sz w:val="24"/>
          <w:szCs w:val="24"/>
        </w:rPr>
        <w:t>MICALIS</w:t>
      </w:r>
    </w:p>
    <w:p w14:paraId="068A47AD" w14:textId="77777777" w:rsidR="00D464C2" w:rsidRPr="00D464C2" w:rsidRDefault="00D464C2" w:rsidP="00D464C2">
      <w:pPr>
        <w:spacing w:before="0" w:after="0"/>
        <w:jc w:val="center"/>
        <w:rPr>
          <w:rFonts w:ascii="AvenirNext LT Pro LightCn" w:hAnsi="AvenirNext LT Pro LightCn"/>
          <w:sz w:val="24"/>
          <w:szCs w:val="24"/>
        </w:rPr>
      </w:pPr>
      <w:r w:rsidRPr="00D464C2">
        <w:rPr>
          <w:rFonts w:ascii="AvenirNext LT Pro LightCn" w:hAnsi="AvenirNext LT Pro LightCn"/>
          <w:sz w:val="24"/>
          <w:szCs w:val="24"/>
        </w:rPr>
        <w:t xml:space="preserve">Domaine de </w:t>
      </w:r>
      <w:proofErr w:type="spellStart"/>
      <w:r w:rsidRPr="00D464C2">
        <w:rPr>
          <w:rFonts w:ascii="AvenirNext LT Pro LightCn" w:hAnsi="AvenirNext LT Pro LightCn"/>
          <w:sz w:val="24"/>
          <w:szCs w:val="24"/>
        </w:rPr>
        <w:t>Vilvert</w:t>
      </w:r>
      <w:proofErr w:type="spellEnd"/>
    </w:p>
    <w:p w14:paraId="6E429DC8" w14:textId="01EC6C14" w:rsidR="00101FB6" w:rsidRDefault="00D464C2" w:rsidP="00D464C2">
      <w:pPr>
        <w:spacing w:before="0" w:after="0"/>
        <w:jc w:val="center"/>
        <w:rPr>
          <w:rFonts w:ascii="AvenirNext LT Pro LightCn" w:hAnsi="AvenirNext LT Pro LightCn"/>
          <w:sz w:val="24"/>
          <w:szCs w:val="24"/>
        </w:rPr>
      </w:pPr>
      <w:r w:rsidRPr="00D464C2">
        <w:rPr>
          <w:rFonts w:ascii="AvenirNext LT Pro LightCn" w:hAnsi="AvenirNext LT Pro LightCn"/>
          <w:sz w:val="24"/>
          <w:szCs w:val="24"/>
        </w:rPr>
        <w:t>78352 JOUY-EN-JOSAS Cedex</w:t>
      </w:r>
    </w:p>
    <w:p w14:paraId="0CBBD128" w14:textId="77777777" w:rsidR="00042D7D" w:rsidRPr="00235B80" w:rsidRDefault="00042D7D" w:rsidP="00B1466D">
      <w:pPr>
        <w:rPr>
          <w:rFonts w:ascii="AvenirNext LT Pro LightCn" w:hAnsi="AvenirNext LT Pro LightCn" w:cs="Arial"/>
          <w:sz w:val="36"/>
          <w:szCs w:val="36"/>
        </w:rPr>
      </w:pPr>
    </w:p>
    <w:p w14:paraId="1C53B21E" w14:textId="77777777" w:rsidR="00042D7D" w:rsidRPr="00235B80" w:rsidRDefault="00042D7D" w:rsidP="00B1466D">
      <w:pPr>
        <w:rPr>
          <w:rFonts w:ascii="AvenirNext LT Pro LightCn" w:hAnsi="AvenirNext LT Pro LightCn" w:cs="Arial"/>
          <w:sz w:val="36"/>
          <w:szCs w:val="36"/>
        </w:rPr>
      </w:pPr>
    </w:p>
    <w:p w14:paraId="51E4E06B" w14:textId="77777777" w:rsidR="00B3398C" w:rsidRPr="00235B80" w:rsidRDefault="00B3398C"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0DCBD876" w14:textId="77777777" w:rsidR="0092464C" w:rsidRPr="00235B80" w:rsidRDefault="003F4F9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sidRPr="00235B80">
        <w:rPr>
          <w:rFonts w:ascii="AvenirNext LT Pro LightCn" w:hAnsi="AvenirNext LT Pro LightCn" w:cs="Arial"/>
          <w:b/>
          <w:sz w:val="36"/>
          <w:szCs w:val="36"/>
        </w:rPr>
        <w:t>OBJET DU MARCHE :</w:t>
      </w:r>
    </w:p>
    <w:p w14:paraId="54825990" w14:textId="21B01E7F" w:rsidR="003F4F96" w:rsidRDefault="00101FB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sidRPr="00101FB6">
        <w:rPr>
          <w:rFonts w:ascii="AvenirNext LT Pro LightCn" w:hAnsi="AvenirNext LT Pro LightCn" w:cs="Arial"/>
          <w:b/>
          <w:sz w:val="36"/>
          <w:szCs w:val="36"/>
        </w:rPr>
        <w:t xml:space="preserve">Acquisition </w:t>
      </w:r>
      <w:r w:rsidR="002163FB">
        <w:rPr>
          <w:rFonts w:ascii="AvenirNext LT Pro LightCn" w:hAnsi="AvenirNext LT Pro LightCn" w:cs="Arial"/>
          <w:b/>
          <w:sz w:val="36"/>
          <w:szCs w:val="36"/>
        </w:rPr>
        <w:t xml:space="preserve">d’une enceinte anaérobie </w:t>
      </w:r>
    </w:p>
    <w:p w14:paraId="606B9CC2" w14:textId="77777777" w:rsidR="00101FB6" w:rsidRPr="00235B80" w:rsidRDefault="00101FB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p>
    <w:p w14:paraId="04F6FE4B" w14:textId="09D49370" w:rsidR="008D0FA7" w:rsidRPr="004F20F1" w:rsidRDefault="00D10FA0" w:rsidP="008D0FA7">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Pr>
          <w:rFonts w:ascii="AvenirNext LT Pro LightCn" w:hAnsi="AvenirNext LT Pro LightCn" w:cs="Arial"/>
          <w:b/>
          <w:sz w:val="36"/>
          <w:szCs w:val="36"/>
        </w:rPr>
        <w:t>MARCHÉ n°202</w:t>
      </w:r>
      <w:r w:rsidR="00FA6568">
        <w:rPr>
          <w:rFonts w:ascii="AvenirNext LT Pro LightCn" w:hAnsi="AvenirNext LT Pro LightCn" w:cs="Arial"/>
          <w:b/>
          <w:sz w:val="36"/>
          <w:szCs w:val="36"/>
        </w:rPr>
        <w:t>5</w:t>
      </w:r>
      <w:r>
        <w:rPr>
          <w:rFonts w:ascii="AvenirNext LT Pro LightCn" w:hAnsi="AvenirNext LT Pro LightCn" w:cs="Arial"/>
          <w:b/>
          <w:sz w:val="36"/>
          <w:szCs w:val="36"/>
        </w:rPr>
        <w:t>-</w:t>
      </w:r>
      <w:r w:rsidR="00621499">
        <w:rPr>
          <w:rFonts w:ascii="AvenirNext LT Pro LightCn" w:hAnsi="AvenirNext LT Pro LightCn" w:cs="Arial"/>
          <w:b/>
          <w:sz w:val="36"/>
          <w:szCs w:val="36"/>
        </w:rPr>
        <w:t>1</w:t>
      </w:r>
      <w:r w:rsidR="00D464C2">
        <w:rPr>
          <w:rFonts w:ascii="AvenirNext LT Pro LightCn" w:hAnsi="AvenirNext LT Pro LightCn" w:cs="Arial"/>
          <w:b/>
          <w:sz w:val="36"/>
          <w:szCs w:val="36"/>
        </w:rPr>
        <w:t>319</w:t>
      </w:r>
      <w:r w:rsidR="008D0FA7" w:rsidRPr="004F20F1">
        <w:rPr>
          <w:rFonts w:ascii="AvenirNext LT Pro LightCn" w:hAnsi="AvenirNext LT Pro LightCn" w:cs="Arial"/>
          <w:b/>
          <w:sz w:val="36"/>
          <w:szCs w:val="36"/>
        </w:rPr>
        <w:t>-</w:t>
      </w:r>
      <w:r w:rsidR="004F20F1" w:rsidRPr="004F20F1">
        <w:rPr>
          <w:rFonts w:ascii="AvenirNext LT Pro LightCn" w:hAnsi="AvenirNext LT Pro LightCn" w:cs="Arial"/>
          <w:b/>
          <w:sz w:val="36"/>
          <w:szCs w:val="36"/>
        </w:rPr>
        <w:t>……</w:t>
      </w:r>
    </w:p>
    <w:p w14:paraId="1109746D" w14:textId="77777777" w:rsidR="009F0C4E" w:rsidRPr="00235B80" w:rsidRDefault="009F0C4E"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32C44700" w14:textId="77777777" w:rsidR="00B3398C" w:rsidRPr="00235B80" w:rsidRDefault="00B3398C">
      <w:pPr>
        <w:widowControl w:val="0"/>
        <w:autoSpaceDE w:val="0"/>
        <w:autoSpaceDN w:val="0"/>
        <w:adjustRightInd w:val="0"/>
        <w:spacing w:before="14" w:line="240" w:lineRule="exact"/>
        <w:ind w:left="120"/>
        <w:rPr>
          <w:rFonts w:ascii="AvenirNext LT Pro LightCn" w:hAnsi="AvenirNext LT Pro LightCn"/>
          <w:b/>
          <w:bCs/>
        </w:rPr>
      </w:pPr>
    </w:p>
    <w:p w14:paraId="2EE496D4" w14:textId="77777777" w:rsidR="00B3398C" w:rsidRPr="00235B80" w:rsidRDefault="00B3398C" w:rsidP="00091F18">
      <w:pPr>
        <w:widowControl w:val="0"/>
        <w:autoSpaceDE w:val="0"/>
        <w:autoSpaceDN w:val="0"/>
        <w:adjustRightInd w:val="0"/>
        <w:spacing w:before="14" w:line="240" w:lineRule="exact"/>
        <w:rPr>
          <w:rFonts w:ascii="AvenirNext LT Pro LightCn" w:hAnsi="AvenirNext LT Pro LightCn"/>
          <w:b/>
          <w:bCs/>
        </w:rPr>
      </w:pPr>
    </w:p>
    <w:p w14:paraId="15A0745C" w14:textId="77777777" w:rsidR="00042D7D" w:rsidRPr="00235B80" w:rsidRDefault="00042D7D" w:rsidP="00091F18">
      <w:pPr>
        <w:widowControl w:val="0"/>
        <w:autoSpaceDE w:val="0"/>
        <w:autoSpaceDN w:val="0"/>
        <w:adjustRightInd w:val="0"/>
        <w:spacing w:before="14" w:after="0" w:line="240" w:lineRule="exact"/>
        <w:jc w:val="center"/>
        <w:rPr>
          <w:rFonts w:ascii="AvenirNext LT Pro LightCn" w:eastAsia="Times New Roman" w:hAnsi="AvenirNext LT Pro LightCn" w:cstheme="minorHAnsi"/>
          <w:bCs/>
          <w:sz w:val="24"/>
          <w:szCs w:val="24"/>
          <w:lang w:eastAsia="fr-FR"/>
        </w:rPr>
      </w:pPr>
    </w:p>
    <w:p w14:paraId="63FF7335" w14:textId="77777777" w:rsidR="004C1A2F" w:rsidRPr="00BC2BFF" w:rsidRDefault="004C1A2F" w:rsidP="004C1A2F">
      <w:pPr>
        <w:widowControl w:val="0"/>
        <w:autoSpaceDE w:val="0"/>
        <w:autoSpaceDN w:val="0"/>
        <w:adjustRightInd w:val="0"/>
        <w:spacing w:before="14" w:line="240" w:lineRule="exact"/>
        <w:jc w:val="center"/>
        <w:rPr>
          <w:b/>
          <w:bCs/>
          <w:sz w:val="28"/>
          <w:szCs w:val="28"/>
        </w:rPr>
      </w:pPr>
      <w:r w:rsidRPr="00BC2BFF">
        <w:rPr>
          <w:b/>
          <w:bCs/>
          <w:sz w:val="28"/>
          <w:szCs w:val="28"/>
        </w:rPr>
        <w:t>Marché à procédure adaptée</w:t>
      </w:r>
    </w:p>
    <w:p w14:paraId="161DF08A" w14:textId="59F396AA" w:rsidR="00B3398C" w:rsidRPr="00235B80" w:rsidRDefault="004C1A2F" w:rsidP="004C1A2F">
      <w:pPr>
        <w:widowControl w:val="0"/>
        <w:autoSpaceDE w:val="0"/>
        <w:autoSpaceDN w:val="0"/>
        <w:adjustRightInd w:val="0"/>
        <w:spacing w:before="14" w:line="240" w:lineRule="exact"/>
        <w:jc w:val="center"/>
        <w:rPr>
          <w:rFonts w:ascii="AvenirNext LT Pro LightCn" w:hAnsi="AvenirNext LT Pro LightCn"/>
          <w:b/>
          <w:bCs/>
          <w:sz w:val="28"/>
          <w:szCs w:val="28"/>
        </w:rPr>
      </w:pPr>
      <w:r w:rsidRPr="00BC2BFF">
        <w:rPr>
          <w:b/>
          <w:bCs/>
          <w:sz w:val="28"/>
          <w:szCs w:val="28"/>
        </w:rPr>
        <w:t xml:space="preserve">Articles R2123-1 à R2123-8 du </w:t>
      </w:r>
      <w:r>
        <w:rPr>
          <w:b/>
          <w:bCs/>
          <w:sz w:val="28"/>
          <w:szCs w:val="28"/>
        </w:rPr>
        <w:t>c</w:t>
      </w:r>
      <w:r w:rsidRPr="00BC2BFF">
        <w:rPr>
          <w:b/>
          <w:bCs/>
          <w:sz w:val="28"/>
          <w:szCs w:val="28"/>
        </w:rPr>
        <w:t xml:space="preserve">ode de la </w:t>
      </w:r>
      <w:r>
        <w:rPr>
          <w:b/>
          <w:bCs/>
          <w:sz w:val="28"/>
          <w:szCs w:val="28"/>
        </w:rPr>
        <w:t>c</w:t>
      </w:r>
      <w:r w:rsidRPr="00BC2BFF">
        <w:rPr>
          <w:b/>
          <w:bCs/>
          <w:sz w:val="28"/>
          <w:szCs w:val="28"/>
        </w:rPr>
        <w:t xml:space="preserve">ommande </w:t>
      </w:r>
      <w:r>
        <w:rPr>
          <w:b/>
          <w:bCs/>
          <w:sz w:val="28"/>
          <w:szCs w:val="28"/>
        </w:rPr>
        <w:t>p</w:t>
      </w:r>
      <w:r w:rsidRPr="00BC2BFF">
        <w:rPr>
          <w:b/>
          <w:bCs/>
          <w:sz w:val="28"/>
          <w:szCs w:val="28"/>
        </w:rPr>
        <w:t>ublique</w:t>
      </w:r>
    </w:p>
    <w:p w14:paraId="3A4292A4" w14:textId="55FEAD34" w:rsidR="00962958" w:rsidRPr="00235B80" w:rsidRDefault="00962958" w:rsidP="008630D8">
      <w:pPr>
        <w:rPr>
          <w:rFonts w:ascii="AvenirNext LT Pro LightCn" w:hAnsi="AvenirNext LT Pro LightCn"/>
        </w:rPr>
      </w:pPr>
    </w:p>
    <w:p w14:paraId="26479855" w14:textId="77777777" w:rsidR="00091F18" w:rsidRPr="00235B80" w:rsidRDefault="00091F18" w:rsidP="008630D8">
      <w:pPr>
        <w:rPr>
          <w:rFonts w:ascii="AvenirNext LT Pro LightCn" w:hAnsi="AvenirNext LT Pro LightCn"/>
        </w:rPr>
      </w:pPr>
    </w:p>
    <w:p w14:paraId="2C34CBFF" w14:textId="1FB6D716" w:rsidR="00091F18" w:rsidRPr="00235B80" w:rsidRDefault="00091F18">
      <w:pPr>
        <w:spacing w:before="0" w:after="0"/>
        <w:jc w:val="left"/>
        <w:rPr>
          <w:rFonts w:ascii="AvenirNext LT Pro LightCn" w:hAnsi="AvenirNext LT Pro LightCn"/>
          <w:b/>
        </w:rPr>
      </w:pPr>
      <w:r w:rsidRPr="00235B80">
        <w:rPr>
          <w:rFonts w:ascii="AvenirNext LT Pro LightCn" w:hAnsi="AvenirNext LT Pro LightCn"/>
          <w:b/>
        </w:rPr>
        <w:br w:type="page"/>
      </w:r>
    </w:p>
    <w:p w14:paraId="446618AB" w14:textId="77777777" w:rsidR="00D74AB2" w:rsidRPr="00235B80" w:rsidRDefault="00D74AB2" w:rsidP="008630D8">
      <w:pPr>
        <w:rPr>
          <w:rFonts w:ascii="AvenirNext LT Pro LightCn" w:hAnsi="AvenirNext LT Pro LightCn"/>
          <w:b/>
        </w:rPr>
      </w:pPr>
    </w:p>
    <w:p w14:paraId="6B3D3610" w14:textId="77777777" w:rsidR="00D74AB2" w:rsidRPr="00235B80" w:rsidRDefault="00D74AB2" w:rsidP="008630D8">
      <w:pPr>
        <w:rPr>
          <w:rFonts w:ascii="AvenirNext LT Pro LightCn" w:hAnsi="AvenirNext LT Pro LightCn"/>
          <w:b/>
        </w:rPr>
      </w:pPr>
    </w:p>
    <w:p w14:paraId="1FB6B5F6" w14:textId="77777777" w:rsidR="00D74AB2" w:rsidRPr="00235B80" w:rsidRDefault="00D74AB2" w:rsidP="008630D8">
      <w:pPr>
        <w:rPr>
          <w:rFonts w:ascii="AvenirNext LT Pro LightCn" w:hAnsi="AvenirNext LT Pro LightCn"/>
          <w:b/>
        </w:rPr>
      </w:pPr>
    </w:p>
    <w:p w14:paraId="27006908" w14:textId="49AD7D8F" w:rsidR="00B3398C" w:rsidRPr="00235B80" w:rsidRDefault="00B3398C" w:rsidP="008630D8">
      <w:pPr>
        <w:rPr>
          <w:rFonts w:ascii="AvenirNext LT Pro LightCn" w:hAnsi="AvenirNext LT Pro LightCn"/>
          <w:b/>
          <w:bCs/>
        </w:rPr>
      </w:pPr>
      <w:r w:rsidRPr="00235B80">
        <w:rPr>
          <w:rFonts w:ascii="AvenirNext LT Pro LightCn" w:hAnsi="AvenirNext LT Pro LightCn"/>
          <w:b/>
        </w:rPr>
        <w:t>Le Titulaire</w:t>
      </w:r>
    </w:p>
    <w:p w14:paraId="55CA2E5F"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Je soussigné (nom, prénoms) : </w:t>
      </w:r>
      <w:r w:rsidR="00260443" w:rsidRPr="00235B80">
        <w:rPr>
          <w:rFonts w:ascii="AvenirNext LT Pro LightCn" w:hAnsi="AvenirNext LT Pro LightCn"/>
        </w:rPr>
        <w:t>………………</w:t>
      </w:r>
      <w:r w:rsidR="00962958" w:rsidRPr="00235B80">
        <w:rPr>
          <w:rFonts w:ascii="AvenirNext LT Pro LightCn" w:hAnsi="AvenirNext LT Pro LightCn"/>
        </w:rPr>
        <w:t>………………………………………………………………………</w:t>
      </w:r>
      <w:r w:rsidR="00260443" w:rsidRPr="00235B80">
        <w:rPr>
          <w:rFonts w:ascii="AvenirNext LT Pro LightCn" w:hAnsi="AvenirNext LT Pro LightCn"/>
        </w:rPr>
        <w:t>.</w:t>
      </w:r>
    </w:p>
    <w:p w14:paraId="4861E3E1"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Agissant pour le compte de : </w:t>
      </w:r>
      <w:r w:rsidR="00260443" w:rsidRPr="00235B80">
        <w:rPr>
          <w:rFonts w:ascii="AvenirNext LT Pro LightCn" w:hAnsi="AvenirNext LT Pro LightCn"/>
        </w:rPr>
        <w:t>……………………</w:t>
      </w:r>
      <w:r w:rsidR="00962958" w:rsidRPr="00235B80">
        <w:rPr>
          <w:rFonts w:ascii="AvenirNext LT Pro LightCn" w:hAnsi="AvenirNext LT Pro LightCn"/>
        </w:rPr>
        <w:t>…………………………………………………………………….</w:t>
      </w:r>
    </w:p>
    <w:p w14:paraId="6E7001C2"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Forme juridique : </w:t>
      </w:r>
      <w:r w:rsidR="00260443" w:rsidRPr="00235B80">
        <w:rPr>
          <w:rFonts w:ascii="AvenirNext LT Pro LightCn" w:hAnsi="AvenirNext LT Pro LightCn"/>
        </w:rPr>
        <w:t>…………………………………</w:t>
      </w:r>
      <w:r w:rsidR="00962958" w:rsidRPr="00235B80">
        <w:rPr>
          <w:rFonts w:ascii="AvenirNext LT Pro LightCn" w:hAnsi="AvenirNext LT Pro LightCn"/>
        </w:rPr>
        <w:t>…………………………………………………………………...</w:t>
      </w:r>
    </w:p>
    <w:p w14:paraId="5A005334"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Capital social : </w:t>
      </w:r>
      <w:r w:rsidR="00260443" w:rsidRPr="00235B80">
        <w:rPr>
          <w:rFonts w:ascii="AvenirNext LT Pro LightCn" w:hAnsi="AvenirNext LT Pro LightCn"/>
        </w:rPr>
        <w:t>……………………………………</w:t>
      </w:r>
      <w:r w:rsidR="00962958" w:rsidRPr="00235B80">
        <w:rPr>
          <w:rFonts w:ascii="AvenirNext LT Pro LightCn" w:hAnsi="AvenirNext LT Pro LightCn"/>
        </w:rPr>
        <w:t>……………………………………………………………………</w:t>
      </w:r>
    </w:p>
    <w:p w14:paraId="5984E91A"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Adresse du siège social : </w:t>
      </w:r>
      <w:r w:rsidR="00260443" w:rsidRPr="00235B80">
        <w:rPr>
          <w:rFonts w:ascii="AvenirNext LT Pro LightCn" w:hAnsi="AvenirNext LT Pro LightCn"/>
        </w:rPr>
        <w:t>………………………</w:t>
      </w:r>
      <w:r w:rsidR="00962958" w:rsidRPr="00235B80">
        <w:rPr>
          <w:rFonts w:ascii="AvenirNext LT Pro LightCn" w:hAnsi="AvenirNext LT Pro LightCn"/>
        </w:rPr>
        <w:t>……………………………………………………………………….</w:t>
      </w:r>
    </w:p>
    <w:p w14:paraId="5AEF63E9"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Tél. : </w:t>
      </w:r>
      <w:r w:rsidR="00260443" w:rsidRPr="00235B80">
        <w:rPr>
          <w:rFonts w:ascii="AvenirNext LT Pro LightCn" w:hAnsi="AvenirNext LT Pro LightCn"/>
        </w:rPr>
        <w:t>………………………</w:t>
      </w:r>
      <w:r w:rsidR="00962958" w:rsidRPr="00235B80">
        <w:rPr>
          <w:rFonts w:ascii="AvenirNext LT Pro LightCn" w:hAnsi="AvenirNext LT Pro LightCn"/>
        </w:rPr>
        <w:t>……………………………………………………………………………………</w:t>
      </w:r>
      <w:proofErr w:type="gramStart"/>
      <w:r w:rsidR="00962958" w:rsidRPr="00235B80">
        <w:rPr>
          <w:rFonts w:ascii="AvenirNext LT Pro LightCn" w:hAnsi="AvenirNext LT Pro LightCn"/>
        </w:rPr>
        <w:t>…….</w:t>
      </w:r>
      <w:proofErr w:type="gramEnd"/>
      <w:r w:rsidR="00962958" w:rsidRPr="00235B80">
        <w:rPr>
          <w:rFonts w:ascii="AvenirNext LT Pro LightCn" w:hAnsi="AvenirNext LT Pro LightCn"/>
        </w:rPr>
        <w:t>.</w:t>
      </w:r>
    </w:p>
    <w:p w14:paraId="2CD8B6D7" w14:textId="77777777" w:rsidR="00B3398C" w:rsidRPr="00235B80" w:rsidRDefault="00B3398C" w:rsidP="008630D8">
      <w:pPr>
        <w:rPr>
          <w:rFonts w:ascii="AvenirNext LT Pro LightCn" w:hAnsi="AvenirNext LT Pro LightCn"/>
          <w:b/>
        </w:rPr>
      </w:pPr>
      <w:r w:rsidRPr="00235B80">
        <w:rPr>
          <w:rFonts w:ascii="AvenirNext LT Pro LightCn" w:hAnsi="AvenirNext LT Pro LightCn"/>
          <w:b/>
        </w:rPr>
        <w:t>Immatriculation à l’INSEE</w:t>
      </w:r>
    </w:p>
    <w:p w14:paraId="10EB1DBD"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n</w:t>
      </w:r>
      <w:proofErr w:type="gramEnd"/>
      <w:r w:rsidRPr="00235B80">
        <w:rPr>
          <w:rFonts w:ascii="AvenirNext LT Pro LightCn" w:hAnsi="AvenirNext LT Pro LightCn"/>
        </w:rPr>
        <w:t xml:space="preserve">° d’identité d’établissement (SIRET) : </w:t>
      </w:r>
      <w:r w:rsidR="00260443" w:rsidRPr="00235B80">
        <w:rPr>
          <w:rFonts w:ascii="AvenirNext LT Pro LightCn" w:hAnsi="AvenirNext LT Pro LightCn"/>
        </w:rPr>
        <w:t>……………………………………………</w:t>
      </w:r>
      <w:r w:rsidR="00962958" w:rsidRPr="00235B80">
        <w:rPr>
          <w:rFonts w:ascii="AvenirNext LT Pro LightCn" w:hAnsi="AvenirNext LT Pro LightCn"/>
        </w:rPr>
        <w:t>……………………………………</w:t>
      </w:r>
    </w:p>
    <w:p w14:paraId="26E0A804"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code</w:t>
      </w:r>
      <w:proofErr w:type="gramEnd"/>
      <w:r w:rsidRPr="00235B80">
        <w:rPr>
          <w:rFonts w:ascii="AvenirNext LT Pro LightCn" w:hAnsi="AvenirNext LT Pro LightCn"/>
        </w:rPr>
        <w:t xml:space="preserve"> d’activité économique principale (APE) : </w:t>
      </w:r>
      <w:r w:rsidR="00260443" w:rsidRPr="00235B80">
        <w:rPr>
          <w:rFonts w:ascii="AvenirNext LT Pro LightCn" w:hAnsi="AvenirNext LT Pro LightCn"/>
        </w:rPr>
        <w:t>…………………………………</w:t>
      </w:r>
      <w:r w:rsidR="00962958" w:rsidRPr="00235B80">
        <w:rPr>
          <w:rFonts w:ascii="AvenirNext LT Pro LightCn" w:hAnsi="AvenirNext LT Pro LightCn"/>
        </w:rPr>
        <w:t>………………………………………</w:t>
      </w:r>
    </w:p>
    <w:p w14:paraId="139A5874"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n</w:t>
      </w:r>
      <w:proofErr w:type="gramEnd"/>
      <w:r w:rsidRPr="00235B80">
        <w:rPr>
          <w:rFonts w:ascii="AvenirNext LT Pro LightCn" w:hAnsi="AvenirNext LT Pro LightCn"/>
        </w:rPr>
        <w:t xml:space="preserve">° d’inscription au registre du commerce de : RCS : </w:t>
      </w:r>
      <w:r w:rsidR="00260443" w:rsidRPr="00235B80">
        <w:rPr>
          <w:rFonts w:ascii="AvenirNext LT Pro LightCn" w:hAnsi="AvenirNext LT Pro LightCn"/>
        </w:rPr>
        <w:t>……………………………</w:t>
      </w:r>
      <w:r w:rsidR="00962958" w:rsidRPr="00235B80">
        <w:rPr>
          <w:rFonts w:ascii="AvenirNext LT Pro LightCn" w:hAnsi="AvenirNext LT Pro LightCn"/>
        </w:rPr>
        <w:t>………………………………………</w:t>
      </w:r>
    </w:p>
    <w:p w14:paraId="23401A0E" w14:textId="77777777" w:rsidR="00796DA1" w:rsidRPr="00235B80" w:rsidRDefault="00796DA1" w:rsidP="008630D8">
      <w:pPr>
        <w:rPr>
          <w:rFonts w:ascii="AvenirNext LT Pro LightCn" w:hAnsi="AvenirNext LT Pro LightCn"/>
        </w:rPr>
      </w:pPr>
    </w:p>
    <w:p w14:paraId="6D34629A" w14:textId="77777777" w:rsidR="00B3398C" w:rsidRPr="00235B80" w:rsidRDefault="00796DA1" w:rsidP="008630D8">
      <w:pPr>
        <w:rPr>
          <w:rFonts w:ascii="AvenirNext LT Pro LightCn" w:hAnsi="AvenirNext LT Pro LightCn"/>
        </w:rPr>
      </w:pPr>
      <w:r w:rsidRPr="00235B80">
        <w:rPr>
          <w:rFonts w:ascii="AvenirNext LT Pro LightCn" w:hAnsi="AvenirNext LT Pro LightCn"/>
        </w:rPr>
        <w:t>A</w:t>
      </w:r>
      <w:r w:rsidR="00B3398C" w:rsidRPr="00235B80">
        <w:rPr>
          <w:rFonts w:ascii="AvenirNext LT Pro LightCn" w:hAnsi="AvenirNext LT Pro LightCn"/>
        </w:rPr>
        <w:t>près avoir pris connaissance des dispositions du présent document, des documents qui y sont mentionnés et après avoir satisfait aux obligations fiscales et sociales en vigueur,</w:t>
      </w:r>
    </w:p>
    <w:p w14:paraId="0DB78DC8" w14:textId="6B97BCE2" w:rsidR="00B3398C" w:rsidRDefault="00796DA1" w:rsidP="008630D8">
      <w:pPr>
        <w:rPr>
          <w:rFonts w:ascii="AvenirNext LT Pro LightCn" w:hAnsi="AvenirNext LT Pro LightCn"/>
        </w:rPr>
      </w:pPr>
      <w:r w:rsidRPr="00235B80">
        <w:rPr>
          <w:rFonts w:ascii="AvenirNext LT Pro LightCn" w:hAnsi="AvenirNext LT Pro LightCn"/>
        </w:rPr>
        <w:t>M</w:t>
      </w:r>
      <w:r w:rsidR="00B3398C" w:rsidRPr="00235B80">
        <w:rPr>
          <w:rFonts w:ascii="AvenirNext LT Pro LightCn" w:hAnsi="AvenirNext LT Pro LightCn"/>
        </w:rPr>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rsidRPr="00235B80">
        <w:rPr>
          <w:rFonts w:ascii="AvenirNext LT Pro LightCn" w:hAnsi="AvenirNext LT Pro LightCn"/>
        </w:rPr>
        <w:t>c</w:t>
      </w:r>
      <w:r w:rsidR="00B3398C" w:rsidRPr="00235B80">
        <w:rPr>
          <w:rFonts w:ascii="AvenirNext LT Pro LightCn" w:hAnsi="AvenirNext LT Pro LightCn"/>
        </w:rPr>
        <w:t xml:space="preserve">ahier des </w:t>
      </w:r>
      <w:r w:rsidR="00065251" w:rsidRPr="00235B80">
        <w:rPr>
          <w:rFonts w:ascii="AvenirNext LT Pro LightCn" w:hAnsi="AvenirNext LT Pro LightCn"/>
        </w:rPr>
        <w:t>c</w:t>
      </w:r>
      <w:r w:rsidR="00B3398C" w:rsidRPr="00235B80">
        <w:rPr>
          <w:rFonts w:ascii="AvenirNext LT Pro LightCn" w:hAnsi="AvenirNext LT Pro LightCn"/>
        </w:rPr>
        <w:t xml:space="preserve">lauses </w:t>
      </w:r>
      <w:r w:rsidR="00065251" w:rsidRPr="00235B80">
        <w:rPr>
          <w:rFonts w:ascii="AvenirNext LT Pro LightCn" w:hAnsi="AvenirNext LT Pro LightCn"/>
        </w:rPr>
        <w:t>p</w:t>
      </w:r>
      <w:r w:rsidR="00B3398C" w:rsidRPr="00235B80">
        <w:rPr>
          <w:rFonts w:ascii="AvenirNext LT Pro LightCn" w:hAnsi="AvenirNext LT Pro LightCn"/>
        </w:rPr>
        <w:t>articulières.</w:t>
      </w:r>
    </w:p>
    <w:p w14:paraId="12987B9F" w14:textId="4C89AB00" w:rsidR="00D464C2" w:rsidRPr="00D464C2" w:rsidRDefault="00D464C2" w:rsidP="00D464C2">
      <w:r w:rsidRPr="00D464C2">
        <w:t xml:space="preserve">L’offre, ainsi présentée ne me lie toutefois que si son acceptation m’est notifiée dans le délai de 90 jours à compter de la date limite de remise des plis ou de la date de signature de l’offre finale s’il y a négociation.  </w:t>
      </w:r>
    </w:p>
    <w:p w14:paraId="3736292E" w14:textId="77777777" w:rsidR="00D464C2" w:rsidRPr="00235B80" w:rsidRDefault="00D464C2" w:rsidP="008630D8">
      <w:pPr>
        <w:rPr>
          <w:rFonts w:ascii="AvenirNext LT Pro LightCn" w:hAnsi="AvenirNext LT Pro LightCn"/>
        </w:rPr>
      </w:pPr>
    </w:p>
    <w:p w14:paraId="42457CFB" w14:textId="77777777" w:rsidR="00091F18" w:rsidRPr="00235B80" w:rsidRDefault="00091F18" w:rsidP="008630D8">
      <w:pPr>
        <w:rPr>
          <w:rFonts w:ascii="AvenirNext LT Pro LightCn" w:hAnsi="AvenirNext LT Pro LightCn" w:cs="Arial"/>
          <w:b/>
        </w:rPr>
      </w:pPr>
    </w:p>
    <w:p w14:paraId="523005F8" w14:textId="60A8AEC4" w:rsidR="00B3398C" w:rsidRPr="00235B80" w:rsidRDefault="00B3398C" w:rsidP="008630D8">
      <w:pPr>
        <w:rPr>
          <w:rFonts w:ascii="AvenirNext LT Pro LightCn" w:hAnsi="AvenirNext LT Pro LightCn" w:cs="Arial"/>
          <w:b/>
        </w:rPr>
      </w:pPr>
      <w:r w:rsidRPr="00235B80">
        <w:rPr>
          <w:rFonts w:ascii="AvenirNext LT Pro LightCn" w:hAnsi="AvenirNext LT Pro LightCn" w:cs="Arial"/>
          <w:b/>
        </w:rPr>
        <w:t>Fait à ………………… le ……………</w:t>
      </w:r>
      <w:proofErr w:type="gramStart"/>
      <w:r w:rsidRPr="00235B80">
        <w:rPr>
          <w:rFonts w:ascii="AvenirNext LT Pro LightCn" w:hAnsi="AvenirNext LT Pro LightCn" w:cs="Arial"/>
          <w:b/>
        </w:rPr>
        <w:t>…….</w:t>
      </w:r>
      <w:proofErr w:type="gramEnd"/>
      <w:r w:rsidRPr="00235B80">
        <w:rPr>
          <w:rFonts w:ascii="AvenirNext LT Pro LightCn" w:hAnsi="AvenirNext LT Pro LightCn" w:cs="Arial"/>
          <w:b/>
        </w:rPr>
        <w:t>.</w:t>
      </w:r>
      <w:r w:rsidRPr="00235B80">
        <w:rPr>
          <w:rStyle w:val="Appelnotedebasdep"/>
          <w:rFonts w:ascii="AvenirNext LT Pro LightCn" w:hAnsi="AvenirNext LT Pro LightCn" w:cs="Arial"/>
          <w:b/>
          <w:color w:val="000000"/>
        </w:rPr>
        <w:footnoteReference w:id="1"/>
      </w:r>
    </w:p>
    <w:p w14:paraId="376A99D2" w14:textId="77777777" w:rsidR="00D54C9C" w:rsidRPr="00235B80" w:rsidRDefault="00D54C9C" w:rsidP="008630D8">
      <w:pPr>
        <w:rPr>
          <w:rFonts w:ascii="AvenirNext LT Pro LightCn" w:hAnsi="AvenirNext LT Pro LightCn"/>
        </w:rPr>
      </w:pPr>
    </w:p>
    <w:p w14:paraId="79EE5F5C" w14:textId="77777777" w:rsidR="00D54C9C" w:rsidRPr="00235B80" w:rsidRDefault="00D54C9C" w:rsidP="008630D8">
      <w:pPr>
        <w:rPr>
          <w:rFonts w:ascii="AvenirNext LT Pro LightCn" w:hAnsi="AvenirNext LT Pro LightCn"/>
        </w:rPr>
      </w:pPr>
    </w:p>
    <w:p w14:paraId="2DA9BFDA" w14:textId="77777777" w:rsidR="00D54C9C" w:rsidRPr="00235B80" w:rsidRDefault="00D54C9C" w:rsidP="008630D8">
      <w:pPr>
        <w:rPr>
          <w:rFonts w:ascii="AvenirNext LT Pro LightCn" w:hAnsi="AvenirNext LT Pro LightCn"/>
        </w:rPr>
      </w:pPr>
    </w:p>
    <w:p w14:paraId="1761EA37" w14:textId="4177D817" w:rsidR="00E37210" w:rsidRPr="00235B80" w:rsidRDefault="00E37210" w:rsidP="008630D8">
      <w:pPr>
        <w:rPr>
          <w:rFonts w:ascii="AvenirNext LT Pro LightCn" w:hAnsi="AvenirNext LT Pro LightCn"/>
        </w:rPr>
      </w:pPr>
      <w:r w:rsidRPr="00235B80">
        <w:rPr>
          <w:rFonts w:ascii="AvenirNext LT Pro LightCn" w:hAnsi="AvenirNext LT Pro LightCn"/>
        </w:rPr>
        <w:t>Le titulaire</w:t>
      </w:r>
      <w:r w:rsidRPr="00235B80">
        <w:rPr>
          <w:rStyle w:val="Appelnotedebasdep"/>
          <w:rFonts w:ascii="AvenirNext LT Pro LightCn" w:hAnsi="AvenirNext LT Pro LightCn" w:cs="Arial"/>
        </w:rPr>
        <w:footnoteReference w:id="2"/>
      </w:r>
    </w:p>
    <w:p w14:paraId="226301C5" w14:textId="77777777" w:rsidR="00E37210" w:rsidRPr="00235B80" w:rsidRDefault="00962958" w:rsidP="008630D8">
      <w:pPr>
        <w:rPr>
          <w:rFonts w:ascii="AvenirNext LT Pro LightCn" w:hAnsi="AvenirNext LT Pro LightCn"/>
        </w:rPr>
      </w:pPr>
      <w:r w:rsidRPr="00235B80">
        <w:rPr>
          <w:rFonts w:ascii="AvenirNext LT Pro LightCn" w:hAnsi="AvenirNext LT Pro LightCn"/>
        </w:rPr>
        <w:sym w:font="Wingdings" w:char="F0A8"/>
      </w:r>
      <w:r w:rsidRPr="00235B80">
        <w:rPr>
          <w:rFonts w:ascii="AvenirNext LT Pro LightCn" w:hAnsi="AvenirNext LT Pro LightCn"/>
        </w:rPr>
        <w:t xml:space="preserve"> </w:t>
      </w:r>
      <w:proofErr w:type="gramStart"/>
      <w:r w:rsidR="00E37210" w:rsidRPr="00235B80">
        <w:rPr>
          <w:rFonts w:ascii="AvenirNext LT Pro LightCn" w:hAnsi="AvenirNext LT Pro LightCn"/>
        </w:rPr>
        <w:t>ne</w:t>
      </w:r>
      <w:proofErr w:type="gramEnd"/>
      <w:r w:rsidR="00E37210" w:rsidRPr="00235B80">
        <w:rPr>
          <w:rFonts w:ascii="AvenirNext LT Pro LightCn" w:hAnsi="AvenirNext LT Pro LightCn"/>
        </w:rPr>
        <w:t xml:space="preserve"> refuse pas de percevoir l’avance prévue à l’article </w:t>
      </w:r>
      <w:r w:rsidR="00B51FA9" w:rsidRPr="00235B80">
        <w:rPr>
          <w:rFonts w:ascii="AvenirNext LT Pro LightCn" w:hAnsi="AvenirNext LT Pro LightCn"/>
        </w:rPr>
        <w:t>8</w:t>
      </w:r>
      <w:r w:rsidR="00E37210" w:rsidRPr="00235B80">
        <w:rPr>
          <w:rFonts w:ascii="AvenirNext LT Pro LightCn" w:hAnsi="AvenirNext LT Pro LightCn"/>
        </w:rPr>
        <w:t xml:space="preserve"> du présent document.</w:t>
      </w:r>
    </w:p>
    <w:p w14:paraId="4B47A879" w14:textId="77777777" w:rsidR="00E37210" w:rsidRPr="00235B80" w:rsidRDefault="00962958" w:rsidP="008630D8">
      <w:pPr>
        <w:pBdr>
          <w:bottom w:val="single" w:sz="12" w:space="1" w:color="auto"/>
        </w:pBdr>
        <w:rPr>
          <w:rFonts w:ascii="AvenirNext LT Pro LightCn" w:hAnsi="AvenirNext LT Pro LightCn"/>
        </w:rPr>
      </w:pPr>
      <w:r w:rsidRPr="00235B80">
        <w:rPr>
          <w:rFonts w:ascii="AvenirNext LT Pro LightCn" w:hAnsi="AvenirNext LT Pro LightCn"/>
        </w:rPr>
        <w:sym w:font="Wingdings" w:char="F06F"/>
      </w:r>
      <w:r w:rsidRPr="00235B80">
        <w:rPr>
          <w:rFonts w:ascii="AvenirNext LT Pro LightCn" w:hAnsi="AvenirNext LT Pro LightCn"/>
        </w:rPr>
        <w:t xml:space="preserve"> </w:t>
      </w:r>
      <w:proofErr w:type="gramStart"/>
      <w:r w:rsidR="00E37210" w:rsidRPr="00235B80">
        <w:rPr>
          <w:rFonts w:ascii="AvenirNext LT Pro LightCn" w:hAnsi="AvenirNext LT Pro LightCn"/>
        </w:rPr>
        <w:t>refuse</w:t>
      </w:r>
      <w:proofErr w:type="gramEnd"/>
      <w:r w:rsidR="00E37210" w:rsidRPr="00235B80">
        <w:rPr>
          <w:rFonts w:ascii="AvenirNext LT Pro LightCn" w:hAnsi="AvenirNext LT Pro LightCn"/>
        </w:rPr>
        <w:t xml:space="preserve"> de percevoir l’avance prévue à l’article </w:t>
      </w:r>
      <w:r w:rsidR="00B51FA9" w:rsidRPr="00235B80">
        <w:rPr>
          <w:rFonts w:ascii="AvenirNext LT Pro LightCn" w:hAnsi="AvenirNext LT Pro LightCn"/>
        </w:rPr>
        <w:t>8</w:t>
      </w:r>
      <w:r w:rsidR="00E37210" w:rsidRPr="00235B80">
        <w:rPr>
          <w:rFonts w:ascii="AvenirNext LT Pro LightCn" w:hAnsi="AvenirNext LT Pro LightCn"/>
        </w:rPr>
        <w:t xml:space="preserve"> du présent document. </w:t>
      </w:r>
    </w:p>
    <w:p w14:paraId="6BAE3B9D" w14:textId="76CDF28E" w:rsidR="00C21452" w:rsidRPr="00235B80" w:rsidRDefault="00E4467E" w:rsidP="00C21452">
      <w:pPr>
        <w:spacing w:before="0" w:after="0"/>
        <w:rPr>
          <w:rFonts w:ascii="AvenirNext LT Pro LightCn" w:hAnsi="AvenirNext LT Pro LightCn"/>
        </w:rPr>
      </w:pPr>
      <w:r w:rsidRPr="00235B80">
        <w:rPr>
          <w:rFonts w:ascii="AvenirNext LT Pro LightCn" w:hAnsi="AvenirNext LT Pro LightCn"/>
          <w:b/>
        </w:rPr>
        <w:t>INRAE</w:t>
      </w:r>
      <w:r w:rsidR="00C21452" w:rsidRPr="00235B80">
        <w:rPr>
          <w:rFonts w:ascii="AvenirNext LT Pro LightCn" w:hAnsi="AvenirNext LT Pro LightCn"/>
          <w:b/>
        </w:rPr>
        <w:t xml:space="preserve"> – </w:t>
      </w:r>
      <w:r w:rsidR="00D464C2">
        <w:rPr>
          <w:rFonts w:ascii="AvenirNext LT Pro LightCn" w:hAnsi="AvenirNext LT Pro LightCn"/>
          <w:b/>
        </w:rPr>
        <w:t>MICALIS</w:t>
      </w:r>
    </w:p>
    <w:p w14:paraId="62BEA4A4" w14:textId="77777777" w:rsidR="00091F18" w:rsidRPr="00235B80" w:rsidRDefault="00091F18" w:rsidP="00C21452">
      <w:pPr>
        <w:spacing w:before="0" w:after="0"/>
        <w:rPr>
          <w:rFonts w:ascii="AvenirNext LT Pro LightCn" w:hAnsi="AvenirNext LT Pro LightCn"/>
        </w:rPr>
      </w:pPr>
    </w:p>
    <w:p w14:paraId="10932F9B" w14:textId="18CBEFE3" w:rsidR="00B3398C" w:rsidRPr="00235B80" w:rsidRDefault="00B3398C" w:rsidP="00C21452">
      <w:pPr>
        <w:spacing w:before="0" w:after="0"/>
        <w:rPr>
          <w:rFonts w:ascii="AvenirNext LT Pro LightCn" w:hAnsi="AvenirNext LT Pro LightCn"/>
        </w:rPr>
      </w:pPr>
      <w:r w:rsidRPr="00235B80">
        <w:rPr>
          <w:rFonts w:ascii="AvenirNext LT Pro LightCn" w:hAnsi="AvenirNext LT Pro LightCn"/>
        </w:rPr>
        <w:t xml:space="preserve">Est acceptée la présente offre </w:t>
      </w:r>
      <w:r w:rsidR="00911DB8" w:rsidRPr="00235B80">
        <w:rPr>
          <w:rFonts w:ascii="AvenirNext LT Pro LightCn" w:hAnsi="AvenirNext LT Pro LightCn"/>
        </w:rPr>
        <w:t>pour valoir Acte d’Engagement.</w:t>
      </w:r>
    </w:p>
    <w:p w14:paraId="62258A42" w14:textId="77777777" w:rsidR="00091F18" w:rsidRPr="00235B80" w:rsidRDefault="00091F18" w:rsidP="00C21452">
      <w:pPr>
        <w:spacing w:before="0" w:after="0"/>
        <w:rPr>
          <w:rFonts w:ascii="AvenirNext LT Pro LightCn" w:hAnsi="AvenirNext LT Pro LightCn"/>
        </w:rPr>
      </w:pPr>
    </w:p>
    <w:p w14:paraId="7995FBE9" w14:textId="76721622" w:rsidR="00B3398C" w:rsidRPr="00235B80" w:rsidRDefault="00101FB6" w:rsidP="00C21452">
      <w:pPr>
        <w:spacing w:before="0" w:after="0"/>
        <w:rPr>
          <w:rFonts w:ascii="AvenirNext LT Pro LightCn" w:hAnsi="AvenirNext LT Pro LightCn"/>
        </w:rPr>
      </w:pPr>
      <w:r>
        <w:rPr>
          <w:rFonts w:ascii="AvenirNext LT Pro LightCn" w:hAnsi="AvenirNext LT Pro LightCn"/>
        </w:rPr>
        <w:t>Le</w:t>
      </w:r>
      <w:r w:rsidR="00091F18" w:rsidRPr="00235B80">
        <w:rPr>
          <w:rFonts w:ascii="AvenirNext LT Pro LightCn" w:hAnsi="AvenirNext LT Pro LightCn"/>
        </w:rPr>
        <w:t xml:space="preserve"> </w:t>
      </w:r>
      <w:r w:rsidR="00621499">
        <w:rPr>
          <w:rFonts w:ascii="AvenirNext LT Pro LightCn" w:hAnsi="AvenirNext LT Pro LightCn"/>
        </w:rPr>
        <w:t>Directeur d’Unité</w:t>
      </w:r>
    </w:p>
    <w:p w14:paraId="40A0BF2A" w14:textId="77777777" w:rsidR="00621499" w:rsidRDefault="00621499" w:rsidP="00091F18">
      <w:pPr>
        <w:pStyle w:val="TM2"/>
      </w:pPr>
    </w:p>
    <w:p w14:paraId="0E45ACE0" w14:textId="3F1F2F76" w:rsidR="00796DA1" w:rsidRPr="00235B80" w:rsidRDefault="00D464C2" w:rsidP="00091F18">
      <w:pPr>
        <w:pStyle w:val="TM2"/>
      </w:pPr>
      <w:r>
        <w:t>Philippe NOIROT</w:t>
      </w:r>
    </w:p>
    <w:p w14:paraId="2205CA38" w14:textId="1C41C268" w:rsidR="00091F18" w:rsidRPr="00235B80" w:rsidRDefault="00091F18">
      <w:pPr>
        <w:spacing w:before="0" w:after="0"/>
        <w:jc w:val="left"/>
        <w:rPr>
          <w:rFonts w:ascii="AvenirNext LT Pro LightCn" w:hAnsi="AvenirNext LT Pro LightCn" w:cs="Arial"/>
        </w:rPr>
      </w:pPr>
      <w:r w:rsidRPr="00235B80">
        <w:rPr>
          <w:rFonts w:ascii="AvenirNext LT Pro LightCn" w:hAnsi="AvenirNext LT Pro LightCn"/>
        </w:rPr>
        <w:lastRenderedPageBreak/>
        <w:br w:type="page"/>
      </w:r>
    </w:p>
    <w:p w14:paraId="21CBE281" w14:textId="77777777" w:rsidR="00796DA1" w:rsidRPr="00235B80" w:rsidRDefault="00796DA1" w:rsidP="00091F18">
      <w:pPr>
        <w:pStyle w:val="TM2"/>
      </w:pPr>
    </w:p>
    <w:p w14:paraId="59F759AE" w14:textId="77777777" w:rsidR="00D74AB2" w:rsidRPr="00235B80" w:rsidRDefault="00D74AB2" w:rsidP="00091F18">
      <w:pPr>
        <w:pStyle w:val="TM2"/>
      </w:pPr>
    </w:p>
    <w:p w14:paraId="532B8CB3" w14:textId="71AB76BE" w:rsidR="00796DA1" w:rsidRPr="009B7C77" w:rsidRDefault="00796DA1" w:rsidP="00091F18">
      <w:pPr>
        <w:pStyle w:val="TM2"/>
        <w:rPr>
          <w:b w:val="0"/>
        </w:rPr>
      </w:pPr>
      <w:r w:rsidRPr="009B7C77">
        <w:rPr>
          <w:b w:val="0"/>
        </w:rPr>
        <w:t>SOMMAIRE</w:t>
      </w:r>
    </w:p>
    <w:p w14:paraId="4E5C6626" w14:textId="3057E25E" w:rsidR="00DA7049" w:rsidRDefault="00B3398C">
      <w:pPr>
        <w:pStyle w:val="TM1"/>
        <w:tabs>
          <w:tab w:val="left" w:pos="480"/>
          <w:tab w:val="right" w:leader="dot" w:pos="9054"/>
        </w:tabs>
        <w:rPr>
          <w:rFonts w:asciiTheme="minorHAnsi" w:eastAsiaTheme="minorEastAsia" w:hAnsiTheme="minorHAnsi"/>
          <w:noProof/>
          <w:lang w:eastAsia="fr-FR"/>
        </w:rPr>
      </w:pPr>
      <w:r w:rsidRPr="009B7C77">
        <w:rPr>
          <w:rFonts w:ascii="AvenirNext LT Pro LightCn" w:hAnsi="AvenirNext LT Pro LightCn"/>
        </w:rPr>
        <w:fldChar w:fldCharType="begin"/>
      </w:r>
      <w:r w:rsidRPr="009B7C77">
        <w:rPr>
          <w:rFonts w:ascii="AvenirNext LT Pro LightCn" w:hAnsi="AvenirNext LT Pro LightCn"/>
        </w:rPr>
        <w:instrText xml:space="preserve"> TOC \o "1-3" \h \z \u </w:instrText>
      </w:r>
      <w:r w:rsidRPr="009B7C77">
        <w:rPr>
          <w:rFonts w:ascii="AvenirNext LT Pro LightCn" w:hAnsi="AvenirNext LT Pro LightCn"/>
        </w:rPr>
        <w:fldChar w:fldCharType="separate"/>
      </w:r>
      <w:hyperlink w:anchor="_Toc171419636" w:history="1">
        <w:r w:rsidR="00DA7049" w:rsidRPr="001B0FDB">
          <w:rPr>
            <w:rStyle w:val="Lienhypertexte"/>
            <w:rFonts w:ascii="AvenirNext LT Pro LightCn" w:hAnsi="AvenirNext LT Pro LightCn"/>
            <w:b/>
            <w:i/>
            <w:iCs/>
            <w:noProof/>
          </w:rPr>
          <w:t>1.</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OBJET ET PROCEDURE DU MARCHE</w:t>
        </w:r>
        <w:r w:rsidR="00DA7049">
          <w:rPr>
            <w:noProof/>
            <w:webHidden/>
          </w:rPr>
          <w:tab/>
        </w:r>
        <w:r w:rsidR="00DA7049">
          <w:rPr>
            <w:noProof/>
            <w:webHidden/>
          </w:rPr>
          <w:fldChar w:fldCharType="begin"/>
        </w:r>
        <w:r w:rsidR="00DA7049">
          <w:rPr>
            <w:noProof/>
            <w:webHidden/>
          </w:rPr>
          <w:instrText xml:space="preserve"> PAGEREF _Toc171419636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9C7A076" w14:textId="64E99204" w:rsidR="00DA7049" w:rsidRDefault="00185B6A">
      <w:pPr>
        <w:pStyle w:val="TM2"/>
        <w:rPr>
          <w:rFonts w:asciiTheme="minorHAnsi" w:eastAsiaTheme="minorEastAsia" w:hAnsiTheme="minorHAnsi"/>
          <w:b w:val="0"/>
          <w:noProof/>
          <w:lang w:eastAsia="fr-FR"/>
        </w:rPr>
      </w:pPr>
      <w:hyperlink w:anchor="_Toc171419637" w:history="1">
        <w:r w:rsidR="00DA7049" w:rsidRPr="001B0FDB">
          <w:rPr>
            <w:rStyle w:val="Lienhypertexte"/>
            <w:noProof/>
          </w:rPr>
          <w:t>1.2. – Décomposition en lots/Tranches/Options/Prestations Supplémentaires Eventuelles/Variantes</w:t>
        </w:r>
        <w:r w:rsidR="00DA7049">
          <w:rPr>
            <w:noProof/>
            <w:webHidden/>
          </w:rPr>
          <w:tab/>
        </w:r>
        <w:r w:rsidR="00DA7049">
          <w:rPr>
            <w:noProof/>
            <w:webHidden/>
          </w:rPr>
          <w:fldChar w:fldCharType="begin"/>
        </w:r>
        <w:r w:rsidR="00DA7049">
          <w:rPr>
            <w:noProof/>
            <w:webHidden/>
          </w:rPr>
          <w:instrText xml:space="preserve"> PAGEREF _Toc171419637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A63B4D9" w14:textId="7490C12E" w:rsidR="00DA7049" w:rsidRDefault="00185B6A">
      <w:pPr>
        <w:pStyle w:val="TM2"/>
        <w:rPr>
          <w:rFonts w:asciiTheme="minorHAnsi" w:eastAsiaTheme="minorEastAsia" w:hAnsiTheme="minorHAnsi"/>
          <w:b w:val="0"/>
          <w:noProof/>
          <w:lang w:eastAsia="fr-FR"/>
        </w:rPr>
      </w:pPr>
      <w:hyperlink w:anchor="_Toc171419638" w:history="1">
        <w:r w:rsidR="00DA7049" w:rsidRPr="001B0FDB">
          <w:rPr>
            <w:rStyle w:val="Lienhypertexte"/>
            <w:rFonts w:cs="Arial"/>
            <w:i/>
            <w:iCs/>
            <w:noProof/>
          </w:rPr>
          <w:t>Article 1.2.1 – Décomposition en lots</w:t>
        </w:r>
        <w:r w:rsidR="00DA7049">
          <w:rPr>
            <w:noProof/>
            <w:webHidden/>
          </w:rPr>
          <w:tab/>
        </w:r>
        <w:r w:rsidR="00DA7049">
          <w:rPr>
            <w:noProof/>
            <w:webHidden/>
          </w:rPr>
          <w:fldChar w:fldCharType="begin"/>
        </w:r>
        <w:r w:rsidR="00DA7049">
          <w:rPr>
            <w:noProof/>
            <w:webHidden/>
          </w:rPr>
          <w:instrText xml:space="preserve"> PAGEREF _Toc171419638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2E1DA47A" w14:textId="214B7490" w:rsidR="00DA7049" w:rsidRDefault="00185B6A">
      <w:pPr>
        <w:pStyle w:val="TM2"/>
        <w:rPr>
          <w:rFonts w:asciiTheme="minorHAnsi" w:eastAsiaTheme="minorEastAsia" w:hAnsiTheme="minorHAnsi"/>
          <w:b w:val="0"/>
          <w:noProof/>
          <w:lang w:eastAsia="fr-FR"/>
        </w:rPr>
      </w:pPr>
      <w:hyperlink w:anchor="_Toc171419639" w:history="1">
        <w:r w:rsidR="00DA7049" w:rsidRPr="001B0FDB">
          <w:rPr>
            <w:rStyle w:val="Lienhypertexte"/>
            <w:rFonts w:cs="Arial"/>
            <w:iCs/>
            <w:noProof/>
          </w:rPr>
          <w:t>Les prestations sont dévolues en lot unique.</w:t>
        </w:r>
        <w:r w:rsidR="00DA7049">
          <w:rPr>
            <w:noProof/>
            <w:webHidden/>
          </w:rPr>
          <w:tab/>
        </w:r>
        <w:r w:rsidR="00DA7049">
          <w:rPr>
            <w:noProof/>
            <w:webHidden/>
          </w:rPr>
          <w:fldChar w:fldCharType="begin"/>
        </w:r>
        <w:r w:rsidR="00DA7049">
          <w:rPr>
            <w:noProof/>
            <w:webHidden/>
          </w:rPr>
          <w:instrText xml:space="preserve"> PAGEREF _Toc171419639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23BA646" w14:textId="310C7D7B" w:rsidR="00DA7049" w:rsidRDefault="00185B6A">
      <w:pPr>
        <w:pStyle w:val="TM2"/>
        <w:rPr>
          <w:rFonts w:asciiTheme="minorHAnsi" w:eastAsiaTheme="minorEastAsia" w:hAnsiTheme="minorHAnsi"/>
          <w:b w:val="0"/>
          <w:noProof/>
          <w:lang w:eastAsia="fr-FR"/>
        </w:rPr>
      </w:pPr>
      <w:hyperlink w:anchor="_Toc171419640" w:history="1">
        <w:r w:rsidR="00DA7049" w:rsidRPr="001B0FDB">
          <w:rPr>
            <w:rStyle w:val="Lienhypertexte"/>
            <w:rFonts w:cs="Arial"/>
            <w:i/>
            <w:iCs/>
            <w:noProof/>
          </w:rPr>
          <w:t>Article 1.2.2 – Décomposition en tranches</w:t>
        </w:r>
        <w:r w:rsidR="00DA7049">
          <w:rPr>
            <w:noProof/>
            <w:webHidden/>
          </w:rPr>
          <w:tab/>
        </w:r>
        <w:r w:rsidR="00DA7049">
          <w:rPr>
            <w:noProof/>
            <w:webHidden/>
          </w:rPr>
          <w:fldChar w:fldCharType="begin"/>
        </w:r>
        <w:r w:rsidR="00DA7049">
          <w:rPr>
            <w:noProof/>
            <w:webHidden/>
          </w:rPr>
          <w:instrText xml:space="preserve"> PAGEREF _Toc171419640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566AFFD" w14:textId="48B75BB2" w:rsidR="00DA7049" w:rsidRDefault="00185B6A">
      <w:pPr>
        <w:pStyle w:val="TM2"/>
        <w:rPr>
          <w:rFonts w:asciiTheme="minorHAnsi" w:eastAsiaTheme="minorEastAsia" w:hAnsiTheme="minorHAnsi"/>
          <w:b w:val="0"/>
          <w:noProof/>
          <w:lang w:eastAsia="fr-FR"/>
        </w:rPr>
      </w:pPr>
      <w:hyperlink w:anchor="_Toc171419641" w:history="1">
        <w:r w:rsidR="00DA7049" w:rsidRPr="001B0FDB">
          <w:rPr>
            <w:rStyle w:val="Lienhypertexte"/>
            <w:rFonts w:cs="Arial"/>
            <w:iCs/>
            <w:noProof/>
          </w:rPr>
          <w:t>Sans objet.</w:t>
        </w:r>
        <w:r w:rsidR="00DA7049">
          <w:rPr>
            <w:noProof/>
            <w:webHidden/>
          </w:rPr>
          <w:tab/>
        </w:r>
        <w:r w:rsidR="00DA7049">
          <w:rPr>
            <w:noProof/>
            <w:webHidden/>
          </w:rPr>
          <w:fldChar w:fldCharType="begin"/>
        </w:r>
        <w:r w:rsidR="00DA7049">
          <w:rPr>
            <w:noProof/>
            <w:webHidden/>
          </w:rPr>
          <w:instrText xml:space="preserve"> PAGEREF _Toc171419641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F7A273E" w14:textId="68B03F88" w:rsidR="00DA7049" w:rsidRDefault="00185B6A">
      <w:pPr>
        <w:pStyle w:val="TM2"/>
        <w:rPr>
          <w:rFonts w:asciiTheme="minorHAnsi" w:eastAsiaTheme="minorEastAsia" w:hAnsiTheme="minorHAnsi"/>
          <w:b w:val="0"/>
          <w:noProof/>
          <w:lang w:eastAsia="fr-FR"/>
        </w:rPr>
      </w:pPr>
      <w:hyperlink w:anchor="_Toc171419642" w:history="1">
        <w:r w:rsidR="00DA7049" w:rsidRPr="001B0FDB">
          <w:rPr>
            <w:rStyle w:val="Lienhypertexte"/>
            <w:rFonts w:cs="Arial"/>
            <w:i/>
            <w:iCs/>
            <w:noProof/>
          </w:rPr>
          <w:t>Article 1.2.3 – Options</w:t>
        </w:r>
        <w:r w:rsidR="00DA7049">
          <w:rPr>
            <w:noProof/>
            <w:webHidden/>
          </w:rPr>
          <w:tab/>
        </w:r>
        <w:r w:rsidR="00DA7049">
          <w:rPr>
            <w:noProof/>
            <w:webHidden/>
          </w:rPr>
          <w:fldChar w:fldCharType="begin"/>
        </w:r>
        <w:r w:rsidR="00DA7049">
          <w:rPr>
            <w:noProof/>
            <w:webHidden/>
          </w:rPr>
          <w:instrText xml:space="preserve"> PAGEREF _Toc171419642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1C40676B" w14:textId="334975CC" w:rsidR="00DA7049" w:rsidRDefault="00185B6A">
      <w:pPr>
        <w:pStyle w:val="TM2"/>
        <w:rPr>
          <w:rFonts w:asciiTheme="minorHAnsi" w:eastAsiaTheme="minorEastAsia" w:hAnsiTheme="minorHAnsi"/>
          <w:b w:val="0"/>
          <w:noProof/>
          <w:lang w:eastAsia="fr-FR"/>
        </w:rPr>
      </w:pPr>
      <w:hyperlink w:anchor="_Toc171419643" w:history="1">
        <w:r w:rsidR="00DA7049" w:rsidRPr="001B0FDB">
          <w:rPr>
            <w:rStyle w:val="Lienhypertexte"/>
            <w:rFonts w:cs="Arial"/>
            <w:i/>
            <w:iCs/>
            <w:noProof/>
          </w:rPr>
          <w:t>Article 1.2.4 – Prestations Supplémentaires Eventuelles (PSE)</w:t>
        </w:r>
        <w:r w:rsidR="00DA7049">
          <w:rPr>
            <w:noProof/>
            <w:webHidden/>
          </w:rPr>
          <w:tab/>
        </w:r>
        <w:r w:rsidR="00DA7049">
          <w:rPr>
            <w:noProof/>
            <w:webHidden/>
          </w:rPr>
          <w:fldChar w:fldCharType="begin"/>
        </w:r>
        <w:r w:rsidR="00DA7049">
          <w:rPr>
            <w:noProof/>
            <w:webHidden/>
          </w:rPr>
          <w:instrText xml:space="preserve"> PAGEREF _Toc171419643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6DCC2AF1" w14:textId="26A63C10" w:rsidR="00DA7049" w:rsidRDefault="00185B6A">
      <w:pPr>
        <w:pStyle w:val="TM2"/>
        <w:rPr>
          <w:rFonts w:asciiTheme="minorHAnsi" w:eastAsiaTheme="minorEastAsia" w:hAnsiTheme="minorHAnsi"/>
          <w:b w:val="0"/>
          <w:noProof/>
          <w:lang w:eastAsia="fr-FR"/>
        </w:rPr>
      </w:pPr>
      <w:hyperlink w:anchor="_Toc171419644" w:history="1">
        <w:r w:rsidR="00DA7049" w:rsidRPr="001B0FDB">
          <w:rPr>
            <w:rStyle w:val="Lienhypertexte"/>
            <w:rFonts w:cs="Arial"/>
            <w:i/>
            <w:iCs/>
            <w:noProof/>
          </w:rPr>
          <w:t>Article 1.2.5 - Variantes</w:t>
        </w:r>
        <w:r w:rsidR="00DA7049">
          <w:rPr>
            <w:noProof/>
            <w:webHidden/>
          </w:rPr>
          <w:tab/>
        </w:r>
        <w:r w:rsidR="00DA7049">
          <w:rPr>
            <w:noProof/>
            <w:webHidden/>
          </w:rPr>
          <w:fldChar w:fldCharType="begin"/>
        </w:r>
        <w:r w:rsidR="00DA7049">
          <w:rPr>
            <w:noProof/>
            <w:webHidden/>
          </w:rPr>
          <w:instrText xml:space="preserve"> PAGEREF _Toc171419644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C984CCC" w14:textId="261C985D" w:rsidR="00DA7049" w:rsidRDefault="00185B6A">
      <w:pPr>
        <w:pStyle w:val="TM2"/>
        <w:rPr>
          <w:rFonts w:asciiTheme="minorHAnsi" w:eastAsiaTheme="minorEastAsia" w:hAnsiTheme="minorHAnsi"/>
          <w:b w:val="0"/>
          <w:noProof/>
          <w:lang w:eastAsia="fr-FR"/>
        </w:rPr>
      </w:pPr>
      <w:hyperlink w:anchor="_Toc171419645" w:history="1">
        <w:r w:rsidR="00DA7049" w:rsidRPr="001B0FDB">
          <w:rPr>
            <w:rStyle w:val="Lienhypertexte"/>
            <w:rFonts w:cs="Arial"/>
            <w:iCs/>
            <w:noProof/>
          </w:rPr>
          <w:t>Les variantes ne sont pas autorisées. Les soumissionnaires doivent obligatoirement présenter une offre entièrement conforme au dossier de consultation.</w:t>
        </w:r>
        <w:r w:rsidR="00DA7049">
          <w:rPr>
            <w:noProof/>
            <w:webHidden/>
          </w:rPr>
          <w:tab/>
        </w:r>
        <w:r w:rsidR="00DA7049">
          <w:rPr>
            <w:noProof/>
            <w:webHidden/>
          </w:rPr>
          <w:fldChar w:fldCharType="begin"/>
        </w:r>
        <w:r w:rsidR="00DA7049">
          <w:rPr>
            <w:noProof/>
            <w:webHidden/>
          </w:rPr>
          <w:instrText xml:space="preserve"> PAGEREF _Toc171419645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9C701A8" w14:textId="2CF7E8BD" w:rsidR="00DA7049" w:rsidRDefault="00185B6A">
      <w:pPr>
        <w:pStyle w:val="TM2"/>
        <w:rPr>
          <w:rFonts w:asciiTheme="minorHAnsi" w:eastAsiaTheme="minorEastAsia" w:hAnsiTheme="minorHAnsi"/>
          <w:b w:val="0"/>
          <w:noProof/>
          <w:lang w:eastAsia="fr-FR"/>
        </w:rPr>
      </w:pPr>
      <w:hyperlink w:anchor="_Toc171419646" w:history="1">
        <w:r w:rsidR="00DA7049" w:rsidRPr="001B0FDB">
          <w:rPr>
            <w:rStyle w:val="Lienhypertexte"/>
            <w:noProof/>
          </w:rPr>
          <w:t>1.3. – Forme</w:t>
        </w:r>
        <w:r w:rsidR="00DA7049">
          <w:rPr>
            <w:noProof/>
            <w:webHidden/>
          </w:rPr>
          <w:tab/>
        </w:r>
        <w:r w:rsidR="00DA7049">
          <w:rPr>
            <w:noProof/>
            <w:webHidden/>
          </w:rPr>
          <w:fldChar w:fldCharType="begin"/>
        </w:r>
        <w:r w:rsidR="00DA7049">
          <w:rPr>
            <w:noProof/>
            <w:webHidden/>
          </w:rPr>
          <w:instrText xml:space="preserve"> PAGEREF _Toc171419646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329751D0" w14:textId="5475F2FD" w:rsidR="00DA7049" w:rsidRDefault="00185B6A">
      <w:pPr>
        <w:pStyle w:val="TM2"/>
        <w:rPr>
          <w:rFonts w:asciiTheme="minorHAnsi" w:eastAsiaTheme="minorEastAsia" w:hAnsiTheme="minorHAnsi"/>
          <w:b w:val="0"/>
          <w:noProof/>
          <w:lang w:eastAsia="fr-FR"/>
        </w:rPr>
      </w:pPr>
      <w:hyperlink w:anchor="_Toc171419647" w:history="1">
        <w:r w:rsidR="00DA7049" w:rsidRPr="001B0FDB">
          <w:rPr>
            <w:rStyle w:val="Lienhypertexte"/>
            <w:noProof/>
          </w:rPr>
          <w:t>1.4. – Modifications du marché</w:t>
        </w:r>
        <w:r w:rsidR="00DA7049">
          <w:rPr>
            <w:noProof/>
            <w:webHidden/>
          </w:rPr>
          <w:tab/>
        </w:r>
        <w:r w:rsidR="00DA7049">
          <w:rPr>
            <w:noProof/>
            <w:webHidden/>
          </w:rPr>
          <w:fldChar w:fldCharType="begin"/>
        </w:r>
        <w:r w:rsidR="00DA7049">
          <w:rPr>
            <w:noProof/>
            <w:webHidden/>
          </w:rPr>
          <w:instrText xml:space="preserve"> PAGEREF _Toc171419647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722A72D9" w14:textId="11ABBEB8"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48" w:history="1">
        <w:r w:rsidR="00DA7049" w:rsidRPr="001B0FDB">
          <w:rPr>
            <w:rStyle w:val="Lienhypertexte"/>
            <w:rFonts w:ascii="AvenirNext LT Pro LightCn" w:hAnsi="AvenirNext LT Pro LightCn"/>
            <w:b/>
            <w:i/>
            <w:iCs/>
            <w:noProof/>
          </w:rPr>
          <w:t>2.</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PIÈCES CONTRACTUELLES DU MARCHÉ</w:t>
        </w:r>
        <w:r w:rsidR="00DA7049">
          <w:rPr>
            <w:noProof/>
            <w:webHidden/>
          </w:rPr>
          <w:tab/>
        </w:r>
        <w:r w:rsidR="00DA7049">
          <w:rPr>
            <w:noProof/>
            <w:webHidden/>
          </w:rPr>
          <w:fldChar w:fldCharType="begin"/>
        </w:r>
        <w:r w:rsidR="00DA7049">
          <w:rPr>
            <w:noProof/>
            <w:webHidden/>
          </w:rPr>
          <w:instrText xml:space="preserve"> PAGEREF _Toc171419648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6184EA50" w14:textId="3B785717" w:rsidR="00DA7049" w:rsidRDefault="00185B6A">
      <w:pPr>
        <w:pStyle w:val="TM2"/>
        <w:rPr>
          <w:rFonts w:asciiTheme="minorHAnsi" w:eastAsiaTheme="minorEastAsia" w:hAnsiTheme="minorHAnsi"/>
          <w:b w:val="0"/>
          <w:noProof/>
          <w:lang w:eastAsia="fr-FR"/>
        </w:rPr>
      </w:pPr>
      <w:hyperlink w:anchor="_Toc171419649" w:history="1">
        <w:r w:rsidR="00DA7049" w:rsidRPr="001B0FDB">
          <w:rPr>
            <w:rStyle w:val="Lienhypertexte"/>
            <w:noProof/>
          </w:rPr>
          <w:t>2.1 – Pièces particulières</w:t>
        </w:r>
        <w:r w:rsidR="00DA7049">
          <w:rPr>
            <w:noProof/>
            <w:webHidden/>
          </w:rPr>
          <w:tab/>
        </w:r>
        <w:r w:rsidR="00DA7049">
          <w:rPr>
            <w:noProof/>
            <w:webHidden/>
          </w:rPr>
          <w:fldChar w:fldCharType="begin"/>
        </w:r>
        <w:r w:rsidR="00DA7049">
          <w:rPr>
            <w:noProof/>
            <w:webHidden/>
          </w:rPr>
          <w:instrText xml:space="preserve"> PAGEREF _Toc171419649 \h </w:instrText>
        </w:r>
        <w:r w:rsidR="00DA7049">
          <w:rPr>
            <w:noProof/>
            <w:webHidden/>
          </w:rPr>
        </w:r>
        <w:r w:rsidR="00DA7049">
          <w:rPr>
            <w:noProof/>
            <w:webHidden/>
          </w:rPr>
          <w:fldChar w:fldCharType="separate"/>
        </w:r>
        <w:r w:rsidR="00DA7049">
          <w:rPr>
            <w:noProof/>
            <w:webHidden/>
          </w:rPr>
          <w:t>7</w:t>
        </w:r>
        <w:r w:rsidR="00DA7049">
          <w:rPr>
            <w:noProof/>
            <w:webHidden/>
          </w:rPr>
          <w:fldChar w:fldCharType="end"/>
        </w:r>
      </w:hyperlink>
    </w:p>
    <w:p w14:paraId="431DE617" w14:textId="3967506C" w:rsidR="00DA7049" w:rsidRDefault="00185B6A">
      <w:pPr>
        <w:pStyle w:val="TM2"/>
        <w:rPr>
          <w:rFonts w:asciiTheme="minorHAnsi" w:eastAsiaTheme="minorEastAsia" w:hAnsiTheme="minorHAnsi"/>
          <w:b w:val="0"/>
          <w:noProof/>
          <w:lang w:eastAsia="fr-FR"/>
        </w:rPr>
      </w:pPr>
      <w:hyperlink w:anchor="_Toc171419650" w:history="1">
        <w:r w:rsidR="00DA7049" w:rsidRPr="001B0FDB">
          <w:rPr>
            <w:rStyle w:val="Lienhypertexte"/>
            <w:noProof/>
          </w:rPr>
          <w:t>2.2 – Pièces générales</w:t>
        </w:r>
        <w:r w:rsidR="00DA7049">
          <w:rPr>
            <w:noProof/>
            <w:webHidden/>
          </w:rPr>
          <w:tab/>
        </w:r>
        <w:r w:rsidR="00DA7049">
          <w:rPr>
            <w:noProof/>
            <w:webHidden/>
          </w:rPr>
          <w:fldChar w:fldCharType="begin"/>
        </w:r>
        <w:r w:rsidR="00DA7049">
          <w:rPr>
            <w:noProof/>
            <w:webHidden/>
          </w:rPr>
          <w:instrText xml:space="preserve"> PAGEREF _Toc171419650 \h </w:instrText>
        </w:r>
        <w:r w:rsidR="00DA7049">
          <w:rPr>
            <w:noProof/>
            <w:webHidden/>
          </w:rPr>
        </w:r>
        <w:r w:rsidR="00DA7049">
          <w:rPr>
            <w:noProof/>
            <w:webHidden/>
          </w:rPr>
          <w:fldChar w:fldCharType="separate"/>
        </w:r>
        <w:r w:rsidR="00DA7049">
          <w:rPr>
            <w:noProof/>
            <w:webHidden/>
          </w:rPr>
          <w:t>7</w:t>
        </w:r>
        <w:r w:rsidR="00DA7049">
          <w:rPr>
            <w:noProof/>
            <w:webHidden/>
          </w:rPr>
          <w:fldChar w:fldCharType="end"/>
        </w:r>
      </w:hyperlink>
    </w:p>
    <w:p w14:paraId="6D10D0D3" w14:textId="731652CB"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51" w:history="1">
        <w:r w:rsidR="00DA7049" w:rsidRPr="001B0FDB">
          <w:rPr>
            <w:rStyle w:val="Lienhypertexte"/>
            <w:rFonts w:ascii="AvenirNext LT Pro LightCn" w:hAnsi="AvenirNext LT Pro LightCn"/>
            <w:b/>
            <w:i/>
            <w:iCs/>
            <w:noProof/>
          </w:rPr>
          <w:t>3.</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CONTENU DES PRESTATIONS</w:t>
        </w:r>
        <w:r w:rsidR="00DA7049">
          <w:rPr>
            <w:noProof/>
            <w:webHidden/>
          </w:rPr>
          <w:tab/>
        </w:r>
        <w:r w:rsidR="00DA7049">
          <w:rPr>
            <w:noProof/>
            <w:webHidden/>
          </w:rPr>
          <w:fldChar w:fldCharType="begin"/>
        </w:r>
        <w:r w:rsidR="00DA7049">
          <w:rPr>
            <w:noProof/>
            <w:webHidden/>
          </w:rPr>
          <w:instrText xml:space="preserve"> PAGEREF _Toc171419651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9283201" w14:textId="4157E4C2" w:rsidR="00DA7049" w:rsidRDefault="00185B6A">
      <w:pPr>
        <w:pStyle w:val="TM2"/>
        <w:tabs>
          <w:tab w:val="left" w:pos="660"/>
        </w:tabs>
        <w:rPr>
          <w:rFonts w:asciiTheme="minorHAnsi" w:eastAsiaTheme="minorEastAsia" w:hAnsiTheme="minorHAnsi"/>
          <w:b w:val="0"/>
          <w:noProof/>
          <w:lang w:eastAsia="fr-FR"/>
        </w:rPr>
      </w:pPr>
      <w:hyperlink w:anchor="_Toc171419652" w:history="1">
        <w:r w:rsidR="00DA7049" w:rsidRPr="001B0FDB">
          <w:rPr>
            <w:rStyle w:val="Lienhypertexte"/>
            <w:noProof/>
          </w:rPr>
          <w:t>3.1.</w:t>
        </w:r>
        <w:r w:rsidR="00DA7049">
          <w:rPr>
            <w:rFonts w:asciiTheme="minorHAnsi" w:eastAsiaTheme="minorEastAsia" w:hAnsiTheme="minorHAnsi"/>
            <w:b w:val="0"/>
            <w:noProof/>
            <w:lang w:eastAsia="fr-FR"/>
          </w:rPr>
          <w:tab/>
        </w:r>
        <w:r w:rsidR="00DA7049" w:rsidRPr="001B0FDB">
          <w:rPr>
            <w:rStyle w:val="Lienhypertexte"/>
            <w:noProof/>
          </w:rPr>
          <w:t>– Performances techniques - Normes</w:t>
        </w:r>
        <w:r w:rsidR="00DA7049">
          <w:rPr>
            <w:noProof/>
            <w:webHidden/>
          </w:rPr>
          <w:tab/>
        </w:r>
        <w:r w:rsidR="00DA7049">
          <w:rPr>
            <w:noProof/>
            <w:webHidden/>
          </w:rPr>
          <w:fldChar w:fldCharType="begin"/>
        </w:r>
        <w:r w:rsidR="00DA7049">
          <w:rPr>
            <w:noProof/>
            <w:webHidden/>
          </w:rPr>
          <w:instrText xml:space="preserve"> PAGEREF _Toc171419652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561313DF" w14:textId="3A5C3163" w:rsidR="00DA7049" w:rsidRDefault="00185B6A">
      <w:pPr>
        <w:pStyle w:val="TM2"/>
        <w:tabs>
          <w:tab w:val="left" w:pos="660"/>
        </w:tabs>
        <w:rPr>
          <w:rFonts w:asciiTheme="minorHAnsi" w:eastAsiaTheme="minorEastAsia" w:hAnsiTheme="minorHAnsi"/>
          <w:b w:val="0"/>
          <w:noProof/>
          <w:lang w:eastAsia="fr-FR"/>
        </w:rPr>
      </w:pPr>
      <w:hyperlink w:anchor="_Toc171419653" w:history="1">
        <w:r w:rsidR="00DA7049" w:rsidRPr="001B0FDB">
          <w:rPr>
            <w:rStyle w:val="Lienhypertexte"/>
            <w:noProof/>
          </w:rPr>
          <w:t>3.2.</w:t>
        </w:r>
        <w:r w:rsidR="00DA7049">
          <w:rPr>
            <w:rFonts w:asciiTheme="minorHAnsi" w:eastAsiaTheme="minorEastAsia" w:hAnsiTheme="minorHAnsi"/>
            <w:b w:val="0"/>
            <w:noProof/>
            <w:lang w:eastAsia="fr-FR"/>
          </w:rPr>
          <w:tab/>
        </w:r>
        <w:r w:rsidR="00DA7049" w:rsidRPr="001B0FDB">
          <w:rPr>
            <w:rStyle w:val="Lienhypertexte"/>
            <w:noProof/>
          </w:rPr>
          <w:t>– Spécifications techniques</w:t>
        </w:r>
        <w:r w:rsidR="00DA7049">
          <w:rPr>
            <w:noProof/>
            <w:webHidden/>
          </w:rPr>
          <w:tab/>
        </w:r>
        <w:r w:rsidR="00DA7049">
          <w:rPr>
            <w:noProof/>
            <w:webHidden/>
          </w:rPr>
          <w:fldChar w:fldCharType="begin"/>
        </w:r>
        <w:r w:rsidR="00DA7049">
          <w:rPr>
            <w:noProof/>
            <w:webHidden/>
          </w:rPr>
          <w:instrText xml:space="preserve"> PAGEREF _Toc171419653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4EE451A" w14:textId="3F452823" w:rsidR="00DA7049" w:rsidRDefault="00185B6A">
      <w:pPr>
        <w:pStyle w:val="TM2"/>
        <w:tabs>
          <w:tab w:val="left" w:pos="660"/>
        </w:tabs>
        <w:rPr>
          <w:rFonts w:asciiTheme="minorHAnsi" w:eastAsiaTheme="minorEastAsia" w:hAnsiTheme="minorHAnsi"/>
          <w:b w:val="0"/>
          <w:noProof/>
          <w:lang w:eastAsia="fr-FR"/>
        </w:rPr>
      </w:pPr>
      <w:hyperlink w:anchor="_Toc171419654" w:history="1">
        <w:r w:rsidR="00DA7049" w:rsidRPr="001B0FDB">
          <w:rPr>
            <w:rStyle w:val="Lienhypertexte"/>
            <w:noProof/>
          </w:rPr>
          <w:t>3.3.</w:t>
        </w:r>
        <w:r w:rsidR="00DA7049">
          <w:rPr>
            <w:rFonts w:asciiTheme="minorHAnsi" w:eastAsiaTheme="minorEastAsia" w:hAnsiTheme="minorHAnsi"/>
            <w:b w:val="0"/>
            <w:noProof/>
            <w:lang w:eastAsia="fr-FR"/>
          </w:rPr>
          <w:tab/>
        </w:r>
        <w:r w:rsidR="00DA7049" w:rsidRPr="001B0FDB">
          <w:rPr>
            <w:rStyle w:val="Lienhypertexte"/>
            <w:noProof/>
          </w:rPr>
          <w:t>Indicateurs de suivi et taux de disponibilité</w:t>
        </w:r>
        <w:r w:rsidR="00DA7049">
          <w:rPr>
            <w:noProof/>
            <w:webHidden/>
          </w:rPr>
          <w:tab/>
        </w:r>
        <w:r w:rsidR="00DA7049">
          <w:rPr>
            <w:noProof/>
            <w:webHidden/>
          </w:rPr>
          <w:fldChar w:fldCharType="begin"/>
        </w:r>
        <w:r w:rsidR="00DA7049">
          <w:rPr>
            <w:noProof/>
            <w:webHidden/>
          </w:rPr>
          <w:instrText xml:space="preserve"> PAGEREF _Toc171419654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3DDD049" w14:textId="7ABC5085" w:rsidR="00DA7049" w:rsidRDefault="00185B6A">
      <w:pPr>
        <w:pStyle w:val="TM2"/>
        <w:tabs>
          <w:tab w:val="left" w:pos="660"/>
        </w:tabs>
        <w:rPr>
          <w:rFonts w:asciiTheme="minorHAnsi" w:eastAsiaTheme="minorEastAsia" w:hAnsiTheme="minorHAnsi"/>
          <w:b w:val="0"/>
          <w:noProof/>
          <w:lang w:eastAsia="fr-FR"/>
        </w:rPr>
      </w:pPr>
      <w:hyperlink w:anchor="_Toc171419655" w:history="1">
        <w:r w:rsidR="00DA7049" w:rsidRPr="001B0FDB">
          <w:rPr>
            <w:rStyle w:val="Lienhypertexte"/>
            <w:noProof/>
          </w:rPr>
          <w:t>3.4.</w:t>
        </w:r>
        <w:r w:rsidR="00DA7049">
          <w:rPr>
            <w:rFonts w:asciiTheme="minorHAnsi" w:eastAsiaTheme="minorEastAsia" w:hAnsiTheme="minorHAnsi"/>
            <w:b w:val="0"/>
            <w:noProof/>
            <w:lang w:eastAsia="fr-FR"/>
          </w:rPr>
          <w:tab/>
        </w:r>
        <w:r w:rsidR="00DA7049" w:rsidRPr="001B0FDB">
          <w:rPr>
            <w:rStyle w:val="Lienhypertexte"/>
            <w:noProof/>
          </w:rPr>
          <w:t>Définition de l’indisponibilité</w:t>
        </w:r>
        <w:r w:rsidR="00DA7049">
          <w:rPr>
            <w:noProof/>
            <w:webHidden/>
          </w:rPr>
          <w:tab/>
        </w:r>
        <w:r w:rsidR="00DA7049">
          <w:rPr>
            <w:noProof/>
            <w:webHidden/>
          </w:rPr>
          <w:fldChar w:fldCharType="begin"/>
        </w:r>
        <w:r w:rsidR="00DA7049">
          <w:rPr>
            <w:noProof/>
            <w:webHidden/>
          </w:rPr>
          <w:instrText xml:space="preserve"> PAGEREF _Toc171419655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5F8C5231" w14:textId="601161A2" w:rsidR="00DA7049" w:rsidRDefault="00185B6A">
      <w:pPr>
        <w:pStyle w:val="TM3"/>
        <w:tabs>
          <w:tab w:val="left" w:pos="1320"/>
          <w:tab w:val="right" w:leader="dot" w:pos="9054"/>
        </w:tabs>
        <w:rPr>
          <w:rFonts w:asciiTheme="minorHAnsi" w:eastAsiaTheme="minorEastAsia" w:hAnsiTheme="minorHAnsi"/>
          <w:noProof/>
          <w:lang w:eastAsia="fr-FR"/>
        </w:rPr>
      </w:pPr>
      <w:hyperlink w:anchor="_Toc171419656" w:history="1">
        <w:r w:rsidR="00DA7049" w:rsidRPr="001B0FDB">
          <w:rPr>
            <w:rStyle w:val="Lienhypertexte"/>
            <w:rFonts w:ascii="AvenirNext LT Pro LightCn" w:eastAsiaTheme="majorEastAsia" w:hAnsi="AvenirNext LT Pro LightCn" w:cstheme="majorBidi"/>
            <w:b/>
            <w:noProof/>
          </w:rPr>
          <w:t>3.4.1.</w:t>
        </w:r>
        <w:r w:rsidR="00DA7049">
          <w:rPr>
            <w:rFonts w:asciiTheme="minorHAnsi" w:eastAsiaTheme="minorEastAsia" w:hAnsiTheme="minorHAnsi"/>
            <w:noProof/>
            <w:lang w:eastAsia="fr-FR"/>
          </w:rPr>
          <w:tab/>
        </w:r>
        <w:r w:rsidR="00DA7049" w:rsidRPr="001B0FDB">
          <w:rPr>
            <w:rStyle w:val="Lienhypertexte"/>
            <w:rFonts w:ascii="AvenirNext LT Pro LightCn" w:eastAsiaTheme="majorEastAsia" w:hAnsi="AvenirNext LT Pro LightCn" w:cstheme="majorBidi"/>
            <w:noProof/>
          </w:rPr>
          <w:t>Mesure de la durée d’arrêt</w:t>
        </w:r>
        <w:r w:rsidR="00DA7049">
          <w:rPr>
            <w:noProof/>
            <w:webHidden/>
          </w:rPr>
          <w:tab/>
        </w:r>
        <w:r w:rsidR="00DA7049">
          <w:rPr>
            <w:noProof/>
            <w:webHidden/>
          </w:rPr>
          <w:fldChar w:fldCharType="begin"/>
        </w:r>
        <w:r w:rsidR="00DA7049">
          <w:rPr>
            <w:noProof/>
            <w:webHidden/>
          </w:rPr>
          <w:instrText xml:space="preserve"> PAGEREF _Toc171419656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2539FB31" w14:textId="5C4C8C56" w:rsidR="00DA7049" w:rsidRDefault="00185B6A">
      <w:pPr>
        <w:pStyle w:val="TM2"/>
        <w:tabs>
          <w:tab w:val="left" w:pos="660"/>
        </w:tabs>
        <w:rPr>
          <w:rFonts w:asciiTheme="minorHAnsi" w:eastAsiaTheme="minorEastAsia" w:hAnsiTheme="minorHAnsi"/>
          <w:b w:val="0"/>
          <w:noProof/>
          <w:lang w:eastAsia="fr-FR"/>
        </w:rPr>
      </w:pPr>
      <w:hyperlink w:anchor="_Toc171419657" w:history="1">
        <w:r w:rsidR="00DA7049" w:rsidRPr="001B0FDB">
          <w:rPr>
            <w:rStyle w:val="Lienhypertexte"/>
            <w:noProof/>
          </w:rPr>
          <w:t>3.5.</w:t>
        </w:r>
        <w:r w:rsidR="00DA7049">
          <w:rPr>
            <w:rFonts w:asciiTheme="minorHAnsi" w:eastAsiaTheme="minorEastAsia" w:hAnsiTheme="minorHAnsi"/>
            <w:b w:val="0"/>
            <w:noProof/>
            <w:lang w:eastAsia="fr-FR"/>
          </w:rPr>
          <w:tab/>
        </w:r>
        <w:r w:rsidR="00DA7049" w:rsidRPr="001B0FDB">
          <w:rPr>
            <w:rStyle w:val="Lienhypertexte"/>
            <w:noProof/>
          </w:rPr>
          <w:t>Taux de disponibilité</w:t>
        </w:r>
        <w:r w:rsidR="00DA7049">
          <w:rPr>
            <w:noProof/>
            <w:webHidden/>
          </w:rPr>
          <w:tab/>
        </w:r>
        <w:r w:rsidR="00DA7049">
          <w:rPr>
            <w:noProof/>
            <w:webHidden/>
          </w:rPr>
          <w:fldChar w:fldCharType="begin"/>
        </w:r>
        <w:r w:rsidR="00DA7049">
          <w:rPr>
            <w:noProof/>
            <w:webHidden/>
          </w:rPr>
          <w:instrText xml:space="preserve"> PAGEREF _Toc171419657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3C665507" w14:textId="618EE9E5" w:rsidR="00DA7049" w:rsidRDefault="00185B6A">
      <w:pPr>
        <w:pStyle w:val="TM3"/>
        <w:tabs>
          <w:tab w:val="left" w:pos="1320"/>
          <w:tab w:val="right" w:leader="dot" w:pos="9054"/>
        </w:tabs>
        <w:rPr>
          <w:rFonts w:asciiTheme="minorHAnsi" w:eastAsiaTheme="minorEastAsia" w:hAnsiTheme="minorHAnsi"/>
          <w:noProof/>
          <w:lang w:eastAsia="fr-FR"/>
        </w:rPr>
      </w:pPr>
      <w:hyperlink w:anchor="_Toc171419658" w:history="1">
        <w:r w:rsidR="00DA7049" w:rsidRPr="001B0FDB">
          <w:rPr>
            <w:rStyle w:val="Lienhypertexte"/>
            <w:rFonts w:ascii="AvenirNext LT Pro LightCn" w:eastAsiaTheme="majorEastAsia" w:hAnsi="AvenirNext LT Pro LightCn" w:cstheme="majorBidi"/>
            <w:b/>
            <w:noProof/>
          </w:rPr>
          <w:t>3.5.1.</w:t>
        </w:r>
        <w:r w:rsidR="00DA7049">
          <w:rPr>
            <w:rFonts w:asciiTheme="minorHAnsi" w:eastAsiaTheme="minorEastAsia" w:hAnsiTheme="minorHAnsi"/>
            <w:noProof/>
            <w:lang w:eastAsia="fr-FR"/>
          </w:rPr>
          <w:tab/>
        </w:r>
        <w:r w:rsidR="00DA7049" w:rsidRPr="001B0FDB">
          <w:rPr>
            <w:rStyle w:val="Lienhypertexte"/>
            <w:rFonts w:ascii="AvenirNext LT Pro LightCn" w:eastAsiaTheme="majorEastAsia" w:hAnsi="AvenirNext LT Pro LightCn" w:cstheme="majorBidi"/>
            <w:noProof/>
          </w:rPr>
          <w:t>Délai maximal autorisé</w:t>
        </w:r>
        <w:r w:rsidR="00DA7049">
          <w:rPr>
            <w:noProof/>
            <w:webHidden/>
          </w:rPr>
          <w:tab/>
        </w:r>
        <w:r w:rsidR="00DA7049">
          <w:rPr>
            <w:noProof/>
            <w:webHidden/>
          </w:rPr>
          <w:fldChar w:fldCharType="begin"/>
        </w:r>
        <w:r w:rsidR="00DA7049">
          <w:rPr>
            <w:noProof/>
            <w:webHidden/>
          </w:rPr>
          <w:instrText xml:space="preserve"> PAGEREF _Toc171419658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3CD8B94C" w14:textId="29AC9C16" w:rsidR="00DA7049" w:rsidRDefault="00185B6A">
      <w:pPr>
        <w:pStyle w:val="TM2"/>
        <w:tabs>
          <w:tab w:val="left" w:pos="660"/>
        </w:tabs>
        <w:rPr>
          <w:rFonts w:asciiTheme="minorHAnsi" w:eastAsiaTheme="minorEastAsia" w:hAnsiTheme="minorHAnsi"/>
          <w:b w:val="0"/>
          <w:noProof/>
          <w:lang w:eastAsia="fr-FR"/>
        </w:rPr>
      </w:pPr>
      <w:hyperlink w:anchor="_Toc171419659" w:history="1">
        <w:r w:rsidR="00DA7049" w:rsidRPr="001B0FDB">
          <w:rPr>
            <w:rStyle w:val="Lienhypertexte"/>
            <w:noProof/>
          </w:rPr>
          <w:t>3.6.</w:t>
        </w:r>
        <w:r w:rsidR="00DA7049">
          <w:rPr>
            <w:rFonts w:asciiTheme="minorHAnsi" w:eastAsiaTheme="minorEastAsia" w:hAnsiTheme="minorHAnsi"/>
            <w:b w:val="0"/>
            <w:noProof/>
            <w:lang w:eastAsia="fr-FR"/>
          </w:rPr>
          <w:tab/>
        </w:r>
        <w:r w:rsidR="00DA7049" w:rsidRPr="001B0FDB">
          <w:rPr>
            <w:rStyle w:val="Lienhypertexte"/>
            <w:noProof/>
          </w:rPr>
          <w:t>– Emballage et transport</w:t>
        </w:r>
        <w:r w:rsidR="00DA7049">
          <w:rPr>
            <w:noProof/>
            <w:webHidden/>
          </w:rPr>
          <w:tab/>
        </w:r>
        <w:r w:rsidR="00DA7049">
          <w:rPr>
            <w:noProof/>
            <w:webHidden/>
          </w:rPr>
          <w:fldChar w:fldCharType="begin"/>
        </w:r>
        <w:r w:rsidR="00DA7049">
          <w:rPr>
            <w:noProof/>
            <w:webHidden/>
          </w:rPr>
          <w:instrText xml:space="preserve"> PAGEREF _Toc171419659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61496496" w14:textId="608E302F" w:rsidR="00DA7049" w:rsidRDefault="00185B6A">
      <w:pPr>
        <w:pStyle w:val="TM2"/>
        <w:tabs>
          <w:tab w:val="left" w:pos="660"/>
        </w:tabs>
        <w:rPr>
          <w:rFonts w:asciiTheme="minorHAnsi" w:eastAsiaTheme="minorEastAsia" w:hAnsiTheme="minorHAnsi"/>
          <w:b w:val="0"/>
          <w:noProof/>
          <w:lang w:eastAsia="fr-FR"/>
        </w:rPr>
      </w:pPr>
      <w:hyperlink w:anchor="_Toc171419660" w:history="1">
        <w:r w:rsidR="00DA7049" w:rsidRPr="001B0FDB">
          <w:rPr>
            <w:rStyle w:val="Lienhypertexte"/>
            <w:noProof/>
          </w:rPr>
          <w:t>3.7.</w:t>
        </w:r>
        <w:r w:rsidR="00DA7049">
          <w:rPr>
            <w:rFonts w:asciiTheme="minorHAnsi" w:eastAsiaTheme="minorEastAsia" w:hAnsiTheme="minorHAnsi"/>
            <w:b w:val="0"/>
            <w:noProof/>
            <w:lang w:eastAsia="fr-FR"/>
          </w:rPr>
          <w:tab/>
        </w:r>
        <w:r w:rsidR="00DA7049" w:rsidRPr="001B0FDB">
          <w:rPr>
            <w:rStyle w:val="Lienhypertexte"/>
            <w:noProof/>
          </w:rPr>
          <w:t>– Livraison</w:t>
        </w:r>
        <w:r w:rsidR="00DA7049">
          <w:rPr>
            <w:noProof/>
            <w:webHidden/>
          </w:rPr>
          <w:tab/>
        </w:r>
        <w:r w:rsidR="00DA7049">
          <w:rPr>
            <w:noProof/>
            <w:webHidden/>
          </w:rPr>
          <w:fldChar w:fldCharType="begin"/>
        </w:r>
        <w:r w:rsidR="00DA7049">
          <w:rPr>
            <w:noProof/>
            <w:webHidden/>
          </w:rPr>
          <w:instrText xml:space="preserve"> PAGEREF _Toc171419660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57A4AF60" w14:textId="2331F46A" w:rsidR="00DA7049" w:rsidRDefault="00185B6A">
      <w:pPr>
        <w:pStyle w:val="TM2"/>
        <w:tabs>
          <w:tab w:val="left" w:pos="660"/>
        </w:tabs>
        <w:rPr>
          <w:rFonts w:asciiTheme="minorHAnsi" w:eastAsiaTheme="minorEastAsia" w:hAnsiTheme="minorHAnsi"/>
          <w:b w:val="0"/>
          <w:noProof/>
          <w:lang w:eastAsia="fr-FR"/>
        </w:rPr>
      </w:pPr>
      <w:hyperlink w:anchor="_Toc171419661" w:history="1">
        <w:r w:rsidR="00DA7049" w:rsidRPr="001B0FDB">
          <w:rPr>
            <w:rStyle w:val="Lienhypertexte"/>
            <w:noProof/>
          </w:rPr>
          <w:t>3.8.</w:t>
        </w:r>
        <w:r w:rsidR="00DA7049">
          <w:rPr>
            <w:rFonts w:asciiTheme="minorHAnsi" w:eastAsiaTheme="minorEastAsia" w:hAnsiTheme="minorHAnsi"/>
            <w:b w:val="0"/>
            <w:noProof/>
            <w:lang w:eastAsia="fr-FR"/>
          </w:rPr>
          <w:tab/>
        </w:r>
        <w:r w:rsidR="00DA7049" w:rsidRPr="001B0FDB">
          <w:rPr>
            <w:rStyle w:val="Lienhypertexte"/>
            <w:noProof/>
          </w:rPr>
          <w:t>– Documentation à fournir</w:t>
        </w:r>
        <w:r w:rsidR="00DA7049">
          <w:rPr>
            <w:noProof/>
            <w:webHidden/>
          </w:rPr>
          <w:tab/>
        </w:r>
        <w:r w:rsidR="00DA7049">
          <w:rPr>
            <w:noProof/>
            <w:webHidden/>
          </w:rPr>
          <w:fldChar w:fldCharType="begin"/>
        </w:r>
        <w:r w:rsidR="00DA7049">
          <w:rPr>
            <w:noProof/>
            <w:webHidden/>
          </w:rPr>
          <w:instrText xml:space="preserve"> PAGEREF _Toc171419661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63E8CA64" w14:textId="31E453B4" w:rsidR="00DA7049" w:rsidRDefault="00185B6A">
      <w:pPr>
        <w:pStyle w:val="TM2"/>
        <w:tabs>
          <w:tab w:val="left" w:pos="660"/>
        </w:tabs>
        <w:rPr>
          <w:rFonts w:asciiTheme="minorHAnsi" w:eastAsiaTheme="minorEastAsia" w:hAnsiTheme="minorHAnsi"/>
          <w:b w:val="0"/>
          <w:noProof/>
          <w:lang w:eastAsia="fr-FR"/>
        </w:rPr>
      </w:pPr>
      <w:hyperlink w:anchor="_Toc171419662" w:history="1">
        <w:r w:rsidR="00DA7049" w:rsidRPr="001B0FDB">
          <w:rPr>
            <w:rStyle w:val="Lienhypertexte"/>
            <w:noProof/>
          </w:rPr>
          <w:t>3.9.</w:t>
        </w:r>
        <w:r w:rsidR="00DA7049">
          <w:rPr>
            <w:rFonts w:asciiTheme="minorHAnsi" w:eastAsiaTheme="minorEastAsia" w:hAnsiTheme="minorHAnsi"/>
            <w:b w:val="0"/>
            <w:noProof/>
            <w:lang w:eastAsia="fr-FR"/>
          </w:rPr>
          <w:tab/>
        </w:r>
        <w:r w:rsidR="00DA7049" w:rsidRPr="001B0FDB">
          <w:rPr>
            <w:rStyle w:val="Lienhypertexte"/>
            <w:noProof/>
          </w:rPr>
          <w:t>– Licence logiciel</w:t>
        </w:r>
        <w:r w:rsidR="00DA7049">
          <w:rPr>
            <w:noProof/>
            <w:webHidden/>
          </w:rPr>
          <w:tab/>
        </w:r>
        <w:r w:rsidR="00DA7049">
          <w:rPr>
            <w:noProof/>
            <w:webHidden/>
          </w:rPr>
          <w:fldChar w:fldCharType="begin"/>
        </w:r>
        <w:r w:rsidR="00DA7049">
          <w:rPr>
            <w:noProof/>
            <w:webHidden/>
          </w:rPr>
          <w:instrText xml:space="preserve"> PAGEREF _Toc171419662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74A95A55" w14:textId="00544DA5" w:rsidR="00DA7049" w:rsidRDefault="00185B6A">
      <w:pPr>
        <w:pStyle w:val="TM2"/>
        <w:tabs>
          <w:tab w:val="left" w:pos="660"/>
        </w:tabs>
        <w:rPr>
          <w:rFonts w:asciiTheme="minorHAnsi" w:eastAsiaTheme="minorEastAsia" w:hAnsiTheme="minorHAnsi"/>
          <w:b w:val="0"/>
          <w:noProof/>
          <w:lang w:eastAsia="fr-FR"/>
        </w:rPr>
      </w:pPr>
      <w:hyperlink w:anchor="_Toc171419663" w:history="1">
        <w:r w:rsidR="00DA7049" w:rsidRPr="001B0FDB">
          <w:rPr>
            <w:rStyle w:val="Lienhypertexte"/>
            <w:noProof/>
          </w:rPr>
          <w:t>3.10.</w:t>
        </w:r>
        <w:r w:rsidR="00DA7049">
          <w:rPr>
            <w:rFonts w:asciiTheme="minorHAnsi" w:eastAsiaTheme="minorEastAsia" w:hAnsiTheme="minorHAnsi"/>
            <w:b w:val="0"/>
            <w:noProof/>
            <w:lang w:eastAsia="fr-FR"/>
          </w:rPr>
          <w:tab/>
        </w:r>
        <w:r w:rsidR="00DA7049" w:rsidRPr="001B0FDB">
          <w:rPr>
            <w:rStyle w:val="Lienhypertexte"/>
            <w:noProof/>
          </w:rPr>
          <w:t>– Formation à l’utilisation et à la maintenance des équipements</w:t>
        </w:r>
        <w:r w:rsidR="00DA7049">
          <w:rPr>
            <w:noProof/>
            <w:webHidden/>
          </w:rPr>
          <w:tab/>
        </w:r>
        <w:r w:rsidR="00DA7049">
          <w:rPr>
            <w:noProof/>
            <w:webHidden/>
          </w:rPr>
          <w:fldChar w:fldCharType="begin"/>
        </w:r>
        <w:r w:rsidR="00DA7049">
          <w:rPr>
            <w:noProof/>
            <w:webHidden/>
          </w:rPr>
          <w:instrText xml:space="preserve"> PAGEREF _Toc171419663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1FFB6053" w14:textId="73D08D36" w:rsidR="00DA7049" w:rsidRDefault="00185B6A">
      <w:pPr>
        <w:pStyle w:val="TM2"/>
        <w:tabs>
          <w:tab w:val="left" w:pos="660"/>
        </w:tabs>
        <w:rPr>
          <w:rFonts w:asciiTheme="minorHAnsi" w:eastAsiaTheme="minorEastAsia" w:hAnsiTheme="minorHAnsi"/>
          <w:b w:val="0"/>
          <w:noProof/>
          <w:lang w:eastAsia="fr-FR"/>
        </w:rPr>
      </w:pPr>
      <w:hyperlink w:anchor="_Toc171419664" w:history="1">
        <w:r w:rsidR="00DA7049" w:rsidRPr="001B0FDB">
          <w:rPr>
            <w:rStyle w:val="Lienhypertexte"/>
            <w:noProof/>
          </w:rPr>
          <w:t>3.11.</w:t>
        </w:r>
        <w:r w:rsidR="00DA7049">
          <w:rPr>
            <w:rFonts w:asciiTheme="minorHAnsi" w:eastAsiaTheme="minorEastAsia" w:hAnsiTheme="minorHAnsi"/>
            <w:b w:val="0"/>
            <w:noProof/>
            <w:lang w:eastAsia="fr-FR"/>
          </w:rPr>
          <w:tab/>
        </w:r>
        <w:r w:rsidR="00DA7049" w:rsidRPr="001B0FDB">
          <w:rPr>
            <w:rStyle w:val="Lienhypertexte"/>
            <w:noProof/>
          </w:rPr>
          <w:t>– Brevets et licences</w:t>
        </w:r>
        <w:r w:rsidR="00DA7049">
          <w:rPr>
            <w:noProof/>
            <w:webHidden/>
          </w:rPr>
          <w:tab/>
        </w:r>
        <w:r w:rsidR="00DA7049">
          <w:rPr>
            <w:noProof/>
            <w:webHidden/>
          </w:rPr>
          <w:fldChar w:fldCharType="begin"/>
        </w:r>
        <w:r w:rsidR="00DA7049">
          <w:rPr>
            <w:noProof/>
            <w:webHidden/>
          </w:rPr>
          <w:instrText xml:space="preserve"> PAGEREF _Toc171419664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09AB03EE" w14:textId="73EB61B4" w:rsidR="00DA7049" w:rsidRDefault="00185B6A">
      <w:pPr>
        <w:pStyle w:val="TM2"/>
        <w:tabs>
          <w:tab w:val="left" w:pos="660"/>
        </w:tabs>
        <w:rPr>
          <w:rFonts w:asciiTheme="minorHAnsi" w:eastAsiaTheme="minorEastAsia" w:hAnsiTheme="minorHAnsi"/>
          <w:b w:val="0"/>
          <w:noProof/>
          <w:lang w:eastAsia="fr-FR"/>
        </w:rPr>
      </w:pPr>
      <w:hyperlink w:anchor="_Toc171419665" w:history="1">
        <w:r w:rsidR="00DA7049" w:rsidRPr="001B0FDB">
          <w:rPr>
            <w:rStyle w:val="Lienhypertexte"/>
            <w:noProof/>
          </w:rPr>
          <w:t>3.12.</w:t>
        </w:r>
        <w:r w:rsidR="00DA7049">
          <w:rPr>
            <w:rFonts w:asciiTheme="minorHAnsi" w:eastAsiaTheme="minorEastAsia" w:hAnsiTheme="minorHAnsi"/>
            <w:b w:val="0"/>
            <w:noProof/>
            <w:lang w:eastAsia="fr-FR"/>
          </w:rPr>
          <w:tab/>
        </w:r>
        <w:r w:rsidR="00DA7049" w:rsidRPr="001B0FDB">
          <w:rPr>
            <w:rStyle w:val="Lienhypertexte"/>
            <w:noProof/>
          </w:rPr>
          <w:t>– Sous-traitance</w:t>
        </w:r>
        <w:r w:rsidR="00DA7049">
          <w:rPr>
            <w:noProof/>
            <w:webHidden/>
          </w:rPr>
          <w:tab/>
        </w:r>
        <w:r w:rsidR="00DA7049">
          <w:rPr>
            <w:noProof/>
            <w:webHidden/>
          </w:rPr>
          <w:fldChar w:fldCharType="begin"/>
        </w:r>
        <w:r w:rsidR="00DA7049">
          <w:rPr>
            <w:noProof/>
            <w:webHidden/>
          </w:rPr>
          <w:instrText xml:space="preserve"> PAGEREF _Toc171419665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00C288A6" w14:textId="2D22651C"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66" w:history="1">
        <w:r w:rsidR="00DA7049" w:rsidRPr="001B0FDB">
          <w:rPr>
            <w:rStyle w:val="Lienhypertexte"/>
            <w:rFonts w:ascii="AvenirNext LT Pro LightCn" w:hAnsi="AvenirNext LT Pro LightCn"/>
            <w:b/>
            <w:i/>
            <w:iCs/>
            <w:noProof/>
          </w:rPr>
          <w:t>4.</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DURÉE ET DELAIS D’EXECUTION DU MARCHÉ</w:t>
        </w:r>
        <w:r w:rsidR="00DA7049">
          <w:rPr>
            <w:noProof/>
            <w:webHidden/>
          </w:rPr>
          <w:tab/>
        </w:r>
        <w:r w:rsidR="00DA7049">
          <w:rPr>
            <w:noProof/>
            <w:webHidden/>
          </w:rPr>
          <w:fldChar w:fldCharType="begin"/>
        </w:r>
        <w:r w:rsidR="00DA7049">
          <w:rPr>
            <w:noProof/>
            <w:webHidden/>
          </w:rPr>
          <w:instrText xml:space="preserve"> PAGEREF _Toc171419666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4200EAD9" w14:textId="395C17F3" w:rsidR="00DA7049" w:rsidRDefault="00185B6A">
      <w:pPr>
        <w:pStyle w:val="TM2"/>
        <w:tabs>
          <w:tab w:val="left" w:pos="660"/>
        </w:tabs>
        <w:rPr>
          <w:rFonts w:asciiTheme="minorHAnsi" w:eastAsiaTheme="minorEastAsia" w:hAnsiTheme="minorHAnsi"/>
          <w:b w:val="0"/>
          <w:noProof/>
          <w:lang w:eastAsia="fr-FR"/>
        </w:rPr>
      </w:pPr>
      <w:hyperlink w:anchor="_Toc171419667" w:history="1">
        <w:r w:rsidR="00DA7049" w:rsidRPr="001B0FDB">
          <w:rPr>
            <w:rStyle w:val="Lienhypertexte"/>
            <w:noProof/>
          </w:rPr>
          <w:t>4.1.</w:t>
        </w:r>
        <w:r w:rsidR="00DA7049">
          <w:rPr>
            <w:rFonts w:asciiTheme="minorHAnsi" w:eastAsiaTheme="minorEastAsia" w:hAnsiTheme="minorHAnsi"/>
            <w:b w:val="0"/>
            <w:noProof/>
            <w:lang w:eastAsia="fr-FR"/>
          </w:rPr>
          <w:tab/>
        </w:r>
        <w:r w:rsidR="00DA7049" w:rsidRPr="001B0FDB">
          <w:rPr>
            <w:rStyle w:val="Lienhypertexte"/>
            <w:noProof/>
          </w:rPr>
          <w:t>– Durée du marché</w:t>
        </w:r>
        <w:r w:rsidR="00DA7049">
          <w:rPr>
            <w:noProof/>
            <w:webHidden/>
          </w:rPr>
          <w:tab/>
        </w:r>
        <w:r w:rsidR="00DA7049">
          <w:rPr>
            <w:noProof/>
            <w:webHidden/>
          </w:rPr>
          <w:fldChar w:fldCharType="begin"/>
        </w:r>
        <w:r w:rsidR="00DA7049">
          <w:rPr>
            <w:noProof/>
            <w:webHidden/>
          </w:rPr>
          <w:instrText xml:space="preserve"> PAGEREF _Toc171419667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383E568F" w14:textId="64FB9141" w:rsidR="00DA7049" w:rsidRDefault="00185B6A">
      <w:pPr>
        <w:pStyle w:val="TM2"/>
        <w:tabs>
          <w:tab w:val="left" w:pos="660"/>
        </w:tabs>
        <w:rPr>
          <w:rFonts w:asciiTheme="minorHAnsi" w:eastAsiaTheme="minorEastAsia" w:hAnsiTheme="minorHAnsi"/>
          <w:b w:val="0"/>
          <w:noProof/>
          <w:lang w:eastAsia="fr-FR"/>
        </w:rPr>
      </w:pPr>
      <w:hyperlink w:anchor="_Toc171419668" w:history="1">
        <w:r w:rsidR="00DA7049" w:rsidRPr="001B0FDB">
          <w:rPr>
            <w:rStyle w:val="Lienhypertexte"/>
            <w:noProof/>
          </w:rPr>
          <w:t>4.2.</w:t>
        </w:r>
        <w:r w:rsidR="00DA7049">
          <w:rPr>
            <w:rFonts w:asciiTheme="minorHAnsi" w:eastAsiaTheme="minorEastAsia" w:hAnsiTheme="minorHAnsi"/>
            <w:b w:val="0"/>
            <w:noProof/>
            <w:lang w:eastAsia="fr-FR"/>
          </w:rPr>
          <w:tab/>
        </w:r>
        <w:r w:rsidR="00DA7049" w:rsidRPr="001B0FDB">
          <w:rPr>
            <w:rStyle w:val="Lienhypertexte"/>
            <w:noProof/>
          </w:rPr>
          <w:t>– Délai de livraison</w:t>
        </w:r>
        <w:r w:rsidR="00DA7049">
          <w:rPr>
            <w:noProof/>
            <w:webHidden/>
          </w:rPr>
          <w:tab/>
        </w:r>
        <w:r w:rsidR="00DA7049">
          <w:rPr>
            <w:noProof/>
            <w:webHidden/>
          </w:rPr>
          <w:fldChar w:fldCharType="begin"/>
        </w:r>
        <w:r w:rsidR="00DA7049">
          <w:rPr>
            <w:noProof/>
            <w:webHidden/>
          </w:rPr>
          <w:instrText xml:space="preserve"> PAGEREF _Toc171419668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4A8B7514" w14:textId="3B7EEF55" w:rsidR="00DA7049" w:rsidRDefault="00185B6A">
      <w:pPr>
        <w:pStyle w:val="TM2"/>
        <w:tabs>
          <w:tab w:val="left" w:pos="660"/>
        </w:tabs>
        <w:rPr>
          <w:rFonts w:asciiTheme="minorHAnsi" w:eastAsiaTheme="minorEastAsia" w:hAnsiTheme="minorHAnsi"/>
          <w:b w:val="0"/>
          <w:noProof/>
          <w:lang w:eastAsia="fr-FR"/>
        </w:rPr>
      </w:pPr>
      <w:hyperlink w:anchor="_Toc171419669" w:history="1">
        <w:r w:rsidR="00DA7049" w:rsidRPr="001B0FDB">
          <w:rPr>
            <w:rStyle w:val="Lienhypertexte"/>
            <w:noProof/>
          </w:rPr>
          <w:t>4.3.</w:t>
        </w:r>
        <w:r w:rsidR="00DA7049">
          <w:rPr>
            <w:rFonts w:asciiTheme="minorHAnsi" w:eastAsiaTheme="minorEastAsia" w:hAnsiTheme="minorHAnsi"/>
            <w:b w:val="0"/>
            <w:noProof/>
            <w:lang w:eastAsia="fr-FR"/>
          </w:rPr>
          <w:tab/>
        </w:r>
        <w:r w:rsidR="00DA7049" w:rsidRPr="001B0FDB">
          <w:rPr>
            <w:rStyle w:val="Lienhypertexte"/>
            <w:noProof/>
          </w:rPr>
          <w:t>- Prolongation du délai</w:t>
        </w:r>
        <w:r w:rsidR="00DA7049">
          <w:rPr>
            <w:noProof/>
            <w:webHidden/>
          </w:rPr>
          <w:tab/>
        </w:r>
        <w:r w:rsidR="00DA7049">
          <w:rPr>
            <w:noProof/>
            <w:webHidden/>
          </w:rPr>
          <w:fldChar w:fldCharType="begin"/>
        </w:r>
        <w:r w:rsidR="00DA7049">
          <w:rPr>
            <w:noProof/>
            <w:webHidden/>
          </w:rPr>
          <w:instrText xml:space="preserve"> PAGEREF _Toc171419669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631764E4" w14:textId="005A7CCC"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70" w:history="1">
        <w:r w:rsidR="00DA7049" w:rsidRPr="001B0FDB">
          <w:rPr>
            <w:rStyle w:val="Lienhypertexte"/>
            <w:rFonts w:ascii="AvenirNext LT Pro LightCn" w:hAnsi="AvenirNext LT Pro LightCn"/>
            <w:b/>
            <w:noProof/>
          </w:rPr>
          <w:t>5.</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INSTALLATIONS, MISE EN ORDRE DE MARCHE, VÉRIFICATION ET ADMISSION DES FOURNITURES</w:t>
        </w:r>
        <w:r w:rsidR="00DA7049">
          <w:rPr>
            <w:noProof/>
            <w:webHidden/>
          </w:rPr>
          <w:tab/>
        </w:r>
        <w:r w:rsidR="00DA7049">
          <w:rPr>
            <w:noProof/>
            <w:webHidden/>
          </w:rPr>
          <w:fldChar w:fldCharType="begin"/>
        </w:r>
        <w:r w:rsidR="00DA7049">
          <w:rPr>
            <w:noProof/>
            <w:webHidden/>
          </w:rPr>
          <w:instrText xml:space="preserve"> PAGEREF _Toc171419670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13867CDC" w14:textId="156EA6F9" w:rsidR="00DA7049" w:rsidRDefault="00185B6A">
      <w:pPr>
        <w:pStyle w:val="TM2"/>
        <w:tabs>
          <w:tab w:val="left" w:pos="660"/>
        </w:tabs>
        <w:rPr>
          <w:rFonts w:asciiTheme="minorHAnsi" w:eastAsiaTheme="minorEastAsia" w:hAnsiTheme="minorHAnsi"/>
          <w:b w:val="0"/>
          <w:noProof/>
          <w:lang w:eastAsia="fr-FR"/>
        </w:rPr>
      </w:pPr>
      <w:hyperlink w:anchor="_Toc171419671" w:history="1">
        <w:r w:rsidR="00DA7049" w:rsidRPr="001B0FDB">
          <w:rPr>
            <w:rStyle w:val="Lienhypertexte"/>
            <w:noProof/>
          </w:rPr>
          <w:t>5.1.</w:t>
        </w:r>
        <w:r w:rsidR="00DA7049">
          <w:rPr>
            <w:rFonts w:asciiTheme="minorHAnsi" w:eastAsiaTheme="minorEastAsia" w:hAnsiTheme="minorHAnsi"/>
            <w:b w:val="0"/>
            <w:noProof/>
            <w:lang w:eastAsia="fr-FR"/>
          </w:rPr>
          <w:tab/>
        </w:r>
        <w:r w:rsidR="00DA7049" w:rsidRPr="001B0FDB">
          <w:rPr>
            <w:rStyle w:val="Lienhypertexte"/>
            <w:noProof/>
          </w:rPr>
          <w:t>– Installation et mise en ordre de marche</w:t>
        </w:r>
        <w:r w:rsidR="00DA7049">
          <w:rPr>
            <w:noProof/>
            <w:webHidden/>
          </w:rPr>
          <w:tab/>
        </w:r>
        <w:r w:rsidR="00DA7049">
          <w:rPr>
            <w:noProof/>
            <w:webHidden/>
          </w:rPr>
          <w:fldChar w:fldCharType="begin"/>
        </w:r>
        <w:r w:rsidR="00DA7049">
          <w:rPr>
            <w:noProof/>
            <w:webHidden/>
          </w:rPr>
          <w:instrText xml:space="preserve"> PAGEREF _Toc171419671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2970CB55" w14:textId="2F489E1D" w:rsidR="00DA7049" w:rsidRDefault="00185B6A">
      <w:pPr>
        <w:pStyle w:val="TM2"/>
        <w:tabs>
          <w:tab w:val="left" w:pos="660"/>
        </w:tabs>
        <w:rPr>
          <w:rFonts w:asciiTheme="minorHAnsi" w:eastAsiaTheme="minorEastAsia" w:hAnsiTheme="minorHAnsi"/>
          <w:b w:val="0"/>
          <w:noProof/>
          <w:lang w:eastAsia="fr-FR"/>
        </w:rPr>
      </w:pPr>
      <w:hyperlink w:anchor="_Toc171419672" w:history="1">
        <w:r w:rsidR="00DA7049" w:rsidRPr="001B0FDB">
          <w:rPr>
            <w:rStyle w:val="Lienhypertexte"/>
            <w:noProof/>
          </w:rPr>
          <w:t>5.2.</w:t>
        </w:r>
        <w:r w:rsidR="00DA7049">
          <w:rPr>
            <w:rFonts w:asciiTheme="minorHAnsi" w:eastAsiaTheme="minorEastAsia" w:hAnsiTheme="minorHAnsi"/>
            <w:b w:val="0"/>
            <w:noProof/>
            <w:lang w:eastAsia="fr-FR"/>
          </w:rPr>
          <w:tab/>
        </w:r>
        <w:r w:rsidR="00DA7049" w:rsidRPr="001B0FDB">
          <w:rPr>
            <w:rStyle w:val="Lienhypertexte"/>
            <w:noProof/>
          </w:rPr>
          <w:t>– Opérations de vérification – Admission des prestations</w:t>
        </w:r>
        <w:r w:rsidR="00DA7049">
          <w:rPr>
            <w:noProof/>
            <w:webHidden/>
          </w:rPr>
          <w:tab/>
        </w:r>
        <w:r w:rsidR="00DA7049">
          <w:rPr>
            <w:noProof/>
            <w:webHidden/>
          </w:rPr>
          <w:fldChar w:fldCharType="begin"/>
        </w:r>
        <w:r w:rsidR="00DA7049">
          <w:rPr>
            <w:noProof/>
            <w:webHidden/>
          </w:rPr>
          <w:instrText xml:space="preserve"> PAGEREF _Toc171419672 \h </w:instrText>
        </w:r>
        <w:r w:rsidR="00DA7049">
          <w:rPr>
            <w:noProof/>
            <w:webHidden/>
          </w:rPr>
        </w:r>
        <w:r w:rsidR="00DA7049">
          <w:rPr>
            <w:noProof/>
            <w:webHidden/>
          </w:rPr>
          <w:fldChar w:fldCharType="separate"/>
        </w:r>
        <w:r w:rsidR="00DA7049">
          <w:rPr>
            <w:noProof/>
            <w:webHidden/>
          </w:rPr>
          <w:t>12</w:t>
        </w:r>
        <w:r w:rsidR="00DA7049">
          <w:rPr>
            <w:noProof/>
            <w:webHidden/>
          </w:rPr>
          <w:fldChar w:fldCharType="end"/>
        </w:r>
      </w:hyperlink>
    </w:p>
    <w:p w14:paraId="67353353" w14:textId="093FA15D"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73" w:history="1">
        <w:r w:rsidR="00DA7049" w:rsidRPr="001B0FDB">
          <w:rPr>
            <w:rStyle w:val="Lienhypertexte"/>
            <w:rFonts w:ascii="AvenirNext LT Pro LightCn" w:hAnsi="AvenirNext LT Pro LightCn"/>
            <w:b/>
            <w:noProof/>
          </w:rPr>
          <w:t>6.</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ZONES A REGIME RESTRICTIF (ZRR) ET SECURITE DE L’INFORMATION</w:t>
        </w:r>
        <w:r w:rsidR="00DA7049">
          <w:rPr>
            <w:noProof/>
            <w:webHidden/>
          </w:rPr>
          <w:tab/>
        </w:r>
        <w:r w:rsidR="00DA7049">
          <w:rPr>
            <w:noProof/>
            <w:webHidden/>
          </w:rPr>
          <w:fldChar w:fldCharType="begin"/>
        </w:r>
        <w:r w:rsidR="00DA7049">
          <w:rPr>
            <w:noProof/>
            <w:webHidden/>
          </w:rPr>
          <w:instrText xml:space="preserve"> PAGEREF _Toc171419673 \h </w:instrText>
        </w:r>
        <w:r w:rsidR="00DA7049">
          <w:rPr>
            <w:noProof/>
            <w:webHidden/>
          </w:rPr>
        </w:r>
        <w:r w:rsidR="00DA7049">
          <w:rPr>
            <w:noProof/>
            <w:webHidden/>
          </w:rPr>
          <w:fldChar w:fldCharType="separate"/>
        </w:r>
        <w:r w:rsidR="00DA7049">
          <w:rPr>
            <w:noProof/>
            <w:webHidden/>
          </w:rPr>
          <w:t>12</w:t>
        </w:r>
        <w:r w:rsidR="00DA7049">
          <w:rPr>
            <w:noProof/>
            <w:webHidden/>
          </w:rPr>
          <w:fldChar w:fldCharType="end"/>
        </w:r>
      </w:hyperlink>
    </w:p>
    <w:p w14:paraId="7EFEE0DF" w14:textId="258B07D5"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74" w:history="1">
        <w:r w:rsidR="00DA7049" w:rsidRPr="001B0FDB">
          <w:rPr>
            <w:rStyle w:val="Lienhypertexte"/>
            <w:rFonts w:ascii="AvenirNext LT Pro LightCn" w:hAnsi="AvenirNext LT Pro LightCn"/>
            <w:b/>
            <w:noProof/>
          </w:rPr>
          <w:t>7.</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PRIX ET MODALITÉS DE PAIEMENTS</w:t>
        </w:r>
        <w:r w:rsidR="00DA7049">
          <w:rPr>
            <w:noProof/>
            <w:webHidden/>
          </w:rPr>
          <w:tab/>
        </w:r>
        <w:r w:rsidR="00DA7049">
          <w:rPr>
            <w:noProof/>
            <w:webHidden/>
          </w:rPr>
          <w:fldChar w:fldCharType="begin"/>
        </w:r>
        <w:r w:rsidR="00DA7049">
          <w:rPr>
            <w:noProof/>
            <w:webHidden/>
          </w:rPr>
          <w:instrText xml:space="preserve"> PAGEREF _Toc171419674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1305D688" w14:textId="4F4B5B29" w:rsidR="00DA7049" w:rsidRDefault="00185B6A">
      <w:pPr>
        <w:pStyle w:val="TM2"/>
        <w:tabs>
          <w:tab w:val="left" w:pos="660"/>
        </w:tabs>
        <w:rPr>
          <w:rFonts w:asciiTheme="minorHAnsi" w:eastAsiaTheme="minorEastAsia" w:hAnsiTheme="minorHAnsi"/>
          <w:b w:val="0"/>
          <w:noProof/>
          <w:lang w:eastAsia="fr-FR"/>
        </w:rPr>
      </w:pPr>
      <w:hyperlink w:anchor="_Toc171419675" w:history="1">
        <w:r w:rsidR="00DA7049" w:rsidRPr="001B0FDB">
          <w:rPr>
            <w:rStyle w:val="Lienhypertexte"/>
            <w:noProof/>
          </w:rPr>
          <w:t>7.1.</w:t>
        </w:r>
        <w:r w:rsidR="00DA7049">
          <w:rPr>
            <w:rFonts w:asciiTheme="minorHAnsi" w:eastAsiaTheme="minorEastAsia" w:hAnsiTheme="minorHAnsi"/>
            <w:b w:val="0"/>
            <w:noProof/>
            <w:lang w:eastAsia="fr-FR"/>
          </w:rPr>
          <w:tab/>
        </w:r>
        <w:r w:rsidR="00DA7049" w:rsidRPr="001B0FDB">
          <w:rPr>
            <w:rStyle w:val="Lienhypertexte"/>
            <w:noProof/>
          </w:rPr>
          <w:t>Prix du marché</w:t>
        </w:r>
        <w:r w:rsidR="00DA7049">
          <w:rPr>
            <w:noProof/>
            <w:webHidden/>
          </w:rPr>
          <w:tab/>
        </w:r>
        <w:r w:rsidR="00DA7049">
          <w:rPr>
            <w:noProof/>
            <w:webHidden/>
          </w:rPr>
          <w:fldChar w:fldCharType="begin"/>
        </w:r>
        <w:r w:rsidR="00DA7049">
          <w:rPr>
            <w:noProof/>
            <w:webHidden/>
          </w:rPr>
          <w:instrText xml:space="preserve"> PAGEREF _Toc171419675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6203DB46" w14:textId="04537AF1" w:rsidR="00DA7049" w:rsidRDefault="00185B6A">
      <w:pPr>
        <w:pStyle w:val="TM2"/>
        <w:tabs>
          <w:tab w:val="left" w:pos="660"/>
        </w:tabs>
        <w:rPr>
          <w:rFonts w:asciiTheme="minorHAnsi" w:eastAsiaTheme="minorEastAsia" w:hAnsiTheme="minorHAnsi"/>
          <w:b w:val="0"/>
          <w:noProof/>
          <w:lang w:eastAsia="fr-FR"/>
        </w:rPr>
      </w:pPr>
      <w:hyperlink w:anchor="_Toc171419676" w:history="1">
        <w:r w:rsidR="00DA7049" w:rsidRPr="001B0FDB">
          <w:rPr>
            <w:rStyle w:val="Lienhypertexte"/>
            <w:noProof/>
          </w:rPr>
          <w:t>7.2.</w:t>
        </w:r>
        <w:r w:rsidR="00DA7049">
          <w:rPr>
            <w:rFonts w:asciiTheme="minorHAnsi" w:eastAsiaTheme="minorEastAsia" w:hAnsiTheme="minorHAnsi"/>
            <w:b w:val="0"/>
            <w:noProof/>
            <w:lang w:eastAsia="fr-FR"/>
          </w:rPr>
          <w:tab/>
        </w:r>
        <w:r w:rsidR="00DA7049" w:rsidRPr="001B0FDB">
          <w:rPr>
            <w:rStyle w:val="Lienhypertexte"/>
            <w:noProof/>
          </w:rPr>
          <w:t>Echéancier de paiement</w:t>
        </w:r>
        <w:r w:rsidR="00DA7049">
          <w:rPr>
            <w:noProof/>
            <w:webHidden/>
          </w:rPr>
          <w:tab/>
        </w:r>
        <w:r w:rsidR="00DA7049">
          <w:rPr>
            <w:noProof/>
            <w:webHidden/>
          </w:rPr>
          <w:fldChar w:fldCharType="begin"/>
        </w:r>
        <w:r w:rsidR="00DA7049">
          <w:rPr>
            <w:noProof/>
            <w:webHidden/>
          </w:rPr>
          <w:instrText xml:space="preserve"> PAGEREF _Toc171419676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48FFEB4A" w14:textId="556B251F" w:rsidR="00DA7049" w:rsidRDefault="00185B6A">
      <w:pPr>
        <w:pStyle w:val="TM2"/>
        <w:tabs>
          <w:tab w:val="left" w:pos="660"/>
        </w:tabs>
        <w:rPr>
          <w:rFonts w:asciiTheme="minorHAnsi" w:eastAsiaTheme="minorEastAsia" w:hAnsiTheme="minorHAnsi"/>
          <w:b w:val="0"/>
          <w:noProof/>
          <w:lang w:eastAsia="fr-FR"/>
        </w:rPr>
      </w:pPr>
      <w:hyperlink w:anchor="_Toc171419677" w:history="1">
        <w:r w:rsidR="00DA7049" w:rsidRPr="001B0FDB">
          <w:rPr>
            <w:rStyle w:val="Lienhypertexte"/>
            <w:noProof/>
          </w:rPr>
          <w:t>7.3.</w:t>
        </w:r>
        <w:r w:rsidR="00DA7049">
          <w:rPr>
            <w:rFonts w:asciiTheme="minorHAnsi" w:eastAsiaTheme="minorEastAsia" w:hAnsiTheme="minorHAnsi"/>
            <w:b w:val="0"/>
            <w:noProof/>
            <w:lang w:eastAsia="fr-FR"/>
          </w:rPr>
          <w:tab/>
        </w:r>
        <w:r w:rsidR="00DA7049" w:rsidRPr="001B0FDB">
          <w:rPr>
            <w:rStyle w:val="Lienhypertexte"/>
            <w:noProof/>
          </w:rPr>
          <w:t>Modalités de paiement</w:t>
        </w:r>
        <w:r w:rsidR="00DA7049">
          <w:rPr>
            <w:noProof/>
            <w:webHidden/>
          </w:rPr>
          <w:tab/>
        </w:r>
        <w:r w:rsidR="00DA7049">
          <w:rPr>
            <w:noProof/>
            <w:webHidden/>
          </w:rPr>
          <w:fldChar w:fldCharType="begin"/>
        </w:r>
        <w:r w:rsidR="00DA7049">
          <w:rPr>
            <w:noProof/>
            <w:webHidden/>
          </w:rPr>
          <w:instrText xml:space="preserve"> PAGEREF _Toc171419677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1CF24E13" w14:textId="029CEA95"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78" w:history="1">
        <w:r w:rsidR="00DA7049" w:rsidRPr="001B0FDB">
          <w:rPr>
            <w:rStyle w:val="Lienhypertexte"/>
            <w:rFonts w:ascii="AvenirNext LT Pro LightCn" w:hAnsi="AvenirNext LT Pro LightCn"/>
            <w:b/>
            <w:noProof/>
          </w:rPr>
          <w:t>8.</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AVANCE</w:t>
        </w:r>
        <w:r w:rsidR="00DA7049">
          <w:rPr>
            <w:noProof/>
            <w:webHidden/>
          </w:rPr>
          <w:tab/>
        </w:r>
        <w:r w:rsidR="00DA7049">
          <w:rPr>
            <w:noProof/>
            <w:webHidden/>
          </w:rPr>
          <w:fldChar w:fldCharType="begin"/>
        </w:r>
        <w:r w:rsidR="00DA7049">
          <w:rPr>
            <w:noProof/>
            <w:webHidden/>
          </w:rPr>
          <w:instrText xml:space="preserve"> PAGEREF _Toc171419678 \h </w:instrText>
        </w:r>
        <w:r w:rsidR="00DA7049">
          <w:rPr>
            <w:noProof/>
            <w:webHidden/>
          </w:rPr>
        </w:r>
        <w:r w:rsidR="00DA7049">
          <w:rPr>
            <w:noProof/>
            <w:webHidden/>
          </w:rPr>
          <w:fldChar w:fldCharType="separate"/>
        </w:r>
        <w:r w:rsidR="00DA7049">
          <w:rPr>
            <w:noProof/>
            <w:webHidden/>
          </w:rPr>
          <w:t>15</w:t>
        </w:r>
        <w:r w:rsidR="00DA7049">
          <w:rPr>
            <w:noProof/>
            <w:webHidden/>
          </w:rPr>
          <w:fldChar w:fldCharType="end"/>
        </w:r>
      </w:hyperlink>
    </w:p>
    <w:p w14:paraId="16AA00BA" w14:textId="7F058B64" w:rsidR="00DA7049" w:rsidRDefault="00185B6A">
      <w:pPr>
        <w:pStyle w:val="TM1"/>
        <w:tabs>
          <w:tab w:val="left" w:pos="480"/>
          <w:tab w:val="right" w:leader="dot" w:pos="9054"/>
        </w:tabs>
        <w:rPr>
          <w:rFonts w:asciiTheme="minorHAnsi" w:eastAsiaTheme="minorEastAsia" w:hAnsiTheme="minorHAnsi"/>
          <w:noProof/>
          <w:lang w:eastAsia="fr-FR"/>
        </w:rPr>
      </w:pPr>
      <w:hyperlink w:anchor="_Toc171419679" w:history="1">
        <w:r w:rsidR="00DA7049" w:rsidRPr="001B0FDB">
          <w:rPr>
            <w:rStyle w:val="Lienhypertexte"/>
            <w:rFonts w:ascii="AvenirNext LT Pro LightCn" w:hAnsi="AvenirNext LT Pro LightCn"/>
            <w:b/>
            <w:noProof/>
          </w:rPr>
          <w:t>9.</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PENALITES APPLICABLES</w:t>
        </w:r>
        <w:r w:rsidR="00DA7049">
          <w:rPr>
            <w:noProof/>
            <w:webHidden/>
          </w:rPr>
          <w:tab/>
        </w:r>
        <w:r w:rsidR="00DA7049">
          <w:rPr>
            <w:noProof/>
            <w:webHidden/>
          </w:rPr>
          <w:fldChar w:fldCharType="begin"/>
        </w:r>
        <w:r w:rsidR="00DA7049">
          <w:rPr>
            <w:noProof/>
            <w:webHidden/>
          </w:rPr>
          <w:instrText xml:space="preserve"> PAGEREF _Toc171419679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12EAA089" w14:textId="7230E3E7" w:rsidR="00DA7049" w:rsidRDefault="00185B6A">
      <w:pPr>
        <w:pStyle w:val="TM2"/>
        <w:tabs>
          <w:tab w:val="left" w:pos="660"/>
        </w:tabs>
        <w:rPr>
          <w:rFonts w:asciiTheme="minorHAnsi" w:eastAsiaTheme="minorEastAsia" w:hAnsiTheme="minorHAnsi"/>
          <w:b w:val="0"/>
          <w:noProof/>
          <w:lang w:eastAsia="fr-FR"/>
        </w:rPr>
      </w:pPr>
      <w:hyperlink w:anchor="_Toc171419680" w:history="1">
        <w:r w:rsidR="00DA7049" w:rsidRPr="001B0FDB">
          <w:rPr>
            <w:rStyle w:val="Lienhypertexte"/>
            <w:noProof/>
          </w:rPr>
          <w:t>9.1.</w:t>
        </w:r>
        <w:r w:rsidR="00DA7049">
          <w:rPr>
            <w:rFonts w:asciiTheme="minorHAnsi" w:eastAsiaTheme="minorEastAsia" w:hAnsiTheme="minorHAnsi"/>
            <w:b w:val="0"/>
            <w:noProof/>
            <w:lang w:eastAsia="fr-FR"/>
          </w:rPr>
          <w:tab/>
        </w:r>
        <w:r w:rsidR="00DA7049" w:rsidRPr="001B0FDB">
          <w:rPr>
            <w:rStyle w:val="Lienhypertexte"/>
            <w:noProof/>
          </w:rPr>
          <w:t>- Pénalités pour retard</w:t>
        </w:r>
        <w:r w:rsidR="00DA7049">
          <w:rPr>
            <w:noProof/>
            <w:webHidden/>
          </w:rPr>
          <w:tab/>
        </w:r>
        <w:r w:rsidR="00DA7049">
          <w:rPr>
            <w:noProof/>
            <w:webHidden/>
          </w:rPr>
          <w:fldChar w:fldCharType="begin"/>
        </w:r>
        <w:r w:rsidR="00DA7049">
          <w:rPr>
            <w:noProof/>
            <w:webHidden/>
          </w:rPr>
          <w:instrText xml:space="preserve"> PAGEREF _Toc171419680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4E1D6DC1" w14:textId="01F059F5" w:rsidR="00DA7049" w:rsidRDefault="00185B6A">
      <w:pPr>
        <w:pStyle w:val="TM2"/>
        <w:tabs>
          <w:tab w:val="left" w:pos="660"/>
        </w:tabs>
        <w:rPr>
          <w:rFonts w:asciiTheme="minorHAnsi" w:eastAsiaTheme="minorEastAsia" w:hAnsiTheme="minorHAnsi"/>
          <w:b w:val="0"/>
          <w:noProof/>
          <w:lang w:eastAsia="fr-FR"/>
        </w:rPr>
      </w:pPr>
      <w:hyperlink w:anchor="_Toc171419681" w:history="1">
        <w:r w:rsidR="00DA7049" w:rsidRPr="001B0FDB">
          <w:rPr>
            <w:rStyle w:val="Lienhypertexte"/>
            <w:noProof/>
          </w:rPr>
          <w:t>9.2.</w:t>
        </w:r>
        <w:r w:rsidR="00DA7049">
          <w:rPr>
            <w:rFonts w:asciiTheme="minorHAnsi" w:eastAsiaTheme="minorEastAsia" w:hAnsiTheme="minorHAnsi"/>
            <w:b w:val="0"/>
            <w:noProof/>
            <w:lang w:eastAsia="fr-FR"/>
          </w:rPr>
          <w:tab/>
        </w:r>
        <w:r w:rsidR="00DA7049" w:rsidRPr="001B0FDB">
          <w:rPr>
            <w:rStyle w:val="Lienhypertexte"/>
            <w:noProof/>
          </w:rPr>
          <w:t>- - Pénalités pour non-respect du délai d’intervention en cas de panne</w:t>
        </w:r>
        <w:r w:rsidR="00DA7049">
          <w:rPr>
            <w:noProof/>
            <w:webHidden/>
          </w:rPr>
          <w:tab/>
        </w:r>
        <w:r w:rsidR="00DA7049">
          <w:rPr>
            <w:noProof/>
            <w:webHidden/>
          </w:rPr>
          <w:fldChar w:fldCharType="begin"/>
        </w:r>
        <w:r w:rsidR="00DA7049">
          <w:rPr>
            <w:noProof/>
            <w:webHidden/>
          </w:rPr>
          <w:instrText xml:space="preserve"> PAGEREF _Toc171419681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5A08519D" w14:textId="5F4A88B0" w:rsidR="00DA7049" w:rsidRDefault="00185B6A">
      <w:pPr>
        <w:pStyle w:val="TM2"/>
        <w:tabs>
          <w:tab w:val="left" w:pos="660"/>
        </w:tabs>
        <w:rPr>
          <w:rFonts w:asciiTheme="minorHAnsi" w:eastAsiaTheme="minorEastAsia" w:hAnsiTheme="minorHAnsi"/>
          <w:b w:val="0"/>
          <w:noProof/>
          <w:lang w:eastAsia="fr-FR"/>
        </w:rPr>
      </w:pPr>
      <w:hyperlink w:anchor="_Toc171419682" w:history="1">
        <w:r w:rsidR="00DA7049" w:rsidRPr="001B0FDB">
          <w:rPr>
            <w:rStyle w:val="Lienhypertexte"/>
            <w:noProof/>
          </w:rPr>
          <w:t>9.3.</w:t>
        </w:r>
        <w:r w:rsidR="00DA7049">
          <w:rPr>
            <w:rFonts w:asciiTheme="minorHAnsi" w:eastAsiaTheme="minorEastAsia" w:hAnsiTheme="minorHAnsi"/>
            <w:b w:val="0"/>
            <w:noProof/>
            <w:lang w:eastAsia="fr-FR"/>
          </w:rPr>
          <w:tab/>
        </w:r>
        <w:r w:rsidR="00DA7049" w:rsidRPr="001B0FDB">
          <w:rPr>
            <w:rStyle w:val="Lienhypertexte"/>
            <w:noProof/>
          </w:rPr>
          <w:t>- Pénalités pour non-respect du délai de mise au point ou de réparation en cas de panne</w:t>
        </w:r>
        <w:r w:rsidR="00DA7049">
          <w:rPr>
            <w:noProof/>
            <w:webHidden/>
          </w:rPr>
          <w:tab/>
        </w:r>
        <w:r w:rsidR="00DA7049">
          <w:rPr>
            <w:noProof/>
            <w:webHidden/>
          </w:rPr>
          <w:fldChar w:fldCharType="begin"/>
        </w:r>
        <w:r w:rsidR="00DA7049">
          <w:rPr>
            <w:noProof/>
            <w:webHidden/>
          </w:rPr>
          <w:instrText xml:space="preserve"> PAGEREF _Toc171419682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0C2FDF56" w14:textId="1356C52B" w:rsidR="00DA7049" w:rsidRDefault="00185B6A">
      <w:pPr>
        <w:pStyle w:val="TM2"/>
        <w:tabs>
          <w:tab w:val="left" w:pos="660"/>
        </w:tabs>
        <w:rPr>
          <w:rFonts w:asciiTheme="minorHAnsi" w:eastAsiaTheme="minorEastAsia" w:hAnsiTheme="minorHAnsi"/>
          <w:b w:val="0"/>
          <w:noProof/>
          <w:lang w:eastAsia="fr-FR"/>
        </w:rPr>
      </w:pPr>
      <w:hyperlink w:anchor="_Toc171419683" w:history="1">
        <w:r w:rsidR="00DA7049" w:rsidRPr="001B0FDB">
          <w:rPr>
            <w:rStyle w:val="Lienhypertexte"/>
            <w:noProof/>
          </w:rPr>
          <w:t>9.4.</w:t>
        </w:r>
        <w:r w:rsidR="00DA7049">
          <w:rPr>
            <w:rFonts w:asciiTheme="minorHAnsi" w:eastAsiaTheme="minorEastAsia" w:hAnsiTheme="minorHAnsi"/>
            <w:b w:val="0"/>
            <w:noProof/>
            <w:lang w:eastAsia="fr-FR"/>
          </w:rPr>
          <w:tab/>
        </w:r>
        <w:r w:rsidR="00DA7049" w:rsidRPr="001B0FDB">
          <w:rPr>
            <w:rStyle w:val="Lienhypertexte"/>
            <w:noProof/>
          </w:rPr>
          <w:t>- Pénalités pour indisponibilité</w:t>
        </w:r>
        <w:r w:rsidR="00DA7049">
          <w:rPr>
            <w:noProof/>
            <w:webHidden/>
          </w:rPr>
          <w:tab/>
        </w:r>
        <w:r w:rsidR="00DA7049">
          <w:rPr>
            <w:noProof/>
            <w:webHidden/>
          </w:rPr>
          <w:fldChar w:fldCharType="begin"/>
        </w:r>
        <w:r w:rsidR="00DA7049">
          <w:rPr>
            <w:noProof/>
            <w:webHidden/>
          </w:rPr>
          <w:instrText xml:space="preserve"> PAGEREF _Toc171419683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23979DEA" w14:textId="240B220A" w:rsidR="00DA7049" w:rsidRDefault="00185B6A">
      <w:pPr>
        <w:pStyle w:val="TM2"/>
        <w:tabs>
          <w:tab w:val="left" w:pos="660"/>
        </w:tabs>
        <w:rPr>
          <w:rFonts w:asciiTheme="minorHAnsi" w:eastAsiaTheme="minorEastAsia" w:hAnsiTheme="minorHAnsi"/>
          <w:b w:val="0"/>
          <w:noProof/>
          <w:lang w:eastAsia="fr-FR"/>
        </w:rPr>
      </w:pPr>
      <w:hyperlink w:anchor="_Toc171419684" w:history="1">
        <w:r w:rsidR="00DA7049" w:rsidRPr="001B0FDB">
          <w:rPr>
            <w:rStyle w:val="Lienhypertexte"/>
            <w:noProof/>
          </w:rPr>
          <w:t>9.5.</w:t>
        </w:r>
        <w:r w:rsidR="00DA7049">
          <w:rPr>
            <w:rFonts w:asciiTheme="minorHAnsi" w:eastAsiaTheme="minorEastAsia" w:hAnsiTheme="minorHAnsi"/>
            <w:b w:val="0"/>
            <w:noProof/>
            <w:lang w:eastAsia="fr-FR"/>
          </w:rPr>
          <w:tab/>
        </w:r>
        <w:r w:rsidR="00DA7049" w:rsidRPr="001B0FDB">
          <w:rPr>
            <w:rStyle w:val="Lienhypertexte"/>
            <w:noProof/>
          </w:rPr>
          <w:t>Pénalités pour indisponibilité des pièces détachées</w:t>
        </w:r>
        <w:r w:rsidR="00DA7049">
          <w:rPr>
            <w:noProof/>
            <w:webHidden/>
          </w:rPr>
          <w:tab/>
        </w:r>
        <w:r w:rsidR="00DA7049">
          <w:rPr>
            <w:noProof/>
            <w:webHidden/>
          </w:rPr>
          <w:fldChar w:fldCharType="begin"/>
        </w:r>
        <w:r w:rsidR="00DA7049">
          <w:rPr>
            <w:noProof/>
            <w:webHidden/>
          </w:rPr>
          <w:instrText xml:space="preserve"> PAGEREF _Toc171419684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0A91F247" w14:textId="421B661C" w:rsidR="00DA7049" w:rsidRDefault="00185B6A">
      <w:pPr>
        <w:pStyle w:val="TM2"/>
        <w:tabs>
          <w:tab w:val="left" w:pos="660"/>
        </w:tabs>
        <w:rPr>
          <w:rFonts w:asciiTheme="minorHAnsi" w:eastAsiaTheme="minorEastAsia" w:hAnsiTheme="minorHAnsi"/>
          <w:b w:val="0"/>
          <w:noProof/>
          <w:lang w:eastAsia="fr-FR"/>
        </w:rPr>
      </w:pPr>
      <w:hyperlink w:anchor="_Toc171419685" w:history="1">
        <w:r w:rsidR="00DA7049" w:rsidRPr="001B0FDB">
          <w:rPr>
            <w:rStyle w:val="Lienhypertexte"/>
            <w:noProof/>
          </w:rPr>
          <w:t>9.6.</w:t>
        </w:r>
        <w:r w:rsidR="00DA7049">
          <w:rPr>
            <w:rFonts w:asciiTheme="minorHAnsi" w:eastAsiaTheme="minorEastAsia" w:hAnsiTheme="minorHAnsi"/>
            <w:b w:val="0"/>
            <w:noProof/>
            <w:lang w:eastAsia="fr-FR"/>
          </w:rPr>
          <w:tab/>
        </w:r>
        <w:r w:rsidR="00DA7049" w:rsidRPr="001B0FDB">
          <w:rPr>
            <w:rStyle w:val="Lienhypertexte"/>
            <w:noProof/>
          </w:rPr>
          <w:t>Pénalités pour non-respect des formalités relatives à la lutte contre le travail illégal</w:t>
        </w:r>
        <w:r w:rsidR="00DA7049">
          <w:rPr>
            <w:noProof/>
            <w:webHidden/>
          </w:rPr>
          <w:tab/>
        </w:r>
        <w:r w:rsidR="00DA7049">
          <w:rPr>
            <w:noProof/>
            <w:webHidden/>
          </w:rPr>
          <w:fldChar w:fldCharType="begin"/>
        </w:r>
        <w:r w:rsidR="00DA7049">
          <w:rPr>
            <w:noProof/>
            <w:webHidden/>
          </w:rPr>
          <w:instrText xml:space="preserve"> PAGEREF _Toc171419685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1C084039" w14:textId="0959C821" w:rsidR="00DA7049" w:rsidRDefault="00185B6A">
      <w:pPr>
        <w:pStyle w:val="TM1"/>
        <w:tabs>
          <w:tab w:val="left" w:pos="660"/>
          <w:tab w:val="right" w:leader="dot" w:pos="9054"/>
        </w:tabs>
        <w:rPr>
          <w:rFonts w:asciiTheme="minorHAnsi" w:eastAsiaTheme="minorEastAsia" w:hAnsiTheme="minorHAnsi"/>
          <w:noProof/>
          <w:lang w:eastAsia="fr-FR"/>
        </w:rPr>
      </w:pPr>
      <w:hyperlink w:anchor="_Toc171419686" w:history="1">
        <w:r w:rsidR="00DA7049" w:rsidRPr="001B0FDB">
          <w:rPr>
            <w:rStyle w:val="Lienhypertexte"/>
            <w:rFonts w:ascii="AvenirNext LT Pro LightCn" w:hAnsi="AvenirNext LT Pro LightCn"/>
            <w:b/>
            <w:noProof/>
          </w:rPr>
          <w:t>10.</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CLAUSES ENVIRONNEMENTALES</w:t>
        </w:r>
        <w:r w:rsidR="00DA7049">
          <w:rPr>
            <w:noProof/>
            <w:webHidden/>
          </w:rPr>
          <w:tab/>
        </w:r>
        <w:r w:rsidR="00DA7049">
          <w:rPr>
            <w:noProof/>
            <w:webHidden/>
          </w:rPr>
          <w:fldChar w:fldCharType="begin"/>
        </w:r>
        <w:r w:rsidR="00DA7049">
          <w:rPr>
            <w:noProof/>
            <w:webHidden/>
          </w:rPr>
          <w:instrText xml:space="preserve"> PAGEREF _Toc171419686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0394878E" w14:textId="19034D72" w:rsidR="00DA7049" w:rsidRDefault="00185B6A">
      <w:pPr>
        <w:pStyle w:val="TM1"/>
        <w:tabs>
          <w:tab w:val="left" w:pos="660"/>
          <w:tab w:val="right" w:leader="dot" w:pos="9054"/>
        </w:tabs>
        <w:rPr>
          <w:rFonts w:asciiTheme="minorHAnsi" w:eastAsiaTheme="minorEastAsia" w:hAnsiTheme="minorHAnsi"/>
          <w:noProof/>
          <w:lang w:eastAsia="fr-FR"/>
        </w:rPr>
      </w:pPr>
      <w:hyperlink w:anchor="_Toc171419687" w:history="1">
        <w:r w:rsidR="00DA7049" w:rsidRPr="001B0FDB">
          <w:rPr>
            <w:rStyle w:val="Lienhypertexte"/>
            <w:rFonts w:ascii="AvenirNext LT Pro LightCn" w:hAnsi="AvenirNext LT Pro LightCn"/>
            <w:b/>
            <w:noProof/>
          </w:rPr>
          <w:t>11.</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GARANTIE ET SAV</w:t>
        </w:r>
        <w:r w:rsidR="00DA7049">
          <w:rPr>
            <w:noProof/>
            <w:webHidden/>
          </w:rPr>
          <w:tab/>
        </w:r>
        <w:r w:rsidR="00DA7049">
          <w:rPr>
            <w:noProof/>
            <w:webHidden/>
          </w:rPr>
          <w:fldChar w:fldCharType="begin"/>
        </w:r>
        <w:r w:rsidR="00DA7049">
          <w:rPr>
            <w:noProof/>
            <w:webHidden/>
          </w:rPr>
          <w:instrText xml:space="preserve"> PAGEREF _Toc171419687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7420F294" w14:textId="075B53E3" w:rsidR="00DA7049" w:rsidRDefault="00185B6A">
      <w:pPr>
        <w:pStyle w:val="TM2"/>
        <w:tabs>
          <w:tab w:val="left" w:pos="660"/>
        </w:tabs>
        <w:rPr>
          <w:rFonts w:asciiTheme="minorHAnsi" w:eastAsiaTheme="minorEastAsia" w:hAnsiTheme="minorHAnsi"/>
          <w:b w:val="0"/>
          <w:noProof/>
          <w:lang w:eastAsia="fr-FR"/>
        </w:rPr>
      </w:pPr>
      <w:hyperlink w:anchor="_Toc171419688" w:history="1">
        <w:r w:rsidR="00DA7049" w:rsidRPr="001B0FDB">
          <w:rPr>
            <w:rStyle w:val="Lienhypertexte"/>
            <w:noProof/>
          </w:rPr>
          <w:t>11.1.</w:t>
        </w:r>
        <w:r w:rsidR="00DA7049">
          <w:rPr>
            <w:rFonts w:asciiTheme="minorHAnsi" w:eastAsiaTheme="minorEastAsia" w:hAnsiTheme="minorHAnsi"/>
            <w:b w:val="0"/>
            <w:noProof/>
            <w:lang w:eastAsia="fr-FR"/>
          </w:rPr>
          <w:tab/>
        </w:r>
        <w:r w:rsidR="00DA7049" w:rsidRPr="001B0FDB">
          <w:rPr>
            <w:rStyle w:val="Lienhypertexte"/>
            <w:noProof/>
          </w:rPr>
          <w:t>– Garantie</w:t>
        </w:r>
        <w:r w:rsidR="00DA7049">
          <w:rPr>
            <w:noProof/>
            <w:webHidden/>
          </w:rPr>
          <w:tab/>
        </w:r>
        <w:r w:rsidR="00DA7049">
          <w:rPr>
            <w:noProof/>
            <w:webHidden/>
          </w:rPr>
          <w:fldChar w:fldCharType="begin"/>
        </w:r>
        <w:r w:rsidR="00DA7049">
          <w:rPr>
            <w:noProof/>
            <w:webHidden/>
          </w:rPr>
          <w:instrText xml:space="preserve"> PAGEREF _Toc171419688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2F07071C" w14:textId="118E7155" w:rsidR="00DA7049" w:rsidRDefault="00185B6A">
      <w:pPr>
        <w:pStyle w:val="TM2"/>
        <w:tabs>
          <w:tab w:val="left" w:pos="660"/>
        </w:tabs>
        <w:rPr>
          <w:rFonts w:asciiTheme="minorHAnsi" w:eastAsiaTheme="minorEastAsia" w:hAnsiTheme="minorHAnsi"/>
          <w:b w:val="0"/>
          <w:noProof/>
          <w:lang w:eastAsia="fr-FR"/>
        </w:rPr>
      </w:pPr>
      <w:hyperlink w:anchor="_Toc171419689" w:history="1">
        <w:r w:rsidR="00DA7049" w:rsidRPr="001B0FDB">
          <w:rPr>
            <w:rStyle w:val="Lienhypertexte"/>
            <w:noProof/>
          </w:rPr>
          <w:t>11.2.</w:t>
        </w:r>
        <w:r w:rsidR="00DA7049">
          <w:rPr>
            <w:rFonts w:asciiTheme="minorHAnsi" w:eastAsiaTheme="minorEastAsia" w:hAnsiTheme="minorHAnsi"/>
            <w:b w:val="0"/>
            <w:noProof/>
            <w:lang w:eastAsia="fr-FR"/>
          </w:rPr>
          <w:tab/>
        </w:r>
        <w:r w:rsidR="00DA7049" w:rsidRPr="001B0FDB">
          <w:rPr>
            <w:rStyle w:val="Lienhypertexte"/>
            <w:noProof/>
          </w:rPr>
          <w:t>Support technique</w:t>
        </w:r>
        <w:r w:rsidR="00DA7049">
          <w:rPr>
            <w:noProof/>
            <w:webHidden/>
          </w:rPr>
          <w:tab/>
        </w:r>
        <w:r w:rsidR="00DA7049">
          <w:rPr>
            <w:noProof/>
            <w:webHidden/>
          </w:rPr>
          <w:fldChar w:fldCharType="begin"/>
        </w:r>
        <w:r w:rsidR="00DA7049">
          <w:rPr>
            <w:noProof/>
            <w:webHidden/>
          </w:rPr>
          <w:instrText xml:space="preserve"> PAGEREF _Toc171419689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3BA89404" w14:textId="61BF8D91" w:rsidR="00DA7049" w:rsidRDefault="00185B6A">
      <w:pPr>
        <w:pStyle w:val="TM2"/>
        <w:rPr>
          <w:rFonts w:asciiTheme="minorHAnsi" w:eastAsiaTheme="minorEastAsia" w:hAnsiTheme="minorHAnsi"/>
          <w:b w:val="0"/>
          <w:noProof/>
          <w:lang w:eastAsia="fr-FR"/>
        </w:rPr>
      </w:pPr>
      <w:hyperlink w:anchor="_Toc171419690" w:history="1">
        <w:r w:rsidR="00DA7049" w:rsidRPr="001B0FDB">
          <w:rPr>
            <w:rStyle w:val="Lienhypertexte"/>
            <w:rFonts w:cs="Arial"/>
            <w:i/>
            <w:iCs/>
            <w:noProof/>
          </w:rPr>
          <w:t>11.2.1 - Logiciels de pilotage et de traitement des données</w:t>
        </w:r>
        <w:r w:rsidR="00DA7049">
          <w:rPr>
            <w:noProof/>
            <w:webHidden/>
          </w:rPr>
          <w:tab/>
        </w:r>
        <w:r w:rsidR="00DA7049">
          <w:rPr>
            <w:noProof/>
            <w:webHidden/>
          </w:rPr>
          <w:fldChar w:fldCharType="begin"/>
        </w:r>
        <w:r w:rsidR="00DA7049">
          <w:rPr>
            <w:noProof/>
            <w:webHidden/>
          </w:rPr>
          <w:instrText xml:space="preserve"> PAGEREF _Toc171419690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4D4324EF" w14:textId="11CE209D" w:rsidR="00DA7049" w:rsidRDefault="00185B6A">
      <w:pPr>
        <w:pStyle w:val="TM2"/>
        <w:rPr>
          <w:rFonts w:asciiTheme="minorHAnsi" w:eastAsiaTheme="minorEastAsia" w:hAnsiTheme="minorHAnsi"/>
          <w:b w:val="0"/>
          <w:noProof/>
          <w:lang w:eastAsia="fr-FR"/>
        </w:rPr>
      </w:pPr>
      <w:hyperlink w:anchor="_Toc171419691" w:history="1">
        <w:r w:rsidR="00DA7049" w:rsidRPr="001B0FDB">
          <w:rPr>
            <w:rStyle w:val="Lienhypertexte"/>
            <w:rFonts w:cs="Arial"/>
            <w:i/>
            <w:iCs/>
            <w:noProof/>
          </w:rPr>
          <w:t>11.2.2 - Délais d’intervention en cas de panne</w:t>
        </w:r>
        <w:r w:rsidR="00DA7049">
          <w:rPr>
            <w:noProof/>
            <w:webHidden/>
          </w:rPr>
          <w:tab/>
        </w:r>
        <w:r w:rsidR="00DA7049">
          <w:rPr>
            <w:noProof/>
            <w:webHidden/>
          </w:rPr>
          <w:fldChar w:fldCharType="begin"/>
        </w:r>
        <w:r w:rsidR="00DA7049">
          <w:rPr>
            <w:noProof/>
            <w:webHidden/>
          </w:rPr>
          <w:instrText xml:space="preserve"> PAGEREF _Toc171419691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23ECC99B" w14:textId="284223EC" w:rsidR="00DA7049" w:rsidRDefault="00185B6A">
      <w:pPr>
        <w:pStyle w:val="TM2"/>
        <w:rPr>
          <w:rFonts w:asciiTheme="minorHAnsi" w:eastAsiaTheme="minorEastAsia" w:hAnsiTheme="minorHAnsi"/>
          <w:b w:val="0"/>
          <w:noProof/>
          <w:lang w:eastAsia="fr-FR"/>
        </w:rPr>
      </w:pPr>
      <w:hyperlink w:anchor="_Toc171419692" w:history="1">
        <w:r w:rsidR="00DA7049" w:rsidRPr="001B0FDB">
          <w:rPr>
            <w:rStyle w:val="Lienhypertexte"/>
            <w:rFonts w:cs="Arial"/>
            <w:i/>
            <w:iCs/>
            <w:noProof/>
          </w:rPr>
          <w:t>11.2.3 - Délais de mise au point ou de réparation en cas de panne</w:t>
        </w:r>
        <w:r w:rsidR="00DA7049">
          <w:rPr>
            <w:noProof/>
            <w:webHidden/>
          </w:rPr>
          <w:tab/>
        </w:r>
        <w:r w:rsidR="00DA7049">
          <w:rPr>
            <w:noProof/>
            <w:webHidden/>
          </w:rPr>
          <w:fldChar w:fldCharType="begin"/>
        </w:r>
        <w:r w:rsidR="00DA7049">
          <w:rPr>
            <w:noProof/>
            <w:webHidden/>
          </w:rPr>
          <w:instrText xml:space="preserve"> PAGEREF _Toc171419692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4DFEFE8C" w14:textId="39559EAC" w:rsidR="00DA7049" w:rsidRDefault="00185B6A">
      <w:pPr>
        <w:pStyle w:val="TM2"/>
        <w:rPr>
          <w:rFonts w:asciiTheme="minorHAnsi" w:eastAsiaTheme="minorEastAsia" w:hAnsiTheme="minorHAnsi"/>
          <w:b w:val="0"/>
          <w:noProof/>
          <w:lang w:eastAsia="fr-FR"/>
        </w:rPr>
      </w:pPr>
      <w:hyperlink w:anchor="_Toc171419693" w:history="1">
        <w:r w:rsidR="00DA7049" w:rsidRPr="001B0FDB">
          <w:rPr>
            <w:rStyle w:val="Lienhypertexte"/>
            <w:rFonts w:cs="Arial"/>
            <w:i/>
            <w:iCs/>
            <w:noProof/>
          </w:rPr>
          <w:t>11.2.4 - Obligation relative aux pièces détachées et consommables captifs</w:t>
        </w:r>
        <w:r w:rsidR="00DA7049">
          <w:rPr>
            <w:noProof/>
            <w:webHidden/>
          </w:rPr>
          <w:tab/>
        </w:r>
        <w:r w:rsidR="00DA7049">
          <w:rPr>
            <w:noProof/>
            <w:webHidden/>
          </w:rPr>
          <w:fldChar w:fldCharType="begin"/>
        </w:r>
        <w:r w:rsidR="00DA7049">
          <w:rPr>
            <w:noProof/>
            <w:webHidden/>
          </w:rPr>
          <w:instrText xml:space="preserve"> PAGEREF _Toc171419693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4A782663" w14:textId="0B334E64" w:rsidR="00DA7049" w:rsidRDefault="00185B6A">
      <w:pPr>
        <w:pStyle w:val="TM2"/>
        <w:tabs>
          <w:tab w:val="left" w:pos="660"/>
        </w:tabs>
        <w:rPr>
          <w:rFonts w:asciiTheme="minorHAnsi" w:eastAsiaTheme="minorEastAsia" w:hAnsiTheme="minorHAnsi"/>
          <w:b w:val="0"/>
          <w:noProof/>
          <w:lang w:eastAsia="fr-FR"/>
        </w:rPr>
      </w:pPr>
      <w:hyperlink w:anchor="_Toc171419694" w:history="1">
        <w:r w:rsidR="00DA7049" w:rsidRPr="001B0FDB">
          <w:rPr>
            <w:rStyle w:val="Lienhypertexte"/>
            <w:noProof/>
          </w:rPr>
          <w:t>11.3.</w:t>
        </w:r>
        <w:r w:rsidR="00DA7049">
          <w:rPr>
            <w:rFonts w:asciiTheme="minorHAnsi" w:eastAsiaTheme="minorEastAsia" w:hAnsiTheme="minorHAnsi"/>
            <w:b w:val="0"/>
            <w:noProof/>
            <w:lang w:eastAsia="fr-FR"/>
          </w:rPr>
          <w:tab/>
        </w:r>
        <w:r w:rsidR="00DA7049" w:rsidRPr="001B0FDB">
          <w:rPr>
            <w:rStyle w:val="Lienhypertexte"/>
            <w:noProof/>
          </w:rPr>
          <w:t>Maintenance</w:t>
        </w:r>
        <w:r w:rsidR="00DA7049">
          <w:rPr>
            <w:noProof/>
            <w:webHidden/>
          </w:rPr>
          <w:tab/>
        </w:r>
        <w:r w:rsidR="00DA7049">
          <w:rPr>
            <w:noProof/>
            <w:webHidden/>
          </w:rPr>
          <w:fldChar w:fldCharType="begin"/>
        </w:r>
        <w:r w:rsidR="00DA7049">
          <w:rPr>
            <w:noProof/>
            <w:webHidden/>
          </w:rPr>
          <w:instrText xml:space="preserve"> PAGEREF _Toc171419694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7E658285" w14:textId="2FC73FE9" w:rsidR="00DA7049" w:rsidRDefault="00185B6A">
      <w:pPr>
        <w:pStyle w:val="TM1"/>
        <w:tabs>
          <w:tab w:val="left" w:pos="660"/>
          <w:tab w:val="right" w:leader="dot" w:pos="9054"/>
        </w:tabs>
        <w:rPr>
          <w:rFonts w:asciiTheme="minorHAnsi" w:eastAsiaTheme="minorEastAsia" w:hAnsiTheme="minorHAnsi"/>
          <w:noProof/>
          <w:lang w:eastAsia="fr-FR"/>
        </w:rPr>
      </w:pPr>
      <w:hyperlink w:anchor="_Toc171419695" w:history="1">
        <w:r w:rsidR="00DA7049" w:rsidRPr="001B0FDB">
          <w:rPr>
            <w:rStyle w:val="Lienhypertexte"/>
            <w:rFonts w:ascii="AvenirNext LT Pro LightCn" w:hAnsi="AvenirNext LT Pro LightCn"/>
            <w:b/>
            <w:noProof/>
          </w:rPr>
          <w:t>12.</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ASSURANCE</w:t>
        </w:r>
        <w:r w:rsidR="00DA7049">
          <w:rPr>
            <w:noProof/>
            <w:webHidden/>
          </w:rPr>
          <w:tab/>
        </w:r>
        <w:r w:rsidR="00DA7049">
          <w:rPr>
            <w:noProof/>
            <w:webHidden/>
          </w:rPr>
          <w:fldChar w:fldCharType="begin"/>
        </w:r>
        <w:r w:rsidR="00DA7049">
          <w:rPr>
            <w:noProof/>
            <w:webHidden/>
          </w:rPr>
          <w:instrText xml:space="preserve"> PAGEREF _Toc171419695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174D315D" w14:textId="71AD8101" w:rsidR="00DA7049" w:rsidRDefault="00185B6A">
      <w:pPr>
        <w:pStyle w:val="TM1"/>
        <w:tabs>
          <w:tab w:val="left" w:pos="660"/>
          <w:tab w:val="right" w:leader="dot" w:pos="9054"/>
        </w:tabs>
        <w:rPr>
          <w:rFonts w:asciiTheme="minorHAnsi" w:eastAsiaTheme="minorEastAsia" w:hAnsiTheme="minorHAnsi"/>
          <w:noProof/>
          <w:lang w:eastAsia="fr-FR"/>
        </w:rPr>
      </w:pPr>
      <w:hyperlink w:anchor="_Toc171419696" w:history="1">
        <w:r w:rsidR="00DA7049" w:rsidRPr="001B0FDB">
          <w:rPr>
            <w:rStyle w:val="Lienhypertexte"/>
            <w:rFonts w:ascii="AvenirNext LT Pro LightCn" w:hAnsi="AvenirNext LT Pro LightCn"/>
            <w:b/>
            <w:iCs/>
            <w:noProof/>
          </w:rPr>
          <w:t>13.</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LITIGES</w:t>
        </w:r>
        <w:r w:rsidR="00DA7049">
          <w:rPr>
            <w:noProof/>
            <w:webHidden/>
          </w:rPr>
          <w:tab/>
        </w:r>
        <w:r w:rsidR="00DA7049">
          <w:rPr>
            <w:noProof/>
            <w:webHidden/>
          </w:rPr>
          <w:fldChar w:fldCharType="begin"/>
        </w:r>
        <w:r w:rsidR="00DA7049">
          <w:rPr>
            <w:noProof/>
            <w:webHidden/>
          </w:rPr>
          <w:instrText xml:space="preserve"> PAGEREF _Toc171419696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076B78CE" w14:textId="4C9D5A4B" w:rsidR="00DA7049" w:rsidRDefault="00185B6A">
      <w:pPr>
        <w:pStyle w:val="TM1"/>
        <w:tabs>
          <w:tab w:val="left" w:pos="660"/>
          <w:tab w:val="right" w:leader="dot" w:pos="9054"/>
        </w:tabs>
        <w:rPr>
          <w:rFonts w:asciiTheme="minorHAnsi" w:eastAsiaTheme="minorEastAsia" w:hAnsiTheme="minorHAnsi"/>
          <w:noProof/>
          <w:lang w:eastAsia="fr-FR"/>
        </w:rPr>
      </w:pPr>
      <w:hyperlink w:anchor="_Toc171419697" w:history="1">
        <w:r w:rsidR="00DA7049" w:rsidRPr="001B0FDB">
          <w:rPr>
            <w:rStyle w:val="Lienhypertexte"/>
            <w:rFonts w:ascii="AvenirNext LT Pro LightCn" w:hAnsi="AvenirNext LT Pro LightCn"/>
            <w:b/>
            <w:iCs/>
            <w:noProof/>
          </w:rPr>
          <w:t>14.</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DEROGATIONS AU CCAG-FCS</w:t>
        </w:r>
        <w:r w:rsidR="00DA7049">
          <w:rPr>
            <w:noProof/>
            <w:webHidden/>
          </w:rPr>
          <w:tab/>
        </w:r>
        <w:r w:rsidR="00DA7049">
          <w:rPr>
            <w:noProof/>
            <w:webHidden/>
          </w:rPr>
          <w:fldChar w:fldCharType="begin"/>
        </w:r>
        <w:r w:rsidR="00DA7049">
          <w:rPr>
            <w:noProof/>
            <w:webHidden/>
          </w:rPr>
          <w:instrText xml:space="preserve"> PAGEREF _Toc171419697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6F4FF33D" w14:textId="2E74B54F" w:rsidR="00B3398C" w:rsidRPr="00DE20CB" w:rsidRDefault="00B3398C" w:rsidP="00091F18">
      <w:pPr>
        <w:widowControl w:val="0"/>
        <w:autoSpaceDE w:val="0"/>
        <w:autoSpaceDN w:val="0"/>
        <w:adjustRightInd w:val="0"/>
        <w:spacing w:before="14"/>
        <w:jc w:val="left"/>
        <w:rPr>
          <w:rFonts w:ascii="AvenirNext LT Pro LightCn" w:hAnsi="AvenirNext LT Pro LightCn" w:cs="Arial"/>
          <w:bCs/>
        </w:rPr>
      </w:pPr>
      <w:r w:rsidRPr="009B7C77">
        <w:rPr>
          <w:rFonts w:ascii="AvenirNext LT Pro LightCn" w:hAnsi="AvenirNext LT Pro LightCn" w:cs="Arial"/>
          <w:bCs/>
        </w:rPr>
        <w:fldChar w:fldCharType="end"/>
      </w:r>
    </w:p>
    <w:p w14:paraId="693369DD" w14:textId="77777777" w:rsidR="00B3398C" w:rsidRPr="00235B80" w:rsidRDefault="000222BE" w:rsidP="000222BE">
      <w:pPr>
        <w:widowControl w:val="0"/>
        <w:tabs>
          <w:tab w:val="left" w:pos="5100"/>
        </w:tabs>
        <w:autoSpaceDE w:val="0"/>
        <w:autoSpaceDN w:val="0"/>
        <w:adjustRightInd w:val="0"/>
        <w:spacing w:before="14" w:line="240" w:lineRule="exact"/>
        <w:rPr>
          <w:rFonts w:ascii="AvenirNext LT Pro LightCn" w:hAnsi="AvenirNext LT Pro LightCn" w:cs="Arial"/>
          <w:bCs/>
        </w:rPr>
      </w:pPr>
      <w:r w:rsidRPr="00235B80">
        <w:rPr>
          <w:rFonts w:ascii="AvenirNext LT Pro LightCn" w:hAnsi="AvenirNext LT Pro LightCn" w:cs="Arial"/>
          <w:bCs/>
        </w:rPr>
        <w:tab/>
      </w:r>
    </w:p>
    <w:p w14:paraId="74713A0B" w14:textId="77777777" w:rsidR="00B3398C" w:rsidRPr="00235B80" w:rsidRDefault="000222BE" w:rsidP="00F73FDA">
      <w:pPr>
        <w:widowControl w:val="0"/>
        <w:tabs>
          <w:tab w:val="left" w:pos="5100"/>
          <w:tab w:val="left" w:pos="6675"/>
        </w:tabs>
        <w:autoSpaceDE w:val="0"/>
        <w:autoSpaceDN w:val="0"/>
        <w:adjustRightInd w:val="0"/>
        <w:rPr>
          <w:rFonts w:ascii="AvenirNext LT Pro LightCn" w:hAnsi="AvenirNext LT Pro LightCn" w:cs="Arial"/>
          <w:sz w:val="20"/>
          <w:szCs w:val="20"/>
        </w:rPr>
        <w:sectPr w:rsidR="00B3398C" w:rsidRPr="00235B80" w:rsidSect="00042D7D">
          <w:footerReference w:type="even" r:id="rId9"/>
          <w:footerReference w:type="default" r:id="rId10"/>
          <w:pgSz w:w="11900" w:h="16840"/>
          <w:pgMar w:top="568" w:right="1418" w:bottom="1418" w:left="1418" w:header="720" w:footer="720" w:gutter="0"/>
          <w:cols w:space="720"/>
          <w:noEndnote/>
          <w:titlePg/>
        </w:sectPr>
      </w:pPr>
      <w:r w:rsidRPr="00235B80">
        <w:rPr>
          <w:rFonts w:ascii="AvenirNext LT Pro LightCn" w:hAnsi="AvenirNext LT Pro LightCn" w:cs="Arial"/>
          <w:sz w:val="20"/>
          <w:szCs w:val="20"/>
        </w:rPr>
        <w:tab/>
      </w:r>
      <w:r w:rsidR="00F73FDA" w:rsidRPr="00235B80">
        <w:rPr>
          <w:rFonts w:ascii="AvenirNext LT Pro LightCn" w:hAnsi="AvenirNext LT Pro LightCn" w:cs="Arial"/>
          <w:sz w:val="20"/>
          <w:szCs w:val="20"/>
        </w:rPr>
        <w:tab/>
      </w:r>
    </w:p>
    <w:p w14:paraId="36CCB461" w14:textId="5F080ABA" w:rsidR="00B3398C" w:rsidRPr="00235B80" w:rsidRDefault="00B3398C" w:rsidP="008630D8">
      <w:pPr>
        <w:pStyle w:val="Titre1"/>
        <w:rPr>
          <w:rFonts w:ascii="AvenirNext LT Pro LightCn" w:hAnsi="AvenirNext LT Pro LightCn"/>
          <w:i/>
          <w:iCs/>
        </w:rPr>
      </w:pPr>
      <w:bookmarkStart w:id="0" w:name="_Toc171419636"/>
      <w:r w:rsidRPr="00235B80">
        <w:rPr>
          <w:rFonts w:ascii="AvenirNext LT Pro LightCn" w:hAnsi="AvenirNext LT Pro LightCn"/>
        </w:rPr>
        <w:lastRenderedPageBreak/>
        <w:t>OBJET</w:t>
      </w:r>
      <w:r w:rsidR="00042D7D" w:rsidRPr="00235B80">
        <w:rPr>
          <w:rFonts w:ascii="AvenirNext LT Pro LightCn" w:hAnsi="AvenirNext LT Pro LightCn"/>
        </w:rPr>
        <w:t xml:space="preserve"> ET </w:t>
      </w:r>
      <w:r w:rsidR="00253BDE" w:rsidRPr="00235B80">
        <w:rPr>
          <w:rFonts w:ascii="AvenirNext LT Pro LightCn" w:hAnsi="AvenirNext LT Pro LightCn"/>
        </w:rPr>
        <w:t>PROCEDURE</w:t>
      </w:r>
      <w:r w:rsidR="00042D7D" w:rsidRPr="00235B80">
        <w:rPr>
          <w:rFonts w:ascii="AvenirNext LT Pro LightCn" w:hAnsi="AvenirNext LT Pro LightCn"/>
        </w:rPr>
        <w:t xml:space="preserve"> DU MARCHE</w:t>
      </w:r>
      <w:bookmarkEnd w:id="0"/>
    </w:p>
    <w:p w14:paraId="7D562061" w14:textId="77777777" w:rsidR="007F0E2B" w:rsidRPr="00235B80" w:rsidRDefault="007F0E2B" w:rsidP="00091F18">
      <w:pPr>
        <w:rPr>
          <w:rFonts w:ascii="AvenirNext LT Pro LightCn" w:hAnsi="AvenirNext LT Pro LightCn"/>
        </w:rPr>
      </w:pPr>
    </w:p>
    <w:p w14:paraId="5B7E4222" w14:textId="2791DBF5" w:rsidR="004F31B5" w:rsidRDefault="00091F18" w:rsidP="004F31B5">
      <w:pPr>
        <w:rPr>
          <w:rFonts w:ascii="AvenirNext LT Pro LightCn" w:hAnsi="AvenirNext LT Pro LightCn"/>
        </w:rPr>
      </w:pPr>
      <w:r w:rsidRPr="00235B80">
        <w:rPr>
          <w:rFonts w:ascii="AvenirNext LT Pro LightCn" w:hAnsi="AvenirNext LT Pro LightCn"/>
        </w:rPr>
        <w:t xml:space="preserve">Le présent marché a pour objet </w:t>
      </w:r>
      <w:r w:rsidR="002163FB">
        <w:rPr>
          <w:rFonts w:ascii="AvenirNext LT Pro LightCn" w:hAnsi="AvenirNext LT Pro LightCn"/>
        </w:rPr>
        <w:t xml:space="preserve">l’acquisition </w:t>
      </w:r>
      <w:r w:rsidR="00FA6568">
        <w:rPr>
          <w:rFonts w:ascii="AvenirNext LT Pro LightCn" w:hAnsi="AvenirNext LT Pro LightCn"/>
        </w:rPr>
        <w:t>d’une enceinte anaérobie</w:t>
      </w:r>
      <w:r w:rsidR="002163FB">
        <w:rPr>
          <w:rFonts w:ascii="AvenirNext LT Pro LightCn" w:hAnsi="AvenirNext LT Pro LightCn"/>
        </w:rPr>
        <w:t xml:space="preserve"> </w:t>
      </w:r>
    </w:p>
    <w:p w14:paraId="4CFBFC76" w14:textId="7926AB15" w:rsidR="00091F18" w:rsidRPr="00235B80" w:rsidRDefault="00091F18" w:rsidP="004F31B5">
      <w:pPr>
        <w:rPr>
          <w:rFonts w:ascii="AvenirNext LT Pro LightCn" w:hAnsi="AvenirNext LT Pro LightCn" w:cstheme="minorHAnsi"/>
        </w:rPr>
      </w:pPr>
      <w:r w:rsidRPr="004F31B5">
        <w:rPr>
          <w:rFonts w:ascii="AvenirNext LT Pro LightCn" w:hAnsi="AvenirNext LT Pro LightCn"/>
        </w:rPr>
        <w:t>Les</w:t>
      </w:r>
      <w:r w:rsidRPr="00235B80">
        <w:rPr>
          <w:rFonts w:ascii="AvenirNext LT Pro LightCn" w:hAnsi="AvenirNext LT Pro LightCn" w:cstheme="minorHAnsi"/>
        </w:rPr>
        <w:t xml:space="preserve"> prestations objet du marché sont les suivantes :</w:t>
      </w:r>
    </w:p>
    <w:p w14:paraId="7A11111B" w14:textId="6F5F7CD4" w:rsidR="00091F18" w:rsidRPr="00235B80" w:rsidRDefault="00091F18" w:rsidP="00091F18">
      <w:pPr>
        <w:pStyle w:val="Paragraphedeliste"/>
        <w:numPr>
          <w:ilvl w:val="0"/>
          <w:numId w:val="22"/>
        </w:numPr>
        <w:suppressAutoHyphens/>
        <w:spacing w:before="0" w:after="0"/>
        <w:rPr>
          <w:rFonts w:ascii="AvenirNext LT Pro LightCn" w:hAnsi="AvenirNext LT Pro LightCn" w:cstheme="minorHAnsi"/>
        </w:rPr>
      </w:pPr>
      <w:r w:rsidRPr="00235B80">
        <w:rPr>
          <w:rFonts w:ascii="AvenirNext LT Pro LightCn" w:hAnsi="AvenirNext LT Pro LightCn" w:cstheme="minorHAnsi"/>
        </w:rPr>
        <w:t>L’acquisition, la livraison, l’installation et la mise en service de</w:t>
      </w:r>
      <w:r w:rsidR="00D464C2">
        <w:rPr>
          <w:rFonts w:ascii="AvenirNext LT Pro LightCn" w:hAnsi="AvenirNext LT Pro LightCn" w:cstheme="minorHAnsi"/>
        </w:rPr>
        <w:t xml:space="preserve">s </w:t>
      </w:r>
      <w:r w:rsidRPr="00235B80">
        <w:rPr>
          <w:rFonts w:ascii="AvenirNext LT Pro LightCn" w:hAnsi="AvenirNext LT Pro LightCn" w:cstheme="minorHAnsi"/>
        </w:rPr>
        <w:t>équipement</w:t>
      </w:r>
      <w:r w:rsidR="00D464C2">
        <w:rPr>
          <w:rFonts w:ascii="AvenirNext LT Pro LightCn" w:hAnsi="AvenirNext LT Pro LightCn" w:cstheme="minorHAnsi"/>
        </w:rPr>
        <w:t>s</w:t>
      </w:r>
    </w:p>
    <w:p w14:paraId="7BCA3BA1" w14:textId="63C463E4" w:rsidR="00091F18" w:rsidRPr="00235B80" w:rsidRDefault="00091F18" w:rsidP="00091F18">
      <w:pPr>
        <w:pStyle w:val="Paragraphedeliste"/>
        <w:numPr>
          <w:ilvl w:val="0"/>
          <w:numId w:val="22"/>
        </w:numPr>
        <w:suppressAutoHyphens/>
        <w:spacing w:before="0" w:after="0"/>
        <w:rPr>
          <w:rFonts w:ascii="AvenirNext LT Pro LightCn" w:hAnsi="AvenirNext LT Pro LightCn" w:cstheme="minorHAnsi"/>
        </w:rPr>
      </w:pPr>
      <w:r w:rsidRPr="00235B80">
        <w:rPr>
          <w:rFonts w:ascii="AvenirNext LT Pro LightCn" w:hAnsi="AvenirNext LT Pro LightCn" w:cstheme="minorHAnsi"/>
        </w:rPr>
        <w:t>La formation initiale du personnel chargé d’utiliser l</w:t>
      </w:r>
      <w:r w:rsidR="006B53D9">
        <w:rPr>
          <w:rFonts w:ascii="AvenirNext LT Pro LightCn" w:hAnsi="AvenirNext LT Pro LightCn" w:cstheme="minorHAnsi"/>
        </w:rPr>
        <w:t xml:space="preserve">es </w:t>
      </w:r>
      <w:r w:rsidRPr="00235B80">
        <w:rPr>
          <w:rFonts w:ascii="AvenirNext LT Pro LightCn" w:hAnsi="AvenirNext LT Pro LightCn" w:cstheme="minorHAnsi"/>
        </w:rPr>
        <w:t>équipement</w:t>
      </w:r>
      <w:r w:rsidR="006B53D9">
        <w:rPr>
          <w:rFonts w:ascii="AvenirNext LT Pro LightCn" w:hAnsi="AvenirNext LT Pro LightCn" w:cstheme="minorHAnsi"/>
        </w:rPr>
        <w:t>s</w:t>
      </w:r>
    </w:p>
    <w:p w14:paraId="185E9563" w14:textId="05144909" w:rsidR="00091F18" w:rsidRDefault="00091F18" w:rsidP="00091F18">
      <w:pPr>
        <w:pStyle w:val="Paragraphedeliste"/>
        <w:numPr>
          <w:ilvl w:val="0"/>
          <w:numId w:val="22"/>
        </w:numPr>
        <w:suppressAutoHyphens/>
        <w:spacing w:before="0" w:after="0"/>
        <w:rPr>
          <w:rFonts w:ascii="AvenirNext LT Pro LightCn" w:hAnsi="AvenirNext LT Pro LightCn" w:cstheme="minorHAnsi"/>
        </w:rPr>
      </w:pPr>
      <w:r w:rsidRPr="00235B80">
        <w:rPr>
          <w:rFonts w:ascii="AvenirNext LT Pro LightCn" w:hAnsi="AvenirNext LT Pro LightCn" w:cstheme="minorHAnsi"/>
        </w:rPr>
        <w:t>La garantie contractuelle et support associé</w:t>
      </w:r>
      <w:r w:rsidR="004F31B5">
        <w:rPr>
          <w:rFonts w:ascii="AvenirNext LT Pro LightCn" w:hAnsi="AvenirNext LT Pro LightCn" w:cstheme="minorHAnsi"/>
        </w:rPr>
        <w:t>.</w:t>
      </w:r>
    </w:p>
    <w:p w14:paraId="030FB42F" w14:textId="77777777" w:rsidR="00042D7D" w:rsidRPr="00235B80" w:rsidRDefault="00042D7D" w:rsidP="009D115A">
      <w:pPr>
        <w:pStyle w:val="Titre2"/>
        <w:numPr>
          <w:ilvl w:val="0"/>
          <w:numId w:val="0"/>
        </w:numPr>
        <w:ind w:left="142"/>
        <w:rPr>
          <w:rFonts w:ascii="AvenirNext LT Pro LightCn" w:hAnsi="AvenirNext LT Pro LightCn"/>
        </w:rPr>
      </w:pPr>
      <w:bookmarkStart w:id="1" w:name="_Toc34900470"/>
      <w:bookmarkStart w:id="2" w:name="_Toc41990835"/>
      <w:bookmarkStart w:id="3" w:name="_Toc171419637"/>
      <w:r w:rsidRPr="00235B80">
        <w:rPr>
          <w:rFonts w:ascii="AvenirNext LT Pro LightCn" w:hAnsi="AvenirNext LT Pro LightCn"/>
        </w:rPr>
        <w:t>1.2. – Décomposition en lots/Tranches/Options/Prestations Supplémentaires Eventuelles</w:t>
      </w:r>
      <w:bookmarkEnd w:id="1"/>
      <w:r w:rsidRPr="00235B80">
        <w:rPr>
          <w:rFonts w:ascii="AvenirNext LT Pro LightCn" w:hAnsi="AvenirNext LT Pro LightCn"/>
        </w:rPr>
        <w:t>/Variantes</w:t>
      </w:r>
      <w:bookmarkEnd w:id="2"/>
      <w:bookmarkEnd w:id="3"/>
    </w:p>
    <w:p w14:paraId="0C80143E" w14:textId="653E164C" w:rsidR="00042D7D" w:rsidRPr="00235B80" w:rsidRDefault="00042D7D" w:rsidP="00042D7D">
      <w:pPr>
        <w:keepNext/>
        <w:spacing w:before="240" w:after="60"/>
        <w:ind w:firstLine="1560"/>
        <w:outlineLvl w:val="1"/>
        <w:rPr>
          <w:rFonts w:ascii="AvenirNext LT Pro LightCn" w:hAnsi="AvenirNext LT Pro LightCn" w:cs="Arial"/>
          <w:i/>
          <w:iCs/>
          <w:color w:val="00A6A3"/>
        </w:rPr>
      </w:pPr>
      <w:bookmarkStart w:id="4" w:name="_Toc34900471"/>
      <w:bookmarkStart w:id="5" w:name="_Toc41990836"/>
      <w:bookmarkStart w:id="6" w:name="_Toc171419638"/>
      <w:r w:rsidRPr="00235B80">
        <w:rPr>
          <w:rFonts w:ascii="AvenirNext LT Pro LightCn" w:hAnsi="AvenirNext LT Pro LightCn" w:cs="Arial"/>
          <w:i/>
          <w:iCs/>
          <w:color w:val="00A6A3"/>
        </w:rPr>
        <w:t>Article 1.2.1 – Décomposition en lots</w:t>
      </w:r>
      <w:bookmarkEnd w:id="4"/>
      <w:bookmarkEnd w:id="5"/>
      <w:bookmarkEnd w:id="6"/>
    </w:p>
    <w:p w14:paraId="2895459A" w14:textId="4D0D4A81" w:rsidR="00042D7D" w:rsidRPr="00235B80" w:rsidRDefault="00042D7D" w:rsidP="00042D7D">
      <w:pPr>
        <w:keepNext/>
        <w:spacing w:before="240" w:after="60"/>
        <w:outlineLvl w:val="1"/>
        <w:rPr>
          <w:rFonts w:ascii="AvenirNext LT Pro LightCn" w:hAnsi="AvenirNext LT Pro LightCn" w:cs="Arial"/>
          <w:iCs/>
        </w:rPr>
      </w:pPr>
      <w:bookmarkStart w:id="7" w:name="_Toc97131969"/>
      <w:bookmarkStart w:id="8" w:name="_Toc97644137"/>
      <w:bookmarkStart w:id="9" w:name="_Toc135996141"/>
      <w:bookmarkStart w:id="10" w:name="_Toc34900472"/>
      <w:bookmarkStart w:id="11" w:name="_Toc38967283"/>
      <w:bookmarkStart w:id="12" w:name="_Toc39657581"/>
      <w:bookmarkStart w:id="13" w:name="_Toc41990837"/>
      <w:bookmarkStart w:id="14" w:name="_Toc87260664"/>
      <w:bookmarkStart w:id="15" w:name="_Toc87279183"/>
      <w:bookmarkStart w:id="16" w:name="_Toc87369900"/>
      <w:bookmarkStart w:id="17" w:name="_Toc87870631"/>
      <w:bookmarkStart w:id="18" w:name="_Toc88213004"/>
      <w:bookmarkStart w:id="19" w:name="_Toc89357106"/>
      <w:bookmarkStart w:id="20" w:name="_Toc89686455"/>
      <w:bookmarkStart w:id="21" w:name="_Toc136870025"/>
      <w:bookmarkStart w:id="22" w:name="_Toc136874400"/>
      <w:bookmarkStart w:id="23" w:name="_Toc137109877"/>
      <w:bookmarkStart w:id="24" w:name="_Toc171419639"/>
      <w:r w:rsidRPr="00235B80">
        <w:rPr>
          <w:rFonts w:ascii="AvenirNext LT Pro LightCn" w:hAnsi="AvenirNext LT Pro LightCn" w:cs="Arial"/>
          <w:iCs/>
        </w:rPr>
        <w:t>Les prestations sont dévolues en lot unique</w:t>
      </w:r>
      <w:bookmarkEnd w:id="7"/>
      <w:bookmarkEnd w:id="8"/>
      <w:bookmarkEnd w:id="9"/>
      <w:bookmarkEnd w:id="10"/>
      <w:bookmarkEnd w:id="11"/>
      <w:bookmarkEnd w:id="12"/>
      <w:bookmarkEnd w:id="13"/>
      <w:bookmarkEnd w:id="14"/>
      <w:bookmarkEnd w:id="15"/>
      <w:bookmarkEnd w:id="16"/>
      <w:bookmarkEnd w:id="17"/>
      <w:bookmarkEnd w:id="18"/>
      <w:bookmarkEnd w:id="19"/>
      <w:bookmarkEnd w:id="20"/>
      <w:r w:rsidR="00332145" w:rsidRPr="00235B80">
        <w:rPr>
          <w:rFonts w:ascii="AvenirNext LT Pro LightCn" w:hAnsi="AvenirNext LT Pro LightCn" w:cs="Arial"/>
          <w:iCs/>
        </w:rPr>
        <w:t>.</w:t>
      </w:r>
      <w:bookmarkEnd w:id="21"/>
      <w:bookmarkEnd w:id="22"/>
      <w:bookmarkEnd w:id="23"/>
      <w:bookmarkEnd w:id="24"/>
    </w:p>
    <w:p w14:paraId="719F1A83" w14:textId="6A124DFB" w:rsidR="00042D7D" w:rsidRPr="00235B80" w:rsidRDefault="00042D7D" w:rsidP="007F0E2B">
      <w:pPr>
        <w:keepNext/>
        <w:spacing w:before="240" w:after="60"/>
        <w:outlineLvl w:val="1"/>
        <w:rPr>
          <w:rFonts w:ascii="AvenirNext LT Pro LightCn" w:hAnsi="AvenirNext LT Pro LightCn" w:cs="Arial"/>
          <w:i/>
          <w:iCs/>
          <w:color w:val="00A6A3"/>
        </w:rPr>
      </w:pPr>
      <w:bookmarkStart w:id="25" w:name="_Toc34900473"/>
      <w:bookmarkStart w:id="26" w:name="_Toc41990838"/>
      <w:bookmarkStart w:id="27" w:name="_Toc171419640"/>
      <w:r w:rsidRPr="00235B80">
        <w:rPr>
          <w:rFonts w:ascii="AvenirNext LT Pro LightCn" w:hAnsi="AvenirNext LT Pro LightCn" w:cs="Arial"/>
          <w:i/>
          <w:iCs/>
          <w:color w:val="00A6A3"/>
        </w:rPr>
        <w:t>Article 1.2.2 – Décomposition en tranches</w:t>
      </w:r>
      <w:bookmarkEnd w:id="25"/>
      <w:bookmarkEnd w:id="26"/>
      <w:bookmarkEnd w:id="27"/>
    </w:p>
    <w:p w14:paraId="7FC90F5E" w14:textId="77777777" w:rsidR="00042D7D" w:rsidRPr="00235B80" w:rsidRDefault="00042D7D" w:rsidP="00042D7D">
      <w:pPr>
        <w:keepNext/>
        <w:spacing w:before="240" w:after="60"/>
        <w:outlineLvl w:val="1"/>
        <w:rPr>
          <w:rFonts w:ascii="AvenirNext LT Pro LightCn" w:hAnsi="AvenirNext LT Pro LightCn" w:cs="Arial"/>
          <w:iCs/>
        </w:rPr>
      </w:pPr>
      <w:bookmarkStart w:id="28" w:name="_Toc34900474"/>
      <w:bookmarkStart w:id="29" w:name="_Toc38967285"/>
      <w:bookmarkStart w:id="30" w:name="_Toc39657583"/>
      <w:bookmarkStart w:id="31" w:name="_Toc41990839"/>
      <w:bookmarkStart w:id="32" w:name="_Toc87260666"/>
      <w:bookmarkStart w:id="33" w:name="_Toc87279185"/>
      <w:bookmarkStart w:id="34" w:name="_Toc87369902"/>
      <w:bookmarkStart w:id="35" w:name="_Toc88213006"/>
      <w:bookmarkStart w:id="36" w:name="_Toc89357108"/>
      <w:bookmarkStart w:id="37" w:name="_Toc89686457"/>
      <w:bookmarkStart w:id="38" w:name="_Toc97131971"/>
      <w:bookmarkStart w:id="39" w:name="_Toc97644139"/>
      <w:bookmarkStart w:id="40" w:name="_Toc135996143"/>
      <w:bookmarkStart w:id="41" w:name="_Toc136870027"/>
      <w:bookmarkStart w:id="42" w:name="_Toc136874402"/>
      <w:bookmarkStart w:id="43" w:name="_Toc137109879"/>
      <w:bookmarkStart w:id="44" w:name="_Toc171419641"/>
      <w:r w:rsidRPr="00235B80">
        <w:rPr>
          <w:rFonts w:ascii="AvenirNext LT Pro LightCn" w:hAnsi="AvenirNext LT Pro LightCn" w:cs="Arial"/>
          <w:iCs/>
        </w:rPr>
        <w:t>Sans objet.</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888EBB3" w14:textId="77777777" w:rsidR="00042D7D" w:rsidRPr="00235B80" w:rsidRDefault="00042D7D" w:rsidP="00042D7D">
      <w:pPr>
        <w:keepNext/>
        <w:spacing w:before="240" w:after="60"/>
        <w:ind w:firstLine="1560"/>
        <w:outlineLvl w:val="1"/>
        <w:rPr>
          <w:rFonts w:ascii="AvenirNext LT Pro LightCn" w:hAnsi="AvenirNext LT Pro LightCn" w:cs="Arial"/>
          <w:i/>
          <w:iCs/>
          <w:color w:val="00A6A3"/>
        </w:rPr>
      </w:pPr>
      <w:bookmarkStart w:id="45" w:name="_Toc34900475"/>
      <w:bookmarkStart w:id="46" w:name="_Toc41990840"/>
      <w:bookmarkStart w:id="47" w:name="_Toc171419642"/>
      <w:r w:rsidRPr="00235B80">
        <w:rPr>
          <w:rFonts w:ascii="AvenirNext LT Pro LightCn" w:hAnsi="AvenirNext LT Pro LightCn" w:cs="Arial"/>
          <w:i/>
          <w:iCs/>
          <w:color w:val="00A6A3"/>
        </w:rPr>
        <w:t>Article 1.2.3 – Options</w:t>
      </w:r>
      <w:bookmarkEnd w:id="45"/>
      <w:bookmarkEnd w:id="46"/>
      <w:bookmarkEnd w:id="47"/>
    </w:p>
    <w:p w14:paraId="40459CDE" w14:textId="61BE1A4A" w:rsidR="00C43D49" w:rsidRPr="00D464C2" w:rsidRDefault="003F4F96" w:rsidP="00C43D49">
      <w:pPr>
        <w:pStyle w:val="Default"/>
        <w:spacing w:before="120" w:after="120"/>
        <w:jc w:val="both"/>
        <w:rPr>
          <w:rFonts w:ascii="AvenirNext LT Pro LightCn" w:hAnsi="AvenirNext LT Pro LightCn" w:cstheme="minorHAnsi"/>
          <w:sz w:val="22"/>
          <w:szCs w:val="22"/>
        </w:rPr>
      </w:pPr>
      <w:bookmarkStart w:id="48" w:name="_Toc34900477"/>
      <w:bookmarkStart w:id="49" w:name="_Toc41990842"/>
      <w:r w:rsidRPr="00D464C2">
        <w:rPr>
          <w:rFonts w:ascii="AvenirNext LT Pro LightCn" w:hAnsi="AvenirNext LT Pro LightCn" w:cstheme="minorHAnsi"/>
          <w:sz w:val="22"/>
          <w:szCs w:val="22"/>
        </w:rPr>
        <w:t>Sans objet</w:t>
      </w:r>
      <w:r w:rsidR="00C43D49" w:rsidRPr="00D464C2">
        <w:rPr>
          <w:rFonts w:ascii="AvenirNext LT Pro LightCn" w:hAnsi="AvenirNext LT Pro LightCn" w:cstheme="minorHAnsi"/>
          <w:sz w:val="22"/>
          <w:szCs w:val="22"/>
        </w:rPr>
        <w:t>.</w:t>
      </w:r>
    </w:p>
    <w:p w14:paraId="7C9EAE81" w14:textId="77777777" w:rsidR="00C43D49" w:rsidRPr="00235B80" w:rsidRDefault="00C43D49" w:rsidP="00C43D49">
      <w:pPr>
        <w:keepNext/>
        <w:spacing w:before="240" w:after="60"/>
        <w:ind w:firstLine="1560"/>
        <w:outlineLvl w:val="1"/>
        <w:rPr>
          <w:rFonts w:ascii="AvenirNext LT Pro LightCn" w:hAnsi="AvenirNext LT Pro LightCn" w:cstheme="minorHAnsi"/>
          <w:color w:val="000000"/>
        </w:rPr>
      </w:pPr>
      <w:bookmarkStart w:id="50" w:name="_Toc171419643"/>
      <w:r w:rsidRPr="00235B80">
        <w:rPr>
          <w:rFonts w:ascii="AvenirNext LT Pro LightCn" w:hAnsi="AvenirNext LT Pro LightCn" w:cs="Arial"/>
          <w:i/>
          <w:iCs/>
          <w:color w:val="00A6A3"/>
        </w:rPr>
        <w:t>Article 1.2.4 – Prestations Supplémentaires Eventuelles (PSE)</w:t>
      </w:r>
      <w:bookmarkEnd w:id="50"/>
    </w:p>
    <w:p w14:paraId="17EFB1C2" w14:textId="77777777" w:rsidR="00C56925" w:rsidRDefault="00C56925" w:rsidP="00C56925">
      <w:pPr>
        <w:keepNext/>
        <w:spacing w:before="0" w:after="0"/>
        <w:outlineLvl w:val="1"/>
        <w:rPr>
          <w:rFonts w:ascii="AvenirNext LT Pro LightCn" w:hAnsi="AvenirNext LT Pro LightCn" w:cs="Arial"/>
          <w:iCs/>
        </w:rPr>
      </w:pPr>
    </w:p>
    <w:p w14:paraId="333E80B2" w14:textId="5EF6EC17" w:rsidR="00267647" w:rsidRDefault="00267647" w:rsidP="00667AE4">
      <w:pPr>
        <w:pStyle w:val="Corpsdetexte"/>
        <w:rPr>
          <w:ins w:id="51" w:author="Sebastien Lemaire" w:date="2024-12-19T14:49:00Z"/>
        </w:rPr>
      </w:pPr>
      <w:bookmarkStart w:id="52" w:name="_Toc34900479"/>
      <w:bookmarkStart w:id="53" w:name="_Toc41990844"/>
      <w:bookmarkStart w:id="54" w:name="_GoBack"/>
      <w:bookmarkEnd w:id="54"/>
    </w:p>
    <w:p w14:paraId="70E9F5D8" w14:textId="76AAD34E" w:rsidR="00AB00B6" w:rsidRDefault="00AB00B6" w:rsidP="00AB00B6">
      <w:pPr>
        <w:pStyle w:val="Corpsdetexte"/>
      </w:pPr>
      <w:r>
        <w:t>Options obligatoires :</w:t>
      </w:r>
    </w:p>
    <w:p w14:paraId="5A895900" w14:textId="77777777" w:rsidR="00AB00B6" w:rsidRDefault="00AB00B6" w:rsidP="00AB00B6">
      <w:pPr>
        <w:pStyle w:val="Corpsdetexte"/>
      </w:pPr>
      <w:r>
        <w:t>-Kit sonde humidification</w:t>
      </w:r>
    </w:p>
    <w:p w14:paraId="622846D0" w14:textId="77777777" w:rsidR="00AB00B6" w:rsidRDefault="00AB00B6" w:rsidP="00AB00B6">
      <w:pPr>
        <w:pStyle w:val="Corpsdetexte"/>
      </w:pPr>
      <w:r>
        <w:t>-Cellule O2 spéciale acide</w:t>
      </w:r>
    </w:p>
    <w:p w14:paraId="3E319665" w14:textId="77777777" w:rsidR="00AB00B6" w:rsidRDefault="00AB00B6" w:rsidP="00AB00B6">
      <w:pPr>
        <w:pStyle w:val="Corpsdetexte"/>
      </w:pPr>
      <w:r>
        <w:t>-Deux traversées RJ45</w:t>
      </w:r>
    </w:p>
    <w:p w14:paraId="0F636BB3" w14:textId="77777777" w:rsidR="00AB00B6" w:rsidRDefault="00AB00B6" w:rsidP="00AB00B6">
      <w:pPr>
        <w:pStyle w:val="Corpsdetexte"/>
      </w:pPr>
      <w:r>
        <w:t>-Incubateur de dimensions maximales : largeur 400mm, Prof 300mm, Hauteur 400mm. La porte doit s’ouvrir à 180°.</w:t>
      </w:r>
    </w:p>
    <w:p w14:paraId="74275EAF" w14:textId="77777777" w:rsidR="00AB00B6" w:rsidRDefault="00AB00B6" w:rsidP="00AB00B6">
      <w:pPr>
        <w:pStyle w:val="Corpsdetexte"/>
      </w:pPr>
      <w:r>
        <w:t xml:space="preserve">Options non obligatoires : </w:t>
      </w:r>
    </w:p>
    <w:p w14:paraId="2568434E" w14:textId="77777777" w:rsidR="00AB00B6" w:rsidRDefault="00AB00B6" w:rsidP="00AB00B6">
      <w:pPr>
        <w:pStyle w:val="Corpsdetexte"/>
      </w:pPr>
      <w:r>
        <w:t>-Kit capteur H2 pour régulation du taux de H2</w:t>
      </w:r>
    </w:p>
    <w:p w14:paraId="4AAFFADD" w14:textId="2BEAD82F" w:rsidR="00AB00B6" w:rsidRPr="00D464C2" w:rsidRDefault="00AB00B6" w:rsidP="00AB00B6">
      <w:pPr>
        <w:pStyle w:val="Corpsdetexte"/>
      </w:pPr>
      <w:r>
        <w:t>-Kit capteur CO2 (0-20%) pour régulation du taux de CO2</w:t>
      </w:r>
    </w:p>
    <w:p w14:paraId="118A732B" w14:textId="77777777" w:rsidR="00C43D49" w:rsidRPr="00235B80" w:rsidRDefault="00C43D49" w:rsidP="00C43D49">
      <w:pPr>
        <w:keepNext/>
        <w:spacing w:before="240" w:after="60"/>
        <w:ind w:firstLine="1560"/>
        <w:outlineLvl w:val="1"/>
        <w:rPr>
          <w:rFonts w:ascii="AvenirNext LT Pro LightCn" w:hAnsi="AvenirNext LT Pro LightCn" w:cs="Arial"/>
          <w:i/>
          <w:iCs/>
          <w:color w:val="00A6A3"/>
        </w:rPr>
      </w:pPr>
      <w:bookmarkStart w:id="55" w:name="_Toc171419644"/>
      <w:r w:rsidRPr="00235B80">
        <w:rPr>
          <w:rFonts w:ascii="AvenirNext LT Pro LightCn" w:hAnsi="AvenirNext LT Pro LightCn" w:cs="Arial"/>
          <w:i/>
          <w:iCs/>
          <w:color w:val="00A6A3"/>
        </w:rPr>
        <w:t>Article 1.2.5 - Variantes</w:t>
      </w:r>
      <w:bookmarkEnd w:id="52"/>
      <w:bookmarkEnd w:id="53"/>
      <w:bookmarkEnd w:id="55"/>
    </w:p>
    <w:p w14:paraId="077104FA" w14:textId="77777777" w:rsidR="00C43D49" w:rsidRPr="00235B80" w:rsidRDefault="00C43D49" w:rsidP="00C43D49">
      <w:pPr>
        <w:keepNext/>
        <w:spacing w:before="240" w:after="60"/>
        <w:outlineLvl w:val="1"/>
        <w:rPr>
          <w:rFonts w:ascii="AvenirNext LT Pro LightCn" w:hAnsi="AvenirNext LT Pro LightCn" w:cs="Arial"/>
          <w:iCs/>
        </w:rPr>
      </w:pPr>
      <w:bookmarkStart w:id="56" w:name="_Toc34900480"/>
      <w:bookmarkStart w:id="57" w:name="_Toc38967291"/>
      <w:bookmarkStart w:id="58" w:name="_Toc39657589"/>
      <w:bookmarkStart w:id="59" w:name="_Toc41990845"/>
      <w:bookmarkStart w:id="60" w:name="_Toc87260671"/>
      <w:bookmarkStart w:id="61" w:name="_Toc87279190"/>
      <w:bookmarkStart w:id="62" w:name="_Toc87369907"/>
      <w:bookmarkStart w:id="63" w:name="_Toc87870638"/>
      <w:bookmarkStart w:id="64" w:name="_Toc88213011"/>
      <w:bookmarkStart w:id="65" w:name="_Toc89357113"/>
      <w:bookmarkStart w:id="66" w:name="_Toc89686462"/>
      <w:bookmarkStart w:id="67" w:name="_Toc97131976"/>
      <w:bookmarkStart w:id="68" w:name="_Toc97644144"/>
      <w:bookmarkStart w:id="69" w:name="_Toc135996148"/>
      <w:bookmarkStart w:id="70" w:name="_Toc136870032"/>
      <w:bookmarkStart w:id="71" w:name="_Toc136874407"/>
      <w:bookmarkStart w:id="72" w:name="_Toc137109887"/>
      <w:bookmarkStart w:id="73" w:name="_Toc162255759"/>
      <w:bookmarkStart w:id="74" w:name="_Toc164174622"/>
      <w:bookmarkStart w:id="75" w:name="_Toc171419645"/>
      <w:r w:rsidRPr="00235B80">
        <w:rPr>
          <w:rFonts w:ascii="AvenirNext LT Pro LightCn" w:hAnsi="AvenirNext LT Pro LightCn" w:cs="Arial"/>
          <w:iCs/>
        </w:rPr>
        <w:t>Les variantes ne sont pas autorisées. Les soumissionnaires doivent obligatoirement présenter une offre entièrement conforme au dossier de consultation.</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0EACA15" w14:textId="77777777" w:rsidR="00042D7D" w:rsidRPr="00235B80" w:rsidRDefault="00042D7D" w:rsidP="009D115A">
      <w:pPr>
        <w:pStyle w:val="Titre2"/>
        <w:numPr>
          <w:ilvl w:val="0"/>
          <w:numId w:val="0"/>
        </w:numPr>
        <w:ind w:left="142"/>
        <w:rPr>
          <w:rFonts w:ascii="AvenirNext LT Pro LightCn" w:hAnsi="AvenirNext LT Pro LightCn"/>
        </w:rPr>
      </w:pPr>
      <w:bookmarkStart w:id="76" w:name="_Toc41990846"/>
      <w:bookmarkStart w:id="77" w:name="_Toc171419646"/>
      <w:bookmarkStart w:id="78" w:name="_Toc34900481"/>
      <w:bookmarkEnd w:id="48"/>
      <w:bookmarkEnd w:id="49"/>
      <w:r w:rsidRPr="00235B80">
        <w:rPr>
          <w:rFonts w:ascii="AvenirNext LT Pro LightCn" w:hAnsi="AvenirNext LT Pro LightCn"/>
        </w:rPr>
        <w:t>1.3. – Forme</w:t>
      </w:r>
      <w:bookmarkEnd w:id="76"/>
      <w:bookmarkEnd w:id="77"/>
      <w:r w:rsidRPr="00235B80">
        <w:rPr>
          <w:rFonts w:ascii="AvenirNext LT Pro LightCn" w:hAnsi="AvenirNext LT Pro LightCn"/>
        </w:rPr>
        <w:t xml:space="preserve"> </w:t>
      </w:r>
      <w:bookmarkEnd w:id="78"/>
    </w:p>
    <w:p w14:paraId="7A577E76" w14:textId="267B17C3" w:rsidR="00072C1C" w:rsidRPr="00235B80" w:rsidRDefault="00D74584" w:rsidP="00072C1C">
      <w:pPr>
        <w:rPr>
          <w:rFonts w:ascii="AvenirNext LT Pro LightCn" w:hAnsi="AvenirNext LT Pro LightCn"/>
        </w:rPr>
      </w:pPr>
      <w:r w:rsidRPr="00235B80">
        <w:rPr>
          <w:rFonts w:ascii="AvenirNext LT Pro LightCn" w:hAnsi="AvenirNext LT Pro LightCn"/>
        </w:rPr>
        <w:t>Le marché est un marché ordinaire.</w:t>
      </w:r>
    </w:p>
    <w:p w14:paraId="099B785F" w14:textId="77777777" w:rsidR="00042D7D" w:rsidRPr="00235B80" w:rsidRDefault="00042D7D" w:rsidP="009D115A">
      <w:pPr>
        <w:pStyle w:val="Titre2"/>
        <w:numPr>
          <w:ilvl w:val="0"/>
          <w:numId w:val="0"/>
        </w:numPr>
        <w:ind w:left="142"/>
        <w:rPr>
          <w:rFonts w:ascii="AvenirNext LT Pro LightCn" w:hAnsi="AvenirNext LT Pro LightCn"/>
        </w:rPr>
      </w:pPr>
      <w:bookmarkStart w:id="79" w:name="_Toc532666543"/>
      <w:bookmarkStart w:id="80" w:name="_Toc34900482"/>
      <w:bookmarkStart w:id="81" w:name="_Toc41990847"/>
      <w:bookmarkStart w:id="82" w:name="_Toc171419647"/>
      <w:r w:rsidRPr="00235B80">
        <w:rPr>
          <w:rFonts w:ascii="AvenirNext LT Pro LightCn" w:hAnsi="AvenirNext LT Pro LightCn"/>
        </w:rPr>
        <w:lastRenderedPageBreak/>
        <w:t xml:space="preserve">1.4. – </w:t>
      </w:r>
      <w:bookmarkEnd w:id="79"/>
      <w:bookmarkEnd w:id="80"/>
      <w:bookmarkEnd w:id="81"/>
      <w:r w:rsidR="00E87CDD" w:rsidRPr="00235B80">
        <w:rPr>
          <w:rFonts w:ascii="AvenirNext LT Pro LightCn" w:hAnsi="AvenirNext LT Pro LightCn"/>
        </w:rPr>
        <w:t>Modifications du marché</w:t>
      </w:r>
      <w:bookmarkEnd w:id="82"/>
    </w:p>
    <w:p w14:paraId="2C657F99" w14:textId="77777777" w:rsidR="00042D7D" w:rsidRPr="00235B80" w:rsidRDefault="00042D7D" w:rsidP="00042D7D">
      <w:pPr>
        <w:rPr>
          <w:rFonts w:ascii="AvenirNext LT Pro LightCn" w:hAnsi="AvenirNext LT Pro LightCn" w:cs="Arial"/>
        </w:rPr>
      </w:pPr>
      <w:r w:rsidRPr="00235B80">
        <w:rPr>
          <w:rFonts w:ascii="AvenirNext LT Pro LightCn" w:hAnsi="AvenirNext LT Pro LightCn" w:cs="Arial"/>
        </w:rPr>
        <w:t xml:space="preserve">Le marché prévoit que le contrat puisse être modifié, conformément aux articles R2194-1 à R2194-9 du </w:t>
      </w:r>
      <w:r w:rsidR="00065251" w:rsidRPr="00235B80">
        <w:rPr>
          <w:rFonts w:ascii="AvenirNext LT Pro LightCn" w:hAnsi="AvenirNext LT Pro LightCn" w:cs="Arial"/>
        </w:rPr>
        <w:t>c</w:t>
      </w:r>
      <w:r w:rsidRPr="00235B80">
        <w:rPr>
          <w:rFonts w:ascii="AvenirNext LT Pro LightCn" w:hAnsi="AvenirNext LT Pro LightCn" w:cs="Arial"/>
        </w:rPr>
        <w:t>ode de la commande publique.</w:t>
      </w:r>
    </w:p>
    <w:p w14:paraId="08B0E5ED" w14:textId="77777777" w:rsidR="00B3398C" w:rsidRPr="00235B80" w:rsidRDefault="00B3398C" w:rsidP="003F4F96">
      <w:pPr>
        <w:pStyle w:val="Titre1"/>
        <w:spacing w:before="360" w:after="240"/>
        <w:ind w:left="357" w:hanging="357"/>
        <w:rPr>
          <w:rFonts w:ascii="AvenirNext LT Pro LightCn" w:hAnsi="AvenirNext LT Pro LightCn"/>
          <w:i/>
          <w:iCs/>
        </w:rPr>
      </w:pPr>
      <w:bookmarkStart w:id="83" w:name="_Toc171419648"/>
      <w:r w:rsidRPr="00235B80">
        <w:rPr>
          <w:rFonts w:ascii="AvenirNext LT Pro LightCn" w:hAnsi="AvenirNext LT Pro LightCn"/>
        </w:rPr>
        <w:t>PIÈCES CONTRACTUELLES DU MARCHÉ</w:t>
      </w:r>
      <w:bookmarkEnd w:id="83"/>
    </w:p>
    <w:p w14:paraId="057160B6" w14:textId="77777777" w:rsidR="00042D7D" w:rsidRPr="00235B80" w:rsidRDefault="00042D7D" w:rsidP="00042D7D">
      <w:pPr>
        <w:rPr>
          <w:rFonts w:ascii="AvenirNext LT Pro LightCn" w:hAnsi="AvenirNext LT Pro LightCn"/>
          <w:sz w:val="20"/>
          <w:szCs w:val="20"/>
        </w:rPr>
      </w:pPr>
      <w:r w:rsidRPr="00235B80">
        <w:rPr>
          <w:rFonts w:ascii="AvenirNext LT Pro LightCn" w:hAnsi="AvenirNext LT Pro LightCn"/>
        </w:rPr>
        <w:t>Par dérogation à l’article 4.1 du CCAG-FCS, les pièces constitutives du présent marché sont les suivantes, par ordre décroissant de priorité :</w:t>
      </w:r>
    </w:p>
    <w:p w14:paraId="6997CEA7" w14:textId="77777777" w:rsidR="00042D7D" w:rsidRPr="00235B80" w:rsidRDefault="00042D7D" w:rsidP="009D115A">
      <w:pPr>
        <w:pStyle w:val="Titre2"/>
        <w:numPr>
          <w:ilvl w:val="0"/>
          <w:numId w:val="0"/>
        </w:numPr>
        <w:rPr>
          <w:rFonts w:ascii="AvenirNext LT Pro LightCn" w:hAnsi="AvenirNext LT Pro LightCn"/>
        </w:rPr>
      </w:pPr>
      <w:bookmarkStart w:id="84" w:name="_Toc41990851"/>
      <w:bookmarkStart w:id="85" w:name="_Toc171419649"/>
      <w:r w:rsidRPr="00235B80">
        <w:rPr>
          <w:rFonts w:ascii="AvenirNext LT Pro LightCn" w:hAnsi="AvenirNext LT Pro LightCn"/>
        </w:rPr>
        <w:t>2.1 – Pièces particulières</w:t>
      </w:r>
      <w:bookmarkEnd w:id="84"/>
      <w:bookmarkEnd w:id="85"/>
    </w:p>
    <w:p w14:paraId="7FDFC0C5" w14:textId="77777777" w:rsidR="00042D7D" w:rsidRPr="00235B80" w:rsidRDefault="00072C1C" w:rsidP="00A001FD">
      <w:pPr>
        <w:pStyle w:val="Paragraphedeliste"/>
        <w:numPr>
          <w:ilvl w:val="0"/>
          <w:numId w:val="3"/>
        </w:numPr>
        <w:autoSpaceDE w:val="0"/>
        <w:autoSpaceDN w:val="0"/>
        <w:adjustRightInd w:val="0"/>
        <w:rPr>
          <w:rFonts w:ascii="AvenirNext LT Pro LightCn" w:eastAsia="Times New Roman" w:hAnsi="AvenirNext LT Pro LightCn" w:cs="Times-Roman"/>
          <w:color w:val="2C2A2A"/>
          <w:lang w:eastAsia="fr-FR"/>
        </w:rPr>
      </w:pPr>
      <w:r w:rsidRPr="00235B80">
        <w:rPr>
          <w:rFonts w:ascii="AvenirNext LT Pro LightCn" w:hAnsi="AvenirNext LT Pro LightCn"/>
        </w:rPr>
        <w:t xml:space="preserve">Le présent </w:t>
      </w:r>
      <w:r w:rsidR="00065251" w:rsidRPr="00235B80">
        <w:rPr>
          <w:rFonts w:ascii="AvenirNext LT Pro LightCn" w:hAnsi="AvenirNext LT Pro LightCn"/>
        </w:rPr>
        <w:t>a</w:t>
      </w:r>
      <w:r w:rsidRPr="00235B80">
        <w:rPr>
          <w:rFonts w:ascii="AvenirNext LT Pro LightCn" w:hAnsi="AvenirNext LT Pro LightCn"/>
        </w:rPr>
        <w:t>cte d’</w:t>
      </w:r>
      <w:r w:rsidR="00065251" w:rsidRPr="00235B80">
        <w:rPr>
          <w:rFonts w:ascii="AvenirNext LT Pro LightCn" w:hAnsi="AvenirNext LT Pro LightCn"/>
        </w:rPr>
        <w:t>e</w:t>
      </w:r>
      <w:r w:rsidRPr="00235B80">
        <w:rPr>
          <w:rFonts w:ascii="AvenirNext LT Pro LightCn" w:hAnsi="AvenirNext LT Pro LightCn"/>
        </w:rPr>
        <w:t xml:space="preserve">ngagement valant </w:t>
      </w:r>
      <w:r w:rsidR="00065251" w:rsidRPr="00235B80">
        <w:rPr>
          <w:rFonts w:ascii="AvenirNext LT Pro LightCn" w:hAnsi="AvenirNext LT Pro LightCn"/>
        </w:rPr>
        <w:t>c</w:t>
      </w:r>
      <w:r w:rsidRPr="00235B80">
        <w:rPr>
          <w:rFonts w:ascii="AvenirNext LT Pro LightCn" w:hAnsi="AvenirNext LT Pro LightCn"/>
        </w:rPr>
        <w:t xml:space="preserve">ahier des </w:t>
      </w:r>
      <w:r w:rsidR="00065251" w:rsidRPr="00235B80">
        <w:rPr>
          <w:rFonts w:ascii="AvenirNext LT Pro LightCn" w:hAnsi="AvenirNext LT Pro LightCn"/>
        </w:rPr>
        <w:t>c</w:t>
      </w:r>
      <w:r w:rsidRPr="00235B80">
        <w:rPr>
          <w:rFonts w:ascii="AvenirNext LT Pro LightCn" w:hAnsi="AvenirNext LT Pro LightCn"/>
        </w:rPr>
        <w:t xml:space="preserve">lauses </w:t>
      </w:r>
      <w:r w:rsidR="00065251" w:rsidRPr="00235B80">
        <w:rPr>
          <w:rFonts w:ascii="AvenirNext LT Pro LightCn" w:hAnsi="AvenirNext LT Pro LightCn"/>
        </w:rPr>
        <w:t>p</w:t>
      </w:r>
      <w:r w:rsidRPr="00235B80">
        <w:rPr>
          <w:rFonts w:ascii="AvenirNext LT Pro LightCn" w:hAnsi="AvenirNext LT Pro LightCn"/>
        </w:rPr>
        <w:t>articulières du marché</w:t>
      </w:r>
      <w:r w:rsidR="00FF727D" w:rsidRPr="00235B80">
        <w:rPr>
          <w:rFonts w:ascii="AvenirNext LT Pro LightCn" w:hAnsi="AvenirNext LT Pro LightCn"/>
        </w:rPr>
        <w:t xml:space="preserve"> (AECCP) </w:t>
      </w:r>
      <w:r w:rsidRPr="00235B80">
        <w:rPr>
          <w:rFonts w:ascii="AvenirNext LT Pro LightCn" w:hAnsi="AvenirNext LT Pro LightCn"/>
        </w:rPr>
        <w:t>et ses éventuelles annexes, dans la version résultant des dernières modifications éventuelles, opérées par avenant. (</w:t>
      </w:r>
      <w:r w:rsidR="00042D7D" w:rsidRPr="00235B80">
        <w:rPr>
          <w:rFonts w:ascii="AvenirNext LT Pro LightCn" w:hAnsi="AvenirNext LT Pro LightCn"/>
        </w:rPr>
        <w:t>Par dérogation à l’article 4.2.1 du CCAG-FCS, il est précisé que seule une copie de l’acte d’engagement est notifiée au titulaire du marché</w:t>
      </w:r>
      <w:r w:rsidRPr="00235B80">
        <w:rPr>
          <w:rFonts w:ascii="AvenirNext LT Pro LightCn" w:hAnsi="AvenirNext LT Pro LightCn"/>
        </w:rPr>
        <w:t>).</w:t>
      </w:r>
      <w:r w:rsidR="00042D7D" w:rsidRPr="00235B80">
        <w:rPr>
          <w:rFonts w:ascii="AvenirNext LT Pro LightCn" w:hAnsi="AvenirNext LT Pro LightCn"/>
        </w:rPr>
        <w:t xml:space="preserve"> </w:t>
      </w:r>
    </w:p>
    <w:p w14:paraId="7473B2F0" w14:textId="77777777" w:rsidR="00267647" w:rsidRPr="00267647" w:rsidRDefault="00267647" w:rsidP="00267647">
      <w:pPr>
        <w:pStyle w:val="Paragraphedeliste"/>
        <w:numPr>
          <w:ilvl w:val="0"/>
          <w:numId w:val="5"/>
        </w:numPr>
        <w:rPr>
          <w:rFonts w:ascii="AvenirNext LT Pro LightCn" w:hAnsi="AvenirNext LT Pro LightCn"/>
        </w:rPr>
      </w:pPr>
      <w:r w:rsidRPr="00267647">
        <w:rPr>
          <w:rFonts w:ascii="AvenirNext LT Pro LightCn" w:hAnsi="AvenirNext LT Pro LightCn"/>
        </w:rPr>
        <w:t>L’offre financière et technique du titulaire, complétée le cas échéant, par les documents transmis au cours des négociations</w:t>
      </w:r>
    </w:p>
    <w:p w14:paraId="1EE57E0B" w14:textId="78692256" w:rsidR="00094D42" w:rsidRPr="00235B80" w:rsidRDefault="00094D42" w:rsidP="00A001FD">
      <w:pPr>
        <w:pStyle w:val="Paragraphedeliste"/>
        <w:numPr>
          <w:ilvl w:val="0"/>
          <w:numId w:val="5"/>
        </w:numPr>
        <w:rPr>
          <w:rFonts w:ascii="AvenirNext LT Pro LightCn" w:hAnsi="AvenirNext LT Pro LightCn"/>
          <w:sz w:val="20"/>
          <w:szCs w:val="20"/>
        </w:rPr>
      </w:pPr>
      <w:r w:rsidRPr="00235B80">
        <w:rPr>
          <w:rFonts w:ascii="AvenirNext LT Pro LightCn" w:hAnsi="AvenirNext LT Pro LightCn"/>
        </w:rPr>
        <w:t>Les actes spéciaux de sous-traitance et leurs modifications, postérieures à la notification du marché</w:t>
      </w:r>
      <w:r w:rsidR="009B78E8">
        <w:rPr>
          <w:rFonts w:ascii="AvenirNext LT Pro LightCn" w:hAnsi="AvenirNext LT Pro LightCn"/>
        </w:rPr>
        <w:t>.</w:t>
      </w:r>
    </w:p>
    <w:p w14:paraId="652127C9" w14:textId="77777777" w:rsidR="00042D7D" w:rsidRPr="00235B80" w:rsidRDefault="00042D7D" w:rsidP="009D115A">
      <w:pPr>
        <w:pStyle w:val="Titre2"/>
        <w:numPr>
          <w:ilvl w:val="0"/>
          <w:numId w:val="0"/>
        </w:numPr>
        <w:rPr>
          <w:rFonts w:ascii="AvenirNext LT Pro LightCn" w:hAnsi="AvenirNext LT Pro LightCn"/>
          <w:sz w:val="20"/>
          <w:szCs w:val="20"/>
        </w:rPr>
      </w:pPr>
      <w:bookmarkStart w:id="86" w:name="_Toc41990852"/>
      <w:bookmarkStart w:id="87" w:name="_Toc171419650"/>
      <w:r w:rsidRPr="00235B80">
        <w:rPr>
          <w:rFonts w:ascii="AvenirNext LT Pro LightCn" w:hAnsi="AvenirNext LT Pro LightCn"/>
        </w:rPr>
        <w:t>2.2 – Pièces générales</w:t>
      </w:r>
      <w:bookmarkEnd w:id="86"/>
      <w:bookmarkEnd w:id="87"/>
      <w:r w:rsidRPr="00235B80">
        <w:rPr>
          <w:rFonts w:ascii="AvenirNext LT Pro LightCn" w:hAnsi="AvenirNext LT Pro LightCn"/>
        </w:rPr>
        <w:t xml:space="preserve"> </w:t>
      </w:r>
    </w:p>
    <w:p w14:paraId="44004846" w14:textId="77777777" w:rsidR="00042D7D" w:rsidRPr="00235B80" w:rsidRDefault="00042D7D" w:rsidP="00A001FD">
      <w:pPr>
        <w:pStyle w:val="Paragraphedeliste"/>
        <w:numPr>
          <w:ilvl w:val="0"/>
          <w:numId w:val="4"/>
        </w:numPr>
        <w:ind w:left="714" w:hanging="357"/>
        <w:rPr>
          <w:rFonts w:ascii="AvenirNext LT Pro LightCn" w:hAnsi="AvenirNext LT Pro LightCn"/>
        </w:rPr>
      </w:pPr>
      <w:r w:rsidRPr="00235B80">
        <w:rPr>
          <w:rFonts w:ascii="AvenirNext LT Pro LightCn" w:hAnsi="AvenirNext LT Pro LightCn"/>
        </w:rPr>
        <w:t xml:space="preserve">Le </w:t>
      </w:r>
      <w:r w:rsidR="00065251" w:rsidRPr="00235B80">
        <w:rPr>
          <w:rFonts w:ascii="AvenirNext LT Pro LightCn" w:hAnsi="AvenirNext LT Pro LightCn"/>
        </w:rPr>
        <w:t>c</w:t>
      </w:r>
      <w:r w:rsidRPr="00235B80">
        <w:rPr>
          <w:rFonts w:ascii="AvenirNext LT Pro LightCn" w:hAnsi="AvenirNext LT Pro LightCn"/>
        </w:rPr>
        <w:t xml:space="preserve">ahier des </w:t>
      </w:r>
      <w:r w:rsidR="00065251" w:rsidRPr="00235B80">
        <w:rPr>
          <w:rFonts w:ascii="AvenirNext LT Pro LightCn" w:hAnsi="AvenirNext LT Pro LightCn"/>
        </w:rPr>
        <w:t>c</w:t>
      </w:r>
      <w:r w:rsidRPr="00235B80">
        <w:rPr>
          <w:rFonts w:ascii="AvenirNext LT Pro LightCn" w:hAnsi="AvenirNext LT Pro LightCn"/>
        </w:rPr>
        <w:t xml:space="preserve">lauses </w:t>
      </w:r>
      <w:r w:rsidR="00065251" w:rsidRPr="00235B80">
        <w:rPr>
          <w:rFonts w:ascii="AvenirNext LT Pro LightCn" w:hAnsi="AvenirNext LT Pro LightCn"/>
        </w:rPr>
        <w:t>a</w:t>
      </w:r>
      <w:r w:rsidRPr="00235B80">
        <w:rPr>
          <w:rFonts w:ascii="AvenirNext LT Pro LightCn" w:hAnsi="AvenirNext LT Pro LightCn"/>
        </w:rPr>
        <w:t xml:space="preserve">dministratives </w:t>
      </w:r>
      <w:r w:rsidR="00065251" w:rsidRPr="00235B80">
        <w:rPr>
          <w:rFonts w:ascii="AvenirNext LT Pro LightCn" w:hAnsi="AvenirNext LT Pro LightCn"/>
        </w:rPr>
        <w:t>g</w:t>
      </w:r>
      <w:r w:rsidRPr="00235B80">
        <w:rPr>
          <w:rFonts w:ascii="AvenirNext LT Pro LightCn" w:hAnsi="AvenirNext LT Pro LightCn"/>
        </w:rPr>
        <w:t xml:space="preserve">énérales applicables aux marchés publics de </w:t>
      </w:r>
      <w:r w:rsidR="00065251" w:rsidRPr="00235B80">
        <w:rPr>
          <w:rFonts w:ascii="AvenirNext LT Pro LightCn" w:hAnsi="AvenirNext LT Pro LightCn"/>
        </w:rPr>
        <w:t>f</w:t>
      </w:r>
      <w:r w:rsidRPr="00235B80">
        <w:rPr>
          <w:rFonts w:ascii="AvenirNext LT Pro LightCn" w:hAnsi="AvenirNext LT Pro LightCn"/>
        </w:rPr>
        <w:t xml:space="preserve">ournitures </w:t>
      </w:r>
      <w:r w:rsidR="00065251" w:rsidRPr="00235B80">
        <w:rPr>
          <w:rFonts w:ascii="AvenirNext LT Pro LightCn" w:hAnsi="AvenirNext LT Pro LightCn"/>
        </w:rPr>
        <w:t>c</w:t>
      </w:r>
      <w:r w:rsidRPr="00235B80">
        <w:rPr>
          <w:rFonts w:ascii="AvenirNext LT Pro LightCn" w:hAnsi="AvenirNext LT Pro LightCn"/>
        </w:rPr>
        <w:t xml:space="preserve">ourantes et de </w:t>
      </w:r>
      <w:r w:rsidR="00065251" w:rsidRPr="00235B80">
        <w:rPr>
          <w:rFonts w:ascii="AvenirNext LT Pro LightCn" w:hAnsi="AvenirNext LT Pro LightCn"/>
        </w:rPr>
        <w:t>s</w:t>
      </w:r>
      <w:r w:rsidRPr="00235B80">
        <w:rPr>
          <w:rFonts w:ascii="AvenirNext LT Pro LightCn" w:hAnsi="AvenirNext LT Pro LightCn"/>
        </w:rPr>
        <w:t>ervices (CCAG—FCS) approuvé par l’arrêté du</w:t>
      </w:r>
      <w:r w:rsidR="00AB563A" w:rsidRPr="00235B80">
        <w:rPr>
          <w:rFonts w:ascii="AvenirNext LT Pro LightCn" w:hAnsi="AvenirNext LT Pro LightCn"/>
        </w:rPr>
        <w:t> </w:t>
      </w:r>
      <w:r w:rsidR="00B07A17" w:rsidRPr="00235B80">
        <w:rPr>
          <w:rFonts w:ascii="AvenirNext LT Pro LightCn" w:hAnsi="AvenirNext LT Pro LightCn"/>
        </w:rPr>
        <w:t>30 mars 2021</w:t>
      </w:r>
      <w:r w:rsidR="001A72C8" w:rsidRPr="00235B80">
        <w:rPr>
          <w:rFonts w:ascii="AvenirNext LT Pro LightCn" w:hAnsi="AvenirNext LT Pro LightCn"/>
        </w:rPr>
        <w:t xml:space="preserve"> </w:t>
      </w:r>
      <w:r w:rsidR="00B07A17" w:rsidRPr="00235B80">
        <w:rPr>
          <w:rFonts w:ascii="AvenirNext LT Pro LightCn" w:hAnsi="AvenirNext LT Pro LightCn"/>
        </w:rPr>
        <w:t>portant approbation du cahier des clauses administratives générales des marchés publics de fournitures courantes et de services</w:t>
      </w:r>
      <w:r w:rsidR="00587408" w:rsidRPr="00235B80">
        <w:rPr>
          <w:rFonts w:ascii="AvenirNext LT Pro LightCn" w:hAnsi="AvenirNext LT Pro LightCn"/>
        </w:rPr>
        <w:t xml:space="preserve"> et modifié par l’arrêté du 30 septembre 2021</w:t>
      </w:r>
      <w:r w:rsidR="001051F5" w:rsidRPr="00235B80">
        <w:rPr>
          <w:rFonts w:ascii="AvenirNext LT Pro LightCn" w:hAnsi="AvenirNext LT Pro LightCn"/>
        </w:rPr>
        <w:t>.</w:t>
      </w:r>
    </w:p>
    <w:p w14:paraId="59E181BD" w14:textId="072F3D55" w:rsidR="00042D7D" w:rsidRPr="00235B80" w:rsidRDefault="00042D7D" w:rsidP="00A001FD">
      <w:pPr>
        <w:pStyle w:val="Paragraphedeliste"/>
        <w:numPr>
          <w:ilvl w:val="0"/>
          <w:numId w:val="4"/>
        </w:numPr>
        <w:rPr>
          <w:rFonts w:ascii="AvenirNext LT Pro LightCn" w:hAnsi="AvenirNext LT Pro LightCn"/>
        </w:rPr>
      </w:pPr>
      <w:r w:rsidRPr="00235B80">
        <w:rPr>
          <w:rFonts w:ascii="AvenirNext LT Pro LightCn" w:hAnsi="AvenirNext LT Pro LightCn"/>
        </w:rPr>
        <w:t>Les normes et règlements nationaux, européens et internationaux en vigueur, relatifs au domaine objet du marché.</w:t>
      </w:r>
    </w:p>
    <w:p w14:paraId="3A509682" w14:textId="087580CE" w:rsidR="00A26305" w:rsidRPr="00235B80" w:rsidRDefault="00A26305" w:rsidP="00A001FD">
      <w:pPr>
        <w:rPr>
          <w:rFonts w:ascii="AvenirNext LT Pro LightCn" w:hAnsi="AvenirNext LT Pro LightCn"/>
        </w:rPr>
      </w:pPr>
    </w:p>
    <w:p w14:paraId="3A027D08" w14:textId="3495E56D" w:rsidR="00A26305" w:rsidRPr="00235B80" w:rsidRDefault="00A26305" w:rsidP="00A26305">
      <w:pPr>
        <w:spacing w:after="0"/>
        <w:rPr>
          <w:rFonts w:ascii="AvenirNext LT Pro LightCn" w:hAnsi="AvenirNext LT Pro LightCn"/>
          <w:u w:val="single"/>
        </w:rPr>
      </w:pPr>
      <w:r w:rsidRPr="00235B80">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sidRPr="00235B80">
        <w:rPr>
          <w:rFonts w:ascii="AvenirNext LT Pro LightCn" w:hAnsi="AvenirNext LT Pro LightCn"/>
          <w:u w:val="single"/>
        </w:rPr>
        <w:t>Les conditions générales de vente du titulaire sont concernées par cette disposition.</w:t>
      </w:r>
    </w:p>
    <w:p w14:paraId="758F4E73" w14:textId="074CB7DF" w:rsidR="00C43D49" w:rsidRPr="00235B80" w:rsidRDefault="00C43D49" w:rsidP="00A26305">
      <w:pPr>
        <w:spacing w:after="0"/>
        <w:rPr>
          <w:rFonts w:ascii="AvenirNext LT Pro LightCn" w:hAnsi="AvenirNext LT Pro LightCn"/>
          <w:u w:val="single"/>
        </w:rPr>
      </w:pPr>
    </w:p>
    <w:p w14:paraId="2536A5C7" w14:textId="5E1F2688" w:rsidR="00C43D49" w:rsidRPr="00235B80" w:rsidRDefault="00C43D49">
      <w:pPr>
        <w:spacing w:before="0" w:after="0"/>
        <w:jc w:val="left"/>
        <w:rPr>
          <w:rFonts w:ascii="AvenirNext LT Pro LightCn" w:hAnsi="AvenirNext LT Pro LightCn"/>
          <w:u w:val="single"/>
        </w:rPr>
      </w:pPr>
      <w:r w:rsidRPr="00235B80">
        <w:rPr>
          <w:rFonts w:ascii="AvenirNext LT Pro LightCn" w:hAnsi="AvenirNext LT Pro LightCn"/>
          <w:u w:val="single"/>
        </w:rPr>
        <w:br w:type="page"/>
      </w:r>
    </w:p>
    <w:p w14:paraId="3B3B2779" w14:textId="77777777" w:rsidR="00B3398C" w:rsidRPr="00235B80" w:rsidRDefault="00B3398C" w:rsidP="008630D8">
      <w:pPr>
        <w:pStyle w:val="Titre1"/>
        <w:rPr>
          <w:rFonts w:ascii="AvenirNext LT Pro LightCn" w:hAnsi="AvenirNext LT Pro LightCn"/>
          <w:i/>
          <w:iCs/>
          <w:color w:val="C00000"/>
        </w:rPr>
      </w:pPr>
      <w:bookmarkStart w:id="88" w:name="_Toc171419651"/>
      <w:r w:rsidRPr="00235B80">
        <w:rPr>
          <w:rFonts w:ascii="AvenirNext LT Pro LightCn" w:hAnsi="AvenirNext LT Pro LightCn"/>
        </w:rPr>
        <w:lastRenderedPageBreak/>
        <w:t>CONTENU DES PRESTATIONS</w:t>
      </w:r>
      <w:bookmarkEnd w:id="88"/>
      <w:r w:rsidRPr="00235B80">
        <w:rPr>
          <w:rFonts w:ascii="AvenirNext LT Pro LightCn" w:hAnsi="AvenirNext LT Pro LightCn"/>
        </w:rPr>
        <w:t xml:space="preserve"> </w:t>
      </w:r>
    </w:p>
    <w:p w14:paraId="4AA3A9FE" w14:textId="65F42FBF" w:rsidR="009D115A" w:rsidRPr="00235B80" w:rsidRDefault="009D115A" w:rsidP="009D115A">
      <w:pPr>
        <w:pStyle w:val="Titre2"/>
        <w:rPr>
          <w:rFonts w:ascii="AvenirNext LT Pro LightCn" w:hAnsi="AvenirNext LT Pro LightCn"/>
        </w:rPr>
      </w:pPr>
      <w:bookmarkStart w:id="89" w:name="_Toc171419652"/>
      <w:r w:rsidRPr="00235B80">
        <w:rPr>
          <w:rFonts w:ascii="AvenirNext LT Pro LightCn" w:hAnsi="AvenirNext LT Pro LightCn"/>
        </w:rPr>
        <w:t>– Performances techniques - Normes</w:t>
      </w:r>
      <w:bookmarkEnd w:id="89"/>
    </w:p>
    <w:p w14:paraId="605182F9" w14:textId="5C8545BB" w:rsidR="009D115A" w:rsidRPr="00235B80" w:rsidRDefault="000B009F" w:rsidP="008630D8">
      <w:pPr>
        <w:rPr>
          <w:rFonts w:ascii="AvenirNext LT Pro LightCn" w:hAnsi="AvenirNext LT Pro LightCn"/>
          <w:color w:val="E36C0A" w:themeColor="accent6" w:themeShade="BF"/>
        </w:rPr>
      </w:pPr>
      <w:r>
        <w:rPr>
          <w:rFonts w:ascii="AvenirNext LT Pro LightCn" w:hAnsi="AvenirNext LT Pro LightCn"/>
        </w:rPr>
        <w:t xml:space="preserve">Les </w:t>
      </w:r>
      <w:r w:rsidR="009D115A" w:rsidRPr="00235B80">
        <w:rPr>
          <w:rFonts w:ascii="AvenirNext LT Pro LightCn" w:hAnsi="AvenirNext LT Pro LightCn"/>
        </w:rPr>
        <w:t>équipement</w:t>
      </w:r>
      <w:r>
        <w:rPr>
          <w:rFonts w:ascii="AvenirNext LT Pro LightCn" w:hAnsi="AvenirNext LT Pro LightCn"/>
        </w:rPr>
        <w:t>s</w:t>
      </w:r>
      <w:r w:rsidR="009D115A" w:rsidRPr="00235B80">
        <w:rPr>
          <w:rFonts w:ascii="AvenirNext LT Pro LightCn" w:hAnsi="AvenirNext LT Pro LightCn"/>
        </w:rPr>
        <w:t xml:space="preserve"> proposé</w:t>
      </w:r>
      <w:r>
        <w:rPr>
          <w:rFonts w:ascii="AvenirNext LT Pro LightCn" w:hAnsi="AvenirNext LT Pro LightCn"/>
        </w:rPr>
        <w:t>s</w:t>
      </w:r>
      <w:r w:rsidR="009D115A" w:rsidRPr="00235B80">
        <w:rPr>
          <w:rFonts w:ascii="AvenirNext LT Pro LightCn" w:hAnsi="AvenirNext LT Pro LightCn"/>
        </w:rPr>
        <w:t xml:space="preserve"> doi</w:t>
      </w:r>
      <w:r>
        <w:rPr>
          <w:rFonts w:ascii="AvenirNext LT Pro LightCn" w:hAnsi="AvenirNext LT Pro LightCn"/>
        </w:rPr>
        <w:t>vent</w:t>
      </w:r>
      <w:r w:rsidR="009D115A" w:rsidRPr="00235B80">
        <w:rPr>
          <w:rFonts w:ascii="AvenirNext LT Pro LightCn" w:hAnsi="AvenirNext LT Pro LightCn"/>
        </w:rPr>
        <w:t xml:space="preserve"> être conforme aux normes européennes en vigueur. </w:t>
      </w:r>
    </w:p>
    <w:p w14:paraId="42BCA662" w14:textId="3AEAC0B8" w:rsidR="009D115A" w:rsidRPr="00235B80" w:rsidRDefault="009D115A" w:rsidP="008630D8">
      <w:pPr>
        <w:rPr>
          <w:rFonts w:ascii="AvenirNext LT Pro LightCn" w:hAnsi="AvenirNext LT Pro LightCn"/>
        </w:rPr>
      </w:pPr>
      <w:r w:rsidRPr="00235B80">
        <w:rPr>
          <w:rFonts w:ascii="AvenirNext LT Pro LightCn" w:hAnsi="AvenirNext LT Pro LightCn"/>
        </w:rPr>
        <w:t>La combinaison des principales caractéristiques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w:t>
      </w:r>
      <w:proofErr w:type="gramStart"/>
      <w:r w:rsidRPr="00235B80">
        <w:rPr>
          <w:rFonts w:ascii="AvenirNext LT Pro LightCn" w:hAnsi="AvenirNext LT Pro LightCn"/>
        </w:rPr>
        <w:t>doi</w:t>
      </w:r>
      <w:r w:rsidR="000B009F">
        <w:rPr>
          <w:rFonts w:ascii="AvenirNext LT Pro LightCn" w:hAnsi="AvenirNext LT Pro LightCn"/>
        </w:rPr>
        <w:t>vent</w:t>
      </w:r>
      <w:proofErr w:type="gramEnd"/>
      <w:r w:rsidRPr="00235B80">
        <w:rPr>
          <w:rFonts w:ascii="AvenirNext LT Pro LightCn" w:hAnsi="AvenirNext LT Pro LightCn"/>
        </w:rPr>
        <w:t xml:space="preserve"> satisfaire aux contraintes expérimentales du programme scientifique et assurer sa compatibilité avec l’environnement instrumental existant.</w:t>
      </w:r>
    </w:p>
    <w:p w14:paraId="0C358FD4" w14:textId="02248CAE" w:rsidR="009D115A" w:rsidRPr="00235B80" w:rsidRDefault="009D115A" w:rsidP="008630D8">
      <w:pPr>
        <w:rPr>
          <w:rFonts w:ascii="AvenirNext LT Pro LightCn" w:hAnsi="AvenirNext LT Pro LightCn"/>
        </w:rPr>
      </w:pPr>
      <w:r w:rsidRPr="00235B80">
        <w:rPr>
          <w:rFonts w:ascii="AvenirNext LT Pro LightCn" w:hAnsi="AvenirNext LT Pro LightCn"/>
        </w:rP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5B6EE32D" w:rsidR="00AB563A" w:rsidRDefault="00AB563A" w:rsidP="009D115A">
      <w:pPr>
        <w:pStyle w:val="Titre2"/>
        <w:rPr>
          <w:rFonts w:ascii="AvenirNext LT Pro LightCn" w:hAnsi="AvenirNext LT Pro LightCn"/>
        </w:rPr>
      </w:pPr>
      <w:bookmarkStart w:id="90" w:name="_Toc41990858"/>
      <w:bookmarkStart w:id="91" w:name="_Toc171419653"/>
      <w:r w:rsidRPr="00235B80">
        <w:rPr>
          <w:rFonts w:ascii="AvenirNext LT Pro LightCn" w:hAnsi="AvenirNext LT Pro LightCn"/>
        </w:rPr>
        <w:t>– Spécifications techniques</w:t>
      </w:r>
      <w:bookmarkEnd w:id="90"/>
      <w:bookmarkEnd w:id="91"/>
    </w:p>
    <w:p w14:paraId="6CD0A45C" w14:textId="77777777" w:rsidR="00155F2A" w:rsidRDefault="00155F2A" w:rsidP="00155F2A">
      <w:pPr>
        <w:rPr>
          <w:sz w:val="24"/>
        </w:rPr>
      </w:pPr>
    </w:p>
    <w:p w14:paraId="6515A951" w14:textId="77777777" w:rsidR="002163FB" w:rsidRDefault="00155F2A" w:rsidP="002163FB">
      <w:pPr>
        <w:rPr>
          <w:sz w:val="24"/>
        </w:rPr>
      </w:pPr>
      <w:r w:rsidRPr="00155F2A">
        <w:rPr>
          <w:sz w:val="24"/>
        </w:rPr>
        <w:t xml:space="preserve">Le présent marché porte sur l’acquisition </w:t>
      </w:r>
      <w:r w:rsidR="002163FB">
        <w:rPr>
          <w:sz w:val="24"/>
        </w:rPr>
        <w:t>d’une enceinte anaérobie.</w:t>
      </w:r>
    </w:p>
    <w:p w14:paraId="37B10C85" w14:textId="1AF51AB5" w:rsidR="00B56FDF" w:rsidRPr="00DE081A" w:rsidRDefault="002163FB" w:rsidP="00FA6568">
      <w:r>
        <w:rPr>
          <w:sz w:val="24"/>
        </w:rPr>
        <w:t xml:space="preserve">Les spécifications techniques sont développées dans le cahier des clause techniques particulières </w:t>
      </w:r>
      <w:proofErr w:type="gramStart"/>
      <w:r>
        <w:rPr>
          <w:sz w:val="24"/>
        </w:rPr>
        <w:t>( CCTP</w:t>
      </w:r>
      <w:proofErr w:type="gramEnd"/>
      <w:r>
        <w:rPr>
          <w:sz w:val="24"/>
        </w:rPr>
        <w:t xml:space="preserve"> )</w:t>
      </w:r>
    </w:p>
    <w:p w14:paraId="480E1063" w14:textId="77777777" w:rsidR="00B56FDF" w:rsidRPr="00DA7049" w:rsidRDefault="00B56FDF" w:rsidP="00DA7049"/>
    <w:p w14:paraId="773D23BF" w14:textId="77777777" w:rsidR="00A26305" w:rsidRPr="00235B80" w:rsidRDefault="00A26305" w:rsidP="009D115A">
      <w:pPr>
        <w:pStyle w:val="Titre2"/>
        <w:rPr>
          <w:rFonts w:ascii="AvenirNext LT Pro LightCn" w:hAnsi="AvenirNext LT Pro LightCn"/>
        </w:rPr>
      </w:pPr>
      <w:bookmarkStart w:id="92" w:name="_Toc171419654"/>
      <w:r w:rsidRPr="00235B80">
        <w:rPr>
          <w:rFonts w:ascii="AvenirNext LT Pro LightCn" w:hAnsi="AvenirNext LT Pro LightCn"/>
        </w:rPr>
        <w:t>Indicateurs de suivi et taux de disponibilité</w:t>
      </w:r>
      <w:bookmarkEnd w:id="92"/>
    </w:p>
    <w:p w14:paraId="7F915649" w14:textId="2376748B"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Un taux de disponibilité </w:t>
      </w:r>
      <w:r w:rsidR="000B009F">
        <w:rPr>
          <w:rFonts w:ascii="AvenirNext LT Pro LightCn" w:hAnsi="AvenirNext LT Pro LightCn"/>
        </w:rPr>
        <w:t>des équipements</w:t>
      </w:r>
      <w:r w:rsidRPr="00235B80">
        <w:rPr>
          <w:rFonts w:ascii="AvenirNext LT Pro LightCn" w:hAnsi="AvenirNext LT Pro LightCn"/>
        </w:rPr>
        <w:t xml:space="preserve"> </w:t>
      </w:r>
      <w:r w:rsidR="000B009F">
        <w:rPr>
          <w:rFonts w:ascii="AvenirNext LT Pro LightCn" w:hAnsi="AvenirNext LT Pro LightCn"/>
        </w:rPr>
        <w:t>sont</w:t>
      </w:r>
      <w:r w:rsidRPr="00235B80">
        <w:rPr>
          <w:rFonts w:ascii="AvenirNext LT Pro LightCn" w:hAnsi="AvenirNext LT Pro LightCn"/>
        </w:rPr>
        <w:t xml:space="preserve"> calculé</w:t>
      </w:r>
      <w:r w:rsidR="000B009F">
        <w:rPr>
          <w:rFonts w:ascii="AvenirNext LT Pro LightCn" w:hAnsi="AvenirNext LT Pro LightCn"/>
        </w:rPr>
        <w:t>s</w:t>
      </w:r>
      <w:r w:rsidRPr="00235B80">
        <w:rPr>
          <w:rFonts w:ascii="AvenirNext LT Pro LightCn" w:hAnsi="AvenirNext LT Pro LightCn"/>
        </w:rPr>
        <w:t>,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235B80" w:rsidRDefault="00A26305" w:rsidP="009D115A">
      <w:pPr>
        <w:pStyle w:val="Titre2"/>
        <w:rPr>
          <w:rFonts w:ascii="AvenirNext LT Pro LightCn" w:hAnsi="AvenirNext LT Pro LightCn"/>
        </w:rPr>
      </w:pPr>
      <w:bookmarkStart w:id="93" w:name="_Toc171419655"/>
      <w:r w:rsidRPr="00235B80">
        <w:rPr>
          <w:rFonts w:ascii="AvenirNext LT Pro LightCn" w:hAnsi="AvenirNext LT Pro LightCn"/>
        </w:rPr>
        <w:t>Définition de l’indisponibilité</w:t>
      </w:r>
      <w:bookmarkEnd w:id="93"/>
    </w:p>
    <w:p w14:paraId="20713CD1" w14:textId="0A1DD53D" w:rsidR="00A26305" w:rsidRPr="00235B80" w:rsidRDefault="00A26305" w:rsidP="00A26305">
      <w:pPr>
        <w:rPr>
          <w:rFonts w:ascii="AvenirNext LT Pro LightCn" w:hAnsi="AvenirNext LT Pro LightCn"/>
        </w:rPr>
      </w:pPr>
      <w:r w:rsidRPr="00235B80">
        <w:rPr>
          <w:rFonts w:ascii="AvenirNext LT Pro LightCn" w:hAnsi="AvenirNext LT Pro LightCn"/>
        </w:rPr>
        <w:t>L</w:t>
      </w:r>
      <w:r w:rsidR="000B009F">
        <w:rPr>
          <w:rFonts w:ascii="AvenirNext LT Pro LightCn" w:hAnsi="AvenirNext LT Pro LightCn"/>
        </w:rPr>
        <w:t xml:space="preserve">es </w:t>
      </w:r>
      <w:r w:rsidRPr="00235B80">
        <w:rPr>
          <w:rFonts w:ascii="AvenirNext LT Pro LightCn" w:hAnsi="AvenirNext LT Pro LightCn"/>
        </w:rPr>
        <w:t>équipement</w:t>
      </w:r>
      <w:r w:rsidR="000B009F">
        <w:rPr>
          <w:rFonts w:ascii="AvenirNext LT Pro LightCn" w:hAnsi="AvenirNext LT Pro LightCn"/>
        </w:rPr>
        <w:t>s</w:t>
      </w:r>
      <w:r w:rsidRPr="00235B80">
        <w:rPr>
          <w:rFonts w:ascii="AvenirNext LT Pro LightCn" w:hAnsi="AvenirNext LT Pro LightCn"/>
        </w:rPr>
        <w:t xml:space="preserve"> </w:t>
      </w:r>
      <w:r w:rsidR="000B009F">
        <w:rPr>
          <w:rFonts w:ascii="AvenirNext LT Pro LightCn" w:hAnsi="AvenirNext LT Pro LightCn"/>
        </w:rPr>
        <w:t>sont</w:t>
      </w:r>
      <w:r w:rsidRPr="00235B80">
        <w:rPr>
          <w:rFonts w:ascii="AvenirNext LT Pro LightCn" w:hAnsi="AvenirNext LT Pro LightCn"/>
        </w:rPr>
        <w:t xml:space="preserve"> déclaré</w:t>
      </w:r>
      <w:r w:rsidR="000B009F">
        <w:rPr>
          <w:rFonts w:ascii="AvenirNext LT Pro LightCn" w:hAnsi="AvenirNext LT Pro LightCn"/>
        </w:rPr>
        <w:t>s</w:t>
      </w:r>
      <w:r w:rsidRPr="00235B80">
        <w:rPr>
          <w:rFonts w:ascii="AvenirNext LT Pro LightCn" w:hAnsi="AvenirNext LT Pro LightCn"/>
        </w:rPr>
        <w:t xml:space="preserve">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Ne sont pas considérés comme temps d'arrêt décomptés, les temps d'arrêt observés pendant les heures extérieures à l'horaire normal d'interventions du titulaire.</w:t>
      </w:r>
    </w:p>
    <w:p w14:paraId="5D421D97" w14:textId="77777777" w:rsidR="00A26305" w:rsidRPr="00235B80" w:rsidRDefault="00A26305" w:rsidP="003946F1">
      <w:pPr>
        <w:keepNext/>
        <w:keepLines/>
        <w:numPr>
          <w:ilvl w:val="2"/>
          <w:numId w:val="11"/>
        </w:numPr>
        <w:spacing w:before="360" w:after="240"/>
        <w:outlineLvl w:val="2"/>
        <w:rPr>
          <w:rFonts w:ascii="AvenirNext LT Pro LightCn" w:eastAsiaTheme="majorEastAsia" w:hAnsi="AvenirNext LT Pro LightCn" w:cstheme="majorBidi"/>
          <w:color w:val="00A6A3"/>
          <w:sz w:val="24"/>
          <w:szCs w:val="24"/>
        </w:rPr>
      </w:pPr>
      <w:bookmarkStart w:id="94" w:name="_Toc171419656"/>
      <w:r w:rsidRPr="00235B80">
        <w:rPr>
          <w:rFonts w:ascii="AvenirNext LT Pro LightCn" w:eastAsiaTheme="majorEastAsia" w:hAnsi="AvenirNext LT Pro LightCn" w:cstheme="majorBidi"/>
          <w:color w:val="00A6A3"/>
          <w:sz w:val="24"/>
          <w:szCs w:val="24"/>
        </w:rPr>
        <w:t>Mesure de la durée d’arrêt</w:t>
      </w:r>
      <w:bookmarkEnd w:id="94"/>
    </w:p>
    <w:p w14:paraId="4C761EBE"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La période d'arrêt cesse lorsque le personnel du titulaire remet l’instrument concerné, en état de marche, à la disposition d’INRAE. </w:t>
      </w:r>
    </w:p>
    <w:p w14:paraId="3C513029"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Les heures de début et de fin de la période d'arrêt sont relevées sur un carnet de bord.</w:t>
      </w:r>
    </w:p>
    <w:p w14:paraId="6039A539" w14:textId="77777777" w:rsidR="00A26305" w:rsidRPr="00235B80" w:rsidRDefault="00A26305" w:rsidP="009D115A">
      <w:pPr>
        <w:pStyle w:val="Titre2"/>
        <w:rPr>
          <w:rFonts w:ascii="AvenirNext LT Pro LightCn" w:hAnsi="AvenirNext LT Pro LightCn"/>
        </w:rPr>
      </w:pPr>
      <w:bookmarkStart w:id="95" w:name="_Toc171419657"/>
      <w:r w:rsidRPr="00235B80">
        <w:rPr>
          <w:rFonts w:ascii="AvenirNext LT Pro LightCn" w:hAnsi="AvenirNext LT Pro LightCn"/>
        </w:rPr>
        <w:t>Taux de disponibilité</w:t>
      </w:r>
      <w:bookmarkEnd w:id="95"/>
    </w:p>
    <w:p w14:paraId="1E847205" w14:textId="34D0DFCD"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INRAE et le titulaire conviennent de mesurer le taux de disponibilité annuel </w:t>
      </w:r>
      <w:r w:rsidR="000B009F">
        <w:rPr>
          <w:rFonts w:ascii="AvenirNext LT Pro LightCn" w:hAnsi="AvenirNext LT Pro LightCn"/>
        </w:rPr>
        <w:t>de ces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w:t>
      </w:r>
    </w:p>
    <w:p w14:paraId="5A16FC63"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lastRenderedPageBreak/>
        <w:t xml:space="preserve">Ce taux est défini par la formule suivante : </w:t>
      </w:r>
    </w:p>
    <w:p w14:paraId="3EDD424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T = 100(1-T1/T2) exprimé en % </w:t>
      </w:r>
    </w:p>
    <w:p w14:paraId="49435463" w14:textId="77777777" w:rsidR="00A26305" w:rsidRPr="00235B80" w:rsidRDefault="00A26305" w:rsidP="00C43D49">
      <w:pPr>
        <w:spacing w:before="0" w:after="0"/>
        <w:rPr>
          <w:rFonts w:ascii="AvenirNext LT Pro LightCn" w:hAnsi="AvenirNext LT Pro LightCn"/>
        </w:rPr>
      </w:pPr>
      <w:r w:rsidRPr="00235B80">
        <w:rPr>
          <w:rFonts w:ascii="AvenirNext LT Pro LightCn" w:hAnsi="AvenirNext LT Pro LightCn"/>
        </w:rPr>
        <w:t>Dans laquelle :</w:t>
      </w:r>
    </w:p>
    <w:p w14:paraId="37092A37" w14:textId="77777777" w:rsidR="00A26305" w:rsidRPr="00235B80" w:rsidRDefault="00A26305" w:rsidP="00C43D49">
      <w:pPr>
        <w:numPr>
          <w:ilvl w:val="0"/>
          <w:numId w:val="12"/>
        </w:numPr>
        <w:spacing w:before="0" w:after="0"/>
        <w:rPr>
          <w:rFonts w:ascii="AvenirNext LT Pro LightCn" w:hAnsi="AvenirNext LT Pro LightCn"/>
        </w:rPr>
      </w:pPr>
      <w:r w:rsidRPr="00235B80">
        <w:rPr>
          <w:rFonts w:ascii="AvenirNext LT Pro LightCn" w:hAnsi="AvenirNext LT Pro LightCn"/>
        </w:rPr>
        <w:t>T1 représente la somme des durées d’arrêt définies au paragraphe « Mesure de la durée d’arrêt » sur la période de mesure considérée (annuellement)</w:t>
      </w:r>
    </w:p>
    <w:p w14:paraId="75A5480F" w14:textId="342ECE0C" w:rsidR="00A26305" w:rsidRPr="00235B80" w:rsidRDefault="00A26305" w:rsidP="00C43D49">
      <w:pPr>
        <w:numPr>
          <w:ilvl w:val="0"/>
          <w:numId w:val="12"/>
        </w:numPr>
        <w:spacing w:before="0" w:after="0"/>
        <w:rPr>
          <w:rFonts w:ascii="AvenirNext LT Pro LightCn" w:hAnsi="AvenirNext LT Pro LightCn"/>
        </w:rPr>
      </w:pPr>
      <w:r w:rsidRPr="00235B80">
        <w:rPr>
          <w:rFonts w:ascii="AvenirNext LT Pro LightCn" w:hAnsi="AvenirNext LT Pro LightCn"/>
        </w:rPr>
        <w:t xml:space="preserve">T2 représente la durée d’utilisation annuelle effective </w:t>
      </w:r>
      <w:r w:rsidR="000B009F">
        <w:rPr>
          <w:rFonts w:ascii="AvenirNext LT Pro LightCn" w:hAnsi="AvenirNext LT Pro LightCn"/>
        </w:rPr>
        <w:t xml:space="preserve">des </w:t>
      </w:r>
      <w:r w:rsidRPr="00235B80">
        <w:rPr>
          <w:rFonts w:ascii="AvenirNext LT Pro LightCn" w:hAnsi="AvenirNext LT Pro LightCn"/>
        </w:rPr>
        <w:t>équipement</w:t>
      </w:r>
      <w:r w:rsidR="000B009F">
        <w:rPr>
          <w:rFonts w:ascii="AvenirNext LT Pro LightCn" w:hAnsi="AvenirNext LT Pro LightCn"/>
        </w:rPr>
        <w:t>s</w:t>
      </w:r>
      <w:r w:rsidRPr="00235B80">
        <w:rPr>
          <w:rFonts w:ascii="AvenirNext LT Pro LightCn" w:hAnsi="AvenirNext LT Pro LightCn"/>
        </w:rPr>
        <w:t>.</w:t>
      </w:r>
    </w:p>
    <w:p w14:paraId="60CA5D9C" w14:textId="77777777" w:rsidR="00A26305" w:rsidRPr="00235B80" w:rsidRDefault="00A26305" w:rsidP="003946F1">
      <w:pPr>
        <w:keepNext/>
        <w:keepLines/>
        <w:numPr>
          <w:ilvl w:val="2"/>
          <w:numId w:val="13"/>
        </w:numPr>
        <w:spacing w:before="360" w:after="240"/>
        <w:outlineLvl w:val="2"/>
        <w:rPr>
          <w:rFonts w:ascii="AvenirNext LT Pro LightCn" w:eastAsiaTheme="majorEastAsia" w:hAnsi="AvenirNext LT Pro LightCn" w:cstheme="majorBidi"/>
          <w:color w:val="00A6A3"/>
          <w:sz w:val="24"/>
          <w:szCs w:val="24"/>
        </w:rPr>
      </w:pPr>
      <w:bookmarkStart w:id="96" w:name="_Toc171419658"/>
      <w:r w:rsidRPr="00235B80">
        <w:rPr>
          <w:rFonts w:ascii="AvenirNext LT Pro LightCn" w:eastAsiaTheme="majorEastAsia" w:hAnsi="AvenirNext LT Pro LightCn" w:cstheme="majorBidi"/>
          <w:color w:val="00A6A3"/>
          <w:sz w:val="24"/>
          <w:szCs w:val="24"/>
        </w:rPr>
        <w:t>Délai maximal autorisé</w:t>
      </w:r>
      <w:bookmarkEnd w:id="96"/>
    </w:p>
    <w:p w14:paraId="4E7614BE"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2306AC85" w14:textId="233D2C9D" w:rsidR="00A26305" w:rsidRDefault="00A26305" w:rsidP="00A26305">
      <w:pPr>
        <w:rPr>
          <w:rFonts w:ascii="AvenirNext LT Pro LightCn" w:hAnsi="AvenirNext LT Pro LightCn"/>
        </w:rPr>
      </w:pPr>
      <w:r w:rsidRPr="00235B80">
        <w:rPr>
          <w:rFonts w:ascii="AvenirNext LT Pro LightCn" w:hAnsi="AvenirNext LT Pro LightCn"/>
        </w:rPr>
        <w:t>Le titulaire devra minimiser son délai d’intervention afin de ne pas dégrader le taux de disponibilité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w:t>
      </w:r>
    </w:p>
    <w:p w14:paraId="2C3B3388" w14:textId="77777777" w:rsidR="000E3328" w:rsidRPr="00235B80" w:rsidRDefault="000E3328" w:rsidP="009D115A">
      <w:pPr>
        <w:pStyle w:val="Titre2"/>
        <w:rPr>
          <w:rFonts w:ascii="AvenirNext LT Pro LightCn" w:hAnsi="AvenirNext LT Pro LightCn"/>
        </w:rPr>
      </w:pPr>
      <w:bookmarkStart w:id="97" w:name="_Toc171419659"/>
      <w:r w:rsidRPr="00235B80">
        <w:rPr>
          <w:rFonts w:ascii="AvenirNext LT Pro LightCn" w:hAnsi="AvenirNext LT Pro LightCn"/>
        </w:rPr>
        <w:t>– Emballage et transport</w:t>
      </w:r>
      <w:bookmarkEnd w:id="97"/>
    </w:p>
    <w:p w14:paraId="4CEEF5C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16663D1F" w:rsidR="00A26305" w:rsidRPr="00235B80" w:rsidRDefault="00A26305" w:rsidP="00A26305">
      <w:pPr>
        <w:rPr>
          <w:rFonts w:ascii="AvenirNext LT Pro LightCn" w:hAnsi="AvenirNext LT Pro LightCn"/>
        </w:rPr>
      </w:pPr>
      <w:r w:rsidRPr="00235B80">
        <w:rPr>
          <w:rFonts w:ascii="AvenirNext LT Pro LightCn" w:hAnsi="AvenirNext LT Pro LightCn"/>
        </w:rPr>
        <w:t>Les risques afférents au transport et à la livraison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sont à la charge du titulaire.</w:t>
      </w:r>
    </w:p>
    <w:p w14:paraId="4233AB5C"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La récupération des emballages relatifs aux matériels livrés est à la charge du titulaire.</w:t>
      </w:r>
    </w:p>
    <w:p w14:paraId="5341B36D" w14:textId="77777777" w:rsidR="00A26305" w:rsidRPr="00235B80" w:rsidRDefault="00A26305" w:rsidP="00A26305">
      <w:pPr>
        <w:rPr>
          <w:rFonts w:ascii="AvenirNext LT Pro LightCn" w:hAnsi="AvenirNext LT Pro LightCn"/>
          <w:b/>
        </w:rPr>
      </w:pPr>
      <w:r w:rsidRPr="00235B80">
        <w:rPr>
          <w:rFonts w:ascii="AvenirNext LT Pro LightCn" w:hAnsi="AvenirNext LT Pro LightCn"/>
          <w:b/>
        </w:rPr>
        <w:t>Le titulaire est incité à utiliser un emballage respectueux de l’environnement, notamment :</w:t>
      </w:r>
    </w:p>
    <w:p w14:paraId="1A8D2F9F"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pour lesquels les déchets produits lors de leur fabrication sont traités pour en réduire les impacts écologiques négatifs ;</w:t>
      </w:r>
    </w:p>
    <w:p w14:paraId="3568A421"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comprenant des matériaux recyclés ;</w:t>
      </w:r>
    </w:p>
    <w:p w14:paraId="0A6D56C4"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réutilisables ;</w:t>
      </w:r>
    </w:p>
    <w:p w14:paraId="1FA64957"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diminuant le volume d’emballage utilisé ;</w:t>
      </w:r>
    </w:p>
    <w:p w14:paraId="4958418E"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assurant le recyclage des emballages utilisés.</w:t>
      </w:r>
    </w:p>
    <w:p w14:paraId="59D7D234" w14:textId="77777777" w:rsidR="00A26305" w:rsidRPr="00235B80" w:rsidRDefault="00A26305" w:rsidP="00A26305">
      <w:pPr>
        <w:spacing w:before="40" w:after="40"/>
        <w:rPr>
          <w:rFonts w:ascii="AvenirNext LT Pro LightCn" w:hAnsi="AvenirNext LT Pro LightCn"/>
        </w:rPr>
      </w:pPr>
    </w:p>
    <w:p w14:paraId="47A80B21" w14:textId="2E3CBC61" w:rsidR="00A26305" w:rsidRPr="00235B80" w:rsidRDefault="00A26305" w:rsidP="00A26305">
      <w:pPr>
        <w:spacing w:before="40" w:after="40"/>
        <w:rPr>
          <w:rFonts w:ascii="AvenirNext LT Pro LightCn" w:hAnsi="AvenirNext LT Pro LightCn"/>
        </w:rPr>
      </w:pPr>
      <w:r w:rsidRPr="00235B80">
        <w:rPr>
          <w:rFonts w:ascii="AvenirNext LT Pro LightCn" w:hAnsi="AvenirNext LT Pro LightCn"/>
        </w:rPr>
        <w:t>L</w:t>
      </w:r>
      <w:r w:rsidRPr="00235B80">
        <w:rPr>
          <w:rFonts w:ascii="AvenirNext LT Pro LightCn" w:hAnsi="AvenirNext LT Pro LightCn"/>
          <w:b/>
        </w:rPr>
        <w:t>a prestation de transport peut également faire l’objet d’efforts écologiques de la part du titulaire, notamment :</w:t>
      </w:r>
    </w:p>
    <w:p w14:paraId="14BFBC98"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Si le délai de livraison le permet, en évitant le recours à l’avion ;</w:t>
      </w:r>
    </w:p>
    <w:p w14:paraId="1AB2D143"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utilisant des véhicules économes en carburant traditionnel ;</w:t>
      </w:r>
    </w:p>
    <w:p w14:paraId="5912BA1A"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utilisant des véhicules totalement ou partiellement électriques ou compatibles GPL ou GNV ;</w:t>
      </w:r>
    </w:p>
    <w:p w14:paraId="3E7A4B37" w14:textId="556F4696"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recourant à des véhicules réduisant les nuisances sonores.</w:t>
      </w:r>
    </w:p>
    <w:p w14:paraId="63992BA6" w14:textId="77777777" w:rsidR="00AB563A" w:rsidRPr="00235B80" w:rsidRDefault="00AB563A" w:rsidP="009D115A">
      <w:pPr>
        <w:pStyle w:val="Titre2"/>
        <w:rPr>
          <w:rFonts w:ascii="AvenirNext LT Pro LightCn" w:hAnsi="AvenirNext LT Pro LightCn"/>
        </w:rPr>
      </w:pPr>
      <w:bookmarkStart w:id="98" w:name="_Toc41990868"/>
      <w:bookmarkStart w:id="99" w:name="_Toc171419660"/>
      <w:r w:rsidRPr="00235B80">
        <w:rPr>
          <w:rFonts w:ascii="AvenirNext LT Pro LightCn" w:hAnsi="AvenirNext LT Pro LightCn"/>
        </w:rPr>
        <w:t>– Livraison</w:t>
      </w:r>
      <w:bookmarkEnd w:id="98"/>
      <w:bookmarkEnd w:id="99"/>
    </w:p>
    <w:p w14:paraId="08DEB918" w14:textId="77777777" w:rsidR="00332145" w:rsidRPr="00235B80" w:rsidRDefault="004B5016" w:rsidP="007341C3">
      <w:pPr>
        <w:rPr>
          <w:rFonts w:ascii="AvenirNext LT Pro LightCn" w:hAnsi="AvenirNext LT Pro LightCn"/>
        </w:rPr>
      </w:pPr>
      <w:r w:rsidRPr="00235B80">
        <w:rPr>
          <w:rFonts w:ascii="AvenirNext LT Pro LightCn" w:hAnsi="AvenirNext LT Pro LightCn"/>
        </w:rPr>
        <w:t xml:space="preserve">Les livraisons doivent être effectuées aux heures d’ouverture </w:t>
      </w:r>
      <w:r w:rsidR="007341C3" w:rsidRPr="00235B80">
        <w:rPr>
          <w:rFonts w:ascii="AvenirNext LT Pro LightCn" w:hAnsi="AvenirNext LT Pro LightCn"/>
        </w:rPr>
        <w:t>suivantes </w:t>
      </w:r>
    </w:p>
    <w:p w14:paraId="1014E58E" w14:textId="0CC50F29" w:rsidR="00D52BE2" w:rsidRPr="00A940EA" w:rsidRDefault="00D52BE2" w:rsidP="00D52BE2">
      <w:pPr>
        <w:spacing w:before="0" w:after="0"/>
        <w:rPr>
          <w:rFonts w:ascii="AvenirNext LT Pro LightCn" w:hAnsi="AvenirNext LT Pro LightCn"/>
        </w:rPr>
      </w:pPr>
      <w:r>
        <w:rPr>
          <w:rFonts w:ascii="AvenirNext LT Pro LightCn" w:hAnsi="AvenirNext LT Pro LightCn"/>
        </w:rPr>
        <w:t>I</w:t>
      </w:r>
      <w:r w:rsidRPr="00A940EA">
        <w:rPr>
          <w:rFonts w:ascii="AvenirNext LT Pro LightCn" w:hAnsi="AvenirNext LT Pro LightCn"/>
        </w:rPr>
        <w:t>NRAE –</w:t>
      </w:r>
      <w:r w:rsidR="00A90D4E" w:rsidRPr="00A90D4E">
        <w:rPr>
          <w:rFonts w:ascii="AvenirNext LT Pro LightCn" w:hAnsi="AvenirNext LT Pro LightCn"/>
        </w:rPr>
        <w:t xml:space="preserve"> UMR</w:t>
      </w:r>
      <w:r w:rsidR="00A90D4E">
        <w:rPr>
          <w:rFonts w:ascii="AvenirNext LT Pro LightCn" w:hAnsi="AvenirNext LT Pro LightCn"/>
        </w:rPr>
        <w:t xml:space="preserve"> </w:t>
      </w:r>
      <w:r w:rsidR="00A90D4E" w:rsidRPr="00A90D4E">
        <w:rPr>
          <w:rFonts w:ascii="AvenirNext LT Pro LightCn" w:hAnsi="AvenirNext LT Pro LightCn"/>
        </w:rPr>
        <w:t>1319</w:t>
      </w:r>
      <w:r w:rsidR="00A90D4E">
        <w:rPr>
          <w:rFonts w:ascii="AvenirNext LT Pro LightCn" w:hAnsi="AvenirNext LT Pro LightCn"/>
        </w:rPr>
        <w:t xml:space="preserve"> MICALIS</w:t>
      </w:r>
    </w:p>
    <w:p w14:paraId="09A83C66" w14:textId="7EE34C57"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Centre Ile-de-France - Jouy-en-Josas - Antony</w:t>
      </w:r>
    </w:p>
    <w:p w14:paraId="1621CCE1" w14:textId="77777777"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 xml:space="preserve">Domaine de </w:t>
      </w:r>
      <w:proofErr w:type="spellStart"/>
      <w:r w:rsidRPr="00A90D4E">
        <w:rPr>
          <w:rFonts w:ascii="AvenirNext LT Pro LightCn" w:hAnsi="AvenirNext LT Pro LightCn"/>
        </w:rPr>
        <w:t>Vilvert</w:t>
      </w:r>
      <w:proofErr w:type="spellEnd"/>
    </w:p>
    <w:p w14:paraId="29BD9394" w14:textId="3467A824"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Bâtiment 44</w:t>
      </w:r>
      <w:r w:rsidR="002163FB">
        <w:rPr>
          <w:rFonts w:ascii="AvenirNext LT Pro LightCn" w:hAnsi="AvenirNext LT Pro LightCn"/>
        </w:rPr>
        <w:t>0 R-2</w:t>
      </w:r>
    </w:p>
    <w:p w14:paraId="5E4CE645" w14:textId="10E29205" w:rsidR="00D52BE2" w:rsidRDefault="00A90D4E" w:rsidP="00A90D4E">
      <w:pPr>
        <w:spacing w:before="0" w:after="0"/>
        <w:rPr>
          <w:rFonts w:ascii="AvenirNext LT Pro LightCn" w:hAnsi="AvenirNext LT Pro LightCn"/>
        </w:rPr>
      </w:pPr>
      <w:r w:rsidRPr="00A90D4E">
        <w:rPr>
          <w:rFonts w:ascii="AvenirNext LT Pro LightCn" w:hAnsi="AvenirNext LT Pro LightCn"/>
        </w:rPr>
        <w:t>78350 Jouy-en-Josas</w:t>
      </w:r>
    </w:p>
    <w:p w14:paraId="5F088921" w14:textId="77777777" w:rsidR="00A90D4E" w:rsidRDefault="00A90D4E" w:rsidP="00A90D4E">
      <w:pPr>
        <w:spacing w:before="0" w:after="0"/>
        <w:rPr>
          <w:rFonts w:ascii="AvenirNext LT Pro LightCn" w:hAnsi="AvenirNext LT Pro LightCn"/>
        </w:rPr>
      </w:pPr>
    </w:p>
    <w:p w14:paraId="472AC7E6" w14:textId="77777777" w:rsidR="00D52BE2" w:rsidRPr="004C779A" w:rsidRDefault="00D52BE2" w:rsidP="00D52BE2">
      <w:pPr>
        <w:spacing w:before="0" w:after="0"/>
        <w:rPr>
          <w:rFonts w:ascii="AvenirNext LT Pro LightCn" w:hAnsi="AvenirNext LT Pro LightCn"/>
        </w:rPr>
      </w:pPr>
      <w:r>
        <w:rPr>
          <w:rFonts w:ascii="AvenirNext LT Pro LightCn" w:hAnsi="AvenirNext LT Pro LightCn"/>
        </w:rPr>
        <w:t>Du lundi au vendredi, de 9h30 à 12h30 et de 13h30 à 17h30.</w:t>
      </w:r>
    </w:p>
    <w:p w14:paraId="19C080A6" w14:textId="3C11548B" w:rsidR="00332145" w:rsidRPr="00235B80" w:rsidRDefault="00332145" w:rsidP="00332145">
      <w:pPr>
        <w:spacing w:before="0" w:after="0"/>
        <w:rPr>
          <w:rFonts w:ascii="AvenirNext LT Pro LightCn" w:hAnsi="AvenirNext LT Pro LightCn"/>
          <w:highlight w:val="yellow"/>
        </w:rPr>
      </w:pPr>
    </w:p>
    <w:p w14:paraId="0C487BD4" w14:textId="6174CC30" w:rsidR="004B5016" w:rsidRPr="00235B80" w:rsidRDefault="004B5016" w:rsidP="00332145">
      <w:pPr>
        <w:rPr>
          <w:rFonts w:ascii="AvenirNext LT Pro LightCn" w:hAnsi="AvenirNext LT Pro LightCn"/>
        </w:rPr>
      </w:pPr>
      <w:r w:rsidRPr="00235B80">
        <w:rPr>
          <w:rFonts w:ascii="AvenirNext LT Pro LightCn" w:hAnsi="AvenirNext LT Pro LightCn"/>
        </w:rPr>
        <w:lastRenderedPageBreak/>
        <w:t xml:space="preserve">Par dérogation aux stipulations de l’article </w:t>
      </w:r>
      <w:r w:rsidR="003824D0" w:rsidRPr="00235B80">
        <w:rPr>
          <w:rFonts w:ascii="AvenirNext LT Pro LightCn" w:hAnsi="AvenirNext LT Pro LightCn"/>
        </w:rPr>
        <w:t xml:space="preserve">19 </w:t>
      </w:r>
      <w:r w:rsidRPr="00235B80">
        <w:rPr>
          <w:rFonts w:ascii="AvenirNext LT Pro LightCn" w:hAnsi="AvenirNext LT Pro LightCn"/>
        </w:rPr>
        <w:t xml:space="preserve">du CCAG-FCS, INRAE n’informe pas systématiquement le titulaire de la disponibilité des locaux destinés à l’installation du matériel, </w:t>
      </w:r>
      <w:r w:rsidR="003A6A99" w:rsidRPr="00235B80">
        <w:rPr>
          <w:rFonts w:ascii="AvenirNext LT Pro LightCn" w:hAnsi="AvenirNext LT Pro LightCn"/>
        </w:rPr>
        <w:t xml:space="preserve">dans le délai de </w:t>
      </w:r>
      <w:r w:rsidRPr="00235B80">
        <w:rPr>
          <w:rFonts w:ascii="AvenirNext LT Pro LightCn" w:hAnsi="AvenirNext LT Pro LightCn"/>
        </w:rPr>
        <w:t>quinze jours au moins, avant la livraison de celui-ci.</w:t>
      </w:r>
    </w:p>
    <w:p w14:paraId="53C31BF4" w14:textId="77777777" w:rsidR="004B5016" w:rsidRPr="00235B80" w:rsidRDefault="004B5016" w:rsidP="004B5016">
      <w:pPr>
        <w:rPr>
          <w:rFonts w:ascii="AvenirNext LT Pro LightCn" w:hAnsi="AvenirNext LT Pro LightCn"/>
        </w:rPr>
      </w:pPr>
      <w:r w:rsidRPr="00235B80">
        <w:rPr>
          <w:rFonts w:ascii="AvenirNext LT Pro LightCn" w:hAnsi="AvenirNext LT Pro LightCn"/>
        </w:rPr>
        <w:t xml:space="preserve">Par dérogation aux dispositions de l’article </w:t>
      </w:r>
      <w:r w:rsidR="003824D0" w:rsidRPr="00235B80">
        <w:rPr>
          <w:rFonts w:ascii="AvenirNext LT Pro LightCn" w:hAnsi="AvenirNext LT Pro LightCn"/>
        </w:rPr>
        <w:t>21.2</w:t>
      </w:r>
      <w:r w:rsidRPr="00235B80">
        <w:rPr>
          <w:rFonts w:ascii="AvenirNext LT Pro LightCn" w:hAnsi="AvenirNext LT Pro LightCn"/>
        </w:rPr>
        <w:t xml:space="preserve"> du CCAG-FCS, le bon de livraison doit faire apparaitre :</w:t>
      </w:r>
    </w:p>
    <w:p w14:paraId="7F14325C"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 date d’expédition</w:t>
      </w:r>
    </w:p>
    <w:p w14:paraId="44DCE1A4"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Le destinataire</w:t>
      </w:r>
    </w:p>
    <w:p w14:paraId="68C931E8"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L’adresse de livraison</w:t>
      </w:r>
    </w:p>
    <w:p w14:paraId="098C8F9D"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 référence du marché</w:t>
      </w:r>
    </w:p>
    <w:p w14:paraId="706E36F3"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L’identification du titulaire</w:t>
      </w:r>
    </w:p>
    <w:p w14:paraId="4F3EFBF7"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L’identification des fournitures livrées et, quand il y a lieu, leur répartition par colis</w:t>
      </w:r>
    </w:p>
    <w:p w14:paraId="3E551DF4"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235B80" w:rsidRDefault="00AB563A" w:rsidP="009D115A">
      <w:pPr>
        <w:pStyle w:val="Titre2"/>
        <w:rPr>
          <w:rFonts w:ascii="AvenirNext LT Pro LightCn" w:hAnsi="AvenirNext LT Pro LightCn"/>
        </w:rPr>
      </w:pPr>
      <w:bookmarkStart w:id="100" w:name="_Toc41990869"/>
      <w:bookmarkStart w:id="101" w:name="_Toc171419661"/>
      <w:r w:rsidRPr="00235B80">
        <w:rPr>
          <w:rFonts w:ascii="AvenirNext LT Pro LightCn" w:hAnsi="AvenirNext LT Pro LightCn"/>
        </w:rPr>
        <w:t>– Documentation à fournir</w:t>
      </w:r>
      <w:bookmarkEnd w:id="100"/>
      <w:bookmarkEnd w:id="101"/>
    </w:p>
    <w:p w14:paraId="3BA12C24" w14:textId="77777777" w:rsidR="00306FE6" w:rsidRPr="00235B80" w:rsidRDefault="00306FE6" w:rsidP="00306FE6">
      <w:pPr>
        <w:rPr>
          <w:rFonts w:ascii="AvenirNext LT Pro LightCn" w:hAnsi="AvenirNext LT Pro LightCn"/>
        </w:rPr>
      </w:pPr>
      <w:r w:rsidRPr="00235B80">
        <w:rPr>
          <w:rFonts w:ascii="AvenirNext LT Pro LightCn" w:hAnsi="AvenirNext LT Pro LightCn"/>
        </w:rPr>
        <w:t>Le titulaire s’engage à fournir la documentation suivante :</w:t>
      </w:r>
    </w:p>
    <w:p w14:paraId="3127397F" w14:textId="6B4382C9" w:rsidR="00E34666" w:rsidRPr="00235B80" w:rsidRDefault="00E34666" w:rsidP="003946F1">
      <w:pPr>
        <w:pStyle w:val="Paragraphedeliste"/>
        <w:numPr>
          <w:ilvl w:val="0"/>
          <w:numId w:val="7"/>
        </w:numPr>
        <w:contextualSpacing/>
        <w:rPr>
          <w:rFonts w:ascii="AvenirNext LT Pro LightCn" w:hAnsi="AvenirNext LT Pro LightCn"/>
          <w:sz w:val="20"/>
          <w:szCs w:val="20"/>
        </w:rPr>
      </w:pPr>
      <w:r w:rsidRPr="00235B80">
        <w:rPr>
          <w:rFonts w:ascii="AvenirNext LT Pro LightCn" w:hAnsi="AvenirNext LT Pro LightCn"/>
        </w:rPr>
        <w:t>Notice détaillée, si possible en langue française, précisant les modalités et les conditions d’utilisation de l’ensemble des fournitures livrées (équipement</w:t>
      </w:r>
      <w:r w:rsidR="000B009F">
        <w:rPr>
          <w:rFonts w:ascii="AvenirNext LT Pro LightCn" w:hAnsi="AvenirNext LT Pro LightCn"/>
        </w:rPr>
        <w:t>s</w:t>
      </w:r>
      <w:r w:rsidRPr="00235B80">
        <w:rPr>
          <w:rFonts w:ascii="AvenirNext LT Pro LightCn" w:hAnsi="AvenirNext LT Pro LightCn"/>
        </w:rPr>
        <w:t>, logiciels)</w:t>
      </w:r>
    </w:p>
    <w:p w14:paraId="48D57D80" w14:textId="77777777" w:rsidR="00E34666" w:rsidRPr="00235B80" w:rsidRDefault="00E34666" w:rsidP="003946F1">
      <w:pPr>
        <w:pStyle w:val="Paragraphedeliste"/>
        <w:numPr>
          <w:ilvl w:val="0"/>
          <w:numId w:val="7"/>
        </w:numPr>
        <w:spacing w:after="240"/>
        <w:ind w:left="714" w:hanging="357"/>
        <w:contextualSpacing/>
        <w:rPr>
          <w:rFonts w:ascii="AvenirNext LT Pro LightCn" w:hAnsi="AvenirNext LT Pro LightCn"/>
          <w:sz w:val="20"/>
          <w:szCs w:val="20"/>
        </w:rPr>
      </w:pPr>
      <w:r w:rsidRPr="00235B80">
        <w:rPr>
          <w:rFonts w:ascii="AvenirNext LT Pro LightCn" w:hAnsi="AvenirNext LT Pro LightCn"/>
        </w:rPr>
        <w:t>Certificats de conformité aux normes CE des fournitures</w:t>
      </w:r>
    </w:p>
    <w:p w14:paraId="66FFF98A" w14:textId="77777777" w:rsidR="00E1299C" w:rsidRPr="00235B80" w:rsidRDefault="00E1299C" w:rsidP="009D115A">
      <w:pPr>
        <w:pStyle w:val="Titre2"/>
        <w:rPr>
          <w:rFonts w:ascii="AvenirNext LT Pro LightCn" w:hAnsi="AvenirNext LT Pro LightCn"/>
          <w:sz w:val="20"/>
          <w:szCs w:val="20"/>
        </w:rPr>
      </w:pPr>
      <w:bookmarkStart w:id="102" w:name="_Toc171419662"/>
      <w:r w:rsidRPr="00235B80">
        <w:rPr>
          <w:rFonts w:ascii="AvenirNext LT Pro LightCn" w:hAnsi="AvenirNext LT Pro LightCn"/>
        </w:rPr>
        <w:t>– Licence logiciel</w:t>
      </w:r>
      <w:bookmarkEnd w:id="102"/>
    </w:p>
    <w:p w14:paraId="05151D58" w14:textId="6E4D2405" w:rsidR="00E1299C" w:rsidRPr="00235B80" w:rsidRDefault="00E1299C" w:rsidP="00E1299C">
      <w:pPr>
        <w:rPr>
          <w:rFonts w:ascii="AvenirNext LT Pro LightCn" w:hAnsi="AvenirNext LT Pro LightCn"/>
        </w:rPr>
      </w:pPr>
      <w:r w:rsidRPr="00235B80">
        <w:rPr>
          <w:rFonts w:ascii="AvenirNext LT Pro LightCn" w:hAnsi="AvenirNext LT Pro LightCn"/>
        </w:rPr>
        <w:t>Le titulaire s’engage à fournir pour les logiciels de traitement des données une licence de site multi-utilisateurs permanente dans sa dernière version. Les conditions de mise à jour et de changement de version sont décrites à l’article 11.</w:t>
      </w:r>
      <w:r w:rsidR="00065251" w:rsidRPr="00235B80">
        <w:rPr>
          <w:rFonts w:ascii="AvenirNext LT Pro LightCn" w:hAnsi="AvenirNext LT Pro LightCn"/>
        </w:rPr>
        <w:t>2.</w:t>
      </w:r>
      <w:r w:rsidR="00200A87" w:rsidRPr="00235B80">
        <w:rPr>
          <w:rFonts w:ascii="AvenirNext LT Pro LightCn" w:hAnsi="AvenirNext LT Pro LightCn"/>
        </w:rPr>
        <w:t>1</w:t>
      </w:r>
      <w:r w:rsidRPr="00235B80">
        <w:rPr>
          <w:rFonts w:ascii="AvenirNext LT Pro LightCn" w:hAnsi="AvenirNext LT Pro LightCn"/>
        </w:rPr>
        <w:t xml:space="preserve"> du présent </w:t>
      </w:r>
      <w:r w:rsidR="004C6847" w:rsidRPr="00235B80">
        <w:rPr>
          <w:rFonts w:ascii="AvenirNext LT Pro LightCn" w:hAnsi="AvenirNext LT Pro LightCn"/>
        </w:rPr>
        <w:t>AE</w:t>
      </w:r>
      <w:r w:rsidRPr="00235B80">
        <w:rPr>
          <w:rFonts w:ascii="AvenirNext LT Pro LightCn" w:hAnsi="AvenirNext LT Pro LightCn"/>
        </w:rPr>
        <w:t>CCP.</w:t>
      </w:r>
    </w:p>
    <w:p w14:paraId="16137643" w14:textId="3D27C5DE" w:rsidR="004B5016" w:rsidRPr="00235B80" w:rsidRDefault="004B5016" w:rsidP="009D115A">
      <w:pPr>
        <w:pStyle w:val="Titre2"/>
        <w:rPr>
          <w:rFonts w:ascii="AvenirNext LT Pro LightCn" w:hAnsi="AvenirNext LT Pro LightCn"/>
          <w:sz w:val="20"/>
          <w:szCs w:val="20"/>
        </w:rPr>
      </w:pPr>
      <w:bookmarkStart w:id="103" w:name="_Toc171419663"/>
      <w:r w:rsidRPr="00235B80">
        <w:rPr>
          <w:rFonts w:ascii="AvenirNext LT Pro LightCn" w:hAnsi="AvenirNext LT Pro LightCn"/>
        </w:rPr>
        <w:t>– Formation à l’utilisation et à la maintenance de</w:t>
      </w:r>
      <w:r w:rsidR="000B009F">
        <w:rPr>
          <w:rFonts w:ascii="AvenirNext LT Pro LightCn" w:hAnsi="AvenirNext LT Pro LightCn"/>
        </w:rPr>
        <w:t xml:space="preserve">s </w:t>
      </w:r>
      <w:r w:rsidRPr="00235B80">
        <w:rPr>
          <w:rFonts w:ascii="AvenirNext LT Pro LightCn" w:hAnsi="AvenirNext LT Pro LightCn"/>
        </w:rPr>
        <w:t>équipement</w:t>
      </w:r>
      <w:r w:rsidR="000B009F">
        <w:rPr>
          <w:rFonts w:ascii="AvenirNext LT Pro LightCn" w:hAnsi="AvenirNext LT Pro LightCn"/>
        </w:rPr>
        <w:t>s</w:t>
      </w:r>
      <w:bookmarkEnd w:id="103"/>
    </w:p>
    <w:p w14:paraId="03ACB226" w14:textId="35ABD8D2" w:rsidR="004B5016" w:rsidRPr="00235B80" w:rsidRDefault="004B5016" w:rsidP="004B5016">
      <w:pPr>
        <w:rPr>
          <w:rFonts w:ascii="AvenirNext LT Pro LightCn" w:hAnsi="AvenirNext LT Pro LightCn"/>
        </w:rPr>
      </w:pPr>
      <w:r w:rsidRPr="00235B80">
        <w:rPr>
          <w:rFonts w:ascii="AvenirNext LT Pro LightCn" w:hAnsi="AvenirNext LT Pro LightCn"/>
        </w:rPr>
        <w:t xml:space="preserve">Le marché inclut, à la charge du titulaire, </w:t>
      </w:r>
      <w:r w:rsidR="00332145" w:rsidRPr="00235B80">
        <w:rPr>
          <w:rFonts w:ascii="AvenirNext LT Pro LightCn" w:hAnsi="AvenirNext LT Pro LightCn"/>
        </w:rPr>
        <w:t xml:space="preserve">une journée de formation par un spécialiste </w:t>
      </w:r>
      <w:r w:rsidR="00F43FDF">
        <w:rPr>
          <w:rFonts w:ascii="AvenirNext LT Pro LightCn" w:hAnsi="AvenirNext LT Pro LightCn"/>
        </w:rPr>
        <w:t>d</w:t>
      </w:r>
      <w:r w:rsidR="000B009F">
        <w:rPr>
          <w:rFonts w:ascii="AvenirNext LT Pro LightCn" w:hAnsi="AvenirNext LT Pro LightCn"/>
        </w:rPr>
        <w:t xml:space="preserve">es </w:t>
      </w:r>
      <w:r w:rsidR="00F43FDF">
        <w:rPr>
          <w:rFonts w:ascii="AvenirNext LT Pro LightCn" w:hAnsi="AvenirNext LT Pro LightCn"/>
        </w:rPr>
        <w:t>équipement</w:t>
      </w:r>
      <w:r w:rsidR="000B009F">
        <w:rPr>
          <w:rFonts w:ascii="AvenirNext LT Pro LightCn" w:hAnsi="AvenirNext LT Pro LightCn"/>
        </w:rPr>
        <w:t>s</w:t>
      </w:r>
      <w:r w:rsidR="00332145" w:rsidRPr="00235B80">
        <w:rPr>
          <w:rFonts w:ascii="AvenirNext LT Pro LightCn" w:hAnsi="AvenirNext LT Pro LightCn"/>
        </w:rPr>
        <w:t xml:space="preserve"> pour 1 à 4 utilisateurs.</w:t>
      </w:r>
    </w:p>
    <w:p w14:paraId="44CB4F4A" w14:textId="77777777" w:rsidR="008C32FD" w:rsidRPr="00235B80" w:rsidRDefault="008C32FD" w:rsidP="009D115A">
      <w:pPr>
        <w:pStyle w:val="Titre2"/>
        <w:rPr>
          <w:rFonts w:ascii="AvenirNext LT Pro LightCn" w:hAnsi="AvenirNext LT Pro LightCn"/>
          <w:sz w:val="20"/>
          <w:szCs w:val="20"/>
        </w:rPr>
      </w:pPr>
      <w:bookmarkStart w:id="104" w:name="_Toc171419664"/>
      <w:r w:rsidRPr="00235B80">
        <w:rPr>
          <w:rFonts w:ascii="AvenirNext LT Pro LightCn" w:hAnsi="AvenirNext LT Pro LightCn"/>
        </w:rPr>
        <w:t>– Brevets et licences</w:t>
      </w:r>
      <w:bookmarkEnd w:id="104"/>
    </w:p>
    <w:p w14:paraId="46AD939D" w14:textId="77777777" w:rsidR="008C32FD" w:rsidRPr="00235B80" w:rsidRDefault="008C32FD" w:rsidP="00E1299C">
      <w:pPr>
        <w:rPr>
          <w:rFonts w:ascii="AvenirNext LT Pro LightCn" w:hAnsi="AvenirNext LT Pro LightCn"/>
        </w:rPr>
      </w:pPr>
      <w:r w:rsidRPr="00235B80">
        <w:rPr>
          <w:rFonts w:ascii="AvenirNext LT Pro LightCn" w:hAnsi="AvenirNext LT Pro LightCn"/>
        </w:rPr>
        <w:t>Le titulaire s’engage à être à jour du règlement des redevances dues au titre des brevets et licences d’exploitation des matériels distribués.</w:t>
      </w:r>
    </w:p>
    <w:p w14:paraId="17E3DC70" w14:textId="5E2EC2CF" w:rsidR="00DF11EF" w:rsidRPr="00235B80" w:rsidRDefault="00DF11EF" w:rsidP="00DF11EF">
      <w:pPr>
        <w:pStyle w:val="Titre2"/>
        <w:rPr>
          <w:rFonts w:ascii="AvenirNext LT Pro LightCn" w:hAnsi="AvenirNext LT Pro LightCn"/>
          <w:sz w:val="20"/>
          <w:szCs w:val="20"/>
        </w:rPr>
      </w:pPr>
      <w:bookmarkStart w:id="105" w:name="_Toc171419665"/>
      <w:r w:rsidRPr="00235B80">
        <w:rPr>
          <w:rFonts w:ascii="AvenirNext LT Pro LightCn" w:hAnsi="AvenirNext LT Pro LightCn"/>
        </w:rPr>
        <w:t>– Sous-traitance</w:t>
      </w:r>
      <w:bookmarkEnd w:id="105"/>
    </w:p>
    <w:p w14:paraId="1F66F9A7" w14:textId="3917AE06" w:rsidR="00DF11EF" w:rsidRPr="00235B80" w:rsidRDefault="00DF11EF" w:rsidP="00E1299C">
      <w:pPr>
        <w:rPr>
          <w:rFonts w:ascii="AvenirNext LT Pro LightCn" w:hAnsi="AvenirNext LT Pro LightCn"/>
        </w:rPr>
      </w:pPr>
      <w:r w:rsidRPr="00235B80">
        <w:rPr>
          <w:rFonts w:ascii="AvenirNext LT Pro LightCn" w:hAnsi="AvenirNext LT Pro LightCn"/>
        </w:rPr>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235B80" w:rsidRDefault="00DF11EF" w:rsidP="00DF11EF">
      <w:pPr>
        <w:autoSpaceDE w:val="0"/>
        <w:autoSpaceDN w:val="0"/>
        <w:adjustRightInd w:val="0"/>
        <w:spacing w:before="0" w:after="0"/>
        <w:rPr>
          <w:rFonts w:ascii="AvenirNext LT Pro LightCn" w:hAnsi="AvenirNext LT Pro LightCn"/>
        </w:rPr>
      </w:pPr>
      <w:r w:rsidRPr="00235B80">
        <w:rPr>
          <w:rFonts w:ascii="AvenirNext LT Pro LightCn" w:hAnsi="AvenirNext LT Pro LightCn"/>
        </w:rPr>
        <w:t xml:space="preserve">Le DC4 </w:t>
      </w:r>
      <w:r w:rsidR="00DE67AF" w:rsidRPr="00235B80">
        <w:rPr>
          <w:rFonts w:ascii="AvenirNext LT Pro LightCn" w:hAnsi="AvenirNext LT Pro LightCn"/>
        </w:rPr>
        <w:t>(</w:t>
      </w:r>
      <w:hyperlink r:id="rId11" w:history="1">
        <w:r w:rsidRPr="00235B80">
          <w:rPr>
            <w:rFonts w:ascii="AvenirNext LT Pro LightCn" w:hAnsi="AvenirNext LT Pro LightCn"/>
            <w:color w:val="0000FF"/>
            <w:u w:val="single"/>
          </w:rPr>
          <w:t>Les formulaires de déclaration du candidat | economie.gouv.fr</w:t>
        </w:r>
      </w:hyperlink>
      <w:r w:rsidR="00DE67AF" w:rsidRPr="00235B80">
        <w:rPr>
          <w:rFonts w:ascii="AvenirNext LT Pro LightCn" w:hAnsi="AvenirNext LT Pro LightCn"/>
        </w:rPr>
        <w:t xml:space="preserve">) </w:t>
      </w:r>
      <w:r w:rsidRPr="00235B80">
        <w:rPr>
          <w:rFonts w:ascii="AvenirNext LT Pro LightCn" w:hAnsi="AvenirNext LT Pro LightCn"/>
        </w:rPr>
        <w:t xml:space="preserve">doit être envoyé par le titulaire </w:t>
      </w:r>
      <w:r w:rsidR="00DE67AF" w:rsidRPr="00235B80">
        <w:rPr>
          <w:rFonts w:ascii="AvenirNext LT Pro LightCn" w:hAnsi="AvenirNext LT Pro LightCn"/>
        </w:rPr>
        <w:t>à INRAE</w:t>
      </w:r>
      <w:r w:rsidRPr="00235B80">
        <w:rPr>
          <w:rFonts w:ascii="AvenirNext LT Pro LightCn" w:hAnsi="AvenirNext LT Pro LightCn"/>
        </w:rPr>
        <w:t xml:space="preserve">, en main propre contre récépissé ou par lettre recommandée avec avis de réception ou par tout autre moyen permettant d’en attester la date et heure de réception. </w:t>
      </w:r>
    </w:p>
    <w:p w14:paraId="20F70BCE" w14:textId="5465D2DD" w:rsidR="00DF11EF" w:rsidRPr="00235B80" w:rsidRDefault="00DF11EF" w:rsidP="00DE67AF">
      <w:pPr>
        <w:autoSpaceDE w:val="0"/>
        <w:autoSpaceDN w:val="0"/>
        <w:adjustRightInd w:val="0"/>
        <w:spacing w:after="0"/>
        <w:rPr>
          <w:rFonts w:ascii="AvenirNext LT Pro LightCn" w:hAnsi="AvenirNext LT Pro LightCn"/>
        </w:rPr>
      </w:pPr>
      <w:r w:rsidRPr="00235B80">
        <w:rPr>
          <w:rFonts w:ascii="AvenirNext LT Pro LightCn" w:hAnsi="AvenirNext LT Pro LightCn"/>
        </w:rPr>
        <w:lastRenderedPageBreak/>
        <w:t xml:space="preserve">Le </w:t>
      </w:r>
      <w:r w:rsidR="00DE67AF" w:rsidRPr="00235B80">
        <w:rPr>
          <w:rFonts w:ascii="AvenirNext LT Pro LightCn" w:hAnsi="AvenirNext LT Pro LightCn"/>
        </w:rPr>
        <w:t>t</w:t>
      </w:r>
      <w:r w:rsidRPr="00235B80">
        <w:rPr>
          <w:rFonts w:ascii="AvenirNext LT Pro LightCn" w:hAnsi="AvenirNext LT Pro LightCn"/>
        </w:rPr>
        <w:t xml:space="preserve">itulaire avise ses sous-traitants de ce que les obligations énoncées notamment aux articles L.2193-2 à L.2193-14 du même code leur sont applicables et reste responsable du respect de celles-ci envers </w:t>
      </w:r>
      <w:r w:rsidR="00DE67AF" w:rsidRPr="00235B80">
        <w:rPr>
          <w:rFonts w:ascii="AvenirNext LT Pro LightCn" w:hAnsi="AvenirNext LT Pro LightCn"/>
        </w:rPr>
        <w:t>INRAE</w:t>
      </w:r>
      <w:r w:rsidRPr="00235B80">
        <w:rPr>
          <w:rFonts w:ascii="AvenirNext LT Pro LightCn" w:hAnsi="AvenirNext LT Pro LightCn"/>
        </w:rPr>
        <w:t xml:space="preserve">. </w:t>
      </w:r>
    </w:p>
    <w:p w14:paraId="6E11AC11" w14:textId="7991F1A4" w:rsidR="00DF11EF" w:rsidRPr="00235B80" w:rsidRDefault="00DF11EF" w:rsidP="00DF11EF">
      <w:pPr>
        <w:rPr>
          <w:rFonts w:ascii="AvenirNext LT Pro LightCn" w:hAnsi="AvenirNext LT Pro LightCn"/>
        </w:rPr>
      </w:pPr>
      <w:r w:rsidRPr="00235B80">
        <w:rPr>
          <w:rFonts w:ascii="AvenirNext LT Pro LightCn" w:hAnsi="AvenirNext LT Pro LightCn"/>
        </w:rPr>
        <w:t xml:space="preserve">En tout état de cause, le </w:t>
      </w:r>
      <w:r w:rsidR="00DE67AF" w:rsidRPr="00235B80">
        <w:rPr>
          <w:rFonts w:ascii="AvenirNext LT Pro LightCn" w:hAnsi="AvenirNext LT Pro LightCn"/>
        </w:rPr>
        <w:t>t</w:t>
      </w:r>
      <w:r w:rsidRPr="00235B80">
        <w:rPr>
          <w:rFonts w:ascii="AvenirNext LT Pro LightCn" w:hAnsi="AvenirNext LT Pro LightCn"/>
        </w:rPr>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rsidRPr="00235B80">
        <w:rPr>
          <w:rFonts w:ascii="AvenirNext LT Pro LightCn" w:hAnsi="AvenirNext LT Pro LightCn"/>
        </w:rPr>
        <w:t>t</w:t>
      </w:r>
      <w:r w:rsidRPr="00235B80">
        <w:rPr>
          <w:rFonts w:ascii="AvenirNext LT Pro LightCn" w:hAnsi="AvenirNext LT Pro LightCn"/>
        </w:rPr>
        <w:t xml:space="preserve">itulaire est lui-même soumis aux termes du présent </w:t>
      </w:r>
      <w:r w:rsidR="00DE67AF" w:rsidRPr="00235B80">
        <w:rPr>
          <w:rFonts w:ascii="AvenirNext LT Pro LightCn" w:hAnsi="AvenirNext LT Pro LightCn"/>
        </w:rPr>
        <w:t>marché</w:t>
      </w:r>
      <w:r w:rsidRPr="00235B80">
        <w:rPr>
          <w:rFonts w:ascii="AvenirNext LT Pro LightCn" w:hAnsi="AvenirNext LT Pro LightCn"/>
        </w:rPr>
        <w:t>.</w:t>
      </w:r>
    </w:p>
    <w:p w14:paraId="0C4C4E21" w14:textId="77777777" w:rsidR="00EE4570" w:rsidRDefault="00EE4570" w:rsidP="009B2D4B">
      <w:pPr>
        <w:pStyle w:val="Default"/>
        <w:rPr>
          <w:rFonts w:ascii="AvenirNext LT Pro LightCn" w:hAnsi="AvenirNext LT Pro LightCn"/>
          <w:b/>
          <w:bCs/>
          <w:color w:val="00A6A3"/>
        </w:rPr>
      </w:pPr>
    </w:p>
    <w:p w14:paraId="3C5E8239" w14:textId="775ED633" w:rsidR="009B2D4B" w:rsidRPr="00235B80" w:rsidRDefault="009B2D4B" w:rsidP="009B2D4B">
      <w:pPr>
        <w:pStyle w:val="Default"/>
        <w:rPr>
          <w:rFonts w:ascii="AvenirNext LT Pro LightCn" w:eastAsiaTheme="minorEastAsia" w:hAnsi="AvenirNext LT Pro LightCn" w:cs="Arial"/>
          <w:color w:val="00A6A3"/>
          <w:lang w:eastAsia="en-US"/>
        </w:rPr>
      </w:pPr>
      <w:r w:rsidRPr="00235B80">
        <w:rPr>
          <w:rFonts w:ascii="AvenirNext LT Pro LightCn" w:hAnsi="AvenirNext LT Pro LightCn"/>
          <w:b/>
          <w:bCs/>
          <w:color w:val="00A6A3"/>
        </w:rPr>
        <w:t xml:space="preserve">Paiement direct du sous-traitant </w:t>
      </w:r>
      <w:r w:rsidRPr="00235B80">
        <w:rPr>
          <w:rFonts w:ascii="AvenirNext LT Pro LightCn" w:hAnsi="AvenirNext LT Pro LightCn"/>
          <w:color w:val="00A6A3"/>
        </w:rPr>
        <w:t xml:space="preserve">: </w:t>
      </w:r>
    </w:p>
    <w:p w14:paraId="1B8414A8" w14:textId="77777777" w:rsidR="009B2D4B" w:rsidRPr="00235B80" w:rsidRDefault="009B2D4B" w:rsidP="009B2D4B">
      <w:pPr>
        <w:pStyle w:val="Default"/>
        <w:spacing w:before="120"/>
        <w:jc w:val="both"/>
        <w:rPr>
          <w:rFonts w:ascii="AvenirNext LT Pro LightCn" w:eastAsiaTheme="minorHAnsi" w:hAnsi="AvenirNext LT Pro LightCn" w:cstheme="minorBidi"/>
          <w:color w:val="auto"/>
          <w:sz w:val="22"/>
          <w:szCs w:val="22"/>
          <w:lang w:eastAsia="en-US"/>
        </w:rPr>
      </w:pPr>
      <w:r w:rsidRPr="00235B80">
        <w:rPr>
          <w:rFonts w:ascii="AvenirNext LT Pro LightCn" w:eastAsiaTheme="minorHAnsi" w:hAnsi="AvenirNext LT Pro LightCn" w:cstheme="minorBidi"/>
          <w:color w:val="auto"/>
          <w:sz w:val="22"/>
          <w:szCs w:val="22"/>
          <w:lang w:eastAsia="en-US"/>
        </w:rPr>
        <w:t xml:space="preserve">Le sous-traitant a droit à un </w:t>
      </w:r>
      <w:r w:rsidRPr="00235B80">
        <w:rPr>
          <w:rFonts w:ascii="AvenirNext LT Pro LightCn" w:eastAsiaTheme="minorHAnsi" w:hAnsi="AvenirNext LT Pro LightCn" w:cstheme="minorBidi"/>
          <w:b/>
          <w:color w:val="auto"/>
          <w:sz w:val="22"/>
          <w:szCs w:val="22"/>
          <w:lang w:eastAsia="en-US"/>
        </w:rPr>
        <w:t>paiement direct</w:t>
      </w:r>
      <w:r w:rsidRPr="00235B80">
        <w:rPr>
          <w:rFonts w:ascii="AvenirNext LT Pro LightCn" w:eastAsiaTheme="minorHAnsi" w:hAnsi="AvenirNext LT Pro LightCn" w:cstheme="minorBidi"/>
          <w:color w:val="auto"/>
          <w:sz w:val="22"/>
          <w:szCs w:val="22"/>
          <w:lang w:eastAsia="en-US"/>
        </w:rPr>
        <w:t xml:space="preserve"> pour des prestations supérieures à 600 €TTC. </w:t>
      </w:r>
    </w:p>
    <w:p w14:paraId="10B687C5" w14:textId="65D79BE2" w:rsidR="009B2D4B" w:rsidRPr="00235B80" w:rsidRDefault="009B2D4B" w:rsidP="009B2D4B">
      <w:pPr>
        <w:pStyle w:val="Default"/>
        <w:spacing w:before="120"/>
        <w:jc w:val="both"/>
        <w:rPr>
          <w:rFonts w:ascii="AvenirNext LT Pro LightCn" w:hAnsi="AvenirNext LT Pro LightCn"/>
          <w:color w:val="auto"/>
        </w:rPr>
      </w:pPr>
      <w:r w:rsidRPr="00235B80">
        <w:rPr>
          <w:rFonts w:ascii="AvenirNext LT Pro LightCn" w:eastAsiaTheme="minorHAnsi" w:hAnsi="AvenirNext LT Pro LightCn" w:cstheme="minorBidi"/>
          <w:color w:val="auto"/>
          <w:sz w:val="22"/>
          <w:szCs w:val="22"/>
          <w:lang w:eastAsia="en-US"/>
        </w:rPr>
        <w:t xml:space="preserve">Selon les dispositions de l’article R2193-16 du CCP, le sous-traitant dépose sa demande de paiement sans autre formalité, au format </w:t>
      </w:r>
      <w:proofErr w:type="spellStart"/>
      <w:r w:rsidRPr="00235B80">
        <w:rPr>
          <w:rFonts w:ascii="AvenirNext LT Pro LightCn" w:eastAsiaTheme="minorHAnsi" w:hAnsi="AvenirNext LT Pro LightCn" w:cstheme="minorBidi"/>
          <w:color w:val="auto"/>
          <w:sz w:val="22"/>
          <w:szCs w:val="22"/>
          <w:lang w:eastAsia="en-US"/>
        </w:rPr>
        <w:t>pdf</w:t>
      </w:r>
      <w:proofErr w:type="spellEnd"/>
      <w:r w:rsidRPr="00235B80">
        <w:rPr>
          <w:rFonts w:ascii="AvenirNext LT Pro LightCn" w:eastAsiaTheme="minorHAnsi" w:hAnsi="AvenirNext LT Pro LightCn" w:cstheme="minorBidi"/>
          <w:color w:val="auto"/>
          <w:sz w:val="22"/>
          <w:szCs w:val="22"/>
          <w:lang w:eastAsia="en-US"/>
        </w:rPr>
        <w:t xml:space="preserve">. </w:t>
      </w:r>
      <w:proofErr w:type="gramStart"/>
      <w:r w:rsidRPr="00235B80">
        <w:rPr>
          <w:rFonts w:ascii="AvenirNext LT Pro LightCn" w:eastAsiaTheme="minorHAnsi" w:hAnsi="AvenirNext LT Pro LightCn" w:cstheme="minorBidi"/>
          <w:color w:val="auto"/>
          <w:sz w:val="22"/>
          <w:szCs w:val="22"/>
          <w:lang w:eastAsia="en-US"/>
        </w:rPr>
        <w:t>sur</w:t>
      </w:r>
      <w:proofErr w:type="gramEnd"/>
      <w:r w:rsidRPr="00235B80">
        <w:rPr>
          <w:rFonts w:ascii="AvenirNext LT Pro LightCn" w:eastAsiaTheme="minorHAnsi" w:hAnsi="AvenirNext LT Pro LightCn" w:cstheme="minorBidi"/>
          <w:color w:val="auto"/>
          <w:sz w:val="22"/>
          <w:szCs w:val="22"/>
          <w:lang w:eastAsia="en-US"/>
        </w:rPr>
        <w:t xml:space="preserve"> le site</w:t>
      </w:r>
      <w:r w:rsidRPr="00235B80">
        <w:rPr>
          <w:rFonts w:ascii="AvenirNext LT Pro LightCn" w:hAnsi="AvenirNext LT Pro LightCn"/>
          <w:color w:val="auto"/>
        </w:rPr>
        <w:t xml:space="preserve"> : </w:t>
      </w:r>
      <w:hyperlink r:id="rId12" w:history="1">
        <w:r w:rsidRPr="00235B80">
          <w:rPr>
            <w:rStyle w:val="Lienhypertexte"/>
            <w:rFonts w:ascii="AvenirNext LT Pro LightCn" w:hAnsi="AvenirNext LT Pro LightCn"/>
          </w:rPr>
          <w:t>https://chorus-pro.gouv.fr</w:t>
        </w:r>
      </w:hyperlink>
      <w:r w:rsidRPr="00235B80">
        <w:rPr>
          <w:rFonts w:ascii="AvenirNext LT Pro LightCn" w:hAnsi="AvenirNext LT Pro LightCn"/>
          <w:color w:val="auto"/>
        </w:rPr>
        <w:t>.</w:t>
      </w:r>
    </w:p>
    <w:p w14:paraId="458359D9" w14:textId="77777777" w:rsidR="009B2D4B" w:rsidRPr="00235B80" w:rsidRDefault="009B2D4B" w:rsidP="009B2D4B">
      <w:pPr>
        <w:autoSpaceDE w:val="0"/>
        <w:autoSpaceDN w:val="0"/>
        <w:adjustRightInd w:val="0"/>
        <w:spacing w:after="0"/>
        <w:rPr>
          <w:rFonts w:ascii="AvenirNext LT Pro LightCn" w:hAnsi="AvenirNext LT Pro LightCn"/>
        </w:rPr>
      </w:pPr>
      <w:r w:rsidRPr="00235B80">
        <w:rPr>
          <w:rFonts w:ascii="AvenirNext LT Pro LightCn" w:hAnsi="AvenirNext LT Pro LightCn"/>
        </w:rPr>
        <w:t>Le titulaire dispose de quinze jours à compter de ce dépôt pour accepter ou refuser la demande de paiement sur ce portail.</w:t>
      </w:r>
    </w:p>
    <w:p w14:paraId="5B1AA608" w14:textId="517EFF97" w:rsidR="009B2D4B" w:rsidRDefault="009B2D4B" w:rsidP="009B2D4B">
      <w:pPr>
        <w:autoSpaceDE w:val="0"/>
        <w:autoSpaceDN w:val="0"/>
        <w:adjustRightInd w:val="0"/>
        <w:spacing w:after="0"/>
        <w:rPr>
          <w:rFonts w:ascii="AvenirNext LT Pro LightCn" w:hAnsi="AvenirNext LT Pro LightCn"/>
        </w:rPr>
      </w:pPr>
      <w:r w:rsidRPr="00235B80">
        <w:rPr>
          <w:rFonts w:ascii="AvenirNext LT Pro LightCn" w:hAnsi="AvenirNext LT Pro LightCn"/>
        </w:rPr>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102027D0" w14:textId="77777777" w:rsidR="004F20F1" w:rsidRPr="00235B80" w:rsidRDefault="004F20F1" w:rsidP="009B2D4B">
      <w:pPr>
        <w:autoSpaceDE w:val="0"/>
        <w:autoSpaceDN w:val="0"/>
        <w:adjustRightInd w:val="0"/>
        <w:spacing w:after="0"/>
        <w:rPr>
          <w:rFonts w:ascii="AvenirNext LT Pro LightCn" w:hAnsi="AvenirNext LT Pro LightCn"/>
        </w:rPr>
      </w:pPr>
    </w:p>
    <w:p w14:paraId="43343264" w14:textId="77777777" w:rsidR="00B3398C" w:rsidRPr="00235B80" w:rsidRDefault="00B3398C" w:rsidP="00585A54">
      <w:pPr>
        <w:pStyle w:val="Titre1"/>
        <w:spacing w:before="360" w:after="240"/>
        <w:ind w:left="357" w:hanging="357"/>
        <w:rPr>
          <w:rFonts w:ascii="AvenirNext LT Pro LightCn" w:hAnsi="AvenirNext LT Pro LightCn"/>
          <w:i/>
          <w:iCs/>
        </w:rPr>
      </w:pPr>
      <w:bookmarkStart w:id="106" w:name="_Toc171419666"/>
      <w:r w:rsidRPr="00235B80">
        <w:rPr>
          <w:rFonts w:ascii="AvenirNext LT Pro LightCn" w:hAnsi="AvenirNext LT Pro LightCn"/>
        </w:rPr>
        <w:t xml:space="preserve">DURÉE </w:t>
      </w:r>
      <w:r w:rsidR="00585A54" w:rsidRPr="00235B80">
        <w:rPr>
          <w:rFonts w:ascii="AvenirNext LT Pro LightCn" w:hAnsi="AvenirNext LT Pro LightCn"/>
        </w:rPr>
        <w:t xml:space="preserve">ET DELAIS D’EXECUTION </w:t>
      </w:r>
      <w:r w:rsidRPr="00235B80">
        <w:rPr>
          <w:rFonts w:ascii="AvenirNext LT Pro LightCn" w:hAnsi="AvenirNext LT Pro LightCn"/>
        </w:rPr>
        <w:t>DU MARCHÉ</w:t>
      </w:r>
      <w:bookmarkEnd w:id="106"/>
      <w:r w:rsidRPr="00235B80">
        <w:rPr>
          <w:rFonts w:ascii="AvenirNext LT Pro LightCn" w:hAnsi="AvenirNext LT Pro LightCn"/>
        </w:rPr>
        <w:t xml:space="preserve"> </w:t>
      </w:r>
    </w:p>
    <w:p w14:paraId="447DF41B" w14:textId="77777777" w:rsidR="00AB563A" w:rsidRPr="00235B80" w:rsidRDefault="00AB563A" w:rsidP="009D115A">
      <w:pPr>
        <w:pStyle w:val="Titre2"/>
        <w:rPr>
          <w:rFonts w:ascii="AvenirNext LT Pro LightCn" w:hAnsi="AvenirNext LT Pro LightCn"/>
          <w:sz w:val="20"/>
          <w:szCs w:val="20"/>
        </w:rPr>
      </w:pPr>
      <w:bookmarkStart w:id="107" w:name="_Toc41990854"/>
      <w:bookmarkStart w:id="108" w:name="_Toc171419667"/>
      <w:r w:rsidRPr="00235B80">
        <w:rPr>
          <w:rFonts w:ascii="AvenirNext LT Pro LightCn" w:hAnsi="AvenirNext LT Pro LightCn"/>
        </w:rPr>
        <w:t>– Durée du marché</w:t>
      </w:r>
      <w:bookmarkEnd w:id="107"/>
      <w:bookmarkEnd w:id="108"/>
    </w:p>
    <w:p w14:paraId="2F0A781E" w14:textId="74A64BF3" w:rsidR="00AB563A" w:rsidRPr="00235B80" w:rsidRDefault="00AB563A" w:rsidP="00AB563A">
      <w:pPr>
        <w:rPr>
          <w:rFonts w:ascii="AvenirNext LT Pro LightCn" w:hAnsi="AvenirNext LT Pro LightCn"/>
        </w:rPr>
      </w:pPr>
      <w:r w:rsidRPr="00235B80">
        <w:rPr>
          <w:rFonts w:ascii="AvenirNext LT Pro LightCn" w:hAnsi="AvenirNext LT Pro LightCn"/>
        </w:rPr>
        <w:t>La durée du marché débute à sa date de notification et se termine à l’extinction du délai de garantie</w:t>
      </w:r>
      <w:r w:rsidR="005E196B">
        <w:rPr>
          <w:rFonts w:ascii="AvenirNext LT Pro LightCn" w:hAnsi="AvenirNext LT Pro LightCn"/>
        </w:rPr>
        <w:t>.</w:t>
      </w:r>
    </w:p>
    <w:p w14:paraId="313763CC" w14:textId="77777777" w:rsidR="00AB563A" w:rsidRPr="00235B80" w:rsidRDefault="00AB563A" w:rsidP="009D115A">
      <w:pPr>
        <w:pStyle w:val="Titre2"/>
        <w:rPr>
          <w:rFonts w:ascii="AvenirNext LT Pro LightCn" w:hAnsi="AvenirNext LT Pro LightCn"/>
        </w:rPr>
      </w:pPr>
      <w:bookmarkStart w:id="109" w:name="page4"/>
      <w:bookmarkStart w:id="110" w:name="_Toc41990855"/>
      <w:bookmarkStart w:id="111" w:name="_Toc171419668"/>
      <w:bookmarkEnd w:id="109"/>
      <w:r w:rsidRPr="00235B80">
        <w:rPr>
          <w:rFonts w:ascii="AvenirNext LT Pro LightCn" w:hAnsi="AvenirNext LT Pro LightCn"/>
        </w:rPr>
        <w:t>– Délai de livraison</w:t>
      </w:r>
      <w:bookmarkEnd w:id="110"/>
      <w:bookmarkEnd w:id="111"/>
    </w:p>
    <w:p w14:paraId="179B5922" w14:textId="61BFBBFD" w:rsidR="00890070" w:rsidRPr="00235B80" w:rsidRDefault="00890070" w:rsidP="00890070">
      <w:pPr>
        <w:rPr>
          <w:rFonts w:ascii="AvenirNext LT Pro LightCn" w:hAnsi="AvenirNext LT Pro LightCn"/>
        </w:rPr>
      </w:pPr>
      <w:r w:rsidRPr="00235B80">
        <w:rPr>
          <w:rFonts w:ascii="AvenirNext LT Pro LightCn" w:hAnsi="AvenirNext LT Pro LightCn"/>
        </w:rPr>
        <w:t xml:space="preserve">Le délai de livraison est le délai indiqué par le titulaire dans </w:t>
      </w:r>
      <w:r w:rsidR="00C43D49" w:rsidRPr="00235B80">
        <w:rPr>
          <w:rFonts w:ascii="AvenirNext LT Pro LightCn" w:hAnsi="AvenirNext LT Pro LightCn"/>
        </w:rPr>
        <w:t>le devis précité</w:t>
      </w:r>
      <w:r w:rsidRPr="00235B80">
        <w:rPr>
          <w:rFonts w:ascii="AvenirNext LT Pro LightCn" w:hAnsi="AvenirNext LT Pro LightCn"/>
        </w:rPr>
        <w:t>. Ce délai court à compter de la date de réception du bon de commande par le titulaire.</w:t>
      </w:r>
    </w:p>
    <w:p w14:paraId="3DB7337C" w14:textId="77777777" w:rsidR="00AB563A" w:rsidRPr="00235B80" w:rsidRDefault="00AB563A" w:rsidP="009D115A">
      <w:pPr>
        <w:pStyle w:val="Titre2"/>
        <w:rPr>
          <w:rFonts w:ascii="AvenirNext LT Pro LightCn" w:hAnsi="AvenirNext LT Pro LightCn"/>
          <w:sz w:val="20"/>
          <w:szCs w:val="20"/>
        </w:rPr>
      </w:pPr>
      <w:bookmarkStart w:id="112" w:name="_Toc41990856"/>
      <w:bookmarkStart w:id="113" w:name="_Toc171419669"/>
      <w:r w:rsidRPr="00235B80">
        <w:rPr>
          <w:rFonts w:ascii="AvenirNext LT Pro LightCn" w:hAnsi="AvenirNext LT Pro LightCn"/>
        </w:rPr>
        <w:t>- Prolongation du délai</w:t>
      </w:r>
      <w:bookmarkEnd w:id="112"/>
      <w:bookmarkEnd w:id="113"/>
    </w:p>
    <w:p w14:paraId="383EF67C" w14:textId="77777777" w:rsidR="00AB563A" w:rsidRPr="00235B80" w:rsidRDefault="00AB563A" w:rsidP="00AB563A">
      <w:pPr>
        <w:rPr>
          <w:rFonts w:ascii="AvenirNext LT Pro LightCn" w:hAnsi="AvenirNext LT Pro LightCn"/>
        </w:rPr>
      </w:pPr>
      <w:r w:rsidRPr="00235B80">
        <w:rPr>
          <w:rFonts w:ascii="AvenirNext LT Pro LightCn" w:hAnsi="AvenirNext LT Pro LightCn"/>
        </w:rPr>
        <w:t>Une prolongation du délai de livraison peut être accordée par le pouvoir adjudicateur dans les conditions de l’article 13.3 du CCAG-FCS.</w:t>
      </w:r>
    </w:p>
    <w:p w14:paraId="6282D61A" w14:textId="77777777" w:rsidR="00B3398C" w:rsidRPr="00235B80" w:rsidRDefault="003C23D4" w:rsidP="008630D8">
      <w:pPr>
        <w:pStyle w:val="Titre1"/>
        <w:rPr>
          <w:rFonts w:ascii="AvenirNext LT Pro LightCn" w:hAnsi="AvenirNext LT Pro LightCn"/>
        </w:rPr>
      </w:pPr>
      <w:bookmarkStart w:id="114" w:name="_Toc171419670"/>
      <w:r w:rsidRPr="00235B80">
        <w:rPr>
          <w:rFonts w:ascii="AvenirNext LT Pro LightCn" w:hAnsi="AvenirNext LT Pro LightCn"/>
        </w:rPr>
        <w:t xml:space="preserve">INSTALLATIONS, MISE EN </w:t>
      </w:r>
      <w:r w:rsidR="00F6358A" w:rsidRPr="00235B80">
        <w:rPr>
          <w:rFonts w:ascii="AvenirNext LT Pro LightCn" w:hAnsi="AvenirNext LT Pro LightCn"/>
        </w:rPr>
        <w:t>ORDRE DE MARCHE</w:t>
      </w:r>
      <w:r w:rsidRPr="00235B80">
        <w:rPr>
          <w:rFonts w:ascii="AvenirNext LT Pro LightCn" w:hAnsi="AvenirNext LT Pro LightCn"/>
        </w:rPr>
        <w:t xml:space="preserve">, </w:t>
      </w:r>
      <w:r w:rsidR="00B3398C" w:rsidRPr="00235B80">
        <w:rPr>
          <w:rFonts w:ascii="AvenirNext LT Pro LightCn" w:hAnsi="AvenirNext LT Pro LightCn"/>
        </w:rPr>
        <w:t>VÉRIFICATION ET ADMISSION DES FOURNITURES</w:t>
      </w:r>
      <w:bookmarkEnd w:id="114"/>
      <w:r w:rsidR="00B3398C" w:rsidRPr="00235B80">
        <w:rPr>
          <w:rFonts w:ascii="AvenirNext LT Pro LightCn" w:hAnsi="AvenirNext LT Pro LightCn"/>
        </w:rPr>
        <w:t xml:space="preserve"> </w:t>
      </w:r>
    </w:p>
    <w:p w14:paraId="505C823B" w14:textId="77777777" w:rsidR="003C23D4" w:rsidRPr="00235B80" w:rsidRDefault="003C23D4" w:rsidP="009D115A">
      <w:pPr>
        <w:pStyle w:val="Titre2"/>
        <w:rPr>
          <w:rFonts w:ascii="AvenirNext LT Pro LightCn" w:hAnsi="AvenirNext LT Pro LightCn"/>
          <w:sz w:val="20"/>
          <w:szCs w:val="20"/>
        </w:rPr>
      </w:pPr>
      <w:bookmarkStart w:id="115" w:name="_Toc171419671"/>
      <w:r w:rsidRPr="00235B80">
        <w:rPr>
          <w:rFonts w:ascii="AvenirNext LT Pro LightCn" w:hAnsi="AvenirNext LT Pro LightCn"/>
        </w:rPr>
        <w:t xml:space="preserve">– Installation et mise en </w:t>
      </w:r>
      <w:r w:rsidR="00F6358A" w:rsidRPr="00235B80">
        <w:rPr>
          <w:rFonts w:ascii="AvenirNext LT Pro LightCn" w:hAnsi="AvenirNext LT Pro LightCn"/>
        </w:rPr>
        <w:t>ordre de marche</w:t>
      </w:r>
      <w:bookmarkEnd w:id="115"/>
    </w:p>
    <w:p w14:paraId="52FEE245" w14:textId="75819AB9" w:rsidR="000B7F71" w:rsidRPr="000B7F71" w:rsidRDefault="000B7F71" w:rsidP="000B7F71">
      <w:pPr>
        <w:rPr>
          <w:rFonts w:ascii="AvenirNext LT Pro LightCn" w:hAnsi="AvenirNext LT Pro LightCn"/>
        </w:rPr>
      </w:pPr>
      <w:r w:rsidRPr="000B7F71">
        <w:rPr>
          <w:rFonts w:ascii="AvenirNext LT Pro LightCn" w:hAnsi="AvenirNext LT Pro LightCn"/>
        </w:rPr>
        <w:t>Le présent marché inclut à la charge du titulaire l’ensemble des prestations et fournitures nécessaires à l’installation et à la mise en ordre de marche (mise en service opérationnelle)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xml:space="preserve">. </w:t>
      </w:r>
    </w:p>
    <w:p w14:paraId="0B901CFA" w14:textId="0C31DF6C" w:rsidR="00F6358A" w:rsidRPr="00235B80" w:rsidRDefault="000B7F71" w:rsidP="000B7F71">
      <w:pPr>
        <w:rPr>
          <w:rFonts w:ascii="AvenirNext LT Pro LightCn" w:hAnsi="AvenirNext LT Pro LightCn"/>
        </w:rPr>
      </w:pPr>
      <w:r w:rsidRPr="000B7F71">
        <w:rPr>
          <w:rFonts w:ascii="AvenirNext LT Pro LightCn" w:hAnsi="AvenirNext LT Pro LightCn"/>
        </w:rPr>
        <w:t>Le titulaire du présent marché notifiera à INRAE la mise en ordre de marche (MOM)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selon le modèle joint en annexe, par courrier ou mail. Cette notification lancera l’étape relative aux opérations de vérification.</w:t>
      </w:r>
      <w:r w:rsidR="00F6358A" w:rsidRPr="00235B80">
        <w:rPr>
          <w:rFonts w:ascii="AvenirNext LT Pro LightCn" w:hAnsi="AvenirNext LT Pro LightCn"/>
        </w:rPr>
        <w:t xml:space="preserve"> </w:t>
      </w:r>
    </w:p>
    <w:p w14:paraId="32B46369" w14:textId="77777777" w:rsidR="003C23D4" w:rsidRPr="00235B80" w:rsidRDefault="003C23D4" w:rsidP="009D115A">
      <w:pPr>
        <w:pStyle w:val="Titre2"/>
        <w:rPr>
          <w:rFonts w:ascii="AvenirNext LT Pro LightCn" w:hAnsi="AvenirNext LT Pro LightCn"/>
          <w:sz w:val="20"/>
          <w:szCs w:val="20"/>
        </w:rPr>
      </w:pPr>
      <w:bookmarkStart w:id="116" w:name="_Toc171419672"/>
      <w:r w:rsidRPr="00235B80">
        <w:rPr>
          <w:rFonts w:ascii="AvenirNext LT Pro LightCn" w:hAnsi="AvenirNext LT Pro LightCn"/>
        </w:rPr>
        <w:lastRenderedPageBreak/>
        <w:t>– Opérations de vérification – Admission des prestations</w:t>
      </w:r>
      <w:bookmarkEnd w:id="116"/>
    </w:p>
    <w:p w14:paraId="2936DE78"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Les opérations de vérification quantitative et qualitative sont effectuées par le représentant d’INRAE conformément aux dispositions prévues par les articles 27 à 33 du CCAG-FCS, excepté pour les points qui suivent.</w:t>
      </w:r>
    </w:p>
    <w:p w14:paraId="39016195"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Les opérations de vérification, ainsi que les décisions d'admission, d'ajournement, de réfaction ou de rejet sont effectuées par INRAE.</w:t>
      </w:r>
    </w:p>
    <w:p w14:paraId="05096F9E" w14:textId="779813EA"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Par dérogation à l’article 28 du CCAG-FCS, les opérations de vérification démarrent à compter de la date de notification de mise en ordre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xml:space="preserve"> par le titulaire, sous sa responsabilité et sans supplément de prix, en conformité avec les performances techniques et fonctionnelles spécifiées dans le présent marché, dans les locaux désignés par INRAE.</w:t>
      </w:r>
    </w:p>
    <w:p w14:paraId="560BB5BF"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Par dérogation aux stipulations de l’article 27.2.2 du CCAG FCS, INRAE n’avise pas automatiquement le titulaire des jours et heures fixés pour les vérifications.</w:t>
      </w:r>
    </w:p>
    <w:p w14:paraId="1A4846D1"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 xml:space="preserve">Les opérations de vérifications sont réalisées conformément aux stipulations du CCAG FCS et notamment de ses articles 27 et suivants. </w:t>
      </w:r>
    </w:p>
    <w:p w14:paraId="63E7D97F" w14:textId="2095F869" w:rsidR="003E43FE" w:rsidRPr="00235B80" w:rsidRDefault="000B7F71" w:rsidP="000B7F71">
      <w:pPr>
        <w:spacing w:after="0"/>
        <w:rPr>
          <w:rFonts w:ascii="AvenirNext LT Pro LightCn" w:hAnsi="AvenirNext LT Pro LightCn"/>
        </w:rPr>
      </w:pPr>
      <w:r w:rsidRPr="000B7F71">
        <w:rPr>
          <w:rFonts w:ascii="AvenirNext LT Pro LightCn" w:hAnsi="AvenirNext LT Pro LightCn"/>
        </w:rPr>
        <w:t xml:space="preserve">Cependant, par dérogation aux stipulations de l’article 28.2 du CCAG FCS, le délai dont dispose INRAE pour formaliser un </w:t>
      </w:r>
      <w:proofErr w:type="spellStart"/>
      <w:r w:rsidRPr="000B7F71">
        <w:rPr>
          <w:rFonts w:ascii="AvenirNext LT Pro LightCn" w:hAnsi="AvenirNext LT Pro LightCn"/>
        </w:rPr>
        <w:t>procès-perbal</w:t>
      </w:r>
      <w:proofErr w:type="spellEnd"/>
      <w:r w:rsidRPr="000B7F71">
        <w:rPr>
          <w:rFonts w:ascii="AvenirNext LT Pro LightCn" w:hAnsi="AvenirNext LT Pro LightCn"/>
        </w:rPr>
        <w:t xml:space="preserve"> (PV) et notifier sa décision est de </w:t>
      </w:r>
      <w:r w:rsidR="00427AA6">
        <w:rPr>
          <w:rFonts w:ascii="AvenirNext LT Pro LightCn" w:hAnsi="AvenirNext LT Pro LightCn"/>
        </w:rPr>
        <w:t>trente</w:t>
      </w:r>
      <w:r w:rsidRPr="000B7F71">
        <w:rPr>
          <w:rFonts w:ascii="AvenirNext LT Pro LightCn" w:hAnsi="AvenirNext LT Pro LightCn"/>
        </w:rPr>
        <w:t xml:space="preserve"> jours à compter de la mise en service ou le cas échéant à la fin de la formation initiale des utilisateurs de l’instrument si celle-ci est postérieure à la mise en service.</w:t>
      </w:r>
    </w:p>
    <w:p w14:paraId="34D5CD2C" w14:textId="77777777" w:rsidR="001E21C7" w:rsidRPr="00235B80" w:rsidRDefault="001E21C7" w:rsidP="003B5365">
      <w:pPr>
        <w:pStyle w:val="Titre1"/>
        <w:spacing w:before="360" w:after="240"/>
        <w:ind w:left="357" w:hanging="357"/>
        <w:rPr>
          <w:rFonts w:ascii="AvenirNext LT Pro LightCn" w:hAnsi="AvenirNext LT Pro LightCn"/>
        </w:rPr>
      </w:pPr>
      <w:bookmarkStart w:id="117" w:name="_Toc171419673"/>
      <w:r w:rsidRPr="00235B80">
        <w:rPr>
          <w:rFonts w:ascii="AvenirNext LT Pro LightCn" w:hAnsi="AvenirNext LT Pro LightCn"/>
        </w:rPr>
        <w:t>ZONES A REGIME RESTRICTIF (ZRR)</w:t>
      </w:r>
      <w:r w:rsidR="00A260E4" w:rsidRPr="00235B80">
        <w:rPr>
          <w:rFonts w:ascii="AvenirNext LT Pro LightCn" w:hAnsi="AvenirNext LT Pro LightCn"/>
        </w:rPr>
        <w:t xml:space="preserve"> ET SECURITE DE L’INFORMATION</w:t>
      </w:r>
      <w:bookmarkEnd w:id="117"/>
    </w:p>
    <w:p w14:paraId="092CE356" w14:textId="77777777" w:rsidR="001E21C7" w:rsidRPr="00235B80" w:rsidRDefault="001E21C7" w:rsidP="008630D8">
      <w:pPr>
        <w:rPr>
          <w:rFonts w:ascii="AvenirNext LT Pro LightCn" w:hAnsi="AvenirNext LT Pro LightCn"/>
          <w:b/>
          <w:i/>
        </w:rPr>
      </w:pPr>
      <w:bookmarkStart w:id="118" w:name="_Toc473299930"/>
      <w:r w:rsidRPr="00235B80">
        <w:rPr>
          <w:rFonts w:ascii="AvenirNext LT Pro LightCn" w:hAnsi="AvenirNext LT Pro LightCn"/>
        </w:rPr>
        <w:t xml:space="preserve">Lorsque les prestations </w:t>
      </w:r>
      <w:r w:rsidR="0026288D" w:rsidRPr="00235B80">
        <w:rPr>
          <w:rFonts w:ascii="AvenirNext LT Pro LightCn" w:hAnsi="AvenirNext LT Pro LightCn"/>
        </w:rPr>
        <w:t xml:space="preserve">de services </w:t>
      </w:r>
      <w:r w:rsidRPr="00235B80">
        <w:rPr>
          <w:rFonts w:ascii="AvenirNext LT Pro LightCn" w:hAnsi="AvenirNext LT Pro LightCn"/>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18"/>
    </w:p>
    <w:p w14:paraId="1A19FF42" w14:textId="15C844EC" w:rsidR="001E21C7" w:rsidRDefault="001E21C7" w:rsidP="008630D8">
      <w:pPr>
        <w:rPr>
          <w:rFonts w:ascii="AvenirNext LT Pro LightCn" w:hAnsi="AvenirNext LT Pro LightCn"/>
        </w:rPr>
      </w:pPr>
      <w:bookmarkStart w:id="119" w:name="_Toc473299931"/>
      <w:r w:rsidRPr="00235B80">
        <w:rPr>
          <w:rFonts w:ascii="AvenirNext LT Pro LightCn" w:hAnsi="AvenirNext LT Pro LightCn"/>
        </w:rPr>
        <w:t xml:space="preserve">Cette réglementation prévoit des dispositions de contrôle de l'accès à des Zones à Régime Restrictif (ZRR). À ce titre le </w:t>
      </w:r>
      <w:r w:rsidR="00E0436E" w:rsidRPr="00235B80">
        <w:rPr>
          <w:rFonts w:ascii="AvenirNext LT Pro LightCn" w:hAnsi="AvenirNext LT Pro LightCn"/>
        </w:rPr>
        <w:t>t</w:t>
      </w:r>
      <w:r w:rsidRPr="00235B80">
        <w:rPr>
          <w:rFonts w:ascii="AvenirNext LT Pro LightCn" w:hAnsi="AvenirNext LT Pro LightCn"/>
        </w:rPr>
        <w:t>itulaire peut être soumis aux procédures correspondantes d'autorisations préalables d'accès lorsque les prestations sont susceptibles de concerner de telles zones.</w:t>
      </w:r>
      <w:bookmarkEnd w:id="119"/>
    </w:p>
    <w:p w14:paraId="3F08CA28" w14:textId="4E2545DD" w:rsidR="004F20F1" w:rsidRDefault="004F20F1">
      <w:pPr>
        <w:spacing w:before="0" w:after="0"/>
        <w:jc w:val="left"/>
        <w:rPr>
          <w:rFonts w:ascii="AvenirNext LT Pro LightCn" w:hAnsi="AvenirNext LT Pro LightCn"/>
        </w:rPr>
      </w:pPr>
      <w:r>
        <w:rPr>
          <w:rFonts w:ascii="AvenirNext LT Pro LightCn" w:hAnsi="AvenirNext LT Pro LightCn"/>
        </w:rPr>
        <w:br w:type="page"/>
      </w:r>
    </w:p>
    <w:p w14:paraId="2586C910" w14:textId="77777777" w:rsidR="00B3398C" w:rsidRPr="00235B80" w:rsidRDefault="00B3398C" w:rsidP="00890070">
      <w:pPr>
        <w:pStyle w:val="Titre1"/>
        <w:spacing w:before="360" w:after="240"/>
        <w:ind w:left="357" w:hanging="357"/>
        <w:rPr>
          <w:rFonts w:ascii="AvenirNext LT Pro LightCn" w:hAnsi="AvenirNext LT Pro LightCn"/>
        </w:rPr>
      </w:pPr>
      <w:bookmarkStart w:id="120" w:name="_Toc171419674"/>
      <w:r w:rsidRPr="00235B80">
        <w:rPr>
          <w:rFonts w:ascii="AvenirNext LT Pro LightCn" w:hAnsi="AvenirNext LT Pro LightCn"/>
        </w:rPr>
        <w:lastRenderedPageBreak/>
        <w:t>PRIX ET MODALITÉS DE PAIEMENTS</w:t>
      </w:r>
      <w:bookmarkEnd w:id="120"/>
    </w:p>
    <w:p w14:paraId="3EDC2BB3" w14:textId="77777777" w:rsidR="00B3398C" w:rsidRPr="00235B80" w:rsidRDefault="00B3398C" w:rsidP="009D115A">
      <w:pPr>
        <w:pStyle w:val="Titre2"/>
        <w:rPr>
          <w:rFonts w:ascii="AvenirNext LT Pro LightCn" w:hAnsi="AvenirNext LT Pro LightCn"/>
        </w:rPr>
      </w:pPr>
      <w:bookmarkStart w:id="121" w:name="_Toc171419675"/>
      <w:r w:rsidRPr="00235B80">
        <w:rPr>
          <w:rFonts w:ascii="AvenirNext LT Pro LightCn" w:hAnsi="AvenirNext LT Pro LightCn"/>
        </w:rPr>
        <w:t>Prix du marché</w:t>
      </w:r>
      <w:bookmarkEnd w:id="121"/>
    </w:p>
    <w:p w14:paraId="1F855768" w14:textId="3F313177" w:rsidR="00E1324A" w:rsidRPr="00235B80" w:rsidRDefault="00E1324A" w:rsidP="00E1324A">
      <w:pPr>
        <w:rPr>
          <w:rFonts w:ascii="AvenirNext LT Pro LightCn" w:hAnsi="AvenirNext LT Pro LightCn"/>
        </w:rPr>
      </w:pPr>
      <w:r w:rsidRPr="00235B80">
        <w:rPr>
          <w:rFonts w:ascii="AvenirNext LT Pro LightCn" w:hAnsi="AvenirNext LT Pro LightCn"/>
        </w:rPr>
        <w:t xml:space="preserve">Le présent marché est </w:t>
      </w:r>
      <w:r w:rsidR="00E34666" w:rsidRPr="00235B80">
        <w:rPr>
          <w:rFonts w:ascii="AvenirNext LT Pro LightCn" w:hAnsi="AvenirNext LT Pro LightCn"/>
        </w:rPr>
        <w:t>traité au prix global et forfaitaire précisé et décomposé par le titulaire dans son offre</w:t>
      </w:r>
      <w:r w:rsidR="0014735B">
        <w:rPr>
          <w:rFonts w:ascii="AvenirNext LT Pro LightCn" w:hAnsi="AvenirNext LT Pro LightCn"/>
        </w:rPr>
        <w:t xml:space="preserve"> financière</w:t>
      </w:r>
      <w:r w:rsidR="00E34666" w:rsidRPr="00235B80">
        <w:rPr>
          <w:rFonts w:ascii="AvenirNext LT Pro LightCn" w:hAnsi="AvenirNext LT Pro LightCn"/>
        </w:rPr>
        <w:t>.</w:t>
      </w:r>
      <w:r w:rsidRPr="00235B80">
        <w:rPr>
          <w:rFonts w:ascii="AvenirNext LT Pro LightCn" w:hAnsi="AvenirNext LT Pro LightCn"/>
        </w:rPr>
        <w:t xml:space="preserve"> </w:t>
      </w:r>
    </w:p>
    <w:p w14:paraId="59770167" w14:textId="7FE75D61" w:rsidR="00E1324A" w:rsidRPr="00235B80" w:rsidRDefault="00E34666" w:rsidP="00E1324A">
      <w:pPr>
        <w:rPr>
          <w:rFonts w:ascii="AvenirNext LT Pro LightCn" w:hAnsi="AvenirNext LT Pro LightCn"/>
          <w:color w:val="FF0000"/>
        </w:rPr>
      </w:pPr>
      <w:r w:rsidRPr="00235B80">
        <w:rPr>
          <w:rFonts w:ascii="AvenirNext LT Pro LightCn" w:hAnsi="AvenirNext LT Pro LightCn"/>
        </w:rPr>
        <w:t>Conformément à l’article 10 du CCAG-FCS, l</w:t>
      </w:r>
      <w:r w:rsidR="00E1324A" w:rsidRPr="00235B80">
        <w:rPr>
          <w:rFonts w:ascii="AvenirNext LT Pro LightCn" w:hAnsi="AvenirNext LT Pro LightCn"/>
        </w:rPr>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rsidRPr="00235B80">
        <w:rPr>
          <w:rFonts w:ascii="AvenirNext LT Pro LightCn" w:hAnsi="AvenirNext LT Pro LightCn"/>
        </w:rPr>
        <w:t xml:space="preserve"> telles que la formation, la garantie, le support technique</w:t>
      </w:r>
      <w:r w:rsidR="00667AE4">
        <w:rPr>
          <w:rFonts w:ascii="AvenirNext LT Pro LightCn" w:hAnsi="AvenirNext LT Pro LightCn"/>
        </w:rPr>
        <w:t xml:space="preserve"> </w:t>
      </w:r>
      <w:r w:rsidR="00A006E3" w:rsidRPr="00235B80">
        <w:rPr>
          <w:rFonts w:ascii="AvenirNext LT Pro LightCn" w:hAnsi="AvenirNext LT Pro LightCn"/>
        </w:rPr>
        <w:t xml:space="preserve">et </w:t>
      </w:r>
      <w:r w:rsidR="00E1324A" w:rsidRPr="00235B80">
        <w:rPr>
          <w:rFonts w:ascii="AvenirNext LT Pro LightCn" w:hAnsi="AvenirNext LT Pro LightCn"/>
        </w:rPr>
        <w:t xml:space="preserve">les marges pour risque et les marges bénéficiaires. </w:t>
      </w:r>
    </w:p>
    <w:p w14:paraId="457DB757" w14:textId="333CCB3C" w:rsidR="00E1324A" w:rsidRDefault="00E1324A" w:rsidP="00E1324A">
      <w:pPr>
        <w:rPr>
          <w:rFonts w:ascii="AvenirNext LT Pro LightCn" w:hAnsi="AvenirNext LT Pro LightCn"/>
        </w:rPr>
      </w:pPr>
      <w:r w:rsidRPr="00235B80">
        <w:rPr>
          <w:rFonts w:ascii="AvenirNext LT Pro LightCn" w:hAnsi="AvenirNext LT Pro LightCn"/>
        </w:rPr>
        <w:t>Les frais de manutention et de transport, qui naîtraient de l’ajournement ou du rejet des prestations, sont à la charge du titulaire.</w:t>
      </w:r>
    </w:p>
    <w:p w14:paraId="3E4D8986" w14:textId="77777777" w:rsidR="00AE4FC9" w:rsidRPr="00235B80" w:rsidRDefault="00AE4FC9" w:rsidP="00E1324A">
      <w:pPr>
        <w:rPr>
          <w:rFonts w:ascii="AvenirNext LT Pro LightCn" w:hAnsi="AvenirNext LT Pro LightCn"/>
        </w:rPr>
      </w:pPr>
    </w:p>
    <w:p w14:paraId="6BE2791F" w14:textId="36EEFAAA" w:rsidR="00E34666" w:rsidRDefault="00E34666" w:rsidP="009F4AD5">
      <w:pPr>
        <w:keepLines/>
        <w:widowControl w:val="0"/>
        <w:autoSpaceDE w:val="0"/>
        <w:autoSpaceDN w:val="0"/>
        <w:adjustRightInd w:val="0"/>
        <w:ind w:left="119" w:right="113"/>
        <w:rPr>
          <w:rFonts w:ascii="AvenirNext LT Pro LightCn" w:hAnsi="AvenirNext LT Pro LightCn" w:cs="Calibri"/>
        </w:rPr>
      </w:pPr>
      <w:r w:rsidRPr="008D0FA7">
        <w:rPr>
          <w:rFonts w:ascii="AvenirNext LT Pro LightCn" w:eastAsiaTheme="minorEastAsia" w:hAnsi="AvenirNext LT Pro LightCn" w:cs="Calibri"/>
          <w:bCs/>
          <w:color w:val="000000"/>
          <w:lang w:eastAsia="fr-FR"/>
        </w:rPr>
        <w:t>Montant du prix</w:t>
      </w:r>
      <w:r w:rsidR="00B7002F" w:rsidRPr="008D0FA7">
        <w:rPr>
          <w:rFonts w:ascii="AvenirNext LT Pro LightCn" w:eastAsiaTheme="minorEastAsia" w:hAnsi="AvenirNext LT Pro LightCn" w:cs="Calibri"/>
          <w:bCs/>
          <w:color w:val="000000"/>
          <w:lang w:eastAsia="fr-FR"/>
        </w:rPr>
        <w:t xml:space="preserve"> global et </w:t>
      </w:r>
      <w:r w:rsidRPr="008D0FA7">
        <w:rPr>
          <w:rFonts w:ascii="AvenirNext LT Pro LightCn" w:eastAsiaTheme="minorEastAsia" w:hAnsi="AvenirNext LT Pro LightCn" w:cs="Calibri"/>
          <w:bCs/>
          <w:color w:val="000000"/>
          <w:lang w:eastAsia="fr-FR"/>
        </w:rPr>
        <w:t>forfaitaire</w:t>
      </w:r>
      <w:r w:rsidR="00DA7049">
        <w:rPr>
          <w:rFonts w:ascii="AvenirNext LT Pro LightCn" w:hAnsi="AvenirNext LT Pro LightCn" w:cs="Calibri"/>
        </w:rPr>
        <w:t xml:space="preserve"> </w:t>
      </w:r>
      <w:r w:rsidR="00DA7049" w:rsidRPr="00DA7049">
        <w:rPr>
          <w:rFonts w:ascii="AvenirNext LT Pro LightCn" w:hAnsi="AvenirNext LT Pro LightCn" w:cs="Calibri"/>
          <w:b/>
          <w:i/>
        </w:rPr>
        <w:t>(A COMPLETER PAR LE CANDIDAT)</w:t>
      </w:r>
    </w:p>
    <w:p w14:paraId="0643FC48" w14:textId="06F3C857" w:rsidR="00233913" w:rsidRPr="00235B80" w:rsidRDefault="00233913" w:rsidP="00233913">
      <w:pPr>
        <w:keepLines/>
        <w:widowControl w:val="0"/>
        <w:autoSpaceDE w:val="0"/>
        <w:autoSpaceDN w:val="0"/>
        <w:adjustRightInd w:val="0"/>
        <w:ind w:left="119" w:right="113"/>
        <w:rPr>
          <w:rFonts w:ascii="AvenirNext LT Pro LightCn" w:hAnsi="AvenirNext LT Pro LightCn"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8D0FA7" w:rsidRPr="008D0FA7" w14:paraId="3DAF5ED6" w14:textId="77777777" w:rsidTr="008D0FA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931F972" w14:textId="77777777" w:rsidR="00233913" w:rsidRPr="008D0FA7" w:rsidRDefault="00233913" w:rsidP="008D0FA7">
            <w:pPr>
              <w:keepLines/>
              <w:widowControl w:val="0"/>
              <w:autoSpaceDE w:val="0"/>
              <w:autoSpaceDN w:val="0"/>
              <w:adjustRightInd w:val="0"/>
              <w:spacing w:before="60" w:after="60"/>
              <w:ind w:left="108" w:right="90"/>
              <w:rPr>
                <w:rFonts w:ascii="AvenirNext LT Pro LightCn" w:eastAsiaTheme="minorEastAsia" w:hAnsi="AvenirNext LT Pro LightCn" w:cstheme="minorHAnsi"/>
                <w:color w:val="000000" w:themeColor="text1"/>
                <w:lang w:eastAsia="fr-FR"/>
              </w:rPr>
            </w:pPr>
            <w:r w:rsidRPr="008D0FA7">
              <w:rPr>
                <w:rFonts w:ascii="AvenirNext LT Pro LightCn" w:eastAsiaTheme="minorEastAsia" w:hAnsi="AvenirNext LT Pro LightCn" w:cstheme="minorHAnsi"/>
                <w:color w:val="000000" w:themeColor="text1"/>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D3B7976" w14:textId="0C240C63" w:rsidR="00233913" w:rsidRPr="008D0FA7" w:rsidRDefault="00233913" w:rsidP="008D0FA7">
            <w:pPr>
              <w:keepLines/>
              <w:widowControl w:val="0"/>
              <w:autoSpaceDE w:val="0"/>
              <w:autoSpaceDN w:val="0"/>
              <w:adjustRightInd w:val="0"/>
              <w:spacing w:before="60" w:after="60"/>
              <w:ind w:left="126" w:right="80"/>
              <w:jc w:val="right"/>
              <w:rPr>
                <w:rFonts w:ascii="AvenirNext LT Pro LightCn" w:eastAsiaTheme="minorEastAsia" w:hAnsi="AvenirNext LT Pro LightCn" w:cstheme="minorHAnsi"/>
                <w:color w:val="000000" w:themeColor="text1"/>
                <w:lang w:eastAsia="fr-FR"/>
              </w:rPr>
            </w:pPr>
          </w:p>
        </w:tc>
      </w:tr>
      <w:tr w:rsidR="00233913" w:rsidRPr="00235B80" w14:paraId="6E2E0498" w14:textId="77777777" w:rsidTr="008D0FA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BD60FB6" w14:textId="77777777" w:rsidR="00233913" w:rsidRPr="00235B80" w:rsidRDefault="00233913" w:rsidP="008D0FA7">
            <w:pPr>
              <w:keepLines/>
              <w:widowControl w:val="0"/>
              <w:autoSpaceDE w:val="0"/>
              <w:autoSpaceDN w:val="0"/>
              <w:adjustRightInd w:val="0"/>
              <w:spacing w:before="60" w:after="60"/>
              <w:ind w:left="108" w:right="90"/>
              <w:rPr>
                <w:rFonts w:ascii="AvenirNext LT Pro LightCn" w:eastAsiaTheme="minorEastAsia" w:hAnsi="AvenirNext LT Pro LightCn" w:cstheme="minorHAnsi"/>
                <w:color w:val="000000"/>
                <w:lang w:eastAsia="fr-FR"/>
              </w:rPr>
            </w:pPr>
            <w:r w:rsidRPr="00235B80">
              <w:rPr>
                <w:rFonts w:ascii="AvenirNext LT Pro LightCn" w:eastAsiaTheme="minorEastAsia" w:hAnsi="AvenirNext LT Pro LightCn" w:cstheme="minorHAnsi"/>
                <w:color w:val="000000"/>
                <w:lang w:eastAsia="fr-FR"/>
              </w:rPr>
              <w:t>Montant TVA (20%)</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2E257609" w14:textId="24308B21" w:rsidR="00233913" w:rsidRPr="00235B80" w:rsidRDefault="00233913" w:rsidP="008D0FA7">
            <w:pPr>
              <w:widowControl w:val="0"/>
              <w:autoSpaceDE w:val="0"/>
              <w:autoSpaceDN w:val="0"/>
              <w:adjustRightInd w:val="0"/>
              <w:spacing w:before="60" w:after="60"/>
              <w:ind w:left="126" w:right="80"/>
              <w:jc w:val="right"/>
              <w:rPr>
                <w:rFonts w:ascii="AvenirNext LT Pro LightCn" w:eastAsiaTheme="minorEastAsia" w:hAnsi="AvenirNext LT Pro LightCn" w:cstheme="minorHAnsi"/>
                <w:color w:val="000000"/>
                <w:lang w:eastAsia="fr-FR"/>
              </w:rPr>
            </w:pPr>
          </w:p>
        </w:tc>
      </w:tr>
      <w:tr w:rsidR="00233913" w:rsidRPr="00235B80" w14:paraId="3DBFFF3B" w14:textId="77777777" w:rsidTr="008D0FA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6732670" w14:textId="77777777" w:rsidR="00233913" w:rsidRPr="00235B80" w:rsidRDefault="00233913" w:rsidP="008D0FA7">
            <w:pPr>
              <w:keepLines/>
              <w:widowControl w:val="0"/>
              <w:autoSpaceDE w:val="0"/>
              <w:autoSpaceDN w:val="0"/>
              <w:adjustRightInd w:val="0"/>
              <w:spacing w:before="60" w:after="60"/>
              <w:ind w:left="108" w:right="90"/>
              <w:rPr>
                <w:rFonts w:ascii="AvenirNext LT Pro LightCn" w:eastAsiaTheme="minorEastAsia" w:hAnsi="AvenirNext LT Pro LightCn" w:cstheme="minorHAnsi"/>
                <w:lang w:eastAsia="fr-FR"/>
              </w:rPr>
            </w:pPr>
            <w:r w:rsidRPr="00235B80">
              <w:rPr>
                <w:rFonts w:ascii="AvenirNext LT Pro LightCn" w:eastAsiaTheme="minorEastAsia" w:hAnsi="AvenirNext LT Pro LightCn"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A969431" w14:textId="6C3E8EB7" w:rsidR="00233913" w:rsidRPr="00235B80" w:rsidRDefault="00233913" w:rsidP="008D0FA7">
            <w:pPr>
              <w:widowControl w:val="0"/>
              <w:autoSpaceDE w:val="0"/>
              <w:autoSpaceDN w:val="0"/>
              <w:adjustRightInd w:val="0"/>
              <w:spacing w:before="60" w:after="60"/>
              <w:ind w:left="126" w:right="80"/>
              <w:jc w:val="right"/>
              <w:rPr>
                <w:rFonts w:ascii="AvenirNext LT Pro LightCn" w:eastAsiaTheme="minorEastAsia" w:hAnsi="AvenirNext LT Pro LightCn" w:cstheme="minorHAnsi"/>
                <w:lang w:eastAsia="fr-FR"/>
              </w:rPr>
            </w:pPr>
          </w:p>
        </w:tc>
      </w:tr>
    </w:tbl>
    <w:p w14:paraId="10C18736" w14:textId="21FE0CF5" w:rsidR="00E34666" w:rsidRPr="008D0FA7" w:rsidRDefault="00E34666" w:rsidP="00E34666">
      <w:pPr>
        <w:keepLines/>
        <w:widowControl w:val="0"/>
        <w:autoSpaceDE w:val="0"/>
        <w:autoSpaceDN w:val="0"/>
        <w:adjustRightInd w:val="0"/>
        <w:spacing w:before="240" w:after="0"/>
        <w:ind w:left="119" w:right="113"/>
        <w:rPr>
          <w:rFonts w:ascii="AvenirNext LT Pro LightCn" w:eastAsiaTheme="minorEastAsia" w:hAnsi="AvenirNext LT Pro LightCn" w:cstheme="minorHAnsi"/>
          <w:i/>
          <w:iCs/>
          <w:color w:val="000000"/>
          <w:lang w:eastAsia="fr-FR"/>
        </w:rPr>
      </w:pPr>
      <w:r w:rsidRPr="008D0FA7">
        <w:rPr>
          <w:rFonts w:ascii="AvenirNext LT Pro LightCn" w:eastAsiaTheme="minorEastAsia" w:hAnsi="AvenirNext LT Pro LightCn" w:cstheme="minorHAnsi"/>
          <w:i/>
          <w:iCs/>
          <w:color w:val="000000"/>
          <w:lang w:eastAsia="fr-FR"/>
        </w:rPr>
        <w:t xml:space="preserve">Montant global TTC (en lettres) : </w:t>
      </w:r>
    </w:p>
    <w:p w14:paraId="6B6CED3E" w14:textId="29E7D8B4" w:rsidR="00E1324A" w:rsidRDefault="00392D42" w:rsidP="003A241E">
      <w:pPr>
        <w:rPr>
          <w:rFonts w:ascii="AvenirNext LT Pro LightCn" w:hAnsi="AvenirNext LT Pro LightCn"/>
        </w:rPr>
      </w:pPr>
      <w:r w:rsidRPr="00235B80">
        <w:rPr>
          <w:rFonts w:ascii="AvenirNext LT Pro LightCn" w:hAnsi="AvenirNext LT Pro LightCn"/>
        </w:rPr>
        <w:t>L</w:t>
      </w:r>
      <w:r w:rsidR="00E1324A" w:rsidRPr="00235B80">
        <w:rPr>
          <w:rFonts w:ascii="AvenirNext LT Pro LightCn" w:hAnsi="AvenirNext LT Pro LightCn"/>
        </w:rPr>
        <w:t>e marché est conclu à prix ferme et définitif.</w:t>
      </w:r>
    </w:p>
    <w:p w14:paraId="55EBEB75" w14:textId="77777777" w:rsidR="00B3398C" w:rsidRPr="00235B80" w:rsidRDefault="00911DB8" w:rsidP="009D115A">
      <w:pPr>
        <w:pStyle w:val="Titre2"/>
        <w:rPr>
          <w:rFonts w:ascii="AvenirNext LT Pro LightCn" w:hAnsi="AvenirNext LT Pro LightCn"/>
        </w:rPr>
      </w:pPr>
      <w:bookmarkStart w:id="122" w:name="_Toc171419676"/>
      <w:r w:rsidRPr="00235B80">
        <w:rPr>
          <w:rFonts w:ascii="AvenirNext LT Pro LightCn" w:hAnsi="AvenirNext LT Pro LightCn"/>
        </w:rPr>
        <w:t>Echéancier</w:t>
      </w:r>
      <w:r w:rsidR="00B3398C" w:rsidRPr="00235B80">
        <w:rPr>
          <w:rFonts w:ascii="AvenirNext LT Pro LightCn" w:hAnsi="AvenirNext LT Pro LightCn"/>
        </w:rPr>
        <w:t xml:space="preserve"> de paiement</w:t>
      </w:r>
      <w:bookmarkEnd w:id="122"/>
    </w:p>
    <w:p w14:paraId="56B4BCFF" w14:textId="2823E034" w:rsidR="00B3398C" w:rsidRDefault="00B3398C" w:rsidP="008630D8">
      <w:pPr>
        <w:rPr>
          <w:rFonts w:ascii="AvenirNext LT Pro LightCn" w:hAnsi="AvenirNext LT Pro LightCn"/>
        </w:rPr>
      </w:pPr>
      <w:r w:rsidRPr="0014735B">
        <w:rPr>
          <w:rFonts w:ascii="AvenirNext LT Pro LightCn" w:hAnsi="AvenirNext LT Pro LightCn"/>
        </w:rPr>
        <w:t>Le paiement des prestations se fait par virement administratif.</w:t>
      </w:r>
    </w:p>
    <w:p w14:paraId="640EAF3C" w14:textId="77777777" w:rsidR="00E1324A" w:rsidRPr="0014735B" w:rsidRDefault="00EF7869" w:rsidP="00E1324A">
      <w:pPr>
        <w:rPr>
          <w:rFonts w:ascii="AvenirNext LT Pro LightCn" w:hAnsi="AvenirNext LT Pro LightCn"/>
        </w:rPr>
      </w:pPr>
      <w:r w:rsidRPr="0014735B">
        <w:rPr>
          <w:rFonts w:ascii="AvenirNext LT Pro LightCn" w:hAnsi="AvenirNext LT Pro LightCn"/>
        </w:rPr>
        <w:t>Les prestations qui ont donné lieu à un commencement d’exécution du marché ouvrent droit à des acomptes.</w:t>
      </w:r>
    </w:p>
    <w:p w14:paraId="22656FCF" w14:textId="43B5B97C" w:rsidR="00EF7869" w:rsidRPr="0014735B" w:rsidRDefault="00EF7869" w:rsidP="00E1324A">
      <w:pPr>
        <w:rPr>
          <w:rFonts w:ascii="AvenirNext LT Pro LightCn" w:hAnsi="AvenirNext LT Pro LightCn"/>
        </w:rPr>
      </w:pPr>
      <w:r w:rsidRPr="0014735B">
        <w:rPr>
          <w:rFonts w:ascii="AvenirNext LT Pro LightCn" w:hAnsi="AvenirNext LT Pro LightCn"/>
        </w:rPr>
        <w:t>Le versement des acomptes pour l’acquisition de</w:t>
      </w:r>
      <w:r w:rsidR="000B009F">
        <w:rPr>
          <w:rFonts w:ascii="AvenirNext LT Pro LightCn" w:hAnsi="AvenirNext LT Pro LightCn"/>
        </w:rPr>
        <w:t>s</w:t>
      </w:r>
      <w:r w:rsidRPr="0014735B">
        <w:rPr>
          <w:rFonts w:ascii="AvenirNext LT Pro LightCn" w:hAnsi="AvenirNext LT Pro LightCn"/>
        </w:rPr>
        <w:t xml:space="preserve"> équipement</w:t>
      </w:r>
      <w:r w:rsidR="000B009F">
        <w:rPr>
          <w:rFonts w:ascii="AvenirNext LT Pro LightCn" w:hAnsi="AvenirNext LT Pro LightCn"/>
        </w:rPr>
        <w:t>s</w:t>
      </w:r>
      <w:r w:rsidRPr="0014735B">
        <w:rPr>
          <w:rFonts w:ascii="AvenirNext LT Pro LightCn" w:hAnsi="AvenirNext LT Pro LightCn"/>
        </w:rPr>
        <w:t xml:space="preserve"> se décompose</w:t>
      </w:r>
      <w:r w:rsidR="000B009F">
        <w:rPr>
          <w:rFonts w:ascii="AvenirNext LT Pro LightCn" w:hAnsi="AvenirNext LT Pro LightCn"/>
        </w:rPr>
        <w:t>nt</w:t>
      </w:r>
      <w:r w:rsidRPr="0014735B">
        <w:rPr>
          <w:rFonts w:ascii="AvenirNext LT Pro LightCn" w:hAnsi="AvenirNext LT Pro LightCn"/>
        </w:rPr>
        <w:t xml:space="preserve"> comme suit :</w:t>
      </w:r>
    </w:p>
    <w:p w14:paraId="5E46A460" w14:textId="786A9FCD" w:rsidR="006F6952" w:rsidRPr="008D0FA7" w:rsidRDefault="002163FB" w:rsidP="003946F1">
      <w:pPr>
        <w:pStyle w:val="Texte"/>
        <w:numPr>
          <w:ilvl w:val="0"/>
          <w:numId w:val="14"/>
        </w:numPr>
        <w:spacing w:before="60" w:after="0" w:line="240" w:lineRule="auto"/>
        <w:ind w:left="714" w:hanging="357"/>
        <w:rPr>
          <w:rFonts w:ascii="AvenirNext LT Pro LightCn" w:hAnsi="AvenirNext LT Pro LightCn" w:cstheme="minorHAnsi"/>
          <w:sz w:val="22"/>
          <w:szCs w:val="22"/>
        </w:rPr>
      </w:pPr>
      <w:ins w:id="123" w:author="Sebastien Lemaire" w:date="2024-12-18T14:48:00Z">
        <w:r>
          <w:rPr>
            <w:rFonts w:ascii="AvenirNext LT Pro LightCn" w:hAnsi="AvenirNext LT Pro LightCn" w:cstheme="minorHAnsi"/>
            <w:sz w:val="22"/>
            <w:szCs w:val="22"/>
          </w:rPr>
          <w:t>80</w:t>
        </w:r>
      </w:ins>
      <w:del w:id="124" w:author="Sebastien Lemaire" w:date="2024-12-18T14:48:00Z">
        <w:r w:rsidR="000B7F71" w:rsidDel="002163FB">
          <w:rPr>
            <w:rFonts w:ascii="AvenirNext LT Pro LightCn" w:hAnsi="AvenirNext LT Pro LightCn" w:cstheme="minorHAnsi"/>
            <w:sz w:val="22"/>
            <w:szCs w:val="22"/>
          </w:rPr>
          <w:delText>6</w:delText>
        </w:r>
        <w:r w:rsidR="006F6952" w:rsidRPr="008D0FA7" w:rsidDel="002163FB">
          <w:rPr>
            <w:rFonts w:ascii="AvenirNext LT Pro LightCn" w:hAnsi="AvenirNext LT Pro LightCn" w:cstheme="minorHAnsi"/>
            <w:sz w:val="22"/>
            <w:szCs w:val="22"/>
          </w:rPr>
          <w:delText>0</w:delText>
        </w:r>
      </w:del>
      <w:r w:rsidR="006F6952" w:rsidRPr="008D0FA7">
        <w:rPr>
          <w:rFonts w:ascii="AvenirNext LT Pro LightCn" w:hAnsi="AvenirNext LT Pro LightCn" w:cstheme="minorHAnsi"/>
          <w:sz w:val="22"/>
          <w:szCs w:val="22"/>
        </w:rPr>
        <w:t xml:space="preserve">% à la mise en ordre de marche (MOM) </w:t>
      </w:r>
    </w:p>
    <w:p w14:paraId="571CD1D6" w14:textId="1D12AD60" w:rsidR="006F6952" w:rsidRPr="008D0FA7" w:rsidRDefault="000B7F71" w:rsidP="003946F1">
      <w:pPr>
        <w:pStyle w:val="Texte"/>
        <w:numPr>
          <w:ilvl w:val="0"/>
          <w:numId w:val="14"/>
        </w:numPr>
        <w:spacing w:before="60" w:after="0" w:line="240" w:lineRule="auto"/>
        <w:ind w:left="714" w:hanging="357"/>
        <w:rPr>
          <w:rFonts w:ascii="AvenirNext LT Pro LightCn" w:hAnsi="AvenirNext LT Pro LightCn" w:cstheme="minorHAnsi"/>
          <w:sz w:val="22"/>
          <w:szCs w:val="22"/>
        </w:rPr>
      </w:pPr>
      <w:del w:id="125" w:author="Sebastien Lemaire" w:date="2024-12-18T14:48:00Z">
        <w:r w:rsidDel="002163FB">
          <w:rPr>
            <w:rFonts w:ascii="AvenirNext LT Pro LightCn" w:hAnsi="AvenirNext LT Pro LightCn" w:cstheme="minorHAnsi"/>
            <w:sz w:val="22"/>
            <w:szCs w:val="22"/>
          </w:rPr>
          <w:delText>4</w:delText>
        </w:r>
      </w:del>
      <w:ins w:id="126" w:author="Sebastien Lemaire" w:date="2024-12-18T14:48:00Z">
        <w:r w:rsidR="002163FB">
          <w:rPr>
            <w:rFonts w:ascii="AvenirNext LT Pro LightCn" w:hAnsi="AvenirNext LT Pro LightCn" w:cstheme="minorHAnsi"/>
            <w:sz w:val="22"/>
            <w:szCs w:val="22"/>
          </w:rPr>
          <w:t>2</w:t>
        </w:r>
      </w:ins>
      <w:r w:rsidR="006F6952" w:rsidRPr="008D0FA7">
        <w:rPr>
          <w:rFonts w:ascii="AvenirNext LT Pro LightCn" w:hAnsi="AvenirNext LT Pro LightCn" w:cstheme="minorHAnsi"/>
          <w:sz w:val="22"/>
          <w:szCs w:val="22"/>
        </w:rPr>
        <w:t xml:space="preserve">0% à </w:t>
      </w:r>
      <w:r>
        <w:rPr>
          <w:rFonts w:ascii="AvenirNext LT Pro LightCn" w:hAnsi="AvenirNext LT Pro LightCn" w:cstheme="minorHAnsi"/>
          <w:sz w:val="22"/>
          <w:szCs w:val="22"/>
        </w:rPr>
        <w:t>l’admission</w:t>
      </w:r>
      <w:r w:rsidR="006F6952" w:rsidRPr="008D0FA7">
        <w:rPr>
          <w:rFonts w:ascii="AvenirNext LT Pro LightCn" w:hAnsi="AvenirNext LT Pro LightCn" w:cstheme="minorHAnsi"/>
          <w:sz w:val="22"/>
          <w:szCs w:val="22"/>
        </w:rPr>
        <w:t xml:space="preserve"> </w:t>
      </w:r>
      <w:ins w:id="127" w:author="Sebastien Lemaire" w:date="2024-12-18T14:48:00Z">
        <w:r w:rsidR="002163FB">
          <w:rPr>
            <w:rFonts w:ascii="AvenirNext LT Pro LightCn" w:hAnsi="AvenirNext LT Pro LightCn" w:cstheme="minorHAnsi"/>
            <w:sz w:val="22"/>
            <w:szCs w:val="22"/>
          </w:rPr>
          <w:t xml:space="preserve">de l’appareil </w:t>
        </w:r>
      </w:ins>
      <w:ins w:id="128" w:author="Sebastien Lemaire" w:date="2024-12-18T14:49:00Z">
        <w:r w:rsidR="002163FB">
          <w:rPr>
            <w:rFonts w:ascii="AvenirNext LT Pro LightCn" w:hAnsi="AvenirNext LT Pro LightCn" w:cstheme="minorHAnsi"/>
            <w:sz w:val="22"/>
            <w:szCs w:val="22"/>
          </w:rPr>
          <w:t>(PV)</w:t>
        </w:r>
      </w:ins>
    </w:p>
    <w:p w14:paraId="3A41FF3C" w14:textId="4E58FF66" w:rsidR="00E1324A" w:rsidRDefault="00E1324A" w:rsidP="00E1324A">
      <w:pPr>
        <w:rPr>
          <w:rFonts w:ascii="AvenirNext LT Pro LightCn" w:hAnsi="AvenirNext LT Pro LightCn"/>
        </w:rPr>
      </w:pPr>
      <w:r w:rsidRPr="0014735B">
        <w:rPr>
          <w:rFonts w:ascii="AvenirNext LT Pro LightCn" w:hAnsi="AvenirNext LT Pro LightCn"/>
        </w:rPr>
        <w:t>Conformément à l’article 11.2 du CCAG-FCS, chaque acompte doit faire l’objet d’une demande de paiement de la part du titulaire.</w:t>
      </w:r>
    </w:p>
    <w:p w14:paraId="474AC7FE" w14:textId="77777777" w:rsidR="00DC0E46" w:rsidRPr="0014735B" w:rsidRDefault="00DC0E46" w:rsidP="00E1324A">
      <w:pPr>
        <w:rPr>
          <w:rFonts w:ascii="AvenirNext LT Pro LightCn" w:hAnsi="AvenirNext LT Pro LightCn"/>
        </w:rPr>
      </w:pPr>
    </w:p>
    <w:p w14:paraId="2313BE1F" w14:textId="77777777" w:rsidR="00B3398C" w:rsidRPr="00235B80" w:rsidRDefault="00526614" w:rsidP="009D115A">
      <w:pPr>
        <w:pStyle w:val="Titre2"/>
        <w:rPr>
          <w:rFonts w:ascii="AvenirNext LT Pro LightCn" w:hAnsi="AvenirNext LT Pro LightCn"/>
        </w:rPr>
      </w:pPr>
      <w:bookmarkStart w:id="129" w:name="_Toc171419677"/>
      <w:r w:rsidRPr="00235B80">
        <w:rPr>
          <w:rFonts w:ascii="AvenirNext LT Pro LightCn" w:hAnsi="AvenirNext LT Pro LightCn"/>
        </w:rPr>
        <w:t>M</w:t>
      </w:r>
      <w:r w:rsidR="00B3398C" w:rsidRPr="00235B80">
        <w:rPr>
          <w:rFonts w:ascii="AvenirNext LT Pro LightCn" w:hAnsi="AvenirNext LT Pro LightCn"/>
        </w:rPr>
        <w:t>odalités de paiement</w:t>
      </w:r>
      <w:bookmarkEnd w:id="129"/>
    </w:p>
    <w:p w14:paraId="477167CE" w14:textId="77777777" w:rsidR="00B3398C" w:rsidRPr="00235B80" w:rsidRDefault="00B3398C" w:rsidP="00890070">
      <w:pPr>
        <w:rPr>
          <w:rFonts w:ascii="AvenirNext LT Pro LightCn" w:hAnsi="AvenirNext LT Pro LightCn"/>
        </w:rPr>
      </w:pPr>
      <w:r w:rsidRPr="00235B80">
        <w:rPr>
          <w:rFonts w:ascii="AvenirNext LT Pro LightCn" w:hAnsi="AvenirNext LT Pro LightCn"/>
        </w:rPr>
        <w:t xml:space="preserve">Le règlement du titulaire interviendra selon </w:t>
      </w:r>
      <w:r w:rsidR="00911DB8" w:rsidRPr="00235B80">
        <w:rPr>
          <w:rFonts w:ascii="AvenirNext LT Pro LightCn" w:hAnsi="AvenirNext LT Pro LightCn"/>
        </w:rPr>
        <w:t>l’échéancier prévu</w:t>
      </w:r>
      <w:r w:rsidR="00AA1ADB" w:rsidRPr="00235B80">
        <w:rPr>
          <w:rFonts w:ascii="AvenirNext LT Pro LightCn" w:hAnsi="AvenirNext LT Pro LightCn"/>
        </w:rPr>
        <w:t xml:space="preserve"> à l’article 7</w:t>
      </w:r>
      <w:r w:rsidR="00526614" w:rsidRPr="00235B80">
        <w:rPr>
          <w:rFonts w:ascii="AvenirNext LT Pro LightCn" w:hAnsi="AvenirNext LT Pro LightCn"/>
        </w:rPr>
        <w:t>.</w:t>
      </w:r>
      <w:r w:rsidRPr="00235B80">
        <w:rPr>
          <w:rFonts w:ascii="AvenirNext LT Pro LightCn" w:hAnsi="AvenirNext LT Pro LightCn"/>
        </w:rPr>
        <w:t xml:space="preserve">2 du présent document. </w:t>
      </w:r>
    </w:p>
    <w:p w14:paraId="64A81AAF" w14:textId="77777777" w:rsidR="00CC6995" w:rsidRPr="00235B80" w:rsidRDefault="00CC6995" w:rsidP="00890070">
      <w:pPr>
        <w:rPr>
          <w:rFonts w:ascii="AvenirNext LT Pro LightCn" w:hAnsi="AvenirNext LT Pro LightCn"/>
        </w:rPr>
      </w:pPr>
      <w:r w:rsidRPr="00235B80">
        <w:rPr>
          <w:rFonts w:ascii="AvenirNext LT Pro LightCn" w:hAnsi="AvenirNext LT Pro LightCn"/>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235B80">
        <w:rPr>
          <w:rFonts w:ascii="AvenirNext LT Pro LightCn" w:hAnsi="AvenirNext LT Pro LightCn"/>
        </w:rPr>
        <w:t>.</w:t>
      </w:r>
    </w:p>
    <w:p w14:paraId="2014850A" w14:textId="77777777" w:rsidR="00CC6995" w:rsidRPr="00235B80" w:rsidRDefault="00CC6995" w:rsidP="00890070">
      <w:pPr>
        <w:rPr>
          <w:rFonts w:ascii="AvenirNext LT Pro LightCn" w:hAnsi="AvenirNext LT Pro LightCn"/>
        </w:rPr>
      </w:pPr>
      <w:r w:rsidRPr="00235B80">
        <w:rPr>
          <w:rFonts w:ascii="AvenirNext LT Pro LightCn" w:hAnsi="AvenirNext LT Pro LightCn"/>
        </w:rPr>
        <w:t xml:space="preserve">A l’heure actuelle, la transmission par le créancier de sa demande de paiement ne peut être prise en compte par </w:t>
      </w:r>
      <w:r w:rsidR="00E4467E" w:rsidRPr="00235B80">
        <w:rPr>
          <w:rFonts w:ascii="AvenirNext LT Pro LightCn" w:hAnsi="AvenirNext LT Pro LightCn"/>
        </w:rPr>
        <w:t>INRAE</w:t>
      </w:r>
      <w:r w:rsidRPr="00235B80">
        <w:rPr>
          <w:rFonts w:ascii="AvenirNext LT Pro LightCn" w:hAnsi="AvenirNext LT Pro LightCn"/>
        </w:rPr>
        <w:t xml:space="preserve"> que par dépôt au format </w:t>
      </w:r>
      <w:r w:rsidR="00E4467E" w:rsidRPr="00235B80">
        <w:rPr>
          <w:rFonts w:ascii="AvenirNext LT Pro LightCn" w:hAnsi="AvenirNext LT Pro LightCn"/>
        </w:rPr>
        <w:t>PDF</w:t>
      </w:r>
      <w:r w:rsidR="00AB580E" w:rsidRPr="00235B80">
        <w:rPr>
          <w:rFonts w:ascii="AvenirNext LT Pro LightCn" w:hAnsi="AvenirNext LT Pro LightCn"/>
        </w:rPr>
        <w:t xml:space="preserve"> </w:t>
      </w:r>
      <w:r w:rsidR="00BC6C36" w:rsidRPr="00235B80">
        <w:rPr>
          <w:rFonts w:ascii="AvenirNext LT Pro LightCn" w:hAnsi="AvenirNext LT Pro LightCn"/>
        </w:rPr>
        <w:t xml:space="preserve">sur le site </w:t>
      </w:r>
      <w:hyperlink r:id="rId13" w:history="1">
        <w:r w:rsidR="00BC6C36" w:rsidRPr="00235B80">
          <w:rPr>
            <w:rStyle w:val="Lienhypertexte"/>
            <w:rFonts w:ascii="AvenirNext LT Pro LightCn" w:hAnsi="AvenirNext LT Pro LightCn" w:cs="Arial"/>
            <w:spacing w:val="4"/>
            <w:sz w:val="20"/>
            <w:szCs w:val="20"/>
          </w:rPr>
          <w:t>https://chorus-pro.gouv.fr</w:t>
        </w:r>
      </w:hyperlink>
      <w:r w:rsidRPr="00235B80">
        <w:rPr>
          <w:rFonts w:ascii="AvenirNext LT Pro LightCn" w:hAnsi="AvenirNext LT Pro LightCn"/>
        </w:rPr>
        <w:t>.</w:t>
      </w:r>
    </w:p>
    <w:p w14:paraId="4E40A5D3"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lastRenderedPageBreak/>
        <w:t xml:space="preserve">Les factures seront établies en un original selon les règles prévues par la comptabilité publique. Elles comprendront outre les mentions légales, les renseignements suivants : </w:t>
      </w:r>
    </w:p>
    <w:p w14:paraId="21267DA6" w14:textId="20185A85" w:rsidR="00A455B4" w:rsidRPr="00235B80" w:rsidRDefault="00CC6995" w:rsidP="00A455B4">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 xml:space="preserve">Le numéro SIRET du centre </w:t>
      </w:r>
      <w:r w:rsidR="00E4467E" w:rsidRPr="00235B80">
        <w:rPr>
          <w:rFonts w:ascii="AvenirNext LT Pro LightCn" w:hAnsi="AvenirNext LT Pro LightCn"/>
        </w:rPr>
        <w:t>INRAE</w:t>
      </w:r>
      <w:r w:rsidRPr="00235B80">
        <w:rPr>
          <w:rFonts w:ascii="AvenirNext LT Pro LightCn" w:hAnsi="AvenirNext LT Pro LightCn"/>
        </w:rPr>
        <w:t xml:space="preserve"> </w:t>
      </w:r>
      <w:r w:rsidR="00BC6C36" w:rsidRPr="00235B80">
        <w:rPr>
          <w:rFonts w:ascii="AvenirNext LT Pro LightCn" w:hAnsi="AvenirNext LT Pro LightCn"/>
        </w:rPr>
        <w:t>bénéficiaire</w:t>
      </w:r>
      <w:r w:rsidR="00A455B4" w:rsidRPr="00235B80">
        <w:rPr>
          <w:rFonts w:ascii="AvenirNext LT Pro LightCn" w:hAnsi="AvenirNext LT Pro LightCn"/>
        </w:rPr>
        <w:t> :</w:t>
      </w:r>
      <w:r w:rsidR="00CB36E0" w:rsidRPr="00235B80">
        <w:rPr>
          <w:rFonts w:ascii="AvenirNext LT Pro LightCn" w:hAnsi="AvenirNext LT Pro LightCn"/>
        </w:rPr>
        <w:t xml:space="preserve"> </w:t>
      </w:r>
      <w:sdt>
        <w:sdtPr>
          <w:rPr>
            <w:rFonts w:ascii="AvenirNext LT Pro LightCn" w:hAnsi="AvenirNext LT Pro LightCn"/>
          </w:r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E814B9">
            <w:rPr>
              <w:rFonts w:ascii="AvenirNext LT Pro LightCn" w:hAnsi="AvenirNext LT Pro LightCn"/>
            </w:rPr>
            <w:t>JJA : 180 070 039 0078</w:t>
          </w:r>
        </w:sdtContent>
      </w:sdt>
    </w:p>
    <w:p w14:paraId="5CAF15A8" w14:textId="77777777" w:rsidR="00CC6995" w:rsidRPr="00235B80" w:rsidRDefault="005D4468"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numéro du marché</w:t>
      </w:r>
    </w:p>
    <w:p w14:paraId="43DEAB64" w14:textId="77777777" w:rsidR="00A455B4" w:rsidRPr="00235B80" w:rsidRDefault="00A455B4" w:rsidP="00A455B4">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numéro du bon de commande (n° d’engagement juridique)</w:t>
      </w:r>
    </w:p>
    <w:p w14:paraId="5062019B"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Les prestations réalisées ou fournitures livrées</w:t>
      </w:r>
    </w:p>
    <w:p w14:paraId="5AE46ED3"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montant HT des prestations ou fournitures</w:t>
      </w:r>
    </w:p>
    <w:p w14:paraId="087C747D"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taux et le montant de la TVA</w:t>
      </w:r>
    </w:p>
    <w:p w14:paraId="298D9F1A" w14:textId="77777777" w:rsidR="00B3398C"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montant total TTC</w:t>
      </w:r>
    </w:p>
    <w:p w14:paraId="391D6B0F" w14:textId="77777777" w:rsidR="00CC6995" w:rsidRPr="00235B80" w:rsidRDefault="00CC6995" w:rsidP="005B4F11">
      <w:pPr>
        <w:rPr>
          <w:rFonts w:ascii="AvenirNext LT Pro LightCn" w:hAnsi="AvenirNext LT Pro LightCn"/>
        </w:rPr>
      </w:pPr>
      <w:r w:rsidRPr="00235B80">
        <w:rPr>
          <w:rFonts w:ascii="AvenirNext LT Pro LightCn" w:hAnsi="AvenirNext LT Pro LightCn"/>
        </w:rPr>
        <w:t>Conformément aux dispositions de l’article 4.1 du décret n°2016-1478 du 2 novembre 2016 relatif au développement de la facturation électronique, l’utilisation du portail de facturation est exclusive de tout autre mode de transmission.</w:t>
      </w:r>
    </w:p>
    <w:p w14:paraId="38A0E448" w14:textId="77777777" w:rsidR="00A455B4" w:rsidRPr="00235B80" w:rsidRDefault="00A455B4" w:rsidP="005B4F11">
      <w:pPr>
        <w:rPr>
          <w:rFonts w:ascii="AvenirNext LT Pro LightCn" w:hAnsi="AvenirNext LT Pro LightCn"/>
        </w:rPr>
      </w:pPr>
      <w:r w:rsidRPr="00235B80">
        <w:rPr>
          <w:rFonts w:ascii="AvenirNext LT Pro LightCn" w:hAnsi="AvenirNext LT Pro LightCn"/>
        </w:rPr>
        <w:t>L’annexe du présent AECCP détaille les modalités de transmission des factures sur Chorus Pro.</w:t>
      </w:r>
    </w:p>
    <w:p w14:paraId="0F628317" w14:textId="2337B0D9" w:rsidR="00DD04CD" w:rsidRPr="00235B80" w:rsidRDefault="00B3398C" w:rsidP="005B4F11">
      <w:pPr>
        <w:rPr>
          <w:rStyle w:val="Textedelespacerserv"/>
          <w:rFonts w:ascii="AvenirNext LT Pro LightCn" w:hAnsi="AvenirNext LT Pro LightCn"/>
          <w:shd w:val="clear" w:color="auto" w:fill="F79646" w:themeFill="accent6"/>
        </w:rPr>
      </w:pPr>
      <w:r w:rsidRPr="00235B80">
        <w:rPr>
          <w:rFonts w:ascii="AvenirNext LT Pro LightCn" w:hAnsi="AvenirNext LT Pro LightCn"/>
        </w:rPr>
        <w:t>L’ordonnateur chargé d’émettre le titre de paiement est</w:t>
      </w:r>
      <w:r w:rsidR="00DD04CD" w:rsidRPr="00235B80">
        <w:rPr>
          <w:rFonts w:ascii="AvenirNext LT Pro LightCn" w:hAnsi="AvenirNext LT Pro LightCn"/>
        </w:rPr>
        <w:t xml:space="preserve">  </w:t>
      </w:r>
      <w:sdt>
        <w:sdtPr>
          <w:rPr>
            <w:rFonts w:ascii="AvenirNext LT Pro LightCn" w:hAnsi="AvenirNext LT Pro LightCn"/>
          </w:r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445039" w:rsidRPr="00235B80">
            <w:rPr>
              <w:rFonts w:ascii="AvenirNext LT Pro LightCn" w:hAnsi="AvenirNext LT Pro LightCn"/>
            </w:rPr>
            <w:t>le Président</w:t>
          </w:r>
        </w:sdtContent>
      </w:sdt>
      <w:r w:rsidR="001051F5" w:rsidRPr="00235B80">
        <w:rPr>
          <w:rFonts w:ascii="AvenirNext LT Pro LightCn" w:hAnsi="AvenirNext LT Pro LightCn"/>
        </w:rPr>
        <w:t xml:space="preserve"> </w:t>
      </w:r>
      <w:r w:rsidR="00F84DE2" w:rsidRPr="00235B80">
        <w:rPr>
          <w:rFonts w:ascii="AvenirNext LT Pro LightCn" w:hAnsi="AvenirNext LT Pro LightCn"/>
        </w:rPr>
        <w:t xml:space="preserve">du </w:t>
      </w:r>
      <w:r w:rsidR="00445039" w:rsidRPr="00235B80">
        <w:rPr>
          <w:rFonts w:ascii="AvenirNext LT Pro LightCn" w:hAnsi="AvenirNext LT Pro LightCn"/>
        </w:rPr>
        <w:t>centre INRAE IDF Versailles-Saclay.</w:t>
      </w:r>
    </w:p>
    <w:p w14:paraId="514BB02B" w14:textId="029BF2AE" w:rsidR="000A175F" w:rsidRPr="00235B80" w:rsidRDefault="00B3398C" w:rsidP="005B4F11">
      <w:pPr>
        <w:spacing w:after="240"/>
        <w:rPr>
          <w:rFonts w:ascii="AvenirNext LT Pro LightCn" w:hAnsi="AvenirNext LT Pro LightCn"/>
        </w:rPr>
      </w:pPr>
      <w:r w:rsidRPr="00235B80">
        <w:rPr>
          <w:rFonts w:ascii="AvenirNext LT Pro LightCn" w:hAnsi="AvenirNext LT Pro LightCn"/>
        </w:rPr>
        <w:t xml:space="preserve">Le paiement sera effectué par virement administratif au compte indiqué par le titulaire ci-dessous </w:t>
      </w:r>
      <w:r w:rsidRPr="00235B80">
        <w:rPr>
          <w:rFonts w:ascii="AvenirNext LT Pro LightCn" w:hAnsi="AvenirNext LT Pro LightCn"/>
          <w:b/>
          <w:bCs/>
        </w:rPr>
        <w:t>(</w:t>
      </w:r>
      <w:r w:rsidRPr="00235B80">
        <w:rPr>
          <w:rFonts w:ascii="AvenirNext LT Pro LightCn" w:hAnsi="AvenirNext LT Pro LightCn"/>
          <w:b/>
          <w:bCs/>
          <w:color w:val="FF0000"/>
        </w:rPr>
        <w:t>joindre un RIB</w:t>
      </w:r>
      <w:r w:rsidRPr="00235B80">
        <w:rPr>
          <w:rFonts w:ascii="AvenirNext LT Pro LightCn" w:hAnsi="AvenirNext LT Pro LightCn"/>
          <w:b/>
          <w:bCs/>
        </w:rPr>
        <w:t>)</w:t>
      </w:r>
      <w:r w:rsidRPr="00235B80">
        <w:rPr>
          <w:rFonts w:ascii="AvenirNext LT Pro LightCn" w:hAnsi="AvenirNext LT Pro LightCn"/>
        </w:rPr>
        <w:t xml:space="preserve"> : </w:t>
      </w:r>
    </w:p>
    <w:p w14:paraId="5FB23EE8"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Banque</w:t>
      </w:r>
      <w:r w:rsidRPr="00235B80">
        <w:rPr>
          <w:rFonts w:ascii="AvenirNext LT Pro LightCn" w:hAnsi="AvenirNext LT Pro LightCn"/>
        </w:rPr>
        <w:tab/>
        <w:t>: ………………………………</w:t>
      </w:r>
      <w:r w:rsidR="00D71F32" w:rsidRPr="00235B80">
        <w:rPr>
          <w:rFonts w:ascii="AvenirNext LT Pro LightCn" w:hAnsi="AvenirNext LT Pro LightCn"/>
        </w:rPr>
        <w:t>……………………………………………</w:t>
      </w:r>
      <w:proofErr w:type="gramStart"/>
      <w:r w:rsidR="00D71F32" w:rsidRPr="00235B80">
        <w:rPr>
          <w:rFonts w:ascii="AvenirNext LT Pro LightCn" w:hAnsi="AvenirNext LT Pro LightCn"/>
        </w:rPr>
        <w:t>…….</w:t>
      </w:r>
      <w:proofErr w:type="gramEnd"/>
      <w:r w:rsidR="00D71F32" w:rsidRPr="00235B80">
        <w:rPr>
          <w:rFonts w:ascii="AvenirNext LT Pro LightCn" w:hAnsi="AvenirNext LT Pro LightCn"/>
        </w:rPr>
        <w:t>.</w:t>
      </w:r>
    </w:p>
    <w:p w14:paraId="54242997"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Code Banque</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0A5C617F"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Code Guichet</w:t>
      </w:r>
      <w:r w:rsidRPr="00235B80">
        <w:rPr>
          <w:rFonts w:ascii="AvenirNext LT Pro LightCn" w:hAnsi="AvenirNext LT Pro LightCn"/>
        </w:rPr>
        <w:tab/>
        <w:t>: ………………………</w:t>
      </w:r>
      <w:r w:rsidR="00D71F32" w:rsidRPr="00235B80">
        <w:rPr>
          <w:rFonts w:ascii="AvenirNext LT Pro LightCn" w:hAnsi="AvenirNext LT Pro LightCn"/>
        </w:rPr>
        <w:t>……………………………………………</w:t>
      </w:r>
      <w:proofErr w:type="gramStart"/>
      <w:r w:rsidR="00D71F32" w:rsidRPr="00235B80">
        <w:rPr>
          <w:rFonts w:ascii="AvenirNext LT Pro LightCn" w:hAnsi="AvenirNext LT Pro LightCn"/>
        </w:rPr>
        <w:t>…….</w:t>
      </w:r>
      <w:proofErr w:type="gramEnd"/>
      <w:r w:rsidR="00D71F32" w:rsidRPr="00235B80">
        <w:rPr>
          <w:rFonts w:ascii="AvenirNext LT Pro LightCn" w:hAnsi="AvenirNext LT Pro LightCn"/>
        </w:rPr>
        <w:t>.</w:t>
      </w:r>
    </w:p>
    <w:p w14:paraId="1514FE3C"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Compte n°</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616A0701"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Clé</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3B9BAEF2" w14:textId="77777777" w:rsidR="00B3398C" w:rsidRPr="00235B80" w:rsidRDefault="005D4468" w:rsidP="005B4F11">
      <w:pPr>
        <w:spacing w:before="240"/>
        <w:rPr>
          <w:rFonts w:ascii="AvenirNext LT Pro LightCn" w:hAnsi="AvenirNext LT Pro LightCn"/>
        </w:rPr>
      </w:pPr>
      <w:r w:rsidRPr="00235B80">
        <w:rPr>
          <w:rFonts w:ascii="AvenirNext LT Pro LightCn" w:hAnsi="AvenirNext LT Pro LightCn"/>
        </w:rPr>
        <w:t xml:space="preserve">Le délai global de paiement est de </w:t>
      </w:r>
      <w:r w:rsidR="00AA3FDE" w:rsidRPr="00235B80">
        <w:rPr>
          <w:rFonts w:ascii="AvenirNext LT Pro LightCn" w:hAnsi="AvenirNext LT Pro LightCn"/>
        </w:rPr>
        <w:t>30</w:t>
      </w:r>
      <w:r w:rsidRPr="00235B80">
        <w:rPr>
          <w:rFonts w:ascii="AvenirNext LT Pro LightCn" w:hAnsi="AvenirNext LT Pro LightCn"/>
        </w:rPr>
        <w:t xml:space="preserve"> jours maximum à compter de la réception de la facture dans les formes prescrites.</w:t>
      </w:r>
    </w:p>
    <w:p w14:paraId="5E933DDF"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235B80">
        <w:rPr>
          <w:rFonts w:ascii="AvenirNext LT Pro LightCn" w:hAnsi="AvenirNext LT Pro LightCn"/>
        </w:rPr>
        <w:t xml:space="preserve">courir, majoré de </w:t>
      </w:r>
      <w:r w:rsidR="00AA3FDE" w:rsidRPr="00235B80">
        <w:rPr>
          <w:rFonts w:ascii="AvenirNext LT Pro LightCn" w:hAnsi="AvenirNext LT Pro LightCn"/>
        </w:rPr>
        <w:t>hui</w:t>
      </w:r>
      <w:r w:rsidR="004968F7" w:rsidRPr="00235B80">
        <w:rPr>
          <w:rFonts w:ascii="AvenirNext LT Pro LightCn" w:hAnsi="AvenirNext LT Pro LightCn"/>
        </w:rPr>
        <w:t>t points</w:t>
      </w:r>
      <w:r w:rsidRPr="00235B80">
        <w:rPr>
          <w:rFonts w:ascii="AvenirNext LT Pro LightCn" w:hAnsi="AvenirNext LT Pro LightCn"/>
        </w:rPr>
        <w:t>.</w:t>
      </w:r>
      <w:r w:rsidR="0026288D" w:rsidRPr="00235B80">
        <w:rPr>
          <w:rFonts w:ascii="AvenirNext LT Pro LightCn" w:hAnsi="AvenirNext LT Pro LightCn"/>
        </w:rPr>
        <w:t xml:space="preserve"> Une indemnité forfaitaire de 40 € correspondant aux frais de recouvrement sera versée.</w:t>
      </w:r>
    </w:p>
    <w:p w14:paraId="51B98A8C" w14:textId="5BDA2759" w:rsidR="00B3398C" w:rsidRPr="00235B80" w:rsidRDefault="00B3398C" w:rsidP="008630D8">
      <w:pPr>
        <w:rPr>
          <w:rFonts w:ascii="AvenirNext LT Pro LightCn" w:hAnsi="AvenirNext LT Pro LightCn"/>
        </w:rPr>
      </w:pPr>
      <w:r w:rsidRPr="00235B80">
        <w:rPr>
          <w:rFonts w:ascii="AvenirNext LT Pro LightCn" w:hAnsi="AvenirNext LT Pro LightCn"/>
        </w:rPr>
        <w:t>Le règlement sera effectué au compte ban</w:t>
      </w:r>
      <w:r w:rsidR="005144E6" w:rsidRPr="00235B80">
        <w:rPr>
          <w:rFonts w:ascii="AvenirNext LT Pro LightCn" w:hAnsi="AvenirNext LT Pro LightCn"/>
        </w:rPr>
        <w:t>caire indiqué par le t</w:t>
      </w:r>
      <w:r w:rsidRPr="00235B80">
        <w:rPr>
          <w:rFonts w:ascii="AvenirNext LT Pro LightCn" w:hAnsi="AvenirNext LT Pro LightCn"/>
        </w:rPr>
        <w:t xml:space="preserve">itulaire </w:t>
      </w:r>
      <w:r w:rsidR="00911DB8" w:rsidRPr="00235B80">
        <w:rPr>
          <w:rFonts w:ascii="AvenirNext LT Pro LightCn" w:hAnsi="AvenirNext LT Pro LightCn"/>
        </w:rPr>
        <w:t>ci-dessus.</w:t>
      </w:r>
    </w:p>
    <w:p w14:paraId="5B246596" w14:textId="69671AB6" w:rsidR="003B45FB" w:rsidRPr="00235B80" w:rsidRDefault="003B45FB" w:rsidP="008630D8">
      <w:pPr>
        <w:rPr>
          <w:rFonts w:ascii="AvenirNext LT Pro LightCn" w:hAnsi="AvenirNext LT Pro LightCn"/>
        </w:rPr>
      </w:pPr>
    </w:p>
    <w:p w14:paraId="3378B386" w14:textId="66F04974" w:rsidR="003B45FB" w:rsidRPr="00235B80" w:rsidRDefault="00AE4FC9" w:rsidP="008630D8">
      <w:pPr>
        <w:rPr>
          <w:rFonts w:ascii="AvenirNext LT Pro LightCn" w:hAnsi="AvenirNext LT Pro LightCn"/>
        </w:rPr>
      </w:pPr>
      <w:r w:rsidRPr="00235B80">
        <w:rPr>
          <w:rFonts w:ascii="AvenirNext LT Pro LightCn" w:hAnsi="AvenirNext LT Pro LightCn" w:cstheme="minorHAnsi"/>
          <w:noProof/>
          <w:lang w:eastAsia="fr-FR"/>
        </w:rPr>
        <w:lastRenderedPageBreak/>
        <w:drawing>
          <wp:inline distT="0" distB="0" distL="0" distR="0" wp14:anchorId="2B3ED7D6" wp14:editId="5D571CB8">
            <wp:extent cx="5987875" cy="65246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09369" cy="6548045"/>
                    </a:xfrm>
                    <a:prstGeom prst="rect">
                      <a:avLst/>
                    </a:prstGeom>
                  </pic:spPr>
                </pic:pic>
              </a:graphicData>
            </a:graphic>
          </wp:inline>
        </w:drawing>
      </w:r>
    </w:p>
    <w:p w14:paraId="56050456" w14:textId="77777777" w:rsidR="00B3398C" w:rsidRPr="00235B80" w:rsidRDefault="00B3398C" w:rsidP="00A33A99">
      <w:pPr>
        <w:pStyle w:val="Titre1"/>
        <w:spacing w:after="240"/>
        <w:ind w:left="357" w:hanging="357"/>
        <w:rPr>
          <w:rFonts w:ascii="AvenirNext LT Pro LightCn" w:hAnsi="AvenirNext LT Pro LightCn"/>
        </w:rPr>
      </w:pPr>
      <w:bookmarkStart w:id="130" w:name="_Toc171419678"/>
      <w:r w:rsidRPr="00235B80">
        <w:rPr>
          <w:rFonts w:ascii="AvenirNext LT Pro LightCn" w:hAnsi="AvenirNext LT Pro LightCn"/>
        </w:rPr>
        <w:t>AVANCE</w:t>
      </w:r>
      <w:bookmarkEnd w:id="130"/>
      <w:r w:rsidRPr="00235B80">
        <w:rPr>
          <w:rFonts w:ascii="AvenirNext LT Pro LightCn" w:hAnsi="AvenirNext LT Pro LightCn"/>
        </w:rPr>
        <w:t xml:space="preserve"> </w:t>
      </w:r>
    </w:p>
    <w:p w14:paraId="19842B2A" w14:textId="77777777" w:rsidR="00BE518A" w:rsidRPr="00235B80" w:rsidRDefault="00BE518A" w:rsidP="00BE518A">
      <w:pPr>
        <w:rPr>
          <w:rFonts w:ascii="AvenirNext LT Pro LightCn" w:hAnsi="AvenirNext LT Pro LightCn"/>
        </w:rPr>
      </w:pPr>
      <w:r w:rsidRPr="00235B80">
        <w:rPr>
          <w:rFonts w:ascii="AvenirNext LT Pro LightCn" w:hAnsi="AvenirNext LT Pro LightCn"/>
        </w:rPr>
        <w:t>L’option B du CCAG s’applique</w:t>
      </w:r>
      <w:r w:rsidR="001051F5" w:rsidRPr="00235B80">
        <w:rPr>
          <w:rFonts w:ascii="AvenirNext LT Pro LightCn" w:hAnsi="AvenirNext LT Pro LightCn"/>
        </w:rPr>
        <w:t>. Le taux de l’avance est fixé à</w:t>
      </w:r>
      <w:r w:rsidRPr="00235B80">
        <w:rPr>
          <w:rFonts w:ascii="AvenirNext LT Pro LightCn" w:hAnsi="AvenirNext LT Pro LightCn"/>
        </w:rPr>
        <w:t xml:space="preserve"> 10%</w:t>
      </w:r>
      <w:r w:rsidR="00B76FF0" w:rsidRPr="00235B80">
        <w:rPr>
          <w:rFonts w:ascii="AvenirNext LT Pro LightCn" w:hAnsi="AvenirNext LT Pro LightCn"/>
        </w:rPr>
        <w:t>.</w:t>
      </w:r>
      <w:r w:rsidRPr="00235B80">
        <w:rPr>
          <w:rFonts w:ascii="AvenirNext LT Pro LightCn" w:hAnsi="AvenirNext LT Pro LightCn"/>
        </w:rPr>
        <w:t xml:space="preserve"> </w:t>
      </w:r>
    </w:p>
    <w:p w14:paraId="7E78AE84" w14:textId="77777777" w:rsidR="003D5F07" w:rsidRPr="00235B80" w:rsidRDefault="00F85B11" w:rsidP="00220244">
      <w:pPr>
        <w:rPr>
          <w:rFonts w:ascii="AvenirNext LT Pro LightCn" w:hAnsi="AvenirNext LT Pro LightCn"/>
        </w:rPr>
      </w:pPr>
      <w:r w:rsidRPr="00235B80">
        <w:rPr>
          <w:rFonts w:ascii="AvenirNext LT Pro LightCn" w:hAnsi="AvenirNext LT Pro LightCn"/>
        </w:rPr>
        <w:t>Le titulaire bénéficie d’une avance, dans les conditions de</w:t>
      </w:r>
      <w:r w:rsidR="002B5C0D" w:rsidRPr="00235B80">
        <w:rPr>
          <w:rFonts w:ascii="AvenirNext LT Pro LightCn" w:hAnsi="AvenirNext LT Pro LightCn"/>
        </w:rPr>
        <w:t xml:space="preserve">s </w:t>
      </w:r>
      <w:r w:rsidRPr="00235B80">
        <w:rPr>
          <w:rFonts w:ascii="AvenirNext LT Pro LightCn" w:hAnsi="AvenirNext LT Pro LightCn"/>
        </w:rPr>
        <w:t>articl</w:t>
      </w:r>
      <w:r w:rsidR="002B5C0D" w:rsidRPr="00235B80">
        <w:rPr>
          <w:rFonts w:ascii="AvenirNext LT Pro LightCn" w:hAnsi="AvenirNext LT Pro LightCn"/>
        </w:rPr>
        <w:t>es R2191-3</w:t>
      </w:r>
      <w:r w:rsidR="006A466F" w:rsidRPr="00235B80">
        <w:rPr>
          <w:rFonts w:ascii="AvenirNext LT Pro LightCn" w:hAnsi="AvenirNext LT Pro LightCn"/>
        </w:rPr>
        <w:t xml:space="preserve"> </w:t>
      </w:r>
      <w:r w:rsidR="002B5C0D" w:rsidRPr="00235B80">
        <w:rPr>
          <w:rFonts w:ascii="AvenirNext LT Pro LightCn" w:hAnsi="AvenirNext LT Pro LightCn"/>
        </w:rPr>
        <w:t xml:space="preserve">et </w:t>
      </w:r>
      <w:r w:rsidR="00A0496B" w:rsidRPr="00235B80">
        <w:rPr>
          <w:rFonts w:ascii="AvenirNext LT Pro LightCn" w:hAnsi="AvenirNext LT Pro LightCn"/>
        </w:rPr>
        <w:t>suivants</w:t>
      </w:r>
      <w:r w:rsidR="002B5C0D" w:rsidRPr="00235B80">
        <w:rPr>
          <w:rFonts w:ascii="AvenirNext LT Pro LightCn" w:hAnsi="AvenirNext LT Pro LightCn"/>
        </w:rPr>
        <w:t xml:space="preserve"> </w:t>
      </w:r>
      <w:r w:rsidR="000B7E1A" w:rsidRPr="00235B80">
        <w:rPr>
          <w:rFonts w:ascii="AvenirNext LT Pro LightCn" w:hAnsi="AvenirNext LT Pro LightCn"/>
        </w:rPr>
        <w:t xml:space="preserve">du </w:t>
      </w:r>
      <w:r w:rsidR="00B76FF0" w:rsidRPr="00235B80">
        <w:rPr>
          <w:rFonts w:ascii="AvenirNext LT Pro LightCn" w:hAnsi="AvenirNext LT Pro LightCn"/>
        </w:rPr>
        <w:t>c</w:t>
      </w:r>
      <w:r w:rsidR="000B7E1A" w:rsidRPr="00235B80">
        <w:rPr>
          <w:rFonts w:ascii="AvenirNext LT Pro LightCn" w:hAnsi="AvenirNext LT Pro LightCn"/>
        </w:rPr>
        <w:t xml:space="preserve">ode de la </w:t>
      </w:r>
      <w:r w:rsidR="00B76FF0" w:rsidRPr="00235B80">
        <w:rPr>
          <w:rFonts w:ascii="AvenirNext LT Pro LightCn" w:hAnsi="AvenirNext LT Pro LightCn"/>
        </w:rPr>
        <w:t>c</w:t>
      </w:r>
      <w:r w:rsidR="000B7E1A" w:rsidRPr="00235B80">
        <w:rPr>
          <w:rFonts w:ascii="AvenirNext LT Pro LightCn" w:hAnsi="AvenirNext LT Pro LightCn"/>
        </w:rPr>
        <w:t xml:space="preserve">ommande </w:t>
      </w:r>
      <w:r w:rsidR="00B76FF0" w:rsidRPr="00235B80">
        <w:rPr>
          <w:rFonts w:ascii="AvenirNext LT Pro LightCn" w:hAnsi="AvenirNext LT Pro LightCn"/>
        </w:rPr>
        <w:t>p</w:t>
      </w:r>
      <w:r w:rsidR="000B7E1A" w:rsidRPr="00235B80">
        <w:rPr>
          <w:rFonts w:ascii="AvenirNext LT Pro LightCn" w:hAnsi="AvenirNext LT Pro LightCn"/>
        </w:rPr>
        <w:t>ublique</w:t>
      </w:r>
      <w:r w:rsidRPr="00235B80">
        <w:rPr>
          <w:rFonts w:ascii="AvenirNext LT Pro LightCn" w:hAnsi="AvenirNext LT Pro LightCn"/>
        </w:rPr>
        <w:t>, si le montant initial du marché est supérieur à 50 000 € HT</w:t>
      </w:r>
      <w:r w:rsidR="00FB2BDC" w:rsidRPr="00235B80">
        <w:rPr>
          <w:rFonts w:ascii="AvenirNext LT Pro LightCn" w:hAnsi="AvenirNext LT Pro LightCn"/>
        </w:rPr>
        <w:t xml:space="preserve"> et si le délai d’exécution est supérieur à 2 mois</w:t>
      </w:r>
      <w:r w:rsidRPr="00235B80">
        <w:rPr>
          <w:rFonts w:ascii="AvenirNext LT Pro LightCn" w:hAnsi="AvenirNext LT Pro LightCn"/>
        </w:rPr>
        <w:t xml:space="preserve">, sauf renonciation expresse </w:t>
      </w:r>
      <w:r w:rsidR="005144E6" w:rsidRPr="00235B80">
        <w:rPr>
          <w:rFonts w:ascii="AvenirNext LT Pro LightCn" w:hAnsi="AvenirNext LT Pro LightCn"/>
        </w:rPr>
        <w:t xml:space="preserve">du titulaire </w:t>
      </w:r>
      <w:r w:rsidRPr="00235B80">
        <w:rPr>
          <w:rFonts w:ascii="AvenirNext LT Pro LightCn" w:hAnsi="AvenirNext LT Pro LightCn"/>
        </w:rPr>
        <w:t xml:space="preserve">en page 2 du présent document. </w:t>
      </w:r>
    </w:p>
    <w:p w14:paraId="76CBE9FF" w14:textId="77777777" w:rsidR="003603A7" w:rsidRPr="00235B80" w:rsidRDefault="003603A7" w:rsidP="003603A7">
      <w:pPr>
        <w:rPr>
          <w:rFonts w:ascii="AvenirNext LT Pro LightCn" w:hAnsi="AvenirNext LT Pro LightCn"/>
          <w:i/>
        </w:rPr>
      </w:pPr>
      <w:r w:rsidRPr="00235B80">
        <w:rPr>
          <w:rFonts w:ascii="AvenirNext LT Pro LightCn" w:hAnsi="AvenirNext LT Pro LightCn"/>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235B80">
        <w:rPr>
          <w:rFonts w:ascii="AvenirNext LT Pro LightCn" w:hAnsi="AvenirNext LT Pro LightCn"/>
          <w:i/>
        </w:rPr>
        <w:t>.</w:t>
      </w:r>
    </w:p>
    <w:p w14:paraId="1431D347" w14:textId="1936889C" w:rsidR="006D028A" w:rsidRPr="00235B80" w:rsidRDefault="006D028A" w:rsidP="006D028A">
      <w:pPr>
        <w:pStyle w:val="Titre1"/>
        <w:rPr>
          <w:rFonts w:ascii="AvenirNext LT Pro LightCn" w:hAnsi="AvenirNext LT Pro LightCn"/>
        </w:rPr>
      </w:pPr>
      <w:r w:rsidRPr="00235B80">
        <w:rPr>
          <w:rFonts w:ascii="AvenirNext LT Pro LightCn" w:hAnsi="AvenirNext LT Pro LightCn"/>
        </w:rPr>
        <w:lastRenderedPageBreak/>
        <w:t xml:space="preserve">     </w:t>
      </w:r>
      <w:bookmarkStart w:id="131" w:name="_Toc171419679"/>
      <w:r w:rsidRPr="00235B80">
        <w:rPr>
          <w:rFonts w:ascii="AvenirNext LT Pro LightCn" w:hAnsi="AvenirNext LT Pro LightCn"/>
        </w:rPr>
        <w:t xml:space="preserve">PENALITES </w:t>
      </w:r>
      <w:r w:rsidR="003A62C4" w:rsidRPr="00235B80">
        <w:rPr>
          <w:rFonts w:ascii="AvenirNext LT Pro LightCn" w:hAnsi="AvenirNext LT Pro LightCn"/>
        </w:rPr>
        <w:t>APPLICABLES</w:t>
      </w:r>
      <w:bookmarkEnd w:id="131"/>
    </w:p>
    <w:p w14:paraId="0AC9A557"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Les pénalités applicables sont cumulables entre elles et complètent l’article 14 du CCAG-FCS.</w:t>
      </w:r>
    </w:p>
    <w:p w14:paraId="3775CEFC"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Ces pénalités sont déduites du montant restant dû par INRAE ou font l’objet d’un ordre de reversement à l’encontre du titulaire. Elles restent dues en cas de résiliation du marché.</w:t>
      </w:r>
    </w:p>
    <w:p w14:paraId="21A92336" w14:textId="43FE62D9" w:rsidR="00186FA0" w:rsidRPr="008D0FA7" w:rsidRDefault="00186FA0" w:rsidP="003A62C4">
      <w:pPr>
        <w:rPr>
          <w:rFonts w:ascii="AvenirNext LT Pro LightCn" w:hAnsi="AvenirNext LT Pro LightCn"/>
          <w:color w:val="000000" w:themeColor="text1"/>
        </w:rPr>
      </w:pPr>
      <w:r w:rsidRPr="00235B80">
        <w:rPr>
          <w:rFonts w:ascii="AvenirNext LT Pro LightCn" w:hAnsi="AvenirNext LT Pro LightCn"/>
        </w:rPr>
        <w:t xml:space="preserve">Par dérogation à l’article 14 du CCAG-FCS, le montant total de l’ensemble des pénalités appliquées dans le cadre de l’exécution du présent marché ne peut dépasser 20% du prix global et forfaitaire du </w:t>
      </w:r>
      <w:r w:rsidRPr="008D0FA7">
        <w:rPr>
          <w:rFonts w:ascii="AvenirNext LT Pro LightCn" w:hAnsi="AvenirNext LT Pro LightCn"/>
          <w:color w:val="000000" w:themeColor="text1"/>
        </w:rPr>
        <w:t>marché</w:t>
      </w:r>
      <w:r w:rsidR="00D3747F" w:rsidRPr="008D0FA7">
        <w:rPr>
          <w:rFonts w:ascii="AvenirNext LT Pro LightCn" w:hAnsi="AvenirNext LT Pro LightCn"/>
          <w:color w:val="000000" w:themeColor="text1"/>
        </w:rPr>
        <w:t>.</w:t>
      </w:r>
    </w:p>
    <w:p w14:paraId="32DAD73F"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Les pénalités sont dues dès le premier euro et dès le premier jour de retard. Celles-ci sont exprimées en jours calendaires et incluent donc les samedi, dimanche et les jours fériés.</w:t>
      </w:r>
    </w:p>
    <w:p w14:paraId="56830802" w14:textId="77777777" w:rsidR="00B07A17" w:rsidRPr="00235B80" w:rsidRDefault="00B07A17" w:rsidP="009D115A">
      <w:pPr>
        <w:pStyle w:val="Titre2"/>
        <w:rPr>
          <w:rFonts w:ascii="AvenirNext LT Pro LightCn" w:hAnsi="AvenirNext LT Pro LightCn"/>
        </w:rPr>
      </w:pPr>
      <w:bookmarkStart w:id="132" w:name="_Toc171419680"/>
      <w:r w:rsidRPr="00235B80">
        <w:rPr>
          <w:rFonts w:ascii="AvenirNext LT Pro LightCn" w:hAnsi="AvenirNext LT Pro LightCn"/>
        </w:rPr>
        <w:t>- Pénalités pour retard</w:t>
      </w:r>
      <w:bookmarkEnd w:id="132"/>
    </w:p>
    <w:p w14:paraId="7BD71DEC" w14:textId="77777777" w:rsidR="00B07A17" w:rsidRPr="00235B80" w:rsidRDefault="00B07A17" w:rsidP="00B07A17">
      <w:pPr>
        <w:spacing w:before="240"/>
        <w:rPr>
          <w:rFonts w:ascii="AvenirNext LT Pro LightCn" w:hAnsi="AvenirNext LT Pro LightCn"/>
          <w:sz w:val="20"/>
          <w:szCs w:val="20"/>
        </w:rPr>
      </w:pPr>
      <w:r w:rsidRPr="00235B80">
        <w:rPr>
          <w:rFonts w:ascii="AvenirNext LT Pro LightCn" w:hAnsi="AvenirNext LT Pro LightCn"/>
        </w:rPr>
        <w:t xml:space="preserve">Conformément à l’article 14 du CCAG-FCS, lorsque le délai contractuel d’exécution du marché est dépassé, par le fait du titulaire, celui-ci encourt, </w:t>
      </w:r>
      <w:r w:rsidR="00B367C3" w:rsidRPr="00235B80">
        <w:rPr>
          <w:rFonts w:ascii="AvenirNext LT Pro LightCn" w:hAnsi="AvenirNext LT Pro LightCn"/>
        </w:rPr>
        <w:t>après</w:t>
      </w:r>
      <w:r w:rsidRPr="00235B80">
        <w:rPr>
          <w:rFonts w:ascii="AvenirNext LT Pro LightCn" w:hAnsi="AvenirNext LT Pro LightCn"/>
        </w:rPr>
        <w:t xml:space="preserve"> mise en demeure préalable, une pénalité de retard.</w:t>
      </w:r>
    </w:p>
    <w:p w14:paraId="06A3E7D7" w14:textId="77777777" w:rsidR="00B07A17" w:rsidRPr="00235B80" w:rsidRDefault="00B07A17" w:rsidP="00B07A17">
      <w:pPr>
        <w:rPr>
          <w:rFonts w:ascii="AvenirNext LT Pro LightCn" w:hAnsi="AvenirNext LT Pro LightCn"/>
          <w:sz w:val="20"/>
          <w:szCs w:val="20"/>
        </w:rPr>
      </w:pPr>
      <w:r w:rsidRPr="00235B80">
        <w:rPr>
          <w:rFonts w:ascii="AvenirNext LT Pro LightCn" w:hAnsi="AvenirNext LT Pro LightCn"/>
        </w:rPr>
        <w:t>Cette pénalité est calculée par application de la formule suivante :</w:t>
      </w:r>
    </w:p>
    <w:p w14:paraId="5901D562" w14:textId="77777777" w:rsidR="00B07A17" w:rsidRPr="00235B80" w:rsidRDefault="00B07A17" w:rsidP="00B07A17">
      <w:pPr>
        <w:rPr>
          <w:rFonts w:ascii="AvenirNext LT Pro LightCn" w:hAnsi="AvenirNext LT Pro LightCn"/>
          <w:b/>
          <w:sz w:val="20"/>
          <w:szCs w:val="20"/>
        </w:rPr>
      </w:pPr>
      <w:r w:rsidRPr="00235B80">
        <w:rPr>
          <w:rFonts w:ascii="AvenirNext LT Pro LightCn" w:hAnsi="AvenirNext LT Pro LightCn"/>
          <w:b/>
        </w:rPr>
        <w:t>P = V x R / 1000</w:t>
      </w:r>
    </w:p>
    <w:p w14:paraId="3663E5DF" w14:textId="77777777" w:rsidR="00B07A17" w:rsidRPr="00235B80" w:rsidRDefault="00B07A17" w:rsidP="00B07A17">
      <w:pPr>
        <w:rPr>
          <w:rFonts w:ascii="AvenirNext LT Pro LightCn" w:hAnsi="AvenirNext LT Pro LightCn"/>
          <w:sz w:val="20"/>
          <w:szCs w:val="20"/>
        </w:rPr>
      </w:pPr>
      <w:r w:rsidRPr="00235B80">
        <w:rPr>
          <w:rFonts w:ascii="AvenirNext LT Pro LightCn" w:hAnsi="AvenirNext LT Pro LightCn"/>
        </w:rPr>
        <w:t>Dans laquelle :</w:t>
      </w:r>
    </w:p>
    <w:p w14:paraId="31766A9D" w14:textId="77777777" w:rsidR="00B07A17" w:rsidRPr="00235B80" w:rsidRDefault="00B07A17" w:rsidP="003946F1">
      <w:pPr>
        <w:pStyle w:val="Paragraphedeliste"/>
        <w:numPr>
          <w:ilvl w:val="0"/>
          <w:numId w:val="6"/>
        </w:numPr>
        <w:spacing w:before="0" w:after="0"/>
        <w:ind w:left="714" w:hanging="357"/>
        <w:rPr>
          <w:rFonts w:ascii="AvenirNext LT Pro LightCn" w:hAnsi="AvenirNext LT Pro LightCn"/>
          <w:sz w:val="20"/>
          <w:szCs w:val="20"/>
        </w:rPr>
      </w:pPr>
      <w:r w:rsidRPr="00235B80">
        <w:rPr>
          <w:rFonts w:ascii="AvenirNext LT Pro LightCn" w:hAnsi="AvenirNext LT Pro LightCn"/>
        </w:rPr>
        <w:t>P correspond au montant de la pénalité</w:t>
      </w:r>
    </w:p>
    <w:p w14:paraId="26E4D145" w14:textId="77777777" w:rsidR="00B07A17" w:rsidRPr="00235B80" w:rsidRDefault="00B07A17" w:rsidP="003946F1">
      <w:pPr>
        <w:pStyle w:val="Paragraphedeliste"/>
        <w:numPr>
          <w:ilvl w:val="0"/>
          <w:numId w:val="6"/>
        </w:numPr>
        <w:spacing w:before="0" w:after="0"/>
        <w:ind w:left="714" w:hanging="357"/>
        <w:rPr>
          <w:rFonts w:ascii="AvenirNext LT Pro LightCn" w:hAnsi="AvenirNext LT Pro LightCn"/>
          <w:sz w:val="20"/>
          <w:szCs w:val="20"/>
        </w:rPr>
      </w:pPr>
      <w:r w:rsidRPr="00235B80">
        <w:rPr>
          <w:rFonts w:ascii="AvenirNext LT Pro LightCn" w:hAnsi="AvenirNext LT Pro LightCn"/>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2BD6EF33" w:rsidR="00B07A17" w:rsidRPr="00235B80" w:rsidRDefault="00B07A17" w:rsidP="003946F1">
      <w:pPr>
        <w:pStyle w:val="Paragraphedeliste"/>
        <w:numPr>
          <w:ilvl w:val="0"/>
          <w:numId w:val="6"/>
        </w:numPr>
        <w:spacing w:before="0" w:after="0"/>
        <w:ind w:left="714" w:hanging="357"/>
        <w:rPr>
          <w:rFonts w:ascii="AvenirNext LT Pro LightCn" w:hAnsi="AvenirNext LT Pro LightCn"/>
        </w:rPr>
      </w:pPr>
      <w:r w:rsidRPr="00235B80">
        <w:rPr>
          <w:rFonts w:ascii="AvenirNext LT Pro LightCn" w:hAnsi="AvenirNext LT Pro LightCn"/>
        </w:rPr>
        <w:t>R correspond au nombre de jours de retard.</w:t>
      </w:r>
    </w:p>
    <w:p w14:paraId="17E681BA" w14:textId="77777777" w:rsidR="00892F5B" w:rsidRPr="00235B80" w:rsidRDefault="00760980" w:rsidP="005C5936">
      <w:pPr>
        <w:pStyle w:val="Titre2"/>
        <w:rPr>
          <w:rFonts w:ascii="AvenirNext LT Pro LightCn" w:hAnsi="AvenirNext LT Pro LightCn"/>
        </w:rPr>
      </w:pPr>
      <w:bookmarkStart w:id="133" w:name="_Toc171419681"/>
      <w:r w:rsidRPr="00235B80">
        <w:rPr>
          <w:rFonts w:ascii="AvenirNext LT Pro LightCn" w:hAnsi="AvenirNext LT Pro LightCn"/>
        </w:rPr>
        <w:t xml:space="preserve">- </w:t>
      </w:r>
      <w:r w:rsidR="00892F5B" w:rsidRPr="00235B80">
        <w:rPr>
          <w:rFonts w:ascii="AvenirNext LT Pro LightCn" w:hAnsi="AvenirNext LT Pro LightCn"/>
        </w:rPr>
        <w:t>- Pénalités pour non-respect du délai d’intervention en cas de panne</w:t>
      </w:r>
      <w:bookmarkEnd w:id="133"/>
    </w:p>
    <w:p w14:paraId="328243BE" w14:textId="4290F22A" w:rsidR="00892F5B" w:rsidRPr="00235B80" w:rsidRDefault="00F05248" w:rsidP="00892F5B">
      <w:pPr>
        <w:spacing w:before="0" w:after="0"/>
        <w:rPr>
          <w:rFonts w:ascii="AvenirNext LT Pro LightCn" w:hAnsi="AvenirNext LT Pro LightCn"/>
        </w:rPr>
      </w:pPr>
      <w:r>
        <w:rPr>
          <w:rFonts w:ascii="AvenirNext LT Pro LightCn" w:hAnsi="AvenirNext LT Pro LightCn"/>
        </w:rPr>
        <w:t>E</w:t>
      </w:r>
      <w:r w:rsidR="00892F5B" w:rsidRPr="00235B80">
        <w:rPr>
          <w:rFonts w:ascii="AvenirNext LT Pro LightCn" w:hAnsi="AvenirNext LT Pro LightCn"/>
        </w:rPr>
        <w:t>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6B4E49A3" w14:textId="77777777" w:rsidR="00892F5B" w:rsidRPr="00235B80" w:rsidRDefault="00892F5B" w:rsidP="00892F5B">
      <w:pPr>
        <w:spacing w:before="0" w:after="0"/>
        <w:rPr>
          <w:rFonts w:ascii="AvenirNext LT Pro LightCn" w:hAnsi="AvenirNext LT Pro LightCn"/>
        </w:rPr>
      </w:pPr>
    </w:p>
    <w:p w14:paraId="356BF258" w14:textId="77777777" w:rsidR="00892F5B" w:rsidRPr="00235B80" w:rsidRDefault="00892F5B" w:rsidP="00892F5B">
      <w:pPr>
        <w:spacing w:before="0" w:after="0"/>
        <w:rPr>
          <w:rFonts w:ascii="AvenirNext LT Pro LightCn" w:hAnsi="AvenirNext LT Pro LightCn"/>
        </w:rPr>
      </w:pPr>
      <w:r w:rsidRPr="00235B80">
        <w:rPr>
          <w:rFonts w:ascii="AvenirNext LT Pro LightCn" w:hAnsi="AvenirNext LT Pro LightCn"/>
        </w:rPr>
        <w:t xml:space="preserve">P = </w:t>
      </w:r>
      <w:r w:rsidRPr="00235B80">
        <w:rPr>
          <w:rFonts w:ascii="AvenirNext LT Pro LightCn" w:hAnsi="AvenirNext LT Pro LightCn"/>
        </w:rPr>
        <w:tab/>
      </w:r>
      <w:r w:rsidRPr="00235B80">
        <w:rPr>
          <w:rFonts w:ascii="AvenirNext LT Pro LightCn" w:hAnsi="AvenirNext LT Pro LightCn"/>
          <w:u w:val="single"/>
        </w:rPr>
        <w:t>V x R</w:t>
      </w:r>
    </w:p>
    <w:p w14:paraId="093CE4D3" w14:textId="77777777" w:rsidR="00892F5B" w:rsidRPr="00235B80" w:rsidRDefault="00892F5B" w:rsidP="00892F5B">
      <w:pPr>
        <w:spacing w:before="0" w:after="0"/>
        <w:ind w:firstLine="720"/>
        <w:rPr>
          <w:rFonts w:ascii="AvenirNext LT Pro LightCn" w:hAnsi="AvenirNext LT Pro LightCn"/>
        </w:rPr>
      </w:pPr>
      <w:r w:rsidRPr="00235B80">
        <w:rPr>
          <w:rFonts w:ascii="AvenirNext LT Pro LightCn" w:hAnsi="AvenirNext LT Pro LightCn"/>
        </w:rPr>
        <w:t>200</w:t>
      </w:r>
    </w:p>
    <w:p w14:paraId="002337BE" w14:textId="77777777" w:rsidR="00892F5B" w:rsidRPr="00235B80" w:rsidRDefault="00892F5B" w:rsidP="00892F5B">
      <w:pPr>
        <w:spacing w:before="0" w:after="0"/>
        <w:rPr>
          <w:rFonts w:ascii="AvenirNext LT Pro LightCn" w:hAnsi="AvenirNext LT Pro LightCn"/>
        </w:rPr>
      </w:pPr>
    </w:p>
    <w:p w14:paraId="621E1344" w14:textId="77777777" w:rsidR="00892F5B" w:rsidRPr="00235B80" w:rsidRDefault="00892F5B" w:rsidP="00892F5B">
      <w:pPr>
        <w:spacing w:before="0" w:after="0"/>
        <w:rPr>
          <w:rFonts w:ascii="AvenirNext LT Pro LightCn" w:hAnsi="AvenirNext LT Pro LightCn"/>
        </w:rPr>
      </w:pPr>
      <w:r w:rsidRPr="00235B80">
        <w:rPr>
          <w:rFonts w:ascii="AvenirNext LT Pro LightCn" w:hAnsi="AvenirNext LT Pro LightCn"/>
        </w:rPr>
        <w:t>Dans laquelle :</w:t>
      </w:r>
    </w:p>
    <w:p w14:paraId="36D60E18" w14:textId="77777777" w:rsidR="00892F5B" w:rsidRPr="00235B80" w:rsidRDefault="00892F5B" w:rsidP="00892F5B">
      <w:pPr>
        <w:spacing w:before="0" w:after="0"/>
        <w:rPr>
          <w:rFonts w:ascii="AvenirNext LT Pro LightCn" w:hAnsi="AvenirNext LT Pro LightCn"/>
        </w:rPr>
      </w:pPr>
    </w:p>
    <w:p w14:paraId="4CE77048" w14:textId="77777777"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t>P est le montant des pénalités</w:t>
      </w:r>
    </w:p>
    <w:p w14:paraId="65CB5185" w14:textId="6158A85F"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t>V est la valeur qui correspond au prix initial d’achat de</w:t>
      </w:r>
      <w:r w:rsidR="000B009F">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Cette valeur baisse de 25% la première année à l’issue de la période de garantie, puis de 5% par année supplémentaire.</w:t>
      </w:r>
    </w:p>
    <w:p w14:paraId="44035394" w14:textId="77777777"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t>R est le nombre de jours calendaires de retard sur le délai d’intervention contractuel.</w:t>
      </w:r>
    </w:p>
    <w:p w14:paraId="6F1BC0E3" w14:textId="77777777" w:rsidR="00892F5B" w:rsidRPr="00235B80" w:rsidRDefault="00892F5B" w:rsidP="00892F5B">
      <w:pPr>
        <w:spacing w:after="0"/>
        <w:rPr>
          <w:rFonts w:ascii="AvenirNext LT Pro LightCn" w:hAnsi="AvenirNext LT Pro LightCn"/>
        </w:rPr>
      </w:pPr>
      <w:r w:rsidRPr="00235B80">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1BAE722D" w:rsidR="00892F5B" w:rsidRPr="00235B80" w:rsidRDefault="00892F5B" w:rsidP="00892F5B">
      <w:pPr>
        <w:spacing w:after="0"/>
        <w:rPr>
          <w:rFonts w:ascii="AvenirNext LT Pro LightCn" w:hAnsi="AvenirNext LT Pro LightCn"/>
        </w:rPr>
      </w:pPr>
      <w:r w:rsidRPr="00235B80">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443482C0" w14:textId="77777777" w:rsidR="00445039" w:rsidRPr="00235B80" w:rsidRDefault="00445039" w:rsidP="00445039">
      <w:pPr>
        <w:pStyle w:val="Titre2"/>
        <w:rPr>
          <w:rFonts w:ascii="AvenirNext LT Pro LightCn" w:hAnsi="AvenirNext LT Pro LightCn"/>
          <w:color w:val="00A3A6"/>
          <w14:textFill>
            <w14:solidFill>
              <w14:srgbClr w14:val="00A3A6">
                <w14:lumMod w14:val="75000"/>
              </w14:srgbClr>
            </w14:solidFill>
          </w14:textFill>
        </w:rPr>
      </w:pPr>
      <w:bookmarkStart w:id="134" w:name="_Toc171419682"/>
      <w:r w:rsidRPr="00235B80">
        <w:rPr>
          <w:rFonts w:ascii="AvenirNext LT Pro LightCn" w:hAnsi="AvenirNext LT Pro LightCn"/>
          <w:color w:val="00A3A6"/>
          <w14:textFill>
            <w14:solidFill>
              <w14:srgbClr w14:val="00A3A6">
                <w14:lumMod w14:val="75000"/>
              </w14:srgbClr>
            </w14:solidFill>
          </w14:textFill>
        </w:rPr>
        <w:lastRenderedPageBreak/>
        <w:t>- Pénalités pour non-respect du délai de mise au point ou de réparation en cas de panne</w:t>
      </w:r>
      <w:bookmarkEnd w:id="134"/>
    </w:p>
    <w:p w14:paraId="2D88D2B2" w14:textId="1F3CC9C3" w:rsidR="00445039" w:rsidRPr="00235B80" w:rsidRDefault="00F05248" w:rsidP="00445039">
      <w:pPr>
        <w:spacing w:after="0"/>
        <w:rPr>
          <w:rFonts w:ascii="AvenirNext LT Pro LightCn" w:hAnsi="AvenirNext LT Pro LightCn"/>
        </w:rPr>
      </w:pPr>
      <w:r>
        <w:rPr>
          <w:rFonts w:ascii="AvenirNext LT Pro LightCn" w:hAnsi="AvenirNext LT Pro LightCn"/>
        </w:rPr>
        <w:t>E</w:t>
      </w:r>
      <w:r w:rsidR="00445039" w:rsidRPr="00235B80">
        <w:rPr>
          <w:rFonts w:ascii="AvenirNext LT Pro LightCn" w:hAnsi="AvenirNext LT Pro LightCn"/>
        </w:rPr>
        <w:t>n cas de dépassement du délai dont dispose le titulaire pour effectuer une mise au point ou une réparation comme défini dans le présent marché, le titulaire peut, sur décision d’INRAE, se voir appliquer, sans mise en demeure préalable, une pénalité calculée par l’application de la formule suivante :</w:t>
      </w:r>
    </w:p>
    <w:p w14:paraId="7507D36C" w14:textId="77777777" w:rsidR="00445039" w:rsidRPr="00235B80" w:rsidRDefault="00445039" w:rsidP="00445039">
      <w:pPr>
        <w:spacing w:after="0"/>
        <w:rPr>
          <w:rFonts w:ascii="AvenirNext LT Pro LightCn" w:hAnsi="AvenirNext LT Pro LightCn"/>
        </w:rPr>
      </w:pPr>
    </w:p>
    <w:p w14:paraId="4846D17E" w14:textId="77777777" w:rsidR="00445039" w:rsidRPr="00235B80" w:rsidRDefault="00445039" w:rsidP="00445039">
      <w:pPr>
        <w:spacing w:before="0" w:after="0"/>
        <w:rPr>
          <w:rFonts w:ascii="AvenirNext LT Pro LightCn" w:hAnsi="AvenirNext LT Pro LightCn"/>
        </w:rPr>
      </w:pPr>
      <w:r w:rsidRPr="00235B80">
        <w:rPr>
          <w:rFonts w:ascii="AvenirNext LT Pro LightCn" w:hAnsi="AvenirNext LT Pro LightCn"/>
        </w:rPr>
        <w:t xml:space="preserve">P = </w:t>
      </w:r>
      <w:r w:rsidRPr="00235B80">
        <w:rPr>
          <w:rFonts w:ascii="AvenirNext LT Pro LightCn" w:hAnsi="AvenirNext LT Pro LightCn"/>
        </w:rPr>
        <w:tab/>
      </w:r>
      <w:r w:rsidRPr="00235B80">
        <w:rPr>
          <w:rFonts w:ascii="AvenirNext LT Pro LightCn" w:hAnsi="AvenirNext LT Pro LightCn"/>
          <w:u w:val="single"/>
        </w:rPr>
        <w:t>V x R</w:t>
      </w:r>
    </w:p>
    <w:p w14:paraId="5FDFA0F8" w14:textId="77777777" w:rsidR="00445039" w:rsidRPr="00235B80" w:rsidRDefault="00445039" w:rsidP="00445039">
      <w:pPr>
        <w:spacing w:before="0" w:after="0"/>
        <w:ind w:firstLine="720"/>
        <w:rPr>
          <w:rFonts w:ascii="AvenirNext LT Pro LightCn" w:hAnsi="AvenirNext LT Pro LightCn"/>
        </w:rPr>
      </w:pPr>
      <w:r w:rsidRPr="00235B80">
        <w:rPr>
          <w:rFonts w:ascii="AvenirNext LT Pro LightCn" w:hAnsi="AvenirNext LT Pro LightCn"/>
        </w:rPr>
        <w:t>200</w:t>
      </w:r>
    </w:p>
    <w:p w14:paraId="212F2DE7" w14:textId="77777777" w:rsidR="00445039" w:rsidRPr="00235B80" w:rsidRDefault="00445039" w:rsidP="00445039">
      <w:pPr>
        <w:spacing w:before="0" w:after="0"/>
        <w:rPr>
          <w:rFonts w:ascii="AvenirNext LT Pro LightCn" w:hAnsi="AvenirNext LT Pro LightCn"/>
        </w:rPr>
      </w:pPr>
    </w:p>
    <w:p w14:paraId="2A00A84C" w14:textId="77777777" w:rsidR="00445039" w:rsidRPr="00235B80" w:rsidRDefault="00445039" w:rsidP="00445039">
      <w:pPr>
        <w:spacing w:before="0" w:after="0"/>
        <w:rPr>
          <w:rFonts w:ascii="AvenirNext LT Pro LightCn" w:hAnsi="AvenirNext LT Pro LightCn"/>
        </w:rPr>
      </w:pPr>
      <w:r w:rsidRPr="00235B80">
        <w:rPr>
          <w:rFonts w:ascii="AvenirNext LT Pro LightCn" w:hAnsi="AvenirNext LT Pro LightCn"/>
        </w:rPr>
        <w:t>Dans laquelle :</w:t>
      </w:r>
    </w:p>
    <w:p w14:paraId="764539FB" w14:textId="77777777" w:rsidR="00445039" w:rsidRPr="00235B80" w:rsidRDefault="00445039" w:rsidP="00445039">
      <w:pPr>
        <w:spacing w:before="0" w:after="0"/>
        <w:rPr>
          <w:rFonts w:ascii="AvenirNext LT Pro LightCn" w:hAnsi="AvenirNext LT Pro LightCn"/>
        </w:rPr>
      </w:pPr>
    </w:p>
    <w:p w14:paraId="58CE523C" w14:textId="77777777"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P est le montant des pénalités</w:t>
      </w:r>
    </w:p>
    <w:p w14:paraId="7E35B1F7" w14:textId="7E534D88"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V est la valeur qui correspond au prix initial d’achat de</w:t>
      </w:r>
      <w:r w:rsidR="006B53D9">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Cette valeur baisse de 25% la première année à l’issue de la période de garantie, puis de 5% par année supplémentaire.</w:t>
      </w:r>
    </w:p>
    <w:p w14:paraId="6CF95FB1" w14:textId="77777777"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R est le nombre de jours calendaires de retard sur le délai de réparation contractuel.</w:t>
      </w:r>
    </w:p>
    <w:p w14:paraId="35D8F905"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Le point de départ du délai de mise au point ou de réparation en cas de panne commence à la date de première intervention sur site du Titulaire ou en cas d’absence d’intervention du Titulaire, à la date de la demande d’intervention d’INRAE.</w:t>
      </w:r>
    </w:p>
    <w:p w14:paraId="5FD6080F"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INRAE peut exonérer le Titulaire de ces pénalités si ce dernier invoque une cause de retard qui ne lui est pas imputable. Il notifie alors sa demande d’exonération à INRAE et en exposant les motifs de son retard. </w:t>
      </w:r>
    </w:p>
    <w:p w14:paraId="31002016"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6CDBB066"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30B330A" w14:textId="0D7B92C7" w:rsidR="00445039" w:rsidRDefault="00445039" w:rsidP="00445039">
      <w:pPr>
        <w:rPr>
          <w:rFonts w:ascii="AvenirNext LT Pro LightCn" w:hAnsi="AvenirNext LT Pro LightCn"/>
        </w:rPr>
      </w:pPr>
      <w:r w:rsidRPr="00235B80">
        <w:rPr>
          <w:rFonts w:ascii="AvenirNext LT Pro LightCn" w:hAnsi="AvenirNext LT Pro LightCn"/>
        </w:rPr>
        <w:t>L’application de pénalités ne soustrait pas le Titulaire à ses obligations de remise en état de fonctionnement l’instrument tombé en panne.</w:t>
      </w:r>
    </w:p>
    <w:p w14:paraId="658CAEFE" w14:textId="243A06C6" w:rsidR="003A62C4" w:rsidRPr="00235B80" w:rsidRDefault="003A62C4" w:rsidP="00445039">
      <w:pPr>
        <w:pStyle w:val="Titre2"/>
        <w:rPr>
          <w:rFonts w:ascii="AvenirNext LT Pro LightCn" w:hAnsi="AvenirNext LT Pro LightCn"/>
          <w:color w:val="00A3A6"/>
          <w14:textFill>
            <w14:solidFill>
              <w14:srgbClr w14:val="00A3A6">
                <w14:lumMod w14:val="75000"/>
              </w14:srgbClr>
            </w14:solidFill>
          </w14:textFill>
        </w:rPr>
      </w:pPr>
      <w:bookmarkStart w:id="135" w:name="_Toc171419683"/>
      <w:r w:rsidRPr="00235B80">
        <w:rPr>
          <w:rFonts w:ascii="AvenirNext LT Pro LightCn" w:hAnsi="AvenirNext LT Pro LightCn"/>
          <w:color w:val="00A3A6"/>
          <w14:textFill>
            <w14:solidFill>
              <w14:srgbClr w14:val="00A3A6">
                <w14:lumMod w14:val="75000"/>
              </w14:srgbClr>
            </w14:solidFill>
          </w14:textFill>
        </w:rPr>
        <w:t>- Pénalités pour indisponibilité</w:t>
      </w:r>
      <w:bookmarkEnd w:id="135"/>
    </w:p>
    <w:p w14:paraId="337EFDFA" w14:textId="3B35AEF0" w:rsidR="003A62C4" w:rsidRPr="00235B80" w:rsidRDefault="00F05248" w:rsidP="003A62C4">
      <w:pPr>
        <w:rPr>
          <w:rFonts w:ascii="AvenirNext LT Pro LightCn" w:hAnsi="AvenirNext LT Pro LightCn"/>
        </w:rPr>
      </w:pPr>
      <w:r>
        <w:rPr>
          <w:rFonts w:ascii="AvenirNext LT Pro LightCn" w:hAnsi="AvenirNext LT Pro LightCn"/>
        </w:rPr>
        <w:t>Sans objet.</w:t>
      </w:r>
    </w:p>
    <w:p w14:paraId="2C6A3FEC" w14:textId="77777777" w:rsidR="00892F5B" w:rsidRPr="00235B80" w:rsidRDefault="00892F5B" w:rsidP="00892F5B">
      <w:pPr>
        <w:pStyle w:val="Titre2"/>
        <w:numPr>
          <w:ilvl w:val="1"/>
          <w:numId w:val="19"/>
        </w:numPr>
        <w:rPr>
          <w:rFonts w:ascii="AvenirNext LT Pro LightCn" w:hAnsi="AvenirNext LT Pro LightCn"/>
        </w:rPr>
      </w:pPr>
      <w:bookmarkStart w:id="136" w:name="_Toc171419684"/>
      <w:r w:rsidRPr="00235B80">
        <w:rPr>
          <w:rFonts w:ascii="AvenirNext LT Pro LightCn" w:hAnsi="AvenirNext LT Pro LightCn"/>
        </w:rPr>
        <w:t>Pénalités pour indisponibilité des pièces détachées</w:t>
      </w:r>
      <w:bookmarkEnd w:id="136"/>
    </w:p>
    <w:p w14:paraId="0322FF61" w14:textId="330AD12E" w:rsidR="00892F5B" w:rsidRPr="00235B80" w:rsidRDefault="00892F5B" w:rsidP="00892F5B">
      <w:pPr>
        <w:rPr>
          <w:rFonts w:ascii="AvenirNext LT Pro LightCn" w:hAnsi="AvenirNext LT Pro LightCn"/>
        </w:rPr>
      </w:pPr>
      <w:r w:rsidRPr="00235B80">
        <w:rPr>
          <w:rFonts w:ascii="AvenirNext LT Pro LightCn" w:hAnsi="AvenirNext LT Pro LightCn"/>
        </w:rPr>
        <w:t xml:space="preserve">Le titulaire s’engage à remplacer les pièces détachées usagées et à fournir les consommables captifs correspondants pendant une durée minimale de </w:t>
      </w:r>
      <w:r w:rsidR="0031330B" w:rsidRPr="00235B80">
        <w:rPr>
          <w:rFonts w:ascii="AvenirNext LT Pro LightCn" w:hAnsi="AvenirNext LT Pro LightCn"/>
        </w:rPr>
        <w:t xml:space="preserve">10 </w:t>
      </w:r>
      <w:r w:rsidRPr="00235B80">
        <w:rPr>
          <w:rFonts w:ascii="AvenirNext LT Pro LightCn" w:hAnsi="AvenirNext LT Pro LightCn"/>
        </w:rPr>
        <w:t>ans à compter de la date d’admission de</w:t>
      </w:r>
      <w:r w:rsidR="006B53D9">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xml:space="preserve"> acheté</w:t>
      </w:r>
      <w:r w:rsidR="006B53D9">
        <w:rPr>
          <w:rFonts w:ascii="AvenirNext LT Pro LightCn" w:hAnsi="AvenirNext LT Pro LightCn"/>
        </w:rPr>
        <w:t>s</w:t>
      </w:r>
      <w:r w:rsidRPr="00235B80">
        <w:rPr>
          <w:rFonts w:ascii="AvenirNext LT Pro LightCn" w:hAnsi="AvenirNext LT Pro LightCn"/>
        </w:rPr>
        <w:t xml:space="preserve"> en application du présent marché. </w:t>
      </w:r>
    </w:p>
    <w:p w14:paraId="70ABDA04" w14:textId="7E88FC37" w:rsidR="00892F5B" w:rsidRPr="00235B80" w:rsidRDefault="00892F5B" w:rsidP="00892F5B">
      <w:pPr>
        <w:rPr>
          <w:rFonts w:ascii="AvenirNext LT Pro LightCn" w:hAnsi="AvenirNext LT Pro LightCn"/>
        </w:rPr>
      </w:pPr>
      <w:r w:rsidRPr="008D0FA7">
        <w:rPr>
          <w:rFonts w:ascii="AvenirNext LT Pro LightCn" w:hAnsi="AvenirNext LT Pro LightCn"/>
          <w:color w:val="000000" w:themeColor="text1"/>
        </w:rPr>
        <w:t xml:space="preserve">Dans le cas contraire, le titulaire peut, sur décision d’INRAE, se voir appliquer une pénalité égale à 10 % du prix </w:t>
      </w:r>
      <w:r w:rsidR="006B53D9">
        <w:rPr>
          <w:rFonts w:ascii="AvenirNext LT Pro LightCn" w:hAnsi="AvenirNext LT Pro LightCn"/>
          <w:color w:val="000000" w:themeColor="text1"/>
        </w:rPr>
        <w:t xml:space="preserve">de </w:t>
      </w:r>
      <w:proofErr w:type="gramStart"/>
      <w:r w:rsidR="006B53D9">
        <w:rPr>
          <w:rFonts w:ascii="AvenirNext LT Pro LightCn" w:hAnsi="AvenirNext LT Pro LightCn"/>
          <w:color w:val="000000" w:themeColor="text1"/>
        </w:rPr>
        <w:t xml:space="preserve">ces </w:t>
      </w:r>
      <w:r w:rsidRPr="008D0FA7">
        <w:rPr>
          <w:rFonts w:ascii="AvenirNext LT Pro LightCn" w:hAnsi="AvenirNext LT Pro LightCn"/>
          <w:color w:val="000000" w:themeColor="text1"/>
        </w:rPr>
        <w:t xml:space="preserve"> équipement</w:t>
      </w:r>
      <w:r w:rsidR="006B53D9">
        <w:rPr>
          <w:rFonts w:ascii="AvenirNext LT Pro LightCn" w:hAnsi="AvenirNext LT Pro LightCn"/>
          <w:color w:val="000000" w:themeColor="text1"/>
        </w:rPr>
        <w:t>s</w:t>
      </w:r>
      <w:proofErr w:type="gramEnd"/>
      <w:r w:rsidRPr="008D0FA7">
        <w:rPr>
          <w:rFonts w:ascii="AvenirNext LT Pro LightCn" w:hAnsi="AvenirNext LT Pro LightCn"/>
          <w:color w:val="000000" w:themeColor="text1"/>
        </w:rPr>
        <w:t xml:space="preserve"> par année de non-respect de cette obligation. Le calcul de cette pénalité </w:t>
      </w:r>
      <w:r w:rsidRPr="00235B80">
        <w:rPr>
          <w:rFonts w:ascii="AvenirNext LT Pro LightCn" w:hAnsi="AvenirNext LT Pro LightCn"/>
        </w:rPr>
        <w:t>s’effectue au prorata de la durée réelle pendant laquelle cette obligation n’est pas respectée.</w:t>
      </w:r>
    </w:p>
    <w:p w14:paraId="5416E675" w14:textId="6884022A" w:rsidR="003A62C4" w:rsidRPr="00235B80" w:rsidRDefault="003A62C4" w:rsidP="00445039">
      <w:pPr>
        <w:pStyle w:val="Titre2"/>
        <w:numPr>
          <w:ilvl w:val="1"/>
          <w:numId w:val="18"/>
        </w:numPr>
        <w:rPr>
          <w:rFonts w:ascii="AvenirNext LT Pro LightCn" w:hAnsi="AvenirNext LT Pro LightCn"/>
          <w:color w:val="00A3A6"/>
          <w14:textFill>
            <w14:solidFill>
              <w14:srgbClr w14:val="00A3A6">
                <w14:lumMod w14:val="75000"/>
              </w14:srgbClr>
            </w14:solidFill>
          </w14:textFill>
        </w:rPr>
      </w:pPr>
      <w:bookmarkStart w:id="137" w:name="_Toc171419685"/>
      <w:r w:rsidRPr="00235B80">
        <w:rPr>
          <w:rFonts w:ascii="AvenirNext LT Pro LightCn" w:hAnsi="AvenirNext LT Pro LightCn"/>
          <w:color w:val="00A3A6"/>
          <w14:textFill>
            <w14:solidFill>
              <w14:srgbClr w14:val="00A3A6">
                <w14:lumMod w14:val="75000"/>
              </w14:srgbClr>
            </w14:solidFill>
          </w14:textFill>
        </w:rPr>
        <w:t>Pénalités pour non-respect des formalités relatives à la lutte contre le travail illégal</w:t>
      </w:r>
      <w:bookmarkEnd w:id="137"/>
    </w:p>
    <w:p w14:paraId="0D93F4D8"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 xml:space="preserve">A défaut de correction, dans un délai fixé par l’article L.8222-6 du code du  travail, des irrégularités constatées par INRAE ou par un agent de contrôle, le titulaire s’expose, après mise en demeure, à la résiliation du présent marché à ses frais et </w:t>
      </w:r>
      <w:r w:rsidRPr="00235B80">
        <w:rPr>
          <w:rFonts w:ascii="AvenirNext LT Pro LightCn" w:hAnsi="AvenirNext LT Pro LightCn"/>
        </w:rPr>
        <w:lastRenderedPageBreak/>
        <w:t>risques ou à l’application d’une pénalité égale à 10% du montant des bons de commande , dans la limite, selon le cas incriminé, du montant maximum des amendes pouvant être encouru en application des articles L.8224-1, L.8224 -2 et L.8224-5 du code du travail.</w:t>
      </w:r>
    </w:p>
    <w:p w14:paraId="7BDE7FC0" w14:textId="60F3F106" w:rsidR="00303880" w:rsidRPr="00235B80" w:rsidRDefault="000222BE" w:rsidP="00890070">
      <w:pPr>
        <w:pStyle w:val="Titre1"/>
        <w:spacing w:before="360" w:after="240"/>
        <w:ind w:left="357" w:hanging="357"/>
        <w:rPr>
          <w:rFonts w:ascii="AvenirNext LT Pro LightCn" w:hAnsi="AvenirNext LT Pro LightCn"/>
        </w:rPr>
      </w:pPr>
      <w:bookmarkStart w:id="138" w:name="_Toc171419686"/>
      <w:r w:rsidRPr="00235B80">
        <w:rPr>
          <w:rFonts w:ascii="AvenirNext LT Pro LightCn" w:hAnsi="AvenirNext LT Pro LightCn"/>
        </w:rPr>
        <w:t>CLAUSES ENVIRONNEMENTALE</w:t>
      </w:r>
      <w:r w:rsidR="00890070" w:rsidRPr="00235B80">
        <w:rPr>
          <w:rFonts w:ascii="AvenirNext LT Pro LightCn" w:hAnsi="AvenirNext LT Pro LightCn"/>
        </w:rPr>
        <w:t>S</w:t>
      </w:r>
      <w:bookmarkEnd w:id="138"/>
      <w:r w:rsidRPr="00235B80">
        <w:rPr>
          <w:rFonts w:ascii="AvenirNext LT Pro LightCn" w:hAnsi="AvenirNext LT Pro LightCn"/>
        </w:rPr>
        <w:t xml:space="preserve"> </w:t>
      </w:r>
    </w:p>
    <w:p w14:paraId="6F19259D"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Il doit être en mesure d’en justifier, en cours d’exécution de l’accord-cadre, sur simple demande d’INRAE.</w:t>
      </w:r>
    </w:p>
    <w:p w14:paraId="4918120C"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Conformément à l’article L.2112-2 du code de la commande publique, le titulaire s’engage à respecter les conditions d’exécution en vue de la protection de l’environnement.</w:t>
      </w:r>
    </w:p>
    <w:p w14:paraId="30F92032"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titulaire fait ses meilleurs efforts pour réduire l’impact écologique des prestations fournies au titre du présent marché, notamment :</w:t>
      </w:r>
    </w:p>
    <w:p w14:paraId="6054E7E4"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traitant les déchets liés à la fabrication, au conditionnement et au transport des matériels pour en réduire les impacts écologiques négatifs ;</w:t>
      </w:r>
    </w:p>
    <w:p w14:paraId="34510BD7"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matériels économes en énergie et/ou en fluides ;</w:t>
      </w:r>
    </w:p>
    <w:p w14:paraId="2440142B"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matériels constitués de matériaux recyclables ;</w:t>
      </w:r>
    </w:p>
    <w:p w14:paraId="49528006"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moyens de transports respectueux de l’environnement.</w:t>
      </w:r>
    </w:p>
    <w:p w14:paraId="31F0420F" w14:textId="77777777" w:rsidR="006A5B59" w:rsidRPr="008D0FA7" w:rsidRDefault="006A5B59">
      <w:pPr>
        <w:widowControl w:val="0"/>
        <w:autoSpaceDE w:val="0"/>
        <w:autoSpaceDN w:val="0"/>
        <w:adjustRightInd w:val="0"/>
        <w:spacing w:line="200" w:lineRule="exact"/>
        <w:rPr>
          <w:rFonts w:ascii="AvenirNext LT Pro LightCn" w:hAnsi="AvenirNext LT Pro LightCn" w:cs="Arial"/>
          <w:iCs/>
          <w:color w:val="000000" w:themeColor="text1"/>
          <w:sz w:val="20"/>
          <w:szCs w:val="20"/>
        </w:rPr>
      </w:pPr>
    </w:p>
    <w:p w14:paraId="692302CD" w14:textId="77777777" w:rsidR="00B3398C" w:rsidRPr="00235B80" w:rsidRDefault="00B3398C" w:rsidP="004B5016">
      <w:pPr>
        <w:pStyle w:val="Titre1"/>
        <w:widowControl w:val="0"/>
        <w:autoSpaceDE w:val="0"/>
        <w:autoSpaceDN w:val="0"/>
        <w:adjustRightInd w:val="0"/>
        <w:spacing w:line="200" w:lineRule="exact"/>
        <w:rPr>
          <w:rFonts w:ascii="AvenirNext LT Pro LightCn" w:hAnsi="AvenirNext LT Pro LightCn"/>
        </w:rPr>
      </w:pPr>
      <w:bookmarkStart w:id="139" w:name="_Toc171419687"/>
      <w:r w:rsidRPr="00235B80">
        <w:rPr>
          <w:rFonts w:ascii="AvenirNext LT Pro LightCn" w:hAnsi="AvenirNext LT Pro LightCn"/>
        </w:rPr>
        <w:t>GARANTIE</w:t>
      </w:r>
      <w:r w:rsidR="00E1299C" w:rsidRPr="00235B80">
        <w:rPr>
          <w:rFonts w:ascii="AvenirNext LT Pro LightCn" w:hAnsi="AvenirNext LT Pro LightCn"/>
        </w:rPr>
        <w:t xml:space="preserve"> ET SAV</w:t>
      </w:r>
      <w:bookmarkEnd w:id="139"/>
      <w:r w:rsidR="005144E6" w:rsidRPr="00235B80">
        <w:rPr>
          <w:rFonts w:ascii="AvenirNext LT Pro LightCn" w:hAnsi="AvenirNext LT Pro LightCn"/>
        </w:rPr>
        <w:t xml:space="preserve"> </w:t>
      </w:r>
    </w:p>
    <w:p w14:paraId="7F2F6C01" w14:textId="5CDB28D7" w:rsidR="00E1299C" w:rsidRPr="00235B80" w:rsidRDefault="00E1299C" w:rsidP="009D115A">
      <w:pPr>
        <w:pStyle w:val="Titre2"/>
        <w:rPr>
          <w:rFonts w:ascii="AvenirNext LT Pro LightCn" w:hAnsi="AvenirNext LT Pro LightCn"/>
        </w:rPr>
      </w:pPr>
      <w:bookmarkStart w:id="140" w:name="_Toc171419688"/>
      <w:r w:rsidRPr="00235B80">
        <w:rPr>
          <w:rFonts w:ascii="AvenirNext LT Pro LightCn" w:hAnsi="AvenirNext LT Pro LightCn"/>
        </w:rPr>
        <w:t>– Garantie</w:t>
      </w:r>
      <w:bookmarkEnd w:id="140"/>
    </w:p>
    <w:p w14:paraId="769DE51E" w14:textId="77777777" w:rsidR="00097A4E" w:rsidRDefault="00097A4E" w:rsidP="000B7F71">
      <w:pPr>
        <w:spacing w:before="40" w:after="0"/>
        <w:rPr>
          <w:bCs/>
        </w:rPr>
      </w:pPr>
    </w:p>
    <w:p w14:paraId="0FE2AC86" w14:textId="77777777" w:rsidR="00097A4E" w:rsidRDefault="00097A4E" w:rsidP="00097A4E">
      <w:r>
        <w:t>Les réclamations relatives à des pièces défectueuses ou à un dysfonctionnement de tout ou partie du matériel livré émanent d’INRAE.</w:t>
      </w:r>
    </w:p>
    <w:p w14:paraId="06014A27" w14:textId="77777777" w:rsidR="00097A4E" w:rsidRDefault="00097A4E" w:rsidP="00097A4E">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7A8679DB" w14:textId="77777777" w:rsidR="00097A4E" w:rsidRPr="00D14015" w:rsidRDefault="00097A4E" w:rsidP="00097A4E">
      <w:pPr>
        <w:spacing w:after="0"/>
        <w:rPr>
          <w:rFonts w:ascii="AvenirNext LT Pro LightCn" w:hAnsi="AvenirNext LT Pro LightCn"/>
        </w:rPr>
      </w:pPr>
      <w:r w:rsidRPr="00D14015">
        <w:rPr>
          <w:rFonts w:ascii="AvenirNext LT Pro LightCn" w:hAnsi="AvenirNext LT Pro LightCn"/>
        </w:rPr>
        <w:t>La garantie contractée pendant la période d’exécution de l’accord-cadre engage le titulaire pour sa durée.</w:t>
      </w:r>
    </w:p>
    <w:p w14:paraId="13FDAF89" w14:textId="6400C071" w:rsidR="00097A4E" w:rsidRDefault="00097A4E" w:rsidP="00097A4E">
      <w:pPr>
        <w:spacing w:after="0"/>
        <w:rPr>
          <w:rFonts w:ascii="AvenirNext LT Pro LightCn" w:hAnsi="AvenirNext LT Pro LightCn"/>
        </w:rPr>
      </w:pPr>
      <w:r w:rsidRPr="00D14015">
        <w:rPr>
          <w:rFonts w:ascii="AvenirNext LT Pro LightCn" w:hAnsi="AvenirNext LT Pro LightCn"/>
        </w:rPr>
        <w:t>La garantie couvre le coût des pièces défectueuses (composants optiques, mécaniques, électroniques et informatiques inclus) sans limite de montant, de main d’œuvre et les frais de déplacement sur site.</w:t>
      </w:r>
    </w:p>
    <w:p w14:paraId="0BE38CCA" w14:textId="77777777" w:rsidR="00097A4E" w:rsidRPr="00D14015" w:rsidRDefault="00097A4E" w:rsidP="00097A4E">
      <w:pPr>
        <w:spacing w:after="0"/>
        <w:rPr>
          <w:rFonts w:ascii="AvenirNext LT Pro LightCn" w:hAnsi="AvenirNext LT Pro LightCn"/>
          <w:b/>
          <w:bCs/>
        </w:rPr>
      </w:pPr>
    </w:p>
    <w:p w14:paraId="465F7A41" w14:textId="5345A4B5" w:rsidR="00667AE4" w:rsidRPr="000B7F71" w:rsidRDefault="000B7F71" w:rsidP="000B7F71">
      <w:pPr>
        <w:spacing w:before="40" w:after="0"/>
        <w:rPr>
          <w:bCs/>
        </w:rPr>
      </w:pPr>
      <w:r>
        <w:rPr>
          <w:bCs/>
        </w:rPr>
        <w:t>L</w:t>
      </w:r>
      <w:r w:rsidR="006B53D9">
        <w:rPr>
          <w:bCs/>
        </w:rPr>
        <w:t xml:space="preserve">es </w:t>
      </w:r>
      <w:r w:rsidR="00667AE4" w:rsidRPr="000B7F71">
        <w:rPr>
          <w:bCs/>
        </w:rPr>
        <w:t>équipement</w:t>
      </w:r>
      <w:r w:rsidR="006B53D9">
        <w:rPr>
          <w:bCs/>
        </w:rPr>
        <w:t>s</w:t>
      </w:r>
      <w:r w:rsidR="00667AE4" w:rsidRPr="000B7F71">
        <w:rPr>
          <w:bCs/>
        </w:rPr>
        <w:t xml:space="preserve"> </w:t>
      </w:r>
      <w:r w:rsidR="006B53D9">
        <w:rPr>
          <w:bCs/>
        </w:rPr>
        <w:t>sont</w:t>
      </w:r>
      <w:r w:rsidR="00667AE4" w:rsidRPr="000B7F71">
        <w:rPr>
          <w:bCs/>
        </w:rPr>
        <w:t xml:space="preserve"> intégralement couvert</w:t>
      </w:r>
      <w:r w:rsidR="006B53D9">
        <w:rPr>
          <w:bCs/>
        </w:rPr>
        <w:t>s</w:t>
      </w:r>
      <w:r w:rsidR="00667AE4" w:rsidRPr="000B7F71">
        <w:rPr>
          <w:bCs/>
        </w:rPr>
        <w:t xml:space="preserve"> par une garantie d’une durée minimum de </w:t>
      </w:r>
      <w:ins w:id="141" w:author="Sebastien Lemaire" w:date="2024-12-19T14:50:00Z">
        <w:r w:rsidR="00AB00B6">
          <w:rPr>
            <w:b/>
            <w:bCs/>
          </w:rPr>
          <w:t>24</w:t>
        </w:r>
      </w:ins>
      <w:del w:id="142" w:author="Sebastien Lemaire" w:date="2024-12-19T14:50:00Z">
        <w:r w:rsidR="009E2E02" w:rsidRPr="00DA7049" w:rsidDel="00AB00B6">
          <w:rPr>
            <w:b/>
            <w:bCs/>
          </w:rPr>
          <w:delText>60</w:delText>
        </w:r>
      </w:del>
      <w:r w:rsidR="009E2E02" w:rsidRPr="00DA7049">
        <w:rPr>
          <w:b/>
          <w:bCs/>
        </w:rPr>
        <w:t xml:space="preserve"> </w:t>
      </w:r>
      <w:r w:rsidR="00667AE4" w:rsidRPr="00DA7049">
        <w:rPr>
          <w:b/>
          <w:bCs/>
        </w:rPr>
        <w:t>mois</w:t>
      </w:r>
      <w:r>
        <w:rPr>
          <w:bCs/>
        </w:rPr>
        <w:t>.</w:t>
      </w:r>
    </w:p>
    <w:p w14:paraId="57E1EA5A" w14:textId="77777777" w:rsidR="00667AE4" w:rsidRPr="00BC2BFF" w:rsidRDefault="00667AE4" w:rsidP="00667AE4">
      <w:r w:rsidRPr="00BC2BFF">
        <w:rPr>
          <w:b/>
          <w:bCs/>
        </w:rPr>
        <w:t xml:space="preserve"> </w:t>
      </w:r>
      <w:r w:rsidRPr="00BC2BFF">
        <w:t>Pour les logiciels fournis, la garantie devra comprendre obligatoirement leur mise à jour et évolution.</w:t>
      </w:r>
    </w:p>
    <w:p w14:paraId="10E85744" w14:textId="77777777" w:rsidR="00667AE4" w:rsidRPr="00BC2BFF" w:rsidRDefault="00667AE4" w:rsidP="00667AE4">
      <w:pPr>
        <w:rPr>
          <w:sz w:val="20"/>
          <w:szCs w:val="20"/>
        </w:rPr>
      </w:pPr>
      <w:r w:rsidRPr="00BC2BFF">
        <w:t xml:space="preserve">Le point de départ du délai de cette garantie est </w:t>
      </w:r>
      <w:r w:rsidRPr="00BC2BFF">
        <w:rPr>
          <w:u w:val="single"/>
        </w:rPr>
        <w:t>la date d’admission de l’équipement</w:t>
      </w:r>
      <w:r w:rsidRPr="00BC2BFF">
        <w:t xml:space="preserve"> au titulaire.</w:t>
      </w:r>
    </w:p>
    <w:p w14:paraId="3C6873A4" w14:textId="77777777" w:rsidR="00667AE4" w:rsidRDefault="00667AE4" w:rsidP="00667AE4">
      <w:bookmarkStart w:id="143" w:name="page6"/>
      <w:bookmarkEnd w:id="143"/>
      <w:r w:rsidRPr="00BC2BFF">
        <w:t>Au titre de cette garantie commerciale, le titulaire s’engage à intervenir dans le délai indiqué dans son offre.</w:t>
      </w:r>
    </w:p>
    <w:p w14:paraId="0E292D4D" w14:textId="77777777" w:rsidR="00667AE4" w:rsidRDefault="00667AE4" w:rsidP="00667AE4">
      <w:pPr>
        <w:spacing w:after="0"/>
        <w:rPr>
          <w:rFonts w:ascii="AvenirNext LT Pro LightCn" w:hAnsi="AvenirNext LT Pro LightCn"/>
        </w:rPr>
      </w:pPr>
      <w:r w:rsidRPr="00D14015">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75252E9A" w14:textId="54367438" w:rsidR="00A451A9" w:rsidRPr="00235B80" w:rsidRDefault="00A451A9" w:rsidP="00A451A9">
      <w:pPr>
        <w:spacing w:after="0"/>
        <w:rPr>
          <w:rFonts w:ascii="AvenirNext LT Pro LightCn" w:hAnsi="AvenirNext LT Pro LightCn"/>
        </w:rPr>
      </w:pPr>
    </w:p>
    <w:p w14:paraId="74CCB497" w14:textId="35BCA867" w:rsidR="00E1299C" w:rsidRPr="00235B80" w:rsidRDefault="00727CA5" w:rsidP="009D115A">
      <w:pPr>
        <w:pStyle w:val="Titre2"/>
        <w:rPr>
          <w:rFonts w:ascii="AvenirNext LT Pro LightCn" w:hAnsi="AvenirNext LT Pro LightCn"/>
        </w:rPr>
      </w:pPr>
      <w:bookmarkStart w:id="144" w:name="_Toc171419689"/>
      <w:r w:rsidRPr="00235B80">
        <w:rPr>
          <w:rFonts w:ascii="AvenirNext LT Pro LightCn" w:hAnsi="AvenirNext LT Pro LightCn"/>
        </w:rPr>
        <w:t>Support technique</w:t>
      </w:r>
      <w:bookmarkEnd w:id="144"/>
    </w:p>
    <w:p w14:paraId="62F58A35" w14:textId="158511D2" w:rsidR="00727CA5" w:rsidRPr="00235B80" w:rsidRDefault="00727CA5" w:rsidP="00727CA5">
      <w:pPr>
        <w:rPr>
          <w:rFonts w:ascii="AvenirNext LT Pro LightCn" w:hAnsi="AvenirNext LT Pro LightCn"/>
          <w:bCs/>
        </w:rPr>
      </w:pPr>
      <w:r w:rsidRPr="00235B80">
        <w:rPr>
          <w:rFonts w:ascii="AvenirNext LT Pro LightCn" w:hAnsi="AvenirNext LT Pro LightCn"/>
          <w:bCs/>
        </w:rPr>
        <w:t>La garantie inclut un support technique (y compris sur les logiciels) gratuit et illimité pendant les jours ouvrés durant toute la période de garantie</w:t>
      </w:r>
      <w:r w:rsidR="008714B6">
        <w:rPr>
          <w:rFonts w:ascii="AvenirNext LT Pro LightCn" w:hAnsi="AvenirNext LT Pro LightCn"/>
          <w:bCs/>
        </w:rPr>
        <w:t xml:space="preserve"> et de la maintenance</w:t>
      </w:r>
      <w:r w:rsidRPr="00235B80">
        <w:rPr>
          <w:rFonts w:ascii="AvenirNext LT Pro LightCn" w:hAnsi="AvenirNext LT Pro LightCn"/>
          <w:bCs/>
        </w:rPr>
        <w:t xml:space="preserve"> </w:t>
      </w:r>
      <w:r w:rsidR="00C736C2">
        <w:rPr>
          <w:rFonts w:ascii="AvenirNext LT Pro LightCn" w:hAnsi="AvenirNext LT Pro LightCn"/>
          <w:bCs/>
        </w:rPr>
        <w:t>de l’équipement.</w:t>
      </w:r>
    </w:p>
    <w:p w14:paraId="00C40513" w14:textId="77777777" w:rsidR="00727CA5" w:rsidRPr="00235B80" w:rsidRDefault="00727CA5" w:rsidP="00727CA5">
      <w:pPr>
        <w:rPr>
          <w:rFonts w:ascii="AvenirNext LT Pro LightCn" w:hAnsi="AvenirNext LT Pro LightCn"/>
          <w:bCs/>
        </w:rPr>
      </w:pPr>
      <w:r w:rsidRPr="00235B80">
        <w:rPr>
          <w:rFonts w:ascii="AvenirNext LT Pro LightCn" w:hAnsi="AvenirNext LT Pro LightCn"/>
          <w:bCs/>
        </w:rPr>
        <w:t xml:space="preserve">Le support téléphonique est accessible par téléphone (appel non surtaxé) et par courriel. </w:t>
      </w:r>
    </w:p>
    <w:p w14:paraId="7B035A01" w14:textId="77777777" w:rsidR="00727CA5" w:rsidRPr="00235B80" w:rsidRDefault="00727CA5" w:rsidP="00727CA5">
      <w:pPr>
        <w:rPr>
          <w:rFonts w:ascii="AvenirNext LT Pro LightCn" w:hAnsi="AvenirNext LT Pro LightCn"/>
          <w:bCs/>
        </w:rPr>
      </w:pPr>
      <w:r w:rsidRPr="00235B80">
        <w:rPr>
          <w:rFonts w:ascii="AvenirNext LT Pro LightCn" w:hAnsi="AvenirNext LT Pro LightCn"/>
          <w:bCs/>
        </w:rPr>
        <w:t>Le titulaire s’engage sur un délai de réponse inférieur à :</w:t>
      </w:r>
    </w:p>
    <w:p w14:paraId="4AA0C9BB" w14:textId="77777777" w:rsidR="00727CA5" w:rsidRPr="00235B80" w:rsidRDefault="00727CA5" w:rsidP="003946F1">
      <w:pPr>
        <w:pStyle w:val="Paragraphedeliste"/>
        <w:numPr>
          <w:ilvl w:val="0"/>
          <w:numId w:val="15"/>
        </w:numPr>
        <w:spacing w:before="0" w:after="0"/>
        <w:ind w:left="714" w:hanging="357"/>
        <w:rPr>
          <w:rFonts w:ascii="AvenirNext LT Pro LightCn" w:hAnsi="AvenirNext LT Pro LightCn"/>
          <w:bCs/>
        </w:rPr>
      </w:pPr>
      <w:r w:rsidRPr="00235B80">
        <w:rPr>
          <w:rFonts w:ascii="AvenirNext LT Pro LightCn" w:hAnsi="AvenirNext LT Pro LightCn"/>
          <w:bCs/>
        </w:rPr>
        <w:t>24H ouvrées en cas de panne</w:t>
      </w:r>
    </w:p>
    <w:p w14:paraId="1567E992" w14:textId="64516765" w:rsidR="00727CA5" w:rsidRPr="00235B80" w:rsidRDefault="00727CA5" w:rsidP="003946F1">
      <w:pPr>
        <w:pStyle w:val="Paragraphedeliste"/>
        <w:numPr>
          <w:ilvl w:val="0"/>
          <w:numId w:val="15"/>
        </w:numPr>
        <w:spacing w:before="60" w:after="0"/>
        <w:ind w:left="714" w:hanging="357"/>
        <w:rPr>
          <w:rFonts w:ascii="AvenirNext LT Pro LightCn" w:hAnsi="AvenirNext LT Pro LightCn"/>
          <w:bCs/>
        </w:rPr>
      </w:pPr>
      <w:r w:rsidRPr="00235B80">
        <w:rPr>
          <w:rFonts w:ascii="AvenirNext LT Pro LightCn" w:hAnsi="AvenirNext LT Pro LightCn"/>
          <w:bCs/>
        </w:rPr>
        <w:t>72h ouvrées hors cas de panne.</w:t>
      </w:r>
    </w:p>
    <w:p w14:paraId="4216880B" w14:textId="77777777" w:rsidR="00CC5CE8"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5" w:name="_Toc171419690"/>
      <w:r w:rsidRPr="00235B80">
        <w:rPr>
          <w:rFonts w:ascii="AvenirNext LT Pro LightCn" w:hAnsi="AvenirNext LT Pro LightCn" w:cs="Arial"/>
          <w:i/>
          <w:iCs/>
          <w:color w:val="00A6A3"/>
        </w:rPr>
        <w:t xml:space="preserve">11.2.1 - </w:t>
      </w:r>
      <w:r w:rsidR="00CC5CE8" w:rsidRPr="00235B80">
        <w:rPr>
          <w:rFonts w:ascii="AvenirNext LT Pro LightCn" w:hAnsi="AvenirNext LT Pro LightCn" w:cs="Arial"/>
          <w:i/>
          <w:iCs/>
          <w:color w:val="00A6A3"/>
        </w:rPr>
        <w:t>Logiciels de pilotage et de traitement des données</w:t>
      </w:r>
      <w:bookmarkEnd w:id="145"/>
    </w:p>
    <w:p w14:paraId="756DDB52" w14:textId="1F36DD9D" w:rsidR="00E1299C" w:rsidRPr="00235B80" w:rsidRDefault="00727CA5" w:rsidP="00E1299C">
      <w:pPr>
        <w:rPr>
          <w:rFonts w:ascii="AvenirNext LT Pro LightCn" w:hAnsi="AvenirNext LT Pro LightCn"/>
        </w:rPr>
      </w:pPr>
      <w:r w:rsidRPr="00235B80">
        <w:rPr>
          <w:rFonts w:ascii="AvenirNext LT Pro LightCn" w:hAnsi="AvenirNext LT Pro LightCn"/>
        </w:rPr>
        <w:t xml:space="preserve">La garantie </w:t>
      </w:r>
      <w:r w:rsidR="0031330B" w:rsidRPr="00235B80">
        <w:rPr>
          <w:rFonts w:ascii="AvenirNext LT Pro LightCn" w:hAnsi="AvenirNext LT Pro LightCn"/>
        </w:rPr>
        <w:t>inclut</w:t>
      </w:r>
      <w:r w:rsidR="00E1299C" w:rsidRPr="00235B80">
        <w:rPr>
          <w:rFonts w:ascii="AvenirNext LT Pro LightCn" w:hAnsi="AvenirNext LT Pro LightCn"/>
        </w:rPr>
        <w:t xml:space="preserve"> au minimum : </w:t>
      </w:r>
    </w:p>
    <w:p w14:paraId="1283C404" w14:textId="77777777" w:rsidR="00E1299C" w:rsidRPr="00235B80" w:rsidRDefault="00E1299C" w:rsidP="0031330B">
      <w:pPr>
        <w:pStyle w:val="Paragraphedeliste"/>
        <w:numPr>
          <w:ilvl w:val="0"/>
          <w:numId w:val="8"/>
        </w:numPr>
        <w:spacing w:before="0" w:after="0"/>
        <w:ind w:left="714" w:hanging="357"/>
        <w:rPr>
          <w:rFonts w:ascii="AvenirNext LT Pro LightCn" w:hAnsi="AvenirNext LT Pro LightCn"/>
        </w:rPr>
      </w:pPr>
      <w:proofErr w:type="gramStart"/>
      <w:r w:rsidRPr="00235B80">
        <w:rPr>
          <w:rFonts w:ascii="AvenirNext LT Pro LightCn" w:hAnsi="AvenirNext LT Pro LightCn"/>
        </w:rPr>
        <w:t>les</w:t>
      </w:r>
      <w:proofErr w:type="gramEnd"/>
      <w:r w:rsidRPr="00235B80">
        <w:rPr>
          <w:rFonts w:ascii="AvenirNext LT Pro LightCn" w:hAnsi="AvenirNext LT Pro LightCn"/>
        </w:rPr>
        <w:t xml:space="preserve"> mises à jour et changements de version des logiciels de pilotage, </w:t>
      </w:r>
    </w:p>
    <w:p w14:paraId="64037E3B" w14:textId="2422FCCB" w:rsidR="00E1299C" w:rsidRPr="00235B80" w:rsidRDefault="00E1299C" w:rsidP="0031330B">
      <w:pPr>
        <w:pStyle w:val="Paragraphedeliste"/>
        <w:numPr>
          <w:ilvl w:val="0"/>
          <w:numId w:val="8"/>
        </w:numPr>
        <w:spacing w:before="0" w:after="0"/>
        <w:ind w:left="714" w:hanging="357"/>
        <w:rPr>
          <w:rFonts w:ascii="AvenirNext LT Pro LightCn" w:hAnsi="AvenirNext LT Pro LightCn"/>
        </w:rPr>
      </w:pPr>
      <w:proofErr w:type="gramStart"/>
      <w:r w:rsidRPr="00235B80">
        <w:rPr>
          <w:rFonts w:ascii="AvenirNext LT Pro LightCn" w:hAnsi="AvenirNext LT Pro LightCn"/>
        </w:rPr>
        <w:t>les</w:t>
      </w:r>
      <w:proofErr w:type="gramEnd"/>
      <w:r w:rsidRPr="00235B80">
        <w:rPr>
          <w:rFonts w:ascii="AvenirNext LT Pro LightCn" w:hAnsi="AvenirNext LT Pro LightCn"/>
        </w:rPr>
        <w:t xml:space="preserve"> mises à jour des logiciels de traitement des données</w:t>
      </w:r>
      <w:r w:rsidR="00727CA5" w:rsidRPr="00235B80">
        <w:rPr>
          <w:rFonts w:ascii="AvenirNext LT Pro LightCn" w:hAnsi="AvenirNext LT Pro LightCn"/>
        </w:rPr>
        <w:t xml:space="preserve"> gratuites pendant une durée de 24 mois minimum</w:t>
      </w:r>
      <w:r w:rsidRPr="00235B80">
        <w:rPr>
          <w:rFonts w:ascii="AvenirNext LT Pro LightCn" w:hAnsi="AvenirNext LT Pro LightCn"/>
        </w:rPr>
        <w:t>.</w:t>
      </w:r>
    </w:p>
    <w:p w14:paraId="750E80C9" w14:textId="77777777"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La mise à jour s’entend comme une évolution dans une même version du logiciel (passage d’une version </w:t>
      </w:r>
      <w:r w:rsidR="00FA5961" w:rsidRPr="00235B80">
        <w:rPr>
          <w:rFonts w:ascii="AvenirNext LT Pro LightCn" w:hAnsi="AvenirNext LT Pro LightCn"/>
        </w:rPr>
        <w:t>3</w:t>
      </w:r>
      <w:r w:rsidRPr="00235B80">
        <w:rPr>
          <w:rFonts w:ascii="AvenirNext LT Pro LightCn" w:hAnsi="AvenirNext LT Pro LightCn"/>
        </w:rPr>
        <w:t xml:space="preserve">.0 à </w:t>
      </w:r>
      <w:r w:rsidR="00FA5961" w:rsidRPr="00235B80">
        <w:rPr>
          <w:rFonts w:ascii="AvenirNext LT Pro LightCn" w:hAnsi="AvenirNext LT Pro LightCn"/>
        </w:rPr>
        <w:t>3</w:t>
      </w:r>
      <w:r w:rsidRPr="00235B80">
        <w:rPr>
          <w:rFonts w:ascii="AvenirNext LT Pro LightCn" w:hAnsi="AvenirNext LT Pro LightCn"/>
        </w:rPr>
        <w:t>.1 par exemple).</w:t>
      </w:r>
    </w:p>
    <w:p w14:paraId="486F99AD" w14:textId="77777777"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Le changement de version s’entend comme le passage d’une version </w:t>
      </w:r>
      <w:r w:rsidR="00FA5961" w:rsidRPr="00235B80">
        <w:rPr>
          <w:rFonts w:ascii="AvenirNext LT Pro LightCn" w:hAnsi="AvenirNext LT Pro LightCn"/>
        </w:rPr>
        <w:t>3</w:t>
      </w:r>
      <w:r w:rsidRPr="00235B80">
        <w:rPr>
          <w:rFonts w:ascii="AvenirNext LT Pro LightCn" w:hAnsi="AvenirNext LT Pro LightCn"/>
        </w:rPr>
        <w:t xml:space="preserve">.1 à </w:t>
      </w:r>
      <w:r w:rsidR="00FA5961" w:rsidRPr="00235B80">
        <w:rPr>
          <w:rFonts w:ascii="AvenirNext LT Pro LightCn" w:hAnsi="AvenirNext LT Pro LightCn"/>
        </w:rPr>
        <w:t>4</w:t>
      </w:r>
      <w:r w:rsidRPr="00235B80">
        <w:rPr>
          <w:rFonts w:ascii="AvenirNext LT Pro LightCn" w:hAnsi="AvenirNext LT Pro LightCn"/>
        </w:rPr>
        <w:t>.0 par exemple.</w:t>
      </w:r>
    </w:p>
    <w:p w14:paraId="7C676905" w14:textId="574E7100"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La compatibilité entre les logiciels de pilotage et de traitement des données doit être assurée. </w:t>
      </w:r>
    </w:p>
    <w:p w14:paraId="7751EF27" w14:textId="6336CBDD" w:rsidR="00216003" w:rsidRPr="00235B80" w:rsidRDefault="00216003" w:rsidP="003B45FB">
      <w:pPr>
        <w:spacing w:before="40" w:after="0"/>
        <w:rPr>
          <w:rFonts w:ascii="AvenirNext LT Pro LightCn" w:hAnsi="AvenirNext LT Pro LightCn"/>
        </w:rPr>
      </w:pPr>
      <w:r w:rsidRPr="00235B80">
        <w:rPr>
          <w:rFonts w:ascii="AvenirNext LT Pro LightCn" w:hAnsi="AvenirNext LT Pro LightCn"/>
        </w:rPr>
        <w:t>Le titulaire doit permettre l’enregistrement des données récoltées sous un format d’échange de données.</w:t>
      </w:r>
    </w:p>
    <w:p w14:paraId="4837BB78" w14:textId="71A2C0EF" w:rsidR="00216003" w:rsidRDefault="00216003" w:rsidP="003B45FB">
      <w:pPr>
        <w:spacing w:before="40" w:after="0"/>
        <w:rPr>
          <w:rFonts w:ascii="AvenirNext LT Pro LightCn" w:hAnsi="AvenirNext LT Pro LightCn"/>
        </w:rPr>
      </w:pPr>
      <w:r w:rsidRPr="00235B80">
        <w:rPr>
          <w:rFonts w:ascii="AvenirNext LT Pro LightCn" w:hAnsi="AvenirNext LT Pro LightCn"/>
        </w:rPr>
        <w:t>Les autres engagements du titulaire concernant les logiciels figurent dans son offre.</w:t>
      </w:r>
    </w:p>
    <w:p w14:paraId="0BD07DD9" w14:textId="6EFE8417" w:rsidR="00B77EA5" w:rsidRDefault="00B77EA5" w:rsidP="003B45FB">
      <w:pPr>
        <w:spacing w:before="40" w:after="0"/>
        <w:rPr>
          <w:rFonts w:ascii="AvenirNext LT Pro LightCn" w:hAnsi="AvenirNext LT Pro LightCn"/>
        </w:rPr>
      </w:pPr>
    </w:p>
    <w:p w14:paraId="351E54F3" w14:textId="77777777" w:rsidR="00B77EA5" w:rsidRPr="00235B80" w:rsidRDefault="00B77EA5" w:rsidP="003B45FB">
      <w:pPr>
        <w:spacing w:before="40" w:after="0"/>
        <w:rPr>
          <w:rFonts w:ascii="AvenirNext LT Pro LightCn" w:hAnsi="AvenirNext LT Pro LightCn"/>
        </w:rPr>
      </w:pPr>
    </w:p>
    <w:p w14:paraId="306FB911" w14:textId="6E097928" w:rsidR="00E1299C"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6" w:name="_Toc171419691"/>
      <w:r w:rsidRPr="00235B80">
        <w:rPr>
          <w:rFonts w:ascii="AvenirNext LT Pro LightCn" w:hAnsi="AvenirNext LT Pro LightCn" w:cs="Arial"/>
          <w:i/>
          <w:iCs/>
          <w:color w:val="00A6A3"/>
        </w:rPr>
        <w:t>11.2.</w:t>
      </w:r>
      <w:r w:rsidR="00216003" w:rsidRPr="00235B80">
        <w:rPr>
          <w:rFonts w:ascii="AvenirNext LT Pro LightCn" w:hAnsi="AvenirNext LT Pro LightCn" w:cs="Arial"/>
          <w:i/>
          <w:iCs/>
          <w:color w:val="00A6A3"/>
        </w:rPr>
        <w:t>2</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Délais d’intervention en cas de panne</w:t>
      </w:r>
      <w:bookmarkEnd w:id="146"/>
    </w:p>
    <w:p w14:paraId="491B9C4A" w14:textId="21761A35" w:rsidR="00E1299C" w:rsidRPr="00235B80" w:rsidRDefault="00E1299C" w:rsidP="00E1299C">
      <w:pPr>
        <w:rPr>
          <w:rFonts w:ascii="AvenirNext LT Pro LightCn" w:hAnsi="AvenirNext LT Pro LightCn"/>
          <w:bCs/>
        </w:rPr>
      </w:pPr>
      <w:r w:rsidRPr="00235B80">
        <w:rPr>
          <w:rFonts w:ascii="AvenirNext LT Pro LightCn" w:hAnsi="AvenirNext LT Pro LightCn"/>
          <w:bCs/>
        </w:rPr>
        <w:t xml:space="preserve">Pendant toute la période de garantie, le titulaire a une obligation de résultat concernant le respect des délais d’intervention sur site en cas de panne </w:t>
      </w:r>
      <w:r w:rsidR="00C83BB5" w:rsidRPr="00235B80">
        <w:rPr>
          <w:rFonts w:ascii="AvenirNext LT Pro LightCn" w:hAnsi="AvenirNext LT Pro LightCn"/>
          <w:bCs/>
        </w:rPr>
        <w:t xml:space="preserve">du ou </w:t>
      </w:r>
      <w:r w:rsidRPr="00235B80">
        <w:rPr>
          <w:rFonts w:ascii="AvenirNext LT Pro LightCn" w:hAnsi="AvenirNext LT Pro LightCn"/>
          <w:bCs/>
        </w:rPr>
        <w:t xml:space="preserve">des </w:t>
      </w:r>
      <w:r w:rsidR="00C83BB5" w:rsidRPr="00235B80">
        <w:rPr>
          <w:rFonts w:ascii="AvenirNext LT Pro LightCn" w:hAnsi="AvenirNext LT Pro LightCn"/>
          <w:bCs/>
        </w:rPr>
        <w:t>équipement</w:t>
      </w:r>
      <w:r w:rsidRPr="00235B80">
        <w:rPr>
          <w:rFonts w:ascii="AvenirNext LT Pro LightCn" w:hAnsi="AvenirNext LT Pro LightCn"/>
          <w:bCs/>
        </w:rPr>
        <w:t xml:space="preserve">s achetés en application du présent </w:t>
      </w:r>
      <w:r w:rsidR="00CC5CE8" w:rsidRPr="00235B80">
        <w:rPr>
          <w:rFonts w:ascii="AvenirNext LT Pro LightCn" w:hAnsi="AvenirNext LT Pro LightCn"/>
          <w:bCs/>
        </w:rPr>
        <w:t>marché</w:t>
      </w:r>
      <w:r w:rsidRPr="00235B80">
        <w:rPr>
          <w:rFonts w:ascii="AvenirNext LT Pro LightCn" w:hAnsi="AvenirNext LT Pro LightCn"/>
          <w:bCs/>
        </w:rPr>
        <w:t>.</w:t>
      </w:r>
    </w:p>
    <w:p w14:paraId="25E11C7C" w14:textId="78DF38C6" w:rsidR="00FE23EE" w:rsidRPr="00235B80" w:rsidRDefault="00FE23EE" w:rsidP="00E1299C">
      <w:pPr>
        <w:rPr>
          <w:rFonts w:ascii="AvenirNext LT Pro LightCn" w:hAnsi="AvenirNext LT Pro LightCn"/>
          <w:bCs/>
        </w:rPr>
      </w:pPr>
      <w:r w:rsidRPr="00235B80">
        <w:rPr>
          <w:rFonts w:ascii="AvenirNext LT Pro LightCn" w:hAnsi="AvenirNext LT Pro LightCn"/>
        </w:rPr>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235B80" w:rsidRDefault="00E1299C" w:rsidP="003B45FB">
      <w:pPr>
        <w:spacing w:before="0" w:after="0"/>
        <w:rPr>
          <w:rFonts w:ascii="AvenirNext LT Pro LightCn" w:hAnsi="AvenirNext LT Pro LightCn"/>
          <w:bCs/>
        </w:rPr>
      </w:pPr>
      <w:r w:rsidRPr="00235B80">
        <w:rPr>
          <w:rFonts w:ascii="AvenirNext LT Pro LightCn" w:hAnsi="AvenirNext LT Pro LightCn"/>
          <w:bCs/>
        </w:rPr>
        <w:t xml:space="preserve">La demande d’intervention par le représentant </w:t>
      </w:r>
      <w:r w:rsidR="00CC5CE8" w:rsidRPr="00235B80">
        <w:rPr>
          <w:rFonts w:ascii="AvenirNext LT Pro LightCn" w:hAnsi="AvenirNext LT Pro LightCn"/>
          <w:bCs/>
        </w:rPr>
        <w:t>d’INRAE</w:t>
      </w:r>
      <w:r w:rsidRPr="00235B80">
        <w:rPr>
          <w:rFonts w:ascii="AvenirNext LT Pro LightCn" w:hAnsi="AvenirNext LT Pro LightCn"/>
          <w:bCs/>
        </w:rPr>
        <w:t xml:space="preserve"> peut être effectuée par téléphone, confirmée par voie électronique.</w:t>
      </w:r>
    </w:p>
    <w:p w14:paraId="012FB621" w14:textId="77777777" w:rsidR="00E1299C" w:rsidRPr="00235B80" w:rsidRDefault="00E1299C" w:rsidP="003B45FB">
      <w:pPr>
        <w:pStyle w:val="Paragraphedeliste"/>
        <w:numPr>
          <w:ilvl w:val="0"/>
          <w:numId w:val="9"/>
        </w:numPr>
        <w:spacing w:before="0" w:after="0"/>
        <w:rPr>
          <w:rFonts w:ascii="AvenirNext LT Pro LightCn" w:hAnsi="AvenirNext LT Pro LightCn"/>
          <w:bCs/>
        </w:rPr>
      </w:pPr>
      <w:r w:rsidRPr="00235B80">
        <w:rPr>
          <w:rFonts w:ascii="AvenirNext LT Pro LightCn" w:hAnsi="AvenirNext LT Pro LightCn"/>
          <w:bCs/>
        </w:rPr>
        <w:t>L’enregistrement de la demande d’intervention doit faire l’objet d’une confirmation écrite (courriel) par le titulaire.</w:t>
      </w:r>
    </w:p>
    <w:p w14:paraId="1E6AC63D" w14:textId="77777777" w:rsidR="00E1299C" w:rsidRPr="00235B80" w:rsidRDefault="00E1299C" w:rsidP="003B45FB">
      <w:pPr>
        <w:pStyle w:val="Paragraphedeliste"/>
        <w:numPr>
          <w:ilvl w:val="0"/>
          <w:numId w:val="9"/>
        </w:numPr>
        <w:spacing w:before="0" w:after="0"/>
        <w:rPr>
          <w:rFonts w:ascii="AvenirNext LT Pro LightCn" w:hAnsi="AvenirNext LT Pro LightCn"/>
          <w:bCs/>
        </w:rPr>
      </w:pPr>
      <w:r w:rsidRPr="00235B80">
        <w:rPr>
          <w:rFonts w:ascii="AvenirNext LT Pro LightCn" w:hAnsi="AvenirNext LT Pro LightCn"/>
          <w:bCs/>
        </w:rPr>
        <w:t xml:space="preserve">Le délai d’intervention commence dès l’enregistrement de la demande d’intervention du représentant </w:t>
      </w:r>
      <w:r w:rsidR="00967103" w:rsidRPr="00235B80">
        <w:rPr>
          <w:rFonts w:ascii="AvenirNext LT Pro LightCn" w:hAnsi="AvenirNext LT Pro LightCn"/>
          <w:bCs/>
        </w:rPr>
        <w:t xml:space="preserve">d’INRAE </w:t>
      </w:r>
      <w:r w:rsidRPr="00235B80">
        <w:rPr>
          <w:rFonts w:ascii="AvenirNext LT Pro LightCn" w:hAnsi="AvenirNext LT Pro LightCn"/>
          <w:bCs/>
        </w:rPr>
        <w:t>par le titulaire.</w:t>
      </w:r>
    </w:p>
    <w:p w14:paraId="0143D91F" w14:textId="77777777" w:rsidR="00E1299C" w:rsidRPr="00235B80" w:rsidRDefault="00E1299C" w:rsidP="00E1299C">
      <w:pPr>
        <w:rPr>
          <w:rFonts w:ascii="AvenirNext LT Pro LightCn" w:hAnsi="AvenirNext LT Pro LightCn"/>
          <w:bCs/>
        </w:rPr>
      </w:pPr>
      <w:r w:rsidRPr="00235B80">
        <w:rPr>
          <w:rFonts w:ascii="AvenirNext LT Pro LightCn" w:hAnsi="AvenirNext LT Pro LightCn"/>
          <w:bCs/>
        </w:rPr>
        <w:t xml:space="preserve">Dans le cas du non-respect de ce délai, le titulaire encourt une pénalité telle que décrite à l’article </w:t>
      </w:r>
      <w:r w:rsidR="00967103" w:rsidRPr="00235B80">
        <w:rPr>
          <w:rFonts w:ascii="AvenirNext LT Pro LightCn" w:hAnsi="AvenirNext LT Pro LightCn"/>
          <w:bCs/>
        </w:rPr>
        <w:t xml:space="preserve">9.2 </w:t>
      </w:r>
      <w:r w:rsidRPr="00235B80">
        <w:rPr>
          <w:rFonts w:ascii="AvenirNext LT Pro LightCn" w:hAnsi="AvenirNext LT Pro LightCn"/>
          <w:bCs/>
        </w:rPr>
        <w:t xml:space="preserve">du présent </w:t>
      </w:r>
      <w:r w:rsidR="00967103" w:rsidRPr="00235B80">
        <w:rPr>
          <w:rFonts w:ascii="AvenirNext LT Pro LightCn" w:hAnsi="AvenirNext LT Pro LightCn"/>
          <w:bCs/>
        </w:rPr>
        <w:t>AE</w:t>
      </w:r>
      <w:r w:rsidRPr="00235B80">
        <w:rPr>
          <w:rFonts w:ascii="AvenirNext LT Pro LightCn" w:hAnsi="AvenirNext LT Pro LightCn"/>
          <w:bCs/>
        </w:rPr>
        <w:t>CCP.</w:t>
      </w:r>
    </w:p>
    <w:p w14:paraId="22ED39C4" w14:textId="4799644C" w:rsidR="00E1299C"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7" w:name="_Toc171419692"/>
      <w:r w:rsidRPr="00235B80">
        <w:rPr>
          <w:rFonts w:ascii="AvenirNext LT Pro LightCn" w:hAnsi="AvenirNext LT Pro LightCn" w:cs="Arial"/>
          <w:i/>
          <w:iCs/>
          <w:color w:val="00A6A3"/>
        </w:rPr>
        <w:t>11.2.</w:t>
      </w:r>
      <w:r w:rsidR="007E6DC3" w:rsidRPr="00235B80">
        <w:rPr>
          <w:rFonts w:ascii="AvenirNext LT Pro LightCn" w:hAnsi="AvenirNext LT Pro LightCn" w:cs="Arial"/>
          <w:i/>
          <w:iCs/>
          <w:color w:val="00A6A3"/>
        </w:rPr>
        <w:t>3</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Délais de mise au point ou de réparation en cas de panne</w:t>
      </w:r>
      <w:bookmarkEnd w:id="147"/>
    </w:p>
    <w:p w14:paraId="01CDD895" w14:textId="153E78D1" w:rsidR="00E1299C" w:rsidRPr="00235B80" w:rsidRDefault="00E1299C" w:rsidP="00251F30">
      <w:pPr>
        <w:rPr>
          <w:rFonts w:ascii="AvenirNext LT Pro LightCn" w:hAnsi="AvenirNext LT Pro LightCn"/>
        </w:rPr>
      </w:pPr>
      <w:r w:rsidRPr="00235B80">
        <w:rPr>
          <w:rFonts w:ascii="AvenirNext LT Pro LightCn" w:hAnsi="AvenirNext LT Pro LightCn"/>
        </w:rPr>
        <w:t xml:space="preserve">Pendant toute la période de garantie, le titulaire a une obligation de résultat et de délai concernant la remise en état de fonctionnement opérationnel de </w:t>
      </w:r>
      <w:r w:rsidR="00CC5CE8" w:rsidRPr="00235B80">
        <w:rPr>
          <w:rFonts w:ascii="AvenirNext LT Pro LightCn" w:hAnsi="AvenirNext LT Pro LightCn"/>
        </w:rPr>
        <w:t xml:space="preserve">l’équipement </w:t>
      </w:r>
      <w:r w:rsidRPr="00235B80">
        <w:rPr>
          <w:rFonts w:ascii="AvenirNext LT Pro LightCn" w:hAnsi="AvenirNext LT Pro LightCn"/>
        </w:rPr>
        <w:t>en conformité avec les performances techniques et fonctionnelles prévues dans le marché.</w:t>
      </w:r>
    </w:p>
    <w:p w14:paraId="50FA6E38" w14:textId="77777777" w:rsidR="00E1299C" w:rsidRPr="00235B80" w:rsidRDefault="00E1299C" w:rsidP="00251F30">
      <w:pPr>
        <w:rPr>
          <w:rFonts w:ascii="AvenirNext LT Pro LightCn" w:hAnsi="AvenirNext LT Pro LightCn"/>
        </w:rPr>
      </w:pPr>
      <w:r w:rsidRPr="00235B80">
        <w:rPr>
          <w:rFonts w:ascii="AvenirNext LT Pro LightCn" w:hAnsi="AvenirNext LT Pro LightCn"/>
        </w:rPr>
        <w:t xml:space="preserve">Conformément aux stipulations de l’article </w:t>
      </w:r>
      <w:r w:rsidR="00D869CD" w:rsidRPr="00235B80">
        <w:rPr>
          <w:rFonts w:ascii="AvenirNext LT Pro LightCn" w:hAnsi="AvenirNext LT Pro LightCn"/>
        </w:rPr>
        <w:t>33.3</w:t>
      </w:r>
      <w:r w:rsidRPr="00235B80">
        <w:rPr>
          <w:rFonts w:ascii="AvenirNext LT Pro LightCn" w:hAnsi="AvenirNext LT Pro LightCn"/>
        </w:rPr>
        <w:t xml:space="preserve"> du CCAG</w:t>
      </w:r>
      <w:r w:rsidR="00CC5CE8" w:rsidRPr="00235B80">
        <w:rPr>
          <w:rFonts w:ascii="AvenirNext LT Pro LightCn" w:hAnsi="AvenirNext LT Pro LightCn"/>
        </w:rPr>
        <w:t>-</w:t>
      </w:r>
      <w:r w:rsidRPr="00235B80">
        <w:rPr>
          <w:rFonts w:ascii="AvenirNext LT Pro LightCn" w:hAnsi="AvenirNext LT Pro LightCn"/>
        </w:rPr>
        <w:t xml:space="preserve">FCS, le délai dont dispose le titulaire pour effectuer une mise au point ou une réparation qui lui est demandée est celui qui est fixé par décision </w:t>
      </w:r>
      <w:r w:rsidR="007F74B9" w:rsidRPr="00235B80">
        <w:rPr>
          <w:rFonts w:ascii="AvenirNext LT Pro LightCn" w:hAnsi="AvenirNext LT Pro LightCn"/>
        </w:rPr>
        <w:t>d’INRAE</w:t>
      </w:r>
      <w:r w:rsidRPr="00235B80">
        <w:rPr>
          <w:rFonts w:ascii="AvenirNext LT Pro LightCn" w:hAnsi="AvenirNext LT Pro LightCn"/>
        </w:rPr>
        <w:t xml:space="preserve">, après consultation du titulaire. </w:t>
      </w:r>
    </w:p>
    <w:p w14:paraId="32634CFD" w14:textId="77777777" w:rsidR="00E1299C" w:rsidRPr="00235B80" w:rsidRDefault="00E1299C" w:rsidP="00251F30">
      <w:pPr>
        <w:rPr>
          <w:rFonts w:ascii="AvenirNext LT Pro LightCn" w:hAnsi="AvenirNext LT Pro LightCn"/>
        </w:rPr>
      </w:pPr>
      <w:r w:rsidRPr="00235B80">
        <w:rPr>
          <w:rFonts w:ascii="AvenirNext LT Pro LightCn" w:hAnsi="AvenirNext LT Pro LightCn"/>
        </w:rPr>
        <w:lastRenderedPageBreak/>
        <w:t xml:space="preserve">Sauf décision écrite expresse </w:t>
      </w:r>
      <w:r w:rsidR="007F74B9" w:rsidRPr="00235B80">
        <w:rPr>
          <w:rFonts w:ascii="AvenirNext LT Pro LightCn" w:hAnsi="AvenirNext LT Pro LightCn"/>
        </w:rPr>
        <w:t>d’INRAE</w:t>
      </w:r>
      <w:r w:rsidRPr="00235B80">
        <w:rPr>
          <w:rFonts w:ascii="AvenirNext LT Pro LightCn" w:hAnsi="AvenirNext LT Pro LightCn"/>
        </w:rPr>
        <w:t>, ce délai est inférieur au délai figurant dans le tableau ci-dessous.</w:t>
      </w:r>
    </w:p>
    <w:p w14:paraId="268D4CF2" w14:textId="1EA6F201" w:rsidR="00E1299C" w:rsidRPr="00235B80" w:rsidRDefault="00E1299C" w:rsidP="00251F30">
      <w:pPr>
        <w:rPr>
          <w:rFonts w:ascii="AvenirNext LT Pro LightCn" w:hAnsi="AvenirNext LT Pro LightCn"/>
        </w:rPr>
      </w:pPr>
      <w:r w:rsidRPr="00235B80">
        <w:rPr>
          <w:rFonts w:ascii="AvenirNext LT Pro LightCn" w:hAnsi="AvenirNext LT Pro LightCn"/>
        </w:rPr>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235B80" w14:paraId="539290D4" w14:textId="77777777" w:rsidTr="00FE7F6E">
        <w:tc>
          <w:tcPr>
            <w:tcW w:w="4442" w:type="dxa"/>
          </w:tcPr>
          <w:p w14:paraId="0BBBA812" w14:textId="77777777" w:rsidR="00B7002F" w:rsidRPr="00235B80" w:rsidRDefault="00B7002F" w:rsidP="00FE7F6E">
            <w:pPr>
              <w:rPr>
                <w:rFonts w:ascii="AvenirNext LT Pro LightCn" w:hAnsi="AvenirNext LT Pro LightCn" w:cs="Arial"/>
                <w:b/>
              </w:rPr>
            </w:pPr>
            <w:r w:rsidRPr="00235B80">
              <w:rPr>
                <w:rFonts w:ascii="AvenirNext LT Pro LightCn" w:hAnsi="AvenirNext LT Pro LightCn" w:cs="Arial"/>
                <w:b/>
              </w:rPr>
              <w:t>Catégorie d’équipement / type pannes</w:t>
            </w:r>
          </w:p>
        </w:tc>
        <w:tc>
          <w:tcPr>
            <w:tcW w:w="3701" w:type="dxa"/>
          </w:tcPr>
          <w:p w14:paraId="392B7775" w14:textId="77777777" w:rsidR="00B7002F" w:rsidRPr="00235B80" w:rsidRDefault="00B7002F" w:rsidP="00AD1B16">
            <w:pPr>
              <w:rPr>
                <w:rFonts w:ascii="AvenirNext LT Pro LightCn" w:hAnsi="AvenirNext LT Pro LightCn" w:cs="Arial"/>
                <w:b/>
              </w:rPr>
            </w:pPr>
            <w:r w:rsidRPr="00235B80">
              <w:rPr>
                <w:rFonts w:ascii="AvenirNext LT Pro LightCn" w:hAnsi="AvenirNext LT Pro LightCn" w:cs="Arial"/>
                <w:b/>
              </w:rPr>
              <w:t>Délai maximum pour effectuer une mise au point ou une réparation (en jours calendaires)</w:t>
            </w:r>
          </w:p>
        </w:tc>
      </w:tr>
      <w:tr w:rsidR="008D0FA7" w:rsidRPr="008D0FA7" w14:paraId="00C0B11B" w14:textId="77777777" w:rsidTr="00FE7F6E">
        <w:tc>
          <w:tcPr>
            <w:tcW w:w="4442" w:type="dxa"/>
          </w:tcPr>
          <w:p w14:paraId="28027A3F" w14:textId="2A6C903B" w:rsidR="00326D41" w:rsidRPr="008D0FA7" w:rsidRDefault="00326D41"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Equipement acquis</w:t>
            </w:r>
          </w:p>
        </w:tc>
        <w:tc>
          <w:tcPr>
            <w:tcW w:w="3701" w:type="dxa"/>
          </w:tcPr>
          <w:p w14:paraId="02187EAF" w14:textId="0A39B6D7" w:rsidR="00326D41"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10 / 20 jours</w:t>
            </w:r>
          </w:p>
        </w:tc>
      </w:tr>
      <w:tr w:rsidR="008D0FA7" w:rsidRPr="008D0FA7" w14:paraId="2BB6BC75" w14:textId="77777777" w:rsidTr="00FE7F6E">
        <w:tc>
          <w:tcPr>
            <w:tcW w:w="4442" w:type="dxa"/>
          </w:tcPr>
          <w:p w14:paraId="38CB003D" w14:textId="7777777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Console électronique / informatique</w:t>
            </w:r>
          </w:p>
        </w:tc>
        <w:tc>
          <w:tcPr>
            <w:tcW w:w="3701" w:type="dxa"/>
          </w:tcPr>
          <w:p w14:paraId="5ED4FB3A" w14:textId="4CA796E8" w:rsidR="00B7002F"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10</w:t>
            </w:r>
          </w:p>
        </w:tc>
      </w:tr>
      <w:tr w:rsidR="008D0FA7" w:rsidRPr="008D0FA7" w14:paraId="092A8C0C" w14:textId="77777777" w:rsidTr="00FE7F6E">
        <w:tc>
          <w:tcPr>
            <w:tcW w:w="4442" w:type="dxa"/>
          </w:tcPr>
          <w:p w14:paraId="1C68ACEC" w14:textId="339CDDC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 xml:space="preserve">Sondes solides </w:t>
            </w:r>
          </w:p>
        </w:tc>
        <w:tc>
          <w:tcPr>
            <w:tcW w:w="3701" w:type="dxa"/>
          </w:tcPr>
          <w:p w14:paraId="76BE9A18" w14:textId="39C62261" w:rsidR="00B7002F"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15</w:t>
            </w:r>
          </w:p>
        </w:tc>
      </w:tr>
      <w:tr w:rsidR="008D0FA7" w:rsidRPr="008D0FA7" w14:paraId="5F13D908" w14:textId="77777777" w:rsidTr="00FE7F6E">
        <w:tc>
          <w:tcPr>
            <w:tcW w:w="4442" w:type="dxa"/>
          </w:tcPr>
          <w:p w14:paraId="404B6F9E" w14:textId="7777777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Sondes liquides et autres accessoires</w:t>
            </w:r>
          </w:p>
        </w:tc>
        <w:tc>
          <w:tcPr>
            <w:tcW w:w="3701" w:type="dxa"/>
          </w:tcPr>
          <w:p w14:paraId="2905D046" w14:textId="77777777" w:rsidR="00B7002F" w:rsidRPr="008D0FA7" w:rsidRDefault="00B7002F"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15</w:t>
            </w:r>
          </w:p>
        </w:tc>
      </w:tr>
      <w:tr w:rsidR="00D52BE2" w:rsidRPr="008D0FA7" w14:paraId="6A1F10A2" w14:textId="77777777" w:rsidTr="00FE7F6E">
        <w:tc>
          <w:tcPr>
            <w:tcW w:w="4442" w:type="dxa"/>
          </w:tcPr>
          <w:p w14:paraId="596108EB" w14:textId="23F4DE35" w:rsidR="00D52BE2" w:rsidRPr="008D0FA7" w:rsidRDefault="00D52BE2"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Autres pannes</w:t>
            </w:r>
          </w:p>
        </w:tc>
        <w:tc>
          <w:tcPr>
            <w:tcW w:w="3701" w:type="dxa"/>
          </w:tcPr>
          <w:p w14:paraId="7AA013A8" w14:textId="03FD529A" w:rsidR="00D52BE2" w:rsidRPr="008D0FA7" w:rsidRDefault="00D52BE2"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20</w:t>
            </w:r>
          </w:p>
        </w:tc>
      </w:tr>
    </w:tbl>
    <w:p w14:paraId="4F7BE62C" w14:textId="77777777" w:rsidR="00E1299C" w:rsidRPr="00235B80" w:rsidRDefault="00E1299C" w:rsidP="00FE7F6E">
      <w:pPr>
        <w:pStyle w:val="Corpsdetexte"/>
        <w:rPr>
          <w:rFonts w:ascii="AvenirNext LT Pro LightCn" w:hAnsi="AvenirNext LT Pro LightCn" w:cs="Arial"/>
        </w:rPr>
      </w:pPr>
      <w:bookmarkStart w:id="148" w:name="_Toc337045491"/>
      <w:r w:rsidRPr="00235B80">
        <w:rPr>
          <w:rFonts w:ascii="AvenirNext LT Pro LightCn" w:hAnsi="AvenirNext LT Pro LightCn" w:cs="Arial"/>
        </w:rPr>
        <w:t xml:space="preserve">Passé ce délai, le titulaire encourt des pénalités telles que fixées à l’article </w:t>
      </w:r>
      <w:r w:rsidR="00D869CD" w:rsidRPr="00235B80">
        <w:rPr>
          <w:rFonts w:ascii="AvenirNext LT Pro LightCn" w:hAnsi="AvenirNext LT Pro LightCn" w:cs="Arial"/>
        </w:rPr>
        <w:t>9.2</w:t>
      </w:r>
      <w:r w:rsidRPr="00235B80">
        <w:rPr>
          <w:rFonts w:ascii="AvenirNext LT Pro LightCn" w:hAnsi="AvenirNext LT Pro LightCn" w:cs="Arial"/>
        </w:rPr>
        <w:t xml:space="preserve"> du présent </w:t>
      </w:r>
      <w:r w:rsidR="00D869CD" w:rsidRPr="00235B80">
        <w:rPr>
          <w:rFonts w:ascii="AvenirNext LT Pro LightCn" w:hAnsi="AvenirNext LT Pro LightCn" w:cs="Arial"/>
        </w:rPr>
        <w:t>AE</w:t>
      </w:r>
      <w:r w:rsidRPr="00235B80">
        <w:rPr>
          <w:rFonts w:ascii="AvenirNext LT Pro LightCn" w:hAnsi="AvenirNext LT Pro LightCn" w:cs="Arial"/>
        </w:rPr>
        <w:t>CCP.</w:t>
      </w:r>
      <w:bookmarkEnd w:id="148"/>
    </w:p>
    <w:p w14:paraId="5F3A0C69" w14:textId="79D0E6B1" w:rsidR="00E1299C" w:rsidRPr="00235B80" w:rsidRDefault="00AF2305" w:rsidP="00AF2305">
      <w:pPr>
        <w:keepNext/>
        <w:spacing w:before="240" w:after="240"/>
        <w:ind w:firstLine="1559"/>
        <w:outlineLvl w:val="1"/>
        <w:rPr>
          <w:rFonts w:ascii="AvenirNext LT Pro LightCn" w:hAnsi="AvenirNext LT Pro LightCn" w:cs="Arial"/>
          <w:i/>
          <w:iCs/>
          <w:color w:val="00A6A3"/>
        </w:rPr>
      </w:pPr>
      <w:bookmarkStart w:id="149" w:name="_Toc171419693"/>
      <w:r w:rsidRPr="00235B80">
        <w:rPr>
          <w:rFonts w:ascii="AvenirNext LT Pro LightCn" w:hAnsi="AvenirNext LT Pro LightCn" w:cs="Arial"/>
          <w:i/>
          <w:iCs/>
          <w:color w:val="00A6A3"/>
        </w:rPr>
        <w:t>11.2.</w:t>
      </w:r>
      <w:r w:rsidR="007E6DC3" w:rsidRPr="00235B80">
        <w:rPr>
          <w:rFonts w:ascii="AvenirNext LT Pro LightCn" w:hAnsi="AvenirNext LT Pro LightCn" w:cs="Arial"/>
          <w:i/>
          <w:iCs/>
          <w:color w:val="00A6A3"/>
        </w:rPr>
        <w:t>4</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Obligation relative aux pièces détachées et consommables captifs</w:t>
      </w:r>
      <w:bookmarkEnd w:id="149"/>
    </w:p>
    <w:p w14:paraId="47DFAE2C" w14:textId="60984FA5" w:rsidR="00E1299C" w:rsidRPr="008D0FA7" w:rsidRDefault="00E1299C" w:rsidP="00906965">
      <w:pPr>
        <w:pStyle w:val="Corpsdetexte"/>
        <w:rPr>
          <w:rFonts w:ascii="AvenirNext LT Pro LightCn" w:hAnsi="AvenirNext LT Pro LightCn" w:cs="Arial"/>
          <w:color w:val="000000" w:themeColor="text1"/>
        </w:rPr>
      </w:pPr>
      <w:r w:rsidRPr="00235B80">
        <w:rPr>
          <w:rFonts w:ascii="AvenirNext LT Pro LightCn" w:hAnsi="AvenirNext LT Pro LightCn" w:cs="Arial"/>
        </w:rPr>
        <w:t xml:space="preserve">Le titulaire s’engage à remplacer les pièces détachées usagées et à fournir les consommables captifs correspondants, pendant une </w:t>
      </w:r>
      <w:r w:rsidRPr="00235B80">
        <w:rPr>
          <w:rFonts w:ascii="AvenirNext LT Pro LightCn" w:hAnsi="AvenirNext LT Pro LightCn" w:cs="Arial"/>
          <w:b/>
        </w:rPr>
        <w:t xml:space="preserve">durée minimale de </w:t>
      </w:r>
      <w:r w:rsidR="0031330B" w:rsidRPr="00235B80">
        <w:rPr>
          <w:rFonts w:ascii="AvenirNext LT Pro LightCn" w:hAnsi="AvenirNext LT Pro LightCn" w:cs="Arial"/>
          <w:b/>
        </w:rPr>
        <w:t>dix (10)</w:t>
      </w:r>
      <w:r w:rsidR="009D6FEF" w:rsidRPr="008D0FA7">
        <w:rPr>
          <w:rFonts w:ascii="AvenirNext LT Pro LightCn" w:hAnsi="AvenirNext LT Pro LightCn" w:cs="Arial"/>
          <w:b/>
          <w:color w:val="000000" w:themeColor="text1"/>
        </w:rPr>
        <w:t xml:space="preserve"> </w:t>
      </w:r>
      <w:r w:rsidRPr="00235B80">
        <w:rPr>
          <w:rFonts w:ascii="AvenirNext LT Pro LightCn" w:hAnsi="AvenirNext LT Pro LightCn" w:cs="Arial"/>
          <w:b/>
        </w:rPr>
        <w:t>ans</w:t>
      </w:r>
      <w:r w:rsidRPr="00235B80">
        <w:rPr>
          <w:rFonts w:ascii="AvenirNext LT Pro LightCn" w:hAnsi="AvenirNext LT Pro LightCn" w:cs="Arial"/>
        </w:rPr>
        <w:t xml:space="preserve"> à compter de la date d’admission de </w:t>
      </w:r>
      <w:r w:rsidR="00FE7F6E" w:rsidRPr="00235B80">
        <w:rPr>
          <w:rFonts w:ascii="AvenirNext LT Pro LightCn" w:hAnsi="AvenirNext LT Pro LightCn" w:cs="Arial"/>
        </w:rPr>
        <w:t>l’équipement</w:t>
      </w:r>
      <w:r w:rsidRPr="00235B80">
        <w:rPr>
          <w:rFonts w:ascii="AvenirNext LT Pro LightCn" w:hAnsi="AvenirNext LT Pro LightCn" w:cs="Arial"/>
        </w:rPr>
        <w:t xml:space="preserve"> acheté en application du présent </w:t>
      </w:r>
      <w:r w:rsidR="00FE7F6E" w:rsidRPr="00235B80">
        <w:rPr>
          <w:rFonts w:ascii="AvenirNext LT Pro LightCn" w:hAnsi="AvenirNext LT Pro LightCn" w:cs="Arial"/>
        </w:rPr>
        <w:t>marché</w:t>
      </w:r>
      <w:r w:rsidRPr="00235B80">
        <w:rPr>
          <w:rFonts w:ascii="AvenirNext LT Pro LightCn" w:hAnsi="AvenirNext LT Pro LightCn" w:cs="Arial"/>
        </w:rPr>
        <w:t xml:space="preserve">. </w:t>
      </w:r>
      <w:r w:rsidR="00906965">
        <w:rPr>
          <w:rFonts w:ascii="AvenirNext LT Pro LightCn" w:hAnsi="AvenirNext LT Pro LightCn" w:cs="Arial"/>
        </w:rPr>
        <w:t xml:space="preserve"> </w:t>
      </w:r>
      <w:r w:rsidRPr="00235B80">
        <w:rPr>
          <w:rFonts w:ascii="AvenirNext LT Pro LightCn" w:hAnsi="AvenirNext LT Pro LightCn" w:cs="Arial"/>
        </w:rPr>
        <w:t xml:space="preserve">Dans le cas contraire le titulaire encourt une </w:t>
      </w:r>
      <w:r w:rsidRPr="008D0FA7">
        <w:rPr>
          <w:rFonts w:ascii="AvenirNext LT Pro LightCn" w:hAnsi="AvenirNext LT Pro LightCn" w:cs="Arial"/>
          <w:color w:val="000000" w:themeColor="text1"/>
        </w:rPr>
        <w:t xml:space="preserve">pénalité telle que décrite à l’article </w:t>
      </w:r>
      <w:r w:rsidR="00797BB0" w:rsidRPr="008D0FA7">
        <w:rPr>
          <w:rFonts w:ascii="AvenirNext LT Pro LightCn" w:hAnsi="AvenirNext LT Pro LightCn" w:cs="Arial"/>
          <w:color w:val="000000" w:themeColor="text1"/>
        </w:rPr>
        <w:t>9.3.</w:t>
      </w:r>
    </w:p>
    <w:p w14:paraId="6B29B4C9" w14:textId="77777777" w:rsidR="00B24359" w:rsidRPr="00235B80" w:rsidRDefault="00B24359" w:rsidP="009D115A">
      <w:pPr>
        <w:pStyle w:val="Titre2"/>
        <w:rPr>
          <w:rFonts w:ascii="AvenirNext LT Pro LightCn" w:hAnsi="AvenirNext LT Pro LightCn"/>
        </w:rPr>
      </w:pPr>
      <w:bookmarkStart w:id="150" w:name="_Toc171419694"/>
      <w:r w:rsidRPr="00235B80">
        <w:rPr>
          <w:rFonts w:ascii="AvenirNext LT Pro LightCn" w:hAnsi="AvenirNext LT Pro LightCn"/>
        </w:rPr>
        <w:t>Maintenance</w:t>
      </w:r>
      <w:bookmarkEnd w:id="150"/>
    </w:p>
    <w:p w14:paraId="55CEA036" w14:textId="5A7D81D9" w:rsidR="008714B6" w:rsidRPr="00667AE4" w:rsidRDefault="00667AE4" w:rsidP="008714B6">
      <w:pPr>
        <w:rPr>
          <w:rFonts w:ascii="AvenirNext LT Pro LightCn" w:hAnsi="AvenirNext LT Pro LightCn" w:cs="Arial"/>
        </w:rPr>
      </w:pPr>
      <w:r w:rsidRPr="00667AE4">
        <w:rPr>
          <w:rFonts w:cs="Arial"/>
        </w:rPr>
        <w:t>Sans objet.</w:t>
      </w:r>
    </w:p>
    <w:p w14:paraId="3CA1DD70" w14:textId="07258A09" w:rsidR="00906965" w:rsidRPr="008D0FA7" w:rsidRDefault="005B4F11" w:rsidP="005B4F11">
      <w:pPr>
        <w:spacing w:before="0" w:after="0"/>
        <w:ind w:left="357"/>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w:t>
      </w:r>
    </w:p>
    <w:p w14:paraId="07560AAE" w14:textId="72636C90" w:rsidR="003946F1" w:rsidRPr="00235B80" w:rsidRDefault="003946F1" w:rsidP="003946F1">
      <w:pPr>
        <w:pStyle w:val="Titre1"/>
        <w:spacing w:after="240"/>
        <w:ind w:left="357" w:hanging="357"/>
        <w:rPr>
          <w:rFonts w:ascii="AvenirNext LT Pro LightCn" w:hAnsi="AvenirNext LT Pro LightCn"/>
        </w:rPr>
      </w:pPr>
      <w:bookmarkStart w:id="151" w:name="_Toc171419695"/>
      <w:r w:rsidRPr="00235B80">
        <w:rPr>
          <w:rFonts w:ascii="AvenirNext LT Pro LightCn" w:hAnsi="AvenirNext LT Pro LightCn"/>
        </w:rPr>
        <w:t>ASSURANCE</w:t>
      </w:r>
      <w:bookmarkEnd w:id="151"/>
    </w:p>
    <w:p w14:paraId="503DBA2E" w14:textId="0EF25603" w:rsidR="003946F1" w:rsidRPr="00C736C2" w:rsidRDefault="003946F1" w:rsidP="003946F1">
      <w:pPr>
        <w:autoSpaceDE w:val="0"/>
        <w:autoSpaceDN w:val="0"/>
        <w:adjustRightInd w:val="0"/>
        <w:spacing w:before="240"/>
        <w:rPr>
          <w:rFonts w:ascii="AvenirNext LT Pro LightCn" w:eastAsiaTheme="minorEastAsia" w:hAnsi="AvenirNext LT Pro LightCn" w:cs="Arial"/>
        </w:rPr>
      </w:pPr>
      <w:r w:rsidRPr="00C736C2">
        <w:rPr>
          <w:rFonts w:ascii="AvenirNext LT Pro LightCn" w:hAnsi="AvenirNext LT Pro LightCn" w:cs="Arial"/>
        </w:rPr>
        <w:t>Le titulaire et ses sous-traitants doivent contracter les assurances permettant de garantir leur responsabilité civile et professionnelle à l'égard d’INRAE et des tiers, victimes d'accidents ou de dommages causés par l'exécution du marché.</w:t>
      </w:r>
    </w:p>
    <w:p w14:paraId="6B1C5DBC" w14:textId="18D9CCB0" w:rsidR="003946F1" w:rsidRPr="00C736C2" w:rsidRDefault="003946F1" w:rsidP="003946F1">
      <w:pPr>
        <w:keepLines/>
        <w:widowControl w:val="0"/>
        <w:autoSpaceDE w:val="0"/>
        <w:autoSpaceDN w:val="0"/>
        <w:adjustRightInd w:val="0"/>
        <w:rPr>
          <w:rFonts w:ascii="AvenirNext LT Pro LightCn" w:hAnsi="AvenirNext LT Pro LightCn" w:cs="Arial"/>
        </w:rPr>
      </w:pPr>
      <w:r w:rsidRPr="00C736C2">
        <w:rPr>
          <w:rFonts w:ascii="AvenirNext LT Pro LightCn" w:hAnsi="AvenirNext LT Pro LightCn" w:cs="Arial"/>
        </w:rPr>
        <w:t>Par dérogation à l’article 9.2 du CCAG-FCS, il doit justifier qu'il est titulaire de ces contrats d'assurances, au moyen d'une attestation établissant l'étendue de la responsabilité garantie, avant tout commencement d’exécution.</w:t>
      </w:r>
    </w:p>
    <w:p w14:paraId="0EB7E85B" w14:textId="77777777" w:rsidR="00B3398C" w:rsidRPr="008D0FA7" w:rsidRDefault="00B3398C" w:rsidP="00760980">
      <w:pPr>
        <w:pStyle w:val="Titre1"/>
        <w:spacing w:after="240"/>
        <w:ind w:left="357" w:hanging="357"/>
        <w:rPr>
          <w:rFonts w:ascii="AvenirNext LT Pro LightCn" w:hAnsi="AvenirNext LT Pro LightCn"/>
          <w:iCs/>
        </w:rPr>
      </w:pPr>
      <w:bookmarkStart w:id="152" w:name="_Toc171419696"/>
      <w:r w:rsidRPr="008D0FA7">
        <w:rPr>
          <w:rFonts w:ascii="AvenirNext LT Pro LightCn" w:hAnsi="AvenirNext LT Pro LightCn"/>
        </w:rPr>
        <w:t>LITIGES</w:t>
      </w:r>
      <w:bookmarkEnd w:id="152"/>
    </w:p>
    <w:p w14:paraId="4866137A" w14:textId="77724528" w:rsidR="00911DB8" w:rsidRPr="00235B80" w:rsidRDefault="006D028A" w:rsidP="00760980">
      <w:pPr>
        <w:rPr>
          <w:rFonts w:ascii="AvenirNext LT Pro LightCn" w:hAnsi="AvenirNext LT Pro LightCn"/>
          <w:bCs/>
        </w:rPr>
      </w:pPr>
      <w:r w:rsidRPr="00235B80">
        <w:rPr>
          <w:rFonts w:ascii="AvenirNext LT Pro LightCn" w:hAnsi="AvenirNext LT Pro LightCn"/>
          <w:bCs/>
        </w:rPr>
        <w:t xml:space="preserve">Si </w:t>
      </w:r>
      <w:r w:rsidR="007B63E7" w:rsidRPr="00235B80">
        <w:rPr>
          <w:rFonts w:ascii="AvenirNext LT Pro LightCn" w:hAnsi="AvenirNext LT Pro LightCn"/>
          <w:bCs/>
        </w:rPr>
        <w:t>un désaccord</w:t>
      </w:r>
      <w:r w:rsidR="00B3398C" w:rsidRPr="00235B80">
        <w:rPr>
          <w:rFonts w:ascii="AvenirNext LT Pro LightCn" w:hAnsi="AvenirNext LT Pro LightCn"/>
          <w:bCs/>
        </w:rPr>
        <w:t xml:space="preserve"> n</w:t>
      </w:r>
      <w:r w:rsidR="007B63E7" w:rsidRPr="00235B80">
        <w:rPr>
          <w:rFonts w:ascii="AvenirNext LT Pro LightCn" w:hAnsi="AvenirNext LT Pro LightCn"/>
          <w:bCs/>
        </w:rPr>
        <w:t>ait</w:t>
      </w:r>
      <w:r w:rsidR="00B3398C" w:rsidRPr="00235B80">
        <w:rPr>
          <w:rFonts w:ascii="AvenirNext LT Pro LightCn" w:hAnsi="AvenirNext LT Pro LightCn"/>
          <w:bCs/>
        </w:rPr>
        <w:t xml:space="preserve"> à l’occasion de l’exécution du présent marché, les parties s’efforceront de trouver un accord amiable à leur litige.</w:t>
      </w:r>
      <w:r w:rsidR="00906965">
        <w:rPr>
          <w:rFonts w:ascii="AvenirNext LT Pro LightCn" w:hAnsi="AvenirNext LT Pro LightCn"/>
          <w:bCs/>
        </w:rPr>
        <w:t xml:space="preserve"> </w:t>
      </w:r>
      <w:r w:rsidR="00B3398C" w:rsidRPr="00235B80">
        <w:rPr>
          <w:rFonts w:ascii="AvenirNext LT Pro LightCn" w:hAnsi="AvenirNext LT Pro LightCn"/>
          <w:bCs/>
        </w:rPr>
        <w:t>A défaut d’accord</w:t>
      </w:r>
      <w:r w:rsidRPr="00235B80">
        <w:rPr>
          <w:rFonts w:ascii="AvenirNext LT Pro LightCn" w:hAnsi="AvenirNext LT Pro LightCn"/>
          <w:bCs/>
        </w:rPr>
        <w:t xml:space="preserve"> amiable</w:t>
      </w:r>
      <w:r w:rsidR="00B3398C" w:rsidRPr="00235B80">
        <w:rPr>
          <w:rFonts w:ascii="AvenirNext LT Pro LightCn" w:hAnsi="AvenirNext LT Pro LightCn"/>
          <w:bCs/>
        </w:rPr>
        <w:t>, le tribunal administratif</w:t>
      </w:r>
      <w:r w:rsidR="00A70B76" w:rsidRPr="00235B80">
        <w:rPr>
          <w:rFonts w:ascii="AvenirNext LT Pro LightCn" w:hAnsi="AvenirNext LT Pro LightCn"/>
          <w:bCs/>
        </w:rPr>
        <w:t xml:space="preserve"> de</w:t>
      </w:r>
      <w:r w:rsidR="00394191" w:rsidRPr="00235B80">
        <w:rPr>
          <w:rFonts w:ascii="AvenirNext LT Pro LightCn" w:hAnsi="AvenirNext LT Pro LightCn"/>
          <w:bCs/>
        </w:rPr>
        <w:t xml:space="preserve"> </w:t>
      </w:r>
      <w:sdt>
        <w:sdtPr>
          <w:rPr>
            <w:rFonts w:ascii="AvenirNext LT Pro LightCn" w:hAnsi="AvenirNext LT Pro LightCn"/>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31330B" w:rsidRPr="00235B80">
            <w:rPr>
              <w:rFonts w:ascii="AvenirNext LT Pro LightCn" w:hAnsi="AvenirNext LT Pro LightCn"/>
              <w:bCs/>
            </w:rPr>
            <w:t>Versailles</w:t>
          </w:r>
        </w:sdtContent>
      </w:sdt>
      <w:r w:rsidR="00394191" w:rsidRPr="00235B80">
        <w:rPr>
          <w:rFonts w:ascii="AvenirNext LT Pro LightCn" w:hAnsi="AvenirNext LT Pro LightCn"/>
          <w:bCs/>
        </w:rPr>
        <w:t xml:space="preserve"> est le </w:t>
      </w:r>
      <w:r w:rsidR="00B3398C" w:rsidRPr="00235B80">
        <w:rPr>
          <w:rFonts w:ascii="AvenirNext LT Pro LightCn" w:hAnsi="AvenirNext LT Pro LightCn"/>
          <w:bCs/>
        </w:rPr>
        <w:t>seul compétent.</w:t>
      </w:r>
    </w:p>
    <w:p w14:paraId="0F061AC5" w14:textId="77777777" w:rsidR="00642C9F" w:rsidRPr="008D0FA7" w:rsidRDefault="00642C9F" w:rsidP="0004041A">
      <w:pPr>
        <w:pStyle w:val="Titre1"/>
        <w:spacing w:before="360"/>
        <w:ind w:left="357" w:hanging="357"/>
        <w:rPr>
          <w:rFonts w:ascii="AvenirNext LT Pro LightCn" w:hAnsi="AvenirNext LT Pro LightCn"/>
          <w:iCs/>
        </w:rPr>
      </w:pPr>
      <w:bookmarkStart w:id="153" w:name="_Toc171419697"/>
      <w:r w:rsidRPr="008D0FA7">
        <w:rPr>
          <w:rFonts w:ascii="AvenirNext LT Pro LightCn" w:hAnsi="AvenirNext LT Pro LightCn"/>
        </w:rPr>
        <w:t>DEROGATIONS AU CCAG-FCS</w:t>
      </w:r>
      <w:bookmarkEnd w:id="153"/>
    </w:p>
    <w:p w14:paraId="783DBD2C" w14:textId="77777777" w:rsidR="00760980" w:rsidRPr="00235B80" w:rsidRDefault="00760980" w:rsidP="008630D8">
      <w:pPr>
        <w:spacing w:before="0" w:after="0"/>
        <w:rPr>
          <w:rFonts w:ascii="AvenirNext LT Pro LightCn" w:hAnsi="AvenirNext LT Pro LightCn"/>
        </w:rPr>
      </w:pPr>
    </w:p>
    <w:tbl>
      <w:tblPr>
        <w:tblStyle w:val="Grilledutableau"/>
        <w:tblW w:w="0" w:type="auto"/>
        <w:tblLook w:val="04A0" w:firstRow="1" w:lastRow="0" w:firstColumn="1" w:lastColumn="0" w:noHBand="0" w:noVBand="1"/>
      </w:tblPr>
      <w:tblGrid>
        <w:gridCol w:w="4248"/>
        <w:gridCol w:w="4394"/>
      </w:tblGrid>
      <w:tr w:rsidR="00797BB0" w:rsidRPr="00235B80" w14:paraId="7936FBF5" w14:textId="77777777" w:rsidTr="0031330B">
        <w:tc>
          <w:tcPr>
            <w:tcW w:w="4248" w:type="dxa"/>
          </w:tcPr>
          <w:p w14:paraId="738F375E" w14:textId="77777777" w:rsidR="00797BB0" w:rsidRPr="00235B80" w:rsidRDefault="00797BB0" w:rsidP="00967E74">
            <w:pPr>
              <w:jc w:val="center"/>
              <w:rPr>
                <w:rFonts w:ascii="AvenirNext LT Pro LightCn" w:hAnsi="AvenirNext LT Pro LightCn"/>
                <w:b/>
                <w:sz w:val="24"/>
                <w:szCs w:val="24"/>
              </w:rPr>
            </w:pPr>
            <w:r w:rsidRPr="00235B80">
              <w:rPr>
                <w:rFonts w:ascii="AvenirNext LT Pro LightCn" w:hAnsi="AvenirNext LT Pro LightCn"/>
                <w:b/>
                <w:sz w:val="24"/>
                <w:szCs w:val="24"/>
              </w:rPr>
              <w:t>Articles du CCAG-FCS auxquels il est dérogé</w:t>
            </w:r>
          </w:p>
        </w:tc>
        <w:tc>
          <w:tcPr>
            <w:tcW w:w="4394" w:type="dxa"/>
          </w:tcPr>
          <w:p w14:paraId="584C110D" w14:textId="77777777" w:rsidR="00797BB0" w:rsidRPr="00235B80" w:rsidRDefault="00967E74" w:rsidP="00967E74">
            <w:pPr>
              <w:jc w:val="center"/>
              <w:rPr>
                <w:rFonts w:ascii="AvenirNext LT Pro LightCn" w:hAnsi="AvenirNext LT Pro LightCn"/>
                <w:b/>
                <w:sz w:val="24"/>
                <w:szCs w:val="24"/>
              </w:rPr>
            </w:pPr>
            <w:r w:rsidRPr="00235B80">
              <w:rPr>
                <w:rFonts w:ascii="AvenirNext LT Pro LightCn" w:hAnsi="AvenirNext LT Pro LightCn"/>
                <w:b/>
                <w:sz w:val="24"/>
                <w:szCs w:val="24"/>
              </w:rPr>
              <w:t>Articles de l’AECCP dérogeant au CCAG-FCS</w:t>
            </w:r>
          </w:p>
        </w:tc>
      </w:tr>
      <w:tr w:rsidR="00797BB0" w:rsidRPr="00235B80" w14:paraId="027861A6" w14:textId="77777777" w:rsidTr="0031330B">
        <w:tc>
          <w:tcPr>
            <w:tcW w:w="4248" w:type="dxa"/>
          </w:tcPr>
          <w:p w14:paraId="4D6CD6D8"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lastRenderedPageBreak/>
              <w:t>4.1</w:t>
            </w:r>
          </w:p>
        </w:tc>
        <w:tc>
          <w:tcPr>
            <w:tcW w:w="4394" w:type="dxa"/>
          </w:tcPr>
          <w:p w14:paraId="637B0B96"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w:t>
            </w:r>
          </w:p>
        </w:tc>
      </w:tr>
      <w:tr w:rsidR="007B63E7" w:rsidRPr="00235B80" w14:paraId="04A031FF" w14:textId="77777777" w:rsidTr="0031330B">
        <w:tc>
          <w:tcPr>
            <w:tcW w:w="4248" w:type="dxa"/>
          </w:tcPr>
          <w:p w14:paraId="5F46BCD9" w14:textId="77777777" w:rsidR="007B63E7" w:rsidRPr="00F42AF5" w:rsidRDefault="007B63E7"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4.2.1</w:t>
            </w:r>
          </w:p>
        </w:tc>
        <w:tc>
          <w:tcPr>
            <w:tcW w:w="4394" w:type="dxa"/>
          </w:tcPr>
          <w:p w14:paraId="37C7BCBB" w14:textId="77777777" w:rsidR="007B63E7" w:rsidRPr="00F42AF5" w:rsidRDefault="007B63E7"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2.1</w:t>
            </w:r>
          </w:p>
        </w:tc>
      </w:tr>
      <w:tr w:rsidR="00BA37A0" w:rsidRPr="00235B80" w14:paraId="5D63A448" w14:textId="77777777" w:rsidTr="0031330B">
        <w:tc>
          <w:tcPr>
            <w:tcW w:w="4248" w:type="dxa"/>
          </w:tcPr>
          <w:p w14:paraId="2060E379" w14:textId="73AACC18" w:rsidR="00BA37A0" w:rsidRPr="00F42AF5" w:rsidRDefault="00BA37A0"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9.2</w:t>
            </w:r>
          </w:p>
        </w:tc>
        <w:tc>
          <w:tcPr>
            <w:tcW w:w="4394" w:type="dxa"/>
          </w:tcPr>
          <w:p w14:paraId="400365C2" w14:textId="28F57D44" w:rsidR="00BA37A0" w:rsidRPr="00F42AF5" w:rsidRDefault="00BA37A0"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12</w:t>
            </w:r>
          </w:p>
        </w:tc>
      </w:tr>
      <w:tr w:rsidR="00731362" w:rsidRPr="00235B80" w14:paraId="13DAF2CC" w14:textId="77777777" w:rsidTr="0031330B">
        <w:tc>
          <w:tcPr>
            <w:tcW w:w="4248" w:type="dxa"/>
          </w:tcPr>
          <w:p w14:paraId="41024B5B" w14:textId="6F30D573" w:rsidR="00731362" w:rsidRPr="00F42AF5" w:rsidRDefault="00F42AF5"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 xml:space="preserve">14 et </w:t>
            </w:r>
            <w:r w:rsidR="00731362" w:rsidRPr="00F42AF5">
              <w:rPr>
                <w:rFonts w:ascii="AvenirNext LT Pro LightCn" w:hAnsi="AvenirNext LT Pro LightCn"/>
                <w:sz w:val="24"/>
                <w:szCs w:val="24"/>
              </w:rPr>
              <w:t>14</w:t>
            </w:r>
            <w:r w:rsidRPr="00F42AF5">
              <w:rPr>
                <w:rFonts w:ascii="AvenirNext LT Pro LightCn" w:hAnsi="AvenirNext LT Pro LightCn"/>
                <w:sz w:val="24"/>
                <w:szCs w:val="24"/>
              </w:rPr>
              <w:t>.1.1</w:t>
            </w:r>
          </w:p>
        </w:tc>
        <w:tc>
          <w:tcPr>
            <w:tcW w:w="4394" w:type="dxa"/>
          </w:tcPr>
          <w:p w14:paraId="1011BF0C" w14:textId="525CEDC2" w:rsidR="00731362" w:rsidRPr="00F42AF5" w:rsidRDefault="00731362"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9</w:t>
            </w:r>
          </w:p>
        </w:tc>
      </w:tr>
      <w:tr w:rsidR="00797BB0" w:rsidRPr="00235B80" w14:paraId="7D70C74B" w14:textId="77777777" w:rsidTr="0031330B">
        <w:tc>
          <w:tcPr>
            <w:tcW w:w="4248" w:type="dxa"/>
          </w:tcPr>
          <w:p w14:paraId="10AAB1DF"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19</w:t>
            </w:r>
          </w:p>
        </w:tc>
        <w:tc>
          <w:tcPr>
            <w:tcW w:w="4394" w:type="dxa"/>
          </w:tcPr>
          <w:p w14:paraId="7F766E42" w14:textId="3EF44E9D" w:rsidR="00797BB0" w:rsidRPr="00F42AF5" w:rsidRDefault="00967E74" w:rsidP="00763ED0">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3.</w:t>
            </w:r>
            <w:r w:rsidR="00763ED0" w:rsidRPr="00F42AF5">
              <w:rPr>
                <w:rFonts w:ascii="AvenirNext LT Pro LightCn" w:hAnsi="AvenirNext LT Pro LightCn"/>
                <w:sz w:val="24"/>
                <w:szCs w:val="24"/>
              </w:rPr>
              <w:t>7</w:t>
            </w:r>
          </w:p>
        </w:tc>
      </w:tr>
      <w:tr w:rsidR="00797BB0" w:rsidRPr="00235B80" w14:paraId="1EE9C52A" w14:textId="77777777" w:rsidTr="0031330B">
        <w:tc>
          <w:tcPr>
            <w:tcW w:w="4248" w:type="dxa"/>
          </w:tcPr>
          <w:p w14:paraId="6A9A890C"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21.2</w:t>
            </w:r>
          </w:p>
        </w:tc>
        <w:tc>
          <w:tcPr>
            <w:tcW w:w="4394" w:type="dxa"/>
          </w:tcPr>
          <w:p w14:paraId="4588747D" w14:textId="2B53ED7C"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3.</w:t>
            </w:r>
            <w:r w:rsidR="00763ED0" w:rsidRPr="00F42AF5">
              <w:rPr>
                <w:rFonts w:ascii="AvenirNext LT Pro LightCn" w:hAnsi="AvenirNext LT Pro LightCn"/>
                <w:sz w:val="24"/>
                <w:szCs w:val="24"/>
              </w:rPr>
              <w:t>7</w:t>
            </w:r>
          </w:p>
        </w:tc>
      </w:tr>
      <w:tr w:rsidR="00E41162" w:rsidRPr="00235B80" w14:paraId="474D780E" w14:textId="77777777" w:rsidTr="0031330B">
        <w:tc>
          <w:tcPr>
            <w:tcW w:w="4248" w:type="dxa"/>
          </w:tcPr>
          <w:p w14:paraId="4C930F9E" w14:textId="3BDCDA6D" w:rsidR="00E41162" w:rsidRPr="00F42AF5" w:rsidRDefault="00F42AF5"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 xml:space="preserve">27.2.2, </w:t>
            </w:r>
            <w:r w:rsidR="00763ED0" w:rsidRPr="00F42AF5">
              <w:rPr>
                <w:rFonts w:ascii="AvenirNext LT Pro LightCn" w:hAnsi="AvenirNext LT Pro LightCn"/>
                <w:sz w:val="24"/>
                <w:szCs w:val="24"/>
              </w:rPr>
              <w:t>28</w:t>
            </w:r>
            <w:r w:rsidRPr="00F42AF5">
              <w:rPr>
                <w:rFonts w:ascii="AvenirNext LT Pro LightCn" w:hAnsi="AvenirNext LT Pro LightCn"/>
                <w:sz w:val="24"/>
                <w:szCs w:val="24"/>
              </w:rPr>
              <w:t xml:space="preserve"> et </w:t>
            </w:r>
            <w:r w:rsidR="00731362" w:rsidRPr="00F42AF5">
              <w:rPr>
                <w:rFonts w:ascii="AvenirNext LT Pro LightCn" w:hAnsi="AvenirNext LT Pro LightCn"/>
                <w:sz w:val="24"/>
                <w:szCs w:val="24"/>
              </w:rPr>
              <w:t>28.2</w:t>
            </w:r>
          </w:p>
        </w:tc>
        <w:tc>
          <w:tcPr>
            <w:tcW w:w="4394" w:type="dxa"/>
          </w:tcPr>
          <w:p w14:paraId="40CB0361" w14:textId="77777777" w:rsidR="00E41162" w:rsidRPr="00F42AF5" w:rsidRDefault="00E41162"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5.2</w:t>
            </w:r>
          </w:p>
        </w:tc>
      </w:tr>
    </w:tbl>
    <w:p w14:paraId="12900953" w14:textId="3C4DFB37" w:rsidR="0031330B" w:rsidRPr="00235B80" w:rsidRDefault="0031330B" w:rsidP="0031330B">
      <w:pPr>
        <w:pStyle w:val="Titre1"/>
        <w:numPr>
          <w:ilvl w:val="0"/>
          <w:numId w:val="0"/>
        </w:numPr>
        <w:rPr>
          <w:rFonts w:ascii="AvenirNext LT Pro LightCn" w:hAnsi="AvenirNext LT Pro LightCn"/>
        </w:rPr>
      </w:pPr>
    </w:p>
    <w:p w14:paraId="3E8835D3" w14:textId="604EEF17" w:rsidR="003B45FB" w:rsidRPr="00026890" w:rsidRDefault="003B45FB" w:rsidP="00026890">
      <w:pPr>
        <w:spacing w:before="60" w:after="0"/>
        <w:rPr>
          <w:rFonts w:ascii="AvenirNext LT Pro LightCn" w:hAnsi="AvenirNext LT Pro LightCn"/>
        </w:rPr>
      </w:pPr>
    </w:p>
    <w:sectPr w:rsidR="003B45FB" w:rsidRPr="00026890" w:rsidSect="000A7363">
      <w:pgSz w:w="11900" w:h="16840"/>
      <w:pgMar w:top="1418" w:right="1418" w:bottom="1418"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67455" w16cex:dateUtc="2024-07-08T12:21:00Z"/>
  <w16cex:commentExtensible w16cex:durableId="2A366DB6" w16cex:dateUtc="2024-07-08T11:52:00Z"/>
  <w16cex:commentExtensible w16cex:durableId="2A366EB5" w16cex:dateUtc="2024-07-08T11:57:00Z"/>
  <w16cex:commentExtensible w16cex:durableId="2A366ED7" w16cex:dateUtc="2024-07-08T11:57:00Z"/>
  <w16cex:commentExtensible w16cex:durableId="2A367482" w16cex:dateUtc="2024-07-08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C39F6" w14:textId="77777777" w:rsidR="00185B6A" w:rsidRDefault="00185B6A">
      <w:r>
        <w:separator/>
      </w:r>
    </w:p>
  </w:endnote>
  <w:endnote w:type="continuationSeparator" w:id="0">
    <w:p w14:paraId="454D2332" w14:textId="77777777" w:rsidR="00185B6A" w:rsidRDefault="001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2163FB" w:rsidRDefault="002163F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2163FB" w:rsidRDefault="002163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0A2C567D" w14:textId="25FAD4AC" w:rsidR="002163FB" w:rsidRDefault="002163F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1FEA6E4" w14:textId="77777777" w:rsidR="002163FB" w:rsidRDefault="002163FB"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A36ED" w14:textId="77777777" w:rsidR="00185B6A" w:rsidRDefault="00185B6A">
      <w:r>
        <w:separator/>
      </w:r>
    </w:p>
  </w:footnote>
  <w:footnote w:type="continuationSeparator" w:id="0">
    <w:p w14:paraId="683E81BE" w14:textId="77777777" w:rsidR="00185B6A" w:rsidRDefault="00185B6A">
      <w:r>
        <w:continuationSeparator/>
      </w:r>
    </w:p>
  </w:footnote>
  <w:footnote w:id="1">
    <w:p w14:paraId="5277E3D0" w14:textId="77777777" w:rsidR="002163FB" w:rsidRPr="00460E17" w:rsidRDefault="002163FB"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5C6B86F7" w14:textId="77777777" w:rsidR="002163FB" w:rsidRPr="00460E17" w:rsidRDefault="002163FB"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D7E7E"/>
    <w:multiLevelType w:val="hybridMultilevel"/>
    <w:tmpl w:val="FA449E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4113"/>
    <w:multiLevelType w:val="multilevel"/>
    <w:tmpl w:val="57C0C1B0"/>
    <w:lvl w:ilvl="0">
      <w:numFmt w:val="bullet"/>
      <w:lvlText w:val="-"/>
      <w:lvlJc w:val="left"/>
      <w:pPr>
        <w:tabs>
          <w:tab w:val="num" w:pos="720"/>
        </w:tabs>
        <w:ind w:left="720" w:hanging="360"/>
      </w:pPr>
      <w:rPr>
        <w:rFonts w:ascii="Calibri" w:eastAsia="Times New Roman" w:hAnsi="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36FC2DDB"/>
    <w:multiLevelType w:val="hybridMultilevel"/>
    <w:tmpl w:val="228A8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4542"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BC0B75"/>
    <w:multiLevelType w:val="hybridMultilevel"/>
    <w:tmpl w:val="7F7E679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8"/>
  </w:num>
  <w:num w:numId="4">
    <w:abstractNumId w:val="14"/>
  </w:num>
  <w:num w:numId="5">
    <w:abstractNumId w:val="11"/>
  </w:num>
  <w:num w:numId="6">
    <w:abstractNumId w:val="3"/>
  </w:num>
  <w:num w:numId="7">
    <w:abstractNumId w:val="10"/>
  </w:num>
  <w:num w:numId="8">
    <w:abstractNumId w:val="1"/>
  </w:num>
  <w:num w:numId="9">
    <w:abstractNumId w:val="20"/>
  </w:num>
  <w:num w:numId="10">
    <w:abstractNumId w:val="6"/>
  </w:num>
  <w:num w:numId="11">
    <w:abstractNumId w:val="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7"/>
  </w:num>
  <w:num w:numId="13">
    <w:abstractNumId w:val="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2"/>
  </w:num>
  <w:num w:numId="15">
    <w:abstractNumId w:val="2"/>
  </w:num>
  <w:num w:numId="16">
    <w:abstractNumId w:val="13"/>
  </w:num>
  <w:num w:numId="17">
    <w:abstractNumId w:val="5"/>
  </w:num>
  <w:num w:numId="18">
    <w:abstractNumId w:val="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5"/>
  </w:num>
  <w:num w:numId="21">
    <w:abstractNumId w:val="7"/>
  </w:num>
  <w:num w:numId="22">
    <w:abstractNumId w:val="19"/>
  </w:num>
  <w:num w:numId="23">
    <w:abstractNumId w:val="4"/>
  </w:num>
  <w:num w:numId="24">
    <w:abstractNumId w:val="0"/>
  </w:num>
  <w:num w:numId="25">
    <w:abstractNumId w:val="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bastien Lemaire">
    <w15:presenceInfo w15:providerId="AD" w15:userId="S-1-5-21-3569255166-3711921035-3486062074-1424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4A13"/>
    <w:rsid w:val="00006BC9"/>
    <w:rsid w:val="00016E7E"/>
    <w:rsid w:val="000222BE"/>
    <w:rsid w:val="000225F6"/>
    <w:rsid w:val="00026890"/>
    <w:rsid w:val="000279E4"/>
    <w:rsid w:val="00036DFA"/>
    <w:rsid w:val="0003702D"/>
    <w:rsid w:val="0004041A"/>
    <w:rsid w:val="00042D7D"/>
    <w:rsid w:val="00050D7B"/>
    <w:rsid w:val="00053810"/>
    <w:rsid w:val="00063BE9"/>
    <w:rsid w:val="00065251"/>
    <w:rsid w:val="00070069"/>
    <w:rsid w:val="00072C1C"/>
    <w:rsid w:val="00091F18"/>
    <w:rsid w:val="0009322A"/>
    <w:rsid w:val="00094D42"/>
    <w:rsid w:val="00096711"/>
    <w:rsid w:val="00096E84"/>
    <w:rsid w:val="00097A4E"/>
    <w:rsid w:val="000A0229"/>
    <w:rsid w:val="000A127B"/>
    <w:rsid w:val="000A175F"/>
    <w:rsid w:val="000A70CD"/>
    <w:rsid w:val="000A7225"/>
    <w:rsid w:val="000A7363"/>
    <w:rsid w:val="000B009F"/>
    <w:rsid w:val="000B4AD3"/>
    <w:rsid w:val="000B7E1A"/>
    <w:rsid w:val="000B7F71"/>
    <w:rsid w:val="000C38BD"/>
    <w:rsid w:val="000D2752"/>
    <w:rsid w:val="000D76B3"/>
    <w:rsid w:val="000E0421"/>
    <w:rsid w:val="000E3328"/>
    <w:rsid w:val="000E5048"/>
    <w:rsid w:val="000E7690"/>
    <w:rsid w:val="000E77A2"/>
    <w:rsid w:val="000F09A7"/>
    <w:rsid w:val="000F5014"/>
    <w:rsid w:val="00100D66"/>
    <w:rsid w:val="00101FB6"/>
    <w:rsid w:val="00103EF1"/>
    <w:rsid w:val="001051F5"/>
    <w:rsid w:val="0011195A"/>
    <w:rsid w:val="00116F23"/>
    <w:rsid w:val="00123D4B"/>
    <w:rsid w:val="001246BE"/>
    <w:rsid w:val="00134A5A"/>
    <w:rsid w:val="001434B3"/>
    <w:rsid w:val="0014659F"/>
    <w:rsid w:val="0014735B"/>
    <w:rsid w:val="001514A5"/>
    <w:rsid w:val="00155F2A"/>
    <w:rsid w:val="001704DA"/>
    <w:rsid w:val="00177F31"/>
    <w:rsid w:val="00182805"/>
    <w:rsid w:val="00185B6A"/>
    <w:rsid w:val="00186FA0"/>
    <w:rsid w:val="00190770"/>
    <w:rsid w:val="00191162"/>
    <w:rsid w:val="0019745F"/>
    <w:rsid w:val="001A72C8"/>
    <w:rsid w:val="001B303D"/>
    <w:rsid w:val="001B75C4"/>
    <w:rsid w:val="001C71DD"/>
    <w:rsid w:val="001D39AE"/>
    <w:rsid w:val="001D4D11"/>
    <w:rsid w:val="001D517B"/>
    <w:rsid w:val="001D73E9"/>
    <w:rsid w:val="001E21C7"/>
    <w:rsid w:val="001F1FFA"/>
    <w:rsid w:val="00200132"/>
    <w:rsid w:val="00200A87"/>
    <w:rsid w:val="002056D0"/>
    <w:rsid w:val="00216003"/>
    <w:rsid w:val="002163FB"/>
    <w:rsid w:val="00220244"/>
    <w:rsid w:val="002217A4"/>
    <w:rsid w:val="002258B6"/>
    <w:rsid w:val="00226BDE"/>
    <w:rsid w:val="00233913"/>
    <w:rsid w:val="00235B80"/>
    <w:rsid w:val="00246557"/>
    <w:rsid w:val="00251F30"/>
    <w:rsid w:val="00253BDE"/>
    <w:rsid w:val="00256376"/>
    <w:rsid w:val="00260443"/>
    <w:rsid w:val="0026288D"/>
    <w:rsid w:val="00267647"/>
    <w:rsid w:val="00270346"/>
    <w:rsid w:val="00274965"/>
    <w:rsid w:val="00282B4B"/>
    <w:rsid w:val="002912A9"/>
    <w:rsid w:val="0029201B"/>
    <w:rsid w:val="0029378E"/>
    <w:rsid w:val="002A0CD4"/>
    <w:rsid w:val="002A5795"/>
    <w:rsid w:val="002B5C0D"/>
    <w:rsid w:val="002C3DE8"/>
    <w:rsid w:val="002D535A"/>
    <w:rsid w:val="002E0B6F"/>
    <w:rsid w:val="0030025D"/>
    <w:rsid w:val="00303880"/>
    <w:rsid w:val="003055C7"/>
    <w:rsid w:val="00306FE6"/>
    <w:rsid w:val="00310C41"/>
    <w:rsid w:val="003130CA"/>
    <w:rsid w:val="0031330B"/>
    <w:rsid w:val="0032071B"/>
    <w:rsid w:val="00321A65"/>
    <w:rsid w:val="00326D41"/>
    <w:rsid w:val="00332145"/>
    <w:rsid w:val="00334A01"/>
    <w:rsid w:val="00334D19"/>
    <w:rsid w:val="003362B0"/>
    <w:rsid w:val="003410D9"/>
    <w:rsid w:val="00352A40"/>
    <w:rsid w:val="00354B34"/>
    <w:rsid w:val="003603A7"/>
    <w:rsid w:val="00360D62"/>
    <w:rsid w:val="00361827"/>
    <w:rsid w:val="00372D4F"/>
    <w:rsid w:val="003732CE"/>
    <w:rsid w:val="003824D0"/>
    <w:rsid w:val="00391DB4"/>
    <w:rsid w:val="00392D42"/>
    <w:rsid w:val="00394191"/>
    <w:rsid w:val="003946F1"/>
    <w:rsid w:val="003A1194"/>
    <w:rsid w:val="003A190D"/>
    <w:rsid w:val="003A2255"/>
    <w:rsid w:val="003A241E"/>
    <w:rsid w:val="003A3142"/>
    <w:rsid w:val="003A62C4"/>
    <w:rsid w:val="003A6402"/>
    <w:rsid w:val="003A6A99"/>
    <w:rsid w:val="003A7354"/>
    <w:rsid w:val="003B43E6"/>
    <w:rsid w:val="003B45FB"/>
    <w:rsid w:val="003B5365"/>
    <w:rsid w:val="003B629B"/>
    <w:rsid w:val="003C23D4"/>
    <w:rsid w:val="003C2CDB"/>
    <w:rsid w:val="003C2E90"/>
    <w:rsid w:val="003D038F"/>
    <w:rsid w:val="003D5CB1"/>
    <w:rsid w:val="003D5F07"/>
    <w:rsid w:val="003E0178"/>
    <w:rsid w:val="003E1C48"/>
    <w:rsid w:val="003E43FE"/>
    <w:rsid w:val="003E4F69"/>
    <w:rsid w:val="003F0E09"/>
    <w:rsid w:val="003F4F96"/>
    <w:rsid w:val="003F688C"/>
    <w:rsid w:val="00400A39"/>
    <w:rsid w:val="004041F2"/>
    <w:rsid w:val="0042556F"/>
    <w:rsid w:val="00427AA6"/>
    <w:rsid w:val="00427D5B"/>
    <w:rsid w:val="00427EB8"/>
    <w:rsid w:val="00445039"/>
    <w:rsid w:val="00460E17"/>
    <w:rsid w:val="00464A27"/>
    <w:rsid w:val="00473B1F"/>
    <w:rsid w:val="00485CA6"/>
    <w:rsid w:val="00490EF9"/>
    <w:rsid w:val="00492C01"/>
    <w:rsid w:val="004968F7"/>
    <w:rsid w:val="004A4B26"/>
    <w:rsid w:val="004B5016"/>
    <w:rsid w:val="004B692F"/>
    <w:rsid w:val="004C1A2F"/>
    <w:rsid w:val="004C2431"/>
    <w:rsid w:val="004C650B"/>
    <w:rsid w:val="004C6762"/>
    <w:rsid w:val="004C6847"/>
    <w:rsid w:val="004D28CF"/>
    <w:rsid w:val="004D3DD3"/>
    <w:rsid w:val="004D53D4"/>
    <w:rsid w:val="004E1168"/>
    <w:rsid w:val="004E4449"/>
    <w:rsid w:val="004F20F1"/>
    <w:rsid w:val="004F31B5"/>
    <w:rsid w:val="004F6C2A"/>
    <w:rsid w:val="005031F2"/>
    <w:rsid w:val="005074CD"/>
    <w:rsid w:val="005144E6"/>
    <w:rsid w:val="00517372"/>
    <w:rsid w:val="00522A5F"/>
    <w:rsid w:val="005244D7"/>
    <w:rsid w:val="00526614"/>
    <w:rsid w:val="005304C9"/>
    <w:rsid w:val="00531AF4"/>
    <w:rsid w:val="00532847"/>
    <w:rsid w:val="00535101"/>
    <w:rsid w:val="005438B3"/>
    <w:rsid w:val="00546128"/>
    <w:rsid w:val="00551FE2"/>
    <w:rsid w:val="00565AC4"/>
    <w:rsid w:val="00571588"/>
    <w:rsid w:val="00581885"/>
    <w:rsid w:val="005853DD"/>
    <w:rsid w:val="00585A54"/>
    <w:rsid w:val="00587408"/>
    <w:rsid w:val="005B40EE"/>
    <w:rsid w:val="005B4F11"/>
    <w:rsid w:val="005B64CE"/>
    <w:rsid w:val="005C0D57"/>
    <w:rsid w:val="005C3C3E"/>
    <w:rsid w:val="005C5233"/>
    <w:rsid w:val="005C5936"/>
    <w:rsid w:val="005C7563"/>
    <w:rsid w:val="005D39B5"/>
    <w:rsid w:val="005D4468"/>
    <w:rsid w:val="005E1719"/>
    <w:rsid w:val="005E196B"/>
    <w:rsid w:val="005E2396"/>
    <w:rsid w:val="005E7AE7"/>
    <w:rsid w:val="005F000E"/>
    <w:rsid w:val="005F1A30"/>
    <w:rsid w:val="005F22FE"/>
    <w:rsid w:val="005F23CA"/>
    <w:rsid w:val="00601DE1"/>
    <w:rsid w:val="00606EB7"/>
    <w:rsid w:val="00607BA3"/>
    <w:rsid w:val="00611445"/>
    <w:rsid w:val="00616187"/>
    <w:rsid w:val="006172A3"/>
    <w:rsid w:val="00621499"/>
    <w:rsid w:val="00623745"/>
    <w:rsid w:val="00626EDC"/>
    <w:rsid w:val="006275E0"/>
    <w:rsid w:val="00632595"/>
    <w:rsid w:val="00632DB7"/>
    <w:rsid w:val="00633123"/>
    <w:rsid w:val="00633425"/>
    <w:rsid w:val="00640AE1"/>
    <w:rsid w:val="00642A6F"/>
    <w:rsid w:val="00642C9F"/>
    <w:rsid w:val="006476D6"/>
    <w:rsid w:val="006547CD"/>
    <w:rsid w:val="00656A34"/>
    <w:rsid w:val="00663A2D"/>
    <w:rsid w:val="00667AE4"/>
    <w:rsid w:val="00672562"/>
    <w:rsid w:val="006835E1"/>
    <w:rsid w:val="00685621"/>
    <w:rsid w:val="006A466F"/>
    <w:rsid w:val="006A54E2"/>
    <w:rsid w:val="006A5B59"/>
    <w:rsid w:val="006A7F5B"/>
    <w:rsid w:val="006B26F5"/>
    <w:rsid w:val="006B53D9"/>
    <w:rsid w:val="006B58C5"/>
    <w:rsid w:val="006C4227"/>
    <w:rsid w:val="006C5BAE"/>
    <w:rsid w:val="006D028A"/>
    <w:rsid w:val="006D08C0"/>
    <w:rsid w:val="006E267D"/>
    <w:rsid w:val="006E6173"/>
    <w:rsid w:val="006F2DAE"/>
    <w:rsid w:val="006F6952"/>
    <w:rsid w:val="0070058D"/>
    <w:rsid w:val="007006C1"/>
    <w:rsid w:val="007028CF"/>
    <w:rsid w:val="00707B79"/>
    <w:rsid w:val="007145F3"/>
    <w:rsid w:val="00727A04"/>
    <w:rsid w:val="00727CA5"/>
    <w:rsid w:val="0073069F"/>
    <w:rsid w:val="00731047"/>
    <w:rsid w:val="00731362"/>
    <w:rsid w:val="00733280"/>
    <w:rsid w:val="007341C3"/>
    <w:rsid w:val="00741554"/>
    <w:rsid w:val="0074183C"/>
    <w:rsid w:val="00750AA0"/>
    <w:rsid w:val="00755C79"/>
    <w:rsid w:val="007574F4"/>
    <w:rsid w:val="00760980"/>
    <w:rsid w:val="00762119"/>
    <w:rsid w:val="0076384B"/>
    <w:rsid w:val="00763ED0"/>
    <w:rsid w:val="00770F2B"/>
    <w:rsid w:val="0077435E"/>
    <w:rsid w:val="0078617B"/>
    <w:rsid w:val="00795056"/>
    <w:rsid w:val="00796DA1"/>
    <w:rsid w:val="00797BB0"/>
    <w:rsid w:val="007A4C41"/>
    <w:rsid w:val="007B55D0"/>
    <w:rsid w:val="007B63E7"/>
    <w:rsid w:val="007D4058"/>
    <w:rsid w:val="007D692F"/>
    <w:rsid w:val="007E232D"/>
    <w:rsid w:val="007E6DC3"/>
    <w:rsid w:val="007F0E2B"/>
    <w:rsid w:val="007F511F"/>
    <w:rsid w:val="007F74B9"/>
    <w:rsid w:val="007F798C"/>
    <w:rsid w:val="008013EA"/>
    <w:rsid w:val="00804DB9"/>
    <w:rsid w:val="00832C34"/>
    <w:rsid w:val="00836FC6"/>
    <w:rsid w:val="0084647A"/>
    <w:rsid w:val="008550CD"/>
    <w:rsid w:val="0085733E"/>
    <w:rsid w:val="008630D8"/>
    <w:rsid w:val="008714B6"/>
    <w:rsid w:val="00880192"/>
    <w:rsid w:val="00890070"/>
    <w:rsid w:val="00892032"/>
    <w:rsid w:val="00892F5B"/>
    <w:rsid w:val="00896A2A"/>
    <w:rsid w:val="00896C1B"/>
    <w:rsid w:val="008A3A2D"/>
    <w:rsid w:val="008B165D"/>
    <w:rsid w:val="008B57AA"/>
    <w:rsid w:val="008B770F"/>
    <w:rsid w:val="008C1097"/>
    <w:rsid w:val="008C32FD"/>
    <w:rsid w:val="008D0D10"/>
    <w:rsid w:val="008D0FA7"/>
    <w:rsid w:val="008E61B7"/>
    <w:rsid w:val="008F4404"/>
    <w:rsid w:val="008F4506"/>
    <w:rsid w:val="0090131C"/>
    <w:rsid w:val="00906965"/>
    <w:rsid w:val="009101CC"/>
    <w:rsid w:val="00911DB8"/>
    <w:rsid w:val="00923D5F"/>
    <w:rsid w:val="0092464C"/>
    <w:rsid w:val="00933FED"/>
    <w:rsid w:val="00935797"/>
    <w:rsid w:val="00942412"/>
    <w:rsid w:val="00943F8C"/>
    <w:rsid w:val="009441CC"/>
    <w:rsid w:val="00947C2D"/>
    <w:rsid w:val="0096254D"/>
    <w:rsid w:val="00962958"/>
    <w:rsid w:val="00967103"/>
    <w:rsid w:val="00967E74"/>
    <w:rsid w:val="009720FB"/>
    <w:rsid w:val="00992133"/>
    <w:rsid w:val="009A1C79"/>
    <w:rsid w:val="009A7C35"/>
    <w:rsid w:val="009B2D4B"/>
    <w:rsid w:val="009B3DCF"/>
    <w:rsid w:val="009B4FA6"/>
    <w:rsid w:val="009B78E8"/>
    <w:rsid w:val="009B7C77"/>
    <w:rsid w:val="009C3CDF"/>
    <w:rsid w:val="009D115A"/>
    <w:rsid w:val="009D6FEF"/>
    <w:rsid w:val="009E2E02"/>
    <w:rsid w:val="009E36D1"/>
    <w:rsid w:val="009F0C4E"/>
    <w:rsid w:val="009F23A3"/>
    <w:rsid w:val="009F4AD5"/>
    <w:rsid w:val="009F4D64"/>
    <w:rsid w:val="009F5ECE"/>
    <w:rsid w:val="00A001FD"/>
    <w:rsid w:val="00A006E3"/>
    <w:rsid w:val="00A0496B"/>
    <w:rsid w:val="00A064F9"/>
    <w:rsid w:val="00A07B95"/>
    <w:rsid w:val="00A07D9A"/>
    <w:rsid w:val="00A15D8F"/>
    <w:rsid w:val="00A204B9"/>
    <w:rsid w:val="00A260E4"/>
    <w:rsid w:val="00A26305"/>
    <w:rsid w:val="00A3013B"/>
    <w:rsid w:val="00A33A99"/>
    <w:rsid w:val="00A451A9"/>
    <w:rsid w:val="00A455B4"/>
    <w:rsid w:val="00A55FE5"/>
    <w:rsid w:val="00A56ED2"/>
    <w:rsid w:val="00A63192"/>
    <w:rsid w:val="00A70B76"/>
    <w:rsid w:val="00A710F6"/>
    <w:rsid w:val="00A7625A"/>
    <w:rsid w:val="00A76EDA"/>
    <w:rsid w:val="00A80F9F"/>
    <w:rsid w:val="00A80FD3"/>
    <w:rsid w:val="00A90D4E"/>
    <w:rsid w:val="00A92860"/>
    <w:rsid w:val="00AA070F"/>
    <w:rsid w:val="00AA1ADB"/>
    <w:rsid w:val="00AA3FDE"/>
    <w:rsid w:val="00AB00B6"/>
    <w:rsid w:val="00AB0EEC"/>
    <w:rsid w:val="00AB562B"/>
    <w:rsid w:val="00AB563A"/>
    <w:rsid w:val="00AB580E"/>
    <w:rsid w:val="00AC5FB7"/>
    <w:rsid w:val="00AD1B16"/>
    <w:rsid w:val="00AD614E"/>
    <w:rsid w:val="00AD7197"/>
    <w:rsid w:val="00AE0764"/>
    <w:rsid w:val="00AE2B69"/>
    <w:rsid w:val="00AE4FC9"/>
    <w:rsid w:val="00AE509D"/>
    <w:rsid w:val="00AF0018"/>
    <w:rsid w:val="00AF2305"/>
    <w:rsid w:val="00AF485B"/>
    <w:rsid w:val="00AF5EF1"/>
    <w:rsid w:val="00AF5F40"/>
    <w:rsid w:val="00AF7ADE"/>
    <w:rsid w:val="00B06C5B"/>
    <w:rsid w:val="00B07A17"/>
    <w:rsid w:val="00B1466D"/>
    <w:rsid w:val="00B152C6"/>
    <w:rsid w:val="00B206C9"/>
    <w:rsid w:val="00B24359"/>
    <w:rsid w:val="00B2715C"/>
    <w:rsid w:val="00B3361B"/>
    <w:rsid w:val="00B3398C"/>
    <w:rsid w:val="00B367C3"/>
    <w:rsid w:val="00B41895"/>
    <w:rsid w:val="00B51FA9"/>
    <w:rsid w:val="00B56FDF"/>
    <w:rsid w:val="00B649EA"/>
    <w:rsid w:val="00B7002F"/>
    <w:rsid w:val="00B76FF0"/>
    <w:rsid w:val="00B77EA5"/>
    <w:rsid w:val="00BA0B9C"/>
    <w:rsid w:val="00BA37A0"/>
    <w:rsid w:val="00BA3E87"/>
    <w:rsid w:val="00BA6ADE"/>
    <w:rsid w:val="00BA7D7D"/>
    <w:rsid w:val="00BB6154"/>
    <w:rsid w:val="00BC04A3"/>
    <w:rsid w:val="00BC2BFF"/>
    <w:rsid w:val="00BC575E"/>
    <w:rsid w:val="00BC6C36"/>
    <w:rsid w:val="00BE0EAA"/>
    <w:rsid w:val="00BE1770"/>
    <w:rsid w:val="00BE2B46"/>
    <w:rsid w:val="00BE518A"/>
    <w:rsid w:val="00BE7EE8"/>
    <w:rsid w:val="00BF0619"/>
    <w:rsid w:val="00C139E5"/>
    <w:rsid w:val="00C21452"/>
    <w:rsid w:val="00C27CC1"/>
    <w:rsid w:val="00C30000"/>
    <w:rsid w:val="00C317A1"/>
    <w:rsid w:val="00C31F9D"/>
    <w:rsid w:val="00C43D49"/>
    <w:rsid w:val="00C47E99"/>
    <w:rsid w:val="00C51553"/>
    <w:rsid w:val="00C56925"/>
    <w:rsid w:val="00C649C5"/>
    <w:rsid w:val="00C64C12"/>
    <w:rsid w:val="00C64DD9"/>
    <w:rsid w:val="00C67E16"/>
    <w:rsid w:val="00C736C2"/>
    <w:rsid w:val="00C83BB5"/>
    <w:rsid w:val="00C83ED2"/>
    <w:rsid w:val="00C93B74"/>
    <w:rsid w:val="00C97352"/>
    <w:rsid w:val="00CA6331"/>
    <w:rsid w:val="00CB348C"/>
    <w:rsid w:val="00CB36E0"/>
    <w:rsid w:val="00CB3DAB"/>
    <w:rsid w:val="00CB41F2"/>
    <w:rsid w:val="00CB5923"/>
    <w:rsid w:val="00CC11AF"/>
    <w:rsid w:val="00CC1566"/>
    <w:rsid w:val="00CC5CE8"/>
    <w:rsid w:val="00CC6995"/>
    <w:rsid w:val="00CD5D2A"/>
    <w:rsid w:val="00CD78E2"/>
    <w:rsid w:val="00CE046A"/>
    <w:rsid w:val="00CE4B60"/>
    <w:rsid w:val="00CF12C4"/>
    <w:rsid w:val="00CF46C8"/>
    <w:rsid w:val="00D018BB"/>
    <w:rsid w:val="00D02174"/>
    <w:rsid w:val="00D10FA0"/>
    <w:rsid w:val="00D12347"/>
    <w:rsid w:val="00D14015"/>
    <w:rsid w:val="00D1440F"/>
    <w:rsid w:val="00D15E81"/>
    <w:rsid w:val="00D25A0C"/>
    <w:rsid w:val="00D27E8D"/>
    <w:rsid w:val="00D355F1"/>
    <w:rsid w:val="00D3645B"/>
    <w:rsid w:val="00D3747F"/>
    <w:rsid w:val="00D41CEF"/>
    <w:rsid w:val="00D464C2"/>
    <w:rsid w:val="00D4773F"/>
    <w:rsid w:val="00D52BE2"/>
    <w:rsid w:val="00D54C9C"/>
    <w:rsid w:val="00D65918"/>
    <w:rsid w:val="00D70D30"/>
    <w:rsid w:val="00D71F32"/>
    <w:rsid w:val="00D74584"/>
    <w:rsid w:val="00D74AB2"/>
    <w:rsid w:val="00D805D0"/>
    <w:rsid w:val="00D869CD"/>
    <w:rsid w:val="00D93310"/>
    <w:rsid w:val="00DA08FD"/>
    <w:rsid w:val="00DA48F8"/>
    <w:rsid w:val="00DA7049"/>
    <w:rsid w:val="00DB3D98"/>
    <w:rsid w:val="00DB68A2"/>
    <w:rsid w:val="00DC0E46"/>
    <w:rsid w:val="00DC0FE4"/>
    <w:rsid w:val="00DC1686"/>
    <w:rsid w:val="00DC52E8"/>
    <w:rsid w:val="00DD04CD"/>
    <w:rsid w:val="00DE081A"/>
    <w:rsid w:val="00DE20CB"/>
    <w:rsid w:val="00DE67AF"/>
    <w:rsid w:val="00DE76CE"/>
    <w:rsid w:val="00DF11EF"/>
    <w:rsid w:val="00E0436E"/>
    <w:rsid w:val="00E1299C"/>
    <w:rsid w:val="00E1324A"/>
    <w:rsid w:val="00E2297B"/>
    <w:rsid w:val="00E27125"/>
    <w:rsid w:val="00E34666"/>
    <w:rsid w:val="00E37210"/>
    <w:rsid w:val="00E41162"/>
    <w:rsid w:val="00E4467E"/>
    <w:rsid w:val="00E63E6C"/>
    <w:rsid w:val="00E701E9"/>
    <w:rsid w:val="00E814B9"/>
    <w:rsid w:val="00E864D0"/>
    <w:rsid w:val="00E87CDD"/>
    <w:rsid w:val="00E9672B"/>
    <w:rsid w:val="00EA21B3"/>
    <w:rsid w:val="00EB227D"/>
    <w:rsid w:val="00EB697A"/>
    <w:rsid w:val="00EC30B3"/>
    <w:rsid w:val="00EC3248"/>
    <w:rsid w:val="00EC5FC1"/>
    <w:rsid w:val="00EC662B"/>
    <w:rsid w:val="00ED48FC"/>
    <w:rsid w:val="00ED4A77"/>
    <w:rsid w:val="00EE3818"/>
    <w:rsid w:val="00EE43C7"/>
    <w:rsid w:val="00EE4570"/>
    <w:rsid w:val="00EF3F8C"/>
    <w:rsid w:val="00EF4146"/>
    <w:rsid w:val="00EF7597"/>
    <w:rsid w:val="00EF7869"/>
    <w:rsid w:val="00F03112"/>
    <w:rsid w:val="00F0378C"/>
    <w:rsid w:val="00F05248"/>
    <w:rsid w:val="00F11683"/>
    <w:rsid w:val="00F13852"/>
    <w:rsid w:val="00F140E2"/>
    <w:rsid w:val="00F23885"/>
    <w:rsid w:val="00F317F6"/>
    <w:rsid w:val="00F31C12"/>
    <w:rsid w:val="00F34FC2"/>
    <w:rsid w:val="00F40616"/>
    <w:rsid w:val="00F421DB"/>
    <w:rsid w:val="00F42AF5"/>
    <w:rsid w:val="00F43FDF"/>
    <w:rsid w:val="00F53C59"/>
    <w:rsid w:val="00F6358A"/>
    <w:rsid w:val="00F65579"/>
    <w:rsid w:val="00F7077A"/>
    <w:rsid w:val="00F73FDA"/>
    <w:rsid w:val="00F84DE2"/>
    <w:rsid w:val="00F84E2C"/>
    <w:rsid w:val="00F85369"/>
    <w:rsid w:val="00F85B11"/>
    <w:rsid w:val="00F96DDC"/>
    <w:rsid w:val="00FA1958"/>
    <w:rsid w:val="00FA535A"/>
    <w:rsid w:val="00FA5961"/>
    <w:rsid w:val="00FA6568"/>
    <w:rsid w:val="00FA7924"/>
    <w:rsid w:val="00FB2BDC"/>
    <w:rsid w:val="00FB5FE8"/>
    <w:rsid w:val="00FB63C8"/>
    <w:rsid w:val="00FC3267"/>
    <w:rsid w:val="00FC3441"/>
    <w:rsid w:val="00FC45BA"/>
    <w:rsid w:val="00FD1DD4"/>
    <w:rsid w:val="00FE20D3"/>
    <w:rsid w:val="00FE23EE"/>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9D115A"/>
    <w:pPr>
      <w:numPr>
        <w:ilvl w:val="1"/>
      </w:numPr>
      <w:spacing w:before="360" w:after="240"/>
      <w:ind w:left="185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091F18"/>
    <w:pPr>
      <w:tabs>
        <w:tab w:val="right" w:leader="dot" w:pos="9050"/>
      </w:tabs>
      <w:spacing w:before="0" w:after="0"/>
    </w:pPr>
    <w:rPr>
      <w:rFonts w:ascii="AvenirNext LT Pro LightCn" w:hAnsi="AvenirNext LT Pro LightCn"/>
      <w:b/>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link w:val="CorpsdetexteCar"/>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9D115A"/>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customStyle="1" w:styleId="CorpsdetexteCar">
    <w:name w:val="Corps de texte Car"/>
    <w:basedOn w:val="Policepardfaut"/>
    <w:link w:val="Corpsdetexte"/>
    <w:rsid w:val="008714B6"/>
    <w:rPr>
      <w:rFonts w:ascii="AvenirNext LT Pro Cn" w:eastAsiaTheme="minorHAnsi" w:hAnsi="AvenirNext LT Pro C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683560304">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05CB0"/>
    <w:rsid w:val="0009040B"/>
    <w:rsid w:val="000F4AF5"/>
    <w:rsid w:val="001B5E08"/>
    <w:rsid w:val="00323619"/>
    <w:rsid w:val="00380F5D"/>
    <w:rsid w:val="00384EA1"/>
    <w:rsid w:val="003A151B"/>
    <w:rsid w:val="003F551B"/>
    <w:rsid w:val="003F69EB"/>
    <w:rsid w:val="00540857"/>
    <w:rsid w:val="005444AB"/>
    <w:rsid w:val="0063125E"/>
    <w:rsid w:val="0064248A"/>
    <w:rsid w:val="006B2393"/>
    <w:rsid w:val="007121F8"/>
    <w:rsid w:val="00752515"/>
    <w:rsid w:val="00752BD4"/>
    <w:rsid w:val="0089134D"/>
    <w:rsid w:val="008B0B11"/>
    <w:rsid w:val="00930589"/>
    <w:rsid w:val="00933E91"/>
    <w:rsid w:val="00A15E0C"/>
    <w:rsid w:val="00A6389C"/>
    <w:rsid w:val="00B06B50"/>
    <w:rsid w:val="00B77F7C"/>
    <w:rsid w:val="00BC6F7C"/>
    <w:rsid w:val="00CD193F"/>
    <w:rsid w:val="00D66DB6"/>
    <w:rsid w:val="00F42FC7"/>
    <w:rsid w:val="00FB1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FCE5711-6633-4C18-9D14-34D0B0BF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4</TotalTime>
  <Pages>21</Pages>
  <Words>6380</Words>
  <Characters>35090</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41388</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Sebastien Lemaire</cp:lastModifiedBy>
  <cp:revision>7</cp:revision>
  <cp:lastPrinted>2021-11-22T15:07:00Z</cp:lastPrinted>
  <dcterms:created xsi:type="dcterms:W3CDTF">2024-12-18T13:52:00Z</dcterms:created>
  <dcterms:modified xsi:type="dcterms:W3CDTF">2024-12-19T14:19:00Z</dcterms:modified>
</cp:coreProperties>
</file>